
<file path=[Content_Types].xml><?xml version="1.0" encoding="utf-8"?>
<Types xmlns="http://schemas.openxmlformats.org/package/2006/content-types">
  <Default Extension="jp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7C4D6" w14:textId="2C6671FA" w:rsidR="005017DC" w:rsidRDefault="005017DC" w:rsidP="005017DC">
      <w:pPr>
        <w:pStyle w:val="titel2"/>
        <w:shd w:val="clear" w:color="auto" w:fill="F9F9FB"/>
        <w:spacing w:before="200" w:beforeAutospacing="0" w:after="200" w:afterAutospacing="0"/>
        <w:jc w:val="center"/>
        <w:rPr>
          <w:rFonts w:ascii="Questa-Regular" w:hAnsi="Questa-Regular"/>
          <w:color w:val="212529"/>
          <w:sz w:val="37"/>
          <w:szCs w:val="37"/>
        </w:rPr>
      </w:pPr>
      <w:r>
        <w:rPr>
          <w:rFonts w:ascii="Questa-Regular" w:hAnsi="Questa-Regular"/>
          <w:color w:val="212529"/>
          <w:sz w:val="37"/>
          <w:szCs w:val="37"/>
        </w:rPr>
        <w:t>Bekendtgørelse om takster for administration pr. 1. januar 202</w:t>
      </w:r>
      <w:ins w:id="0" w:author="Cecilie Hertel Thygesen" w:date="2025-06-16T16:32:00Z">
        <w:r w:rsidR="00B3280C">
          <w:rPr>
            <w:rFonts w:ascii="Questa-Regular" w:hAnsi="Questa-Regular"/>
            <w:color w:val="212529"/>
            <w:sz w:val="37"/>
            <w:szCs w:val="37"/>
          </w:rPr>
          <w:t>6</w:t>
        </w:r>
      </w:ins>
      <w:del w:id="1" w:author="Cecilie Hertel Thygesen" w:date="2025-06-16T16:32:00Z">
        <w:r w:rsidDel="00B3280C">
          <w:rPr>
            <w:rFonts w:ascii="Questa-Regular" w:hAnsi="Questa-Regular"/>
            <w:color w:val="212529"/>
            <w:sz w:val="37"/>
            <w:szCs w:val="37"/>
          </w:rPr>
          <w:delText>5</w:delText>
        </w:r>
      </w:del>
      <w:r>
        <w:rPr>
          <w:rFonts w:ascii="Questa-Regular" w:hAnsi="Questa-Regular"/>
          <w:color w:val="212529"/>
          <w:sz w:val="37"/>
          <w:szCs w:val="37"/>
        </w:rPr>
        <w:t xml:space="preserve"> efter lov om arbejdsskadesikring og lov om sikring mod følger af arbejdsskade</w:t>
      </w:r>
    </w:p>
    <w:p w14:paraId="6E774771" w14:textId="660888BD" w:rsidR="005017DC" w:rsidRDefault="005017DC" w:rsidP="005017DC">
      <w:pPr>
        <w:pStyle w:val="indledning2"/>
        <w:shd w:val="clear" w:color="auto" w:fill="F9F9FB"/>
        <w:spacing w:before="0" w:beforeAutospacing="0" w:after="0" w:afterAutospacing="0"/>
        <w:ind w:firstLine="240"/>
        <w:rPr>
          <w:rFonts w:ascii="Questa-Regular" w:hAnsi="Questa-Regular"/>
          <w:color w:val="212529"/>
          <w:sz w:val="23"/>
          <w:szCs w:val="23"/>
        </w:rPr>
      </w:pPr>
      <w:r>
        <w:rPr>
          <w:rFonts w:ascii="Questa-Regular" w:hAnsi="Questa-Regular"/>
          <w:color w:val="212529"/>
          <w:sz w:val="23"/>
          <w:szCs w:val="23"/>
        </w:rPr>
        <w:t xml:space="preserve">I medfør af § 59, stk. </w:t>
      </w:r>
      <w:ins w:id="2" w:author="Cecilie Hertel Thygesen" w:date="2025-05-19T15:41:00Z">
        <w:r w:rsidR="000E0598">
          <w:rPr>
            <w:rFonts w:ascii="Questa-Regular" w:hAnsi="Questa-Regular"/>
            <w:color w:val="212529"/>
            <w:sz w:val="23"/>
            <w:szCs w:val="23"/>
          </w:rPr>
          <w:t>4</w:t>
        </w:r>
      </w:ins>
      <w:del w:id="3" w:author="Cecilie Hertel Thygesen" w:date="2025-05-19T15:41:00Z">
        <w:r w:rsidDel="000E0598">
          <w:rPr>
            <w:rFonts w:ascii="Questa-Regular" w:hAnsi="Questa-Regular"/>
            <w:color w:val="212529"/>
            <w:sz w:val="23"/>
            <w:szCs w:val="23"/>
          </w:rPr>
          <w:delText>5</w:delText>
        </w:r>
      </w:del>
      <w:r>
        <w:rPr>
          <w:rFonts w:ascii="Questa-Regular" w:hAnsi="Questa-Regular"/>
          <w:color w:val="212529"/>
          <w:sz w:val="23"/>
          <w:szCs w:val="23"/>
        </w:rPr>
        <w:t>, sidste pkt., og § 81, stk. 3, i lov om arbejdsskadesikring, jf. lovbekendtgørelse nr. 919 af 25. juni 2024</w:t>
      </w:r>
      <w:ins w:id="4" w:author="Cecilie Hertel Thygesen" w:date="2025-05-20T15:38:00Z">
        <w:r w:rsidR="00034FF7">
          <w:rPr>
            <w:rFonts w:ascii="Questa-Regular" w:hAnsi="Questa-Regular"/>
            <w:color w:val="212529"/>
            <w:sz w:val="23"/>
            <w:szCs w:val="23"/>
          </w:rPr>
          <w:t>,</w:t>
        </w:r>
      </w:ins>
      <w:ins w:id="5" w:author="Cecilie Hertel Thygesen" w:date="2025-05-20T16:08:00Z">
        <w:r w:rsidR="00C277A5">
          <w:rPr>
            <w:rFonts w:ascii="Questa-Regular" w:hAnsi="Questa-Regular"/>
            <w:color w:val="212529"/>
            <w:sz w:val="23"/>
            <w:szCs w:val="23"/>
          </w:rPr>
          <w:t xml:space="preserve"> som ændret ved</w:t>
        </w:r>
      </w:ins>
      <w:ins w:id="6" w:author="Helle Klostergaard Christensen" w:date="2025-05-19T08:13:00Z">
        <w:r w:rsidR="005E3CF8">
          <w:rPr>
            <w:rFonts w:ascii="Questa-Regular" w:hAnsi="Questa-Regular"/>
            <w:color w:val="212529"/>
            <w:sz w:val="23"/>
            <w:szCs w:val="23"/>
          </w:rPr>
          <w:t xml:space="preserve"> xx</w:t>
        </w:r>
      </w:ins>
      <w:r>
        <w:rPr>
          <w:rFonts w:ascii="Questa-Regular" w:hAnsi="Questa-Regular"/>
          <w:color w:val="212529"/>
          <w:sz w:val="23"/>
          <w:szCs w:val="23"/>
        </w:rPr>
        <w:t>, og § 53 A, stk. 1, i lov om sikring mod følger af arbejdsskade, jf. lovbekendtgørelse nr. 943 af 16. oktober 2000, og efter indstilling fra bestyrelsen for Arbejdsmarkedets Erhvervssikring og efter forhandling med social- og boligministeren fastsættes:</w:t>
      </w:r>
    </w:p>
    <w:p w14:paraId="70FCA412" w14:textId="77777777" w:rsidR="005017DC" w:rsidRDefault="005017DC" w:rsidP="005017DC">
      <w:pPr>
        <w:pStyle w:val="paragrafgruppeoverskrift"/>
        <w:shd w:val="clear" w:color="auto" w:fill="F9F9FB"/>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Takster for Arbejdsmarkedets Erhvervssikrings og Ankestyrelsens administration</w:t>
      </w:r>
    </w:p>
    <w:p w14:paraId="272F47A4" w14:textId="1A22BCCA" w:rsidR="005017DC" w:rsidRDefault="005017DC" w:rsidP="005017DC">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w:t>
      </w:r>
      <w:r>
        <w:rPr>
          <w:rFonts w:ascii="Questa-Regular" w:hAnsi="Questa-Regular"/>
          <w:color w:val="212529"/>
          <w:sz w:val="23"/>
          <w:szCs w:val="23"/>
        </w:rPr>
        <w:t> Betalingen for Arbejdsmarkedets Erhvervssikrings administration af sager, jf. § 2, stk. 1, nr. 1</w:t>
      </w:r>
      <w:ins w:id="7" w:author="Cecilie Hertel Thygesen" w:date="2025-06-16T10:15:00Z">
        <w:r w:rsidR="006A511D">
          <w:rPr>
            <w:rFonts w:ascii="Questa-Regular" w:hAnsi="Questa-Regular"/>
            <w:color w:val="212529"/>
            <w:sz w:val="23"/>
            <w:szCs w:val="23"/>
          </w:rPr>
          <w:t xml:space="preserve"> og </w:t>
        </w:r>
      </w:ins>
      <w:del w:id="8" w:author="Cecilie Hertel Thygesen" w:date="2025-06-16T10:15:00Z">
        <w:r w:rsidDel="006A511D">
          <w:rPr>
            <w:rFonts w:ascii="Questa-Regular" w:hAnsi="Questa-Regular"/>
            <w:color w:val="212529"/>
            <w:sz w:val="23"/>
            <w:szCs w:val="23"/>
          </w:rPr>
          <w:delText>-</w:delText>
        </w:r>
      </w:del>
      <w:r>
        <w:rPr>
          <w:rFonts w:ascii="Questa-Regular" w:hAnsi="Questa-Regular"/>
          <w:color w:val="212529"/>
          <w:sz w:val="23"/>
          <w:szCs w:val="23"/>
        </w:rPr>
        <w:t xml:space="preserve">3, og stk. 2, i lov om den selvejende institution Arbejdsmarkedets Erhvervssikring, jf. lovbekendtgørelse nr. 980 af 9. september 2019, </w:t>
      </w:r>
      <w:del w:id="9" w:author="Tor Even Münter" w:date="2025-08-19T09:37:00Z">
        <w:r w:rsidDel="00A14FBD">
          <w:rPr>
            <w:rFonts w:ascii="Questa-Regular" w:hAnsi="Questa-Regular"/>
            <w:color w:val="212529"/>
            <w:sz w:val="23"/>
            <w:szCs w:val="23"/>
          </w:rPr>
          <w:delText>sker efter følgende takster:</w:delText>
        </w:r>
      </w:del>
      <w:ins w:id="10" w:author="Tor Even Münter" w:date="2025-08-19T09:37:00Z">
        <w:r w:rsidR="00A14FBD">
          <w:rPr>
            <w:rFonts w:ascii="Questa-Regular" w:hAnsi="Questa-Regular"/>
            <w:color w:val="212529"/>
            <w:sz w:val="23"/>
            <w:szCs w:val="23"/>
          </w:rPr>
          <w:t>udgør</w:t>
        </w:r>
      </w:ins>
      <w:ins w:id="11" w:author="Cecilie Hertel Thygesen" w:date="2025-05-16T12:34:00Z">
        <w:r w:rsidR="00015186">
          <w:rPr>
            <w:rFonts w:ascii="Questa-Regular" w:hAnsi="Questa-Regular"/>
            <w:color w:val="212529"/>
            <w:sz w:val="23"/>
            <w:szCs w:val="23"/>
          </w:rPr>
          <w:t xml:space="preserve"> </w:t>
        </w:r>
      </w:ins>
      <w:ins w:id="12" w:author="Rikke Breitenstein Nissen" w:date="2025-09-22T12:57:00Z">
        <w:r w:rsidR="00AC29E4">
          <w:rPr>
            <w:rFonts w:ascii="Questa-Regular" w:hAnsi="Questa-Regular"/>
            <w:color w:val="212529"/>
            <w:sz w:val="23"/>
            <w:szCs w:val="23"/>
          </w:rPr>
          <w:t>4.807</w:t>
        </w:r>
      </w:ins>
      <w:ins w:id="13" w:author="Tor Even Münter" w:date="2025-08-19T09:38:00Z">
        <w:r w:rsidR="00A14FBD">
          <w:rPr>
            <w:rFonts w:ascii="Questa-Regular" w:hAnsi="Questa-Regular"/>
            <w:color w:val="212529"/>
            <w:sz w:val="23"/>
            <w:szCs w:val="23"/>
          </w:rPr>
          <w:t xml:space="preserve"> kr.</w:t>
        </w:r>
      </w:ins>
      <w:ins w:id="14" w:author="Cecilie Hertel Thygesen" w:date="2025-05-16T12:34:00Z">
        <w:r w:rsidR="00015186">
          <w:rPr>
            <w:rFonts w:ascii="Questa-Regular" w:hAnsi="Questa-Regular"/>
            <w:color w:val="212529"/>
            <w:sz w:val="23"/>
            <w:szCs w:val="23"/>
          </w:rPr>
          <w:t xml:space="preserve"> pr. delafgørelse.</w:t>
        </w:r>
      </w:ins>
    </w:p>
    <w:p w14:paraId="5BDC3738" w14:textId="46893813" w:rsidR="005017DC" w:rsidDel="00015186" w:rsidRDefault="005017DC" w:rsidP="005017DC">
      <w:pPr>
        <w:pStyle w:val="liste1"/>
        <w:shd w:val="clear" w:color="auto" w:fill="F9F9FB"/>
        <w:spacing w:before="0" w:beforeAutospacing="0" w:after="0" w:afterAutospacing="0"/>
        <w:ind w:left="280"/>
        <w:rPr>
          <w:del w:id="15" w:author="Cecilie Hertel Thygesen" w:date="2025-05-16T12:35:00Z"/>
          <w:rFonts w:ascii="Questa-Regular" w:hAnsi="Questa-Regular"/>
          <w:color w:val="212529"/>
          <w:sz w:val="23"/>
          <w:szCs w:val="23"/>
        </w:rPr>
      </w:pPr>
      <w:del w:id="16" w:author="Cecilie Hertel Thygesen" w:date="2025-05-16T12:35:00Z">
        <w:r w:rsidDel="00015186">
          <w:rPr>
            <w:rStyle w:val="liste1nr"/>
            <w:rFonts w:ascii="Questa-Regular" w:hAnsi="Questa-Regular"/>
            <w:color w:val="212529"/>
            <w:sz w:val="23"/>
            <w:szCs w:val="23"/>
          </w:rPr>
          <w:delText>1)</w:delText>
        </w:r>
        <w:r w:rsidDel="00015186">
          <w:rPr>
            <w:rFonts w:ascii="Questa-Regular" w:hAnsi="Questa-Regular"/>
            <w:color w:val="212529"/>
            <w:sz w:val="23"/>
            <w:szCs w:val="23"/>
          </w:rPr>
          <w:delText xml:space="preserve"> Ulykkestilfælde: </w:delText>
        </w:r>
      </w:del>
      <w:del w:id="17" w:author="Cecilie Hertel Thygesen" w:date="2025-05-15T16:24:00Z">
        <w:r w:rsidDel="0043387B">
          <w:rPr>
            <w:rFonts w:ascii="Questa-Regular" w:hAnsi="Questa-Regular"/>
            <w:color w:val="212529"/>
            <w:sz w:val="23"/>
            <w:szCs w:val="23"/>
          </w:rPr>
          <w:delText>11.731</w:delText>
        </w:r>
      </w:del>
      <w:del w:id="18" w:author="Cecilie Hertel Thygesen" w:date="2025-05-16T12:35:00Z">
        <w:r w:rsidDel="00015186">
          <w:rPr>
            <w:rFonts w:ascii="Questa-Regular" w:hAnsi="Questa-Regular"/>
            <w:color w:val="212529"/>
            <w:sz w:val="23"/>
            <w:szCs w:val="23"/>
          </w:rPr>
          <w:delText xml:space="preserve"> kr.</w:delText>
        </w:r>
      </w:del>
    </w:p>
    <w:p w14:paraId="2A3F349D" w14:textId="19391E00" w:rsidR="005017DC" w:rsidDel="00015186" w:rsidRDefault="005017DC" w:rsidP="005017DC">
      <w:pPr>
        <w:pStyle w:val="liste1"/>
        <w:shd w:val="clear" w:color="auto" w:fill="F9F9FB"/>
        <w:spacing w:before="0" w:beforeAutospacing="0" w:after="0" w:afterAutospacing="0"/>
        <w:ind w:left="280"/>
        <w:rPr>
          <w:del w:id="19" w:author="Cecilie Hertel Thygesen" w:date="2025-05-16T12:35:00Z"/>
          <w:rFonts w:ascii="Questa-Regular" w:hAnsi="Questa-Regular"/>
          <w:color w:val="212529"/>
          <w:sz w:val="23"/>
          <w:szCs w:val="23"/>
        </w:rPr>
      </w:pPr>
      <w:del w:id="20" w:author="Cecilie Hertel Thygesen" w:date="2025-05-15T16:25:00Z">
        <w:r w:rsidDel="0043387B">
          <w:rPr>
            <w:rStyle w:val="liste1nr"/>
            <w:rFonts w:ascii="Questa-Regular" w:hAnsi="Questa-Regular"/>
            <w:color w:val="212529"/>
            <w:sz w:val="23"/>
            <w:szCs w:val="23"/>
          </w:rPr>
          <w:delText>2)</w:delText>
        </w:r>
        <w:r w:rsidDel="0043387B">
          <w:rPr>
            <w:rFonts w:ascii="Questa-Regular" w:hAnsi="Questa-Regular"/>
            <w:color w:val="212529"/>
            <w:sz w:val="23"/>
            <w:szCs w:val="23"/>
          </w:rPr>
          <w:delText> Erhvervssygdomme: 5</w:delText>
        </w:r>
      </w:del>
      <w:del w:id="21" w:author="Cecilie Hertel Thygesen" w:date="2025-05-15T16:24:00Z">
        <w:r w:rsidDel="0043387B">
          <w:rPr>
            <w:rFonts w:ascii="Questa-Regular" w:hAnsi="Questa-Regular"/>
            <w:color w:val="212529"/>
            <w:sz w:val="23"/>
            <w:szCs w:val="23"/>
          </w:rPr>
          <w:delText>.830</w:delText>
        </w:r>
      </w:del>
      <w:del w:id="22" w:author="Cecilie Hertel Thygesen" w:date="2025-05-15T16:25:00Z">
        <w:r w:rsidDel="0043387B">
          <w:rPr>
            <w:rFonts w:ascii="Questa-Regular" w:hAnsi="Questa-Regular"/>
            <w:color w:val="212529"/>
            <w:sz w:val="23"/>
            <w:szCs w:val="23"/>
          </w:rPr>
          <w:delText xml:space="preserve"> kr.</w:delText>
        </w:r>
      </w:del>
    </w:p>
    <w:p w14:paraId="55D239A2" w14:textId="2DAB4A3B" w:rsidR="005017DC" w:rsidDel="00015186" w:rsidRDefault="005017DC" w:rsidP="005017DC">
      <w:pPr>
        <w:pStyle w:val="liste1"/>
        <w:shd w:val="clear" w:color="auto" w:fill="F9F9FB"/>
        <w:spacing w:before="0" w:beforeAutospacing="0" w:after="0" w:afterAutospacing="0"/>
        <w:ind w:left="280"/>
        <w:rPr>
          <w:del w:id="23" w:author="Cecilie Hertel Thygesen" w:date="2025-05-16T12:35:00Z"/>
          <w:rFonts w:ascii="Questa-Regular" w:hAnsi="Questa-Regular"/>
          <w:color w:val="212529"/>
          <w:sz w:val="23"/>
          <w:szCs w:val="23"/>
        </w:rPr>
      </w:pPr>
      <w:del w:id="24" w:author="Cecilie Hertel Thygesen" w:date="2025-05-15T16:25:00Z">
        <w:r w:rsidDel="0043387B">
          <w:rPr>
            <w:rStyle w:val="liste1nr"/>
            <w:rFonts w:ascii="Questa-Regular" w:hAnsi="Questa-Regular"/>
            <w:color w:val="212529"/>
            <w:sz w:val="23"/>
            <w:szCs w:val="23"/>
          </w:rPr>
          <w:delText>3</w:delText>
        </w:r>
      </w:del>
      <w:del w:id="25" w:author="Cecilie Hertel Thygesen" w:date="2025-05-16T12:35:00Z">
        <w:r w:rsidDel="00015186">
          <w:rPr>
            <w:rStyle w:val="liste1nr"/>
            <w:rFonts w:ascii="Questa-Regular" w:hAnsi="Questa-Regular"/>
            <w:color w:val="212529"/>
            <w:sz w:val="23"/>
            <w:szCs w:val="23"/>
          </w:rPr>
          <w:delText>)</w:delText>
        </w:r>
        <w:r w:rsidDel="00015186">
          <w:rPr>
            <w:rFonts w:ascii="Questa-Regular" w:hAnsi="Questa-Regular"/>
            <w:color w:val="212529"/>
            <w:sz w:val="23"/>
            <w:szCs w:val="23"/>
          </w:rPr>
          <w:delText> Sager vurderet efter lov nr. 336 af 2. april 2014 om erstatning og godtgørelse til udsendte soldater og andre statsansatte med sent diagnosticeret posttraumatisk belastningsreaktion: 5.830 kr.</w:delText>
        </w:r>
      </w:del>
    </w:p>
    <w:p w14:paraId="7CF9EA71" w14:textId="1C61B4DF" w:rsidR="005017DC" w:rsidDel="006121FE" w:rsidRDefault="005017DC" w:rsidP="005017DC">
      <w:pPr>
        <w:pStyle w:val="stk2"/>
        <w:shd w:val="clear" w:color="auto" w:fill="F9F9FB"/>
        <w:spacing w:before="0" w:beforeAutospacing="0" w:after="0" w:afterAutospacing="0"/>
        <w:ind w:firstLine="240"/>
        <w:rPr>
          <w:del w:id="26" w:author="Cecilie Hertel Thygesen" w:date="2025-06-16T10:25:00Z"/>
          <w:rFonts w:ascii="Questa-Regular" w:hAnsi="Questa-Regular"/>
          <w:color w:val="212529"/>
          <w:sz w:val="23"/>
          <w:szCs w:val="23"/>
        </w:rPr>
      </w:pPr>
      <w:del w:id="27" w:author="Cecilie Hertel Thygesen" w:date="2025-06-16T10:25:00Z">
        <w:r w:rsidDel="006121FE">
          <w:rPr>
            <w:rStyle w:val="stknr"/>
            <w:rFonts w:ascii="Questa-Regular" w:hAnsi="Questa-Regular"/>
            <w:i/>
            <w:iCs/>
            <w:color w:val="212529"/>
            <w:sz w:val="23"/>
            <w:szCs w:val="23"/>
          </w:rPr>
          <w:delText>Stk. 2.</w:delText>
        </w:r>
        <w:r w:rsidDel="006121FE">
          <w:rPr>
            <w:rFonts w:ascii="Questa-Regular" w:hAnsi="Questa-Regular"/>
            <w:color w:val="212529"/>
            <w:sz w:val="23"/>
            <w:szCs w:val="23"/>
          </w:rPr>
          <w:delText> De i stk. 1 anførte takst</w:delText>
        </w:r>
      </w:del>
      <w:del w:id="28" w:author="Cecilie Hertel Thygesen" w:date="2025-05-16T12:36:00Z">
        <w:r w:rsidDel="00015186">
          <w:rPr>
            <w:rFonts w:ascii="Questa-Regular" w:hAnsi="Questa-Regular"/>
            <w:color w:val="212529"/>
            <w:sz w:val="23"/>
            <w:szCs w:val="23"/>
          </w:rPr>
          <w:delText>er</w:delText>
        </w:r>
      </w:del>
      <w:del w:id="29" w:author="Cecilie Hertel Thygesen" w:date="2025-06-16T10:25:00Z">
        <w:r w:rsidDel="006121FE">
          <w:rPr>
            <w:rFonts w:ascii="Questa-Regular" w:hAnsi="Questa-Regular"/>
            <w:color w:val="212529"/>
            <w:sz w:val="23"/>
            <w:szCs w:val="23"/>
          </w:rPr>
          <w:delText xml:space="preserve"> betales for behandling af </w:delText>
        </w:r>
      </w:del>
      <w:del w:id="30" w:author="Cecilie Hertel Thygesen" w:date="2025-05-15T16:32:00Z">
        <w:r w:rsidDel="00590A4F">
          <w:rPr>
            <w:rFonts w:ascii="Questa-Regular" w:hAnsi="Questa-Regular"/>
            <w:color w:val="212529"/>
            <w:sz w:val="23"/>
            <w:szCs w:val="23"/>
          </w:rPr>
          <w:delText>nyanmeldte sager og for behandling af sager i forbindelse med revision og genoptagelse</w:delText>
        </w:r>
      </w:del>
      <w:del w:id="31" w:author="Cecilie Hertel Thygesen" w:date="2025-06-16T10:25:00Z">
        <w:r w:rsidDel="006121FE">
          <w:rPr>
            <w:rFonts w:ascii="Questa-Regular" w:hAnsi="Questa-Regular"/>
            <w:color w:val="212529"/>
            <w:sz w:val="23"/>
            <w:szCs w:val="23"/>
          </w:rPr>
          <w:delText>.</w:delText>
        </w:r>
      </w:del>
    </w:p>
    <w:p w14:paraId="0191159A" w14:textId="25C37469" w:rsidR="006121FE" w:rsidRDefault="006A511D" w:rsidP="006121FE">
      <w:pPr>
        <w:pStyle w:val="paragraf"/>
        <w:shd w:val="clear" w:color="auto" w:fill="F9F9FB"/>
        <w:spacing w:before="200" w:beforeAutospacing="0" w:after="0" w:afterAutospacing="0"/>
        <w:ind w:firstLine="240"/>
        <w:rPr>
          <w:ins w:id="32" w:author="Cecilie Hertel Thygesen" w:date="2025-06-16T10:25:00Z"/>
          <w:rFonts w:ascii="Questa-Regular" w:hAnsi="Questa-Regular"/>
          <w:color w:val="212529"/>
          <w:sz w:val="23"/>
          <w:szCs w:val="23"/>
        </w:rPr>
      </w:pPr>
      <w:ins w:id="33" w:author="Cecilie Hertel Thygesen" w:date="2025-06-16T10:16:00Z">
        <w:r>
          <w:rPr>
            <w:rStyle w:val="paragrafnr"/>
            <w:rFonts w:ascii="Questa-Regular" w:hAnsi="Questa-Regular"/>
            <w:b/>
            <w:bCs/>
            <w:color w:val="212529"/>
            <w:sz w:val="23"/>
            <w:szCs w:val="23"/>
          </w:rPr>
          <w:t>§ 2.</w:t>
        </w:r>
        <w:r>
          <w:rPr>
            <w:rStyle w:val="paragrafnr"/>
            <w:rFonts w:ascii="Questa-Regular" w:hAnsi="Questa-Regular"/>
            <w:bCs/>
            <w:color w:val="212529"/>
            <w:sz w:val="23"/>
            <w:szCs w:val="23"/>
          </w:rPr>
          <w:t xml:space="preserve"> </w:t>
        </w:r>
      </w:ins>
      <w:ins w:id="34" w:author="Cecilie Hertel Thygesen" w:date="2025-06-16T10:17:00Z">
        <w:r>
          <w:rPr>
            <w:rFonts w:ascii="Questa-Regular" w:hAnsi="Questa-Regular"/>
            <w:color w:val="212529"/>
            <w:sz w:val="23"/>
            <w:szCs w:val="23"/>
          </w:rPr>
          <w:t>Betalingen for Arbejdsmarkedets Erhvervssikrings administration af sager</w:t>
        </w:r>
      </w:ins>
      <w:ins w:id="35" w:author="Cecilie Hertel Thygesen" w:date="2025-06-16T10:22:00Z">
        <w:r>
          <w:rPr>
            <w:rFonts w:ascii="Questa-Regular" w:hAnsi="Questa-Regular"/>
            <w:color w:val="212529"/>
            <w:sz w:val="23"/>
            <w:szCs w:val="23"/>
          </w:rPr>
          <w:t xml:space="preserve"> efter lov nr. </w:t>
        </w:r>
        <w:r w:rsidRPr="00666B8D">
          <w:rPr>
            <w:rFonts w:ascii="Questa-Regular" w:hAnsi="Questa-Regular"/>
            <w:color w:val="212529"/>
            <w:sz w:val="23"/>
            <w:szCs w:val="23"/>
          </w:rPr>
          <w:t>336 af 2. april 2014 om erstatning og godtgørelse til udsendte soldater og andre statsansatte med sent diagnosticeret post</w:t>
        </w:r>
        <w:r>
          <w:rPr>
            <w:rFonts w:ascii="Questa-Regular" w:hAnsi="Questa-Regular"/>
            <w:color w:val="212529"/>
            <w:sz w:val="23"/>
            <w:szCs w:val="23"/>
          </w:rPr>
          <w:t>traumatisk belastningsreaktion</w:t>
        </w:r>
      </w:ins>
      <w:ins w:id="36" w:author="Cecilie Hertel Thygesen" w:date="2025-06-16T10:17:00Z">
        <w:r>
          <w:rPr>
            <w:rFonts w:ascii="Questa-Regular" w:hAnsi="Questa-Regular"/>
            <w:color w:val="212529"/>
            <w:sz w:val="23"/>
            <w:szCs w:val="23"/>
          </w:rPr>
          <w:t>, jf. § 2, stk. 1, nr. 2, i lov om den selvejende institution Arbejdsmarkedets Erhvervssikring, jf. lovbekendtgørelse nr. 980 af 9. september 2019</w:t>
        </w:r>
      </w:ins>
      <w:ins w:id="37" w:author="Cecilie Hertel Thygesen" w:date="2025-06-16T10:18:00Z">
        <w:r>
          <w:rPr>
            <w:rFonts w:ascii="Questa-Regular" w:hAnsi="Questa-Regular"/>
            <w:color w:val="212529"/>
            <w:sz w:val="23"/>
            <w:szCs w:val="23"/>
          </w:rPr>
          <w:t xml:space="preserve">, </w:t>
        </w:r>
      </w:ins>
      <w:ins w:id="38" w:author="Tor Even Münter" w:date="2025-08-19T09:38:00Z">
        <w:r w:rsidR="00A14FBD">
          <w:rPr>
            <w:rFonts w:ascii="Questa-Regular" w:hAnsi="Questa-Regular"/>
            <w:color w:val="212529"/>
            <w:sz w:val="23"/>
            <w:szCs w:val="23"/>
          </w:rPr>
          <w:t xml:space="preserve">udgør </w:t>
        </w:r>
      </w:ins>
      <w:ins w:id="39" w:author="Cecilie Hertel Thygesen" w:date="2025-09-22T15:01:00Z">
        <w:r w:rsidR="0005267E">
          <w:rPr>
            <w:rFonts w:ascii="Questa-Regular" w:hAnsi="Questa-Regular"/>
            <w:color w:val="212529"/>
            <w:sz w:val="23"/>
            <w:szCs w:val="23"/>
          </w:rPr>
          <w:t>4.807</w:t>
        </w:r>
      </w:ins>
      <w:ins w:id="40" w:author="Tor Even Münter" w:date="2025-08-19T09:38:00Z">
        <w:r w:rsidR="00A14FBD">
          <w:rPr>
            <w:rFonts w:ascii="Questa-Regular" w:hAnsi="Questa-Regular"/>
            <w:color w:val="212529"/>
            <w:sz w:val="23"/>
            <w:szCs w:val="23"/>
          </w:rPr>
          <w:t xml:space="preserve"> kr. </w:t>
        </w:r>
      </w:ins>
      <w:ins w:id="41" w:author="Cecilie Hertel Thygesen" w:date="2025-06-16T10:21:00Z">
        <w:r>
          <w:rPr>
            <w:rFonts w:ascii="Questa-Regular" w:hAnsi="Questa-Regular"/>
            <w:color w:val="212529"/>
            <w:sz w:val="23"/>
            <w:szCs w:val="23"/>
          </w:rPr>
          <w:t>pr. sag</w:t>
        </w:r>
      </w:ins>
      <w:ins w:id="42" w:author="Tor Even Münter" w:date="2025-08-19T09:38:00Z">
        <w:r w:rsidR="00A14FBD">
          <w:rPr>
            <w:rFonts w:ascii="Questa-Regular" w:hAnsi="Questa-Regular"/>
            <w:color w:val="212529"/>
            <w:sz w:val="23"/>
            <w:szCs w:val="23"/>
          </w:rPr>
          <w:t>.</w:t>
        </w:r>
      </w:ins>
    </w:p>
    <w:p w14:paraId="1DFC9AE0" w14:textId="4BFDEF11" w:rsidR="006121FE" w:rsidRPr="006121FE" w:rsidRDefault="006121FE" w:rsidP="00432853">
      <w:pPr>
        <w:pStyle w:val="paragraf"/>
        <w:spacing w:before="200"/>
        <w:ind w:firstLine="240"/>
        <w:rPr>
          <w:ins w:id="43" w:author="Cecilie Hertel Thygesen" w:date="2025-06-16T10:16:00Z"/>
          <w:rStyle w:val="paragrafnr"/>
          <w:rFonts w:ascii="Questa-Regular" w:hAnsi="Questa-Regular"/>
          <w:color w:val="212529"/>
          <w:sz w:val="23"/>
          <w:szCs w:val="23"/>
        </w:rPr>
      </w:pPr>
      <w:ins w:id="44" w:author="Cecilie Hertel Thygesen" w:date="2025-06-16T10:25:00Z">
        <w:r>
          <w:rPr>
            <w:rFonts w:ascii="Questa-Regular" w:hAnsi="Questa-Regular"/>
            <w:b/>
            <w:color w:val="212529"/>
            <w:sz w:val="23"/>
            <w:szCs w:val="23"/>
          </w:rPr>
          <w:t>§ 3.</w:t>
        </w:r>
        <w:r>
          <w:rPr>
            <w:rFonts w:ascii="Questa-Regular" w:hAnsi="Questa-Regular"/>
            <w:color w:val="212529"/>
            <w:sz w:val="23"/>
            <w:szCs w:val="23"/>
          </w:rPr>
          <w:t xml:space="preserve"> </w:t>
        </w:r>
        <w:r>
          <w:rPr>
            <w:rFonts w:ascii="Questa-Regular" w:hAnsi="Questa-Regular"/>
            <w:iCs/>
            <w:color w:val="212529"/>
            <w:sz w:val="23"/>
            <w:szCs w:val="23"/>
          </w:rPr>
          <w:t>D</w:t>
        </w:r>
        <w:r w:rsidRPr="006121FE">
          <w:rPr>
            <w:rFonts w:ascii="Questa-Regular" w:hAnsi="Questa-Regular"/>
            <w:color w:val="212529"/>
            <w:sz w:val="23"/>
            <w:szCs w:val="23"/>
          </w:rPr>
          <w:t>e</w:t>
        </w:r>
        <w:r>
          <w:rPr>
            <w:rFonts w:ascii="Questa-Regular" w:hAnsi="Questa-Regular"/>
            <w:color w:val="212529"/>
            <w:sz w:val="23"/>
            <w:szCs w:val="23"/>
          </w:rPr>
          <w:t xml:space="preserve"> i § 1 og § 2</w:t>
        </w:r>
        <w:r w:rsidRPr="006121FE">
          <w:rPr>
            <w:rFonts w:ascii="Questa-Regular" w:hAnsi="Questa-Regular"/>
            <w:color w:val="212529"/>
            <w:sz w:val="23"/>
            <w:szCs w:val="23"/>
          </w:rPr>
          <w:t xml:space="preserve"> anførte takst</w:t>
        </w:r>
      </w:ins>
      <w:ins w:id="45" w:author="Cecilie Hertel Thygesen" w:date="2025-06-16T10:26:00Z">
        <w:r>
          <w:rPr>
            <w:rFonts w:ascii="Questa-Regular" w:hAnsi="Questa-Regular"/>
            <w:color w:val="212529"/>
            <w:sz w:val="23"/>
            <w:szCs w:val="23"/>
          </w:rPr>
          <w:t>er</w:t>
        </w:r>
      </w:ins>
      <w:ins w:id="46" w:author="Cecilie Hertel Thygesen" w:date="2025-06-16T10:25:00Z">
        <w:r w:rsidRPr="006121FE">
          <w:rPr>
            <w:rFonts w:ascii="Questa-Regular" w:hAnsi="Questa-Regular"/>
            <w:color w:val="212529"/>
            <w:sz w:val="23"/>
            <w:szCs w:val="23"/>
          </w:rPr>
          <w:t xml:space="preserve"> betales for behandling af førstegangsanmeldelser</w:t>
        </w:r>
      </w:ins>
      <w:ins w:id="47" w:author="Helle Klostergaard Christensen" w:date="2025-08-18T08:32:00Z">
        <w:r w:rsidR="00B00813">
          <w:rPr>
            <w:rFonts w:ascii="Questa-Regular" w:hAnsi="Questa-Regular"/>
            <w:color w:val="212529"/>
            <w:sz w:val="23"/>
            <w:szCs w:val="23"/>
          </w:rPr>
          <w:t>,</w:t>
        </w:r>
      </w:ins>
      <w:ins w:id="48" w:author="Cecilie Hertel Thygesen" w:date="2025-06-16T10:25:00Z">
        <w:r w:rsidRPr="006121FE">
          <w:rPr>
            <w:rFonts w:ascii="Questa-Regular" w:hAnsi="Questa-Regular"/>
            <w:color w:val="212529"/>
            <w:sz w:val="23"/>
            <w:szCs w:val="23"/>
          </w:rPr>
          <w:t xml:space="preserve"> genoptagelse</w:t>
        </w:r>
      </w:ins>
      <w:ins w:id="49" w:author="Helle Klostergaard Christensen" w:date="2025-08-18T08:32:00Z">
        <w:r w:rsidR="00B00813">
          <w:rPr>
            <w:rFonts w:ascii="Questa-Regular" w:hAnsi="Questa-Regular"/>
            <w:color w:val="212529"/>
            <w:sz w:val="23"/>
            <w:szCs w:val="23"/>
          </w:rPr>
          <w:t>sanmodninge</w:t>
        </w:r>
      </w:ins>
      <w:ins w:id="50" w:author="Cecilie Hertel Thygesen" w:date="2025-06-16T10:25:00Z">
        <w:r w:rsidRPr="006121FE">
          <w:rPr>
            <w:rFonts w:ascii="Questa-Regular" w:hAnsi="Questa-Regular"/>
            <w:color w:val="212529"/>
            <w:sz w:val="23"/>
            <w:szCs w:val="23"/>
          </w:rPr>
          <w:t>r samt de af Arbejdsmarkedets Erhvervssikrings fastsatte revisioner af allerede afgjorte sager.</w:t>
        </w:r>
      </w:ins>
    </w:p>
    <w:p w14:paraId="1AA3F527" w14:textId="3EBB7A1E" w:rsidR="005017DC" w:rsidRDefault="005017DC" w:rsidP="005017DC">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xml:space="preserve">§ </w:t>
      </w:r>
      <w:ins w:id="51" w:author="Cecilie Hertel Thygesen" w:date="2025-06-16T10:21:00Z">
        <w:r w:rsidR="00C6669F">
          <w:rPr>
            <w:rStyle w:val="paragrafnr"/>
            <w:rFonts w:ascii="Questa-Regular" w:hAnsi="Questa-Regular"/>
            <w:b/>
            <w:bCs/>
            <w:color w:val="212529"/>
            <w:sz w:val="23"/>
            <w:szCs w:val="23"/>
          </w:rPr>
          <w:t>4</w:t>
        </w:r>
      </w:ins>
      <w:del w:id="52" w:author="Cecilie Hertel Thygesen" w:date="2025-06-16T10:21:00Z">
        <w:r w:rsidDel="006A511D">
          <w:rPr>
            <w:rStyle w:val="paragrafnr"/>
            <w:rFonts w:ascii="Questa-Regular" w:hAnsi="Questa-Regular"/>
            <w:b/>
            <w:bCs/>
            <w:color w:val="212529"/>
            <w:sz w:val="23"/>
            <w:szCs w:val="23"/>
          </w:rPr>
          <w:delText>2</w:delText>
        </w:r>
      </w:del>
      <w:r>
        <w:rPr>
          <w:rStyle w:val="paragrafnr"/>
          <w:rFonts w:ascii="Questa-Regular" w:hAnsi="Questa-Regular"/>
          <w:b/>
          <w:bCs/>
          <w:color w:val="212529"/>
          <w:sz w:val="23"/>
          <w:szCs w:val="23"/>
        </w:rPr>
        <w:t>.</w:t>
      </w:r>
      <w:r>
        <w:rPr>
          <w:rFonts w:ascii="Questa-Regular" w:hAnsi="Questa-Regular"/>
          <w:color w:val="212529"/>
          <w:sz w:val="23"/>
          <w:szCs w:val="23"/>
        </w:rPr>
        <w:t> Betalingen for Ankestyrelsens administration af sager oprettet 1. januar 202</w:t>
      </w:r>
      <w:ins w:id="53" w:author="Tor Even Münter" w:date="2025-08-19T14:11:00Z">
        <w:r w:rsidR="00606F98">
          <w:rPr>
            <w:rFonts w:ascii="Questa-Regular" w:hAnsi="Questa-Regular"/>
            <w:color w:val="212529"/>
            <w:sz w:val="23"/>
            <w:szCs w:val="23"/>
          </w:rPr>
          <w:t>6</w:t>
        </w:r>
      </w:ins>
      <w:r>
        <w:rPr>
          <w:rFonts w:ascii="Questa-Regular" w:hAnsi="Questa-Regular"/>
          <w:color w:val="212529"/>
          <w:sz w:val="23"/>
          <w:szCs w:val="23"/>
        </w:rPr>
        <w:t xml:space="preserve"> eller senere udgør </w:t>
      </w:r>
      <w:ins w:id="54" w:author="Rikke Breitenstein Nissen" w:date="2025-09-22T12:57:00Z">
        <w:r w:rsidR="00AC29E4">
          <w:rPr>
            <w:rFonts w:ascii="Questa-Regular" w:hAnsi="Questa-Regular"/>
            <w:color w:val="212529"/>
            <w:sz w:val="23"/>
            <w:szCs w:val="23"/>
          </w:rPr>
          <w:t>10.700</w:t>
        </w:r>
      </w:ins>
      <w:r w:rsidR="009D0CA8">
        <w:rPr>
          <w:rFonts w:ascii="Questa-Regular" w:hAnsi="Questa-Regular"/>
          <w:color w:val="212529"/>
          <w:sz w:val="23"/>
          <w:szCs w:val="23"/>
        </w:rPr>
        <w:t xml:space="preserve"> </w:t>
      </w:r>
      <w:del w:id="55" w:author="Cecilie Hertel Thygesen" w:date="2025-05-15T16:33:00Z">
        <w:r w:rsidDel="00295D21">
          <w:rPr>
            <w:rFonts w:ascii="Questa-Regular" w:hAnsi="Questa-Regular"/>
            <w:color w:val="212529"/>
            <w:sz w:val="23"/>
            <w:szCs w:val="23"/>
          </w:rPr>
          <w:delText>10.700</w:delText>
        </w:r>
      </w:del>
      <w:r>
        <w:rPr>
          <w:rFonts w:ascii="Questa-Regular" w:hAnsi="Questa-Regular"/>
          <w:color w:val="212529"/>
          <w:sz w:val="23"/>
          <w:szCs w:val="23"/>
        </w:rPr>
        <w:t>kr. pr. delafgørelse.</w:t>
      </w:r>
    </w:p>
    <w:p w14:paraId="1F0095A3" w14:textId="77777777" w:rsidR="005017DC" w:rsidRDefault="005017DC" w:rsidP="005017DC">
      <w:pPr>
        <w:pStyle w:val="paragrafgruppeoverskrift"/>
        <w:shd w:val="clear" w:color="auto" w:fill="F9F9FB"/>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Udtalelser</w:t>
      </w:r>
    </w:p>
    <w:p w14:paraId="74795817" w14:textId="51A356BE" w:rsidR="005017DC" w:rsidRDefault="005017DC" w:rsidP="005017DC">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xml:space="preserve">§ </w:t>
      </w:r>
      <w:ins w:id="56" w:author="Cecilie Hertel Thygesen" w:date="2025-06-16T10:21:00Z">
        <w:r w:rsidR="00C6669F">
          <w:rPr>
            <w:rStyle w:val="paragrafnr"/>
            <w:rFonts w:ascii="Questa-Regular" w:hAnsi="Questa-Regular"/>
            <w:b/>
            <w:bCs/>
            <w:color w:val="212529"/>
            <w:sz w:val="23"/>
            <w:szCs w:val="23"/>
          </w:rPr>
          <w:t>5</w:t>
        </w:r>
      </w:ins>
      <w:del w:id="57" w:author="Cecilie Hertel Thygesen" w:date="2025-06-16T10:21:00Z">
        <w:r w:rsidDel="006A511D">
          <w:rPr>
            <w:rStyle w:val="paragrafnr"/>
            <w:rFonts w:ascii="Questa-Regular" w:hAnsi="Questa-Regular"/>
            <w:b/>
            <w:bCs/>
            <w:color w:val="212529"/>
            <w:sz w:val="23"/>
            <w:szCs w:val="23"/>
          </w:rPr>
          <w:delText>3</w:delText>
        </w:r>
      </w:del>
      <w:r>
        <w:rPr>
          <w:rStyle w:val="paragrafnr"/>
          <w:rFonts w:ascii="Questa-Regular" w:hAnsi="Questa-Regular"/>
          <w:b/>
          <w:bCs/>
          <w:color w:val="212529"/>
          <w:sz w:val="23"/>
          <w:szCs w:val="23"/>
        </w:rPr>
        <w:t>.</w:t>
      </w:r>
      <w:r>
        <w:rPr>
          <w:rFonts w:ascii="Questa-Regular" w:hAnsi="Questa-Regular"/>
          <w:color w:val="212529"/>
          <w:sz w:val="23"/>
          <w:szCs w:val="23"/>
        </w:rPr>
        <w:t> Betalingen for Arbejdsmarkedets Erhvervssikrings udtalelser efter § 81, stk. 1, i lov om arbejdsskadesikring, jf. lovbekendtgørelse nr. 919 af 25. juni 2024, og efter § 10 i erstatningsansvarsloven, jf. lovbekendtgørelse nr. 1070 af 24. august 2018, sker efter følgende takster:</w:t>
      </w:r>
    </w:p>
    <w:p w14:paraId="6E356E4D" w14:textId="15DC073D" w:rsidR="005017DC" w:rsidRDefault="005017DC" w:rsidP="005017DC">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xml:space="preserve"> Udtalelse om erhvervsevnetab: </w:t>
      </w:r>
      <w:ins w:id="58" w:author="Rikke Breitenstein Nissen" w:date="2025-09-22T12:58:00Z">
        <w:r w:rsidR="00AC29E4">
          <w:rPr>
            <w:rFonts w:ascii="Questa-Regular" w:hAnsi="Questa-Regular"/>
            <w:color w:val="212529"/>
            <w:sz w:val="23"/>
            <w:szCs w:val="23"/>
          </w:rPr>
          <w:t>26.378</w:t>
        </w:r>
      </w:ins>
      <w:del w:id="59" w:author="Cecilie Hertel Thygesen" w:date="2025-05-15T16:33:00Z">
        <w:r w:rsidDel="00295D21">
          <w:rPr>
            <w:rFonts w:ascii="Questa-Regular" w:hAnsi="Questa-Regular"/>
            <w:color w:val="212529"/>
            <w:sz w:val="23"/>
            <w:szCs w:val="23"/>
          </w:rPr>
          <w:delText>25.122</w:delText>
        </w:r>
      </w:del>
      <w:r>
        <w:rPr>
          <w:rFonts w:ascii="Questa-Regular" w:hAnsi="Questa-Regular"/>
          <w:color w:val="212529"/>
          <w:sz w:val="23"/>
          <w:szCs w:val="23"/>
        </w:rPr>
        <w:t xml:space="preserve"> kr.</w:t>
      </w:r>
    </w:p>
    <w:p w14:paraId="12D57B3C" w14:textId="6F64BA12" w:rsidR="005017DC" w:rsidRDefault="005017DC" w:rsidP="005017DC">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xml:space="preserve"> Øvrige udtalelser: </w:t>
      </w:r>
      <w:ins w:id="60" w:author="Rikke Breitenstein Nissen" w:date="2025-09-22T12:58:00Z">
        <w:r w:rsidR="00AC29E4">
          <w:rPr>
            <w:rFonts w:ascii="Questa-Regular" w:hAnsi="Questa-Regular"/>
            <w:color w:val="212529"/>
            <w:sz w:val="23"/>
            <w:szCs w:val="23"/>
          </w:rPr>
          <w:t>10.113</w:t>
        </w:r>
      </w:ins>
      <w:del w:id="61" w:author="Cecilie Hertel Thygesen" w:date="2025-05-15T16:33:00Z">
        <w:r w:rsidDel="00295D21">
          <w:rPr>
            <w:rFonts w:ascii="Questa-Regular" w:hAnsi="Questa-Regular"/>
            <w:color w:val="212529"/>
            <w:sz w:val="23"/>
            <w:szCs w:val="23"/>
          </w:rPr>
          <w:delText>9.631</w:delText>
        </w:r>
      </w:del>
      <w:r>
        <w:rPr>
          <w:rFonts w:ascii="Questa-Regular" w:hAnsi="Questa-Regular"/>
          <w:color w:val="212529"/>
          <w:sz w:val="23"/>
          <w:szCs w:val="23"/>
        </w:rPr>
        <w:t xml:space="preserve"> kr.</w:t>
      </w:r>
    </w:p>
    <w:p w14:paraId="22E558A2" w14:textId="77777777" w:rsidR="005017DC" w:rsidRDefault="005017DC" w:rsidP="005017DC">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Den i stk. 1, nr. 1, anførte takst anvendes også særskilt for udtalelser om, hvorvidt det på nærmere angivne tidspunkter på grundlag af nærmere anførte sagsakter var muligt at skønne midlertidigt eller endeligt over skadelidtes fremtidige erhvervsevne, uanset om der samtidig anmodes om andre udtalelser.</w:t>
      </w:r>
    </w:p>
    <w:p w14:paraId="5385FC4B" w14:textId="77777777" w:rsidR="005017DC" w:rsidRDefault="005017DC" w:rsidP="005017DC">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Beløb efter stk. 1 og 2 indbetales samtidig med anmodningen om udtalelsen.</w:t>
      </w:r>
    </w:p>
    <w:p w14:paraId="562CA0FC" w14:textId="77777777" w:rsidR="005017DC" w:rsidRDefault="005017DC" w:rsidP="005017DC">
      <w:pPr>
        <w:pStyle w:val="paragrafgruppeoverskrift"/>
        <w:shd w:val="clear" w:color="auto" w:fill="F9F9FB"/>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Ikrafttræden</w:t>
      </w:r>
    </w:p>
    <w:p w14:paraId="0928D84A" w14:textId="676515EB" w:rsidR="005017DC" w:rsidRDefault="005017DC" w:rsidP="005017DC">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xml:space="preserve">§ </w:t>
      </w:r>
      <w:ins w:id="62" w:author="Cecilie Hertel Thygesen" w:date="2025-06-16T10:22:00Z">
        <w:r w:rsidR="00C6669F">
          <w:rPr>
            <w:rStyle w:val="paragrafnr"/>
            <w:rFonts w:ascii="Questa-Regular" w:hAnsi="Questa-Regular"/>
            <w:b/>
            <w:bCs/>
            <w:color w:val="212529"/>
            <w:sz w:val="23"/>
            <w:szCs w:val="23"/>
          </w:rPr>
          <w:t>6</w:t>
        </w:r>
      </w:ins>
      <w:del w:id="63" w:author="Cecilie Hertel Thygesen" w:date="2025-06-16T10:22:00Z">
        <w:r w:rsidDel="006A511D">
          <w:rPr>
            <w:rStyle w:val="paragrafnr"/>
            <w:rFonts w:ascii="Questa-Regular" w:hAnsi="Questa-Regular"/>
            <w:b/>
            <w:bCs/>
            <w:color w:val="212529"/>
            <w:sz w:val="23"/>
            <w:szCs w:val="23"/>
          </w:rPr>
          <w:delText>4</w:delText>
        </w:r>
      </w:del>
      <w:r>
        <w:rPr>
          <w:rStyle w:val="paragrafnr"/>
          <w:rFonts w:ascii="Questa-Regular" w:hAnsi="Questa-Regular"/>
          <w:b/>
          <w:bCs/>
          <w:color w:val="212529"/>
          <w:sz w:val="23"/>
          <w:szCs w:val="23"/>
        </w:rPr>
        <w:t>.</w:t>
      </w:r>
      <w:r>
        <w:rPr>
          <w:rFonts w:ascii="Questa-Regular" w:hAnsi="Questa-Regular"/>
          <w:color w:val="212529"/>
          <w:sz w:val="23"/>
          <w:szCs w:val="23"/>
        </w:rPr>
        <w:t> Bekendtgørelsen træder i kraft den 1. januar 202</w:t>
      </w:r>
      <w:ins w:id="64" w:author="Cecilie Hertel Thygesen" w:date="2025-05-15T16:33:00Z">
        <w:r w:rsidR="00295D21">
          <w:rPr>
            <w:rFonts w:ascii="Questa-Regular" w:hAnsi="Questa-Regular"/>
            <w:color w:val="212529"/>
            <w:sz w:val="23"/>
            <w:szCs w:val="23"/>
          </w:rPr>
          <w:t>6</w:t>
        </w:r>
      </w:ins>
      <w:del w:id="65" w:author="Cecilie Hertel Thygesen" w:date="2025-05-15T16:33:00Z">
        <w:r w:rsidDel="00295D21">
          <w:rPr>
            <w:rFonts w:ascii="Questa-Regular" w:hAnsi="Questa-Regular"/>
            <w:color w:val="212529"/>
            <w:sz w:val="23"/>
            <w:szCs w:val="23"/>
          </w:rPr>
          <w:delText>5</w:delText>
        </w:r>
      </w:del>
      <w:r>
        <w:rPr>
          <w:rFonts w:ascii="Questa-Regular" w:hAnsi="Questa-Regular"/>
          <w:color w:val="212529"/>
          <w:sz w:val="23"/>
          <w:szCs w:val="23"/>
        </w:rPr>
        <w:t>.</w:t>
      </w:r>
    </w:p>
    <w:p w14:paraId="7EFE4235" w14:textId="26D0D752" w:rsidR="005017DC" w:rsidRDefault="005017DC" w:rsidP="005017DC">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Bekendtgørelse nr. 1</w:t>
      </w:r>
      <w:ins w:id="66" w:author="Cecilie Hertel Thygesen" w:date="2025-05-15T16:34:00Z">
        <w:r w:rsidR="00295D21">
          <w:rPr>
            <w:rFonts w:ascii="Questa-Regular" w:hAnsi="Questa-Regular"/>
            <w:color w:val="212529"/>
            <w:sz w:val="23"/>
            <w:szCs w:val="23"/>
          </w:rPr>
          <w:t>250</w:t>
        </w:r>
      </w:ins>
      <w:del w:id="67" w:author="Cecilie Hertel Thygesen" w:date="2025-05-15T16:34:00Z">
        <w:r w:rsidDel="00295D21">
          <w:rPr>
            <w:rFonts w:ascii="Questa-Regular" w:hAnsi="Questa-Regular"/>
            <w:color w:val="212529"/>
            <w:sz w:val="23"/>
            <w:szCs w:val="23"/>
          </w:rPr>
          <w:delText>416</w:delText>
        </w:r>
      </w:del>
      <w:r>
        <w:rPr>
          <w:rFonts w:ascii="Questa-Regular" w:hAnsi="Questa-Regular"/>
          <w:color w:val="212529"/>
          <w:sz w:val="23"/>
          <w:szCs w:val="23"/>
        </w:rPr>
        <w:t xml:space="preserve"> af </w:t>
      </w:r>
      <w:ins w:id="68" w:author="Cecilie Hertel Thygesen" w:date="2025-05-15T16:34:00Z">
        <w:r w:rsidR="00295D21">
          <w:rPr>
            <w:rFonts w:ascii="Questa-Regular" w:hAnsi="Questa-Regular"/>
            <w:color w:val="212529"/>
            <w:sz w:val="23"/>
            <w:szCs w:val="23"/>
          </w:rPr>
          <w:t>27</w:t>
        </w:r>
      </w:ins>
      <w:del w:id="69" w:author="Cecilie Hertel Thygesen" w:date="2025-05-15T16:34:00Z">
        <w:r w:rsidDel="00295D21">
          <w:rPr>
            <w:rFonts w:ascii="Questa-Regular" w:hAnsi="Questa-Regular"/>
            <w:color w:val="212529"/>
            <w:sz w:val="23"/>
            <w:szCs w:val="23"/>
          </w:rPr>
          <w:delText>1</w:delText>
        </w:r>
      </w:del>
      <w:r>
        <w:rPr>
          <w:rFonts w:ascii="Questa-Regular" w:hAnsi="Questa-Regular"/>
          <w:color w:val="212529"/>
          <w:sz w:val="23"/>
          <w:szCs w:val="23"/>
        </w:rPr>
        <w:t xml:space="preserve">. </w:t>
      </w:r>
      <w:del w:id="70" w:author="Cecilie Hertel Thygesen" w:date="2025-05-15T16:34:00Z">
        <w:r w:rsidDel="00295D21">
          <w:rPr>
            <w:rFonts w:ascii="Questa-Regular" w:hAnsi="Questa-Regular"/>
            <w:color w:val="212529"/>
            <w:sz w:val="23"/>
            <w:szCs w:val="23"/>
          </w:rPr>
          <w:delText>december</w:delText>
        </w:r>
      </w:del>
      <w:ins w:id="71" w:author="Cecilie Hertel Thygesen" w:date="2025-05-15T16:34:00Z">
        <w:r w:rsidR="00295D21">
          <w:rPr>
            <w:rFonts w:ascii="Questa-Regular" w:hAnsi="Questa-Regular"/>
            <w:color w:val="212529"/>
            <w:sz w:val="23"/>
            <w:szCs w:val="23"/>
          </w:rPr>
          <w:t>november</w:t>
        </w:r>
      </w:ins>
      <w:r>
        <w:rPr>
          <w:rFonts w:ascii="Questa-Regular" w:hAnsi="Questa-Regular"/>
          <w:color w:val="212529"/>
          <w:sz w:val="23"/>
          <w:szCs w:val="23"/>
        </w:rPr>
        <w:t xml:space="preserve"> 202</w:t>
      </w:r>
      <w:ins w:id="72" w:author="Cecilie Hertel Thygesen" w:date="2025-05-15T16:34:00Z">
        <w:r w:rsidR="00295D21">
          <w:rPr>
            <w:rFonts w:ascii="Questa-Regular" w:hAnsi="Questa-Regular"/>
            <w:color w:val="212529"/>
            <w:sz w:val="23"/>
            <w:szCs w:val="23"/>
          </w:rPr>
          <w:t>4</w:t>
        </w:r>
      </w:ins>
      <w:del w:id="73" w:author="Cecilie Hertel Thygesen" w:date="2025-05-15T16:34:00Z">
        <w:r w:rsidDel="00295D21">
          <w:rPr>
            <w:rFonts w:ascii="Questa-Regular" w:hAnsi="Questa-Regular"/>
            <w:color w:val="212529"/>
            <w:sz w:val="23"/>
            <w:szCs w:val="23"/>
          </w:rPr>
          <w:delText>3</w:delText>
        </w:r>
      </w:del>
      <w:r>
        <w:rPr>
          <w:rFonts w:ascii="Questa-Regular" w:hAnsi="Questa-Regular"/>
          <w:color w:val="212529"/>
          <w:sz w:val="23"/>
          <w:szCs w:val="23"/>
        </w:rPr>
        <w:t xml:space="preserve"> om takster for administration pr. 1. januar 202</w:t>
      </w:r>
      <w:ins w:id="74" w:author="Cecilie Hertel Thygesen" w:date="2025-05-15T16:34:00Z">
        <w:r w:rsidR="00295D21">
          <w:rPr>
            <w:rFonts w:ascii="Questa-Regular" w:hAnsi="Questa-Regular"/>
            <w:color w:val="212529"/>
            <w:sz w:val="23"/>
            <w:szCs w:val="23"/>
          </w:rPr>
          <w:t>5</w:t>
        </w:r>
      </w:ins>
      <w:del w:id="75" w:author="Cecilie Hertel Thygesen" w:date="2025-05-15T16:34:00Z">
        <w:r w:rsidDel="00295D21">
          <w:rPr>
            <w:rFonts w:ascii="Questa-Regular" w:hAnsi="Questa-Regular"/>
            <w:color w:val="212529"/>
            <w:sz w:val="23"/>
            <w:szCs w:val="23"/>
          </w:rPr>
          <w:delText>4</w:delText>
        </w:r>
      </w:del>
      <w:r>
        <w:rPr>
          <w:rFonts w:ascii="Questa-Regular" w:hAnsi="Questa-Regular"/>
          <w:color w:val="212529"/>
          <w:sz w:val="23"/>
          <w:szCs w:val="23"/>
        </w:rPr>
        <w:t xml:space="preserve"> efter lov om arbejdsskadesikring og lov om sikring mod følger af arbejdsskade ophæves.</w:t>
      </w:r>
    </w:p>
    <w:p w14:paraId="7B3ED559" w14:textId="28C84869" w:rsidR="005017DC" w:rsidRDefault="005017DC" w:rsidP="005017DC">
      <w:pPr>
        <w:pStyle w:val="givet"/>
        <w:shd w:val="clear" w:color="auto" w:fill="F9F9FB"/>
        <w:spacing w:before="120" w:beforeAutospacing="0" w:after="0" w:afterAutospacing="0"/>
        <w:jc w:val="center"/>
        <w:rPr>
          <w:rFonts w:ascii="Questa-Regular" w:hAnsi="Questa-Regular"/>
          <w:i/>
          <w:iCs/>
          <w:color w:val="212529"/>
          <w:sz w:val="23"/>
          <w:szCs w:val="23"/>
        </w:rPr>
      </w:pPr>
      <w:r>
        <w:rPr>
          <w:rFonts w:ascii="Questa-Regular" w:hAnsi="Questa-Regular"/>
          <w:i/>
          <w:iCs/>
          <w:color w:val="212529"/>
          <w:sz w:val="23"/>
          <w:szCs w:val="23"/>
        </w:rPr>
        <w:t>Beskæftigelsesministeriet, den</w:t>
      </w:r>
      <w:r w:rsidR="00295D21">
        <w:rPr>
          <w:rFonts w:ascii="Questa-Regular" w:hAnsi="Questa-Regular"/>
          <w:i/>
          <w:iCs/>
          <w:color w:val="212529"/>
          <w:sz w:val="23"/>
          <w:szCs w:val="23"/>
        </w:rPr>
        <w:t xml:space="preserve"> xxx</w:t>
      </w:r>
    </w:p>
    <w:p w14:paraId="348BBF54" w14:textId="268EB811" w:rsidR="005017DC" w:rsidRDefault="00F60D5C" w:rsidP="005017DC">
      <w:pPr>
        <w:pStyle w:val="sign1"/>
        <w:shd w:val="clear" w:color="auto" w:fill="F9F9FB"/>
        <w:spacing w:before="120" w:beforeAutospacing="0" w:after="0" w:afterAutospacing="0"/>
        <w:jc w:val="center"/>
        <w:rPr>
          <w:rFonts w:ascii="Questa-Regular" w:hAnsi="Questa-Regular"/>
          <w:color w:val="212529"/>
          <w:sz w:val="23"/>
          <w:szCs w:val="23"/>
        </w:rPr>
      </w:pPr>
      <w:r>
        <w:rPr>
          <w:rFonts w:ascii="Questa-Regular" w:hAnsi="Questa-Regular"/>
          <w:color w:val="212529"/>
          <w:sz w:val="23"/>
          <w:szCs w:val="23"/>
        </w:rPr>
        <w:t>Kaare Dybvad Bek</w:t>
      </w:r>
    </w:p>
    <w:p w14:paraId="7037C710" w14:textId="4C38286F" w:rsidR="005017DC" w:rsidRDefault="005017DC" w:rsidP="005017DC">
      <w:pPr>
        <w:pStyle w:val="sign2"/>
        <w:shd w:val="clear" w:color="auto" w:fill="F9F9FB"/>
        <w:spacing w:before="0" w:beforeAutospacing="0" w:after="0" w:afterAutospacing="0"/>
        <w:jc w:val="right"/>
        <w:rPr>
          <w:rFonts w:ascii="Questa-Regular" w:hAnsi="Questa-Regular"/>
          <w:color w:val="212529"/>
          <w:sz w:val="23"/>
          <w:szCs w:val="23"/>
        </w:rPr>
      </w:pPr>
      <w:r>
        <w:rPr>
          <w:rFonts w:ascii="Questa-Regular" w:hAnsi="Questa-Regular"/>
          <w:color w:val="212529"/>
          <w:sz w:val="23"/>
          <w:szCs w:val="23"/>
        </w:rPr>
        <w:t xml:space="preserve">/ </w:t>
      </w:r>
      <w:r w:rsidR="00295D21">
        <w:rPr>
          <w:rFonts w:ascii="Questa-Regular" w:hAnsi="Questa-Regular"/>
          <w:color w:val="212529"/>
          <w:sz w:val="23"/>
          <w:szCs w:val="23"/>
        </w:rPr>
        <w:t>Marianne Sørensen</w:t>
      </w:r>
    </w:p>
    <w:p w14:paraId="26DCB0F1" w14:textId="77777777" w:rsidR="005B7481" w:rsidRPr="0071247C" w:rsidRDefault="005B7481" w:rsidP="0071247C"/>
    <w:sectPr w:rsidR="005B7481" w:rsidRPr="0071247C" w:rsidSect="008876BF">
      <w:footerReference w:type="default" r:id="rId9"/>
      <w:headerReference w:type="first" r:id="rId10"/>
      <w:footerReference w:type="first" r:id="rId11"/>
      <w:pgSz w:w="11906" w:h="16838" w:code="9"/>
      <w:pgMar w:top="1418" w:right="1247" w:bottom="124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543F9" w14:textId="77777777" w:rsidR="00C65FCF" w:rsidRDefault="00C65FCF" w:rsidP="005377C7">
      <w:pPr>
        <w:spacing w:line="240" w:lineRule="auto"/>
      </w:pPr>
      <w:r>
        <w:separator/>
      </w:r>
    </w:p>
  </w:endnote>
  <w:endnote w:type="continuationSeparator" w:id="0">
    <w:p w14:paraId="27FF810B" w14:textId="77777777" w:rsidR="00C65FCF" w:rsidRDefault="00C65FCF" w:rsidP="005377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Questa-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35904979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2BE3C98" w14:textId="26E766DF" w:rsidR="006609CD" w:rsidRPr="006609CD" w:rsidRDefault="006609CD">
            <w:pPr>
              <w:pStyle w:val="Sidefod"/>
              <w:jc w:val="right"/>
              <w:rPr>
                <w:sz w:val="20"/>
                <w:szCs w:val="20"/>
              </w:rPr>
            </w:pPr>
            <w:r w:rsidRPr="006609CD">
              <w:rPr>
                <w:sz w:val="20"/>
                <w:szCs w:val="20"/>
              </w:rPr>
              <w:t xml:space="preserve">Side </w:t>
            </w:r>
            <w:r w:rsidRPr="006609CD">
              <w:rPr>
                <w:bCs/>
                <w:sz w:val="20"/>
                <w:szCs w:val="20"/>
              </w:rPr>
              <w:fldChar w:fldCharType="begin"/>
            </w:r>
            <w:r w:rsidRPr="006609CD">
              <w:rPr>
                <w:bCs/>
                <w:sz w:val="20"/>
                <w:szCs w:val="20"/>
              </w:rPr>
              <w:instrText>PAGE</w:instrText>
            </w:r>
            <w:r w:rsidRPr="006609CD">
              <w:rPr>
                <w:bCs/>
                <w:sz w:val="20"/>
                <w:szCs w:val="20"/>
              </w:rPr>
              <w:fldChar w:fldCharType="separate"/>
            </w:r>
            <w:r w:rsidR="0005267E">
              <w:rPr>
                <w:bCs/>
                <w:noProof/>
                <w:sz w:val="20"/>
                <w:szCs w:val="20"/>
              </w:rPr>
              <w:t>2</w:t>
            </w:r>
            <w:r w:rsidRPr="006609CD">
              <w:rPr>
                <w:bCs/>
                <w:sz w:val="20"/>
                <w:szCs w:val="20"/>
              </w:rPr>
              <w:fldChar w:fldCharType="end"/>
            </w:r>
            <w:r w:rsidRPr="006609CD">
              <w:rPr>
                <w:sz w:val="20"/>
                <w:szCs w:val="20"/>
              </w:rPr>
              <w:t xml:space="preserve"> af </w:t>
            </w:r>
            <w:r w:rsidRPr="006609CD">
              <w:rPr>
                <w:bCs/>
                <w:sz w:val="20"/>
                <w:szCs w:val="20"/>
              </w:rPr>
              <w:fldChar w:fldCharType="begin"/>
            </w:r>
            <w:r w:rsidRPr="006609CD">
              <w:rPr>
                <w:bCs/>
                <w:sz w:val="20"/>
                <w:szCs w:val="20"/>
              </w:rPr>
              <w:instrText>NUMPAGES</w:instrText>
            </w:r>
            <w:r w:rsidRPr="006609CD">
              <w:rPr>
                <w:bCs/>
                <w:sz w:val="20"/>
                <w:szCs w:val="20"/>
              </w:rPr>
              <w:fldChar w:fldCharType="separate"/>
            </w:r>
            <w:r w:rsidR="0005267E">
              <w:rPr>
                <w:bCs/>
                <w:noProof/>
                <w:sz w:val="20"/>
                <w:szCs w:val="20"/>
              </w:rPr>
              <w:t>2</w:t>
            </w:r>
            <w:r w:rsidRPr="006609CD">
              <w:rPr>
                <w:bCs/>
                <w:sz w:val="20"/>
                <w:szCs w:val="20"/>
              </w:rPr>
              <w:fldChar w:fldCharType="end"/>
            </w:r>
          </w:p>
        </w:sdtContent>
      </w:sdt>
    </w:sdtContent>
  </w:sdt>
  <w:p w14:paraId="47276C02" w14:textId="77777777" w:rsidR="005F7099" w:rsidRDefault="005F7099" w:rsidP="005F709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11033" w14:textId="7E322B85" w:rsidR="006C2BF2" w:rsidRPr="00CD62A2" w:rsidRDefault="006C2BF2" w:rsidP="00CD62A2">
    <w:pPr>
      <w:pStyle w:val="Sidefod"/>
      <w:jc w:val="right"/>
      <w:rPr>
        <w:sz w:val="20"/>
        <w:szCs w:val="20"/>
      </w:rPr>
    </w:pPr>
    <w:r w:rsidRPr="00CD62A2">
      <w:rPr>
        <w:sz w:val="20"/>
        <w:szCs w:val="20"/>
      </w:rPr>
      <w:t xml:space="preserve">Side </w:t>
    </w:r>
    <w:r w:rsidRPr="00CD62A2">
      <w:rPr>
        <w:sz w:val="20"/>
        <w:szCs w:val="20"/>
      </w:rPr>
      <w:fldChar w:fldCharType="begin"/>
    </w:r>
    <w:r w:rsidRPr="00CD62A2">
      <w:rPr>
        <w:sz w:val="20"/>
        <w:szCs w:val="20"/>
      </w:rPr>
      <w:instrText>PAGE  \* Arabic  \* MERGEFORMAT</w:instrText>
    </w:r>
    <w:r w:rsidRPr="00CD62A2">
      <w:rPr>
        <w:sz w:val="20"/>
        <w:szCs w:val="20"/>
      </w:rPr>
      <w:fldChar w:fldCharType="separate"/>
    </w:r>
    <w:r w:rsidR="0005267E">
      <w:rPr>
        <w:noProof/>
        <w:sz w:val="20"/>
        <w:szCs w:val="20"/>
      </w:rPr>
      <w:t>1</w:t>
    </w:r>
    <w:r w:rsidRPr="00CD62A2">
      <w:rPr>
        <w:sz w:val="20"/>
        <w:szCs w:val="20"/>
      </w:rPr>
      <w:fldChar w:fldCharType="end"/>
    </w:r>
    <w:r w:rsidRPr="00CD62A2">
      <w:rPr>
        <w:sz w:val="20"/>
        <w:szCs w:val="20"/>
      </w:rPr>
      <w:t xml:space="preserve"> af </w:t>
    </w:r>
    <w:r w:rsidRPr="00CD62A2">
      <w:rPr>
        <w:sz w:val="20"/>
        <w:szCs w:val="20"/>
      </w:rPr>
      <w:fldChar w:fldCharType="begin"/>
    </w:r>
    <w:r w:rsidRPr="00CD62A2">
      <w:rPr>
        <w:sz w:val="20"/>
        <w:szCs w:val="20"/>
      </w:rPr>
      <w:instrText>NUMPAGES \ * arabisk \ * MERGEFORMAT</w:instrText>
    </w:r>
    <w:r w:rsidRPr="00CD62A2">
      <w:rPr>
        <w:sz w:val="20"/>
        <w:szCs w:val="20"/>
      </w:rPr>
      <w:fldChar w:fldCharType="separate"/>
    </w:r>
    <w:r w:rsidR="0005267E">
      <w:rPr>
        <w:noProof/>
        <w:sz w:val="20"/>
        <w:szCs w:val="20"/>
      </w:rPr>
      <w:t>2</w:t>
    </w:r>
    <w:r w:rsidRPr="00CD62A2">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73846" w14:textId="77777777" w:rsidR="00C65FCF" w:rsidRDefault="00C65FCF" w:rsidP="005377C7">
      <w:pPr>
        <w:spacing w:line="240" w:lineRule="auto"/>
      </w:pPr>
      <w:r>
        <w:separator/>
      </w:r>
    </w:p>
  </w:footnote>
  <w:footnote w:type="continuationSeparator" w:id="0">
    <w:p w14:paraId="6B54C632" w14:textId="77777777" w:rsidR="00C65FCF" w:rsidRDefault="00C65FCF" w:rsidP="005377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4762E" w14:textId="77777777" w:rsidR="0075501E" w:rsidRPr="00C66CB0" w:rsidRDefault="0075501E" w:rsidP="0075501E">
    <w:pPr>
      <w:pStyle w:val="Sidehoved"/>
      <w:rPr>
        <w:sz w:val="20"/>
        <w:szCs w:val="20"/>
      </w:rPr>
    </w:pPr>
    <w:r>
      <w:rPr>
        <w:b/>
        <w:bCs/>
        <w:noProof/>
        <w:lang w:eastAsia="da-DK"/>
      </w:rPr>
      <w:drawing>
        <wp:inline distT="0" distB="0" distL="0" distR="0" wp14:anchorId="486CAB87" wp14:editId="0BFD281F">
          <wp:extent cx="1419048" cy="752381"/>
          <wp:effectExtent l="0" t="0" r="0" b="0"/>
          <wp:docPr id="1000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Logo.jpg"/>
                  <pic:cNvPicPr/>
                </pic:nvPicPr>
                <pic:blipFill>
                  <a:blip r:embed="rId1">
                    <a:extLst>
                      <a:ext uri="{28A0092B-C50C-407E-A947-70E740481C1C}">
                        <a14:useLocalDpi xmlns:a14="http://schemas.microsoft.com/office/drawing/2010/main" val="0"/>
                      </a:ext>
                    </a:extLst>
                  </a:blip>
                  <a:stretch>
                    <a:fillRect/>
                  </a:stretch>
                </pic:blipFill>
                <pic:spPr>
                  <a:xfrm>
                    <a:off x="0" y="0"/>
                    <a:ext cx="1419048" cy="752381"/>
                  </a:xfrm>
                  <a:prstGeom prst="rect">
                    <a:avLst/>
                  </a:prstGeom>
                </pic:spPr>
              </pic:pic>
            </a:graphicData>
          </a:graphic>
        </wp:inline>
      </w:drawing>
    </w:r>
  </w:p>
  <w:p w14:paraId="7056B20D" w14:textId="77777777" w:rsidR="00036855" w:rsidRDefault="00036855" w:rsidP="00B17498">
    <w:pPr>
      <w:pStyle w:val="Sidehoved"/>
      <w:spacing w:after="0"/>
    </w:pPr>
  </w:p>
  <w:p w14:paraId="48F999ED" w14:textId="77777777" w:rsidR="00C634C5" w:rsidRDefault="00C634C5" w:rsidP="00B17498">
    <w:pPr>
      <w:pStyle w:val="Sidehoved"/>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37587"/>
    <w:multiLevelType w:val="hybridMultilevel"/>
    <w:tmpl w:val="0D280E0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3DCD0F1C"/>
    <w:multiLevelType w:val="hybridMultilevel"/>
    <w:tmpl w:val="C106B5E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3E6C7DB3"/>
    <w:multiLevelType w:val="hybridMultilevel"/>
    <w:tmpl w:val="F9D4C59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476C3F1E"/>
    <w:multiLevelType w:val="hybridMultilevel"/>
    <w:tmpl w:val="55B45E5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5BC30357"/>
    <w:multiLevelType w:val="hybridMultilevel"/>
    <w:tmpl w:val="7D906D4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7124324B"/>
    <w:multiLevelType w:val="hybridMultilevel"/>
    <w:tmpl w:val="81CE3BEC"/>
    <w:lvl w:ilvl="0" w:tplc="5D4ECD68">
      <w:start w:val="1"/>
      <w:numFmt w:val="bullet"/>
      <w:pStyle w:val="BMBullets"/>
      <w:lvlText w:val=""/>
      <w:lvlJc w:val="left"/>
      <w:pPr>
        <w:tabs>
          <w:tab w:val="num" w:pos="284"/>
        </w:tabs>
        <w:ind w:left="284" w:hanging="284"/>
      </w:pPr>
      <w:rPr>
        <w:rFonts w:ascii="Symbol" w:hAnsi="Symbol" w:hint="default"/>
        <w:sz w:val="18"/>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1813518231">
    <w:abstractNumId w:val="2"/>
  </w:num>
  <w:num w:numId="2" w16cid:durableId="1555577845">
    <w:abstractNumId w:val="4"/>
  </w:num>
  <w:num w:numId="3" w16cid:durableId="1404646113">
    <w:abstractNumId w:val="5"/>
  </w:num>
  <w:num w:numId="4" w16cid:durableId="429469807">
    <w:abstractNumId w:val="0"/>
  </w:num>
  <w:num w:numId="5" w16cid:durableId="162278027">
    <w:abstractNumId w:val="1"/>
  </w:num>
  <w:num w:numId="6" w16cid:durableId="155958401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cilie Hertel Thygesen">
    <w15:presenceInfo w15:providerId="AD" w15:userId="S-1-5-21-2100284113-1573851820-878952375-450877"/>
  </w15:person>
  <w15:person w15:author="Helle Klostergaard Christensen">
    <w15:presenceInfo w15:providerId="AD" w15:userId="S-1-5-21-2100284113-1573851820-878952375-31342"/>
  </w15:person>
  <w15:person w15:author="Tor Even Münter">
    <w15:presenceInfo w15:providerId="AD" w15:userId="S-1-5-21-2100284113-1573851820-878952375-45884"/>
  </w15:person>
  <w15:person w15:author="Rikke Breitenstein Nissen">
    <w15:presenceInfo w15:providerId="None" w15:userId="Rikke Breitenstein Niss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109"/>
    <w:rsid w:val="00015186"/>
    <w:rsid w:val="00021B02"/>
    <w:rsid w:val="00030F43"/>
    <w:rsid w:val="00033C96"/>
    <w:rsid w:val="00034FF7"/>
    <w:rsid w:val="00036855"/>
    <w:rsid w:val="0004141D"/>
    <w:rsid w:val="00051F0E"/>
    <w:rsid w:val="0005267E"/>
    <w:rsid w:val="000862D2"/>
    <w:rsid w:val="00093F96"/>
    <w:rsid w:val="00097C3A"/>
    <w:rsid w:val="000A05F5"/>
    <w:rsid w:val="000A4851"/>
    <w:rsid w:val="000A6056"/>
    <w:rsid w:val="000A6FF5"/>
    <w:rsid w:val="000B140F"/>
    <w:rsid w:val="000B1B42"/>
    <w:rsid w:val="000D280A"/>
    <w:rsid w:val="000D5530"/>
    <w:rsid w:val="000E0598"/>
    <w:rsid w:val="000E1787"/>
    <w:rsid w:val="00113A55"/>
    <w:rsid w:val="001165EA"/>
    <w:rsid w:val="0013150E"/>
    <w:rsid w:val="00133A48"/>
    <w:rsid w:val="001447C4"/>
    <w:rsid w:val="0015261F"/>
    <w:rsid w:val="001554D0"/>
    <w:rsid w:val="00171AF0"/>
    <w:rsid w:val="00172DA8"/>
    <w:rsid w:val="00174141"/>
    <w:rsid w:val="001764B9"/>
    <w:rsid w:val="00176BBF"/>
    <w:rsid w:val="00182B03"/>
    <w:rsid w:val="00183034"/>
    <w:rsid w:val="00186AE4"/>
    <w:rsid w:val="0019074D"/>
    <w:rsid w:val="00192020"/>
    <w:rsid w:val="001A4B1B"/>
    <w:rsid w:val="001A5F89"/>
    <w:rsid w:val="001B19EA"/>
    <w:rsid w:val="001B444E"/>
    <w:rsid w:val="001C1117"/>
    <w:rsid w:val="001C2785"/>
    <w:rsid w:val="001C521C"/>
    <w:rsid w:val="001C75D9"/>
    <w:rsid w:val="001D06C0"/>
    <w:rsid w:val="001F6B36"/>
    <w:rsid w:val="00204F28"/>
    <w:rsid w:val="00214FB3"/>
    <w:rsid w:val="00230FEC"/>
    <w:rsid w:val="00231A1B"/>
    <w:rsid w:val="00236738"/>
    <w:rsid w:val="002371FE"/>
    <w:rsid w:val="00241A8F"/>
    <w:rsid w:val="0026497F"/>
    <w:rsid w:val="0027125A"/>
    <w:rsid w:val="0027386F"/>
    <w:rsid w:val="00281C50"/>
    <w:rsid w:val="00285A20"/>
    <w:rsid w:val="00295D21"/>
    <w:rsid w:val="00296BEB"/>
    <w:rsid w:val="002C19D0"/>
    <w:rsid w:val="002C2D68"/>
    <w:rsid w:val="002C5FB5"/>
    <w:rsid w:val="002D4AFD"/>
    <w:rsid w:val="002D6109"/>
    <w:rsid w:val="002E12C5"/>
    <w:rsid w:val="002F2DD3"/>
    <w:rsid w:val="0030564B"/>
    <w:rsid w:val="003060DA"/>
    <w:rsid w:val="00312C02"/>
    <w:rsid w:val="003217B5"/>
    <w:rsid w:val="003256AF"/>
    <w:rsid w:val="003270DA"/>
    <w:rsid w:val="00330C43"/>
    <w:rsid w:val="00356582"/>
    <w:rsid w:val="00386122"/>
    <w:rsid w:val="003A1B12"/>
    <w:rsid w:val="003A5E64"/>
    <w:rsid w:val="003C126E"/>
    <w:rsid w:val="003C28A7"/>
    <w:rsid w:val="003F279D"/>
    <w:rsid w:val="003F6B9C"/>
    <w:rsid w:val="00415708"/>
    <w:rsid w:val="0041659A"/>
    <w:rsid w:val="00416AC8"/>
    <w:rsid w:val="004249AF"/>
    <w:rsid w:val="00431A5D"/>
    <w:rsid w:val="00432853"/>
    <w:rsid w:val="00432934"/>
    <w:rsid w:val="0043387B"/>
    <w:rsid w:val="004354E0"/>
    <w:rsid w:val="00445E12"/>
    <w:rsid w:val="00447197"/>
    <w:rsid w:val="00455EC0"/>
    <w:rsid w:val="0045634C"/>
    <w:rsid w:val="00460AC4"/>
    <w:rsid w:val="004645EA"/>
    <w:rsid w:val="00467852"/>
    <w:rsid w:val="0047110D"/>
    <w:rsid w:val="00493C42"/>
    <w:rsid w:val="004A01FD"/>
    <w:rsid w:val="004A1DEE"/>
    <w:rsid w:val="004A480F"/>
    <w:rsid w:val="004B1538"/>
    <w:rsid w:val="004B194A"/>
    <w:rsid w:val="004D283C"/>
    <w:rsid w:val="004E00EC"/>
    <w:rsid w:val="004E6A3E"/>
    <w:rsid w:val="004F4000"/>
    <w:rsid w:val="004F44EE"/>
    <w:rsid w:val="004F7889"/>
    <w:rsid w:val="005017DC"/>
    <w:rsid w:val="00512CF6"/>
    <w:rsid w:val="00512E15"/>
    <w:rsid w:val="00520C20"/>
    <w:rsid w:val="00531C11"/>
    <w:rsid w:val="00532490"/>
    <w:rsid w:val="005377C7"/>
    <w:rsid w:val="00542DE8"/>
    <w:rsid w:val="00556DF4"/>
    <w:rsid w:val="005601C1"/>
    <w:rsid w:val="00567221"/>
    <w:rsid w:val="00571AFB"/>
    <w:rsid w:val="00590A4F"/>
    <w:rsid w:val="005B7481"/>
    <w:rsid w:val="005D47F7"/>
    <w:rsid w:val="005E3CF8"/>
    <w:rsid w:val="005F7099"/>
    <w:rsid w:val="00606F98"/>
    <w:rsid w:val="006121FE"/>
    <w:rsid w:val="00625B6F"/>
    <w:rsid w:val="00635139"/>
    <w:rsid w:val="00637A94"/>
    <w:rsid w:val="006419B5"/>
    <w:rsid w:val="00643183"/>
    <w:rsid w:val="00645B0C"/>
    <w:rsid w:val="00660218"/>
    <w:rsid w:val="006609CD"/>
    <w:rsid w:val="00663ADF"/>
    <w:rsid w:val="00666B8D"/>
    <w:rsid w:val="00673A3C"/>
    <w:rsid w:val="00681DB9"/>
    <w:rsid w:val="00696F09"/>
    <w:rsid w:val="006A2EA8"/>
    <w:rsid w:val="006A511D"/>
    <w:rsid w:val="006C22FB"/>
    <w:rsid w:val="006C2BF2"/>
    <w:rsid w:val="006D6FA9"/>
    <w:rsid w:val="006F052A"/>
    <w:rsid w:val="006F53A8"/>
    <w:rsid w:val="00706565"/>
    <w:rsid w:val="00706CEB"/>
    <w:rsid w:val="00707ABF"/>
    <w:rsid w:val="00710571"/>
    <w:rsid w:val="00711C25"/>
    <w:rsid w:val="0071247C"/>
    <w:rsid w:val="0071576E"/>
    <w:rsid w:val="00723FBE"/>
    <w:rsid w:val="00746E66"/>
    <w:rsid w:val="00752517"/>
    <w:rsid w:val="0075501E"/>
    <w:rsid w:val="00755854"/>
    <w:rsid w:val="0075714A"/>
    <w:rsid w:val="007650DF"/>
    <w:rsid w:val="007667B4"/>
    <w:rsid w:val="0076787A"/>
    <w:rsid w:val="00785C4A"/>
    <w:rsid w:val="007944DD"/>
    <w:rsid w:val="007B3FD8"/>
    <w:rsid w:val="007B7DF6"/>
    <w:rsid w:val="007C78BE"/>
    <w:rsid w:val="007D3599"/>
    <w:rsid w:val="007D370D"/>
    <w:rsid w:val="007D43B4"/>
    <w:rsid w:val="007D5020"/>
    <w:rsid w:val="007E0F33"/>
    <w:rsid w:val="008031BA"/>
    <w:rsid w:val="00807AFA"/>
    <w:rsid w:val="008264D6"/>
    <w:rsid w:val="00831569"/>
    <w:rsid w:val="00831CDF"/>
    <w:rsid w:val="008462B9"/>
    <w:rsid w:val="00847569"/>
    <w:rsid w:val="008532A6"/>
    <w:rsid w:val="008719A1"/>
    <w:rsid w:val="00873BC1"/>
    <w:rsid w:val="00874A8D"/>
    <w:rsid w:val="00886A44"/>
    <w:rsid w:val="008876BF"/>
    <w:rsid w:val="00897C9E"/>
    <w:rsid w:val="008A336B"/>
    <w:rsid w:val="008A43A4"/>
    <w:rsid w:val="008B0A83"/>
    <w:rsid w:val="008B1C4B"/>
    <w:rsid w:val="008C0C08"/>
    <w:rsid w:val="008E5C8D"/>
    <w:rsid w:val="008F685F"/>
    <w:rsid w:val="00917DB4"/>
    <w:rsid w:val="0092484B"/>
    <w:rsid w:val="00931AF4"/>
    <w:rsid w:val="00934105"/>
    <w:rsid w:val="00940A9C"/>
    <w:rsid w:val="00940E53"/>
    <w:rsid w:val="009523EA"/>
    <w:rsid w:val="00956637"/>
    <w:rsid w:val="00961E05"/>
    <w:rsid w:val="009738E1"/>
    <w:rsid w:val="00976057"/>
    <w:rsid w:val="00995576"/>
    <w:rsid w:val="009A4A38"/>
    <w:rsid w:val="009C0EA1"/>
    <w:rsid w:val="009C2ED0"/>
    <w:rsid w:val="009D0CA8"/>
    <w:rsid w:val="009D1008"/>
    <w:rsid w:val="009D1A0F"/>
    <w:rsid w:val="009D2728"/>
    <w:rsid w:val="009D30AE"/>
    <w:rsid w:val="009D3163"/>
    <w:rsid w:val="009D6DB6"/>
    <w:rsid w:val="009D7812"/>
    <w:rsid w:val="009E1DC4"/>
    <w:rsid w:val="009F3E77"/>
    <w:rsid w:val="00A14FBD"/>
    <w:rsid w:val="00A24DE1"/>
    <w:rsid w:val="00A26FF9"/>
    <w:rsid w:val="00A30071"/>
    <w:rsid w:val="00A41813"/>
    <w:rsid w:val="00A5540F"/>
    <w:rsid w:val="00A60104"/>
    <w:rsid w:val="00A65EF5"/>
    <w:rsid w:val="00A772DF"/>
    <w:rsid w:val="00A80EB5"/>
    <w:rsid w:val="00A835F8"/>
    <w:rsid w:val="00A9247D"/>
    <w:rsid w:val="00AA2BCF"/>
    <w:rsid w:val="00AA4747"/>
    <w:rsid w:val="00AC29E4"/>
    <w:rsid w:val="00AD78EC"/>
    <w:rsid w:val="00AE7301"/>
    <w:rsid w:val="00AF4B26"/>
    <w:rsid w:val="00B001D0"/>
    <w:rsid w:val="00B00813"/>
    <w:rsid w:val="00B0327F"/>
    <w:rsid w:val="00B06DCA"/>
    <w:rsid w:val="00B071B4"/>
    <w:rsid w:val="00B07CDC"/>
    <w:rsid w:val="00B17498"/>
    <w:rsid w:val="00B3280C"/>
    <w:rsid w:val="00B44ADC"/>
    <w:rsid w:val="00B454C4"/>
    <w:rsid w:val="00B5542E"/>
    <w:rsid w:val="00B574FD"/>
    <w:rsid w:val="00B57F55"/>
    <w:rsid w:val="00B66E3B"/>
    <w:rsid w:val="00B712AB"/>
    <w:rsid w:val="00B756B6"/>
    <w:rsid w:val="00B776FA"/>
    <w:rsid w:val="00B80F9D"/>
    <w:rsid w:val="00B841CB"/>
    <w:rsid w:val="00B96826"/>
    <w:rsid w:val="00BA153F"/>
    <w:rsid w:val="00BB2E0A"/>
    <w:rsid w:val="00BB3624"/>
    <w:rsid w:val="00BB69AB"/>
    <w:rsid w:val="00BC0B59"/>
    <w:rsid w:val="00BC132C"/>
    <w:rsid w:val="00BC4DD7"/>
    <w:rsid w:val="00BC67C9"/>
    <w:rsid w:val="00C03E37"/>
    <w:rsid w:val="00C07249"/>
    <w:rsid w:val="00C2231A"/>
    <w:rsid w:val="00C277A5"/>
    <w:rsid w:val="00C338FD"/>
    <w:rsid w:val="00C464FB"/>
    <w:rsid w:val="00C634C5"/>
    <w:rsid w:val="00C65D36"/>
    <w:rsid w:val="00C65FCF"/>
    <w:rsid w:val="00C6669F"/>
    <w:rsid w:val="00C66CB0"/>
    <w:rsid w:val="00C72645"/>
    <w:rsid w:val="00C77AD2"/>
    <w:rsid w:val="00C874F5"/>
    <w:rsid w:val="00C939BC"/>
    <w:rsid w:val="00C95B3A"/>
    <w:rsid w:val="00CA0C23"/>
    <w:rsid w:val="00CA232C"/>
    <w:rsid w:val="00CA3401"/>
    <w:rsid w:val="00CA4118"/>
    <w:rsid w:val="00CB727A"/>
    <w:rsid w:val="00CD62A2"/>
    <w:rsid w:val="00CE621B"/>
    <w:rsid w:val="00D40BA5"/>
    <w:rsid w:val="00D424D9"/>
    <w:rsid w:val="00D53BBD"/>
    <w:rsid w:val="00D613E4"/>
    <w:rsid w:val="00D64CCA"/>
    <w:rsid w:val="00D75CDF"/>
    <w:rsid w:val="00D816C9"/>
    <w:rsid w:val="00D855B3"/>
    <w:rsid w:val="00DA5494"/>
    <w:rsid w:val="00DA6052"/>
    <w:rsid w:val="00DC0166"/>
    <w:rsid w:val="00DD2C2D"/>
    <w:rsid w:val="00DE0F1A"/>
    <w:rsid w:val="00DE42FA"/>
    <w:rsid w:val="00E13F84"/>
    <w:rsid w:val="00E162A1"/>
    <w:rsid w:val="00E21DF8"/>
    <w:rsid w:val="00E24D85"/>
    <w:rsid w:val="00E300FF"/>
    <w:rsid w:val="00E379BD"/>
    <w:rsid w:val="00E657B2"/>
    <w:rsid w:val="00E76EAA"/>
    <w:rsid w:val="00E76EAB"/>
    <w:rsid w:val="00E80611"/>
    <w:rsid w:val="00E81914"/>
    <w:rsid w:val="00E853C9"/>
    <w:rsid w:val="00E87410"/>
    <w:rsid w:val="00EB0CB4"/>
    <w:rsid w:val="00EC1498"/>
    <w:rsid w:val="00ED02AD"/>
    <w:rsid w:val="00EE35D2"/>
    <w:rsid w:val="00EF2DF1"/>
    <w:rsid w:val="00F11318"/>
    <w:rsid w:val="00F13EC6"/>
    <w:rsid w:val="00F223FB"/>
    <w:rsid w:val="00F235EB"/>
    <w:rsid w:val="00F44745"/>
    <w:rsid w:val="00F50460"/>
    <w:rsid w:val="00F52A22"/>
    <w:rsid w:val="00F54600"/>
    <w:rsid w:val="00F60D5C"/>
    <w:rsid w:val="00F8007B"/>
    <w:rsid w:val="00F90BA7"/>
    <w:rsid w:val="00FB0604"/>
    <w:rsid w:val="00FC325C"/>
    <w:rsid w:val="00FC43F6"/>
    <w:rsid w:val="00FE21C4"/>
    <w:rsid w:val="00FE67B3"/>
    <w:rsid w:val="00FF11B9"/>
    <w:rsid w:val="00FF3CB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F327D"/>
  <w15:docId w15:val="{0397E665-8551-4409-AE59-B3BB9313E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498"/>
    <w:pPr>
      <w:spacing w:after="240" w:line="260" w:lineRule="atLeast"/>
    </w:pPr>
    <w:rPr>
      <w:rFonts w:ascii="Times New Roman" w:hAnsi="Times New Roman"/>
    </w:rPr>
  </w:style>
  <w:style w:type="paragraph" w:styleId="Overskrift1">
    <w:name w:val="heading 1"/>
    <w:basedOn w:val="Normal"/>
    <w:next w:val="Normal"/>
    <w:link w:val="Overskrift1Tegn"/>
    <w:uiPriority w:val="9"/>
    <w:qFormat/>
    <w:rsid w:val="003217B5"/>
    <w:pPr>
      <w:keepNext/>
      <w:keepLines/>
      <w:spacing w:after="0"/>
      <w:outlineLvl w:val="0"/>
    </w:pPr>
    <w:rPr>
      <w:rFonts w:ascii="Verdana" w:eastAsiaTheme="majorEastAsia" w:hAnsi="Verdana" w:cstheme="majorBidi"/>
      <w:b/>
      <w:sz w:val="20"/>
      <w:szCs w:val="32"/>
    </w:rPr>
  </w:style>
  <w:style w:type="paragraph" w:styleId="Overskrift2">
    <w:name w:val="heading 2"/>
    <w:basedOn w:val="Normal"/>
    <w:next w:val="Normal"/>
    <w:link w:val="Overskrift2Tegn"/>
    <w:uiPriority w:val="9"/>
    <w:qFormat/>
    <w:rsid w:val="003217B5"/>
    <w:pPr>
      <w:keepNext/>
      <w:keepLines/>
      <w:spacing w:after="0"/>
      <w:outlineLvl w:val="1"/>
    </w:pPr>
    <w:rPr>
      <w:rFonts w:ascii="Verdana" w:eastAsiaTheme="majorEastAsia" w:hAnsi="Verdana" w:cstheme="majorBidi"/>
      <w:b/>
      <w:bCs/>
      <w:i/>
      <w:sz w:val="20"/>
      <w:szCs w:val="26"/>
    </w:rPr>
  </w:style>
  <w:style w:type="paragraph" w:styleId="Overskrift3">
    <w:name w:val="heading 3"/>
    <w:basedOn w:val="Normal"/>
    <w:next w:val="Normal"/>
    <w:link w:val="Overskrift3Tegn"/>
    <w:uiPriority w:val="9"/>
    <w:qFormat/>
    <w:rsid w:val="003217B5"/>
    <w:pPr>
      <w:keepNext/>
      <w:keepLines/>
      <w:spacing w:after="0"/>
      <w:outlineLvl w:val="2"/>
    </w:pPr>
    <w:rPr>
      <w:rFonts w:ascii="Verdana" w:eastAsiaTheme="majorEastAsia" w:hAnsi="Verdana" w:cstheme="majorBidi"/>
      <w:bCs/>
      <w:i/>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17B5"/>
    <w:rPr>
      <w:rFonts w:ascii="Verdana" w:eastAsiaTheme="majorEastAsia" w:hAnsi="Verdana" w:cstheme="majorBidi"/>
      <w:b/>
      <w:sz w:val="20"/>
      <w:szCs w:val="32"/>
    </w:rPr>
  </w:style>
  <w:style w:type="character" w:styleId="Pladsholdertekst">
    <w:name w:val="Placeholder Text"/>
    <w:basedOn w:val="Standardskrifttypeiafsnit"/>
    <w:uiPriority w:val="99"/>
    <w:semiHidden/>
    <w:rsid w:val="001F6B36"/>
    <w:rPr>
      <w:color w:val="808080"/>
    </w:rPr>
  </w:style>
  <w:style w:type="paragraph" w:styleId="Markeringsbobletekst">
    <w:name w:val="Balloon Text"/>
    <w:basedOn w:val="Normal"/>
    <w:link w:val="MarkeringsbobletekstTegn"/>
    <w:uiPriority w:val="99"/>
    <w:semiHidden/>
    <w:unhideWhenUsed/>
    <w:rsid w:val="00EB0CB4"/>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0CB4"/>
    <w:rPr>
      <w:rFonts w:ascii="Tahoma" w:hAnsi="Tahoma" w:cs="Tahoma"/>
      <w:sz w:val="16"/>
      <w:szCs w:val="16"/>
    </w:rPr>
  </w:style>
  <w:style w:type="paragraph" w:styleId="Sidehoved">
    <w:name w:val="header"/>
    <w:basedOn w:val="Normal"/>
    <w:link w:val="SidehovedTegn"/>
    <w:rsid w:val="005377C7"/>
    <w:pPr>
      <w:tabs>
        <w:tab w:val="center" w:pos="4819"/>
        <w:tab w:val="right" w:pos="9638"/>
      </w:tabs>
      <w:spacing w:line="240" w:lineRule="auto"/>
    </w:pPr>
  </w:style>
  <w:style w:type="character" w:customStyle="1" w:styleId="SidehovedTegn">
    <w:name w:val="Sidehoved Tegn"/>
    <w:basedOn w:val="Standardskrifttypeiafsnit"/>
    <w:link w:val="Sidehoved"/>
    <w:rsid w:val="00AF4B26"/>
    <w:rPr>
      <w:rFonts w:ascii="Times New Roman" w:hAnsi="Times New Roman"/>
    </w:rPr>
  </w:style>
  <w:style w:type="paragraph" w:styleId="Sidefod">
    <w:name w:val="footer"/>
    <w:basedOn w:val="Normal"/>
    <w:link w:val="SidefodTegn"/>
    <w:uiPriority w:val="99"/>
    <w:rsid w:val="005377C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B1B42"/>
    <w:rPr>
      <w:rFonts w:ascii="Times New Roman" w:hAnsi="Times New Roman"/>
    </w:rPr>
  </w:style>
  <w:style w:type="paragraph" w:customStyle="1" w:styleId="BMBrdtekst">
    <w:name w:val="BMBrødtekst"/>
    <w:basedOn w:val="Normal"/>
    <w:semiHidden/>
    <w:rsid w:val="007C78BE"/>
    <w:rPr>
      <w:rFonts w:eastAsia="Times New Roman" w:cs="Times New Roman"/>
      <w:szCs w:val="24"/>
      <w:lang w:eastAsia="da-DK"/>
    </w:rPr>
  </w:style>
  <w:style w:type="paragraph" w:styleId="Listeafsnit">
    <w:name w:val="List Paragraph"/>
    <w:basedOn w:val="Normal"/>
    <w:uiPriority w:val="34"/>
    <w:semiHidden/>
    <w:qFormat/>
    <w:rsid w:val="003C28A7"/>
    <w:pPr>
      <w:ind w:left="720"/>
      <w:contextualSpacing/>
    </w:pPr>
  </w:style>
  <w:style w:type="paragraph" w:customStyle="1" w:styleId="Tabelbrdtekstfed">
    <w:name w:val="Tabelbrødtekstfed"/>
    <w:basedOn w:val="BMBrdtekst"/>
    <w:semiHidden/>
    <w:rsid w:val="002D6109"/>
    <w:pPr>
      <w:spacing w:line="220" w:lineRule="atLeast"/>
    </w:pPr>
    <w:rPr>
      <w:rFonts w:ascii="Verdana" w:hAnsi="Verdana"/>
      <w:color w:val="003087"/>
      <w:sz w:val="12"/>
    </w:rPr>
  </w:style>
  <w:style w:type="character" w:styleId="Svagfremhvning">
    <w:name w:val="Subtle Emphasis"/>
    <w:basedOn w:val="Standardskrifttypeiafsnit"/>
    <w:uiPriority w:val="19"/>
    <w:semiHidden/>
    <w:qFormat/>
    <w:rsid w:val="003C28A7"/>
    <w:rPr>
      <w:i/>
      <w:iCs/>
      <w:color w:val="808080" w:themeColor="text1" w:themeTint="7F"/>
    </w:rPr>
  </w:style>
  <w:style w:type="table" w:styleId="Tabel-Gitter">
    <w:name w:val="Table Grid"/>
    <w:basedOn w:val="Tabel-Normal"/>
    <w:uiPriority w:val="39"/>
    <w:rsid w:val="008A4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k">
    <w:name w:val="Strong"/>
    <w:basedOn w:val="Standardskrifttypeiafsnit"/>
    <w:uiPriority w:val="22"/>
    <w:semiHidden/>
    <w:qFormat/>
    <w:rsid w:val="008A43A4"/>
    <w:rPr>
      <w:b/>
      <w:bCs/>
    </w:rPr>
  </w:style>
  <w:style w:type="paragraph" w:customStyle="1" w:styleId="BMHeaderHeading">
    <w:name w:val="BMHeaderHeading"/>
    <w:basedOn w:val="Normal"/>
    <w:semiHidden/>
    <w:rsid w:val="002D6109"/>
    <w:rPr>
      <w:rFonts w:ascii="Verdana" w:hAnsi="Verdana"/>
      <w:spacing w:val="48"/>
      <w:sz w:val="32"/>
    </w:rPr>
  </w:style>
  <w:style w:type="character" w:customStyle="1" w:styleId="Overskrift2Tegn">
    <w:name w:val="Overskrift 2 Tegn"/>
    <w:basedOn w:val="Standardskrifttypeiafsnit"/>
    <w:link w:val="Overskrift2"/>
    <w:uiPriority w:val="9"/>
    <w:rsid w:val="003217B5"/>
    <w:rPr>
      <w:rFonts w:ascii="Verdana" w:eastAsiaTheme="majorEastAsia" w:hAnsi="Verdana" w:cstheme="majorBidi"/>
      <w:b/>
      <w:bCs/>
      <w:i/>
      <w:sz w:val="20"/>
      <w:szCs w:val="26"/>
    </w:rPr>
  </w:style>
  <w:style w:type="character" w:customStyle="1" w:styleId="Overskrift3Tegn">
    <w:name w:val="Overskrift 3 Tegn"/>
    <w:basedOn w:val="Standardskrifttypeiafsnit"/>
    <w:link w:val="Overskrift3"/>
    <w:uiPriority w:val="9"/>
    <w:rsid w:val="003217B5"/>
    <w:rPr>
      <w:rFonts w:ascii="Verdana" w:eastAsiaTheme="majorEastAsia" w:hAnsi="Verdana" w:cstheme="majorBidi"/>
      <w:bCs/>
      <w:i/>
      <w:sz w:val="20"/>
    </w:rPr>
  </w:style>
  <w:style w:type="paragraph" w:customStyle="1" w:styleId="BMBullets">
    <w:name w:val="BMBullets"/>
    <w:basedOn w:val="BMBrdtekst"/>
    <w:qFormat/>
    <w:rsid w:val="0027125A"/>
    <w:pPr>
      <w:numPr>
        <w:numId w:val="3"/>
      </w:numPr>
      <w:contextualSpacing/>
    </w:pPr>
  </w:style>
  <w:style w:type="paragraph" w:customStyle="1" w:styleId="DokumentOverskrift">
    <w:name w:val="DokumentOverskrift"/>
    <w:next w:val="Normal"/>
    <w:semiHidden/>
    <w:rsid w:val="002D6109"/>
    <w:rPr>
      <w:rFonts w:ascii="Verdana" w:eastAsiaTheme="majorEastAsia" w:hAnsi="Verdana" w:cstheme="majorBidi"/>
      <w:sz w:val="32"/>
      <w:szCs w:val="32"/>
    </w:rPr>
  </w:style>
  <w:style w:type="paragraph" w:customStyle="1" w:styleId="DokumentUnderOverskrift">
    <w:name w:val="DokumentUnderOverskrift"/>
    <w:basedOn w:val="DokumentOverskrift"/>
    <w:next w:val="Normal"/>
    <w:semiHidden/>
    <w:rsid w:val="002D6109"/>
    <w:pPr>
      <w:spacing w:before="120" w:after="120" w:line="260" w:lineRule="atLeast"/>
    </w:pPr>
    <w:rPr>
      <w:sz w:val="26"/>
    </w:rPr>
  </w:style>
  <w:style w:type="paragraph" w:styleId="Afsenderadresse">
    <w:name w:val="envelope return"/>
    <w:basedOn w:val="Normal"/>
    <w:uiPriority w:val="99"/>
    <w:semiHidden/>
    <w:unhideWhenUsed/>
    <w:rsid w:val="002D6109"/>
    <w:pPr>
      <w:spacing w:line="240" w:lineRule="auto"/>
    </w:pPr>
    <w:rPr>
      <w:rFonts w:asciiTheme="majorHAnsi" w:eastAsiaTheme="majorEastAsia" w:hAnsiTheme="majorHAnsi" w:cstheme="majorBidi"/>
      <w:sz w:val="20"/>
      <w:szCs w:val="20"/>
    </w:rPr>
  </w:style>
  <w:style w:type="paragraph" w:customStyle="1" w:styleId="titel2">
    <w:name w:val="titel2"/>
    <w:basedOn w:val="Normal"/>
    <w:rsid w:val="005017DC"/>
    <w:pPr>
      <w:spacing w:before="100" w:beforeAutospacing="1" w:after="100" w:afterAutospacing="1" w:line="240" w:lineRule="auto"/>
    </w:pPr>
    <w:rPr>
      <w:rFonts w:eastAsia="Times New Roman" w:cs="Times New Roman"/>
      <w:sz w:val="24"/>
      <w:szCs w:val="24"/>
      <w:lang w:eastAsia="da-DK"/>
    </w:rPr>
  </w:style>
  <w:style w:type="paragraph" w:customStyle="1" w:styleId="indledning2">
    <w:name w:val="indledning2"/>
    <w:basedOn w:val="Normal"/>
    <w:rsid w:val="005017DC"/>
    <w:pPr>
      <w:spacing w:before="100" w:beforeAutospacing="1" w:after="100" w:afterAutospacing="1" w:line="240" w:lineRule="auto"/>
    </w:pPr>
    <w:rPr>
      <w:rFonts w:eastAsia="Times New Roman" w:cs="Times New Roman"/>
      <w:sz w:val="24"/>
      <w:szCs w:val="24"/>
      <w:lang w:eastAsia="da-DK"/>
    </w:rPr>
  </w:style>
  <w:style w:type="paragraph" w:customStyle="1" w:styleId="paragrafgruppeoverskrift">
    <w:name w:val="paragrafgruppeoverskrift"/>
    <w:basedOn w:val="Normal"/>
    <w:rsid w:val="005017DC"/>
    <w:pPr>
      <w:spacing w:before="100" w:beforeAutospacing="1" w:after="100" w:afterAutospacing="1" w:line="240" w:lineRule="auto"/>
    </w:pPr>
    <w:rPr>
      <w:rFonts w:eastAsia="Times New Roman" w:cs="Times New Roman"/>
      <w:sz w:val="24"/>
      <w:szCs w:val="24"/>
      <w:lang w:eastAsia="da-DK"/>
    </w:rPr>
  </w:style>
  <w:style w:type="character" w:customStyle="1" w:styleId="italic">
    <w:name w:val="italic"/>
    <w:basedOn w:val="Standardskrifttypeiafsnit"/>
    <w:rsid w:val="005017DC"/>
  </w:style>
  <w:style w:type="paragraph" w:customStyle="1" w:styleId="paragraf">
    <w:name w:val="paragraf"/>
    <w:basedOn w:val="Normal"/>
    <w:rsid w:val="005017DC"/>
    <w:pPr>
      <w:spacing w:before="100" w:beforeAutospacing="1" w:after="100" w:afterAutospacing="1" w:line="240" w:lineRule="auto"/>
    </w:pPr>
    <w:rPr>
      <w:rFonts w:eastAsia="Times New Roman" w:cs="Times New Roman"/>
      <w:sz w:val="24"/>
      <w:szCs w:val="24"/>
      <w:lang w:eastAsia="da-DK"/>
    </w:rPr>
  </w:style>
  <w:style w:type="character" w:customStyle="1" w:styleId="paragrafnr">
    <w:name w:val="paragrafnr"/>
    <w:basedOn w:val="Standardskrifttypeiafsnit"/>
    <w:rsid w:val="005017DC"/>
  </w:style>
  <w:style w:type="paragraph" w:customStyle="1" w:styleId="liste1">
    <w:name w:val="liste1"/>
    <w:basedOn w:val="Normal"/>
    <w:rsid w:val="005017DC"/>
    <w:pPr>
      <w:spacing w:before="100" w:beforeAutospacing="1" w:after="100" w:afterAutospacing="1" w:line="240" w:lineRule="auto"/>
    </w:pPr>
    <w:rPr>
      <w:rFonts w:eastAsia="Times New Roman" w:cs="Times New Roman"/>
      <w:sz w:val="24"/>
      <w:szCs w:val="24"/>
      <w:lang w:eastAsia="da-DK"/>
    </w:rPr>
  </w:style>
  <w:style w:type="character" w:customStyle="1" w:styleId="liste1nr">
    <w:name w:val="liste1nr"/>
    <w:basedOn w:val="Standardskrifttypeiafsnit"/>
    <w:rsid w:val="005017DC"/>
  </w:style>
  <w:style w:type="paragraph" w:customStyle="1" w:styleId="stk2">
    <w:name w:val="stk2"/>
    <w:basedOn w:val="Normal"/>
    <w:rsid w:val="005017DC"/>
    <w:pPr>
      <w:spacing w:before="100" w:beforeAutospacing="1" w:after="100" w:afterAutospacing="1" w:line="240" w:lineRule="auto"/>
    </w:pPr>
    <w:rPr>
      <w:rFonts w:eastAsia="Times New Roman" w:cs="Times New Roman"/>
      <w:sz w:val="24"/>
      <w:szCs w:val="24"/>
      <w:lang w:eastAsia="da-DK"/>
    </w:rPr>
  </w:style>
  <w:style w:type="character" w:customStyle="1" w:styleId="stknr">
    <w:name w:val="stknr"/>
    <w:basedOn w:val="Standardskrifttypeiafsnit"/>
    <w:rsid w:val="005017DC"/>
  </w:style>
  <w:style w:type="paragraph" w:customStyle="1" w:styleId="givet">
    <w:name w:val="givet"/>
    <w:basedOn w:val="Normal"/>
    <w:rsid w:val="005017DC"/>
    <w:pPr>
      <w:spacing w:before="100" w:beforeAutospacing="1" w:after="100" w:afterAutospacing="1" w:line="240" w:lineRule="auto"/>
    </w:pPr>
    <w:rPr>
      <w:rFonts w:eastAsia="Times New Roman" w:cs="Times New Roman"/>
      <w:sz w:val="24"/>
      <w:szCs w:val="24"/>
      <w:lang w:eastAsia="da-DK"/>
    </w:rPr>
  </w:style>
  <w:style w:type="paragraph" w:customStyle="1" w:styleId="sign1">
    <w:name w:val="sign1"/>
    <w:basedOn w:val="Normal"/>
    <w:rsid w:val="005017DC"/>
    <w:pPr>
      <w:spacing w:before="100" w:beforeAutospacing="1" w:after="100" w:afterAutospacing="1" w:line="240" w:lineRule="auto"/>
    </w:pPr>
    <w:rPr>
      <w:rFonts w:eastAsia="Times New Roman" w:cs="Times New Roman"/>
      <w:sz w:val="24"/>
      <w:szCs w:val="24"/>
      <w:lang w:eastAsia="da-DK"/>
    </w:rPr>
  </w:style>
  <w:style w:type="paragraph" w:customStyle="1" w:styleId="sign2">
    <w:name w:val="sign2"/>
    <w:basedOn w:val="Normal"/>
    <w:rsid w:val="005017DC"/>
    <w:pPr>
      <w:spacing w:before="100" w:beforeAutospacing="1" w:after="100" w:afterAutospacing="1" w:line="240" w:lineRule="auto"/>
    </w:pPr>
    <w:rPr>
      <w:rFonts w:eastAsia="Times New Roman" w:cs="Times New Roman"/>
      <w:sz w:val="24"/>
      <w:szCs w:val="24"/>
      <w:lang w:eastAsia="da-DK"/>
    </w:rPr>
  </w:style>
  <w:style w:type="character" w:styleId="Kommentarhenvisning">
    <w:name w:val="annotation reference"/>
    <w:basedOn w:val="Standardskrifttypeiafsnit"/>
    <w:uiPriority w:val="99"/>
    <w:semiHidden/>
    <w:unhideWhenUsed/>
    <w:rsid w:val="0043387B"/>
    <w:rPr>
      <w:sz w:val="16"/>
      <w:szCs w:val="16"/>
    </w:rPr>
  </w:style>
  <w:style w:type="paragraph" w:styleId="Kommentartekst">
    <w:name w:val="annotation text"/>
    <w:basedOn w:val="Normal"/>
    <w:link w:val="KommentartekstTegn"/>
    <w:uiPriority w:val="99"/>
    <w:semiHidden/>
    <w:unhideWhenUsed/>
    <w:rsid w:val="0043387B"/>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3387B"/>
    <w:rPr>
      <w:rFonts w:ascii="Times New Roman" w:hAnsi="Times New Roman"/>
      <w:sz w:val="20"/>
      <w:szCs w:val="20"/>
    </w:rPr>
  </w:style>
  <w:style w:type="paragraph" w:styleId="Kommentaremne">
    <w:name w:val="annotation subject"/>
    <w:basedOn w:val="Kommentartekst"/>
    <w:next w:val="Kommentartekst"/>
    <w:link w:val="KommentaremneTegn"/>
    <w:uiPriority w:val="99"/>
    <w:semiHidden/>
    <w:unhideWhenUsed/>
    <w:rsid w:val="0043387B"/>
    <w:rPr>
      <w:b/>
      <w:bCs/>
    </w:rPr>
  </w:style>
  <w:style w:type="character" w:customStyle="1" w:styleId="KommentaremneTegn">
    <w:name w:val="Kommentaremne Tegn"/>
    <w:basedOn w:val="KommentartekstTegn"/>
    <w:link w:val="Kommentaremne"/>
    <w:uiPriority w:val="99"/>
    <w:semiHidden/>
    <w:rsid w:val="0043387B"/>
    <w:rPr>
      <w:rFonts w:ascii="Times New Roman" w:hAnsi="Times New Roman"/>
      <w:b/>
      <w:bCs/>
      <w:sz w:val="20"/>
      <w:szCs w:val="20"/>
    </w:rPr>
  </w:style>
  <w:style w:type="paragraph" w:styleId="Korrektur">
    <w:name w:val="Revision"/>
    <w:hidden/>
    <w:uiPriority w:val="99"/>
    <w:semiHidden/>
    <w:rsid w:val="00AC29E4"/>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sit-fil0001.prod.sitad.dk\repository$\PCU2801\BM-Skabeloner\Produktion\Templates_new\BM_InternSkrivels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izardStateMetadata xmlns:xsi="http://www.w3.org/2001/XMLSchema-instance" xmlns:xsd="http://www.w3.org/2001/XMLSchema" xmlns="http://4ds.dk/TemplateManagementSystem/WizardStateMetadata.xsd">
  <PluginGuid>24e45489-f87b-4c4e-a8b0-e7634e2d0830</PluginGuid>
  <DataSourceName>Kel sql 2012 - TMS</DataSourceName>
  <ConnectionString>data source=BM-SP-SQLP01.prod.sitad.dk;initial catalog=BM_Skabelon;User id=BM_Skabelon;Password=F2395BD6-F7D4-4C43-BD89-1B1761AC499F;MultipleActiveResultSets=True;</ConnectionString>
  <WizardID>781</WizardID>
  <SourceTable>&lt;NewDataSet&gt;&lt;xs:schema id="NewDataSet" xmlns="" xmlns:xs="http://www.w3.org/2001/XMLSchema" xmlns:msdata="urn:schemas-microsoft-com:xml-msdata"&gt;&lt;xs:element name="NewDataSet" msdata:IsDataSet="true" msdata:MainDataTable="SourceData" msdata:UseCurrentLocale="true"&gt;&lt;xs:complexType&gt;&lt;xs:choice minOccurs="0" maxOccurs="unbounded"&gt;&lt;xs:element name="SourceData"&gt;&lt;xs:complexType&gt;&lt;xs:sequence&gt;&lt;xs:element name="vAfsenderInitialer" msdata:DataType="System.Object, mscorlib, Version=4.0.0.0, Culture=neutral, PublicKeyToken=b77a5c561934e089" type="xs:anyType" minOccurs="0" /&gt;&lt;xs:element name="vHeaderTitel" msdata:DataType="System.Object, mscorlib, Version=4.0.0.0, Culture=neutral, PublicKeyToken=b77a5c561934e089" type="xs:anyType" minOccurs="0" /&gt;&lt;xs:element name="vDokumentOverskrift" msdata:DataType="System.Object, mscorlib, Version=4.0.0.0, Culture=neutral, PublicKeyToken=b77a5c561934e089" type="xs:anyType" minOccurs="0" /&gt;&lt;xs:element name="vDokumentModtager" msdata:DataType="System.Object, mscorlib, Version=4.0.0.0, Culture=neutral, PublicKeyToken=b77a5c561934e089" type="xs:anyType" minOccurs="0" /&gt;&lt;xs:element name="vDokumentUnderOverskrift" msdata:DataType="System.Object, mscorlib, Version=4.0.0.0, Culture=neutral, PublicKeyToken=b77a5c561934e089" type="xs:anyType" minOccurs="0" /&gt;&lt;xs:element name="vEnhed" msdata:DataType="System.Object, mscorlib, Version=4.0.0.0, Culture=neutral, PublicKeyToken=b77a5c561934e089" type="xs:anyType" minOccurs="0" /&gt;&lt;xs:element name="Main" msdata:DataType="System.Object, mscorlib, Version=4.0.0.0, Culture=neutral, PublicKeyToken=b77a5c561934e089" type="xs:anyType" minOccurs="0" /&gt;&lt;xs:element name="Main_Category" msdata:DataType="System.Object, mscorlib, Version=4.0.0.0, Culture=neutral, PublicKeyToken=b77a5c561934e089" type="xs:anyType" minOccurs="0" /&gt;&lt;xs:element name="Main_DocumentType" msdata:DataType="System.Object, mscorlib, Version=4.0.0.0, Culture=neutral, PublicKeyToken=b77a5c561934e089" type="xs:anyType" minOccurs="0" /&gt;&lt;xs:element name="Main_Language" msdata:DataType="System.Object, mscorlib, Version=4.0.0.0, Culture=neutral, PublicKeyToken=b77a5c561934e089" type="xs:anyType" minOccurs="0" /&gt;&lt;xs:element name="DocTypeBrev" msdata:DataType="System.Object, mscorlib, Version=4.0.0.0, Culture=neutral, PublicKeyToken=b77a5c561934e089" type="xs:anyType" minOccurs="0" /&gt;&lt;xs:element name="DocTypeBrev_BrevType" msdata:DataType="System.Object, mscorlib, Version=4.0.0.0, Culture=neutral, PublicKeyToken=b77a5c561934e089" type="xs:anyType" minOccurs="0" /&gt;&lt;xs:element name="DocTypeBrev_Modtager" msdata:DataType="System.Object, mscorlib, Version=4.0.0.0, Culture=neutral, PublicKeyToken=b77a5c561934e089" type="xs:anyType" minOccurs="0" /&gt;&lt;xs:element name="DocTypeBrev_Overskrift" msdata:DataType="System.Object, mscorlib, Version=4.0.0.0, Culture=neutral, PublicKeyToken=b77a5c561934e089" type="xs:anyType" minOccurs="0" /&gt;&lt;xs:element name="DocTypeBrev_Kaere" msdata:DataType="System.Object, mscorlib, Version=4.0.0.0, Culture=neutral, PublicKeyToken=b77a5c561934e089" type="xs:anyType" minOccurs="0" /&gt;&lt;xs:element name="DocTypeBrev_JNr" msdata:DataType="System.Object, mscorlib, Version=4.0.0.0, Culture=neutral, PublicKeyToken=b77a5c561934e089" type="xs:anyType" minOccurs="0" /&gt;&lt;xs:element name="JNr" msdata:DataType="System.Object, mscorlib, Version=4.0.0.0, Culture=neutral, PublicKeyToken=b77a5c561934e089" type="xs:anyType" minOccurs="0" /&gt;&lt;xs:element name="DocTypeBrev_DokumentDato" msdata:DataType="System.Object, mscorlib, Version=4.0.0.0, Culture=neutral, PublicKeyToken=b77a5c561934e089" type="xs:anyType" minOccurs="0" /&gt;&lt;xs:element name="DokumentDato" msdata:DataType="System.Object, mscorlib, Version=4.0.0.0, Culture=neutral, PublicKeyToken=b77a5c561934e089" type="xs:anyType" minOccurs="0" /&gt;&lt;xs:element name="DocTypeBrev_Afsender" msdata:DataType="System.Object, mscorlib, Version=4.0.0.0, Culture=neutral, PublicKeyToken=b77a5c561934e089" type="xs:anyType" minOccurs="0" /&gt;&lt;xs:element name="Afsender" msdata:DataType="System.Object, mscorlib, Version=4.0.0.0, Culture=neutral, PublicKeyToken=b77a5c561934e089" type="xs:anyType" minOccurs="0" /&gt;&lt;xs:element name="DocTypeBrev_Enhed" msdata:DataType="System.Object, mscorlib, Version=4.0.0.0, Culture=neutral, PublicKeyToken=b77a5c561934e089" type="xs:anyType" minOccurs="0" /&gt;&lt;xs:element name="DocTypeBrevUK" msdata:DataType="System.Object, mscorlib, Version=4.0.0.0, Culture=neutral, PublicKeyToken=b77a5c561934e089" type="xs:anyType" minOccurs="0" /&gt;&lt;xs:element name="DocTypeBrevUK_JNr" msdata:DataType="System.Object, mscorlib, Version=4.0.0.0, Culture=neutral, PublicKeyToken=b77a5c561934e089" type="xs:anyType" minOccurs="0" /&gt;&lt;xs:element name="DocTypeBrevUK_DokumentDato" msdata:DataType="System.Object, mscorlib, Version=4.0.0.0, Culture=neutral, PublicKeyToken=b77a5c561934e089" type="xs:anyType" minOccurs="0" /&gt;&lt;xs:element name="DocTypeBrevUK_Afsender" msdata:DataType="System.Object, mscorlib, Version=4.0.0.0, Culture=neutral, PublicKeyToken=b77a5c561934e089" type="xs:anyType" minOccurs="0" /&gt;&lt;xs:element name="DocTypeBrevUK_BrevType" msdata:DataType="System.Object, mscorlib, Version=4.0.0.0, Culture=neutral, PublicKeyToken=b77a5c561934e089" type="xs:anyType" minOccurs="0" /&gt;&lt;xs:element name="DocTypeBrevUK_Modtager" msdata:DataType="System.Object, mscorlib, Version=4.0.0.0, Culture=neutral, PublicKeyToken=b77a5c561934e089" type="xs:anyType" minOccurs="0" /&gt;&lt;xs:element name="DocTypeBrevUK_Overskrift" msdata:DataType="System.Object, mscorlib, Version=4.0.0.0, Culture=neutral, PublicKeyToken=b77a5c561934e089" type="xs:anyType" minOccurs="0" /&gt;&lt;xs:element name="DocTypeBrevUK_Kaere" msdata:DataType="System.Object, mscorlib, Version=4.0.0.0, Culture=neutral, PublicKeyToken=b77a5c561934e089" type="xs:anyType" minOccurs="0" /&gt;&lt;xs:element name="DocTypeBrevUK_Enhed" msdata:DataType="System.Object, mscorlib, Version=4.0.0.0, Culture=neutral, PublicKeyToken=b77a5c561934e089" type="xs:anyType" minOccurs="0" /&gt;&lt;xs:element name="DocTypeForside" msdata:DataType="System.Object, mscorlib, Version=4.0.0.0, Culture=neutral, PublicKeyToken=b77a5c561934e089" type="xs:anyType" minOccurs="0" /&gt;&lt;xs:element name="DocTypeForside_Sagstype" msdata:DataType="System.Object, mscorlib, Version=4.0.0.0, Culture=neutral, PublicKeyToken=b77a5c561934e089" type="xs:anyType" minOccurs="0" /&gt;&lt;xs:element name="DocTypeForside_Overskrift" msdata:DataType="System.Object, mscorlib, Version=4.0.0.0, Culture=neutral, PublicKeyToken=b77a5c561934e089" type="xs:anyType" minOccurs="0" /&gt;&lt;xs:element name="DocTypeForside_MoedeDato" msdata:DataType="System.Object, mscorlib, Version=4.0.0.0, Culture=neutral, PublicKeyToken=b77a5c561934e089" type="xs:anyType" minOccurs="0" /&gt;&lt;xs:element name="DocTypeForside_Moededeltager" msdata:DataType="System.Object, mscorlib, Version=4.0.0.0, Culture=neutral, PublicKeyToken=b77a5c561934e089" type="xs:anyType" minOccurs="0" /&gt;&lt;xs:element name="DocTypeForside_JNr" msdata:DataType="System.Object, mscorlib, Version=4.0.0.0, Culture=neutral, PublicKeyToken=b77a5c561934e089" type="xs:anyType" minOccurs="0" /&gt;&lt;xs:element name="DocTypeForside_DokumentDato" msdata:DataType="System.Object, mscorlib, Version=4.0.0.0, Culture=neutral, PublicKeyToken=b77a5c561934e089" type="xs:anyType" minOccurs="0" /&gt;&lt;xs:element name="DocTypeForside_Afsender" msdata:DataType="System.Object, mscorlib, Version=4.0.0.0, Culture=neutral, PublicKeyToken=b77a5c561934e089" type="xs:anyType" minOccurs="0" /&gt;&lt;xs:element name="DocTypeForside_TilFolketinget" msdata:DataType="System.Object, mscorlib, Version=4.0.0.0, Culture=neutral, PublicKeyToken=b77a5c561934e089" type="xs:anyType" minOccurs="0" /&gt;&lt;xs:element name="DocTypeForside_FristDato" msdata:DataType="System.Object, mscorlib, Version=4.0.0.0, Culture=neutral, PublicKeyToken=b77a5c561934e089" type="xs:anyType" minOccurs="0" /&gt;&lt;xs:element name="DocTypeForside_Enhed" msdata:DataType="System.Object, mscorlib, Version=4.0.0.0, Culture=neutral, PublicKeyToken=b77a5c561934e089" type="xs:anyType" minOccurs="0" /&gt;&lt;xs:element name="DocTypeNotat" msdata:DataType="System.Object, mscorlib, Version=4.0.0.0, Culture=neutral, PublicKeyToken=b77a5c561934e089" type="xs:anyType" minOccurs="0" /&gt;&lt;xs:element name="DocTypeNotat_JNr" msdata:DataType="System.Object, mscorlib, Version=4.0.0.0, Culture=neutral, PublicKeyToken=b77a5c561934e089" type="xs:anyType" minOccurs="0" /&gt;&lt;xs:element name="DocTypeNotat_DokumentDato" msdata:DataType="System.Object, mscorlib, Version=4.0.0.0, Culture=neutral, PublicKeyToken=b77a5c561934e089" type="xs:anyType" minOccurs="0" /&gt;&lt;xs:element name="DocTypeNotat_Afsender" msdata:DataType="System.Object, mscorlib, Version=4.0.0.0, Culture=neutral, PublicKeyToken=b77a5c561934e089" type="xs:anyType" minOccurs="0" /&gt;&lt;xs:element name="DocTypeNotat_Overskrift" msdata:DataType="System.Object, mscorlib, Version=4.0.0.0, Culture=neutral, PublicKeyToken=b77a5c561934e089" type="xs:anyType" minOccurs="0" /&gt;&lt;xs:element name="DocTypeNotat_Enhed" msdata:DataType="System.Object, mscorlib, Version=4.0.0.0, Culture=neutral, PublicKeyToken=b77a5c561934e089" type="xs:anyType" minOccurs="0" /&gt;&lt;xs:element name="DocTypeNotatUK" msdata:DataType="System.Object, mscorlib, Version=4.0.0.0, Culture=neutral, PublicKeyToken=b77a5c561934e089" type="xs:anyType" minOccurs="0" /&gt;&lt;xs:element name="DocTypeNotatUK_JNr" msdata:DataType="System.Object, mscorlib, Version=4.0.0.0, Culture=neutral, PublicKeyToken=b77a5c561934e089" type="xs:anyType" minOccurs="0" /&gt;&lt;xs:element name="DocTypeNotatUK_DokumentDato" msdata:DataType="System.Object, mscorlib, Version=4.0.0.0, Culture=neutral, PublicKeyToken=b77a5c561934e089" type="xs:anyType" minOccurs="0" /&gt;&lt;xs:element name="DocTypeNotatUK_Afsender" msdata:DataType="System.Object, mscorlib, Version=4.0.0.0, Culture=neutral, PublicKeyToken=b77a5c561934e089" type="xs:anyType" minOccurs="0" /&gt;&lt;xs:element name="DocTypeNotatUK_Overskrift" msdata:DataType="System.Object, mscorlib, Version=4.0.0.0, Culture=neutral, PublicKeyToken=b77a5c561934e089" type="xs:anyType" minOccurs="0" /&gt;&lt;xs:element name="DocTypeNotatUK_Enhed" msdata:DataType="System.Object, mscorlib, Version=4.0.0.0, Culture=neutral, PublicKeyToken=b77a5c561934e089" type="xs:anyType" minOccurs="0" /&gt;&lt;xs:element name="FolketingAlm" msdata:DataType="System.Object, mscorlib, Version=4.0.0.0, Culture=neutral, PublicKeyToken=b77a5c561934e089" type="xs:anyType" minOccurs="0" /&gt;&lt;xs:element name="FolketingAlm_JNr" msdata:DataType="System.Object, mscorlib, Version=4.0.0.0, Culture=neutral, PublicKeyToken=b77a5c561934e089" type="xs:anyType" minOccurs="0" /&gt;&lt;xs:element name="FolketingAlm_Udvalg" msdata:DataType="System.Object, mscorlib, Version=4.0.0.0, Culture=neutral, PublicKeyToken=b77a5c561934e089" type="xs:anyType" minOccurs="0" /&gt;&lt;xs:element name="FolketingAlm_AndetUdvalgNavn" msdata:DataType="System.Object, mscorlib, Version=4.0.0.0, Culture=neutral, PublicKeyToken=b77a5c561934e089" type="xs:anyType" minOccurs="0" /&gt;&lt;xs:element name="FolketingAlm_BrevDato" msdata:DataType="System.Object, mscorlib, Version=4.0.0.0, Culture=neutral, PublicKeyToken=b77a5c561934e089" type="xs:anyType" minOccurs="0" /&gt;&lt;xs:element name="FolketingAlm_Spoergsmaalnr" msdata:DataType="System.Object, mscorlib, Version=4.0.0.0, Culture=neutral, PublicKeyToken=b77a5c561934e089" type="xs:anyType" minOccurs="0" /&gt;&lt;xs:element name="FolketingAlm_Spoergsmaalstiller" msdata:DataType="System.Object, mscorlib, Version=4.0.0.0, Culture=neutral, PublicKeyToken=b77a5c561934e089" type="xs:anyType" minOccurs="0" /&gt;&lt;xs:element name="FolketingAlm_SpoergsmaalstillerParti" msdata:DataType="System.Object, mscorlib, Version=4.0.0.0, Culture=neutral, PublicKeyToken=b77a5c561934e089" type="xs:anyType" minOccurs="0" /&gt;&lt;xs:element name="FolketingAlm_SpoergersEmail" msdata:DataType="System.Object, mscorlib, Version=4.0.0.0, Culture=neutral, PublicKeyToken=b77a5c561934e089" type="xs:anyType" minOccurs="0" /&gt;&lt;xs:element name="FolketingAlm_MFU" msdata:DataType="System.Object, mscorlib, Version=4.0.0.0, Culture=neutral, PublicKeyToken=b77a5c561934e089" type="xs:anyType" minOccurs="0" /&gt;&lt;xs:element name="FolketingAlm_Enhed" msdata:DataType="System.Object, mscorlib, Version=4.0.0.0, Culture=neutral, PublicKeyToken=b77a5c561934e089" type="xs:anyType" minOccurs="0" /&gt;&lt;xs:element name="FolketingLov" msdata:DataType="System.Object, mscorlib, Version=4.0.0.0, Culture=neutral, PublicKeyToken=b77a5c561934e089" type="xs:anyType" minOccurs="0" /&gt;&lt;xs:element name="FolketingLov_JNr" msdata:DataType="System.Object, mscorlib, Version=4.0.0.0, Culture=neutral, PublicKeyToken=b77a5c561934e089" type="xs:anyType" minOccurs="0" /&gt;&lt;xs:element name="FolketingLov_Forslag" msdata:DataType="System.Object, mscorlib, Version=4.0.0.0, Culture=neutral, PublicKeyToken=b77a5c561934e089" type="xs:anyType" minOccurs="0" /&gt;&lt;xs:element name="FolketingLov_Lovnr" msdata:DataType="System.Object, mscorlib, Version=4.0.0.0, Culture=neutral, PublicKeyToken=b77a5c561934e089" type="xs:anyType" minOccurs="0" /&gt;&lt;xs:element name="FolketingLov_BrevDato" msdata:DataType="System.Object, mscorlib, Version=4.0.0.0, Culture=neutral, PublicKeyToken=b77a5c561934e089" type="xs:anyType" minOccurs="0" /&gt;&lt;xs:element name="FolketingLov_Spoergsmaalnr" msdata:DataType="System.Object, mscorlib, Version=4.0.0.0, Culture=neutral, PublicKeyToken=b77a5c561934e089" type="xs:anyType" minOccurs="0" /&gt;&lt;xs:element name="FolketingLov_Spoergsmaalstiller" msdata:DataType="System.Object, mscorlib, Version=4.0.0.0, Culture=neutral, PublicKeyToken=b77a5c561934e089" type="xs:anyType" minOccurs="0" /&gt;&lt;xs:element name="FolketingLov_SpoergersEmail" msdata:DataType="System.Object, mscorlib, Version=4.0.0.0, Culture=neutral, PublicKeyToken=b77a5c561934e089" type="xs:anyType" minOccurs="0" /&gt;&lt;xs:element name="FolketingLov_Beslutnr" msdata:DataType="System.Object, mscorlib, Version=4.0.0.0, Culture=neutral, PublicKeyToken=b77a5c561934e089" type="xs:anyType" minOccurs="0" /&gt;&lt;xs:element name="FolketingLov_Bilagsnr" msdata:DataType="System.Object, mscorlib, Version=4.0.0.0, Culture=neutral, PublicKeyToken=b77a5c561934e089" type="xs:anyType" minOccurs="0" /&gt;&lt;xs:element name="FolketingLov_Enhed" msdata:DataType="System.Object, mscorlib, Version=4.0.0.0, Culture=neutral, PublicKeyToken=b77a5c561934e089" type="xs:anyType" minOccurs="0" /&gt;&lt;xs:element name="FolketingP20" msdata:DataType="System.Object, mscorlib, Version=4.0.0.0, Culture=neutral, PublicKeyToken=b77a5c561934e089" type="xs:anyType" minOccurs="0" /&gt;&lt;xs:element name="FolketingP20_JNr" msdata:DataType="System.Object, mscorlib, Version=4.0.0.0, Culture=neutral, PublicKeyToken=b77a5c561934e089" type="xs:anyType" minOccurs="0" /&gt;&lt;xs:element name="FolketingP20_BrevDato" msdata:DataType="System.Object, mscorlib, Version=4.0.0.0, Culture=neutral, PublicKeyToken=b77a5c561934e089" type="xs:anyType" minOccurs="0" /&gt;&lt;xs:element name="FolketingP20_Spoergsmaalnr" msdata:DataType="System.Object, mscorlib, Version=4.0.0.0, Culture=neutral, PublicKeyToken=b77a5c561934e089" type="xs:anyType" minOccurs="0" /&gt;&lt;xs:element name="FolketingP20_Spoergsmaalstiller" msdata:DataType="System.Object, mscorlib, Version=4.0.0.0, Culture=neutral, PublicKeyToken=b77a5c561934e089" type="xs:anyType" minOccurs="0" /&gt;&lt;xs:element name="FolketingP20_SpoergsmaalstillerParti" msdata:DataType="System.Object, mscorlib, Version=4.0.0.0, Culture=neutral, PublicKeyToken=b77a5c561934e089" type="xs:anyType" minOccurs="0" /&gt;&lt;xs:element name="FolketingP20_SpoergersEmail" msdata:DataType="System.Object, mscorlib, Version=4.0.0.0, Culture=neutral, PublicKeyToken=b77a5c561934e089" type="xs:anyType" minOccurs="0" /&gt;&lt;xs:element name="FolketingP20_Enhed" msdata:DataType="System.Object, mscorlib, Version=4.0.0.0, Culture=neutral, PublicKeyToken=b77a5c561934e089" type="xs:anyType" minOccurs="0" /&gt;&lt;xs:element name="DocTypeFakta" msdata:DataType="System.Object, mscorlib, Version=4.0.0.0, Culture=neutral, PublicKeyToken=b77a5c561934e089" type="xs:anyType" minOccurs="0" /&gt;&lt;xs:element name="DocTypeFakta_JNr" msdata:DataType="System.Object, mscorlib, Version=4.0.0.0, Culture=neutral, PublicKeyToken=b77a5c561934e089" type="xs:anyType" minOccurs="0" /&gt;&lt;xs:element name="DocTypeFakta_DokumentDato" msdata:DataType="System.Object, mscorlib, Version=4.0.0.0, Culture=neutral, PublicKeyToken=b77a5c561934e089" type="xs:anyType" minOccurs="0" /&gt;&lt;xs:element name="DocTypeFakta_Afsender" msdata:DataType="System.Object, mscorlib, Version=4.0.0.0, Culture=neutral, PublicKeyToken=b77a5c561934e089" type="xs:anyType" minOccurs="0" /&gt;&lt;xs:element name="DocTypeFakta_Overskrift" msdata:DataType="System.Object, mscorlib, Version=4.0.0.0, Culture=neutral, PublicKeyToken=b77a5c561934e089" type="xs:anyType" minOccurs="0" /&gt;&lt;xs:element name="DocTypeFakta_Enhed" msdata:DataType="System.Object, mscorlib, Version=4.0.0.0, Culture=neutral, PublicKeyToken=b77a5c561934e089" type="xs:anyType" minOccurs="0" /&gt;&lt;xs:element name="DocTypeDagsorden" msdata:DataType="System.Object, mscorlib, Version=4.0.0.0, Culture=neutral, PublicKeyToken=b77a5c561934e089" type="xs:anyType" minOccurs="0" /&gt;&lt;xs:element name="DocTypeDagsorden_JNr" msdata:DataType="System.Object, mscorlib, Version=4.0.0.0, Culture=neutral, PublicKeyToken=b77a5c561934e089" type="xs:anyType" minOccurs="0" /&gt;&lt;xs:element name="DocTypeDagsorden_DokumentDato" msdata:DataType="System.Object, mscorlib, Version=4.0.0.0, Culture=neutral, PublicKeyToken=b77a5c561934e089" type="xs:anyType" minOccurs="0" /&gt;&lt;xs:element name="DocTypeDagsorden_Afsender" msdata:DataType="System.Object, mscorlib, Version=4.0.0.0, Culture=neutral, PublicKeyToken=b77a5c561934e089" type="xs:anyType" minOccurs="0" /&gt;&lt;xs:element name="DocTypeDagsorden_Overskrift" msdata:DataType="System.Object, mscorlib, Version=4.0.0.0, Culture=neutral, PublicKeyToken=b77a5c561934e089" type="xs:anyType" minOccurs="0" /&gt;&lt;xs:element name="DocTypeDagsorden_MoedeDato" msdata:DataType="System.Object, mscorlib, Version=4.0.0.0, Culture=neutral, PublicKeyToken=b77a5c561934e089" type="xs:anyType" minOccurs="0" /&gt;&lt;xs:element name="DocTypeDagsorden_AfholdesMed" msdata:DataType="System.Object, mscorlib, Version=4.0.0.0, Culture=neutral, PublicKeyToken=b77a5c561934e089" type="xs:anyType" minOccurs="0" /&gt;&lt;xs:element name="DocTypeDagsorden_Enhed" msdata:DataType="System.Object, mscorlib, Version=4.0.0.0, Culture=neutral, PublicKeyToken=b77a5c561934e089" type="xs:anyType" minOccurs="0" /&gt;&lt;xs:element name="DocTypeSpgSvarUdl" msdata:DataType="System.Object, mscorlib, Version=4.0.0.0, Culture=neutral, PublicKeyToken=b77a5c561934e089" type="xs:anyType" minOccurs="0" /&gt;&lt;xs:element name="DocTypeSpgSvarUdl_JNr" msdata:DataType="System.Object, mscorlib, Version=4.0.0.0, Culture=neutral, PublicKeyToken=b77a5c561934e089" type="xs:anyType" minOccurs="0" /&gt;&lt;xs:element name="DocTypeSpgSvarUdl_DokumentDato" msdata:DataType="System.Object, mscorlib, Version=4.0.0.0, Culture=neutral, PublicKeyToken=b77a5c561934e089" type="xs:anyType" minOccurs="0" /&gt;&lt;xs:element name="DocTypeSpgSvarUdl_Overskrift" msdata:DataType="System.Object, mscorlib, Version=4.0.0.0, Culture=neutral, PublicKeyToken=b77a5c561934e089" type="xs:anyType" minOccurs="0" /&gt;&lt;xs:element name="DocTypeSpgSvarUdl_Spoergsmaalnr" msdata:DataType="System.Object, mscorlib, Version=4.0.0.0, Culture=neutral, PublicKeyToken=b77a5c561934e089" type="xs:anyType" minOccurs="0" /&gt;&lt;xs:element name="DocTypeSpgSvarUdl_Spoergsmaalstiller" msdata:DataType="System.Object, mscorlib, Version=4.0.0.0, Culture=neutral, PublicKeyToken=b77a5c561934e089" type="xs:anyType" minOccurs="0" /&gt;&lt;xs:element name="DocTypeSpgSvarUdl_PolitiskEmne" msdata:DataType="System.Object, mscorlib, Version=4.0.0.0, Culture=neutral, PublicKeyToken=b77a5c561934e089" type="xs:anyType" minOccurs="0" /&gt;&lt;xs:element name="DocTypeSpgSvarUdl_Enhed" msdata:DataType="System.Object, mscorlib, Version=4.0.0.0, Culture=neutral, PublicKeyToken=b77a5c561934e089" type="xs:anyType" minOccurs="0" /&gt;&lt;xs:element name="DocTypeSpgSvarMin" msdata:DataType="System.Object, mscorlib, Version=4.0.0.0, Culture=neutral, PublicKeyToken=b77a5c561934e089" type="xs:anyType" minOccurs="0" /&gt;&lt;xs:element name="DocTypeSpgSvarMin_Overskrift" msdata:DataType="System.Object, mscorlib, Version=4.0.0.0, Culture=neutral, PublicKeyToken=b77a5c561934e089" type="xs:anyType" minOccurs="0" /&gt;&lt;xs:element name="DocTypeSpgSvarMin_BaggrundAfsnit" msdata:DataType="System.Object, mscorlib, Version=4.0.0.0, Culture=neutral, PublicKeyToken=b77a5c561934e089" type="xs:anyType" minOccurs="0" /&gt;&lt;xs:element name="DocTypeSpgSvarMin_FaktaAfsnit" msdata:DataType="System.Object, mscorlib, Version=4.0.0.0, Culture=neutral, PublicKeyToken=b77a5c561934e089" type="xs:anyType" minOccurs="0" /&gt;&lt;xs:element name="DocTypeSpgSvarMin_Enhed" msdata:DataType="System.Object, mscorlib, Version=4.0.0.0, Culture=neutral, PublicKeyToken=b77a5c561934e089" type="xs:anyType" minOccurs="0" /&gt;&lt;xs:element name="DocTypeTidsplan" msdata:DataType="System.Object, mscorlib, Version=4.0.0.0, Culture=neutral, PublicKeyToken=b77a5c561934e089" type="xs:anyType" minOccurs="0" /&gt;&lt;xs:element name="DocTypeTidsplan_JNr" msdata:DataType="System.Object, mscorlib, Version=4.0.0.0, Culture=neutral, PublicKeyToken=b77a5c561934e089" type="xs:anyType" minOccurs="0" /&gt;&lt;xs:element name="DocTypeTidsplan_DokumentDato" msdata:DataType="System.Object, mscorlib, Version=4.0.0.0, Culture=neutral, PublicKeyToken=b77a5c561934e089" type="xs:anyType" minOccurs="0" /&gt;&lt;xs:element name="DocTypeTidsplan_Afsender" msdata:DataType="System.Object, mscorlib, Version=4.0.0.0, Culture=neutral, PublicKeyToken=b77a5c561934e089" type="xs:anyType" minOccurs="0" /&gt;&lt;xs:element name="DocTypeTidsplan_Overskrift" msdata:DataType="System.Object, mscorlib, Version=4.0.0.0, Culture=neutral, PublicKeyToken=b77a5c561934e089" type="xs:anyType" minOccurs="0" /&gt;&lt;xs:element name="DocTypeTidsplan_FremsaettelsesTidspunkt" msdata:DataType="System.Object, mscorlib, Version=4.0.0.0, Culture=neutral, PublicKeyToken=b77a5c561934e089" type="xs:anyType" minOccurs="0" /&gt;&lt;xs:element name="DocTypeTidsplan_Undertitel" msdata:DataType="System.Object, mscorlib, Version=4.0.0.0, Culture=neutral, PublicKeyToken=b77a5c561934e089" type="xs:anyType" minOccurs="0" /&gt;&lt;xs:element name="DocTypeTidsplan_Enhed" msdata:DataType="System.Object, mscorlib, Version=4.0.0.0, Culture=neutral, PublicKeyToken=b77a5c561934e089" type="xs:anyType" minOccurs="0" /&gt;&lt;xs:element name="DocTypeResume" msdata:DataType="System.Object, mscorlib, Version=4.0.0.0, Culture=neutral, PublicKeyToken=b77a5c561934e089" type="xs:anyType" minOccurs="0" /&gt;&lt;xs:element name="DocTypeResume_DokumentDato" msdata:DataType="System.Object, mscorlib, Version=4.0.0.0, Culture=neutral, PublicKeyToken=b77a5c561934e089" type="xs:anyType" minOccurs="0" /&gt;&lt;xs:element name="DocTypeResume_ResumeTil" msdata:DataType="System.Object, mscorlib, Version=4.0.0.0, Culture=neutral, PublicKeyToken=b77a5c561934e089" type="xs:anyType" minOccurs="0" /&gt;&lt;xs:element name="DocTypeResume_Overskrift" msdata:DataType="System.Object, mscorlib, Version=4.0.0.0, Culture=neutral, PublicKeyToken=b77a5c561934e089" type="xs:anyType" minOccurs="0" /&gt;&lt;xs:element name="DocTypeResume_Enhed" msdata:DataType="System.Object, mscorlib, Version=4.0.0.0, Culture=neutral, PublicKeyToken=b77a5c561934e089" type="xs:anyType" minOccurs="0" /&gt;&lt;xs:element name="DocTypeLigestilling" msdata:DataType="System.Object, mscorlib, Version=4.0.0.0, Culture=neutral, PublicKeyToken=b77a5c561934e089" type="xs:anyType" minOccurs="0" /&gt;&lt;xs:element name="DocTypeLigestilling_JNr" msdata:DataType="System.Object, mscorlib, Version=4.0.0.0, Culture=neutral, PublicKeyToken=b77a5c561934e089" type="xs:anyType" minOccurs="0" /&gt;&lt;xs:element name="DocTypeLigestilling_DokumentDato" msdata:DataType="System.Object, mscorlib, Version=4.0.0.0, Culture=neutral, PublicKeyToken=b77a5c561934e089" type="xs:anyType" minOccurs="0" /&gt;&lt;xs:element name="DocTypeLigestilling_Afsender" msdata:DataType="System.Object, mscorlib, Version=4.0.0.0, Culture=neutral, PublicKeyToken=b77a5c561934e089" type="xs:anyType" minOccurs="0" /&gt;&lt;xs:element name="DocTypeLigestilling_Overskrift" msdata:DataType="System.Object, mscorlib, Version=4.0.0.0, Culture=neutral, PublicKeyToken=b77a5c561934e089" type="xs:anyType" minOccurs="0" /&gt;&lt;xs:element name="DocTypeLigestilling_Enhed" msdata:DataType="System.Object, mscorlib, Version=4.0.0.0, Culture=neutral, PublicKeyToken=b77a5c561934e089" type="xs:anyType" minOccurs="0" /&gt;&lt;xs:element name="DocTypeImplemPlan" msdata:DataType="System.Object, mscorlib, Version=4.0.0.0, Culture=neutral, PublicKeyToken=b77a5c561934e089" type="xs:anyType" minOccurs="0" /&gt;&lt;xs:element name="DocTypeImplemPlan_JNr" msdata:DataType="System.Object, mscorlib, Version=4.0.0.0, Culture=neutral, PublicKeyToken=b77a5c561934e089" type="xs:anyType" minOccurs="0" /&gt;&lt;xs:element name="DocTypeImplemPlan_DokumentDato" msdata:DataType="System.Object, mscorlib, Version=4.0.0.0, Culture=neutral, PublicKeyToken=b77a5c561934e089" type="xs:anyType" minOccurs="0" /&gt;&lt;xs:element name="DocTypeImplemPlan_Afsender" msdata:DataType="System.Object, mscorlib, Version=4.0.0.0, Culture=neutral, PublicKeyToken=b77a5c561934e089" type="xs:anyType" minOccurs="0" /&gt;&lt;xs:element name="DocTypeImplemPlan_Overskrift" msdata:DataType="System.Object, mscorlib, Version=4.0.0.0, Culture=neutral, PublicKeyToken=b77a5c561934e089" type="xs:anyType" minOccurs="0" /&gt;&lt;xs:element name="DocTypeImplemPlan_IkrafttraedDato" msdata:DataType="System.Object, mscorlib, Version=4.0.0.0, Culture=neutral, PublicKeyToken=b77a5c561934e089" type="xs:anyType" minOccurs="0" /&gt;&lt;xs:element name="DocTypeImplemPlan_Enhed" msdata:DataType="System.Object, mscorlib, Version=4.0.0.0, Culture=neutral, PublicKeyToken=b77a5c561934e089" type="xs:anyType" minOccurs="0" /&gt;&lt;xs:element name="DocTypeReferat" msdata:DataType="System.Object, mscorlib, Version=4.0.0.0, Culture=neutral, PublicKeyToken=b77a5c561934e089" type="xs:anyType" minOccurs="0" /&gt;&lt;xs:element name="DocTypeReferat_JNr" msdata:DataType="System.Object, mscorlib, Version=4.0.0.0, Culture=neutral, PublicKeyToken=b77a5c561934e089" type="xs:anyType" minOccurs="0" /&gt;&lt;xs:element name="DocTypeReferat_DokumentDato" msdata:DataType="System.Object, mscorlib, Version=4.0.0.0, Culture=neutral, PublicKeyToken=b77a5c561934e089" type="xs:anyType" minOccurs="0" /&gt;&lt;xs:element name="DocTypeReferat_Afsender" msdata:DataType="System.Object, mscorlib, Version=4.0.0.0, Culture=neutral, PublicKeyToken=b77a5c561934e089" type="xs:anyType" minOccurs="0" /&gt;&lt;xs:element name="DocTypeReferat_Overskrift" msdata:DataType="System.Object, mscorlib, Version=4.0.0.0, Culture=neutral, PublicKeyToken=b77a5c561934e089" type="xs:anyType" minOccurs="0" /&gt;&lt;xs:element name="DocTypeReferat_TidSted" msdata:DataType="System.Object, mscorlib, Version=4.0.0.0, Culture=neutral, PublicKeyToken=b77a5c561934e089" type="xs:anyType" minOccurs="0" /&gt;&lt;xs:element name="DocTypeReferat_Deltagere" msdata:DataType="System.Object, mscorlib, Version=4.0.0.0, Culture=neutral, PublicKeyToken=b77a5c561934e089" type="xs:anyType" minOccurs="0" /&gt;&lt;xs:element name="DocTypeReferat_AfbudFra" msdata:DataType="System.Object, mscorlib, Version=4.0.0.0, Culture=neutral, PublicKeyToken=b77a5c561934e089" type="xs:anyType" minOccurs="0" /&gt;&lt;xs:element name="DocTypeReferat_Enhed" msdata:DataType="System.Object, mscorlib, Version=4.0.0.0, Culture=neutral, PublicKeyToken=b77a5c561934e089" type="xs:anyType" minOccurs="0" /&gt;&lt;xs:element name="DocTypePresse" msdata:DataType="System.Object, mscorlib, Version=4.0.0.0, Culture=neutral, PublicKeyToken=b77a5c561934e089" type="xs:anyType" minOccurs="0" /&gt;&lt;xs:element name="DocTypePresse_DokumentDato" msdata:DataType="System.Object, mscorlib, Version=4.0.0.0, Culture=neutral, PublicKeyToken=b77a5c561934e089" type="xs:anyType" minOccurs="0" /&gt;&lt;xs:element name="DocTypePresse_Overskrift" msdata:DataType="System.Object, mscorlib, Version=4.0.0.0, Culture=neutral, PublicKeyToken=b77a5c561934e089" type="xs:anyType" minOccurs="0" /&gt;&lt;xs:element name="DocTypePresse_Enhed" msdata:DataType="System.Object, mscorlib, Version=4.0.0.0, Culture=neutral, PublicKeyToken=b77a5c561934e089" type="xs:anyType" minOccurs="0" /&gt;&lt;xs:element name="DocTypeFremsaet" msdata:DataType="System.Object, mscorlib, Version=4.0.0.0, Culture=neutral, PublicKeyToken=b77a5c561934e089" type="xs:anyType" minOccurs="0" /&gt;&lt;xs:element name="DocTypeFremsaet_JNr" msdata:DataType="System.Object, mscorlib, Version=4.0.0.0, Culture=neutral, PublicKeyToken=b77a5c561934e089" type="xs:anyType" minOccurs="0" /&gt;&lt;xs:element name="DocTypeFremsaet_Lovnr" msdata:DataType="System.Object, mscorlib, Version=4.0.0.0, Culture=neutral, PublicKeyToken=b77a5c561934e089" type="xs:anyType" minOccurs="0" /&gt;&lt;xs:element name="DocTypeFremsaet_Lovnavn" msdata:DataType="System.Object, mscorlib, Version=4.0.0.0, Culture=neutral, PublicKeyToken=b77a5c561934e089" type="xs:anyType" minOccurs="0" /&gt;&lt;xs:element name="DocTypeFremsaet_Enhed" msdata:DataType="System.Object, mscorlib, Version=4.0.0.0, Culture=neutral, PublicKeyToken=b77a5c561934e089" type="xs:anyType" minOccurs="0" /&gt;&lt;xs:element name="DocTypeTale" msdata:DataType="System.Object, mscorlib, Version=4.0.0.0, Culture=neutral, PublicKeyToken=b77a5c561934e089" type="xs:anyType" minOccurs="0" /&gt;&lt;xs:element name="DocTypeTale_JNr" msdata:DataType="System.Object, mscorlib, Version=4.0.0.0, Culture=neutral, PublicKeyToken=b77a5c561934e089" type="xs:anyType" minOccurs="0" /&gt;&lt;xs:element name="DocTypeTale_DokumentDato" msdata:DataType="System.Object, mscorlib, Version=4.0.0.0, Culture=neutral, PublicKeyToken=b77a5c561934e089" type="xs:anyType" minOccurs="0" /&gt;&lt;xs:element name="DocTypeTale_Afsender" msdata:DataType="System.Object, mscorlib, Version=4.0.0.0, Culture=neutral, PublicKeyToken=b77a5c561934e089" type="xs:anyType" minOccurs="0" /&gt;&lt;xs:element name="DocTypeTale_Overskrift" msdata:DataType="System.Object, mscorlib, Version=4.0.0.0, Culture=neutral, PublicKeyToken=b77a5c561934e089" type="xs:anyType" minOccurs="0" /&gt;&lt;xs:element name="DocTypeTale_Enhed" msdata:DataType="System.Object, mscorlib, Version=4.0.0.0, Culture=neutral, PublicKeyToken=b77a5c561934e089" type="xs:anyType" minOccurs="0" /&gt;&lt;xs:element name="DocTypeTale_B5" msdata:DataType="System.Object, mscorlib, Version=4.0.0.0, Culture=neutral, PublicKeyToken=b77a5c561934e089" type="xs:anyType" minOccurs="0" /&gt;&lt;xs:element name="DocTypeTale_B5_JNr" msdata:DataType="System.Object, mscorlib, Version=4.0.0.0, Culture=neutral, PublicKeyToken=b77a5c561934e089" type="xs:anyType" minOccurs="0" /&gt;&lt;xs:element name="DocTypeTale_B5_DokumentDato" msdata:DataType="System.Object, mscorlib, Version=4.0.0.0, Culture=neutral, PublicKeyToken=b77a5c561934e089" type="xs:anyType" minOccurs="0" /&gt;&lt;xs:element name="DocTypeTale_B5_Afsender" msdata:DataType="System.Object, mscorlib, Version=4.0.0.0, Culture=neutral, PublicKeyToken=b77a5c561934e089" type="xs:anyType" minOccurs="0" /&gt;&lt;xs:element name="DocTypeTale_B5_Overskrift" msdata:DataType="System.Object, mscorlib, Version=4.0.0.0, Culture=neutral, PublicKeyToken=b77a5c561934e089" type="xs:anyType" minOccurs="0" /&gt;&lt;xs:element name="DocTypeTale_B5_Enhed" msdata:DataType="System.Object, mscorlib, Version=4.0.0.0, Culture=neutral, PublicKeyToken=b77a5c561934e089" type="xs:anyType" minOccurs="0" /&gt;&lt;xs:element name="DocTypeTaleUK" msdata:DataType="System.Object, mscorlib, Version=4.0.0.0, Culture=neutral, PublicKeyToken=b77a5c561934e089" type="xs:anyType" minOccurs="0" /&gt;&lt;xs:element name="DocTypeTaleUK_JNr" msdata:DataType="System.Object, mscorlib, Version=4.0.0.0, Culture=neutral, PublicKeyToken=b77a5c561934e089" type="xs:anyType" minOccurs="0" /&gt;&lt;xs:element name="DocTypeTaleUK_DokumentDato" msdata:DataType="System.Object, mscorlib, Version=4.0.0.0, Culture=neutral, PublicKeyToken=b77a5c561934e089" type="xs:anyType" minOccurs="0" /&gt;&lt;xs:element name="DocTypeTaleUK_Afsender" msdata:DataType="System.Object, mscorlib, Version=4.0.0.0, Culture=neutral, PublicKeyToken=b77a5c561934e089" type="xs:anyType" minOccurs="0" /&gt;&lt;xs:element name="DocTypeTaleUK_Overskrift" msdata:DataType="System.Object, mscorlib, Version=4.0.0.0, Culture=neutral, PublicKeyToken=b77a5c561934e089" type="xs:anyType" minOccurs="0" /&gt;&lt;xs:element name="DocTypeTaleUK_Enhed" msdata:DataType="System.Object, mscorlib, Version=4.0.0.0, Culture=neutral, PublicKeyToken=b77a5c561934e089" type="xs:anyType" minOccurs="0" /&gt;&lt;xs:element name="DocTypeHaandAkt" msdata:DataType="System.Object, mscorlib, Version=4.0.0.0, Culture=neutral, PublicKeyToken=b77a5c561934e089" type="xs:anyType" minOccurs="0" /&gt;&lt;xs:element name="DocTypeHaandAkt_JNr" msdata:DataType="System.Object, mscorlib, Version=4.0.0.0, Culture=neutral, PublicKeyToken=b77a5c561934e089" type="xs:anyType" minOccurs="0" /&gt;&lt;xs:element name="DocTypeHaandAkt_DokumentDato" msdata:DataType="System.Object, mscorlib, Version=4.0.0.0, Culture=neutral, PublicKeyToken=b77a5c561934e089" type="xs:anyType" minOccurs="0" /&gt;&lt;xs:element name="DocTypeHaandAkt_Afsender" msdata:DataType="System.Object, mscorlib, Version=4.0.0.0, Culture=neutral, PublicKeyToken=b77a5c561934e089" type="xs:anyType" minOccurs="0" /&gt;&lt;xs:element name="DocTypeHaandAkt_Moedetype" msdata:DataType="System.Object, mscorlib, Version=4.0.0.0, Culture=neutral, PublicKeyToken=b77a5c561934e089" type="xs:anyType" minOccurs="0" /&gt;&lt;xs:element name="DocTypeHaandAkt_Bilagsnr" msdata:DataType="System.Object, mscorlib, Version=4.0.0.0, Culture=neutral, PublicKeyToken=b77a5c561934e089" type="xs:anyType" minOccurs="0" /&gt;&lt;xs:element name="DocTypeHaandAkt_BilagsTitel" msdata:DataType="System.Object, mscorlib, Version=4.0.0.0, Culture=neutral, PublicKeyToken=b77a5c561934e089" type="xs:anyType" minOccurs="0" /&gt;&lt;xs:element name="DocTypeHaandAkt_DagsordenTitel" msdata:DataType="System.Object, mscorlib, Version=4.0.0.0, Culture=neutral, PublicKeyToken=b77a5c561934e089" type="xs:anyType" minOccurs="0" /&gt;&lt;xs:element name="DocTypeHaandAkt_DagsordenNr" msdata:DataType="System.Object, mscorlib, Version=4.0.0.0, Culture=neutral, PublicKeyToken=b77a5c561934e089" type="xs:anyType" minOccurs="0" /&gt;&lt;xs:element name="DocTypeHaandAkt_MoedeTitel" msdata:DataType="System.Object, mscorlib, Version=4.0.0.0, Culture=neutral, PublicKeyToken=b77a5c561934e089" type="xs:anyType" minOccurs="0" /&gt;&lt;xs:element name="DocTypeHaandAkt_MoedeDato" msdata:DataType="System.Object, mscorlib, Version=4.0.0.0, Culture=neutral, PublicKeyToken=b77a5c561934e089" type="xs:anyType" minOccurs="0" /&gt;&lt;xs:element name="DocTypeHaandAkt_Enhed" msdata:DataType="System.Object, mscorlib, Version=4.0.0.0, Culture=neutral, PublicKeyToken=b77a5c561934e089" type="xs:anyType" minOccurs="0" /&gt;&lt;xs:element name="DocTypeFIUDagsorden" msdata:DataType="System.Object, mscorlib, Version=4.0.0.0, Culture=neutral, PublicKeyToken=b77a5c561934e089" type="xs:anyType" minOccurs="0" /&gt;&lt;xs:element name="DocTypeFIUDagsorden_DokumentDato" msdata:DataType="System.Object, mscorlib, Version=4.0.0.0, Culture=neutral, PublicKeyToken=b77a5c561934e089" type="xs:anyType" minOccurs="0" /&gt;&lt;xs:element name="DocTypeFIUDagsorden_Overskrift" msdata:DataType="System.Object, mscorlib, Version=4.0.0.0, Culture=neutral, PublicKeyToken=b77a5c561934e089" type="xs:anyType" minOccurs="0" /&gt;&lt;xs:element name="qAfsenderInfo" msdata:DataType="System.Object, mscorlib, Version=4.0.0.0, Culture=neutral, PublicKeyToken=b77a5c561934e089" type="xs:anyType" minOccurs="0" /&gt;&lt;xs:element name="qTemplate" msdata:DataType="System.Object, mscorlib, Version=4.0.0.0, Culture=neutral, PublicKeyToken=b77a5c561934e089" type="xs:anyType" minOccurs="0" /&gt;&lt;xs:element name="qStamdata" msdata:DataType="System.Object, mscorlib, Version=4.0.0.0, Culture=neutral, PublicKeyToken=b77a5c561934e089" type="xs:anyType" minOccurs="0" /&gt;&lt;xs:element name="qEnhedsInfo" msdata:DataType="System.Object, mscorlib, Version=4.0.0.0, Culture=neutral, PublicKeyToken=b77a5c561934e089" type="xs:anyType" minOccurs="0" /&gt;&lt;xs:element name="sAfsenderInitialer" msdata:DataType="System.Object, mscorlib, Version=4.0.0.0, Culture=neutral, PublicKeyToken=b77a5c561934e089" type="xs:anyType" minOccurs="0" /&gt;&lt;xs:element name="sAfsenderNavn" msdata:DataType="System.Object, mscorlib, Version=4.0.0.0, Culture=neutral, PublicKeyToken=b77a5c561934e089" type="xs:anyType" minOccurs="0" /&gt;&lt;xs:element name="sAfsenderTlfDirekte" msdata:DataType="System.Object, mscorlib, Version=4.0.0.0, Culture=neutral, PublicKeyToken=b77a5c561934e089" type="xs:anyType" minOccurs="0" /&gt;&lt;xs:element name="sAfsenderEmail" msdata:DataType="System.Object, mscorlib, Version=4.0.0.0, Culture=neutral, PublicKeyToken=b77a5c561934e089" type="xs:anyType" minOccurs="0" /&gt;&lt;xs:element name="sAfsenderTitelDK" msdata:DataType="System.Object, mscorlib, Version=4.0.0.0, Culture=neutral, PublicKeyToken=b77a5c561934e089" type="xs:anyType" minOccurs="0" /&gt;&lt;xs:element name="sAfsenderTitelUK" msdata:DataType="System.Object, mscorlib, Version=4.0.0.0, Culture=neutral, PublicKeyToken=b77a5c561934e089" type="xs:anyType" minOccurs="0" /&gt;&lt;xs:element name="sAfsenderAfdelingDK" msdata:DataType="System.Object, mscorlib, Version=4.0.0.0, Culture=neutral, PublicKeyToken=b77a5c561934e089" type="xs:anyType" minOccurs="0" /&gt;&lt;xs:element name="sAfsenderAfdelingUK" msdata:DataType="System.Object, mscorlib, Version=4.0.0.0, Culture=neutral, PublicKeyToken=b77a5c561934e089" type="xs:anyType" minOccurs="0" /&gt;&lt;xs:element name="sAfsenderProfil" msdata:DataType="System.Object, mscorlib, Version=4.0.0.0, Culture=neutral, PublicKeyToken=b77a5c561934e089" type="xs:anyType" minOccurs="0" /&gt;&lt;xs:element name="sEnhedsTitel" msdata:DataType="System.Object, mscorlib, Version=4.0.0.0, Culture=neutral, PublicKeyToken=b77a5c561934e089" type="xs:anyType" minOccurs="0" /&gt;&lt;xs:element name="sEnhedsNavn" msdata:DataType="System.Object, mscorlib, Version=4.0.0.0, Culture=neutral, PublicKeyToken=b77a5c561934e089" type="xs:anyType" minOccurs="0" /&gt;&lt;xs:element name="sEnhedsAdresse" msdata:DataType="System.Object, mscorlib, Version=4.0.0.0, Culture=neutral, PublicKeyToken=b77a5c561934e089" type="xs:anyType" minOccurs="0" /&gt;&lt;xs:element name="sEnhedsPostnrBy" msdata:DataType="System.Object, mscorlib, Version=4.0.0.0, Culture=neutral, PublicKeyToken=b77a5c561934e089" type="xs:anyType" minOccurs="0" /&gt;&lt;xs:element name="sEnhedsTlf" msdata:DataType="System.Object, mscorlib, Version=4.0.0.0, Culture=neutral, PublicKeyToken=b77a5c561934e089" type="xs:anyType" minOccurs="0" /&gt;&lt;xs:element name="sEnhedsEmail" msdata:DataType="System.Object, mscorlib, Version=4.0.0.0, Culture=neutral, PublicKeyToken=b77a5c561934e089" type="xs:anyType" minOccurs="0" /&gt;&lt;xs:element name="sEnhedsUrl" msdata:DataType="System.Object, mscorlib, Version=4.0.0.0, Culture=neutral, PublicKeyToken=b77a5c561934e089" type="xs:anyType" minOccurs="0" /&gt;&lt;xs:element name="sEnhedsCvr" msdata:DataType="System.Object, mscorlib, Version=4.0.0.0, Culture=neutral, PublicKeyToken=b77a5c561934e089" type="xs:anyType" minOccurs="0" /&gt;&lt;xs:element name="sMinisterNavn" msdata:DataType="System.Object, mscorlib, Version=4.0.0.0, Culture=neutral, PublicKeyToken=b77a5c561934e089" type="xs:anyType" minOccurs="0" /&gt;&lt;xs:element name="sDCNavn" msdata:DataType="System.Object, mscorlib, Version=4.0.0.0, Culture=neutral, PublicKeyToken=b77a5c561934e089" type="xs:anyType" minOccurs="0" /&gt;&lt;xs:element name="sInternalShowDokumentDato" msdata:DataType="System.Object, mscorlib, Version=4.0.0.0, Culture=neutral, PublicKeyToken=b77a5c561934e089" type="xs:anyType" minOccurs="0" /&gt;&lt;xs:element name="sInternalShowJNr" msdata:DataType="System.Object, mscorlib, Version=4.0.0.0, Culture=neutral, PublicKeyToken=b77a5c561934e089" type="xs:anyType" minOccurs="0" /&gt;&lt;xs:element name="sInternalShowUserInfo" msdata:DataType="System.Object, mscorlib, Version=4.0.0.0, Culture=neutral, PublicKeyToken=b77a5c561934e089" type="xs:anyType" minOccurs="0" /&gt;&lt;xs:element name="sInternalShowMaanedDokumentDato" msdata:DataType="System.Object, mscorlib, Version=4.0.0.0, Culture=neutral, PublicKeyToken=b77a5c561934e089" type="xs:anyType" minOccurs="0" /&gt;&lt;xs:element name="sMaanedDokumentDato" msdata:DataType="System.Object, mscorlib, Version=4.0.0.0, Culture=neutral, PublicKeyToken=b77a5c561934e089" type="xs:anyType" minOccurs="0" /&gt;&lt;/xs:sequence&gt;&lt;/xs:complexType&gt;&lt;/xs:element&gt;&lt;/xs:choice&gt;&lt;/xs:complexType&gt;&lt;/xs:element&gt;&lt;/xs:schema&gt;&lt;SourceData&gt;&lt;vAfsenderInitialer xsi:type="xs:string" xmlns:xs="http://www.w3.org/2001/XMLSchema" xmlns:xsi="http://www.w3.org/2001/XMLSchema-instance"&gt;b003730&lt;/vAfsenderInitialer&gt;&lt;vHeaderTitel xsi:type="xs:string" xmlns:xs="http://www.w3.org/2001/XMLSchema" xmlns:xsi="http://www.w3.org/2001/XMLSchema-instance"&gt;Notat&lt;/vHeaderTitel&gt;&lt;vDokumentOverskrift xsi:type="xs:string" xmlns:xs="http://www.w3.org/2001/XMLSchema" xmlns:xsi="http://www.w3.org/2001/XMLSchema-instance"&gt;hghg&lt;/vDokumentOverskrift&gt;&lt;vDokumentModtager xsi:type="xs:string" xmlns:xs="http://www.w3.org/2001/XMLSchema" xmlns:xsi="http://www.w3.org/2001/XMLSchema-instance" /&gt;&lt;vDokumentUnderOverskrift xsi:type="xs:string" xmlns:xs="http://www.w3.org/2001/XMLSchema" xmlns:xsi="http://www.w3.org/2001/XMLSchema-instance" /&gt;&lt;vEnhed xsi:type="xs:string" xmlns:xs="http://www.w3.org/2001/XMLSchema" xmlns:xsi="http://www.w3.org/2001/XMLSchema-instance"&gt;Beskæftigelsesministeriet&lt;/vEnhed&gt;&lt;Main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/&gt;&lt;/xs:sequence&gt;&lt;/xs:complexType&gt;&lt;/xs:element&gt;&lt;/xs:choice&gt;&lt;/xs:complexType&gt;&lt;/xs:element&gt;&lt;/xs:schema&gt;&lt;Values&gt;&lt;Shown&gt;true&lt;/Shown&gt;&lt;/Values&gt;&lt;/NewDataSet&gt;&lt;/Main&gt;&lt;Main_Category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/&gt;&lt;/NewDataSet&gt;&lt;/Main_Category&gt;&lt;Main_DocumentType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name="KeyName" type="xs:string" minOccurs="0" /&gt;&lt;xs:element name="Listname" type="xs:string" minOccurs="0" /&gt;&lt;xs:element name="Value" type="xs:int" minOccurs="0" /&gt;&lt;/xs:sequence&gt;&lt;/xs:complexType&gt;&lt;/xs:element&gt;&lt;/xs:choice&gt;&lt;/xs:complexType&gt;&lt;/xs:element&gt;&lt;/xs:schema&gt;&lt;Values&gt;&lt;KeyName&gt;Notat&lt;/KeyName&gt;&lt;Listname&gt;Notat&lt;/Listname&gt;&lt;Value&gt;708&lt;/Value&gt;&lt;/Values&gt;&lt;/NewDataSet&gt;&lt;/Main_DocumentType&gt;&lt;Main_Languag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name="LANName" type="xs:string" minOccurs="0" /&gt;&lt;xs:element name="LANNo" type="xs:int" minOccurs="0" /&gt;&lt;/xs:sequence&gt;&lt;/xs:complexType&gt;&lt;/xs:element&gt;&lt;/xs:choice&gt;&lt;/xs:complexType&gt;&lt;/xs:element&gt;&lt;/xs:schema&gt;&lt;Values&gt;&lt;LANName&gt;DK&lt;/LANName&gt;&lt;LANNo&gt;1&lt;/LANNo&gt;&lt;/Values&gt;&lt;/NewDataSet&gt;&lt;/Main_Language&gt;&lt;DocTypeBre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/&gt;&lt;/xs:sequence&gt;&lt;/xs:complexType&gt;&lt;/xs:element&gt;&lt;/xs:choice&gt;&lt;/xs:complexType&gt;&lt;/xs:element&gt;&lt;/xs:schema&gt;&lt;Values&gt;&lt;Shown&gt;false&lt;/Shown&gt;&lt;/Values&gt;&lt;/NewDataSet&gt;&lt;/DocTypeBrev&gt;&lt;DocTypeBrev_BrevType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/&gt;&lt;/NewDataSet&gt;&lt;/DocTypeBrev_BrevType&gt;&lt;DocTypeBrev_Modtager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/&gt;&lt;/NewDataSet&gt;&lt;/DocTypeBrev_Modtager&gt;&lt;DocTypeBrev_Overskrift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/&gt;&lt;/NewDataSet&gt;&lt;/DocTypeBrev_Overskrift&gt;&lt;DocTypeBrev_Kaere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/&gt;&lt;/NewDataSet&gt;&lt;/DocTypeBrev_Kaere&gt;&lt;DocTypeBrev_JNr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/&gt;&lt;/NewDataSet&gt;&lt;/DocTypeBrev_JNr&gt;&lt;JNr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/&gt;&lt;/NewDataSet&gt;&lt;/JNr&gt;&lt;DocTypeBrev_DokumentDato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/&gt;&lt;/NewDataSet&gt;&lt;/DocTypeBrev_DokumentDato&gt;&lt;DokumentDato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type="xs:dateTime" minOccurs="0" /&gt;&lt;/xs:sequence&gt;&lt;/xs:complexType&gt;&lt;/xs:element&gt;&lt;/xs:choice&gt;&lt;/xs:complexType&gt;&lt;/xs:element&gt;&lt;/xs:schema&gt;&lt;Values&gt;&lt;Value&gt;2018-05-01T00:00:00+02:00&lt;/Value&gt;&lt;/Values&gt;&lt;/NewDataSet&gt;&lt;/DokumentDato&gt;&lt;DocTypeBre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/&gt;&lt;/NewDataSet&gt;&lt;/DocTypeBrev_Afsender&gt;&lt;Afsender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/&gt;&lt;/xs:sequence&gt;&lt;/xs:complexType&gt;&lt;/xs:element&gt;&lt;/xs:choice&gt;&lt;/xs:complexType&gt;&lt;/xs:element&gt;&lt;/xs:schema&gt;&lt;Values&gt;&lt;Enhed&gt;Beskæftigelsesministeriet&lt;/Enhed&gt;&lt;Text&gt;CRJ (Carsten Richter Jensen)&lt;/Text&gt;&lt;Value&gt;b003730&lt;/Value&gt;&lt;/Values&gt;&lt;/NewDataSet&gt;&lt;/Afsender&gt;&lt;DocTypeBrev_Enhed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/&gt;&lt;/NewDataSet&gt;&lt;/DocTypeBrev_Enhed&gt;&lt;DocTypeBrevUK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/&gt;&lt;/xs:sequence&gt;&lt;/xs:complexType&gt;&lt;/xs:element&gt;&lt;/xs:choice&gt;&lt;/xs:complexType&gt;&lt;/xs:element&gt;&lt;/xs:schema&gt;&lt;Values&gt;&lt;Shown&gt;false&lt;/Shown&gt;&lt;/Values&gt;&lt;/NewDataSet&gt;&lt;/DocTypeBrevUK&gt;&lt;DocTypeBrevUK_JNr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/&gt;&lt;/NewDataSet&gt;&lt;/DocTypeBrevUK_JNr&gt;&lt;DocTypeBrevUK_DokumentDato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/&gt;&lt;/NewDataSet&gt;&lt;/DocTypeBrevUK_DokumentDato&gt;&lt;DocTypeBrevUK_Afsender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/&gt;&lt;/NewDataSet&gt;&lt;/DocTypeBrevUK_Afsender&gt;&lt;DocTypeBrevUK_BrevType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/&gt;&lt;/NewDataSet&gt;&lt;/DocTypeBrevUK_BrevType&gt;&lt;DocTypeBrevUK_Modtager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/&gt;&lt;/NewDataSet&gt;&lt;/DocTypeBrevUK_Modtager&gt;&lt;DocTypeBrevUK_Overskrift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/&gt;&lt;/NewDataSet&gt;&lt;/DocTypeBrevUK_Overskrift&gt;&lt;DocTypeBrevUK_Kaere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/&gt;&lt;/NewDataSet&gt;&lt;/DocTypeBrevUK_Kaere&gt;&lt;DocTypeBrevUK_Enhed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/&gt;&lt;/NewDataSet&gt;&lt;/DocTypeBrevUK_Enhed&gt;&lt;DocTypeForside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/&gt;&lt;/xs:sequence&gt;&lt;/xs:complexType&gt;&lt;/xs:element&gt;&lt;/xs:choice&gt;&lt;/xs:complexType&gt;&lt;/xs:element&gt;&lt;/xs:schema&gt;&lt;Values&gt;&lt;Shown&gt;false&lt;/Shown&gt;&lt;/Values&gt;&lt;/NewDataSet&gt;&lt;/DocTypeForside&gt;&lt;DocTypeForside_Sagstype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/&gt;&lt;/NewDataSet&gt;&lt;/DocTypeForside_Sagstype&gt;&lt;DocTypeForside_Overskrift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/&gt;&lt;/NewDataSet&gt;&lt;/DocTypeForside_Overskrift&gt;&lt;DocTypeForside_MoedeDato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/&gt;&lt;/NewDataSet&gt;&lt;/DocTypeForside_MoedeDato&gt;&lt;DocTypeForside_Moededeltager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/&gt;&lt;/NewDataSet&gt;&lt;/DocTypeForside_Moededeltager&gt;&lt;DocTypeForside_JNr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/&gt;&lt;/NewDataSet&gt;&lt;/DocTypeForside_JNr&gt;&lt;DocTypeForside_DokumentDato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/&gt;&lt;/NewDataSet&gt;&lt;/DocTypeForside_DokumentDato&gt;&lt;DocTypeForside_Afsender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/&gt;&lt;/NewDataSet&gt;&lt;/DocTypeForside_Afsender&gt;&lt;DocTypeForside_TilFolketinget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/&gt;&lt;/NewDataSet&gt;&lt;/DocTypeForside_TilFolketinget&gt;&lt;DocTypeForside_FristDato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/&gt;&lt;/NewDataSet&gt;&lt;/DocTypeForside_FristDato&gt;&lt;DocTypeForside_Enhed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/&gt;&lt;/NewDataSet&gt;&lt;/DocTypeForside_Enhed&gt;&lt;DocTypeNotat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/&gt;&lt;/xs:sequence&gt;&lt;/xs:complexType&gt;&lt;/xs:element&gt;&lt;/xs:choice&gt;&lt;/xs:complexType&gt;&lt;/xs:element&gt;&lt;/xs:schema&gt;&lt;Values&gt;&lt;Shown&gt;true&lt;/Shown&gt;&lt;/Values&gt;&lt;/NewDataSet&gt;&lt;/DocTypeNotat&gt;&lt;DocTypeNotat_JNr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/&gt;&lt;/NewDataSet&gt;&lt;/DocTypeNotat_JNr&gt;&lt;DocTypeNotat_DokumentDato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type="xs:dateTime" minOccurs="0" /&gt;&lt;/xs:sequence&gt;&lt;/xs:complexType&gt;&lt;/xs:element&gt;&lt;/xs:choice&gt;&lt;/xs:complexType&gt;&lt;/xs:element&gt;&lt;/xs:schema&gt;&lt;Values&gt;&lt;Value&gt;2018-05-01T00:00:00+02:00&lt;/Value&gt;&lt;/Values&gt;&lt;/NewDataSet&gt;&lt;/DocTypeNotat_DokumentDato&gt;&lt;DocType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/&gt;&lt;/xs:sequence&gt;&lt;/xs:complexType&gt;&lt;/xs:element&gt;&lt;/xs:choice&gt;&lt;/xs:complexType&gt;&lt;/xs:element&gt;&lt;/xs:schema&gt;&lt;Values&gt;&lt;Enhed&gt;Beskæftigelsesministeriet&lt;/Enhed&gt;&lt;Text&gt;CRJ (Carsten Richter Jensen)&lt;/Text&gt;&lt;Value&gt;b003730&lt;/Value&gt;&lt;/Values&gt;&lt;/NewDataSet&gt;&lt;/DocTypeNotat_Afsender&gt;&lt;DocTypeNotat_Overskrift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/&gt;&lt;/xs:sequence&gt;&lt;/xs:complexType&gt;&lt;/xs:element&gt;&lt;/xs:choice&gt;&lt;/xs:complexType&gt;&lt;/xs:element&gt;&lt;/xs:schema&gt;&lt;Values&gt;&lt;Value&gt;hghg&lt;/Value&gt;&lt;/Values&gt;&lt;/NewDataSet&gt;&lt;/DocTypeNotat_Overskrift&gt;&lt;DocTypeNotat_Enhed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name="ENNavn" type="xs:string" minOccurs="0" /&gt;&lt;xs:element name="ENNo" type="xs:int" minOccurs="0" /&gt;&lt;/xs:sequence&gt;&lt;/xs:complexType&gt;&lt;/xs:element&gt;&lt;/xs:choice&gt;&lt;/xs:complexType&gt;&lt;/xs:element&gt;&lt;/xs:schema&gt;&lt;Values&gt;&lt;ENNavn&gt;Beskæftigelsesministeriet&lt;/ENNavn&gt;&lt;ENNo&gt;1&lt;/ENNo&gt;&lt;/Values&gt;&lt;/NewDataSet&gt;&lt;/DocTypeNotat_Enhed&gt;&lt;DocTypeNotat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/&gt;&lt;/xs:sequence&gt;&lt;/xs:complexType&gt;&lt;/xs:element&gt;&lt;/xs:choice&gt;&lt;/xs:complexType&gt;&lt;/xs:element&gt;&lt;/xs:schema&gt;&lt;Values&gt;&lt;Shown&gt;false&lt;/Shown&gt;&lt;/Values&gt;&lt;/NewDataSet&gt;&lt;/DocTypeNotatUK&gt;&lt;DocTypeNotatUK_JNr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/&gt;&lt;/NewDataSet&gt;&lt;/DocTypeNotatUK_JNr&gt;&lt;DocTypeNotatUK_DokumentDato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/&gt;&lt;/NewDataSet&gt;&lt;/DocTypeNotatUK_DokumentDato&gt;&lt;DocTypeNotatUK_Afsender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/&gt;&lt;/NewDataSet&gt;&lt;/DocTypeNotatUK_Afsender&gt;&lt;DocTypeNotatUK_Overskrift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/&gt;&lt;/NewDataSet&gt;&lt;/DocTypeNotatUK_Overskrift&gt;&lt;DocTypeNotatUK_Enhed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/&gt;&lt;/NewDataSet&gt;&lt;/DocTypeNotatUK_Enhed&gt;&lt;FolketingAlm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/&gt;&lt;/xs:sequence&gt;&lt;/xs:complexType&gt;&lt;/xs:element&gt;&lt;/xs:choice&gt;&lt;/xs:complexType&gt;&lt;/xs:element&gt;&lt;/xs:schema&gt;&lt;Values&gt;&lt;Shown&gt;false&lt;/Shown&gt;&lt;/Values&gt;&lt;/NewDataSet&gt;&lt;/FolketingAlm&gt;&lt;FolketingAlm_JNr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/&gt;&lt;/NewDataSet&gt;&lt;/FolketingAlm_JNr&gt;&lt;FolketingAlm_Udvalg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/&gt;&lt;/NewDataSet&gt;&lt;/FolketingAlm_Udvalg&gt;&lt;FolketingAlm_AndetUdvalgNavn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/&gt;&lt;/NewDataSet&gt;&lt;/FolketingAlm_AndetUdvalgNavn&gt;&lt;FolketingAlm_BrevDato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/&gt;&lt;/NewDataSet&gt;&lt;/FolketingAlm_BrevDato&gt;&lt;FolketingAlm_Spoergsmaalnr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/&gt;&lt;/NewDataSet&gt;&lt;/FolketingAlm_Spoergsmaalnr&gt;&lt;FolketingAlm_Spoergsmaalstiller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/&gt;&lt;/NewDataSet&gt;&lt;/FolketingAlm_Spoergsmaalstiller&gt;&lt;FolketingAlm_SpoergsmaalstillerParti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/&gt;&lt;/NewDataSet&gt;&lt;/FolketingAlm_SpoergsmaalstillerParti&gt;&lt;FolketingAlm_SpoergersEmail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/&gt;&lt;/NewDataSet&gt;&lt;/FolketingAlm_SpoergersEmail&gt;&lt;FolketingAlm_MFU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/&gt;&lt;/NewDataSet&gt;&lt;/FolketingAlm_MFU&gt;&lt;FolketingAlm_Enhed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/&gt;&lt;/NewDataSet&gt;&lt;/FolketingAlm_Enhed&gt;&lt;FolketingLov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/&gt;&lt;/xs:sequence&gt;&lt;/xs:complexType&gt;&lt;/xs:element&gt;&lt;/xs:choice&gt;&lt;/xs:complexType&gt;&lt;/xs:element&gt;&lt;/xs:schema&gt;&lt;Values&gt;&lt;Shown&gt;false&lt;/Shown&gt;&lt;/Values&gt;&lt;/NewDataSet&gt;&lt;/FolketingLov&gt;&lt;FolketingLov_JNr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/&gt;&lt;/NewDataSet&gt;&lt;/FolketingLov_JNr&gt;&lt;FolketingLov_Forslag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/&gt;&lt;/NewDataSet&gt;&lt;/FolketingLov_Forslag&gt;&lt;FolketingLov_Lovnr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/&gt;&lt;/NewDataSet&gt;&lt;/FolketingLov_Lovnr&gt;&lt;FolketingLov_BrevDato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/&gt;&lt;/NewDataSet&gt;&lt;/FolketingLov_BrevDato&gt;&lt;FolketingLov_Spoergsmaalnr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/&gt;&lt;/NewDataSet&gt;&lt;/FolketingLov_Spoergsmaalnr&gt;&lt;FolketingLov_Spoergsmaalstiller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/&gt;&lt;/NewDataSet&gt;&lt;/FolketingLov_Spoergsmaalstiller&gt;&lt;FolketingLov_SpoergersEmail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/&gt;&lt;/NewDataSet&gt;&lt;/FolketingLov_SpoergersEmail&gt;&lt;FolketingLov_Beslutnr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/&gt;&lt;/NewDataSet&gt;&lt;/FolketingLov_Beslutnr&gt;&lt;FolketingLov_Bilagsnr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/&gt;&lt;/NewDataSet&gt;&lt;/FolketingLov_Bilagsnr&gt;&lt;FolketingLov_Enhed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/&gt;&lt;/NewDataSet&gt;&lt;/FolketingLov_Enhed&gt;&lt;FolketingP20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/&gt;&lt;/xs:sequence&gt;&lt;/xs:complexType&gt;&lt;/xs:element&gt;&lt;/xs:choice&gt;&lt;/xs:complexType&gt;&lt;/xs:element&gt;&lt;/xs:schema&gt;&lt;Values&gt;&lt;Shown&gt;false&lt;/Shown&gt;&lt;/Values&gt;&lt;/NewDataSet&gt;&lt;/FolketingP20&gt;&lt;FolketingP20_JNr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/&gt;&lt;/NewDataSet&gt;&lt;/FolketingP20_JNr&gt;&lt;FolketingP20_BrevDato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/&gt;&lt;/NewDataSet&gt;&lt;/FolketingP20_BrevDato&gt;&lt;FolketingP20_Spoergsmaalnr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/&gt;&lt;/NewDataSet&gt;&lt;/FolketingP20_Spoergsmaalnr&gt;&lt;FolketingP20_Spoergsmaalstiller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/&gt;&lt;/NewDataSet&gt;&lt;/FolketingP20_Spoergsmaalstiller&gt;&lt;FolketingP20_SpoergsmaalstillerParti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/&gt;&lt;/NewDataSet&gt;&lt;/FolketingP20_SpoergsmaalstillerParti&gt;&lt;FolketingP20_SpoergersEmail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/&gt;&lt;/NewDataSet&gt;&lt;/FolketingP20_SpoergersEmail&gt;&lt;FolketingP20_Enhed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/&gt;&lt;/NewDataSet&gt;&lt;/FolketingP20_Enhed&gt;&lt;DocTypeFakta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/&gt;&lt;/xs:sequence&gt;&lt;/xs:complexType&gt;&lt;/xs:element&gt;&lt;/xs:choice&gt;&lt;/xs:complexType&gt;&lt;/xs:element&gt;&lt;/xs:schema&gt;&lt;Values&gt;&lt;Shown&gt;false&lt;/Shown&gt;&lt;/Values&gt;&lt;/NewDataSet&gt;&lt;/DocTypeFakta&gt;&lt;DocTypeFakta_JNr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/&gt;&lt;/NewDataSet&gt;&lt;/DocTypeFakta_JNr&gt;&lt;DocTypeFakta_DokumentDato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/&gt;&lt;/NewDataSet&gt;&lt;/DocTypeFakta_DokumentDato&gt;&lt;DocTypeFakta_Afsender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/&gt;&lt;/NewDataSet&gt;&lt;/DocTypeFakta_Afsender&gt;&lt;DocTypeFakta_Overskrift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/&gt;&lt;/NewDataSet&gt;&lt;/DocTypeFakta_Overskrift&gt;&lt;DocTypeFakta_Enhed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/&gt;&lt;/NewDataSet&gt;&lt;/DocTypeFakta_Enhed&gt;&lt;DocTypeDagsorden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/&gt;&lt;/xs:sequence&gt;&lt;/xs:complexType&gt;&lt;/xs:element&gt;&lt;/xs:choice&gt;&lt;/xs:complexType&gt;&lt;/xs:element&gt;&lt;/xs:schema&gt;&lt;Values&gt;&lt;Shown&gt;false&lt;/Shown&gt;&lt;/Values&gt;&lt;/NewDataSet&gt;&lt;/DocTypeDagsorden&gt;&lt;DocTypeDagsorden_JNr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/&gt;&lt;/NewDataSet&gt;&lt;/DocTypeDagsorden_JNr&gt;&lt;DocTypeDagsorden_DokumentDato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/&gt;&lt;/NewDataSet&gt;&lt;/DocTypeDagsorden_DokumentDato&gt;&lt;DocTypeDagsorden_Afsender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/&gt;&lt;/NewDataSet&gt;&lt;/DocTypeDagsorden_Afsender&gt;&lt;DocTypeDagsorden_Overskrift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/&gt;&lt;/NewDataSet&gt;&lt;/DocTypeDagsorden_Overskrift&gt;&lt;DocTypeDagsorden_MoedeDato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/&gt;&lt;/NewDataSet&gt;&lt;/DocTypeDagsorden_MoedeDato&gt;&lt;DocTypeDagsorden_AfholdesMed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/&gt;&lt;/NewDataSet&gt;&lt;/DocTypeDagsorden_AfholdesMed&gt;&lt;DocTypeDagsorden_Enhed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/&gt;&lt;/NewDataSet&gt;&lt;/DocTypeDagsorden_Enhed&gt;&lt;DocTypeSpgSvarUdl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/&gt;&lt;/xs:sequence&gt;&lt;/xs:complexType&gt;&lt;/xs:element&gt;&lt;/xs:choice&gt;&lt;/xs:complexType&gt;&lt;/xs:element&gt;&lt;/xs:schema&gt;&lt;Values&gt;&lt;Shown&gt;false&lt;/Shown&gt;&lt;/Values&gt;&lt;/NewDataSet&gt;&lt;/DocTypeSpgSvarUdl&gt;&lt;DocTypeSpgSvarUdl_JNr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/&gt;&lt;/NewDataSet&gt;&lt;/DocTypeSpgSvarUdl_JNr&gt;&lt;DocTypeSpgSvarUdl_DokumentDato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/&gt;&lt;/NewDataSet&gt;&lt;/DocTypeSpgSvarUdl_DokumentDato&gt;&lt;DocTypeSpgSvarUdl_Overskrift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/&gt;&lt;/NewDataSet&gt;&lt;/DocTypeSpgSvarUdl_Overskrift&gt;&lt;DocTypeSpgSvarUdl_Spoergsmaalnr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/&gt;&lt;/NewDataSet&gt;&lt;/DocTypeSpgSvarUdl_Spoergsmaalnr&gt;&lt;DocTypeSpgSvarUdl_Spoergsmaalstiller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/&gt;&lt;/NewDataSet&gt;&lt;/DocTypeSpgSvarUdl_Spoergsmaalstiller&gt;&lt;DocTypeSpgSvarUdl_PolitiskEmne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/&gt;&lt;/NewDataSet&gt;&lt;/DocTypeSpgSvarUdl_PolitiskEmne&gt;&lt;DocTypeSpgSvarUdl_Enhed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/&gt;&lt;/NewDataSet&gt;&lt;/DocTypeSpgSvarUdl_Enhed&gt;&lt;DocTypeSpgSvarMin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SpgSvarMin&gt;&lt;DocTypeSpgSvarMi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/&gt;&lt;/NewDataSet&gt;&lt;/DocTypeSpgSvarMin_Overskrift&gt;&lt;DocTypeSpgSvarMin_BaggrundAfsnit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/&gt;&lt;/NewDataSet&gt;&lt;/DocTypeSpgSvarMin_BaggrundAfsnit&gt;&lt;DocTypeSpgSvarMin_FaktaAfsnit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/&gt;&lt;/NewDataSet&gt;&lt;/DocTypeSpgSvarMin_FaktaAfsnit&gt;&lt;DocTypeSpgSvarMin_Enhed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/&gt;&lt;/NewDataSet&gt;&lt;/DocTypeSpgSvarMin_Enhed&gt;&lt;DocTypeTidsplan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/&gt;&lt;/xs:sequence&gt;&lt;/xs:complexType&gt;&lt;/xs:element&gt;&lt;/xs:choice&gt;&lt;/xs:complexType&gt;&lt;/xs:element&gt;&lt;/xs:schema&gt;&lt;Values&gt;&lt;Shown&gt;false&lt;/Shown&gt;&lt;/Values&gt;&lt;/NewDataSet&gt;&lt;/DocTypeTidsplan&gt;&lt;DocTypeTidsplan_JNr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/&gt;&lt;/NewDataSet&gt;&lt;/DocTypeTidsplan_JNr&gt;&lt;DocTypeTidsplan_DokumentDato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/&gt;&lt;/NewDataSet&gt;&lt;/DocTypeTidsplan_DokumentDato&gt;&lt;DocTypeTidsplan_Afsender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/&gt;&lt;/NewDataSet&gt;&lt;/DocTypeTidsplan_Afsender&gt;&lt;DocTypeTidsplan_Overskrift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/&gt;&lt;/NewDataSet&gt;&lt;/DocTypeTidsplan_Overskrift&gt;&lt;DocTypeTidsplan_FremsaettelsesTidspunkt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/&gt;&lt;/NewDataSet&gt;&lt;/DocTypeTidsplan_FremsaettelsesTidspunkt&gt;&lt;DocTypeTidsplan_Undertitel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/&gt;&lt;/NewDataSet&gt;&lt;/DocTypeTidsplan_Undertitel&gt;&lt;DocTypeTidsplan_Enhed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/&gt;&lt;/NewDataSet&gt;&lt;/DocTypeTidsplan_Enhed&gt;&lt;DocTypeResume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/&gt;&lt;/xs:sequence&gt;&lt;/xs:complexType&gt;&lt;/xs:element&gt;&lt;/xs:choice&gt;&lt;/xs:complexType&gt;&lt;/xs:element&gt;&lt;/xs:schema&gt;&lt;Values&gt;&lt;Shown&gt;false&lt;/Shown&gt;&lt;/Values&gt;&lt;/NewDataSet&gt;&lt;/DocTypeResume&gt;&lt;DocTypeResume_DokumentDato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/&gt;&lt;/NewDataSet&gt;&lt;/DocTypeResume_DokumentDato&gt;&lt;DocTypeResume_ResumeTil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/&gt;&lt;/NewDataSet&gt;&lt;/DocTypeResume_ResumeTil&gt;&lt;DocTypeResume_Overskrift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/&gt;&lt;/NewDataSet&gt;&lt;/DocTypeResume_Overskrift&gt;&lt;DocTypeResume_Enhed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/&gt;&lt;/NewDataSet&gt;&lt;/DocTypeResume_Enhed&gt;&lt;DocTypeLigestilling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Ligestilling&gt;&lt;DocTypeLigestilling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/&gt;&lt;/NewDataSet&gt;&lt;/DocTypeLigestilling_JNr&gt;&lt;DocTypeLigestilling_DokumentDato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/&gt;&lt;/NewDataSet&gt;&lt;/DocTypeLigestilling_DokumentDato&gt;&lt;DocTypeLigestilling_Afsender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/&gt;&lt;/NewDataSet&gt;&lt;/DocTypeLigestilling_Afsender&gt;&lt;DocTypeLigestilling_Overskrift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/&gt;&lt;/NewDataSet&gt;&lt;/DocTypeLigestilling_Overskrift&gt;&lt;DocTypeLigestilling_Enhed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/&gt;&lt;/NewDataSet&gt;&lt;/DocTypeLigestilling_Enhed&gt;&lt;DocTypeImplemPlan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/&gt;&lt;/xs:sequence&gt;&lt;/xs:complexType&gt;&lt;/xs:element&gt;&lt;/xs:choice&gt;&lt;/xs:complexType&gt;&lt;/xs:element&gt;&lt;/xs:schema&gt;&lt;Values&gt;&lt;Shown&gt;false&lt;/Shown&gt;&lt;/Values&gt;&lt;/NewDataSet&gt;&lt;/DocTypeImplemPlan&gt;&lt;DocTypeImplemPlan_JNr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/&gt;&lt;/NewDataSet&gt;&lt;/DocTypeImplemPlan_JNr&gt;&lt;DocTypeImplemPlan_DokumentDato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/&gt;&lt;/NewDataSet&gt;&lt;/DocTypeImplemPlan_DokumentDato&gt;&lt;DocTypeImplemPlan_Afsender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/&gt;&lt;/NewDataSet&gt;&lt;/DocTypeImplemPlan_Afsender&gt;&lt;DocTypeImplemPlan_Overskrift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/&gt;&lt;/NewDataSet&gt;&lt;/DocTypeImplemPlan_Overskrift&gt;&lt;DocTypeImplemPlan_IkrafttraedDato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/&gt;&lt;/NewDataSet&gt;&lt;/DocTypeImplemPlan_IkrafttraedDato&gt;&lt;DocTypeImplemPlan_Enhed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/&gt;&lt;/NewDataSet&gt;&lt;/DocTypeImplemPlan_Enhed&gt;&lt;DocTypeReferat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/&gt;&lt;/xs:sequence&gt;&lt;/xs:complexType&gt;&lt;/xs:element&gt;&lt;/xs:choice&gt;&lt;/xs:complexType&gt;&lt;/xs:element&gt;&lt;/xs:schema&gt;&lt;Values&gt;&lt;Shown&gt;false&lt;/Shown&gt;&lt;/Values&gt;&lt;/NewDataSet&gt;&lt;/DocTypeReferat&gt;&lt;DocTypeReferat_JNr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/&gt;&lt;/NewDataSet&gt;&lt;/DocTypeReferat_JNr&gt;&lt;DocTypeReferat_DokumentDato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/&gt;&lt;/NewDataSet&gt;&lt;/DocTypeReferat_DokumentDato&gt;&lt;DocTypeReferat_Afsender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/&gt;&lt;/NewDataSet&gt;&lt;/DocTypeReferat_Afsender&gt;&lt;DocTypeReferat_Overskrift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/&gt;&lt;/NewDataSet&gt;&lt;/DocTypeReferat_Overskrift&gt;&lt;DocTypeReferat_TidSted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/&gt;&lt;/NewDataSet&gt;&lt;/DocTypeReferat_TidSted&gt;&lt;DocTypeReferat_Deltagere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/&gt;&lt;/NewDataSet&gt;&lt;/DocTypeReferat_Deltagere&gt;&lt;DocTypeReferat_AfbudFra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/&gt;&lt;/NewDataSet&gt;&lt;/DocTypeReferat_AfbudFra&gt;&lt;DocTypeReferat_Enhed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/&gt;&lt;/NewDataSet&gt;&lt;/DocTypeReferat_Enhed&gt;&lt;DocTypePresse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/&gt;&lt;/xs:sequence&gt;&lt;/xs:complexType&gt;&lt;/xs:element&gt;&lt;/xs:choice&gt;&lt;/xs:complexType&gt;&lt;/xs:element&gt;&lt;/xs:schema&gt;&lt;Values&gt;&lt;Shown&gt;false&lt;/Shown&gt;&lt;/Values&gt;&lt;/NewDataSet&gt;&lt;/DocTypePresse&gt;&lt;DocTypePresse_DokumentDato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/&gt;&lt;/NewDataSet&gt;&lt;/DocTypePresse_DokumentDato&gt;&lt;DocTypePresse_Overskrift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/&gt;&lt;/NewDataSet&gt;&lt;/DocTypePresse_Overskrift&gt;&lt;DocTypePresse_Enhed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/&gt;&lt;/NewDataSet&gt;&lt;/DocTypePresse_Enhed&gt;&lt;DocTypeFremsaet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/&gt;&lt;/xs:sequence&gt;&lt;/xs:complexType&gt;&lt;/xs:element&gt;&lt;/xs:choice&gt;&lt;/xs:complexType&gt;&lt;/xs:element&gt;&lt;/xs:schema&gt;&lt;Values&gt;&lt;Shown&gt;false&lt;/Shown&gt;&lt;/Values&gt;&lt;/NewDataSet&gt;&lt;/DocTypeFremsaet&gt;&lt;DocTypeFremsaet_JNr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/&gt;&lt;/NewDataSet&gt;&lt;/DocTypeFremsaet_JNr&gt;&lt;DocTypeFremsaet_Lovnr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/&gt;&lt;/NewDataSet&gt;&lt;/DocTypeFremsaet_Lovnr&gt;&lt;DocTypeFremsaet_Lovnavn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/&gt;&lt;/NewDataSet&gt;&lt;/DocTypeFremsaet_Lovnavn&gt;&lt;DocTypeFremsaet_Enhed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/&gt;&lt;/NewDataSet&gt;&lt;/DocTypeFremsaet_Enhed&gt;&lt;DocTypeTale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/&gt;&lt;/xs:sequence&gt;&lt;/xs:complexType&gt;&lt;/xs:element&gt;&lt;/xs:choice&gt;&lt;/xs:complexType&gt;&lt;/xs:element&gt;&lt;/xs:schema&gt;&lt;Values&gt;&lt;Shown&gt;false&lt;/Shown&gt;&lt;/Values&gt;&lt;/NewDataSet&gt;&lt;/DocTypeTale&gt;&lt;DocTypeTale_JNr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/&gt;&lt;/NewDataSet&gt;&lt;/DocTypeTale_JNr&gt;&lt;DocTypeTale_DokumentDato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/&gt;&lt;/NewDataSet&gt;&lt;/DocTypeTale_DokumentDato&gt;&lt;DocTypeTale_Afsender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/&gt;&lt;/NewDataSet&gt;&lt;/DocTypeTale_Afsender&gt;&lt;DocTypeTale_Overskrift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/&gt;&lt;/NewDataSet&gt;&lt;/DocTypeTale_Overskrift&gt;&lt;DocTypeTale_Enhed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/&gt;&lt;/NewDataSet&gt;&lt;/DocTypeTale_Enhed&gt;&lt;DocTypeTale_B5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/&gt;&lt;/xs:sequence&gt;&lt;/xs:complexType&gt;&lt;/xs:element&gt;&lt;/xs:choice&gt;&lt;/xs:complexType&gt;&lt;/xs:element&gt;&lt;/xs:schema&gt;&lt;Values&gt;&lt;Shown&gt;false&lt;/Shown&gt;&lt;/Values&gt;&lt;/NewDataSet&gt;&lt;/DocTypeTale_B5&gt;&lt;DocTypeTale_B5_JNr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/&gt;&lt;/NewDataSet&gt;&lt;/DocTypeTale_B5_JNr&gt;&lt;DocTypeTale_B5_DokumentDato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/&gt;&lt;/NewDataSet&gt;&lt;/DocTypeTale_B5_DokumentDato&gt;&lt;DocTypeTale_B5_Afsender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/&gt;&lt;/NewDataSet&gt;&lt;/DocTypeTale_B5_Afsender&gt;&lt;DocTypeTale_B5_Overskrift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/&gt;&lt;/NewDataSet&gt;&lt;/DocTypeTale_B5_Overskrift&gt;&lt;DocTypeTale_B5_Enhed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/&gt;&lt;/NewDataSet&gt;&lt;/DocTypeTale_B5_Enhed&gt;&lt;DocTypeTaleUK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/&gt;&lt;/xs:sequence&gt;&lt;/xs:complexType&gt;&lt;/xs:element&gt;&lt;/xs:choice&gt;&lt;/xs:complexType&gt;&lt;/xs:element&gt;&lt;/xs:schema&gt;&lt;Values&gt;&lt;Shown&gt;false&lt;/Shown&gt;&lt;/Values&gt;&lt;/NewDataSet&gt;&lt;/DocTypeTaleUK&gt;&lt;DocTypeTaleUK_JNr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/&gt;&lt;/NewDataSet&gt;&lt;/DocTypeTaleUK_JNr&gt;&lt;DocTypeTaleUK_DokumentDato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/&gt;&lt;/NewDataSet&gt;&lt;/DocTypeTaleUK_DokumentDato&gt;&lt;DocTypeTaleUK_Afsender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/&gt;&lt;/NewDataSet&gt;&lt;/DocTypeTaleUK_Afsender&gt;&lt;DocTypeTaleUK_Overskrift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/&gt;&lt;/NewDataSet&gt;&lt;/DocTypeTaleUK_Overskrift&gt;&lt;DocTypeTaleUK_Enhed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/&gt;&lt;/NewDataSet&gt;&lt;/DocTypeTaleUK_Enhed&gt;&lt;DocTypeHaandAkt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/&gt;&lt;/xs:sequence&gt;&lt;/xs:complexType&gt;&lt;/xs:element&gt;&lt;/xs:choice&gt;&lt;/xs:complexType&gt;&lt;/xs:element&gt;&lt;/xs:schema&gt;&lt;Values&gt;&lt;Shown&gt;false&lt;/Shown&gt;&lt;/Values&gt;&lt;/NewDataSet&gt;&lt;/DocTypeHaandAkt&gt;&lt;DocTypeHaandAkt_JNr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/&gt;&lt;/NewDataSet&gt;&lt;/DocTypeHaandAkt_JNr&gt;&lt;DocTypeHaandAkt_DokumentDato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/&gt;&lt;/NewDataSet&gt;&lt;/DocTypeHaandAkt_DokumentDato&gt;&lt;DocTypeHaandAkt_Afsender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/&gt;&lt;/NewDataSet&gt;&lt;/DocTypeHaandAkt_Afsender&gt;&lt;DocTypeHaandAkt_Moedetype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/&gt;&lt;/NewDataSet&gt;&lt;/DocTypeHaandAkt_Moedetype&gt;&lt;DocTypeHaandAkt_Bilagsnr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/&gt;&lt;/NewDataSet&gt;&lt;/DocTypeHaandAkt_Bilagsnr&gt;&lt;DocTypeHaandAkt_BilagsTitel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/&gt;&lt;/NewDataSet&gt;&lt;/DocTypeHaandAkt_BilagsTitel&gt;&lt;DocTypeHaandAkt_DagsordenTitel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/&gt;&lt;/NewDataSet&gt;&lt;/DocTypeHaandAkt_DagsordenTitel&gt;&lt;DocTypeHaandAkt_DagsordenNr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/&gt;&lt;/NewDataSet&gt;&lt;/DocTypeHaandAkt_DagsordenNr&gt;&lt;DocTypeHaandAkt_MoedeTitel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/&gt;&lt;/NewDataSet&gt;&lt;/DocTypeHaandAkt_MoedeTitel&gt;&lt;DocTypeHaandAkt_MoedeDato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/&gt;&lt;/NewDataSet&gt;&lt;/DocTypeHaandAkt_MoedeDato&gt;&lt;DocTypeHaandAkt_Enhed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/&gt;&lt;/NewDataSet&gt;&lt;/DocTypeHaandAkt_Enhed&gt;&lt;DocTypeFIUDagsorden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IUDagsorden&gt;&lt;DocTypeFIUDagsorde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/&gt;&lt;/NewDataSet&gt;&lt;/DocTypeFIUDagsorden_DokumentDato&gt;&lt;DocTypeFIUDagsorden_Overskrift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/&gt;&lt;/NewDataSet&gt;&lt;/DocTypeFIUDagsorden_Overskrift&gt;&lt;qAfsenderInfo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name="BrugerInitialer" type="xs:string" minOccurs="0" /&gt;&lt;xs:element name="BrugerInitialerAD" type="xs:string" minOccurs="0" /&gt;&lt;xs:element name="Efternavn" type="xs:string" minOccurs="0" /&gt;&lt;xs:element name="email" type="xs:string" minOccurs="0" /&gt;&lt;xs:element name="EnhedsNavn" type="xs:string" minOccurs="0" /&gt;&lt;xs:element name="Fornavn" type="xs:string" minOccurs="0" /&gt;&lt;xs:element name="KontorDK" type="xs:string" minOccurs="0" /&gt;&lt;xs:element name="KontorUK" type="xs:string" minOccurs="0" /&gt;&lt;xs:element name="Styrelsen" type="xs:string" minOccurs="0" /&gt;&lt;xs:element name="TelefonDirekte" type="xs:string" minOccurs="0" /&gt;&lt;xs:element name="TelefonMobil" type="xs:string" minOccurs="0" /&gt;&lt;xs:element name="TitelDK" type="xs:string" minOccurs="0" /&gt;&lt;xs:element name="TitelUK" type="xs:string" minOccurs="0" /&gt;&lt;/xs:sequence&gt;&lt;/xs:complexType&gt;&lt;/xs:element&gt;&lt;/xs:choice&gt;&lt;/xs:complexType&gt;&lt;/xs:element&gt;&lt;/xs:schema&gt;&lt;Values&gt;&lt;BrugerInitialer&gt;CRJ&lt;/BrugerInitialer&gt;&lt;BrugerInitialerAD&gt;B003730&lt;/BrugerInitialerAD&gt;&lt;Efternavn&gt;Jensen&lt;/Efternavn&gt;&lt;email&gt;crj@bm.dk&lt;/email&gt;&lt;EnhedsNavn&gt;DIKO&lt;/EnhedsNavn&gt;&lt;Fornavn&gt;Carsten Richter&lt;/Fornavn&gt;&lt;KontorDK&gt;Digitalisering og kommunikation (DIKO)&lt;/KontorDK&gt;&lt;KontorUK&gt;Steering Unit...&lt;/KontorUK&gt;&lt;Styrelsen&gt;Beskæftigelsesministeriet&lt;/Styrelsen&gt;&lt;TelefonDirekte&gt;72205165&lt;/TelefonDirekte&gt;&lt;TelefonMobil /&gt;&lt;TitelDK&gt;Chefkonsulent&lt;/TitelDK&gt;&lt;TitelUK&gt;Special Adviser&lt;/TitelUK&gt;&lt;/Values&gt;&lt;/NewDataSet&gt;&lt;/qAfsenderInfo&gt;&lt;qTemplate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name="FileName" type="xs:string" minOccurs="0" /&gt;&lt;/xs:sequence&gt;&lt;/xs:complexType&gt;&lt;/xs:element&gt;&lt;/xs:choice&gt;&lt;/xs:complexType&gt;&lt;/xs:element&gt;&lt;/xs:schema&gt;&lt;Values&gt;&lt;FileName&gt;\\sit-fil0001.prod.sitad.dk\repository$\PCU2801\BM-Skabeloner\Produktion\Templates_new\BM_InternSkrivelse.dotm&lt;/FileName&gt;&lt;/Values&gt;&lt;/NewDataSet&gt;&lt;/qTemplate&gt;&lt;qStamda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name="DCNavn" type="xs:string" minOccurs="0" /&gt;&lt;xs:element name="DCTitel" type="xs:string" minOccurs="0" /&gt;&lt;xs:element name="DCTlf" type="xs:string" minOccurs="0" /&gt;&lt;xs:element name="MinisterNavn" type="xs:string" minOccurs="0" /&gt;&lt;xs:element name="MinisterSekretaerNavn" type="xs:string" minOccurs="0" /&gt;&lt;xs:element name="MinisterSekretaerTitel" type="xs:string" minOccurs="0" /&gt;&lt;xs:element name="MinisterSekretaerTlf" type="xs:string" minOccurs="0" /&gt;&lt;xs:element name="MinisterTitel" type="xs:string" minOccurs="0" /&gt;&lt;xs:element name="MinisterTlf" type="xs:string" minOccurs="0" /&gt;&lt;/xs:sequence&gt;&lt;/xs:complexType&gt;&lt;/xs:element&gt;&lt;/xs:choice&gt;&lt;/xs:complexType&gt;&lt;/xs:element&gt;&lt;/xs:schema&gt;&lt;Values&gt;&lt;DCNavn&gt;Jakob Jensen&lt;/DCNavn&gt;&lt;DCTitel&gt;Departementschefen&lt;/DCTitel&gt;&lt;DCTlf&gt;+45 72 20 50 10&lt;/DCTlf&gt;&lt;MinisterNavn&gt;Troels Lund Poulsen&lt;/MinisterNavn&gt;&lt;MinisterSekretaerNavn&gt;(navn)&lt;/MinisterSekretaerNavn&gt;&lt;MinisterSekretaerTitel&gt;Ministersekretæren&lt;/MinisterSekretaerTitel&gt;&lt;MinisterSekretaerTlf&gt;+45 72 20 50 00&lt;/MinisterSekretaerTlf&gt;&lt;MinisterTitel&gt;Beskæftigelsesministeren&lt;/MinisterTitel&gt;&lt;MinisterTlf&gt;+45 72 20 50 00&lt;/MinisterTlf&gt;&lt;/Values&gt;&lt;/NewDataSet&gt;&lt;/qStamdata&gt;&lt;qEnhedsInfo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name="Adresse" type="xs:string" minOccurs="0" /&gt;&lt;xs:element name="Cvr" type="xs:string" minOccurs="0" /&gt;&lt;xs:element name="Email" type="xs:string" minOccurs="0" /&gt;&lt;xs:element name="Logo" type="xs:string" minOccurs="0" /&gt;&lt;xs:element name="Navn" type="xs:string" minOccurs="0" /&gt;&lt;xs:element name="PostNrBy" type="xs:string" minOccurs="0" /&gt;&lt;xs:element name="Telefon" type="xs:string" minOccurs="0" /&gt;&lt;xs:element name="Url" type="xs:string" minOccurs="0" /&gt;&lt;/xs:sequence&gt;&lt;/xs:complexType&gt;&lt;/xs:element&gt;&lt;/xs:choice&gt;&lt;/xs:complexType&gt;&lt;/xs:element&gt;&lt;/xs:schema&gt;&lt;Values&gt;&lt;Adresse&gt;Ved Stranden 8&lt;/Adresse&gt;&lt;Cvr&gt;10172748&lt;/Cvr&gt;&lt;Email&gt;bm@bm.dk&lt;/Email&gt;&lt;Logo&gt;\\sit-fil0001.prod.sitad.dk\repository$\PCU2801\BM-Skabeloner\Produktion\Pictures_new\Beskæftigelsesministeriet_FV.jpg&lt;/Logo&gt;&lt;Navn&gt;Beskæftigelsesministeriet&lt;/Navn&gt;&lt;PostNrBy&gt;1061 København K&lt;/PostNrBy&gt;&lt;Telefon&gt;+45 72 20 50 00&lt;/Telefon&gt;&lt;Url&gt;www.bm.dk&lt;/Url&gt;&lt;/Values&gt;&lt;/NewDataSet&gt;&lt;/qEnhedsInfo&gt;&lt;sAfsenderInitialer xsi:type="xs:string" xmlns:xs="http://www.w3.org/2001/XMLSchema" xmlns:xsi="http://www.w3.org/2001/XMLSchema-instance"&gt;CRJ&lt;/sAfsenderInitialer&gt;&lt;sAfsenderNavn xsi:type="xs:string" xmlns:xs="http://www.w3.org/2001/XMLSchema" xmlns:xsi="http://www.w3.org/2001/XMLSchema-instance"&gt;Carsten Richter Jensen&lt;/sAfsenderNavn&gt;&lt;sAfsenderTlfDirekte xsi:type="xs:string" xmlns:xs="http://www.w3.org/2001/XMLSchema" xmlns:xsi="http://www.w3.org/2001/XMLSchema-instance"&gt;72205165&lt;/sAfsenderTlfDirekte&gt;&lt;sAfsenderEmail xsi:type="xs:string" xmlns:xs="http://www.w3.org/2001/XMLSchema" xmlns:xsi="http://www.w3.org/2001/XMLSchema-instance"&gt;crj@bm.dk&lt;/sAfsenderEmail&gt;&lt;sAfsenderTitelDK xsi:type="xs:string" xmlns:xs="http://www.w3.org/2001/XMLSchema" xmlns:xsi="http://www.w3.org/2001/XMLSchema-instance"&gt;Chefkonsulent&lt;/sAfsenderTitelDK&gt;&lt;sAfsenderTitelUK xsi:type="xs:string" xmlns:xs="http://www.w3.org/2001/XMLSchema" xmlns:xsi="http://www.w3.org/2001/XMLSchema-instance"&gt;Special Adviser&lt;/sAfsenderTitelUK&gt;&lt;sAfsenderAfdelingDK xsi:type="xs:string" xmlns:xs="http://www.w3.org/2001/XMLSchema" xmlns:xsi="http://www.w3.org/2001/XMLSchema-instance"&gt;Digitalisering og kommunikation (DIKO)&lt;/sAfsenderAfdelingDK&gt;&lt;sAfsenderAfdelingUK xsi:type="xs:string" xmlns:xs="http://www.w3.org/2001/XMLSchema" xmlns:xsi="http://www.w3.org/2001/XMLSchema-instance"&gt;Steering Unit...&lt;/sAfsenderAfdelingUK&gt;&lt;sAfsenderProfil xsi:type="xs:string" xmlns:xs="http://www.w3.org/2001/XMLSchema" xmlns:xsi="http://www.w3.org/2001/XMLSchema-instance"&gt;AFSENDER&lt;/sAfsenderProfil&gt;&lt;sEnhedsTitel xsi:type="xs:string" xmlns:xs="http://www.w3.org/2001/XMLSchema" xmlns:xsi="http://www.w3.org/2001/XMLSchema-instance" /&gt;&lt;sEnhedsNavn xsi:type="xs:string" xmlns:xs="http://www.w3.org/2001/XMLSchema" xmlns:xsi="http://www.w3.org/2001/XMLSchema-instance"&gt;Beskæftigelsesministeriet&lt;/sEnhedsNavn&gt;&lt;sEnhedsAdresse xsi:type="xs:string" xmlns:xs="http://www.w3.org/2001/XMLSchema" xmlns:xsi="http://www.w3.org/2001/XMLSchema-instance"&gt;Ved Stranden 8&lt;/sEnhedsAdresse&gt;&lt;sEnhedsPostnrBy xsi:type="xs:string" xmlns:xs="http://www.w3.org/2001/XMLSchema" xmlns:xsi="http://www.w3.org/2001/XMLSchema-instance"&gt;1061 København K&lt;/sEnhedsPostnrBy&gt;&lt;sEnhedsTlf xsi:type="xs:string" xmlns:xs="http://www.w3.org/2001/XMLSchema" xmlns:xsi="http://www.w3.org/2001/XMLSchema-instance"&gt;+45 72 20 50 00&lt;/sEnhedsTlf&gt;&lt;sEnhedsEmail xsi:type="xs:string" xmlns:xs="http://www.w3.org/2001/XMLSchema" xmlns:xsi="http://www.w3.org/2001/XMLSchema-instance"&gt;bm@bm.dk&lt;/sEnhedsEmail&gt;&lt;sEnhedsUrl xsi:type="xs:string" xmlns:xs="http://www.w3.org/2001/XMLSchema" xmlns:xsi="http://www.w3.org/2001/XMLSchema-instance"&gt;www.bm.dk&lt;/sEnhedsUrl&gt;&lt;sEnhedsCvr xsi:type="xs:string" xmlns:xs="http://www.w3.org/2001/XMLSchema" xmlns:xsi="http://www.w3.org/2001/XMLSchema-instance"&gt;10172748&lt;/sEnhedsCvr&gt;&lt;sMinisterNavn xsi:type="xs:string" xmlns:xs="http://www.w3.org/2001/XMLSchema" xmlns:xsi="http://www.w3.org/2001/XMLSchema-instance"&gt;Troels Lund Poulsen&lt;/sMinisterNavn&gt;&lt;sDCNavn xsi:type="xs:string" xmlns:xs="http://www.w3.org/2001/XMLSchema" xmlns:xsi="http://www.w3.org/2001/XMLSchema-instance"&gt;Jakob Jensen&lt;/sDCNavn&gt;&lt;sInternalShowDokumentDato xsi:type="xs:boolean" xmlns:xs="http://www.w3.org/2001/XMLSchema" xmlns:xsi="http://www.w3.org/2001/XMLSchema-instance"&gt;true&lt;/sInternalShowDokumentDato&gt;&lt;sInternalShowJNr xsi:type="xs:boolean" xmlns:xs="http://www.w3.org/2001/XMLSchema" xmlns:xsi="http://www.w3.org/2001/XMLSchema-instance"&gt;true&lt;/sInternalShowJNr&gt;&lt;sInternalShowUserInfo xsi:type="xs:boolean" xmlns:xs="http://www.w3.org/2001/XMLSchema" xmlns:xsi="http://www.w3.org/2001/XMLSchema-instance"&gt;true&lt;/sInternalShowUserInfo&gt;&lt;sInternalShowMaanedDokumentDato xsi:type="xs:boolean" xmlns:xs="http://www.w3.org/2001/XMLSchema" xmlns:xsi="http://www.w3.org/2001/XMLSchema-instance"&gt;false&lt;/sInternalShowMaanedDokumentDato&gt;&lt;sMaanedDokumentDato xsi:type="xs:string" xmlns:xs="http://www.w3.org/2001/XMLSchema" xmlns:xsi="http://www.w3.org/2001/XMLSchema-instance"&gt;Maj 2018&lt;/sMaanedDokumentDato&gt;&lt;/SourceData&gt;&lt;/NewDataSet&gt;</SourceTable>
</WizardStateMetadata>
</file>

<file path=customXml/itemProps1.xml><?xml version="1.0" encoding="utf-8"?>
<ds:datastoreItem xmlns:ds="http://schemas.openxmlformats.org/officeDocument/2006/customXml" ds:itemID="{CAFFEC7B-476B-467D-BD9E-53EE7FD6E821}">
  <ds:schemaRefs>
    <ds:schemaRef ds:uri="http://schemas.openxmlformats.org/officeDocument/2006/bibliography"/>
  </ds:schemaRefs>
</ds:datastoreItem>
</file>

<file path=customXml/itemProps2.xml><?xml version="1.0" encoding="utf-8"?>
<ds:datastoreItem xmlns:ds="http://schemas.openxmlformats.org/officeDocument/2006/customXml" ds:itemID="{3D4ECB61-5EAB-4D24-88D7-A2425EE015AE}">
  <ds:schemaRefs>
    <ds:schemaRef ds:uri="http://www.w3.org/2001/XMLSchema"/>
    <ds:schemaRef ds:uri="http://4ds.dk/TemplateManagementSystem/WizardStateMetadata.xsd"/>
  </ds:schemaRefs>
</ds:datastoreItem>
</file>

<file path=docProps/app.xml><?xml version="1.0" encoding="utf-8"?>
<Properties xmlns="http://schemas.openxmlformats.org/officeDocument/2006/extended-properties" xmlns:vt="http://schemas.openxmlformats.org/officeDocument/2006/docPropsVTypes">
  <Template>BM_InternSkrivelse.dotm</Template>
  <TotalTime>163</TotalTime>
  <Pages>1</Pages>
  <Words>454</Words>
  <Characters>2775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vt:lpstr>
      <vt:lpstr/>
    </vt:vector>
  </TitlesOfParts>
  <Company>4D Systems A/S</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creator>Beskæftigelsesministeriet</dc:creator>
  <cp:lastModifiedBy>Cecilie Hertel Thygesen</cp:lastModifiedBy>
  <cp:revision>45</cp:revision>
  <dcterms:created xsi:type="dcterms:W3CDTF">2024-09-17T10:57:00Z</dcterms:created>
  <dcterms:modified xsi:type="dcterms:W3CDTF">2025-10-13T08:50:00Z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