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7D07A" w14:textId="77777777" w:rsidR="00B85155" w:rsidRPr="00B85155" w:rsidRDefault="00B85155" w:rsidP="00B85155">
      <w:r w:rsidRPr="00B85155">
        <w:t xml:space="preserve">BEK </w:t>
      </w:r>
      <w:proofErr w:type="spellStart"/>
      <w:r w:rsidRPr="00B85155">
        <w:t>nr</w:t>
      </w:r>
      <w:proofErr w:type="spellEnd"/>
      <w:r w:rsidRPr="00B85155">
        <w:t xml:space="preserve"> 1240 af 25/11/2019</w:t>
      </w:r>
    </w:p>
    <w:p w14:paraId="0DB5B05D" w14:textId="77777777" w:rsidR="00B85155" w:rsidRPr="00B85155" w:rsidRDefault="00B85155" w:rsidP="00B85155">
      <w:r w:rsidRPr="00B85155">
        <w:t>Beskæftigelsesministeriet</w:t>
      </w:r>
    </w:p>
    <w:p w14:paraId="0E3BA3AC" w14:textId="77777777" w:rsidR="00B85155" w:rsidRPr="00B85155" w:rsidRDefault="00B85155" w:rsidP="00B85155">
      <w:r w:rsidRPr="00B85155">
        <w:t>Yderligere oplysninger</w:t>
      </w:r>
    </w:p>
    <w:p w14:paraId="2102C6B1" w14:textId="77777777" w:rsidR="00B85155" w:rsidRPr="00B85155" w:rsidRDefault="00A2539A" w:rsidP="00B85155">
      <w:r>
        <w:pict w14:anchorId="6C1EC1D4">
          <v:rect id="_x0000_i1025" style="width:0;height:0" o:hralign="center" o:hrstd="t" o:hr="t" fillcolor="#a0a0a0" stroked="f"/>
        </w:pict>
      </w:r>
    </w:p>
    <w:p w14:paraId="028D398A" w14:textId="77777777" w:rsidR="00B85155" w:rsidRPr="00B85155" w:rsidRDefault="00B85155" w:rsidP="00B85155">
      <w:r w:rsidRPr="00B85155">
        <w:t>Bekendtgørelse om regnskaber m.v. for Arbejdsmarkedets Erhvervssikring</w:t>
      </w:r>
    </w:p>
    <w:p w14:paraId="7EE51050" w14:textId="77777777" w:rsidR="00B85155" w:rsidRPr="00B85155" w:rsidRDefault="00B85155" w:rsidP="00B85155">
      <w:r w:rsidRPr="00B85155">
        <w:t>I medfør af § 14, stk. 5, i lov om den selvejende institution Arbejdsmarkedets Erhvervssikring, jf. lovbekendtgørelse nr. 980 af 9. september 2019 fastsættes:</w:t>
      </w:r>
    </w:p>
    <w:p w14:paraId="2F864125" w14:textId="77777777" w:rsidR="00B85155" w:rsidRDefault="00B85155" w:rsidP="00B85155"/>
    <w:p w14:paraId="34AFBB36" w14:textId="7EA232DD" w:rsidR="00B85155" w:rsidRPr="00B85155" w:rsidRDefault="00B85155" w:rsidP="00B85155">
      <w:r w:rsidRPr="00B85155">
        <w:t>Kapitel 1</w:t>
      </w:r>
    </w:p>
    <w:p w14:paraId="54ADD19F" w14:textId="77777777" w:rsidR="00B85155" w:rsidRPr="00B85155" w:rsidRDefault="00B85155" w:rsidP="00B85155">
      <w:pPr>
        <w:rPr>
          <w:i/>
          <w:iCs/>
        </w:rPr>
      </w:pPr>
      <w:r w:rsidRPr="00B85155">
        <w:rPr>
          <w:i/>
          <w:iCs/>
        </w:rPr>
        <w:t>Arbejdsmarkedets Erhvervssikring</w:t>
      </w:r>
    </w:p>
    <w:p w14:paraId="2B4F93C9" w14:textId="77777777" w:rsidR="00B85155" w:rsidRPr="00B85155" w:rsidRDefault="00B85155" w:rsidP="00B85155">
      <w:r w:rsidRPr="00B85155">
        <w:rPr>
          <w:b/>
          <w:bCs/>
        </w:rPr>
        <w:t>§ 1.</w:t>
      </w:r>
      <w:r w:rsidRPr="00B85155">
        <w:t> Arbejdsmarkedets Erhvervssikrings opgaver varetages med administrativ og teknisk bistand fra Arbejdsmarkedets Tillægspension, herunder til opgaver i forbindelse med budget og regnskab. De nærmere vilkår fastsættes i en administrationsaftale mellem Arbejdsmarkedets Erhvervssikring og Arbejdsmarkedets Tillægspension.</w:t>
      </w:r>
    </w:p>
    <w:p w14:paraId="26E54363" w14:textId="77777777" w:rsidR="00B85155" w:rsidRPr="00B85155" w:rsidRDefault="00B85155" w:rsidP="00B85155">
      <w:r w:rsidRPr="00B85155">
        <w:rPr>
          <w:i/>
          <w:iCs/>
        </w:rPr>
        <w:t>Stk. 2.</w:t>
      </w:r>
      <w:r w:rsidRPr="00B85155">
        <w:t> Arbejdsmarkedets Tillægspension leverer bistanden på omkostningsdækket basis.</w:t>
      </w:r>
    </w:p>
    <w:p w14:paraId="0F76F401" w14:textId="77777777" w:rsidR="00F84B59" w:rsidRDefault="00F84B59" w:rsidP="00B85155"/>
    <w:p w14:paraId="4456FDBD" w14:textId="5A41200A" w:rsidR="00B85155" w:rsidRPr="00B85155" w:rsidRDefault="00B85155" w:rsidP="00B85155">
      <w:r w:rsidRPr="00B85155">
        <w:t>Kapitel 2</w:t>
      </w:r>
    </w:p>
    <w:p w14:paraId="58510E28" w14:textId="77777777" w:rsidR="00B85155" w:rsidRPr="00B85155" w:rsidRDefault="00B85155" w:rsidP="00B85155">
      <w:pPr>
        <w:rPr>
          <w:i/>
          <w:iCs/>
        </w:rPr>
      </w:pPr>
      <w:r w:rsidRPr="00B85155">
        <w:rPr>
          <w:i/>
          <w:iCs/>
        </w:rPr>
        <w:t>Arbejdsmarkedets Erhvervssikrings årsregnskab</w:t>
      </w:r>
    </w:p>
    <w:p w14:paraId="3898EDD9" w14:textId="77777777" w:rsidR="00B85155" w:rsidRPr="00B85155" w:rsidRDefault="00B85155" w:rsidP="00B85155">
      <w:r w:rsidRPr="00B85155">
        <w:rPr>
          <w:b/>
          <w:bCs/>
        </w:rPr>
        <w:t>§ 2.</w:t>
      </w:r>
      <w:r w:rsidRPr="00B85155">
        <w:t> For hvert regnskabsår udarbejder bestyrelsen for Arbejdsmarkedets Erhvervssikring et årsregnskab vedrørende de opgaver, som Arbejdsmarkedets Erhvervssikring varetager efter § 2 i lov om den selvejende institution Arbejdsmarkedets Erhvervssikring. Årsregnskabet består af resultatopgørelse, balance, noter og en egenkapitalopgørelse. Årsregnskabet skal endvidere vedlægges en ledelsesberetning, jf. § 6.</w:t>
      </w:r>
    </w:p>
    <w:p w14:paraId="5DE96516" w14:textId="77777777" w:rsidR="00B85155" w:rsidRPr="00B85155" w:rsidRDefault="00B85155" w:rsidP="00B85155">
      <w:r w:rsidRPr="00B85155">
        <w:rPr>
          <w:i/>
          <w:iCs/>
        </w:rPr>
        <w:t>Stk. 2.</w:t>
      </w:r>
      <w:r w:rsidRPr="00B85155">
        <w:t> Årsregnskabet efter stk. 1 skal indeholde en redegørelse for anvendt regnskabspraksis.</w:t>
      </w:r>
    </w:p>
    <w:p w14:paraId="5DD7F33A" w14:textId="77777777" w:rsidR="00B85155" w:rsidRPr="00B85155" w:rsidRDefault="00B85155" w:rsidP="00B85155">
      <w:r w:rsidRPr="00B85155">
        <w:rPr>
          <w:i/>
          <w:iCs/>
        </w:rPr>
        <w:t>Stk. 3.</w:t>
      </w:r>
      <w:r w:rsidRPr="00B85155">
        <w:t> Regnskabsåret følger kalenderåret.</w:t>
      </w:r>
    </w:p>
    <w:p w14:paraId="409AEA09" w14:textId="77777777" w:rsidR="00B85155" w:rsidRPr="00B85155" w:rsidRDefault="00B85155" w:rsidP="00B85155">
      <w:r w:rsidRPr="00B85155">
        <w:rPr>
          <w:b/>
          <w:bCs/>
        </w:rPr>
        <w:t>§ 3.</w:t>
      </w:r>
      <w:r w:rsidRPr="00B85155">
        <w:t> Arbejdsmarkedets Erhvervssikring skal aflægge årsregnskab i overensstemmelse med årsregnskabsloven og skal mindst følge reglerne for store aktieselskaber efter regnskabsklasse C (stor virksomhed), samt de tillægskrav til aflæggelse af årsregnskabet, der fremgår af denne bekendtgørelse.</w:t>
      </w:r>
    </w:p>
    <w:p w14:paraId="12113FAD" w14:textId="77777777" w:rsidR="00B85155" w:rsidRPr="00B85155" w:rsidRDefault="00B85155" w:rsidP="00B85155">
      <w:r w:rsidRPr="516EE8FF">
        <w:rPr>
          <w:i/>
          <w:iCs/>
        </w:rPr>
        <w:t>Stk. 2.</w:t>
      </w:r>
      <w:r>
        <w:t> Årsregnskabslovens kapitel 2 a samt kapitel 13-25, §§ 83 a, 86, 96, stk. 1, 99 a, 99 b og 101 samt bilag 2 finder ikke anvendelse.</w:t>
      </w:r>
    </w:p>
    <w:p w14:paraId="3AC4929C" w14:textId="77777777" w:rsidR="00B85155" w:rsidRPr="00B85155" w:rsidRDefault="00B85155" w:rsidP="00B85155">
      <w:r w:rsidRPr="00B85155">
        <w:rPr>
          <w:i/>
          <w:iCs/>
        </w:rPr>
        <w:t>Stk. 3.</w:t>
      </w:r>
      <w:r w:rsidRPr="00B85155">
        <w:t> Årsregnskabslovens § 49, stk. 1, og § 83 b, finder ikke anvendelse vedrørende takstbaserede indtægter, jf. § 59 og § 81 i arbejdsskadesikringsloven, jf. § 4.</w:t>
      </w:r>
    </w:p>
    <w:p w14:paraId="22393E72" w14:textId="77777777" w:rsidR="00B85155" w:rsidRPr="00B85155" w:rsidRDefault="00B85155" w:rsidP="00B85155">
      <w:r w:rsidRPr="00B85155">
        <w:rPr>
          <w:i/>
          <w:iCs/>
        </w:rPr>
        <w:t>Stk. 4.</w:t>
      </w:r>
      <w:r w:rsidRPr="00B85155">
        <w:t> Arbejdsmarkedets Erhvervssikring skal bogføre m.v. efter bogføringslovens regler.</w:t>
      </w:r>
    </w:p>
    <w:p w14:paraId="091D51BE" w14:textId="48DC4364" w:rsidR="00B85155" w:rsidRPr="00151ED0" w:rsidRDefault="00B85155" w:rsidP="00B85155">
      <w:r w:rsidRPr="00151ED0">
        <w:rPr>
          <w:b/>
          <w:bCs/>
        </w:rPr>
        <w:t>§ 4.</w:t>
      </w:r>
      <w:r w:rsidRPr="00151ED0">
        <w:t> Arbejdsmarkedets Erhvervssikring indregner takstbaserede indtægter</w:t>
      </w:r>
      <w:r w:rsidR="00DC597C">
        <w:t xml:space="preserve"> </w:t>
      </w:r>
      <w:ins w:id="0" w:author="Cecilie Hertel Thygesen" w:date="2025-07-07T10:45:00Z">
        <w:r w:rsidR="00DC597C">
          <w:t>på baggrund af trufne delafgørelser</w:t>
        </w:r>
      </w:ins>
      <w:r w:rsidRPr="00151ED0">
        <w:t xml:space="preserve"> i resultatopgørelsen, jf. § 59 </w:t>
      </w:r>
      <w:del w:id="1" w:author="Claus Boisen Lidegaard - CBL" w:date="2025-05-15T11:44:00Z">
        <w:r w:rsidRPr="00151ED0" w:rsidDel="009B7D86">
          <w:delText xml:space="preserve">og § 81 </w:delText>
        </w:r>
      </w:del>
      <w:r w:rsidRPr="00151ED0">
        <w:t>i arbejdsskadesikringsloven</w:t>
      </w:r>
      <w:ins w:id="2" w:author="Peter Johannes Fager-Christensen - PCH" w:date="2025-05-06T09:04:00Z">
        <w:r w:rsidR="00E602CD" w:rsidRPr="00151ED0">
          <w:t xml:space="preserve"> i takt med </w:t>
        </w:r>
      </w:ins>
      <w:ins w:id="3" w:author="Claus Boisen Lidegaard - CBL" w:date="2025-05-07T07:36:00Z">
        <w:r w:rsidR="008939D9" w:rsidRPr="00151ED0">
          <w:t>afslutning</w:t>
        </w:r>
      </w:ins>
      <w:ins w:id="4" w:author="Cecilie Hertel Thygesen" w:date="2025-07-07T10:46:00Z">
        <w:r w:rsidR="00DC597C">
          <w:t>en</w:t>
        </w:r>
      </w:ins>
      <w:ins w:id="5" w:author="Claus Boisen Lidegaard - CBL" w:date="2025-05-07T07:36:00Z">
        <w:r w:rsidR="008939D9" w:rsidRPr="00151ED0">
          <w:t xml:space="preserve"> af</w:t>
        </w:r>
      </w:ins>
      <w:ins w:id="6" w:author="Cecilie Hertel Thygesen" w:date="2025-07-07T10:46:00Z">
        <w:r w:rsidR="00DC597C">
          <w:t xml:space="preserve"> de enkelte</w:t>
        </w:r>
      </w:ins>
      <w:ins w:id="7" w:author="Peter Johannes Fager-Christensen - PCH" w:date="2025-05-06T09:05:00Z">
        <w:r w:rsidR="00E602CD" w:rsidRPr="00151ED0">
          <w:t xml:space="preserve"> delafgørelser</w:t>
        </w:r>
      </w:ins>
      <w:ins w:id="8" w:author="Claus Boisen Lidegaard - CBL" w:date="2025-05-15T11:44:00Z">
        <w:r w:rsidR="009B7D86">
          <w:t>. Takstbaserede indtægter</w:t>
        </w:r>
      </w:ins>
      <w:ins w:id="9" w:author="Cecilie Hertel Thygesen" w:date="2025-05-16T14:48:00Z">
        <w:r w:rsidR="00FF1B71">
          <w:t>,</w:t>
        </w:r>
      </w:ins>
      <w:ins w:id="10" w:author="Claus Boisen Lidegaard - CBL" w:date="2025-05-15T11:44:00Z">
        <w:r w:rsidR="009B7D86">
          <w:t xml:space="preserve"> jf. § 81</w:t>
        </w:r>
      </w:ins>
      <w:ins w:id="11" w:author="Claus Boisen Lidegaard - CBL" w:date="2025-05-15T11:45:00Z">
        <w:r w:rsidR="009B7D86">
          <w:t xml:space="preserve"> i arbejd</w:t>
        </w:r>
      </w:ins>
      <w:ins w:id="12" w:author="Cecilie Hertel Thygesen" w:date="2025-05-16T14:40:00Z">
        <w:r w:rsidR="00EB7810">
          <w:t>s</w:t>
        </w:r>
      </w:ins>
      <w:ins w:id="13" w:author="Claus Boisen Lidegaard - CBL" w:date="2025-05-15T11:45:00Z">
        <w:r w:rsidR="009B7D86">
          <w:t>skadesikringsloven</w:t>
        </w:r>
      </w:ins>
      <w:ins w:id="14" w:author="Cecilie Hertel Thygesen" w:date="2025-07-07T10:48:00Z">
        <w:r w:rsidR="00DC597C">
          <w:t>,</w:t>
        </w:r>
      </w:ins>
      <w:ins w:id="15" w:author="Claus Boisen Lidegaard - CBL" w:date="2025-05-15T11:45:00Z">
        <w:r w:rsidR="009B7D86">
          <w:t xml:space="preserve"> </w:t>
        </w:r>
      </w:ins>
      <w:ins w:id="16" w:author="Tor Even Münter" w:date="2025-07-08T11:56:00Z">
        <w:r w:rsidR="00ED6ABE">
          <w:t xml:space="preserve">§ 6 i lov om </w:t>
        </w:r>
        <w:r w:rsidR="00ED6ABE" w:rsidRPr="001D54D8">
          <w:t>erstatning og godtgørelse til tidligere udsendte soldater og andre statsansatte med sent diagnosticeret posttraumatisk belastningsreaktion</w:t>
        </w:r>
        <w:r w:rsidR="00ED6ABE">
          <w:t xml:space="preserve">, </w:t>
        </w:r>
      </w:ins>
      <w:ins w:id="17" w:author="Claus Boisen Lidegaard - CBL" w:date="2025-05-15T11:45:00Z">
        <w:r w:rsidR="009B7D86">
          <w:t xml:space="preserve">og </w:t>
        </w:r>
      </w:ins>
      <w:ins w:id="18" w:author="Claus Boisen Lidegaard - CBL" w:date="2025-05-15T11:46:00Z">
        <w:r w:rsidR="009B7D86">
          <w:t>§</w:t>
        </w:r>
      </w:ins>
      <w:ins w:id="19" w:author="Claus Boisen Lidegaard - CBL" w:date="2025-05-15T11:54:00Z">
        <w:r w:rsidR="00066B98">
          <w:t>§</w:t>
        </w:r>
      </w:ins>
      <w:ins w:id="20" w:author="Claus Boisen Lidegaard - CBL" w:date="2025-05-15T11:46:00Z">
        <w:r w:rsidR="009B7D86">
          <w:t xml:space="preserve"> </w:t>
        </w:r>
      </w:ins>
      <w:ins w:id="21" w:author="Claus Boisen Lidegaard - CBL" w:date="2025-05-15T11:48:00Z">
        <w:r w:rsidR="00E7415B">
          <w:t xml:space="preserve">64 </w:t>
        </w:r>
      </w:ins>
      <w:ins w:id="22" w:author="Claus Boisen Lidegaard - CBL" w:date="2025-05-15T11:54:00Z">
        <w:r w:rsidR="00066B98">
          <w:t xml:space="preserve">og 74 i </w:t>
        </w:r>
      </w:ins>
      <w:ins w:id="23" w:author="Claus Boisen Lidegaard - CBL" w:date="2025-05-15T11:55:00Z">
        <w:r w:rsidR="00066B98">
          <w:t>lov om arbejdsskadesikring i Grønland</w:t>
        </w:r>
      </w:ins>
      <w:ins w:id="24" w:author="Cecilie Hertel Thygesen" w:date="2025-05-16T14:48:00Z">
        <w:r w:rsidR="00FF1B71">
          <w:t>,</w:t>
        </w:r>
      </w:ins>
      <w:ins w:id="25" w:author="Claus Boisen Lidegaard - CBL" w:date="2025-05-15T11:55:00Z">
        <w:r w:rsidR="00066B98">
          <w:t xml:space="preserve"> indregnes</w:t>
        </w:r>
      </w:ins>
      <w:ins w:id="26" w:author="Cecilie Hertel Thygesen" w:date="2025-05-16T14:48:00Z">
        <w:r w:rsidR="00FF1B71">
          <w:t>,</w:t>
        </w:r>
      </w:ins>
      <w:ins w:id="27" w:author="Claus Boisen Lidegaard - CBL" w:date="2025-05-15T11:55:00Z">
        <w:r w:rsidR="00066B98">
          <w:t xml:space="preserve"> når sagerne afsluttes.</w:t>
        </w:r>
      </w:ins>
      <w:ins w:id="28" w:author="Claus Boisen Lidegaard - CBL" w:date="2025-05-15T11:54:00Z">
        <w:r w:rsidR="00066B98">
          <w:t xml:space="preserve"> </w:t>
        </w:r>
      </w:ins>
      <w:del w:id="29" w:author="Claus Boisen Lidegaard - CBL" w:date="2025-05-15T11:56:00Z">
        <w:r w:rsidRPr="00151ED0" w:rsidDel="00066B98">
          <w:delText xml:space="preserve"> </w:delText>
        </w:r>
      </w:del>
      <w:del w:id="30" w:author="Claus Boisen Lidegaard - CBL" w:date="2025-05-15T12:02:00Z">
        <w:r w:rsidRPr="00151ED0" w:rsidDel="00AD3868">
          <w:delText xml:space="preserve">. </w:delText>
        </w:r>
      </w:del>
      <w:r w:rsidRPr="00151ED0">
        <w:t>Omkostninger ved administrationen af sager efter 1.</w:t>
      </w:r>
      <w:ins w:id="31" w:author="Cecilie Hertel Thygesen" w:date="2025-07-07T10:49:00Z">
        <w:r w:rsidR="00DC597C">
          <w:t xml:space="preserve"> og 2.</w:t>
        </w:r>
      </w:ins>
      <w:r w:rsidRPr="00151ED0">
        <w:t xml:space="preserve"> pkt. udgiftsføres i takt med, at de afholdes.</w:t>
      </w:r>
    </w:p>
    <w:p w14:paraId="44D58D96" w14:textId="2DCF8E91" w:rsidR="00B85155" w:rsidRPr="00B85155" w:rsidDel="00F913BC" w:rsidRDefault="00B85155" w:rsidP="516EE8FF">
      <w:pPr>
        <w:rPr>
          <w:del w:id="32" w:author="Cecilie Hertel Thygesen" w:date="2025-05-16T14:56:00Z"/>
          <w:highlight w:val="yellow"/>
        </w:rPr>
      </w:pPr>
      <w:del w:id="33" w:author="Cecilie Hertel Thygesen" w:date="2025-05-16T14:56:00Z">
        <w:r w:rsidRPr="00151ED0" w:rsidDel="00F913BC">
          <w:rPr>
            <w:i/>
            <w:iCs/>
          </w:rPr>
          <w:delText>Stk. 2.</w:delText>
        </w:r>
        <w:r w:rsidRPr="00151ED0" w:rsidDel="00F913BC">
          <w:delText xml:space="preserve"> Beregning og opkrævning af takster for Arbejdsmarkedets Erhvervssikrings sagsbehandling hos de enkelte betalingspligtige, jf. § 59 i arbejdsskadesikringsloven, sker efter § 7 i Beskæftigelsesministeriets bekendtgørelse nr. 646 af 28. juni 2019 om betaling for Arbejdsmarkedets Erhvervssikrings og Ankestyrelsens administration af forhold, der er omfattet af lov om arbejdsskadesikring m.v. </w:delText>
        </w:r>
        <w:r w:rsidRPr="00FA6E35" w:rsidDel="00F913BC">
          <w:delText>Betaling for Arbejdsmarkedets Erhvervssikrings udtalelser efter § 81 i arbejdsskadesikringsloven opkræves løbende ved anmeldelse af sagerne til Arbejdsmarkedets Erhvervssikring.</w:delText>
        </w:r>
      </w:del>
    </w:p>
    <w:p w14:paraId="18AFEA9E" w14:textId="579B7A28" w:rsidR="00356653" w:rsidRPr="00B85155" w:rsidDel="0031765F" w:rsidRDefault="00356653" w:rsidP="00356653">
      <w:pPr>
        <w:rPr>
          <w:del w:id="34" w:author="Cecilie Hertel Thygesen [2]" w:date="2025-09-29T10:10:00Z"/>
        </w:rPr>
      </w:pPr>
      <w:del w:id="35" w:author="Cecilie Hertel Thygesen [2]" w:date="2025-09-29T10:10:00Z">
        <w:r w:rsidRPr="516EE8FF" w:rsidDel="0031765F">
          <w:rPr>
            <w:i/>
            <w:iCs/>
          </w:rPr>
          <w:delText>Stk. 3.</w:delText>
        </w:r>
        <w:r w:rsidDel="0031765F">
          <w:delText> Indtægterne, jf. stk. 2</w:delText>
        </w:r>
      </w:del>
      <w:ins w:id="36" w:author="Tor Even Münter" w:date="2025-08-19T23:29:00Z">
        <w:del w:id="37" w:author="Cecilie Hertel Thygesen [2]" w:date="2025-09-29T10:10:00Z">
          <w:r w:rsidR="00FA0B45" w:rsidDel="0031765F">
            <w:delText>1</w:delText>
          </w:r>
        </w:del>
      </w:ins>
      <w:del w:id="38" w:author="Cecilie Hertel Thygesen [2]" w:date="2025-09-29T10:10:00Z">
        <w:r w:rsidDel="0031765F">
          <w:delText>, indregnes månedligt i resultatopgørelsen</w:delText>
        </w:r>
      </w:del>
      <w:ins w:id="39" w:author="Cecilie Hertel Thygesen" w:date="2025-07-07T13:53:00Z">
        <w:del w:id="40" w:author="Cecilie Hertel Thygesen [2]" w:date="2025-09-29T10:10:00Z">
          <w:r w:rsidR="00D66A24" w:rsidDel="0031765F">
            <w:delText xml:space="preserve"> i takt med at der </w:delText>
          </w:r>
          <w:r w:rsidR="00D66A24" w:rsidRPr="00D66A24" w:rsidDel="0031765F">
            <w:delText>udarbejdes</w:delText>
          </w:r>
        </w:del>
      </w:ins>
      <w:del w:id="41" w:author="Cecilie Hertel Thygesen [2]" w:date="2025-09-29T10:10:00Z">
        <w:r w:rsidRPr="00D66A24" w:rsidDel="0031765F">
          <w:delText xml:space="preserve">, når </w:delText>
        </w:r>
      </w:del>
      <w:ins w:id="42" w:author="Cecilie Hertel Thygesen" w:date="2025-07-07T13:10:00Z">
        <w:del w:id="43" w:author="Cecilie Hertel Thygesen [2]" w:date="2025-09-29T10:10:00Z">
          <w:r w:rsidR="00D66A24" w:rsidRPr="00D66A24" w:rsidDel="0031765F">
            <w:delText>delafgørelser</w:delText>
          </w:r>
        </w:del>
      </w:ins>
      <w:ins w:id="44" w:author="Cecilie Hertel Thygesen" w:date="2025-07-07T13:54:00Z">
        <w:del w:id="45" w:author="Cecilie Hertel Thygesen [2]" w:date="2025-09-29T10:10:00Z">
          <w:r w:rsidR="00D66A24" w:rsidRPr="00D66A24" w:rsidDel="0031765F">
            <w:delText xml:space="preserve"> på</w:delText>
          </w:r>
        </w:del>
      </w:ins>
      <w:ins w:id="46" w:author="Cecilie Hertel Thygesen" w:date="2025-07-07T13:53:00Z">
        <w:del w:id="47" w:author="Cecilie Hertel Thygesen [2]" w:date="2025-09-29T10:10:00Z">
          <w:r w:rsidR="00D66A24" w:rsidRPr="00D66A24" w:rsidDel="0031765F">
            <w:delText xml:space="preserve"> </w:delText>
          </w:r>
        </w:del>
      </w:ins>
      <w:del w:id="48" w:author="Cecilie Hertel Thygesen [2]" w:date="2025-09-29T10:10:00Z">
        <w:r w:rsidRPr="00D66A24" w:rsidDel="0031765F">
          <w:delText>sagerne</w:delText>
        </w:r>
      </w:del>
      <w:ins w:id="49" w:author="Cecilie Hertel Thygesen" w:date="2025-07-07T13:53:00Z">
        <w:del w:id="50" w:author="Cecilie Hertel Thygesen [2]" w:date="2025-09-29T10:10:00Z">
          <w:r w:rsidR="00D66A24" w:rsidRPr="005718E1" w:rsidDel="0031765F">
            <w:delText>, når sagerne</w:delText>
          </w:r>
        </w:del>
      </w:ins>
      <w:del w:id="51" w:author="Cecilie Hertel Thygesen [2]" w:date="2025-09-29T10:10:00Z">
        <w:r w:rsidRPr="005718E1" w:rsidDel="0031765F">
          <w:delText xml:space="preserve"> er afsluttede</w:delText>
        </w:r>
        <w:r w:rsidRPr="00D66A24" w:rsidDel="0031765F">
          <w:delText xml:space="preserve">. I resultatopgørelsen efter stk. 1 indgår afsluttede </w:delText>
        </w:r>
      </w:del>
      <w:ins w:id="52" w:author="Cecilie Hertel Thygesen" w:date="2025-07-07T13:10:00Z">
        <w:del w:id="53" w:author="Cecilie Hertel Thygesen [2]" w:date="2025-09-29T10:10:00Z">
          <w:r w:rsidR="00D32D73" w:rsidRPr="00D66A24" w:rsidDel="0031765F">
            <w:delText>delafgørelser</w:delText>
          </w:r>
        </w:del>
      </w:ins>
      <w:ins w:id="54" w:author="Tor Even Münter" w:date="2025-08-19T23:29:00Z">
        <w:del w:id="55" w:author="Cecilie Hertel Thygesen [2]" w:date="2025-09-29T10:10:00Z">
          <w:r w:rsidR="00FA0B45" w:rsidDel="0031765F">
            <w:delText xml:space="preserve"> og sager</w:delText>
          </w:r>
        </w:del>
      </w:ins>
      <w:del w:id="56" w:author="Cecilie Hertel Thygesen [2]" w:date="2025-09-29T10:10:00Z">
        <w:r w:rsidRPr="00D66A24" w:rsidDel="0031765F">
          <w:delText>sager,</w:delText>
        </w:r>
        <w:r w:rsidDel="0031765F">
          <w:delText xml:space="preserve"> der er anmeldt i regnskabsåret og i tidligere år. Der foretages en slutopgørelse for hele året ved årsafslutningen.</w:delText>
        </w:r>
      </w:del>
    </w:p>
    <w:p w14:paraId="3E165E08" w14:textId="3D298812" w:rsidR="00D66A24" w:rsidDel="0031765F" w:rsidRDefault="00356653" w:rsidP="00356653">
      <w:pPr>
        <w:rPr>
          <w:ins w:id="57" w:author="Cecilie Hertel Thygesen" w:date="2025-07-07T13:55:00Z"/>
          <w:del w:id="58" w:author="Cecilie Hertel Thygesen [2]" w:date="2025-09-29T10:10:00Z"/>
        </w:rPr>
      </w:pPr>
      <w:del w:id="59" w:author="Cecilie Hertel Thygesen [2]" w:date="2025-09-29T10:10:00Z">
        <w:r w:rsidRPr="00565953" w:rsidDel="0031765F">
          <w:rPr>
            <w:i/>
            <w:iCs/>
          </w:rPr>
          <w:delText>Stk. 4.</w:delText>
        </w:r>
        <w:r w:rsidRPr="00565953" w:rsidDel="0031765F">
          <w:delText> Ved årsafslutningen foretages en regulering af forpligtelsen vedrørende uafsluttede sager</w:delText>
        </w:r>
      </w:del>
      <w:ins w:id="60" w:author="Tor Even Münter" w:date="2025-08-19T10:08:00Z">
        <w:del w:id="61" w:author="Cecilie Hertel Thygesen [2]" w:date="2025-09-29T10:10:00Z">
          <w:r w:rsidR="00B2079B" w:rsidDel="0031765F">
            <w:delText xml:space="preserve"> omfattet af stk. 1, 2. </w:delText>
          </w:r>
        </w:del>
      </w:ins>
      <w:ins w:id="62" w:author="Tor Even Münter" w:date="2025-08-19T10:09:00Z">
        <w:del w:id="63" w:author="Cecilie Hertel Thygesen [2]" w:date="2025-09-29T10:10:00Z">
          <w:r w:rsidR="00B2079B" w:rsidDel="0031765F">
            <w:delText>pkt.</w:delText>
          </w:r>
        </w:del>
      </w:ins>
      <w:ins w:id="64" w:author="Cecilie Hertel Thygesen" w:date="2025-07-07T10:54:00Z">
        <w:del w:id="65" w:author="Cecilie Hertel Thygesen [2]" w:date="2025-09-29T10:10:00Z">
          <w:r w:rsidR="004C1166" w:rsidDel="0031765F">
            <w:delText xml:space="preserve"> efter lov om arbejdsskadesikring i Grønland</w:delText>
          </w:r>
        </w:del>
      </w:ins>
      <w:del w:id="66" w:author="Cecilie Hertel Thygesen [2]" w:date="2025-09-29T10:10:00Z">
        <w:r w:rsidRPr="00565953" w:rsidDel="0031765F">
          <w:delText>. Forpligtelsen vedrørende ikke-afsluttede sager fra tidligere år bliver reguleret til årets takstniveau</w:delText>
        </w:r>
      </w:del>
      <w:ins w:id="67" w:author="Cecilie Hertel Thygesen" w:date="2025-07-07T10:54:00Z">
        <w:del w:id="68" w:author="Cecilie Hertel Thygesen [2]" w:date="2025-09-29T10:10:00Z">
          <w:r w:rsidR="004C1166" w:rsidDel="0031765F">
            <w:delText>.</w:delText>
          </w:r>
        </w:del>
      </w:ins>
    </w:p>
    <w:p w14:paraId="2FC86DAA" w14:textId="244B539B" w:rsidR="00356653" w:rsidRPr="00B85155" w:rsidDel="0031765F" w:rsidRDefault="00356653" w:rsidP="00356653">
      <w:pPr>
        <w:rPr>
          <w:del w:id="69" w:author="Cecilie Hertel Thygesen [2]" w:date="2025-09-29T10:10:00Z"/>
        </w:rPr>
      </w:pPr>
      <w:del w:id="70" w:author="Cecilie Hertel Thygesen [2]" w:date="2025-09-29T10:10:00Z">
        <w:r w:rsidRPr="00565953" w:rsidDel="0031765F">
          <w:delText>.</w:delText>
        </w:r>
      </w:del>
    </w:p>
    <w:p w14:paraId="3723EA6D" w14:textId="60C7E62B" w:rsidR="00356653" w:rsidRPr="00B85155" w:rsidDel="0031765F" w:rsidRDefault="00356653" w:rsidP="00356653">
      <w:pPr>
        <w:rPr>
          <w:del w:id="71" w:author="Cecilie Hertel Thygesen [2]" w:date="2025-09-29T10:10:00Z"/>
        </w:rPr>
      </w:pPr>
      <w:del w:id="72" w:author="Cecilie Hertel Thygesen [2]" w:date="2025-09-29T10:10:00Z">
        <w:r w:rsidRPr="00151ED0" w:rsidDel="0031765F">
          <w:rPr>
            <w:i/>
            <w:iCs/>
          </w:rPr>
          <w:delText>Stk. 5.</w:delText>
        </w:r>
        <w:r w:rsidRPr="00151ED0" w:rsidDel="0031765F">
          <w:delText> </w:delText>
        </w:r>
        <w:r w:rsidRPr="00470C43" w:rsidDel="0031765F">
          <w:delText>I takstfastsættelsen for de kommende fire budgetår indgår en efterregulering</w:delText>
        </w:r>
        <w:r w:rsidRPr="00151ED0" w:rsidDel="0031765F">
          <w:delText xml:space="preserve"> for det seneste regnskabsår. Efterreguleringen omfatter forskellen mellem det foreløbigt opkrævede samlede a conto bidrag og det endeligt opgjorte samlede bidrag fra de bidragspligtige for anmeldte sager. Derudover omfatter efterreguleringen en regulering af værdien af de ikke afsluttede sager ved udgangen af det seneste regnskabsår til takstniveauet i indeværende kalenderår. Efterreguleringen fordeles jævnt over de kommende fire budgetår.</w:delText>
        </w:r>
      </w:del>
    </w:p>
    <w:p w14:paraId="77B04CD2" w14:textId="77777777" w:rsidR="00F4063C" w:rsidRDefault="00F4063C" w:rsidP="00B85155">
      <w:pPr>
        <w:rPr>
          <w:ins w:id="73" w:author="Cecilie Hertel Thygesen" w:date="2025-07-07T11:08:00Z"/>
          <w:i/>
          <w:iCs/>
        </w:rPr>
      </w:pPr>
    </w:p>
    <w:p w14:paraId="15935C88" w14:textId="3E4EFF98" w:rsidR="00B85155" w:rsidRPr="00B85155" w:rsidDel="00F4063C" w:rsidRDefault="00B85155" w:rsidP="00B85155">
      <w:pPr>
        <w:rPr>
          <w:del w:id="74" w:author="Cecilie Hertel Thygesen" w:date="2025-07-07T11:08:00Z"/>
          <w:i/>
          <w:iCs/>
        </w:rPr>
      </w:pPr>
      <w:r w:rsidRPr="00B85155">
        <w:rPr>
          <w:i/>
          <w:iCs/>
        </w:rPr>
        <w:t>Udarbejdelse, klassifikation og opstilling</w:t>
      </w:r>
    </w:p>
    <w:p w14:paraId="258D71AF" w14:textId="77777777" w:rsidR="00F4063C" w:rsidRDefault="00F4063C" w:rsidP="00B85155">
      <w:pPr>
        <w:rPr>
          <w:ins w:id="75" w:author="Cecilie Hertel Thygesen" w:date="2025-07-07T11:08:00Z"/>
          <w:b/>
          <w:bCs/>
        </w:rPr>
      </w:pPr>
    </w:p>
    <w:p w14:paraId="51518261" w14:textId="5C182698" w:rsidR="00B85155" w:rsidRPr="00B85155" w:rsidRDefault="00B85155" w:rsidP="00B85155">
      <w:r w:rsidRPr="00B85155">
        <w:rPr>
          <w:b/>
          <w:bCs/>
        </w:rPr>
        <w:t>§ 5.</w:t>
      </w:r>
      <w:r w:rsidRPr="00B85155">
        <w:t> Resultatopgørelse og balance skal opstilles i overensstemmelse med § 13 i lov om den selvejende institution Arbejdsmarkedets Erhvervssikring og bekendtgørelsens bilag 1. I resultatopgørelse og balance kan der tilføjes nye poster, hvis beløbet for posten er væsentligt, og hvis arten eller funktionen af den nye post er forskellig fra de øvrige poster.</w:t>
      </w:r>
    </w:p>
    <w:p w14:paraId="2C2C6394" w14:textId="77777777" w:rsidR="002C5CC0" w:rsidRDefault="002C5CC0" w:rsidP="00B85155">
      <w:pPr>
        <w:rPr>
          <w:i/>
          <w:iCs/>
        </w:rPr>
      </w:pPr>
    </w:p>
    <w:p w14:paraId="3F03AD30" w14:textId="7E6963F3" w:rsidR="00B85155" w:rsidRPr="00B85155" w:rsidRDefault="00B85155" w:rsidP="00B85155">
      <w:pPr>
        <w:rPr>
          <w:i/>
          <w:iCs/>
        </w:rPr>
      </w:pPr>
      <w:r w:rsidRPr="00B85155">
        <w:rPr>
          <w:i/>
          <w:iCs/>
        </w:rPr>
        <w:t>Ledelsesberetningen</w:t>
      </w:r>
    </w:p>
    <w:p w14:paraId="0B17DE23" w14:textId="77777777" w:rsidR="00B85155" w:rsidRPr="00B85155" w:rsidRDefault="00B85155" w:rsidP="00B85155">
      <w:r w:rsidRPr="00B85155">
        <w:rPr>
          <w:b/>
          <w:bCs/>
        </w:rPr>
        <w:t>§ 6.</w:t>
      </w:r>
      <w:r w:rsidRPr="00B85155">
        <w:t> Bestyrelsen for Arbejdsmarkedets Erhvervssikring udarbejder en ledelsesberetning, som blandt andet skal indeholde en gennemgang af bestyrelsens væsentlige beslutninger i løbet af året, herunder særligt oplysninger om beslutninger og forhold, der i væsentlig grad påvirker administrationen og den finansielle situation i både negativ og positiv retning.</w:t>
      </w:r>
    </w:p>
    <w:p w14:paraId="7A205A41" w14:textId="77777777" w:rsidR="002C5CC0" w:rsidRDefault="002C5CC0" w:rsidP="00B85155">
      <w:pPr>
        <w:rPr>
          <w:i/>
          <w:iCs/>
        </w:rPr>
      </w:pPr>
    </w:p>
    <w:p w14:paraId="2DB19412" w14:textId="3DF4F9CF" w:rsidR="00B85155" w:rsidRPr="00B85155" w:rsidRDefault="00B85155" w:rsidP="00B85155">
      <w:pPr>
        <w:rPr>
          <w:i/>
          <w:iCs/>
        </w:rPr>
      </w:pPr>
      <w:r w:rsidRPr="00B85155">
        <w:rPr>
          <w:i/>
          <w:iCs/>
        </w:rPr>
        <w:t>Resultatopgørelsen</w:t>
      </w:r>
    </w:p>
    <w:p w14:paraId="108A4897" w14:textId="77777777" w:rsidR="00B85155" w:rsidRPr="00B85155" w:rsidRDefault="00B85155" w:rsidP="00B85155">
      <w:r w:rsidRPr="00B85155">
        <w:rPr>
          <w:b/>
          <w:bCs/>
        </w:rPr>
        <w:t>§ 7.</w:t>
      </w:r>
      <w:r w:rsidRPr="00B85155">
        <w:t> Resultatopgørelsen skal opdeles i et resultat for Arbejdsmarkedets Erhvervssikrings ydelsesvirksomhed, der er bevillingsfinansieret, og et resultat for Arbejdsmarkedets Erhvervssikrings administrationsvirksomhed, der er takst- og bevillingsfinansieret, jf. bilag 1.</w:t>
      </w:r>
    </w:p>
    <w:p w14:paraId="240F785D" w14:textId="77777777" w:rsidR="00B85155" w:rsidRPr="00B85155" w:rsidRDefault="00B85155" w:rsidP="00B85155">
      <w:r w:rsidRPr="00B85155">
        <w:rPr>
          <w:i/>
          <w:iCs/>
        </w:rPr>
        <w:t>Stk. 2.</w:t>
      </w:r>
      <w:r w:rsidRPr="00B85155">
        <w:t> I ydelsesvirksomheden indgår poster på de ydelser, som Arbejdsmarkedets Erhvervssikring har myndighedsansvaret for at administrere og som indgår i statsregnskabet, hvor der opføres de beløb, der i regnskabsåret er afholdt samt refusioner og øvrige indtægter. Indregningskriterier og præsentation følger praksis beskrevet i de årlige finanslove. Praksis for indregning følger bekendtgørelse om statens regnskabsvæsen m.v., herunder praksis beskrevet i de årlige finanslove.</w:t>
      </w:r>
    </w:p>
    <w:p w14:paraId="3D8C3FBA" w14:textId="77777777" w:rsidR="002C5CC0" w:rsidRDefault="002C5CC0" w:rsidP="00B85155">
      <w:pPr>
        <w:rPr>
          <w:i/>
          <w:iCs/>
        </w:rPr>
      </w:pPr>
    </w:p>
    <w:p w14:paraId="00894169" w14:textId="46336A92" w:rsidR="00B85155" w:rsidRPr="00B85155" w:rsidRDefault="00B85155" w:rsidP="00B85155">
      <w:pPr>
        <w:rPr>
          <w:i/>
          <w:iCs/>
        </w:rPr>
      </w:pPr>
      <w:r w:rsidRPr="00B85155">
        <w:rPr>
          <w:i/>
          <w:iCs/>
        </w:rPr>
        <w:t>Noteoplysninger</w:t>
      </w:r>
    </w:p>
    <w:p w14:paraId="2C9F0069" w14:textId="77777777" w:rsidR="00B85155" w:rsidRPr="00B85155" w:rsidRDefault="00B85155" w:rsidP="00B85155">
      <w:r w:rsidRPr="00B85155">
        <w:rPr>
          <w:b/>
          <w:bCs/>
        </w:rPr>
        <w:t>§ 8.</w:t>
      </w:r>
      <w:r w:rsidRPr="00B85155">
        <w:t> Noterne til resultatopgørelsen skal indeholde oplysninger om administrationsvirksomheden og om ydelsesvirksomheden med den specifikation, der fremgår af bilag 1 (Noter).</w:t>
      </w:r>
    </w:p>
    <w:p w14:paraId="6ADF7683" w14:textId="4A48E5EB" w:rsidR="00B85155" w:rsidRPr="00B85155" w:rsidRDefault="00B85155" w:rsidP="00B85155">
      <w:r w:rsidRPr="516EE8FF">
        <w:rPr>
          <w:i/>
          <w:iCs/>
        </w:rPr>
        <w:t>Stk. 2.</w:t>
      </w:r>
      <w:r>
        <w:t xml:space="preserve"> Noterne skal indeholde en oversigt for de seneste fem år med hoved- og nøgletal i form af aktivitetstal og enhedspriser, der fremgår af tabellerne i anmærkningerne til de enkelte lovbundne ordninger opført under </w:t>
      </w:r>
      <w:r w:rsidRPr="00565953">
        <w:t>aktivitetsområde "§ 17.23. Arbejdsskader og erstatninger"</w:t>
      </w:r>
      <w:r>
        <w:t xml:space="preserve"> på de årlige finanslove, som det fremgår af bilag 1.</w:t>
      </w:r>
    </w:p>
    <w:p w14:paraId="19D2780A" w14:textId="77777777" w:rsidR="00B85155" w:rsidRPr="00B85155" w:rsidRDefault="00B85155" w:rsidP="00B85155">
      <w:r w:rsidRPr="516EE8FF">
        <w:rPr>
          <w:b/>
          <w:bCs/>
        </w:rPr>
        <w:t>§ 9.</w:t>
      </w:r>
      <w:r>
        <w:t> Noterne til balancen skal indeholde oplysning om årets indeholdte og refunderede moms vedrørende den bevillingsdækkede virksomhed.</w:t>
      </w:r>
    </w:p>
    <w:p w14:paraId="16017BC1" w14:textId="77777777" w:rsidR="002C5CC0" w:rsidRDefault="002C5CC0" w:rsidP="00B85155"/>
    <w:p w14:paraId="61352E61" w14:textId="6CD08169" w:rsidR="002C5CC0" w:rsidRPr="002C5CC0" w:rsidRDefault="00B85155" w:rsidP="00B85155">
      <w:r w:rsidRPr="00B85155">
        <w:t>Kapitel 3</w:t>
      </w:r>
    </w:p>
    <w:p w14:paraId="3E726283" w14:textId="4875907F" w:rsidR="00B85155" w:rsidRPr="00B85155" w:rsidRDefault="00B85155" w:rsidP="00B85155">
      <w:pPr>
        <w:rPr>
          <w:i/>
          <w:iCs/>
        </w:rPr>
      </w:pPr>
      <w:r w:rsidRPr="00B85155">
        <w:rPr>
          <w:i/>
          <w:iCs/>
        </w:rPr>
        <w:t>Revisorerklæring om IT-systemer</w:t>
      </w:r>
    </w:p>
    <w:p w14:paraId="453A1A86" w14:textId="77777777" w:rsidR="00B85155" w:rsidRPr="00B85155" w:rsidRDefault="00B85155" w:rsidP="00B85155">
      <w:r w:rsidRPr="00B85155">
        <w:rPr>
          <w:b/>
          <w:bCs/>
        </w:rPr>
        <w:t>§ 10.</w:t>
      </w:r>
      <w:r w:rsidRPr="00B85155">
        <w:t> Hvis Arbejdsmarkedets Erhvervssikring ved registrering af en sag og ved beregning af ydelsen eller tilskuddet anvender et it-system, eller hvis databehandlingen helt eller delvis foretages af andre end Arbejdsmarkedets Tillægspension, skal bestyrelsen for Arbejdsmarkedets Erhvervssikring sikre, at der foreligger en uafhængig ekstern revisorerklæring med høj grad af sikkerhed for</w:t>
      </w:r>
    </w:p>
    <w:p w14:paraId="611865D6" w14:textId="77777777" w:rsidR="00B85155" w:rsidRPr="00B85155" w:rsidRDefault="00B85155" w:rsidP="00B85155">
      <w:r w:rsidRPr="00B85155">
        <w:t>1) at den samlede system-, data- og driftssikkerhed er og fungerer betryggende,</w:t>
      </w:r>
    </w:p>
    <w:p w14:paraId="0007B6CF" w14:textId="77777777" w:rsidR="00B85155" w:rsidRPr="00B85155" w:rsidRDefault="00B85155" w:rsidP="00B85155">
      <w:r w:rsidRPr="00B85155">
        <w:t>2) at de interne kontroller i de konkrete fag- og støttesystemer, herunder opkrævnings- og udbetalingssystemer, sikrer grundlaget for en fuldstændig og nøjagtig behandling af godkendte økonomitransaktioner,</w:t>
      </w:r>
    </w:p>
    <w:p w14:paraId="42FCE489" w14:textId="77777777" w:rsidR="00B85155" w:rsidRPr="00B85155" w:rsidRDefault="00B85155" w:rsidP="00B85155">
      <w:r w:rsidRPr="00B85155">
        <w:t>3) at forretningsgange og interne kontrolprocedurer hos databehandleren er tilrettelagt og fungerer på betryggende vis, og</w:t>
      </w:r>
    </w:p>
    <w:p w14:paraId="7AD84498" w14:textId="77777777" w:rsidR="00B85155" w:rsidRPr="00B85155" w:rsidRDefault="00B85155" w:rsidP="00B85155">
      <w:r w:rsidRPr="00B85155">
        <w:t>4) at revisionen hos databehandleren ikke er blevet bekendt med forhold, der er i strid med kravene i lovgivningen vedrørende Arbejdsmarkedets Erhvervssikring eller anden lovgivning.</w:t>
      </w:r>
    </w:p>
    <w:p w14:paraId="55CC671D" w14:textId="77777777" w:rsidR="00B85155" w:rsidRPr="00B85155" w:rsidRDefault="00B85155" w:rsidP="00B85155">
      <w:r w:rsidRPr="00B85155">
        <w:rPr>
          <w:i/>
          <w:iCs/>
        </w:rPr>
        <w:t>Stk. 2.</w:t>
      </w:r>
      <w:r w:rsidRPr="00B85155">
        <w:t> Arbejdsmarkedets Erhvervssikring skal ikke sikre, at der foreligger en uafhængig revisorerklæring jf. stk. 1, når de anvendte it-systemer eller databehandlingen varetages af Statens It eller andre myndigheder, der revideres af Rigsrevisionen.</w:t>
      </w:r>
    </w:p>
    <w:p w14:paraId="4B0E45F1" w14:textId="77777777" w:rsidR="002C5CC0" w:rsidRDefault="002C5CC0" w:rsidP="00B85155"/>
    <w:p w14:paraId="1D9CB2F5" w14:textId="51F55016" w:rsidR="00B85155" w:rsidRPr="00B85155" w:rsidRDefault="00B85155" w:rsidP="00B85155">
      <w:r w:rsidRPr="00B85155">
        <w:t>Kapitel 4</w:t>
      </w:r>
    </w:p>
    <w:p w14:paraId="1F8A184E" w14:textId="77777777" w:rsidR="00B85155" w:rsidRPr="00B85155" w:rsidRDefault="00B85155" w:rsidP="00B85155">
      <w:pPr>
        <w:rPr>
          <w:i/>
          <w:iCs/>
        </w:rPr>
      </w:pPr>
      <w:r w:rsidRPr="00B85155">
        <w:rPr>
          <w:i/>
          <w:iCs/>
        </w:rPr>
        <w:t>Budget</w:t>
      </w:r>
    </w:p>
    <w:p w14:paraId="0FD31DC3" w14:textId="77777777" w:rsidR="00B85155" w:rsidRPr="00B85155" w:rsidRDefault="00B85155" w:rsidP="00B85155">
      <w:r w:rsidRPr="00B85155">
        <w:rPr>
          <w:b/>
          <w:bCs/>
        </w:rPr>
        <w:t>§ 11.</w:t>
      </w:r>
      <w:r w:rsidRPr="00B85155">
        <w:t> Arbejdsmarkedets Erhvervssikring skal udarbejde et foreløbigt budget for sin administrationsvirksomhed til brug for takstfastsættelsen for det kommende budgetår. Det endelige budget skal godkendes af bestyrelsen for Arbejdsmarkedets Erhvervssikring inden budgetårets start.</w:t>
      </w:r>
    </w:p>
    <w:p w14:paraId="312988E0" w14:textId="77777777" w:rsidR="00B85155" w:rsidRPr="00B85155" w:rsidRDefault="00B85155" w:rsidP="00B85155">
      <w:r w:rsidRPr="00B85155">
        <w:rPr>
          <w:i/>
          <w:iCs/>
        </w:rPr>
        <w:t>Stk. 2.</w:t>
      </w:r>
      <w:r w:rsidRPr="00B85155">
        <w:t> Opstillingen af budgetter skal følge posterne i bekendtgørelsens bilag 1.</w:t>
      </w:r>
    </w:p>
    <w:p w14:paraId="31C9009B" w14:textId="77777777" w:rsidR="002C5CC0" w:rsidRDefault="002C5CC0" w:rsidP="00B85155"/>
    <w:p w14:paraId="2174B459" w14:textId="7D9E023E" w:rsidR="00B85155" w:rsidRPr="00B85155" w:rsidRDefault="00B85155" w:rsidP="00B85155">
      <w:r w:rsidRPr="00B85155">
        <w:t>Kapitel 5</w:t>
      </w:r>
    </w:p>
    <w:p w14:paraId="15376BF0" w14:textId="77777777" w:rsidR="00B85155" w:rsidRPr="00B85155" w:rsidRDefault="00B85155" w:rsidP="00B85155">
      <w:pPr>
        <w:rPr>
          <w:i/>
          <w:iCs/>
        </w:rPr>
      </w:pPr>
      <w:r w:rsidRPr="00B85155">
        <w:rPr>
          <w:i/>
          <w:iCs/>
        </w:rPr>
        <w:t>Ledelsespåtegning</w:t>
      </w:r>
    </w:p>
    <w:p w14:paraId="0A34931C" w14:textId="77777777" w:rsidR="00B85155" w:rsidRPr="00B85155" w:rsidRDefault="00B85155" w:rsidP="00B85155">
      <w:r w:rsidRPr="00B85155">
        <w:rPr>
          <w:b/>
          <w:bCs/>
        </w:rPr>
        <w:t>§ 12.</w:t>
      </w:r>
      <w:r w:rsidRPr="00B85155">
        <w:t> Ved aflæggelse af årsregnskabet underskrives årsregnskabet og ledelsespåtegningen af bestyrelsen og direktøren for Arbejdsmarkedets Erhvervssikring.</w:t>
      </w:r>
    </w:p>
    <w:p w14:paraId="1DFC4023" w14:textId="77777777" w:rsidR="00B85155" w:rsidRPr="00B85155" w:rsidRDefault="00B85155" w:rsidP="00B85155">
      <w:r w:rsidRPr="00B85155">
        <w:rPr>
          <w:i/>
          <w:iCs/>
        </w:rPr>
        <w:t>Stk. 2.</w:t>
      </w:r>
      <w:r w:rsidRPr="00B85155">
        <w:t> Ledelsespåtegningen skal indeholde en erklæring om, at årsregnskabet er aflagt i overensstemmelse med lovgivningens krav m.v., og at det giver et retvisende billede af virksomhedens aktiver og passiver, finansielle stilling og resultat. Det skal videre fremgå af påtegningen, at ledelsesberetningen indeholder en retvisende redegørelse for udviklingen i Arbejdsmarkedets Erhvervssikrings aktiviteter og økonomiske forhold samt en beskrivelse af de væsentligste risici og usikkerhedsfaktorer, som virksomheden kan påvirkes af. Endelig skal der indgå en erklæring om, at der er etableret forretningsgange, der sikrer en økonomisk hensigtsmæssig forvaltning.</w:t>
      </w:r>
    </w:p>
    <w:p w14:paraId="71354392" w14:textId="3739DC54" w:rsidR="00B85155" w:rsidRPr="00B85155" w:rsidRDefault="00B85155" w:rsidP="00B85155">
      <w:r w:rsidRPr="00B85155">
        <w:rPr>
          <w:i/>
          <w:iCs/>
        </w:rPr>
        <w:t>Stk. 3.</w:t>
      </w:r>
      <w:r w:rsidRPr="00B85155">
        <w:t> Har ledelsen for Arbejdsmarkedets Erhvervssikring indføjet supplerende beretninger i årsregnskabet, skal ledelsespåtegningen endvidere erklære, at beretningerne giver en retvisende redegørelse inden for rammerne af almindeligt anerkendte retningslin</w:t>
      </w:r>
      <w:del w:id="76" w:author="Tor Even Münter" w:date="2025-08-12T08:07:00Z">
        <w:r w:rsidRPr="00B85155" w:rsidDel="003409F2">
          <w:delText>i</w:delText>
        </w:r>
      </w:del>
      <w:ins w:id="77" w:author="Tor Even Münter" w:date="2025-08-12T08:07:00Z">
        <w:r w:rsidR="003409F2">
          <w:t>j</w:t>
        </w:r>
      </w:ins>
      <w:r w:rsidRPr="00B85155">
        <w:t>er for sådanne beretninger.</w:t>
      </w:r>
    </w:p>
    <w:p w14:paraId="4CCBD4ED" w14:textId="77777777" w:rsidR="002C5CC0" w:rsidRDefault="002C5CC0" w:rsidP="00B85155"/>
    <w:p w14:paraId="236E3579" w14:textId="07290C5C" w:rsidR="00B85155" w:rsidRPr="00B85155" w:rsidRDefault="00B85155" w:rsidP="00B85155">
      <w:r w:rsidRPr="00B85155">
        <w:t>Kapitel 6</w:t>
      </w:r>
    </w:p>
    <w:p w14:paraId="56061921" w14:textId="77777777" w:rsidR="00B85155" w:rsidRPr="00B85155" w:rsidRDefault="00B85155" w:rsidP="00B85155">
      <w:pPr>
        <w:rPr>
          <w:i/>
          <w:iCs/>
        </w:rPr>
      </w:pPr>
      <w:r w:rsidRPr="00B85155">
        <w:rPr>
          <w:i/>
          <w:iCs/>
        </w:rPr>
        <w:t>Offentliggørelse m.v.</w:t>
      </w:r>
    </w:p>
    <w:p w14:paraId="42FEED57" w14:textId="77777777" w:rsidR="00B85155" w:rsidRPr="00B85155" w:rsidRDefault="00B85155" w:rsidP="00B85155">
      <w:r w:rsidRPr="00B85155">
        <w:rPr>
          <w:b/>
          <w:bCs/>
        </w:rPr>
        <w:t>§ 13.</w:t>
      </w:r>
      <w:r w:rsidRPr="00B85155">
        <w:t> Det reviderede og godkendte årsregnskab inkl. ledelsesberetning, udskrift af revisionsprotokollen vedrørende årsregnskabets revision og forvaltningsrevision og beretningen til tilsynet sendes til beskæftigelsesministeren snarest muligt efter bestyrelsens godkendelse af årsregnskabet, dog senest 6 måneder efter regnskabsårets udløb. Har bestyrelsen oprettet en intern revision, skal den interne revisionsprotokol også vedlægges. Årsregnskab og protokollater sendes til Rigsrevisionen.</w:t>
      </w:r>
    </w:p>
    <w:p w14:paraId="48E40117" w14:textId="77777777" w:rsidR="00B85155" w:rsidRPr="00B85155" w:rsidRDefault="00B85155" w:rsidP="00B85155">
      <w:r w:rsidRPr="00B85155">
        <w:rPr>
          <w:i/>
          <w:iCs/>
        </w:rPr>
        <w:t>Stk. 2.</w:t>
      </w:r>
      <w:r w:rsidRPr="00B85155">
        <w:t> Årsregnskab og ledelsesberetning skal offentliggøres senest 6 måneder efter regnskabsårets afslutning. Offentliggørelse kan ske på Arbejdsmarkedets Tillægspensions hjemmeside.</w:t>
      </w:r>
    </w:p>
    <w:p w14:paraId="07754C25" w14:textId="77777777" w:rsidR="00E57698" w:rsidRDefault="00E57698" w:rsidP="00B85155"/>
    <w:p w14:paraId="6E0AAB11" w14:textId="681EFA4D" w:rsidR="00B85155" w:rsidRPr="00B85155" w:rsidRDefault="00B85155" w:rsidP="00B85155">
      <w:r w:rsidRPr="00B85155">
        <w:t>Kapitel 7</w:t>
      </w:r>
    </w:p>
    <w:p w14:paraId="2A51919B" w14:textId="77777777" w:rsidR="00B85155" w:rsidRPr="00B85155" w:rsidRDefault="00B85155" w:rsidP="00B85155">
      <w:pPr>
        <w:rPr>
          <w:i/>
          <w:iCs/>
        </w:rPr>
      </w:pPr>
      <w:r w:rsidRPr="00B85155">
        <w:rPr>
          <w:i/>
          <w:iCs/>
        </w:rPr>
        <w:t>Ikrafttrædelses- og overgangsbestemmelser</w:t>
      </w:r>
    </w:p>
    <w:p w14:paraId="164BA67A" w14:textId="76E80576" w:rsidR="00B85155" w:rsidRPr="00B85155" w:rsidRDefault="00B85155" w:rsidP="00B85155">
      <w:r w:rsidRPr="00B85155">
        <w:rPr>
          <w:b/>
          <w:bCs/>
        </w:rPr>
        <w:t>§ 14.</w:t>
      </w:r>
      <w:r w:rsidRPr="00B85155">
        <w:t> Bekendtgørelsen træder i kraft den 1. januar 202</w:t>
      </w:r>
      <w:ins w:id="78" w:author="Claus Boisen Lidegaard - CBL" w:date="2025-05-14T18:17:00Z">
        <w:r w:rsidR="0013031C">
          <w:t>6</w:t>
        </w:r>
      </w:ins>
      <w:del w:id="79" w:author="Claus Boisen Lidegaard - CBL" w:date="2025-05-14T18:17:00Z">
        <w:r w:rsidRPr="00B85155" w:rsidDel="0013031C">
          <w:delText>0</w:delText>
        </w:r>
      </w:del>
      <w:r w:rsidRPr="00B85155">
        <w:t>.</w:t>
      </w:r>
    </w:p>
    <w:p w14:paraId="6F3E4E84" w14:textId="77777777" w:rsidR="00B85155" w:rsidRPr="00B85155" w:rsidRDefault="00B85155" w:rsidP="00B85155">
      <w:r w:rsidRPr="00B85155">
        <w:rPr>
          <w:i/>
          <w:iCs/>
        </w:rPr>
        <w:t>Stk. 2.</w:t>
      </w:r>
      <w:r w:rsidRPr="00B85155">
        <w:t> Bekendtgørelsen har virkning for regnskaber, som Arbejdsmarkedets Erhvervssikring aflægger efter ikrafttrædelsesdatoen, jf. dog stk. 3.</w:t>
      </w:r>
    </w:p>
    <w:p w14:paraId="445700A2" w14:textId="6022C039" w:rsidR="00B85155" w:rsidRPr="00B85155" w:rsidRDefault="00B85155" w:rsidP="00B85155">
      <w:r w:rsidRPr="516EE8FF">
        <w:rPr>
          <w:i/>
          <w:iCs/>
        </w:rPr>
        <w:t>Stk. 3.</w:t>
      </w:r>
      <w:r>
        <w:t> Bekendtgørelse nr. 12</w:t>
      </w:r>
      <w:ins w:id="80" w:author="Claus Boisen Lidegaard - CBL" w:date="2025-05-14T18:19:00Z">
        <w:r w:rsidR="0013031C">
          <w:t>40</w:t>
        </w:r>
      </w:ins>
      <w:del w:id="81" w:author="Claus Boisen Lidegaard - CBL" w:date="2025-05-14T18:19:00Z">
        <w:r w:rsidDel="0013031C">
          <w:delText>24</w:delText>
        </w:r>
      </w:del>
      <w:r>
        <w:t xml:space="preserve"> af 2</w:t>
      </w:r>
      <w:ins w:id="82" w:author="Claus Boisen Lidegaard - CBL" w:date="2025-05-14T18:19:00Z">
        <w:r w:rsidR="0013031C">
          <w:t>5</w:t>
        </w:r>
      </w:ins>
      <w:del w:id="83" w:author="Claus Boisen Lidegaard - CBL" w:date="2025-05-14T18:19:00Z">
        <w:r w:rsidDel="0013031C">
          <w:delText>3</w:delText>
        </w:r>
      </w:del>
      <w:r>
        <w:t>. november 201</w:t>
      </w:r>
      <w:ins w:id="84" w:author="Claus Boisen Lidegaard - CBL" w:date="2025-05-14T18:19:00Z">
        <w:r w:rsidR="0013031C">
          <w:t>9</w:t>
        </w:r>
      </w:ins>
      <w:del w:id="85" w:author="Claus Boisen Lidegaard - CBL" w:date="2025-05-14T18:19:00Z">
        <w:r w:rsidDel="0013031C">
          <w:delText>7</w:delText>
        </w:r>
      </w:del>
      <w:r>
        <w:t xml:space="preserve"> om regnskaber m.v. for Arbejdsmarkedets Erhvervssikring ophæves. Bekendtgørelse nr. 12</w:t>
      </w:r>
      <w:ins w:id="86" w:author="Claus Boisen Lidegaard - CBL" w:date="2025-05-14T18:18:00Z">
        <w:r w:rsidR="0013031C">
          <w:t>40</w:t>
        </w:r>
      </w:ins>
      <w:del w:id="87" w:author="Claus Boisen Lidegaard - CBL" w:date="2025-05-14T18:18:00Z">
        <w:r w:rsidDel="0013031C">
          <w:delText>24</w:delText>
        </w:r>
      </w:del>
      <w:r>
        <w:t xml:space="preserve"> af 2</w:t>
      </w:r>
      <w:ins w:id="88" w:author="Claus Boisen Lidegaard - CBL" w:date="2025-05-14T18:18:00Z">
        <w:r w:rsidR="0013031C">
          <w:t>5</w:t>
        </w:r>
      </w:ins>
      <w:del w:id="89" w:author="Claus Boisen Lidegaard - CBL" w:date="2025-05-14T18:18:00Z">
        <w:r w:rsidDel="0013031C">
          <w:delText>3</w:delText>
        </w:r>
      </w:del>
      <w:r>
        <w:t>. november 201</w:t>
      </w:r>
      <w:ins w:id="90" w:author="Claus Boisen Lidegaard - CBL" w:date="2025-05-14T18:18:00Z">
        <w:r w:rsidR="0013031C">
          <w:t>9</w:t>
        </w:r>
      </w:ins>
      <w:del w:id="91" w:author="Claus Boisen Lidegaard - CBL" w:date="2025-05-14T18:18:00Z">
        <w:r w:rsidDel="0013031C">
          <w:delText>7</w:delText>
        </w:r>
      </w:del>
      <w:r>
        <w:t xml:space="preserve"> om regnskaber m.v. for Arbejdsmarkedets Erhvervssikring finder dog anvendelse for det regnskab Arbejdsmarkedets Erhvervssikring skal aflægge for perioden 1. januar 20</w:t>
      </w:r>
      <w:ins w:id="92" w:author="Claus Boisen Lidegaard - CBL" w:date="2025-05-14T18:18:00Z">
        <w:r w:rsidR="0013031C">
          <w:t>25</w:t>
        </w:r>
      </w:ins>
      <w:del w:id="93" w:author="Claus Boisen Lidegaard - CBL" w:date="2025-05-14T18:18:00Z">
        <w:r w:rsidDel="0013031C">
          <w:delText>19</w:delText>
        </w:r>
      </w:del>
      <w:r>
        <w:t xml:space="preserve"> til 3</w:t>
      </w:r>
      <w:ins w:id="94" w:author="Claus Boisen Lidegaard - CBL" w:date="2025-05-14T18:18:00Z">
        <w:r w:rsidR="0013031C">
          <w:t>1</w:t>
        </w:r>
      </w:ins>
      <w:del w:id="95" w:author="Claus Boisen Lidegaard - CBL" w:date="2025-05-14T18:18:00Z">
        <w:r w:rsidDel="0013031C">
          <w:delText>0</w:delText>
        </w:r>
      </w:del>
      <w:r>
        <w:t xml:space="preserve">. </w:t>
      </w:r>
      <w:del w:id="96" w:author="Claus Boisen Lidegaard - CBL" w:date="2025-05-14T18:18:00Z">
        <w:r w:rsidDel="0013031C">
          <w:delText>juni</w:delText>
        </w:r>
      </w:del>
      <w:ins w:id="97" w:author="Claus Boisen Lidegaard - CBL" w:date="2025-05-14T18:18:00Z">
        <w:r w:rsidR="0013031C">
          <w:t>december</w:t>
        </w:r>
      </w:ins>
      <w:r>
        <w:t xml:space="preserve"> 20</w:t>
      </w:r>
      <w:ins w:id="98" w:author="Claus Boisen Lidegaard - CBL" w:date="2025-05-14T18:18:00Z">
        <w:r w:rsidR="0013031C">
          <w:t>25</w:t>
        </w:r>
      </w:ins>
      <w:del w:id="99" w:author="Claus Boisen Lidegaard - CBL" w:date="2025-05-14T18:18:00Z">
        <w:r w:rsidDel="0013031C">
          <w:delText>19</w:delText>
        </w:r>
      </w:del>
      <w:r>
        <w:t>.</w:t>
      </w:r>
    </w:p>
    <w:p w14:paraId="58C0293B" w14:textId="2F0483C2" w:rsidR="00B85155" w:rsidRPr="00B85155" w:rsidRDefault="00B85155" w:rsidP="00B85155">
      <w:r w:rsidRPr="00F366E2">
        <w:rPr>
          <w:i/>
          <w:iCs/>
        </w:rPr>
        <w:t>Stk. 4.</w:t>
      </w:r>
      <w:r w:rsidRPr="00F366E2">
        <w:t> </w:t>
      </w:r>
      <w:ins w:id="100" w:author="Claus Boisen Lidegaard - CBL" w:date="2025-09-15T10:04:00Z">
        <w:r w:rsidR="00AF481A">
          <w:t>Efterreguleringen</w:t>
        </w:r>
      </w:ins>
      <w:ins w:id="101" w:author="Cecilie Hertel Thygesen" w:date="2025-07-07T11:11:00Z">
        <w:r w:rsidR="00AF481A">
          <w:t xml:space="preserve"> pr. </w:t>
        </w:r>
      </w:ins>
      <w:ins w:id="102" w:author="Claus Boisen Lidegaard - CBL" w:date="2025-09-14T19:07:00Z">
        <w:r w:rsidR="00AF481A">
          <w:t>3</w:t>
        </w:r>
      </w:ins>
      <w:ins w:id="103" w:author="Cecilie Hertel Thygesen" w:date="2025-07-07T11:11:00Z">
        <w:r w:rsidR="00AF481A">
          <w:t xml:space="preserve">1. </w:t>
        </w:r>
      </w:ins>
      <w:ins w:id="104" w:author="Claus Boisen Lidegaard - CBL" w:date="2025-09-14T17:15:00Z">
        <w:r w:rsidR="00AF481A">
          <w:t>december</w:t>
        </w:r>
      </w:ins>
      <w:ins w:id="105" w:author="Cecilie Hertel Thygesen" w:date="2025-07-07T11:11:00Z">
        <w:r w:rsidR="00AF481A">
          <w:t xml:space="preserve"> 202</w:t>
        </w:r>
      </w:ins>
      <w:ins w:id="106" w:author="Claus Boisen Lidegaard - CBL" w:date="2025-09-14T19:11:00Z">
        <w:r w:rsidR="00AF481A">
          <w:t>5</w:t>
        </w:r>
      </w:ins>
      <w:ins w:id="107" w:author="Cecilie Hertel Thygesen" w:date="2025-07-07T11:11:00Z">
        <w:r w:rsidR="00AF481A">
          <w:t>,</w:t>
        </w:r>
      </w:ins>
      <w:ins w:id="108" w:author="Claus Boisen Lidegaard - CBL" w:date="2025-09-14T19:08:00Z">
        <w:r w:rsidR="00AF481A">
          <w:t xml:space="preserve"> opgjort</w:t>
        </w:r>
      </w:ins>
      <w:ins w:id="109" w:author="Claus Boisen Lidegaard - CBL" w:date="2025-09-15T12:44:00Z">
        <w:r w:rsidR="00AF481A">
          <w:t xml:space="preserve"> i overensstemmelse med principperne</w:t>
        </w:r>
      </w:ins>
      <w:ins w:id="110" w:author="Claus Boisen Lidegaard - CBL" w:date="2025-09-14T19:08:00Z">
        <w:r w:rsidR="00AF481A">
          <w:t xml:space="preserve"> </w:t>
        </w:r>
      </w:ins>
      <w:ins w:id="111" w:author="Claus Boisen Lidegaard - CBL" w:date="2025-09-15T12:44:00Z">
        <w:r w:rsidR="00AF481A">
          <w:t>i</w:t>
        </w:r>
      </w:ins>
      <w:ins w:id="112" w:author="Claus Boisen Lidegaard - CBL" w:date="2025-09-14T19:10:00Z">
        <w:r w:rsidR="00AF481A">
          <w:t xml:space="preserve"> § 4, stk. 5, i bekendtgørelse nr. 1240 af 25. november 2019 om regnskaber m.v. for Arbejdsmarkedets Erhvervssikring</w:t>
        </w:r>
      </w:ins>
      <w:r w:rsidR="003E7D9D">
        <w:t xml:space="preserve"> </w:t>
      </w:r>
      <w:ins w:id="113" w:author="Cecilie Hertel Thygesen" w:date="2025-07-07T11:11:00Z">
        <w:r w:rsidR="00AF481A">
          <w:t>udgiftsføres</w:t>
        </w:r>
      </w:ins>
      <w:ins w:id="114" w:author="Claus Boisen Lidegaard - CBL" w:date="2025-09-14T19:11:00Z">
        <w:r w:rsidR="00AF481A">
          <w:t xml:space="preserve"> i regnskabsåret 2026. </w:t>
        </w:r>
      </w:ins>
      <w:del w:id="115" w:author="Claus Boisen Lidegaard - CBL" w:date="2025-05-15T09:19:00Z">
        <w:r w:rsidRPr="00F366E2" w:rsidDel="00A348A9">
          <w:delText>Bestemmelsen i § 4, stk. 5, er grundlaget for fastsættelse af taksterne for sagsbehandling for 2018 og følgende år. Efterregulering vedrørende regnskabsår før 2016 indgår ikke. Bestemmelsen er fuldt indfaset ved takstfastsættelsen for 2021.</w:delText>
        </w:r>
      </w:del>
    </w:p>
    <w:p w14:paraId="1CCC029F" w14:textId="3ED2F121" w:rsidR="00A8079F" w:rsidRPr="00A8079F" w:rsidRDefault="00A8079F" w:rsidP="00B85155">
      <w:pPr>
        <w:rPr>
          <w:ins w:id="116" w:author="Tor Even Münter" w:date="2025-08-07T09:50:00Z"/>
        </w:rPr>
      </w:pPr>
      <w:ins w:id="117" w:author="Tor Even Münter" w:date="2025-08-07T09:51:00Z">
        <w:r w:rsidRPr="00A8079F">
          <w:rPr>
            <w:i/>
          </w:rPr>
          <w:t>Stk. 5</w:t>
        </w:r>
      </w:ins>
      <w:r>
        <w:rPr>
          <w:i/>
        </w:rPr>
        <w:t>.</w:t>
      </w:r>
      <w:ins w:id="118" w:author="Tor Even Münter" w:date="2025-08-07T09:51:00Z">
        <w:r w:rsidRPr="00A8079F">
          <w:t xml:space="preserve"> Delafgørelser truffet inden 1. januar 2026 for uafsluttede sager, jf. </w:t>
        </w:r>
      </w:ins>
      <w:ins w:id="119" w:author="Tor Even Münter" w:date="2025-08-07T09:52:00Z">
        <w:r w:rsidR="0041417A" w:rsidRPr="00A8079F">
          <w:t>arbejdsskadesikringsloven</w:t>
        </w:r>
        <w:r w:rsidR="0041417A">
          <w:t>s</w:t>
        </w:r>
        <w:r w:rsidR="0041417A" w:rsidRPr="00A8079F">
          <w:t xml:space="preserve"> </w:t>
        </w:r>
      </w:ins>
      <w:ins w:id="120" w:author="Tor Even Münter" w:date="2025-08-07T09:51:00Z">
        <w:r w:rsidRPr="00A8079F">
          <w:t>§ 59</w:t>
        </w:r>
        <w:r>
          <w:t>,</w:t>
        </w:r>
        <w:r w:rsidRPr="00A8079F">
          <w:t xml:space="preserve"> indtægtsføres med 1/3 af taksterne for 2025</w:t>
        </w:r>
      </w:ins>
      <w:ins w:id="121" w:author="Rikke Breitenstein Nissen [2]" w:date="2025-09-09T08:44:00Z">
        <w:r w:rsidR="00AB75C6">
          <w:t xml:space="preserve"> pr</w:t>
        </w:r>
      </w:ins>
      <w:ins w:id="122" w:author="Cecilie Hertel Thygesen [2]" w:date="2025-10-13T10:57:00Z">
        <w:r w:rsidR="003E7D9D">
          <w:t>.</w:t>
        </w:r>
      </w:ins>
      <w:ins w:id="123" w:author="Rikke Breitenstein Nissen [2]" w:date="2025-09-09T08:44:00Z">
        <w:r w:rsidR="00AB75C6">
          <w:t xml:space="preserve"> delafgørelse</w:t>
        </w:r>
      </w:ins>
      <w:ins w:id="124" w:author="Tor Even Münter" w:date="2025-08-07T09:51:00Z">
        <w:r w:rsidRPr="00A8079F">
          <w:t>.</w:t>
        </w:r>
      </w:ins>
    </w:p>
    <w:p w14:paraId="1CA7A057" w14:textId="77777777" w:rsidR="00A8079F" w:rsidRDefault="00A8079F" w:rsidP="00B85155">
      <w:pPr>
        <w:rPr>
          <w:ins w:id="125" w:author="Tor Even Münter" w:date="2025-08-07T09:50:00Z"/>
          <w:i/>
          <w:iCs/>
        </w:rPr>
      </w:pPr>
    </w:p>
    <w:p w14:paraId="5EFAA93A" w14:textId="598D4BF3" w:rsidR="00B85155" w:rsidRPr="00B85155" w:rsidDel="00C96227" w:rsidRDefault="00B85155" w:rsidP="00A8079F">
      <w:pPr>
        <w:jc w:val="center"/>
        <w:rPr>
          <w:del w:id="126" w:author="Claus Boisen Lidegaard - CBL" w:date="2025-05-14T18:20:00Z"/>
        </w:rPr>
      </w:pPr>
      <w:del w:id="127" w:author="Claus Boisen Lidegaard - CBL" w:date="2025-05-14T18:20:00Z">
        <w:r w:rsidRPr="516EE8FF" w:rsidDel="00C96227">
          <w:rPr>
            <w:i/>
            <w:iCs/>
          </w:rPr>
          <w:delText>Stk. 5.</w:delText>
        </w:r>
        <w:r w:rsidDel="00C96227">
          <w:delText> Den oversigt, der er omtalt i § 8, stk. 2, for de seneste fem år, udarbejdes første gang for andet halvår 2016.</w:delText>
        </w:r>
      </w:del>
    </w:p>
    <w:p w14:paraId="513B0C62" w14:textId="6ED14D81" w:rsidR="00B85155" w:rsidRPr="00B85155" w:rsidDel="00C96227" w:rsidRDefault="00B85155" w:rsidP="00A8079F">
      <w:pPr>
        <w:jc w:val="center"/>
        <w:rPr>
          <w:del w:id="128" w:author="Claus Boisen Lidegaard - CBL" w:date="2025-05-14T18:20:00Z"/>
        </w:rPr>
      </w:pPr>
      <w:del w:id="129" w:author="Claus Boisen Lidegaard - CBL" w:date="2025-05-14T18:20:00Z">
        <w:r w:rsidRPr="002B1F44" w:rsidDel="00C96227">
          <w:rPr>
            <w:i/>
            <w:iCs/>
          </w:rPr>
          <w:delText>Stk. 6.</w:delText>
        </w:r>
        <w:r w:rsidRPr="002B1F44" w:rsidDel="00C96227">
          <w:delText> Den i § 4 beskrevne metode anvendes, indtil der foreligger det fornødne datagrundlag for at overgå til produktionskriteriet eller andet mere retvisende indtægtskriterie.</w:delText>
        </w:r>
      </w:del>
    </w:p>
    <w:p w14:paraId="6156DE2C" w14:textId="4AE8DA25" w:rsidR="00B85155" w:rsidRPr="00B85155" w:rsidRDefault="00B85155" w:rsidP="00A8079F">
      <w:pPr>
        <w:jc w:val="center"/>
        <w:rPr>
          <w:i/>
          <w:iCs/>
        </w:rPr>
      </w:pPr>
      <w:r w:rsidRPr="00B85155">
        <w:rPr>
          <w:i/>
          <w:iCs/>
        </w:rPr>
        <w:t xml:space="preserve">Beskæftigelsesministeriet, den </w:t>
      </w:r>
      <w:ins w:id="130" w:author="Cecilie Hertel Thygesen" w:date="2025-05-16T15:18:00Z">
        <w:r w:rsidR="00F23AE3">
          <w:rPr>
            <w:i/>
            <w:iCs/>
          </w:rPr>
          <w:t>xxx</w:t>
        </w:r>
      </w:ins>
    </w:p>
    <w:p w14:paraId="5C961E44" w14:textId="48392636" w:rsidR="00B85155" w:rsidRPr="00B85155" w:rsidRDefault="00B85155" w:rsidP="00B85155"/>
    <w:p w14:paraId="06140035" w14:textId="537BAEAC" w:rsidR="00B85155" w:rsidRPr="00B85155" w:rsidRDefault="00B85155" w:rsidP="00B85155"/>
    <w:p w14:paraId="48589B23" w14:textId="77777777" w:rsidR="00B85155" w:rsidRPr="00B85155" w:rsidRDefault="00A2539A" w:rsidP="00B85155">
      <w:r>
        <w:pict w14:anchorId="72FECF68">
          <v:rect id="_x0000_i1026" style="width:424.7pt;height:0" o:hrpct="0" o:hralign="center" o:hrstd="t" o:hr="t" fillcolor="#a0a0a0" stroked="f"/>
        </w:pict>
      </w:r>
    </w:p>
    <w:p w14:paraId="0A447C2A" w14:textId="77777777" w:rsidR="00B85155" w:rsidRPr="00B85155" w:rsidRDefault="00B85155" w:rsidP="00B85155">
      <w:pPr>
        <w:rPr>
          <w:b/>
          <w:bCs/>
        </w:rPr>
      </w:pPr>
      <w:r w:rsidRPr="00B85155">
        <w:rPr>
          <w:b/>
          <w:bCs/>
        </w:rPr>
        <w:t>Bilag 1</w:t>
      </w:r>
    </w:p>
    <w:p w14:paraId="005C00B3" w14:textId="77777777" w:rsidR="00B85155" w:rsidRPr="00B85155" w:rsidRDefault="00B85155" w:rsidP="00B85155">
      <w:pPr>
        <w:rPr>
          <w:b/>
          <w:bCs/>
        </w:rPr>
      </w:pPr>
      <w:r w:rsidRPr="00B85155">
        <w:rPr>
          <w:b/>
          <w:bCs/>
        </w:rPr>
        <w:t>Resultatopgørelses- og balanceskemaer</w:t>
      </w:r>
    </w:p>
    <w:p w14:paraId="6493714C" w14:textId="77777777" w:rsidR="00B85155" w:rsidRPr="00B85155" w:rsidRDefault="00B85155" w:rsidP="00B85155">
      <w:r w:rsidRPr="00B85155">
        <w:rPr>
          <w:b/>
          <w:bCs/>
        </w:rPr>
        <w:t>Ydelsesvirksomhed</w:t>
      </w:r>
    </w:p>
    <w:tbl>
      <w:tblPr>
        <w:tblW w:w="0" w:type="auto"/>
        <w:tblCellMar>
          <w:left w:w="0" w:type="dxa"/>
          <w:right w:w="0" w:type="dxa"/>
        </w:tblCellMar>
        <w:tblLook w:val="04A0" w:firstRow="1" w:lastRow="0" w:firstColumn="1" w:lastColumn="0" w:noHBand="0" w:noVBand="1"/>
      </w:tblPr>
      <w:tblGrid>
        <w:gridCol w:w="7654"/>
      </w:tblGrid>
      <w:tr w:rsidR="00B85155" w:rsidRPr="00B85155" w14:paraId="4D159762" w14:textId="77777777" w:rsidTr="00B85155">
        <w:tc>
          <w:tcPr>
            <w:tcW w:w="0" w:type="auto"/>
            <w:tcBorders>
              <w:top w:val="nil"/>
              <w:left w:val="nil"/>
              <w:bottom w:val="nil"/>
              <w:right w:val="nil"/>
            </w:tcBorders>
            <w:hideMark/>
          </w:tcPr>
          <w:tbl>
            <w:tblPr>
              <w:tblW w:w="10590" w:type="dxa"/>
              <w:tblCellMar>
                <w:top w:w="15" w:type="dxa"/>
                <w:left w:w="15" w:type="dxa"/>
                <w:bottom w:w="15" w:type="dxa"/>
                <w:right w:w="15" w:type="dxa"/>
              </w:tblCellMar>
              <w:tblLook w:val="04A0" w:firstRow="1" w:lastRow="0" w:firstColumn="1" w:lastColumn="0" w:noHBand="0" w:noVBand="1"/>
            </w:tblPr>
            <w:tblGrid>
              <w:gridCol w:w="556"/>
              <w:gridCol w:w="6876"/>
              <w:gridCol w:w="1506"/>
              <w:gridCol w:w="1652"/>
            </w:tblGrid>
            <w:tr w:rsidR="00B85155" w:rsidRPr="00B85155" w14:paraId="6D9466D6"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76E5924" w14:textId="77777777" w:rsidR="00B85155" w:rsidRPr="00B85155" w:rsidRDefault="00B85155" w:rsidP="00B85155">
                  <w:r w:rsidRPr="00B85155">
                    <w:rPr>
                      <w:b/>
                      <w:bCs/>
                    </w:rPr>
                    <w:t>Note</w:t>
                  </w:r>
                </w:p>
              </w:tc>
              <w:tc>
                <w:tcPr>
                  <w:tcW w:w="0" w:type="auto"/>
                  <w:tcBorders>
                    <w:top w:val="single" w:sz="8" w:space="0" w:color="000000"/>
                    <w:left w:val="single" w:sz="8" w:space="0" w:color="000000"/>
                    <w:bottom w:val="single" w:sz="8" w:space="0" w:color="000000"/>
                    <w:right w:val="single" w:sz="8" w:space="0" w:color="000000"/>
                  </w:tcBorders>
                  <w:hideMark/>
                </w:tcPr>
                <w:p w14:paraId="2F5E647D" w14:textId="77777777" w:rsidR="00B85155" w:rsidRPr="00B85155" w:rsidRDefault="00B85155" w:rsidP="00B85155">
                  <w:r w:rsidRPr="00B85155">
                    <w:rPr>
                      <w:b/>
                      <w:bCs/>
                    </w:rPr>
                    <w:t>Ydelser</w:t>
                  </w:r>
                </w:p>
              </w:tc>
              <w:tc>
                <w:tcPr>
                  <w:tcW w:w="0" w:type="auto"/>
                  <w:tcBorders>
                    <w:top w:val="single" w:sz="8" w:space="0" w:color="000000"/>
                    <w:left w:val="single" w:sz="8" w:space="0" w:color="000000"/>
                    <w:bottom w:val="single" w:sz="8" w:space="0" w:color="000000"/>
                    <w:right w:val="single" w:sz="8" w:space="0" w:color="000000"/>
                  </w:tcBorders>
                  <w:hideMark/>
                </w:tcPr>
                <w:p w14:paraId="5341E1E8" w14:textId="77777777" w:rsidR="00B85155" w:rsidRPr="00B85155" w:rsidRDefault="00B85155" w:rsidP="00B85155">
                  <w:r w:rsidRPr="00B85155">
                    <w:rPr>
                      <w:b/>
                      <w:bCs/>
                    </w:rPr>
                    <w:t>Regnskabsår</w:t>
                  </w:r>
                </w:p>
              </w:tc>
              <w:tc>
                <w:tcPr>
                  <w:tcW w:w="0" w:type="auto"/>
                  <w:tcBorders>
                    <w:top w:val="single" w:sz="8" w:space="0" w:color="000000"/>
                    <w:left w:val="single" w:sz="8" w:space="0" w:color="000000"/>
                    <w:bottom w:val="single" w:sz="8" w:space="0" w:color="000000"/>
                    <w:right w:val="single" w:sz="8" w:space="0" w:color="000000"/>
                  </w:tcBorders>
                  <w:hideMark/>
                </w:tcPr>
                <w:p w14:paraId="21845A99" w14:textId="77777777" w:rsidR="00B85155" w:rsidRPr="00B85155" w:rsidRDefault="00B85155" w:rsidP="00B85155">
                  <w:r w:rsidRPr="00B85155">
                    <w:rPr>
                      <w:b/>
                      <w:bCs/>
                    </w:rPr>
                    <w:t>Foregående år</w:t>
                  </w:r>
                </w:p>
              </w:tc>
            </w:tr>
            <w:tr w:rsidR="00B85155" w:rsidRPr="00B85155" w14:paraId="1E31E7A4"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13A15F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C6A09EF" w14:textId="77777777" w:rsidR="00B85155" w:rsidRPr="00B85155" w:rsidRDefault="00B85155" w:rsidP="00B85155">
                  <w:r w:rsidRPr="00B85155">
                    <w:t>Erstatning til statens tjenestemænd m.fl.</w:t>
                  </w:r>
                </w:p>
              </w:tc>
              <w:tc>
                <w:tcPr>
                  <w:tcW w:w="0" w:type="auto"/>
                  <w:tcBorders>
                    <w:top w:val="single" w:sz="8" w:space="0" w:color="000000"/>
                    <w:left w:val="single" w:sz="8" w:space="0" w:color="000000"/>
                    <w:bottom w:val="single" w:sz="8" w:space="0" w:color="000000"/>
                    <w:right w:val="single" w:sz="8" w:space="0" w:color="000000"/>
                  </w:tcBorders>
                  <w:hideMark/>
                </w:tcPr>
                <w:p w14:paraId="6B0C083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7A4F403" w14:textId="77777777" w:rsidR="00B85155" w:rsidRPr="00B85155" w:rsidRDefault="00B85155" w:rsidP="00B85155">
                  <w:r w:rsidRPr="00B85155">
                    <w:t> </w:t>
                  </w:r>
                </w:p>
              </w:tc>
            </w:tr>
            <w:tr w:rsidR="00B85155" w:rsidRPr="00B85155" w14:paraId="0B08CAD6"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B903C2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761234C" w14:textId="77777777" w:rsidR="00B85155" w:rsidRPr="00B85155" w:rsidRDefault="00B85155" w:rsidP="00B85155">
                  <w:r w:rsidRPr="00B85155">
                    <w:t>Forskellige erstatninger</w:t>
                  </w:r>
                </w:p>
              </w:tc>
              <w:tc>
                <w:tcPr>
                  <w:tcW w:w="0" w:type="auto"/>
                  <w:tcBorders>
                    <w:top w:val="single" w:sz="8" w:space="0" w:color="000000"/>
                    <w:left w:val="single" w:sz="8" w:space="0" w:color="000000"/>
                    <w:bottom w:val="single" w:sz="8" w:space="0" w:color="000000"/>
                    <w:right w:val="single" w:sz="8" w:space="0" w:color="000000"/>
                  </w:tcBorders>
                  <w:hideMark/>
                </w:tcPr>
                <w:p w14:paraId="1494072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DE4511F" w14:textId="77777777" w:rsidR="00B85155" w:rsidRPr="00B85155" w:rsidRDefault="00B85155" w:rsidP="00B85155">
                  <w:r w:rsidRPr="00B85155">
                    <w:t> </w:t>
                  </w:r>
                </w:p>
              </w:tc>
            </w:tr>
            <w:tr w:rsidR="00B85155" w:rsidRPr="00B85155" w14:paraId="129AE061"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6B5A2C8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D6B77D4" w14:textId="77777777" w:rsidR="00B85155" w:rsidRPr="00B85155" w:rsidRDefault="00B85155" w:rsidP="00B85155">
                  <w:r w:rsidRPr="00B85155">
                    <w:t>Tilskadekomne værnepligtige</w:t>
                  </w:r>
                </w:p>
              </w:tc>
              <w:tc>
                <w:tcPr>
                  <w:tcW w:w="0" w:type="auto"/>
                  <w:tcBorders>
                    <w:top w:val="single" w:sz="8" w:space="0" w:color="000000"/>
                    <w:left w:val="single" w:sz="8" w:space="0" w:color="000000"/>
                    <w:bottom w:val="single" w:sz="8" w:space="0" w:color="000000"/>
                    <w:right w:val="single" w:sz="8" w:space="0" w:color="000000"/>
                  </w:tcBorders>
                  <w:hideMark/>
                </w:tcPr>
                <w:p w14:paraId="1EE10E2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AE8DE09" w14:textId="77777777" w:rsidR="00B85155" w:rsidRPr="00B85155" w:rsidRDefault="00B85155" w:rsidP="00B85155">
                  <w:r w:rsidRPr="00B85155">
                    <w:t> </w:t>
                  </w:r>
                </w:p>
              </w:tc>
            </w:tr>
            <w:tr w:rsidR="00B85155" w:rsidRPr="00B85155" w14:paraId="69EEDDD9"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A9EAC4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444CF41" w14:textId="77777777" w:rsidR="00B85155" w:rsidRPr="00B85155" w:rsidRDefault="00B85155" w:rsidP="00B85155">
                  <w:r w:rsidRPr="00B85155">
                    <w:t>Refusion af erstatninger</w:t>
                  </w:r>
                </w:p>
              </w:tc>
              <w:tc>
                <w:tcPr>
                  <w:tcW w:w="0" w:type="auto"/>
                  <w:tcBorders>
                    <w:top w:val="single" w:sz="8" w:space="0" w:color="000000"/>
                    <w:left w:val="single" w:sz="8" w:space="0" w:color="000000"/>
                    <w:bottom w:val="single" w:sz="8" w:space="0" w:color="000000"/>
                    <w:right w:val="single" w:sz="8" w:space="0" w:color="000000"/>
                  </w:tcBorders>
                  <w:hideMark/>
                </w:tcPr>
                <w:p w14:paraId="2ECFBCD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28B6D59" w14:textId="77777777" w:rsidR="00B85155" w:rsidRPr="00B85155" w:rsidRDefault="00B85155" w:rsidP="00B85155">
                  <w:r w:rsidRPr="00B85155">
                    <w:t> </w:t>
                  </w:r>
                </w:p>
              </w:tc>
            </w:tr>
            <w:tr w:rsidR="00B85155" w:rsidRPr="00B85155" w14:paraId="47F17C49"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BC1CB0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497061E" w14:textId="77777777" w:rsidR="00B85155" w:rsidRPr="00B85155" w:rsidRDefault="00B85155" w:rsidP="00B85155">
                  <w:r w:rsidRPr="00B85155">
                    <w:t>Administrative bøder ved manglende forsikring m.v.</w:t>
                  </w:r>
                </w:p>
              </w:tc>
              <w:tc>
                <w:tcPr>
                  <w:tcW w:w="0" w:type="auto"/>
                  <w:tcBorders>
                    <w:top w:val="single" w:sz="8" w:space="0" w:color="000000"/>
                    <w:left w:val="single" w:sz="8" w:space="0" w:color="000000"/>
                    <w:bottom w:val="single" w:sz="8" w:space="0" w:color="000000"/>
                    <w:right w:val="single" w:sz="8" w:space="0" w:color="000000"/>
                  </w:tcBorders>
                  <w:hideMark/>
                </w:tcPr>
                <w:p w14:paraId="50D26B5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36BC1AB" w14:textId="77777777" w:rsidR="00B85155" w:rsidRPr="00B85155" w:rsidRDefault="00B85155" w:rsidP="00B85155">
                  <w:r w:rsidRPr="00B85155">
                    <w:t> </w:t>
                  </w:r>
                </w:p>
              </w:tc>
            </w:tr>
            <w:tr w:rsidR="00B85155" w:rsidRPr="00B85155" w14:paraId="45E0540E" w14:textId="77777777">
              <w:trPr>
                <w:trHeight w:val="600"/>
              </w:trPr>
              <w:tc>
                <w:tcPr>
                  <w:tcW w:w="0" w:type="auto"/>
                  <w:tcBorders>
                    <w:top w:val="single" w:sz="8" w:space="0" w:color="000000"/>
                    <w:left w:val="single" w:sz="8" w:space="0" w:color="000000"/>
                    <w:bottom w:val="single" w:sz="8" w:space="0" w:color="000000"/>
                    <w:right w:val="single" w:sz="8" w:space="0" w:color="000000"/>
                  </w:tcBorders>
                  <w:hideMark/>
                </w:tcPr>
                <w:p w14:paraId="1639DB1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49670F2" w14:textId="77777777" w:rsidR="00B85155" w:rsidRPr="00B85155" w:rsidRDefault="00B85155" w:rsidP="00B85155">
                  <w:r w:rsidRPr="00B85155">
                    <w:t>Tilskadekomne grønlandske søfolk, fiskere, fangere og fåreavlere</w:t>
                  </w:r>
                </w:p>
              </w:tc>
              <w:tc>
                <w:tcPr>
                  <w:tcW w:w="0" w:type="auto"/>
                  <w:tcBorders>
                    <w:top w:val="single" w:sz="8" w:space="0" w:color="000000"/>
                    <w:left w:val="single" w:sz="8" w:space="0" w:color="000000"/>
                    <w:bottom w:val="single" w:sz="8" w:space="0" w:color="000000"/>
                    <w:right w:val="single" w:sz="8" w:space="0" w:color="000000"/>
                  </w:tcBorders>
                  <w:hideMark/>
                </w:tcPr>
                <w:p w14:paraId="5A77D63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262082C" w14:textId="77777777" w:rsidR="00B85155" w:rsidRPr="00B85155" w:rsidRDefault="00B85155" w:rsidP="00B85155">
                  <w:r w:rsidRPr="00B85155">
                    <w:t> </w:t>
                  </w:r>
                </w:p>
              </w:tc>
            </w:tr>
            <w:tr w:rsidR="00B85155" w:rsidRPr="00B85155" w14:paraId="29ADF18D"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A056F4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D8B00F6" w14:textId="77777777" w:rsidR="00B85155" w:rsidRPr="00B85155" w:rsidRDefault="00B85155" w:rsidP="00B85155">
                  <w:r w:rsidRPr="00B85155">
                    <w:t>Besættelsestidens ofre</w:t>
                  </w:r>
                </w:p>
              </w:tc>
              <w:tc>
                <w:tcPr>
                  <w:tcW w:w="0" w:type="auto"/>
                  <w:tcBorders>
                    <w:top w:val="single" w:sz="8" w:space="0" w:color="000000"/>
                    <w:left w:val="single" w:sz="8" w:space="0" w:color="000000"/>
                    <w:bottom w:val="single" w:sz="8" w:space="0" w:color="000000"/>
                    <w:right w:val="single" w:sz="8" w:space="0" w:color="000000"/>
                  </w:tcBorders>
                  <w:hideMark/>
                </w:tcPr>
                <w:p w14:paraId="68B0B51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E20C18C" w14:textId="77777777" w:rsidR="00B85155" w:rsidRPr="00B85155" w:rsidRDefault="00B85155" w:rsidP="00B85155">
                  <w:r w:rsidRPr="00B85155">
                    <w:t> </w:t>
                  </w:r>
                </w:p>
              </w:tc>
            </w:tr>
            <w:tr w:rsidR="00B85155" w:rsidRPr="00B85155" w14:paraId="5AC765A6"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111871F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1D8A5A2" w14:textId="77777777" w:rsidR="00B85155" w:rsidRPr="00B85155" w:rsidRDefault="00B85155" w:rsidP="00B85155">
                  <w:r w:rsidRPr="00B85155">
                    <w:t>Hædersgaver</w:t>
                  </w:r>
                </w:p>
              </w:tc>
              <w:tc>
                <w:tcPr>
                  <w:tcW w:w="0" w:type="auto"/>
                  <w:tcBorders>
                    <w:top w:val="single" w:sz="8" w:space="0" w:color="000000"/>
                    <w:left w:val="single" w:sz="8" w:space="0" w:color="000000"/>
                    <w:bottom w:val="single" w:sz="8" w:space="0" w:color="000000"/>
                    <w:right w:val="single" w:sz="8" w:space="0" w:color="000000"/>
                  </w:tcBorders>
                  <w:hideMark/>
                </w:tcPr>
                <w:p w14:paraId="1F572BB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E33F83E" w14:textId="77777777" w:rsidR="00B85155" w:rsidRPr="00B85155" w:rsidRDefault="00B85155" w:rsidP="00B85155">
                  <w:r w:rsidRPr="00B85155">
                    <w:t> </w:t>
                  </w:r>
                </w:p>
              </w:tc>
            </w:tr>
            <w:tr w:rsidR="00B85155" w:rsidRPr="00B85155" w14:paraId="3DB4D34A"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E93665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7CA4463" w14:textId="77777777" w:rsidR="00B85155" w:rsidRPr="00B85155" w:rsidRDefault="00B85155" w:rsidP="00B85155">
                  <w:r w:rsidRPr="00B85155">
                    <w:rPr>
                      <w:b/>
                      <w:bCs/>
                    </w:rPr>
                    <w:t>Ydelser i alt</w:t>
                  </w:r>
                </w:p>
              </w:tc>
              <w:tc>
                <w:tcPr>
                  <w:tcW w:w="0" w:type="auto"/>
                  <w:tcBorders>
                    <w:top w:val="single" w:sz="8" w:space="0" w:color="000000"/>
                    <w:left w:val="single" w:sz="8" w:space="0" w:color="000000"/>
                    <w:bottom w:val="single" w:sz="8" w:space="0" w:color="000000"/>
                    <w:right w:val="single" w:sz="8" w:space="0" w:color="000000"/>
                  </w:tcBorders>
                  <w:hideMark/>
                </w:tcPr>
                <w:p w14:paraId="55AE84E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32E2E59" w14:textId="77777777" w:rsidR="00B85155" w:rsidRPr="00B85155" w:rsidRDefault="00B85155" w:rsidP="00B85155">
                  <w:r w:rsidRPr="00B85155">
                    <w:t> </w:t>
                  </w:r>
                </w:p>
              </w:tc>
            </w:tr>
            <w:tr w:rsidR="00B85155" w:rsidRPr="00B85155" w14:paraId="301B7F51"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D1A983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04F84F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5AD275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ECBEBA2" w14:textId="77777777" w:rsidR="00B85155" w:rsidRPr="00B85155" w:rsidRDefault="00B85155" w:rsidP="00B85155">
                  <w:r w:rsidRPr="00B85155">
                    <w:t> </w:t>
                  </w:r>
                </w:p>
              </w:tc>
            </w:tr>
            <w:tr w:rsidR="00B85155" w:rsidRPr="00B85155" w14:paraId="69E8B934"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9F01B9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B606A64" w14:textId="77777777" w:rsidR="00B85155" w:rsidRPr="00B85155" w:rsidRDefault="00B85155" w:rsidP="00B85155">
                  <w:r w:rsidRPr="00B85155">
                    <w:rPr>
                      <w:b/>
                      <w:bCs/>
                    </w:rPr>
                    <w:t>Finansielle poster</w:t>
                  </w:r>
                </w:p>
              </w:tc>
              <w:tc>
                <w:tcPr>
                  <w:tcW w:w="0" w:type="auto"/>
                  <w:tcBorders>
                    <w:top w:val="single" w:sz="8" w:space="0" w:color="000000"/>
                    <w:left w:val="single" w:sz="8" w:space="0" w:color="000000"/>
                    <w:bottom w:val="single" w:sz="8" w:space="0" w:color="000000"/>
                    <w:right w:val="single" w:sz="8" w:space="0" w:color="000000"/>
                  </w:tcBorders>
                  <w:hideMark/>
                </w:tcPr>
                <w:p w14:paraId="3CDE710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CA3906F" w14:textId="77777777" w:rsidR="00B85155" w:rsidRPr="00B85155" w:rsidRDefault="00B85155" w:rsidP="00B85155">
                  <w:r w:rsidRPr="00B85155">
                    <w:t> </w:t>
                  </w:r>
                </w:p>
              </w:tc>
            </w:tr>
            <w:tr w:rsidR="00B85155" w:rsidRPr="00B85155" w14:paraId="414BB08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015F9A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617358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36CC51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ED30AA2" w14:textId="77777777" w:rsidR="00B85155" w:rsidRPr="00B85155" w:rsidRDefault="00B85155" w:rsidP="00B85155">
                  <w:r w:rsidRPr="00B85155">
                    <w:t> </w:t>
                  </w:r>
                </w:p>
              </w:tc>
            </w:tr>
            <w:tr w:rsidR="00B85155" w:rsidRPr="00B85155" w14:paraId="481BFB1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FC1314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18BFD4F" w14:textId="77777777" w:rsidR="00B85155" w:rsidRPr="00B85155" w:rsidRDefault="00B85155" w:rsidP="00B85155">
                  <w:r w:rsidRPr="00B85155">
                    <w:rPr>
                      <w:b/>
                      <w:bCs/>
                    </w:rPr>
                    <w:t>Finansiering i alt</w:t>
                  </w:r>
                </w:p>
              </w:tc>
              <w:tc>
                <w:tcPr>
                  <w:tcW w:w="0" w:type="auto"/>
                  <w:tcBorders>
                    <w:top w:val="single" w:sz="8" w:space="0" w:color="000000"/>
                    <w:left w:val="single" w:sz="8" w:space="0" w:color="000000"/>
                    <w:bottom w:val="single" w:sz="8" w:space="0" w:color="000000"/>
                    <w:right w:val="single" w:sz="8" w:space="0" w:color="000000"/>
                  </w:tcBorders>
                  <w:hideMark/>
                </w:tcPr>
                <w:p w14:paraId="72817FF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D17E0E7" w14:textId="77777777" w:rsidR="00B85155" w:rsidRPr="00B85155" w:rsidRDefault="00B85155" w:rsidP="00B85155">
                  <w:r w:rsidRPr="00B85155">
                    <w:t> </w:t>
                  </w:r>
                </w:p>
              </w:tc>
            </w:tr>
            <w:tr w:rsidR="00B85155" w:rsidRPr="00B85155" w14:paraId="592A32B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47DC22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78F4A7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F284C2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7FDA830" w14:textId="77777777" w:rsidR="00B85155" w:rsidRPr="00B85155" w:rsidRDefault="00B85155" w:rsidP="00B85155">
                  <w:r w:rsidRPr="00B85155">
                    <w:t> </w:t>
                  </w:r>
                </w:p>
              </w:tc>
            </w:tr>
            <w:tr w:rsidR="00B85155" w:rsidRPr="00B85155" w14:paraId="3F208DD0"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2E9A63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89AB492" w14:textId="77777777" w:rsidR="00B85155" w:rsidRPr="00B85155" w:rsidRDefault="00B85155" w:rsidP="00B85155">
                  <w:r w:rsidRPr="00B85155">
                    <w:rPr>
                      <w:b/>
                      <w:bCs/>
                    </w:rPr>
                    <w:t>Resultat af ydelsesvirksomhed</w:t>
                  </w:r>
                </w:p>
              </w:tc>
              <w:tc>
                <w:tcPr>
                  <w:tcW w:w="0" w:type="auto"/>
                  <w:tcBorders>
                    <w:top w:val="single" w:sz="8" w:space="0" w:color="000000"/>
                    <w:left w:val="single" w:sz="8" w:space="0" w:color="000000"/>
                    <w:bottom w:val="single" w:sz="8" w:space="0" w:color="000000"/>
                    <w:right w:val="single" w:sz="8" w:space="0" w:color="000000"/>
                  </w:tcBorders>
                  <w:hideMark/>
                </w:tcPr>
                <w:p w14:paraId="020E130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0FD43D7" w14:textId="77777777" w:rsidR="00B85155" w:rsidRPr="00B85155" w:rsidRDefault="00B85155" w:rsidP="00B85155">
                  <w:r w:rsidRPr="00B85155">
                    <w:t> </w:t>
                  </w:r>
                </w:p>
              </w:tc>
            </w:tr>
          </w:tbl>
          <w:p w14:paraId="5EED34F6" w14:textId="77777777" w:rsidR="00B85155" w:rsidRPr="00B85155" w:rsidRDefault="00B85155" w:rsidP="00B85155"/>
        </w:tc>
      </w:tr>
    </w:tbl>
    <w:p w14:paraId="505D7885" w14:textId="77777777" w:rsidR="00B85155" w:rsidRPr="00B85155" w:rsidRDefault="00B85155" w:rsidP="00B85155">
      <w:r w:rsidRPr="00B85155">
        <w:rPr>
          <w:b/>
          <w:bCs/>
        </w:rPr>
        <w:t>Administrationsvirksomhed</w:t>
      </w:r>
    </w:p>
    <w:p w14:paraId="2CE57211" w14:textId="77777777" w:rsidR="00B85155" w:rsidRPr="00B85155" w:rsidRDefault="00B85155" w:rsidP="00B85155">
      <w:r w:rsidRPr="00B85155">
        <w:rPr>
          <w:b/>
          <w:bCs/>
        </w:rPr>
        <w:t>Resultatopgørelse</w:t>
      </w:r>
    </w:p>
    <w:tbl>
      <w:tblPr>
        <w:tblW w:w="0" w:type="auto"/>
        <w:tblCellMar>
          <w:left w:w="0" w:type="dxa"/>
          <w:right w:w="0" w:type="dxa"/>
        </w:tblCellMar>
        <w:tblLook w:val="04A0" w:firstRow="1" w:lastRow="0" w:firstColumn="1" w:lastColumn="0" w:noHBand="0" w:noVBand="1"/>
      </w:tblPr>
      <w:tblGrid>
        <w:gridCol w:w="7654"/>
      </w:tblGrid>
      <w:tr w:rsidR="00B85155" w:rsidRPr="00B85155" w14:paraId="1CF28F71" w14:textId="77777777" w:rsidTr="516EE8FF">
        <w:tc>
          <w:tcPr>
            <w:tcW w:w="0" w:type="auto"/>
            <w:tcBorders>
              <w:top w:val="nil"/>
              <w:left w:val="nil"/>
              <w:bottom w:val="nil"/>
              <w:right w:val="nil"/>
            </w:tcBorders>
            <w:hideMark/>
          </w:tcPr>
          <w:tbl>
            <w:tblPr>
              <w:tblW w:w="10665" w:type="dxa"/>
              <w:tblCellMar>
                <w:top w:w="15" w:type="dxa"/>
                <w:left w:w="15" w:type="dxa"/>
                <w:bottom w:w="15" w:type="dxa"/>
                <w:right w:w="15" w:type="dxa"/>
              </w:tblCellMar>
              <w:tblLook w:val="04A0" w:firstRow="1" w:lastRow="0" w:firstColumn="1" w:lastColumn="0" w:noHBand="0" w:noVBand="1"/>
            </w:tblPr>
            <w:tblGrid>
              <w:gridCol w:w="808"/>
              <w:gridCol w:w="5262"/>
              <w:gridCol w:w="2191"/>
              <w:gridCol w:w="2404"/>
            </w:tblGrid>
            <w:tr w:rsidR="00B85155" w:rsidRPr="00B85155" w14:paraId="7AFBD0AC"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955B14B" w14:textId="77777777" w:rsidR="00B85155" w:rsidRPr="00B85155" w:rsidRDefault="00B85155" w:rsidP="00B85155">
                  <w:pPr>
                    <w:divId w:val="1511889"/>
                  </w:pPr>
                  <w:r w:rsidRPr="00B85155">
                    <w:rPr>
                      <w:b/>
                      <w:bCs/>
                    </w:rPr>
                    <w:t>Note</w:t>
                  </w:r>
                </w:p>
              </w:tc>
              <w:tc>
                <w:tcPr>
                  <w:tcW w:w="0" w:type="auto"/>
                  <w:tcBorders>
                    <w:top w:val="single" w:sz="8" w:space="0" w:color="000000"/>
                    <w:left w:val="single" w:sz="8" w:space="0" w:color="000000"/>
                    <w:bottom w:val="single" w:sz="8" w:space="0" w:color="000000"/>
                    <w:right w:val="single" w:sz="8" w:space="0" w:color="000000"/>
                  </w:tcBorders>
                  <w:hideMark/>
                </w:tcPr>
                <w:p w14:paraId="677F702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EFE3CD8" w14:textId="77777777" w:rsidR="00B85155" w:rsidRPr="00B85155" w:rsidRDefault="00B85155" w:rsidP="00B85155">
                  <w:r w:rsidRPr="00B85155">
                    <w:rPr>
                      <w:b/>
                      <w:bCs/>
                    </w:rPr>
                    <w:t>Regnskabsår</w:t>
                  </w:r>
                </w:p>
              </w:tc>
              <w:tc>
                <w:tcPr>
                  <w:tcW w:w="0" w:type="auto"/>
                  <w:tcBorders>
                    <w:top w:val="single" w:sz="8" w:space="0" w:color="000000"/>
                    <w:left w:val="single" w:sz="8" w:space="0" w:color="000000"/>
                    <w:bottom w:val="single" w:sz="8" w:space="0" w:color="000000"/>
                    <w:right w:val="single" w:sz="8" w:space="0" w:color="000000"/>
                  </w:tcBorders>
                  <w:hideMark/>
                </w:tcPr>
                <w:p w14:paraId="1A70F88C" w14:textId="77777777" w:rsidR="00B85155" w:rsidRPr="00B85155" w:rsidRDefault="00B85155" w:rsidP="00B85155">
                  <w:r w:rsidRPr="00B85155">
                    <w:rPr>
                      <w:b/>
                      <w:bCs/>
                    </w:rPr>
                    <w:t>Foregående år</w:t>
                  </w:r>
                </w:p>
              </w:tc>
            </w:tr>
            <w:tr w:rsidR="00B85155" w:rsidRPr="00B85155" w14:paraId="49ADCBB6"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981511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10FD94F" w14:textId="77777777" w:rsidR="00B85155" w:rsidRPr="00B85155" w:rsidRDefault="00B85155" w:rsidP="00B85155">
                  <w:r w:rsidRPr="00B85155">
                    <w:rPr>
                      <w:b/>
                      <w:bCs/>
                    </w:rPr>
                    <w:t>Udlagte erstatninger mv.</w:t>
                  </w:r>
                </w:p>
              </w:tc>
              <w:tc>
                <w:tcPr>
                  <w:tcW w:w="0" w:type="auto"/>
                  <w:tcBorders>
                    <w:top w:val="single" w:sz="8" w:space="0" w:color="000000"/>
                    <w:left w:val="single" w:sz="8" w:space="0" w:color="000000"/>
                    <w:bottom w:val="single" w:sz="8" w:space="0" w:color="000000"/>
                    <w:right w:val="single" w:sz="8" w:space="0" w:color="000000"/>
                  </w:tcBorders>
                  <w:hideMark/>
                </w:tcPr>
                <w:p w14:paraId="3810874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D21EDD4" w14:textId="77777777" w:rsidR="00B85155" w:rsidRPr="00B85155" w:rsidRDefault="00B85155" w:rsidP="00B85155">
                  <w:r w:rsidRPr="00B85155">
                    <w:t> </w:t>
                  </w:r>
                </w:p>
              </w:tc>
            </w:tr>
            <w:tr w:rsidR="00B85155" w:rsidRPr="00B85155" w14:paraId="29E940F6"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B6CDBF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A3F33DA" w14:textId="77777777" w:rsidR="00B85155" w:rsidRPr="00B85155" w:rsidRDefault="00B85155" w:rsidP="00B85155">
                  <w:r w:rsidRPr="00B85155">
                    <w:t>Udgifter til erstatninger mv.</w:t>
                  </w:r>
                </w:p>
              </w:tc>
              <w:tc>
                <w:tcPr>
                  <w:tcW w:w="0" w:type="auto"/>
                  <w:tcBorders>
                    <w:top w:val="single" w:sz="8" w:space="0" w:color="000000"/>
                    <w:left w:val="single" w:sz="8" w:space="0" w:color="000000"/>
                    <w:bottom w:val="single" w:sz="8" w:space="0" w:color="000000"/>
                    <w:right w:val="single" w:sz="8" w:space="0" w:color="000000"/>
                  </w:tcBorders>
                  <w:hideMark/>
                </w:tcPr>
                <w:p w14:paraId="35B4F09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97F7645" w14:textId="77777777" w:rsidR="00B85155" w:rsidRPr="00B85155" w:rsidRDefault="00B85155" w:rsidP="00B85155">
                  <w:r w:rsidRPr="00B85155">
                    <w:t> </w:t>
                  </w:r>
                </w:p>
              </w:tc>
            </w:tr>
            <w:tr w:rsidR="00B85155" w:rsidRPr="00B85155" w14:paraId="28C56297"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46DD5A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4A9B7DD" w14:textId="77777777" w:rsidR="00B85155" w:rsidRPr="00B85155" w:rsidRDefault="00B85155" w:rsidP="00B85155">
                  <w:r w:rsidRPr="00B85155">
                    <w:t>Finansieret af forsikringsselskaber</w:t>
                  </w:r>
                </w:p>
              </w:tc>
              <w:tc>
                <w:tcPr>
                  <w:tcW w:w="0" w:type="auto"/>
                  <w:tcBorders>
                    <w:top w:val="single" w:sz="8" w:space="0" w:color="000000"/>
                    <w:left w:val="single" w:sz="8" w:space="0" w:color="000000"/>
                    <w:bottom w:val="single" w:sz="8" w:space="0" w:color="000000"/>
                    <w:right w:val="single" w:sz="8" w:space="0" w:color="000000"/>
                  </w:tcBorders>
                  <w:hideMark/>
                </w:tcPr>
                <w:p w14:paraId="6DFF779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C9CDC89" w14:textId="77777777" w:rsidR="00B85155" w:rsidRPr="00B85155" w:rsidRDefault="00B85155" w:rsidP="00B85155">
                  <w:r w:rsidRPr="00B85155">
                    <w:t> </w:t>
                  </w:r>
                </w:p>
              </w:tc>
            </w:tr>
            <w:tr w:rsidR="00B85155" w:rsidRPr="00B85155" w14:paraId="1385639A"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3764073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375599E" w14:textId="77777777" w:rsidR="00B85155" w:rsidRPr="00B85155" w:rsidRDefault="00B85155" w:rsidP="00B85155">
                  <w:r w:rsidRPr="00B85155">
                    <w:rPr>
                      <w:b/>
                      <w:bCs/>
                    </w:rPr>
                    <w:t>Udlagte erstatninger i alt</w:t>
                  </w:r>
                </w:p>
              </w:tc>
              <w:tc>
                <w:tcPr>
                  <w:tcW w:w="0" w:type="auto"/>
                  <w:tcBorders>
                    <w:top w:val="single" w:sz="8" w:space="0" w:color="000000"/>
                    <w:left w:val="single" w:sz="8" w:space="0" w:color="000000"/>
                    <w:bottom w:val="single" w:sz="8" w:space="0" w:color="000000"/>
                    <w:right w:val="single" w:sz="8" w:space="0" w:color="000000"/>
                  </w:tcBorders>
                  <w:hideMark/>
                </w:tcPr>
                <w:p w14:paraId="17FBC25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05A4E94" w14:textId="77777777" w:rsidR="00B85155" w:rsidRPr="00B85155" w:rsidRDefault="00B85155" w:rsidP="00B85155">
                  <w:r w:rsidRPr="00B85155">
                    <w:t> </w:t>
                  </w:r>
                </w:p>
              </w:tc>
            </w:tr>
            <w:tr w:rsidR="00B85155" w:rsidRPr="00B85155" w14:paraId="6929A3C6"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F4ACAA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34C91D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B8337E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40544B5" w14:textId="77777777" w:rsidR="00B85155" w:rsidRPr="00B85155" w:rsidRDefault="00B85155" w:rsidP="00B85155">
                  <w:r w:rsidRPr="00B85155">
                    <w:t> </w:t>
                  </w:r>
                </w:p>
              </w:tc>
            </w:tr>
            <w:tr w:rsidR="00B85155" w:rsidRPr="00B85155" w14:paraId="39F5E1E9"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D7CE2D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B16E18B" w14:textId="77777777" w:rsidR="00B85155" w:rsidRPr="00B85155" w:rsidRDefault="00B85155" w:rsidP="00B85155">
                  <w:r w:rsidRPr="00B85155">
                    <w:rPr>
                      <w:b/>
                      <w:bCs/>
                    </w:rPr>
                    <w:t>Indtægter</w:t>
                  </w:r>
                </w:p>
              </w:tc>
              <w:tc>
                <w:tcPr>
                  <w:tcW w:w="0" w:type="auto"/>
                  <w:tcBorders>
                    <w:top w:val="single" w:sz="8" w:space="0" w:color="000000"/>
                    <w:left w:val="single" w:sz="8" w:space="0" w:color="000000"/>
                    <w:bottom w:val="single" w:sz="8" w:space="0" w:color="000000"/>
                    <w:right w:val="single" w:sz="8" w:space="0" w:color="000000"/>
                  </w:tcBorders>
                  <w:hideMark/>
                </w:tcPr>
                <w:p w14:paraId="77D7552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AEABA32" w14:textId="77777777" w:rsidR="00B85155" w:rsidRPr="00B85155" w:rsidRDefault="00B85155" w:rsidP="00B85155">
                  <w:r w:rsidRPr="00B85155">
                    <w:t> </w:t>
                  </w:r>
                </w:p>
              </w:tc>
            </w:tr>
            <w:tr w:rsidR="00B85155" w:rsidRPr="00B85155" w14:paraId="60681A08"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8E8880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BB65877" w14:textId="77777777" w:rsidR="00B85155" w:rsidRPr="00B85155" w:rsidRDefault="00B85155" w:rsidP="00B85155">
                  <w:r w:rsidRPr="00B85155">
                    <w:t>Takstbaserede indtægter</w:t>
                  </w:r>
                </w:p>
              </w:tc>
              <w:tc>
                <w:tcPr>
                  <w:tcW w:w="0" w:type="auto"/>
                  <w:tcBorders>
                    <w:top w:val="single" w:sz="8" w:space="0" w:color="000000"/>
                    <w:left w:val="single" w:sz="8" w:space="0" w:color="000000"/>
                    <w:bottom w:val="single" w:sz="8" w:space="0" w:color="000000"/>
                    <w:right w:val="single" w:sz="8" w:space="0" w:color="000000"/>
                  </w:tcBorders>
                  <w:hideMark/>
                </w:tcPr>
                <w:p w14:paraId="1D6CBFB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003E4A9" w14:textId="77777777" w:rsidR="00B85155" w:rsidRPr="00B85155" w:rsidRDefault="00B85155" w:rsidP="00B85155">
                  <w:r w:rsidRPr="00B85155">
                    <w:t> </w:t>
                  </w:r>
                </w:p>
              </w:tc>
            </w:tr>
            <w:tr w:rsidR="00B85155" w:rsidRPr="00B85155" w14:paraId="3AD23A45"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14BBA1D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D3B7A88" w14:textId="77777777" w:rsidR="00B85155" w:rsidRPr="00B85155" w:rsidRDefault="00B85155" w:rsidP="00B85155">
                  <w:r w:rsidRPr="00B85155">
                    <w:t>Øvrige indtægter</w:t>
                  </w:r>
                </w:p>
              </w:tc>
              <w:tc>
                <w:tcPr>
                  <w:tcW w:w="0" w:type="auto"/>
                  <w:tcBorders>
                    <w:top w:val="single" w:sz="8" w:space="0" w:color="000000"/>
                    <w:left w:val="single" w:sz="8" w:space="0" w:color="000000"/>
                    <w:bottom w:val="single" w:sz="8" w:space="0" w:color="000000"/>
                    <w:right w:val="single" w:sz="8" w:space="0" w:color="000000"/>
                  </w:tcBorders>
                  <w:hideMark/>
                </w:tcPr>
                <w:p w14:paraId="6DD8A8A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BCB8C4D" w14:textId="77777777" w:rsidR="00B85155" w:rsidRPr="00B85155" w:rsidRDefault="00B85155" w:rsidP="00B85155">
                  <w:r w:rsidRPr="00B85155">
                    <w:t> </w:t>
                  </w:r>
                </w:p>
              </w:tc>
            </w:tr>
            <w:tr w:rsidR="00B85155" w:rsidRPr="00B85155" w14:paraId="7AAE717D"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E1229C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9DA9B48" w14:textId="77777777" w:rsidR="00B85155" w:rsidRPr="00B85155" w:rsidRDefault="00B85155" w:rsidP="00B85155">
                  <w:r w:rsidRPr="00B85155">
                    <w:rPr>
                      <w:b/>
                      <w:bCs/>
                    </w:rPr>
                    <w:t>Indtægter i alt</w:t>
                  </w:r>
                </w:p>
              </w:tc>
              <w:tc>
                <w:tcPr>
                  <w:tcW w:w="0" w:type="auto"/>
                  <w:tcBorders>
                    <w:top w:val="single" w:sz="8" w:space="0" w:color="000000"/>
                    <w:left w:val="single" w:sz="8" w:space="0" w:color="000000"/>
                    <w:bottom w:val="single" w:sz="8" w:space="0" w:color="000000"/>
                    <w:right w:val="single" w:sz="8" w:space="0" w:color="000000"/>
                  </w:tcBorders>
                  <w:hideMark/>
                </w:tcPr>
                <w:p w14:paraId="2283CBA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528D635" w14:textId="77777777" w:rsidR="00B85155" w:rsidRPr="00B85155" w:rsidRDefault="00B85155" w:rsidP="00B85155">
                  <w:r w:rsidRPr="00B85155">
                    <w:t> </w:t>
                  </w:r>
                </w:p>
              </w:tc>
            </w:tr>
            <w:tr w:rsidR="00B85155" w:rsidRPr="00B85155" w14:paraId="51667CE6"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1144B82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4589D3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694D91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7584BF3" w14:textId="77777777" w:rsidR="00B85155" w:rsidRPr="00B85155" w:rsidRDefault="00B85155" w:rsidP="00B85155">
                  <w:r w:rsidRPr="00B85155">
                    <w:t> </w:t>
                  </w:r>
                </w:p>
              </w:tc>
            </w:tr>
            <w:tr w:rsidR="00B85155" w:rsidRPr="00B85155" w14:paraId="44C9AE8B"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63D2524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6AC5082" w14:textId="77777777" w:rsidR="00B85155" w:rsidRPr="00B85155" w:rsidRDefault="00B85155" w:rsidP="516EE8FF">
                  <w:pPr>
                    <w:rPr>
                      <w:b/>
                      <w:bCs/>
                    </w:rPr>
                  </w:pPr>
                  <w:r w:rsidRPr="516EE8FF">
                    <w:rPr>
                      <w:b/>
                      <w:bCs/>
                    </w:rPr>
                    <w:t>Driftsomkostninger</w:t>
                  </w:r>
                </w:p>
              </w:tc>
              <w:tc>
                <w:tcPr>
                  <w:tcW w:w="0" w:type="auto"/>
                  <w:tcBorders>
                    <w:top w:val="single" w:sz="8" w:space="0" w:color="000000"/>
                    <w:left w:val="single" w:sz="8" w:space="0" w:color="000000"/>
                    <w:bottom w:val="single" w:sz="8" w:space="0" w:color="000000"/>
                    <w:right w:val="single" w:sz="8" w:space="0" w:color="000000"/>
                  </w:tcBorders>
                  <w:hideMark/>
                </w:tcPr>
                <w:p w14:paraId="6B993A5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0609890" w14:textId="77777777" w:rsidR="00B85155" w:rsidRPr="00B85155" w:rsidRDefault="00B85155" w:rsidP="00B85155">
                  <w:r w:rsidRPr="00B85155">
                    <w:t> </w:t>
                  </w:r>
                </w:p>
              </w:tc>
            </w:tr>
            <w:tr w:rsidR="00B85155" w:rsidRPr="00B85155" w14:paraId="2AEF8801"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839E96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0BD001F" w14:textId="77777777" w:rsidR="00B85155" w:rsidRPr="00B85155" w:rsidRDefault="00B85155" w:rsidP="00B85155">
                  <w:r w:rsidRPr="00B85155">
                    <w:t>Takstbaserede omkostninger</w:t>
                  </w:r>
                </w:p>
              </w:tc>
              <w:tc>
                <w:tcPr>
                  <w:tcW w:w="0" w:type="auto"/>
                  <w:tcBorders>
                    <w:top w:val="single" w:sz="8" w:space="0" w:color="000000"/>
                    <w:left w:val="single" w:sz="8" w:space="0" w:color="000000"/>
                    <w:bottom w:val="single" w:sz="8" w:space="0" w:color="000000"/>
                    <w:right w:val="single" w:sz="8" w:space="0" w:color="000000"/>
                  </w:tcBorders>
                  <w:hideMark/>
                </w:tcPr>
                <w:p w14:paraId="5DBA72F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4D92F11" w14:textId="77777777" w:rsidR="00B85155" w:rsidRPr="00B85155" w:rsidRDefault="00B85155" w:rsidP="00B85155">
                  <w:r w:rsidRPr="00B85155">
                    <w:t> </w:t>
                  </w:r>
                </w:p>
              </w:tc>
            </w:tr>
            <w:tr w:rsidR="00B85155" w:rsidRPr="00B85155" w14:paraId="4E8A32FF"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241464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D313F25" w14:textId="77777777" w:rsidR="00B85155" w:rsidRPr="00B85155" w:rsidRDefault="00B85155" w:rsidP="00B85155">
                  <w:r w:rsidRPr="00B85155">
                    <w:t>Øvrige omkostninger</w:t>
                  </w:r>
                </w:p>
              </w:tc>
              <w:tc>
                <w:tcPr>
                  <w:tcW w:w="0" w:type="auto"/>
                  <w:tcBorders>
                    <w:top w:val="single" w:sz="8" w:space="0" w:color="000000"/>
                    <w:left w:val="single" w:sz="8" w:space="0" w:color="000000"/>
                    <w:bottom w:val="single" w:sz="8" w:space="0" w:color="000000"/>
                    <w:right w:val="single" w:sz="8" w:space="0" w:color="000000"/>
                  </w:tcBorders>
                  <w:hideMark/>
                </w:tcPr>
                <w:p w14:paraId="4550613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7AEF8C3" w14:textId="77777777" w:rsidR="00B85155" w:rsidRPr="00B85155" w:rsidRDefault="00B85155" w:rsidP="00B85155">
                  <w:r w:rsidRPr="00B85155">
                    <w:t> </w:t>
                  </w:r>
                </w:p>
              </w:tc>
            </w:tr>
            <w:tr w:rsidR="00B85155" w:rsidRPr="00B85155" w14:paraId="1F3842B5"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6D3388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02C6F5C" w14:textId="77777777" w:rsidR="00B85155" w:rsidRPr="00B85155" w:rsidRDefault="00B85155" w:rsidP="00B85155">
                  <w:r w:rsidRPr="516EE8FF">
                    <w:rPr>
                      <w:b/>
                      <w:bCs/>
                    </w:rPr>
                    <w:t>Driftsomkostninger i alt</w:t>
                  </w:r>
                </w:p>
              </w:tc>
              <w:tc>
                <w:tcPr>
                  <w:tcW w:w="0" w:type="auto"/>
                  <w:tcBorders>
                    <w:top w:val="single" w:sz="8" w:space="0" w:color="000000"/>
                    <w:left w:val="single" w:sz="8" w:space="0" w:color="000000"/>
                    <w:bottom w:val="single" w:sz="8" w:space="0" w:color="000000"/>
                    <w:right w:val="single" w:sz="8" w:space="0" w:color="000000"/>
                  </w:tcBorders>
                  <w:hideMark/>
                </w:tcPr>
                <w:p w14:paraId="13B8C78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2CA8AB6" w14:textId="77777777" w:rsidR="00B85155" w:rsidRPr="00B85155" w:rsidRDefault="00B85155" w:rsidP="00B85155">
                  <w:r w:rsidRPr="00B85155">
                    <w:t> </w:t>
                  </w:r>
                </w:p>
              </w:tc>
            </w:tr>
            <w:tr w:rsidR="00B85155" w:rsidRPr="00B85155" w14:paraId="72658DE2"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C63E46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F3D5A2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FB80F6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3342469" w14:textId="77777777" w:rsidR="00B85155" w:rsidRPr="00B85155" w:rsidRDefault="00B85155" w:rsidP="00B85155">
                  <w:r w:rsidRPr="00B85155">
                    <w:t> </w:t>
                  </w:r>
                </w:p>
              </w:tc>
            </w:tr>
            <w:tr w:rsidR="00B85155" w:rsidRPr="00B85155" w14:paraId="691D7154"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3D010AB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C04F2CF" w14:textId="77777777" w:rsidR="00B85155" w:rsidRPr="00B85155" w:rsidRDefault="00B85155" w:rsidP="00B85155">
                  <w:r w:rsidRPr="00B85155">
                    <w:rPr>
                      <w:b/>
                      <w:bCs/>
                    </w:rPr>
                    <w:t>Resultat af ordinær drift</w:t>
                  </w:r>
                </w:p>
              </w:tc>
              <w:tc>
                <w:tcPr>
                  <w:tcW w:w="0" w:type="auto"/>
                  <w:tcBorders>
                    <w:top w:val="single" w:sz="8" w:space="0" w:color="000000"/>
                    <w:left w:val="single" w:sz="8" w:space="0" w:color="000000"/>
                    <w:bottom w:val="single" w:sz="8" w:space="0" w:color="000000"/>
                    <w:right w:val="single" w:sz="8" w:space="0" w:color="000000"/>
                  </w:tcBorders>
                  <w:hideMark/>
                </w:tcPr>
                <w:p w14:paraId="14E3D15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2E3681A" w14:textId="77777777" w:rsidR="00B85155" w:rsidRPr="00B85155" w:rsidRDefault="00B85155" w:rsidP="00B85155">
                  <w:r w:rsidRPr="00B85155">
                    <w:t> </w:t>
                  </w:r>
                </w:p>
              </w:tc>
            </w:tr>
            <w:tr w:rsidR="00B85155" w:rsidRPr="00B85155" w14:paraId="71236A3F"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991931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0C48F3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FB794E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0D89D9D" w14:textId="77777777" w:rsidR="00B85155" w:rsidRPr="00B85155" w:rsidRDefault="00B85155" w:rsidP="00B85155">
                  <w:r w:rsidRPr="00B85155">
                    <w:t> </w:t>
                  </w:r>
                </w:p>
              </w:tc>
            </w:tr>
            <w:tr w:rsidR="00B85155" w:rsidRPr="00B85155" w14:paraId="4EB78201"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6AFE76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54D1F47" w14:textId="77777777" w:rsidR="00B85155" w:rsidRPr="00B85155" w:rsidRDefault="00B85155" w:rsidP="00B85155">
                  <w:r w:rsidRPr="00B85155">
                    <w:rPr>
                      <w:b/>
                      <w:bCs/>
                    </w:rPr>
                    <w:t>Finansielle poster</w:t>
                  </w:r>
                </w:p>
              </w:tc>
              <w:tc>
                <w:tcPr>
                  <w:tcW w:w="0" w:type="auto"/>
                  <w:tcBorders>
                    <w:top w:val="single" w:sz="8" w:space="0" w:color="000000"/>
                    <w:left w:val="single" w:sz="8" w:space="0" w:color="000000"/>
                    <w:bottom w:val="single" w:sz="8" w:space="0" w:color="000000"/>
                    <w:right w:val="single" w:sz="8" w:space="0" w:color="000000"/>
                  </w:tcBorders>
                  <w:hideMark/>
                </w:tcPr>
                <w:p w14:paraId="0AB5BDF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9445D2D" w14:textId="77777777" w:rsidR="00B85155" w:rsidRPr="00B85155" w:rsidRDefault="00B85155" w:rsidP="00B85155">
                  <w:r w:rsidRPr="00B85155">
                    <w:t> </w:t>
                  </w:r>
                </w:p>
              </w:tc>
            </w:tr>
            <w:tr w:rsidR="00B85155" w:rsidRPr="00B85155" w14:paraId="0CB77ED6"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103478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DC578B" w14:textId="77777777" w:rsidR="00B85155" w:rsidRPr="00B85155" w:rsidRDefault="00B85155" w:rsidP="00B85155">
                  <w:r w:rsidRPr="00B85155">
                    <w:t>Finansielle indtægter</w:t>
                  </w:r>
                </w:p>
              </w:tc>
              <w:tc>
                <w:tcPr>
                  <w:tcW w:w="0" w:type="auto"/>
                  <w:tcBorders>
                    <w:top w:val="single" w:sz="8" w:space="0" w:color="000000"/>
                    <w:left w:val="single" w:sz="8" w:space="0" w:color="000000"/>
                    <w:bottom w:val="single" w:sz="8" w:space="0" w:color="000000"/>
                    <w:right w:val="single" w:sz="8" w:space="0" w:color="000000"/>
                  </w:tcBorders>
                  <w:hideMark/>
                </w:tcPr>
                <w:p w14:paraId="1117443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4A1C2B5" w14:textId="77777777" w:rsidR="00B85155" w:rsidRPr="00B85155" w:rsidRDefault="00B85155" w:rsidP="00B85155">
                  <w:r w:rsidRPr="00B85155">
                    <w:t> </w:t>
                  </w:r>
                </w:p>
              </w:tc>
            </w:tr>
            <w:tr w:rsidR="00B85155" w:rsidRPr="00B85155" w14:paraId="5F973694"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6898C7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5DF92D2" w14:textId="77777777" w:rsidR="00B85155" w:rsidRPr="00B85155" w:rsidRDefault="00B85155" w:rsidP="00B85155">
                  <w:r w:rsidRPr="00B85155">
                    <w:t>Finansielle omkostninger</w:t>
                  </w:r>
                </w:p>
              </w:tc>
              <w:tc>
                <w:tcPr>
                  <w:tcW w:w="0" w:type="auto"/>
                  <w:tcBorders>
                    <w:top w:val="single" w:sz="8" w:space="0" w:color="000000"/>
                    <w:left w:val="single" w:sz="8" w:space="0" w:color="000000"/>
                    <w:bottom w:val="single" w:sz="8" w:space="0" w:color="000000"/>
                    <w:right w:val="single" w:sz="8" w:space="0" w:color="000000"/>
                  </w:tcBorders>
                  <w:hideMark/>
                </w:tcPr>
                <w:p w14:paraId="3D103C0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2DCE703" w14:textId="77777777" w:rsidR="00B85155" w:rsidRPr="00B85155" w:rsidRDefault="00B85155" w:rsidP="00B85155">
                  <w:r w:rsidRPr="00B85155">
                    <w:t> </w:t>
                  </w:r>
                </w:p>
              </w:tc>
            </w:tr>
            <w:tr w:rsidR="00B85155" w:rsidRPr="00B85155" w14:paraId="4400D006"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715B97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778BAB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D9F9F9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FBA955C" w14:textId="77777777" w:rsidR="00B85155" w:rsidRPr="00B85155" w:rsidRDefault="00B85155" w:rsidP="00B85155">
                  <w:r w:rsidRPr="00B85155">
                    <w:t> </w:t>
                  </w:r>
                </w:p>
              </w:tc>
            </w:tr>
            <w:tr w:rsidR="00B85155" w:rsidRPr="00B85155" w14:paraId="0E00B721" w14:textId="77777777" w:rsidTr="516EE8FF">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6E395BB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9800D51" w14:textId="77777777" w:rsidR="00B85155" w:rsidRPr="00B85155" w:rsidRDefault="00B85155" w:rsidP="00B85155">
                  <w:r w:rsidRPr="00B85155">
                    <w:rPr>
                      <w:b/>
                      <w:bCs/>
                    </w:rPr>
                    <w:t>Årets resultat</w:t>
                  </w:r>
                </w:p>
              </w:tc>
              <w:tc>
                <w:tcPr>
                  <w:tcW w:w="0" w:type="auto"/>
                  <w:tcBorders>
                    <w:top w:val="single" w:sz="8" w:space="0" w:color="000000"/>
                    <w:left w:val="single" w:sz="8" w:space="0" w:color="000000"/>
                    <w:bottom w:val="single" w:sz="8" w:space="0" w:color="000000"/>
                    <w:right w:val="single" w:sz="8" w:space="0" w:color="000000"/>
                  </w:tcBorders>
                  <w:hideMark/>
                </w:tcPr>
                <w:p w14:paraId="308B98E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6755311" w14:textId="77777777" w:rsidR="00B85155" w:rsidRPr="00B85155" w:rsidRDefault="00B85155" w:rsidP="00B85155">
                  <w:r w:rsidRPr="00B85155">
                    <w:t> </w:t>
                  </w:r>
                </w:p>
              </w:tc>
            </w:tr>
          </w:tbl>
          <w:p w14:paraId="4C7E1B85" w14:textId="77777777" w:rsidR="00B85155" w:rsidRPr="00B85155" w:rsidRDefault="00B85155" w:rsidP="00B85155"/>
        </w:tc>
      </w:tr>
    </w:tbl>
    <w:p w14:paraId="20759887" w14:textId="77777777" w:rsidR="00B85155" w:rsidRPr="00B85155" w:rsidRDefault="00B85155" w:rsidP="00B85155">
      <w:r w:rsidRPr="00B85155">
        <w:rPr>
          <w:b/>
          <w:bCs/>
        </w:rPr>
        <w:t>Balancen</w:t>
      </w:r>
    </w:p>
    <w:tbl>
      <w:tblPr>
        <w:tblW w:w="0" w:type="auto"/>
        <w:tblCellMar>
          <w:left w:w="0" w:type="dxa"/>
          <w:right w:w="0" w:type="dxa"/>
        </w:tblCellMar>
        <w:tblLook w:val="04A0" w:firstRow="1" w:lastRow="0" w:firstColumn="1" w:lastColumn="0" w:noHBand="0" w:noVBand="1"/>
      </w:tblPr>
      <w:tblGrid>
        <w:gridCol w:w="7654"/>
      </w:tblGrid>
      <w:tr w:rsidR="00B85155" w:rsidRPr="00B85155" w14:paraId="225577C3" w14:textId="77777777" w:rsidTr="00B85155">
        <w:tc>
          <w:tcPr>
            <w:tcW w:w="0" w:type="auto"/>
            <w:tcBorders>
              <w:top w:val="nil"/>
              <w:left w:val="nil"/>
              <w:bottom w:val="nil"/>
              <w:right w:val="nil"/>
            </w:tcBorders>
            <w:hideMark/>
          </w:tcPr>
          <w:tbl>
            <w:tblPr>
              <w:tblW w:w="10620" w:type="dxa"/>
              <w:tblCellMar>
                <w:top w:w="15" w:type="dxa"/>
                <w:left w:w="15" w:type="dxa"/>
                <w:bottom w:w="15" w:type="dxa"/>
                <w:right w:w="15" w:type="dxa"/>
              </w:tblCellMar>
              <w:tblLook w:val="04A0" w:firstRow="1" w:lastRow="0" w:firstColumn="1" w:lastColumn="0" w:noHBand="0" w:noVBand="1"/>
            </w:tblPr>
            <w:tblGrid>
              <w:gridCol w:w="5395"/>
              <w:gridCol w:w="2492"/>
              <w:gridCol w:w="2733"/>
            </w:tblGrid>
            <w:tr w:rsidR="00B85155" w:rsidRPr="00B85155" w14:paraId="14FE59AD"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A69288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F452A80" w14:textId="77777777" w:rsidR="00B85155" w:rsidRPr="00B85155" w:rsidRDefault="00B85155" w:rsidP="00B85155">
                  <w:r w:rsidRPr="00B85155">
                    <w:rPr>
                      <w:b/>
                      <w:bCs/>
                    </w:rPr>
                    <w:t>Regnskabsår</w:t>
                  </w:r>
                </w:p>
              </w:tc>
              <w:tc>
                <w:tcPr>
                  <w:tcW w:w="0" w:type="auto"/>
                  <w:tcBorders>
                    <w:top w:val="single" w:sz="8" w:space="0" w:color="000000"/>
                    <w:left w:val="single" w:sz="8" w:space="0" w:color="000000"/>
                    <w:bottom w:val="single" w:sz="8" w:space="0" w:color="000000"/>
                    <w:right w:val="single" w:sz="8" w:space="0" w:color="000000"/>
                  </w:tcBorders>
                  <w:hideMark/>
                </w:tcPr>
                <w:p w14:paraId="6B7C2758" w14:textId="77777777" w:rsidR="00B85155" w:rsidRPr="00B85155" w:rsidRDefault="00B85155" w:rsidP="00B85155">
                  <w:r w:rsidRPr="00B85155">
                    <w:rPr>
                      <w:b/>
                      <w:bCs/>
                    </w:rPr>
                    <w:t>Foregående år</w:t>
                  </w:r>
                </w:p>
              </w:tc>
            </w:tr>
            <w:tr w:rsidR="00B85155" w:rsidRPr="00B85155" w14:paraId="34ECAE2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CC2FB50" w14:textId="77777777" w:rsidR="00B85155" w:rsidRPr="00B85155" w:rsidRDefault="00B85155" w:rsidP="00B85155">
                  <w:r w:rsidRPr="00B85155">
                    <w:t>Anlægsaktiver</w:t>
                  </w:r>
                </w:p>
              </w:tc>
              <w:tc>
                <w:tcPr>
                  <w:tcW w:w="0" w:type="auto"/>
                  <w:tcBorders>
                    <w:top w:val="single" w:sz="8" w:space="0" w:color="000000"/>
                    <w:left w:val="single" w:sz="8" w:space="0" w:color="000000"/>
                    <w:bottom w:val="single" w:sz="8" w:space="0" w:color="000000"/>
                    <w:right w:val="single" w:sz="8" w:space="0" w:color="000000"/>
                  </w:tcBorders>
                  <w:hideMark/>
                </w:tcPr>
                <w:p w14:paraId="5F30387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7F38972" w14:textId="77777777" w:rsidR="00B85155" w:rsidRPr="00B85155" w:rsidRDefault="00B85155" w:rsidP="00B85155">
                  <w:r w:rsidRPr="00B85155">
                    <w:t> </w:t>
                  </w:r>
                </w:p>
              </w:tc>
            </w:tr>
            <w:tr w:rsidR="00B85155" w:rsidRPr="00B85155" w14:paraId="39D579E1"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6E31DC2" w14:textId="77777777" w:rsidR="00B85155" w:rsidRPr="00B85155" w:rsidRDefault="00B85155" w:rsidP="00B85155">
                  <w:r w:rsidRPr="00B85155">
                    <w:rPr>
                      <w:b/>
                      <w:bCs/>
                    </w:rPr>
                    <w:t>Omsætningsaktiver</w:t>
                  </w:r>
                </w:p>
              </w:tc>
              <w:tc>
                <w:tcPr>
                  <w:tcW w:w="0" w:type="auto"/>
                  <w:tcBorders>
                    <w:top w:val="single" w:sz="8" w:space="0" w:color="000000"/>
                    <w:left w:val="single" w:sz="8" w:space="0" w:color="000000"/>
                    <w:bottom w:val="single" w:sz="8" w:space="0" w:color="000000"/>
                    <w:right w:val="single" w:sz="8" w:space="0" w:color="000000"/>
                  </w:tcBorders>
                  <w:hideMark/>
                </w:tcPr>
                <w:p w14:paraId="01F98FC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E0D2872" w14:textId="77777777" w:rsidR="00B85155" w:rsidRPr="00B85155" w:rsidRDefault="00B85155" w:rsidP="00B85155">
                  <w:r w:rsidRPr="00B85155">
                    <w:t> </w:t>
                  </w:r>
                </w:p>
              </w:tc>
            </w:tr>
            <w:tr w:rsidR="00B85155" w:rsidRPr="00B85155" w14:paraId="37B771EE"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DB17CC3" w14:textId="77777777" w:rsidR="00B85155" w:rsidRPr="00B85155" w:rsidRDefault="00B85155" w:rsidP="00B85155">
                  <w:r w:rsidRPr="00B85155">
                    <w:t>Tilgodehavender</w:t>
                  </w:r>
                </w:p>
              </w:tc>
              <w:tc>
                <w:tcPr>
                  <w:tcW w:w="0" w:type="auto"/>
                  <w:tcBorders>
                    <w:top w:val="single" w:sz="8" w:space="0" w:color="000000"/>
                    <w:left w:val="single" w:sz="8" w:space="0" w:color="000000"/>
                    <w:bottom w:val="single" w:sz="8" w:space="0" w:color="000000"/>
                    <w:right w:val="single" w:sz="8" w:space="0" w:color="000000"/>
                  </w:tcBorders>
                  <w:hideMark/>
                </w:tcPr>
                <w:p w14:paraId="2D0C1E6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4F64B66" w14:textId="77777777" w:rsidR="00B85155" w:rsidRPr="00B85155" w:rsidRDefault="00B85155" w:rsidP="00B85155">
                  <w:r w:rsidRPr="00B85155">
                    <w:t> </w:t>
                  </w:r>
                </w:p>
              </w:tc>
            </w:tr>
            <w:tr w:rsidR="00B85155" w:rsidRPr="00B85155" w14:paraId="1702669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139A8431" w14:textId="77777777" w:rsidR="00B85155" w:rsidRPr="00B85155" w:rsidRDefault="00B85155" w:rsidP="00B85155">
                  <w:r w:rsidRPr="00B85155">
                    <w:t>Likvide beholdninger</w:t>
                  </w:r>
                </w:p>
              </w:tc>
              <w:tc>
                <w:tcPr>
                  <w:tcW w:w="0" w:type="auto"/>
                  <w:tcBorders>
                    <w:top w:val="single" w:sz="8" w:space="0" w:color="000000"/>
                    <w:left w:val="single" w:sz="8" w:space="0" w:color="000000"/>
                    <w:bottom w:val="single" w:sz="8" w:space="0" w:color="000000"/>
                    <w:right w:val="single" w:sz="8" w:space="0" w:color="000000"/>
                  </w:tcBorders>
                  <w:hideMark/>
                </w:tcPr>
                <w:p w14:paraId="29CDFF4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EC71877" w14:textId="77777777" w:rsidR="00B85155" w:rsidRPr="00B85155" w:rsidRDefault="00B85155" w:rsidP="00B85155">
                  <w:r w:rsidRPr="00B85155">
                    <w:t> </w:t>
                  </w:r>
                </w:p>
              </w:tc>
            </w:tr>
            <w:tr w:rsidR="00B85155" w:rsidRPr="00B85155" w14:paraId="543DA62E"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227AFFC" w14:textId="77777777" w:rsidR="00B85155" w:rsidRPr="00B85155" w:rsidRDefault="00B85155" w:rsidP="00B85155">
                  <w:r w:rsidRPr="00B85155">
                    <w:rPr>
                      <w:b/>
                      <w:bCs/>
                    </w:rPr>
                    <w:t>Omsætningsaktiver i alt</w:t>
                  </w:r>
                </w:p>
              </w:tc>
              <w:tc>
                <w:tcPr>
                  <w:tcW w:w="0" w:type="auto"/>
                  <w:tcBorders>
                    <w:top w:val="single" w:sz="8" w:space="0" w:color="000000"/>
                    <w:left w:val="single" w:sz="8" w:space="0" w:color="000000"/>
                    <w:bottom w:val="single" w:sz="8" w:space="0" w:color="000000"/>
                    <w:right w:val="single" w:sz="8" w:space="0" w:color="000000"/>
                  </w:tcBorders>
                  <w:hideMark/>
                </w:tcPr>
                <w:p w14:paraId="579748A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1CB6DBC" w14:textId="77777777" w:rsidR="00B85155" w:rsidRPr="00B85155" w:rsidRDefault="00B85155" w:rsidP="00B85155">
                  <w:r w:rsidRPr="00B85155">
                    <w:t> </w:t>
                  </w:r>
                </w:p>
              </w:tc>
            </w:tr>
            <w:tr w:rsidR="00B85155" w:rsidRPr="00B85155" w14:paraId="5E9963F5"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C1D073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0AB381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3932259" w14:textId="77777777" w:rsidR="00B85155" w:rsidRPr="00B85155" w:rsidRDefault="00B85155" w:rsidP="00B85155">
                  <w:r w:rsidRPr="00B85155">
                    <w:t> </w:t>
                  </w:r>
                </w:p>
              </w:tc>
            </w:tr>
            <w:tr w:rsidR="00B85155" w:rsidRPr="00B85155" w14:paraId="6958C26E"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3D9C8D9D" w14:textId="77777777" w:rsidR="00B85155" w:rsidRPr="00B85155" w:rsidRDefault="00B85155" w:rsidP="00B85155">
                  <w:r w:rsidRPr="00B85155">
                    <w:rPr>
                      <w:b/>
                      <w:bCs/>
                    </w:rPr>
                    <w:t>Aktiver i alt</w:t>
                  </w:r>
                </w:p>
              </w:tc>
              <w:tc>
                <w:tcPr>
                  <w:tcW w:w="0" w:type="auto"/>
                  <w:tcBorders>
                    <w:top w:val="single" w:sz="8" w:space="0" w:color="000000"/>
                    <w:left w:val="single" w:sz="8" w:space="0" w:color="000000"/>
                    <w:bottom w:val="single" w:sz="8" w:space="0" w:color="000000"/>
                    <w:right w:val="single" w:sz="8" w:space="0" w:color="000000"/>
                  </w:tcBorders>
                  <w:hideMark/>
                </w:tcPr>
                <w:p w14:paraId="39F1912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35B870D" w14:textId="77777777" w:rsidR="00B85155" w:rsidRPr="00B85155" w:rsidRDefault="00B85155" w:rsidP="00B85155">
                  <w:r w:rsidRPr="00B85155">
                    <w:t> </w:t>
                  </w:r>
                </w:p>
              </w:tc>
            </w:tr>
            <w:tr w:rsidR="00B85155" w:rsidRPr="00B85155" w14:paraId="4D69FD34"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D27E575" w14:textId="77777777" w:rsidR="00B85155" w:rsidRPr="00B85155" w:rsidRDefault="00B85155" w:rsidP="00B85155">
                  <w:r w:rsidRPr="00B85155">
                    <w:t>Egenkapital</w:t>
                  </w:r>
                </w:p>
              </w:tc>
              <w:tc>
                <w:tcPr>
                  <w:tcW w:w="0" w:type="auto"/>
                  <w:tcBorders>
                    <w:top w:val="single" w:sz="8" w:space="0" w:color="000000"/>
                    <w:left w:val="single" w:sz="8" w:space="0" w:color="000000"/>
                    <w:bottom w:val="single" w:sz="8" w:space="0" w:color="000000"/>
                    <w:right w:val="single" w:sz="8" w:space="0" w:color="000000"/>
                  </w:tcBorders>
                  <w:hideMark/>
                </w:tcPr>
                <w:p w14:paraId="4E9A77C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6F1983C" w14:textId="77777777" w:rsidR="00B85155" w:rsidRPr="00B85155" w:rsidRDefault="00B85155" w:rsidP="00B85155">
                  <w:r w:rsidRPr="00B85155">
                    <w:t> </w:t>
                  </w:r>
                </w:p>
              </w:tc>
            </w:tr>
            <w:tr w:rsidR="00B85155" w:rsidRPr="00B85155" w14:paraId="2F8992D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762391B3" w14:textId="77777777" w:rsidR="00B85155" w:rsidRPr="00B85155" w:rsidRDefault="00B85155" w:rsidP="00B85155">
                  <w:r w:rsidRPr="00B85155">
                    <w:rPr>
                      <w:b/>
                      <w:bCs/>
                    </w:rPr>
                    <w:t>Gældsforpligtelser</w:t>
                  </w:r>
                </w:p>
              </w:tc>
              <w:tc>
                <w:tcPr>
                  <w:tcW w:w="0" w:type="auto"/>
                  <w:tcBorders>
                    <w:top w:val="single" w:sz="8" w:space="0" w:color="000000"/>
                    <w:left w:val="single" w:sz="8" w:space="0" w:color="000000"/>
                    <w:bottom w:val="single" w:sz="8" w:space="0" w:color="000000"/>
                    <w:right w:val="single" w:sz="8" w:space="0" w:color="000000"/>
                  </w:tcBorders>
                  <w:hideMark/>
                </w:tcPr>
                <w:p w14:paraId="4D9969C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17ACFFB" w14:textId="77777777" w:rsidR="00B85155" w:rsidRPr="00B85155" w:rsidRDefault="00B85155" w:rsidP="00B85155">
                  <w:r w:rsidRPr="00B85155">
                    <w:t> </w:t>
                  </w:r>
                </w:p>
              </w:tc>
            </w:tr>
            <w:tr w:rsidR="00B85155" w:rsidRPr="00B85155" w14:paraId="26BC9294"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BD441D0" w14:textId="77777777" w:rsidR="00B85155" w:rsidRPr="00B85155" w:rsidRDefault="00B85155" w:rsidP="00B85155">
                  <w:r w:rsidRPr="00B85155">
                    <w:t>Langfristede gældsforpligtelser</w:t>
                  </w:r>
                </w:p>
              </w:tc>
              <w:tc>
                <w:tcPr>
                  <w:tcW w:w="0" w:type="auto"/>
                  <w:tcBorders>
                    <w:top w:val="single" w:sz="8" w:space="0" w:color="000000"/>
                    <w:left w:val="single" w:sz="8" w:space="0" w:color="000000"/>
                    <w:bottom w:val="single" w:sz="8" w:space="0" w:color="000000"/>
                    <w:right w:val="single" w:sz="8" w:space="0" w:color="000000"/>
                  </w:tcBorders>
                  <w:hideMark/>
                </w:tcPr>
                <w:p w14:paraId="28EDA95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0876F10" w14:textId="77777777" w:rsidR="00B85155" w:rsidRPr="00B85155" w:rsidRDefault="00B85155" w:rsidP="00B85155">
                  <w:r w:rsidRPr="00B85155">
                    <w:t> </w:t>
                  </w:r>
                </w:p>
              </w:tc>
            </w:tr>
            <w:tr w:rsidR="00B85155" w:rsidRPr="00B85155" w14:paraId="690862AB"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B500279" w14:textId="77777777" w:rsidR="00B85155" w:rsidRPr="00B85155" w:rsidRDefault="00B85155" w:rsidP="00B85155">
                  <w:r w:rsidRPr="00B85155">
                    <w:t>Kortfristede gældsforpligtelser</w:t>
                  </w:r>
                </w:p>
              </w:tc>
              <w:tc>
                <w:tcPr>
                  <w:tcW w:w="0" w:type="auto"/>
                  <w:tcBorders>
                    <w:top w:val="single" w:sz="8" w:space="0" w:color="000000"/>
                    <w:left w:val="single" w:sz="8" w:space="0" w:color="000000"/>
                    <w:bottom w:val="single" w:sz="8" w:space="0" w:color="000000"/>
                    <w:right w:val="single" w:sz="8" w:space="0" w:color="000000"/>
                  </w:tcBorders>
                  <w:hideMark/>
                </w:tcPr>
                <w:p w14:paraId="377B931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AC740A9" w14:textId="77777777" w:rsidR="00B85155" w:rsidRPr="00B85155" w:rsidRDefault="00B85155" w:rsidP="00B85155">
                  <w:r w:rsidRPr="00B85155">
                    <w:t> </w:t>
                  </w:r>
                </w:p>
              </w:tc>
            </w:tr>
            <w:tr w:rsidR="00B85155" w:rsidRPr="00B85155" w14:paraId="031218A9"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1BE1AB5" w14:textId="77777777" w:rsidR="00B85155" w:rsidRPr="00B85155" w:rsidRDefault="00B85155" w:rsidP="00B85155">
                  <w:r w:rsidRPr="00B85155">
                    <w:rPr>
                      <w:b/>
                      <w:bCs/>
                    </w:rPr>
                    <w:t>Gældsforpligtelser i alt</w:t>
                  </w:r>
                </w:p>
              </w:tc>
              <w:tc>
                <w:tcPr>
                  <w:tcW w:w="0" w:type="auto"/>
                  <w:tcBorders>
                    <w:top w:val="single" w:sz="8" w:space="0" w:color="000000"/>
                    <w:left w:val="single" w:sz="8" w:space="0" w:color="000000"/>
                    <w:bottom w:val="single" w:sz="8" w:space="0" w:color="000000"/>
                    <w:right w:val="single" w:sz="8" w:space="0" w:color="000000"/>
                  </w:tcBorders>
                  <w:hideMark/>
                </w:tcPr>
                <w:p w14:paraId="75134A6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01A1130" w14:textId="77777777" w:rsidR="00B85155" w:rsidRPr="00B85155" w:rsidRDefault="00B85155" w:rsidP="00B85155">
                  <w:r w:rsidRPr="00B85155">
                    <w:t> </w:t>
                  </w:r>
                </w:p>
              </w:tc>
            </w:tr>
            <w:tr w:rsidR="00B85155" w:rsidRPr="00B85155" w14:paraId="01A8DD79"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6848C40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A95A82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A600B92" w14:textId="77777777" w:rsidR="00B85155" w:rsidRPr="00B85155" w:rsidRDefault="00B85155" w:rsidP="00B85155">
                  <w:r w:rsidRPr="00B85155">
                    <w:t> </w:t>
                  </w:r>
                </w:p>
              </w:tc>
            </w:tr>
            <w:tr w:rsidR="00B85155" w:rsidRPr="00B85155" w14:paraId="70A4FED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64520FB" w14:textId="77777777" w:rsidR="00B85155" w:rsidRPr="00B85155" w:rsidRDefault="00B85155" w:rsidP="00B85155">
                  <w:r w:rsidRPr="00B85155">
                    <w:rPr>
                      <w:b/>
                      <w:bCs/>
                    </w:rPr>
                    <w:t>Passiver i alt</w:t>
                  </w:r>
                </w:p>
              </w:tc>
              <w:tc>
                <w:tcPr>
                  <w:tcW w:w="0" w:type="auto"/>
                  <w:tcBorders>
                    <w:top w:val="single" w:sz="8" w:space="0" w:color="000000"/>
                    <w:left w:val="single" w:sz="8" w:space="0" w:color="000000"/>
                    <w:bottom w:val="single" w:sz="8" w:space="0" w:color="000000"/>
                    <w:right w:val="single" w:sz="8" w:space="0" w:color="000000"/>
                  </w:tcBorders>
                  <w:hideMark/>
                </w:tcPr>
                <w:p w14:paraId="650F159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EBC80C7" w14:textId="77777777" w:rsidR="00B85155" w:rsidRPr="00B85155" w:rsidRDefault="00B85155" w:rsidP="00B85155">
                  <w:r w:rsidRPr="00B85155">
                    <w:t> </w:t>
                  </w:r>
                </w:p>
              </w:tc>
            </w:tr>
          </w:tbl>
          <w:p w14:paraId="04D2B424" w14:textId="77777777" w:rsidR="00B85155" w:rsidRPr="00B85155" w:rsidRDefault="00B85155" w:rsidP="00B85155"/>
        </w:tc>
      </w:tr>
    </w:tbl>
    <w:p w14:paraId="43E02D89" w14:textId="77777777" w:rsidR="00B85155" w:rsidRPr="00B85155" w:rsidRDefault="00B85155" w:rsidP="00B85155">
      <w:r w:rsidRPr="00B85155">
        <w:rPr>
          <w:b/>
          <w:bCs/>
        </w:rPr>
        <w:t>Noter</w:t>
      </w:r>
    </w:p>
    <w:p w14:paraId="0A3FB55E" w14:textId="77777777" w:rsidR="00B85155" w:rsidRPr="00B85155" w:rsidRDefault="00B85155" w:rsidP="00B85155">
      <w:r w:rsidRPr="00B85155">
        <w:rPr>
          <w:b/>
          <w:bCs/>
        </w:rPr>
        <w:t>Resultatet af takstfinansieret administration</w:t>
      </w:r>
    </w:p>
    <w:tbl>
      <w:tblPr>
        <w:tblW w:w="0" w:type="auto"/>
        <w:tblCellMar>
          <w:left w:w="0" w:type="dxa"/>
          <w:right w:w="0" w:type="dxa"/>
        </w:tblCellMar>
        <w:tblLook w:val="04A0" w:firstRow="1" w:lastRow="0" w:firstColumn="1" w:lastColumn="0" w:noHBand="0" w:noVBand="1"/>
      </w:tblPr>
      <w:tblGrid>
        <w:gridCol w:w="7654"/>
      </w:tblGrid>
      <w:tr w:rsidR="00B85155" w:rsidRPr="00B85155" w14:paraId="0462B1CC" w14:textId="77777777" w:rsidTr="00B85155">
        <w:tc>
          <w:tcPr>
            <w:tcW w:w="0" w:type="auto"/>
            <w:tcBorders>
              <w:top w:val="nil"/>
              <w:left w:val="nil"/>
              <w:bottom w:val="nil"/>
              <w:right w:val="nil"/>
            </w:tcBorders>
            <w:hideMark/>
          </w:tcPr>
          <w:tbl>
            <w:tblPr>
              <w:tblW w:w="10635" w:type="dxa"/>
              <w:tblCellMar>
                <w:top w:w="15" w:type="dxa"/>
                <w:left w:w="15" w:type="dxa"/>
                <w:bottom w:w="15" w:type="dxa"/>
                <w:right w:w="15" w:type="dxa"/>
              </w:tblCellMar>
              <w:tblLook w:val="04A0" w:firstRow="1" w:lastRow="0" w:firstColumn="1" w:lastColumn="0" w:noHBand="0" w:noVBand="1"/>
            </w:tblPr>
            <w:tblGrid>
              <w:gridCol w:w="5084"/>
              <w:gridCol w:w="321"/>
              <w:gridCol w:w="758"/>
              <w:gridCol w:w="758"/>
              <w:gridCol w:w="758"/>
              <w:gridCol w:w="654"/>
              <w:gridCol w:w="2302"/>
            </w:tblGrid>
            <w:tr w:rsidR="00B85155" w:rsidRPr="00B85155" w14:paraId="4067EAB0" w14:textId="77777777">
              <w:tc>
                <w:tcPr>
                  <w:tcW w:w="0" w:type="auto"/>
                  <w:tcBorders>
                    <w:top w:val="single" w:sz="8" w:space="0" w:color="000000"/>
                    <w:left w:val="single" w:sz="8" w:space="0" w:color="000000"/>
                    <w:bottom w:val="single" w:sz="8" w:space="0" w:color="000000"/>
                    <w:right w:val="single" w:sz="8" w:space="0" w:color="000000"/>
                  </w:tcBorders>
                  <w:hideMark/>
                </w:tcPr>
                <w:p w14:paraId="491D8D6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DC64904" w14:textId="77777777" w:rsidR="00B85155" w:rsidRPr="00B85155" w:rsidRDefault="00B85155" w:rsidP="00B85155">
                  <w:r w:rsidRPr="00B85155">
                    <w:rPr>
                      <w:b/>
                      <w:bCs/>
                    </w:rPr>
                    <w:t>R</w:t>
                  </w:r>
                </w:p>
              </w:tc>
              <w:tc>
                <w:tcPr>
                  <w:tcW w:w="0" w:type="auto"/>
                  <w:tcBorders>
                    <w:top w:val="single" w:sz="8" w:space="0" w:color="000000"/>
                    <w:left w:val="single" w:sz="8" w:space="0" w:color="000000"/>
                    <w:bottom w:val="single" w:sz="8" w:space="0" w:color="000000"/>
                    <w:right w:val="single" w:sz="8" w:space="0" w:color="000000"/>
                  </w:tcBorders>
                  <w:hideMark/>
                </w:tcPr>
                <w:p w14:paraId="0AEBD275" w14:textId="77777777" w:rsidR="00B85155" w:rsidRPr="00B85155" w:rsidRDefault="00B85155" w:rsidP="00B85155">
                  <w:r w:rsidRPr="00B85155">
                    <w:rPr>
                      <w:b/>
                      <w:bCs/>
                    </w:rPr>
                    <w:t>R -1</w:t>
                  </w:r>
                </w:p>
              </w:tc>
              <w:tc>
                <w:tcPr>
                  <w:tcW w:w="0" w:type="auto"/>
                  <w:tcBorders>
                    <w:top w:val="single" w:sz="8" w:space="0" w:color="000000"/>
                    <w:left w:val="single" w:sz="8" w:space="0" w:color="000000"/>
                    <w:bottom w:val="single" w:sz="8" w:space="0" w:color="000000"/>
                    <w:right w:val="single" w:sz="8" w:space="0" w:color="000000"/>
                  </w:tcBorders>
                  <w:hideMark/>
                </w:tcPr>
                <w:p w14:paraId="13F5883B" w14:textId="77777777" w:rsidR="00B85155" w:rsidRPr="00B85155" w:rsidRDefault="00B85155" w:rsidP="00B85155">
                  <w:r w:rsidRPr="00B85155">
                    <w:rPr>
                      <w:b/>
                      <w:bCs/>
                    </w:rPr>
                    <w:t>R -2</w:t>
                  </w:r>
                </w:p>
              </w:tc>
              <w:tc>
                <w:tcPr>
                  <w:tcW w:w="0" w:type="auto"/>
                  <w:tcBorders>
                    <w:top w:val="single" w:sz="8" w:space="0" w:color="000000"/>
                    <w:left w:val="single" w:sz="8" w:space="0" w:color="000000"/>
                    <w:bottom w:val="single" w:sz="8" w:space="0" w:color="000000"/>
                    <w:right w:val="single" w:sz="8" w:space="0" w:color="000000"/>
                  </w:tcBorders>
                  <w:hideMark/>
                </w:tcPr>
                <w:p w14:paraId="4D77FBFA" w14:textId="77777777" w:rsidR="00B85155" w:rsidRPr="00B85155" w:rsidRDefault="00B85155" w:rsidP="00B85155">
                  <w:r w:rsidRPr="00B85155">
                    <w:rPr>
                      <w:b/>
                      <w:bCs/>
                    </w:rPr>
                    <w:t>R -3</w:t>
                  </w:r>
                </w:p>
              </w:tc>
              <w:tc>
                <w:tcPr>
                  <w:tcW w:w="0" w:type="auto"/>
                  <w:tcBorders>
                    <w:top w:val="single" w:sz="8" w:space="0" w:color="000000"/>
                    <w:left w:val="single" w:sz="8" w:space="0" w:color="000000"/>
                    <w:bottom w:val="single" w:sz="8" w:space="0" w:color="000000"/>
                    <w:right w:val="single" w:sz="8" w:space="0" w:color="000000"/>
                  </w:tcBorders>
                  <w:hideMark/>
                </w:tcPr>
                <w:p w14:paraId="0F0A76AC" w14:textId="77777777" w:rsidR="00B85155" w:rsidRPr="00B85155" w:rsidRDefault="00B85155" w:rsidP="00B85155">
                  <w:r w:rsidRPr="00B85155">
                    <w:rPr>
                      <w:b/>
                      <w:bCs/>
                    </w:rPr>
                    <w:t>R-4</w:t>
                  </w:r>
                </w:p>
              </w:tc>
              <w:tc>
                <w:tcPr>
                  <w:tcW w:w="0" w:type="auto"/>
                  <w:tcBorders>
                    <w:top w:val="single" w:sz="8" w:space="0" w:color="000000"/>
                    <w:left w:val="single" w:sz="8" w:space="0" w:color="000000"/>
                    <w:bottom w:val="single" w:sz="8" w:space="0" w:color="000000"/>
                    <w:right w:val="single" w:sz="8" w:space="0" w:color="000000"/>
                  </w:tcBorders>
                  <w:hideMark/>
                </w:tcPr>
                <w:p w14:paraId="1F775796" w14:textId="77777777" w:rsidR="00B85155" w:rsidRPr="00B85155" w:rsidRDefault="00B85155" w:rsidP="00B85155">
                  <w:r w:rsidRPr="00B85155">
                    <w:rPr>
                      <w:b/>
                      <w:bCs/>
                    </w:rPr>
                    <w:t>Akkumuleret</w:t>
                  </w:r>
                </w:p>
              </w:tc>
            </w:tr>
            <w:tr w:rsidR="00B85155" w:rsidRPr="00B85155" w14:paraId="7114E615"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6DA32991" w14:textId="77777777" w:rsidR="00B85155" w:rsidRPr="00B85155" w:rsidRDefault="00B85155" w:rsidP="00B85155">
                  <w:r w:rsidRPr="00B85155">
                    <w:t>Arbejdsskadesager</w:t>
                  </w:r>
                </w:p>
              </w:tc>
              <w:tc>
                <w:tcPr>
                  <w:tcW w:w="0" w:type="auto"/>
                  <w:tcBorders>
                    <w:top w:val="single" w:sz="8" w:space="0" w:color="000000"/>
                    <w:left w:val="single" w:sz="8" w:space="0" w:color="000000"/>
                    <w:bottom w:val="single" w:sz="8" w:space="0" w:color="000000"/>
                    <w:right w:val="single" w:sz="8" w:space="0" w:color="000000"/>
                  </w:tcBorders>
                  <w:hideMark/>
                </w:tcPr>
                <w:p w14:paraId="277E926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DC2E3C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8A89D1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79F286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FDD3E4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5A9E076" w14:textId="77777777" w:rsidR="00B85155" w:rsidRPr="00B85155" w:rsidRDefault="00B85155" w:rsidP="00B85155">
                  <w:r w:rsidRPr="00B85155">
                    <w:t> </w:t>
                  </w:r>
                </w:p>
              </w:tc>
            </w:tr>
            <w:tr w:rsidR="00B85155" w:rsidRPr="00B85155" w14:paraId="28D82B7D"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9CB9DF4" w14:textId="77777777" w:rsidR="00B85155" w:rsidRPr="00B85155" w:rsidRDefault="00B85155" w:rsidP="00B85155">
                  <w:r w:rsidRPr="00B85155">
                    <w:t>Private erstatningssager</w:t>
                  </w:r>
                </w:p>
              </w:tc>
              <w:tc>
                <w:tcPr>
                  <w:tcW w:w="0" w:type="auto"/>
                  <w:tcBorders>
                    <w:top w:val="single" w:sz="8" w:space="0" w:color="000000"/>
                    <w:left w:val="single" w:sz="8" w:space="0" w:color="000000"/>
                    <w:bottom w:val="single" w:sz="8" w:space="0" w:color="000000"/>
                    <w:right w:val="single" w:sz="8" w:space="0" w:color="000000"/>
                  </w:tcBorders>
                  <w:hideMark/>
                </w:tcPr>
                <w:p w14:paraId="237769E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72617E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B70157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F37B0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8C463E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138BDD9" w14:textId="77777777" w:rsidR="00B85155" w:rsidRPr="00B85155" w:rsidRDefault="00B85155" w:rsidP="00B85155">
                  <w:r w:rsidRPr="00B85155">
                    <w:t> </w:t>
                  </w:r>
                </w:p>
              </w:tc>
            </w:tr>
            <w:tr w:rsidR="00B85155" w:rsidRPr="00B85155" w14:paraId="2BB177E2"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809256B" w14:textId="77777777" w:rsidR="00B85155" w:rsidRPr="00B85155" w:rsidRDefault="00B85155" w:rsidP="00B85155">
                  <w:r w:rsidRPr="00B85155">
                    <w:t>Arbejdsskadesager i Grønland</w:t>
                  </w:r>
                </w:p>
              </w:tc>
              <w:tc>
                <w:tcPr>
                  <w:tcW w:w="0" w:type="auto"/>
                  <w:tcBorders>
                    <w:top w:val="single" w:sz="8" w:space="0" w:color="000000"/>
                    <w:left w:val="single" w:sz="8" w:space="0" w:color="000000"/>
                    <w:bottom w:val="single" w:sz="8" w:space="0" w:color="000000"/>
                    <w:right w:val="single" w:sz="8" w:space="0" w:color="000000"/>
                  </w:tcBorders>
                  <w:hideMark/>
                </w:tcPr>
                <w:p w14:paraId="61ED268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1EBECC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2E738B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B7723E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4A894C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26083E9" w14:textId="77777777" w:rsidR="00B85155" w:rsidRPr="00B85155" w:rsidRDefault="00B85155" w:rsidP="00B85155">
                  <w:r w:rsidRPr="00B85155">
                    <w:t> </w:t>
                  </w:r>
                </w:p>
              </w:tc>
            </w:tr>
          </w:tbl>
          <w:p w14:paraId="5250E4B4" w14:textId="77777777" w:rsidR="00B85155" w:rsidRPr="00B85155" w:rsidRDefault="00B85155" w:rsidP="00B85155"/>
        </w:tc>
      </w:tr>
    </w:tbl>
    <w:p w14:paraId="594BA1DF" w14:textId="77777777" w:rsidR="00B85155" w:rsidRPr="00B85155" w:rsidRDefault="00B85155" w:rsidP="00B85155">
      <w:r w:rsidRPr="00B85155">
        <w:rPr>
          <w:b/>
          <w:bCs/>
        </w:rPr>
        <w:t>Ydelsesvirksomhed</w:t>
      </w:r>
    </w:p>
    <w:tbl>
      <w:tblPr>
        <w:tblW w:w="0" w:type="auto"/>
        <w:tblCellMar>
          <w:left w:w="0" w:type="dxa"/>
          <w:right w:w="0" w:type="dxa"/>
        </w:tblCellMar>
        <w:tblLook w:val="04A0" w:firstRow="1" w:lastRow="0" w:firstColumn="1" w:lastColumn="0" w:noHBand="0" w:noVBand="1"/>
      </w:tblPr>
      <w:tblGrid>
        <w:gridCol w:w="7654"/>
      </w:tblGrid>
      <w:tr w:rsidR="00B85155" w:rsidRPr="00B85155" w14:paraId="0FA8A86F" w14:textId="77777777" w:rsidTr="00B85155">
        <w:tc>
          <w:tcPr>
            <w:tcW w:w="0" w:type="auto"/>
            <w:tcBorders>
              <w:top w:val="nil"/>
              <w:left w:val="nil"/>
              <w:bottom w:val="nil"/>
              <w:right w:val="nil"/>
            </w:tcBorders>
            <w:hideMark/>
          </w:tcPr>
          <w:tbl>
            <w:tblPr>
              <w:tblW w:w="10620" w:type="dxa"/>
              <w:tblCellMar>
                <w:top w:w="15" w:type="dxa"/>
                <w:left w:w="15" w:type="dxa"/>
                <w:bottom w:w="15" w:type="dxa"/>
                <w:right w:w="15" w:type="dxa"/>
              </w:tblCellMar>
              <w:tblLook w:val="04A0" w:firstRow="1" w:lastRow="0" w:firstColumn="1" w:lastColumn="0" w:noHBand="0" w:noVBand="1"/>
            </w:tblPr>
            <w:tblGrid>
              <w:gridCol w:w="8430"/>
              <w:gridCol w:w="217"/>
              <w:gridCol w:w="511"/>
              <w:gridCol w:w="511"/>
              <w:gridCol w:w="511"/>
              <w:gridCol w:w="440"/>
            </w:tblGrid>
            <w:tr w:rsidR="00B85155" w:rsidRPr="00B85155" w14:paraId="20DD4A1A"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458DBBC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969C457" w14:textId="77777777" w:rsidR="00B85155" w:rsidRPr="00B85155" w:rsidRDefault="00B85155" w:rsidP="00B85155">
                  <w:r w:rsidRPr="00B85155">
                    <w:rPr>
                      <w:b/>
                      <w:bCs/>
                    </w:rPr>
                    <w:t>R</w:t>
                  </w:r>
                </w:p>
              </w:tc>
              <w:tc>
                <w:tcPr>
                  <w:tcW w:w="0" w:type="auto"/>
                  <w:tcBorders>
                    <w:top w:val="single" w:sz="8" w:space="0" w:color="000000"/>
                    <w:left w:val="single" w:sz="8" w:space="0" w:color="000000"/>
                    <w:bottom w:val="single" w:sz="8" w:space="0" w:color="000000"/>
                    <w:right w:val="single" w:sz="8" w:space="0" w:color="000000"/>
                  </w:tcBorders>
                  <w:hideMark/>
                </w:tcPr>
                <w:p w14:paraId="199E31E6" w14:textId="77777777" w:rsidR="00B85155" w:rsidRPr="00B85155" w:rsidRDefault="00B85155" w:rsidP="00B85155">
                  <w:r w:rsidRPr="00B85155">
                    <w:rPr>
                      <w:b/>
                      <w:bCs/>
                    </w:rPr>
                    <w:t>R -1</w:t>
                  </w:r>
                </w:p>
              </w:tc>
              <w:tc>
                <w:tcPr>
                  <w:tcW w:w="0" w:type="auto"/>
                  <w:tcBorders>
                    <w:top w:val="single" w:sz="8" w:space="0" w:color="000000"/>
                    <w:left w:val="single" w:sz="8" w:space="0" w:color="000000"/>
                    <w:bottom w:val="single" w:sz="8" w:space="0" w:color="000000"/>
                    <w:right w:val="single" w:sz="8" w:space="0" w:color="000000"/>
                  </w:tcBorders>
                  <w:hideMark/>
                </w:tcPr>
                <w:p w14:paraId="64ECF46F" w14:textId="77777777" w:rsidR="00B85155" w:rsidRPr="00B85155" w:rsidRDefault="00B85155" w:rsidP="00B85155">
                  <w:r w:rsidRPr="00B85155">
                    <w:rPr>
                      <w:b/>
                      <w:bCs/>
                    </w:rPr>
                    <w:t>R -2</w:t>
                  </w:r>
                </w:p>
              </w:tc>
              <w:tc>
                <w:tcPr>
                  <w:tcW w:w="0" w:type="auto"/>
                  <w:tcBorders>
                    <w:top w:val="single" w:sz="8" w:space="0" w:color="000000"/>
                    <w:left w:val="single" w:sz="8" w:space="0" w:color="000000"/>
                    <w:bottom w:val="single" w:sz="8" w:space="0" w:color="000000"/>
                    <w:right w:val="single" w:sz="8" w:space="0" w:color="000000"/>
                  </w:tcBorders>
                  <w:hideMark/>
                </w:tcPr>
                <w:p w14:paraId="716A22C8" w14:textId="77777777" w:rsidR="00B85155" w:rsidRPr="00B85155" w:rsidRDefault="00B85155" w:rsidP="00B85155">
                  <w:r w:rsidRPr="00B85155">
                    <w:rPr>
                      <w:b/>
                      <w:bCs/>
                    </w:rPr>
                    <w:t>R -3</w:t>
                  </w:r>
                </w:p>
              </w:tc>
              <w:tc>
                <w:tcPr>
                  <w:tcW w:w="0" w:type="auto"/>
                  <w:tcBorders>
                    <w:top w:val="single" w:sz="8" w:space="0" w:color="000000"/>
                    <w:left w:val="single" w:sz="8" w:space="0" w:color="000000"/>
                    <w:bottom w:val="single" w:sz="8" w:space="0" w:color="000000"/>
                    <w:right w:val="single" w:sz="8" w:space="0" w:color="000000"/>
                  </w:tcBorders>
                  <w:hideMark/>
                </w:tcPr>
                <w:p w14:paraId="0FC55868" w14:textId="77777777" w:rsidR="00B85155" w:rsidRPr="00B85155" w:rsidRDefault="00B85155" w:rsidP="00B85155">
                  <w:r w:rsidRPr="00B85155">
                    <w:rPr>
                      <w:b/>
                      <w:bCs/>
                    </w:rPr>
                    <w:t>R-4</w:t>
                  </w:r>
                </w:p>
              </w:tc>
            </w:tr>
            <w:tr w:rsidR="00B85155" w:rsidRPr="00B85155" w14:paraId="1F73A636"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64708363" w14:textId="0F2A32A7" w:rsidR="00B85155" w:rsidRPr="00B85155" w:rsidRDefault="00B85155" w:rsidP="00B85155">
                  <w:r w:rsidRPr="00B85155">
                    <w:rPr>
                      <w:i/>
                      <w:iCs/>
                    </w:rPr>
                    <w:t>Erstatning m.v. til statens tjenestemænd og arbejdere m.fl.</w:t>
                  </w:r>
                </w:p>
              </w:tc>
              <w:tc>
                <w:tcPr>
                  <w:tcW w:w="0" w:type="auto"/>
                  <w:tcBorders>
                    <w:top w:val="single" w:sz="8" w:space="0" w:color="000000"/>
                    <w:left w:val="single" w:sz="8" w:space="0" w:color="000000"/>
                    <w:bottom w:val="single" w:sz="8" w:space="0" w:color="000000"/>
                    <w:right w:val="single" w:sz="8" w:space="0" w:color="000000"/>
                  </w:tcBorders>
                  <w:hideMark/>
                </w:tcPr>
                <w:p w14:paraId="4B6D52C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C0E09D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19B692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21CAE1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14E99EB" w14:textId="77777777" w:rsidR="00B85155" w:rsidRPr="00B85155" w:rsidRDefault="00B85155" w:rsidP="00B85155">
                  <w:r w:rsidRPr="00B85155">
                    <w:t> </w:t>
                  </w:r>
                </w:p>
              </w:tc>
            </w:tr>
            <w:tr w:rsidR="00B85155" w:rsidRPr="00B85155" w14:paraId="5FB779D5"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32BC374A" w14:textId="77777777"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79A1EB4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3CBAAA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75EBAC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8307D0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7382386" w14:textId="77777777" w:rsidR="00B85155" w:rsidRPr="00B85155" w:rsidRDefault="00B85155" w:rsidP="00B85155">
                  <w:r w:rsidRPr="00B85155">
                    <w:t> </w:t>
                  </w:r>
                </w:p>
              </w:tc>
            </w:tr>
            <w:tr w:rsidR="00B85155" w:rsidRPr="00B85155" w14:paraId="7EE4DE04"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1CC9DC63" w14:textId="77777777"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07188D0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3E7B8F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BB07B2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C717EA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915A842" w14:textId="77777777" w:rsidR="00B85155" w:rsidRPr="00B85155" w:rsidRDefault="00B85155" w:rsidP="00B85155">
                  <w:r w:rsidRPr="00B85155">
                    <w:t> </w:t>
                  </w:r>
                </w:p>
              </w:tc>
            </w:tr>
            <w:tr w:rsidR="00B85155" w:rsidRPr="00B85155" w14:paraId="3A6D579F"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2D262AD4" w14:textId="77777777"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2C45C5B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BBF720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A870B6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9CD4E7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44872EB" w14:textId="77777777" w:rsidR="00B85155" w:rsidRPr="00B85155" w:rsidRDefault="00B85155" w:rsidP="00B85155">
                  <w:r w:rsidRPr="00B85155">
                    <w:t> </w:t>
                  </w:r>
                </w:p>
              </w:tc>
            </w:tr>
            <w:tr w:rsidR="00B85155" w:rsidRPr="00B85155" w14:paraId="68DB1882"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0FC735B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864AE3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97C035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99038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A28896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02D6728" w14:textId="77777777" w:rsidR="00B85155" w:rsidRPr="00B85155" w:rsidRDefault="00B85155" w:rsidP="00B85155">
                  <w:r w:rsidRPr="00B85155">
                    <w:t> </w:t>
                  </w:r>
                </w:p>
              </w:tc>
            </w:tr>
            <w:tr w:rsidR="00B85155" w:rsidRPr="00B85155" w14:paraId="19E2D339"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38482F29" w14:textId="488BA9A2" w:rsidR="00B85155" w:rsidRPr="00B85155" w:rsidRDefault="00B85155" w:rsidP="00B85155">
                  <w:r w:rsidRPr="00B85155">
                    <w:rPr>
                      <w:i/>
                      <w:iCs/>
                    </w:rPr>
                    <w:t>Forskellige erstatninger m.v.</w:t>
                  </w:r>
                </w:p>
              </w:tc>
              <w:tc>
                <w:tcPr>
                  <w:tcW w:w="0" w:type="auto"/>
                  <w:tcBorders>
                    <w:top w:val="single" w:sz="8" w:space="0" w:color="000000"/>
                    <w:left w:val="single" w:sz="8" w:space="0" w:color="000000"/>
                    <w:bottom w:val="single" w:sz="8" w:space="0" w:color="000000"/>
                    <w:right w:val="single" w:sz="8" w:space="0" w:color="000000"/>
                  </w:tcBorders>
                  <w:hideMark/>
                </w:tcPr>
                <w:p w14:paraId="44460A6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E0977A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C3FBC3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423C06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A98FB05" w14:textId="77777777" w:rsidR="00B85155" w:rsidRPr="00B85155" w:rsidRDefault="00B85155" w:rsidP="00B85155">
                  <w:r w:rsidRPr="00B85155">
                    <w:t> </w:t>
                  </w:r>
                </w:p>
              </w:tc>
            </w:tr>
            <w:tr w:rsidR="00B85155" w:rsidRPr="00B85155" w14:paraId="0918B959"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2DCDF478" w14:textId="30F7925B"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5128735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7DE937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0CC56E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A2DF25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FB6F66E" w14:textId="77777777" w:rsidR="00B85155" w:rsidRPr="00B85155" w:rsidRDefault="00B85155" w:rsidP="00B85155">
                  <w:r w:rsidRPr="00B85155">
                    <w:t> </w:t>
                  </w:r>
                </w:p>
              </w:tc>
            </w:tr>
            <w:tr w:rsidR="00B85155" w:rsidRPr="00B85155" w14:paraId="267B3809"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148B4794" w14:textId="24B6731E"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3E45ADB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227159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074D55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D2A4CD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AD3B2B1" w14:textId="77777777" w:rsidR="00B85155" w:rsidRPr="00B85155" w:rsidRDefault="00B85155" w:rsidP="00B85155">
                  <w:r w:rsidRPr="00B85155">
                    <w:t> </w:t>
                  </w:r>
                </w:p>
              </w:tc>
            </w:tr>
            <w:tr w:rsidR="00B85155" w:rsidRPr="00B85155" w14:paraId="68010A0A"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60217993" w14:textId="066B195F"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7F41E11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D65A77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FD583C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D2D281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8678FB5" w14:textId="77777777" w:rsidR="00B85155" w:rsidRPr="00B85155" w:rsidRDefault="00B85155" w:rsidP="00B85155">
                  <w:r w:rsidRPr="00B85155">
                    <w:t> </w:t>
                  </w:r>
                </w:p>
              </w:tc>
            </w:tr>
            <w:tr w:rsidR="00B85155" w:rsidRPr="00B85155" w14:paraId="0D6344DC"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0AEB0212" w14:textId="55B91253"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4BB173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877BA4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4313EE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04633D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03F09B0" w14:textId="77777777" w:rsidR="00B85155" w:rsidRPr="00B85155" w:rsidRDefault="00B85155" w:rsidP="00B85155">
                  <w:r w:rsidRPr="00B85155">
                    <w:t> </w:t>
                  </w:r>
                </w:p>
              </w:tc>
            </w:tr>
            <w:tr w:rsidR="00B85155" w:rsidRPr="00B85155" w14:paraId="7FA4AA52"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34556DF0" w14:textId="3800D890" w:rsidR="00B85155" w:rsidRPr="00B85155" w:rsidRDefault="00B85155" w:rsidP="00B85155">
                  <w:r w:rsidRPr="00B85155">
                    <w:rPr>
                      <w:i/>
                      <w:iCs/>
                    </w:rPr>
                    <w:t>Tilskadekomne værnepligtige m.fl.</w:t>
                  </w:r>
                </w:p>
              </w:tc>
              <w:tc>
                <w:tcPr>
                  <w:tcW w:w="0" w:type="auto"/>
                  <w:tcBorders>
                    <w:top w:val="single" w:sz="8" w:space="0" w:color="000000"/>
                    <w:left w:val="single" w:sz="8" w:space="0" w:color="000000"/>
                    <w:bottom w:val="single" w:sz="8" w:space="0" w:color="000000"/>
                    <w:right w:val="single" w:sz="8" w:space="0" w:color="000000"/>
                  </w:tcBorders>
                  <w:hideMark/>
                </w:tcPr>
                <w:p w14:paraId="4C67530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2E82FF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085186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D071DE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5134756" w14:textId="77777777" w:rsidR="00B85155" w:rsidRPr="00B85155" w:rsidRDefault="00B85155" w:rsidP="00B85155">
                  <w:r w:rsidRPr="00B85155">
                    <w:t> </w:t>
                  </w:r>
                </w:p>
              </w:tc>
            </w:tr>
            <w:tr w:rsidR="00B85155" w:rsidRPr="00B85155" w14:paraId="4DF09E43"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6B270432" w14:textId="1380E10F"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52D8EE7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741589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0F19C3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00386C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2569076" w14:textId="77777777" w:rsidR="00B85155" w:rsidRPr="00B85155" w:rsidRDefault="00B85155" w:rsidP="00B85155">
                  <w:r w:rsidRPr="00B85155">
                    <w:t> </w:t>
                  </w:r>
                </w:p>
              </w:tc>
            </w:tr>
            <w:tr w:rsidR="00B85155" w:rsidRPr="00B85155" w14:paraId="07F12B84"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22F44E4E" w14:textId="5246C0A2"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116CC84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54BF94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EA6D61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16FD3C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A1D0FBA" w14:textId="77777777" w:rsidR="00B85155" w:rsidRPr="00B85155" w:rsidRDefault="00B85155" w:rsidP="00B85155">
                  <w:r w:rsidRPr="00B85155">
                    <w:t> </w:t>
                  </w:r>
                </w:p>
              </w:tc>
            </w:tr>
            <w:tr w:rsidR="00B85155" w:rsidRPr="00B85155" w14:paraId="7D97F592"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4A1F16D5" w14:textId="7F58EBED"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25BBC5D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FA1A87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7C9A60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DF2C2C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27A955" w14:textId="77777777" w:rsidR="00B85155" w:rsidRPr="00B85155" w:rsidRDefault="00B85155" w:rsidP="00B85155">
                  <w:r w:rsidRPr="00B85155">
                    <w:t> </w:t>
                  </w:r>
                </w:p>
              </w:tc>
            </w:tr>
            <w:tr w:rsidR="00B85155" w:rsidRPr="00B85155" w14:paraId="571037CE"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49B4DE1F" w14:textId="115FE494"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ABA1D4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103359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32ADBA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E39B00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622908C" w14:textId="77777777" w:rsidR="00B85155" w:rsidRPr="00B85155" w:rsidRDefault="00B85155" w:rsidP="00B85155">
                  <w:r w:rsidRPr="00B85155">
                    <w:t> </w:t>
                  </w:r>
                </w:p>
              </w:tc>
            </w:tr>
            <w:tr w:rsidR="00B85155" w:rsidRPr="00B85155" w14:paraId="42B3AC7B"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2439B7B9" w14:textId="26D0B073" w:rsidR="00B85155" w:rsidRPr="00B85155" w:rsidRDefault="00B85155" w:rsidP="00B85155">
                  <w:r w:rsidRPr="00B85155">
                    <w:rPr>
                      <w:i/>
                      <w:iCs/>
                    </w:rPr>
                    <w:t>Refusion af erstatninger</w:t>
                  </w:r>
                </w:p>
              </w:tc>
              <w:tc>
                <w:tcPr>
                  <w:tcW w:w="0" w:type="auto"/>
                  <w:tcBorders>
                    <w:top w:val="single" w:sz="8" w:space="0" w:color="000000"/>
                    <w:left w:val="single" w:sz="8" w:space="0" w:color="000000"/>
                    <w:bottom w:val="single" w:sz="8" w:space="0" w:color="000000"/>
                    <w:right w:val="single" w:sz="8" w:space="0" w:color="000000"/>
                  </w:tcBorders>
                  <w:hideMark/>
                </w:tcPr>
                <w:p w14:paraId="5549FE8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2B6AEC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55CD0E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4C807D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8E2751E" w14:textId="77777777" w:rsidR="00B85155" w:rsidRPr="00B85155" w:rsidRDefault="00B85155" w:rsidP="00B85155">
                  <w:r w:rsidRPr="00B85155">
                    <w:t> </w:t>
                  </w:r>
                </w:p>
              </w:tc>
            </w:tr>
            <w:tr w:rsidR="00B85155" w:rsidRPr="00B85155" w14:paraId="5536DDCE"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01ECC773" w14:textId="2F0DE579"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73AC354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085E9D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C68113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F68D1A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33FE4BC" w14:textId="77777777" w:rsidR="00B85155" w:rsidRPr="00B85155" w:rsidRDefault="00B85155" w:rsidP="00B85155">
                  <w:r w:rsidRPr="00B85155">
                    <w:t> </w:t>
                  </w:r>
                </w:p>
              </w:tc>
            </w:tr>
            <w:tr w:rsidR="00B85155" w:rsidRPr="00B85155" w14:paraId="4F40F882"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34E81C0D" w14:textId="4329278D"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4788EDF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B1F303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689B35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BB269D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6928D3B" w14:textId="77777777" w:rsidR="00B85155" w:rsidRPr="00B85155" w:rsidRDefault="00B85155" w:rsidP="00B85155">
                  <w:r w:rsidRPr="00B85155">
                    <w:t> </w:t>
                  </w:r>
                </w:p>
              </w:tc>
            </w:tr>
            <w:tr w:rsidR="00B85155" w:rsidRPr="00B85155" w14:paraId="661060D5"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0A8A7888" w14:textId="1CDF28D6"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7D3EC30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BCE057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9B5941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FFA7D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BD71A14" w14:textId="77777777" w:rsidR="00B85155" w:rsidRPr="00B85155" w:rsidRDefault="00B85155" w:rsidP="00B85155">
                  <w:r w:rsidRPr="00B85155">
                    <w:t> </w:t>
                  </w:r>
                </w:p>
              </w:tc>
            </w:tr>
            <w:tr w:rsidR="00B85155" w:rsidRPr="00B85155" w14:paraId="1D97797D"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1D5FB6FA" w14:textId="382E60B3"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BFB685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6DFA5E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CED75E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CD0DBA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388AE67" w14:textId="77777777" w:rsidR="00B85155" w:rsidRPr="00B85155" w:rsidRDefault="00B85155" w:rsidP="00B85155">
                  <w:r w:rsidRPr="00B85155">
                    <w:t> </w:t>
                  </w:r>
                </w:p>
              </w:tc>
            </w:tr>
            <w:tr w:rsidR="00B85155" w:rsidRPr="00B85155" w14:paraId="2A3E08C3" w14:textId="77777777" w:rsidTr="00594467">
              <w:trPr>
                <w:trHeight w:val="600"/>
              </w:trPr>
              <w:tc>
                <w:tcPr>
                  <w:tcW w:w="0" w:type="auto"/>
                  <w:tcBorders>
                    <w:top w:val="single" w:sz="8" w:space="0" w:color="000000"/>
                    <w:left w:val="single" w:sz="8" w:space="0" w:color="000000"/>
                    <w:bottom w:val="single" w:sz="8" w:space="0" w:color="000000"/>
                    <w:right w:val="single" w:sz="8" w:space="0" w:color="000000"/>
                  </w:tcBorders>
                </w:tcPr>
                <w:p w14:paraId="571C829B" w14:textId="66408D64" w:rsidR="00B85155" w:rsidRPr="00B85155" w:rsidRDefault="00B85155" w:rsidP="00B85155">
                  <w:r w:rsidRPr="00B85155">
                    <w:rPr>
                      <w:i/>
                      <w:iCs/>
                    </w:rPr>
                    <w:t>Administrative bøder ved manglende tegning af arbejdsskadeforsikring m.v.</w:t>
                  </w:r>
                </w:p>
              </w:tc>
              <w:tc>
                <w:tcPr>
                  <w:tcW w:w="0" w:type="auto"/>
                  <w:tcBorders>
                    <w:top w:val="single" w:sz="8" w:space="0" w:color="000000"/>
                    <w:left w:val="single" w:sz="8" w:space="0" w:color="000000"/>
                    <w:bottom w:val="single" w:sz="8" w:space="0" w:color="000000"/>
                    <w:right w:val="single" w:sz="8" w:space="0" w:color="000000"/>
                  </w:tcBorders>
                  <w:hideMark/>
                </w:tcPr>
                <w:p w14:paraId="7BCB581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300284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815FA3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E2DFD2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556B3D7" w14:textId="77777777" w:rsidR="00B85155" w:rsidRPr="00B85155" w:rsidRDefault="00B85155" w:rsidP="00B85155">
                  <w:r w:rsidRPr="00B85155">
                    <w:t> </w:t>
                  </w:r>
                </w:p>
              </w:tc>
            </w:tr>
            <w:tr w:rsidR="00B85155" w:rsidRPr="00B85155" w14:paraId="6080FFDE"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28E2E986" w14:textId="557D116A"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2425748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BF31C8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89A529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35E514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45FF684" w14:textId="77777777" w:rsidR="00B85155" w:rsidRPr="00B85155" w:rsidRDefault="00B85155" w:rsidP="00B85155">
                  <w:r w:rsidRPr="00B85155">
                    <w:t> </w:t>
                  </w:r>
                </w:p>
              </w:tc>
            </w:tr>
            <w:tr w:rsidR="00B85155" w:rsidRPr="00B85155" w14:paraId="47047AFB"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4FE4C04A" w14:textId="3A11F26A"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15B1AC2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C2622C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E10A7C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0021AD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BCCB33A" w14:textId="77777777" w:rsidR="00B85155" w:rsidRPr="00B85155" w:rsidRDefault="00B85155" w:rsidP="00B85155">
                  <w:r w:rsidRPr="00B85155">
                    <w:t> </w:t>
                  </w:r>
                </w:p>
              </w:tc>
            </w:tr>
            <w:tr w:rsidR="00B85155" w:rsidRPr="00B85155" w14:paraId="231A5A0D"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11EED0E5" w14:textId="1CDA8587"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11D08F4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9153F1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F22BE0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2E02C5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D11E8BD" w14:textId="77777777" w:rsidR="00B85155" w:rsidRPr="00B85155" w:rsidRDefault="00B85155" w:rsidP="00B85155">
                  <w:r w:rsidRPr="00B85155">
                    <w:t> </w:t>
                  </w:r>
                </w:p>
              </w:tc>
            </w:tr>
            <w:tr w:rsidR="00B85155" w:rsidRPr="00B85155" w14:paraId="2471CA0D"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44FD71D3" w14:textId="06413AE1"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A0481F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9FAEA8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A03F1F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4658D8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6F37238" w14:textId="77777777" w:rsidR="00B85155" w:rsidRPr="00B85155" w:rsidRDefault="00B85155" w:rsidP="00B85155">
                  <w:r w:rsidRPr="00B85155">
                    <w:t> </w:t>
                  </w:r>
                </w:p>
              </w:tc>
            </w:tr>
            <w:tr w:rsidR="00B85155" w:rsidRPr="00B85155" w14:paraId="7E9D3564" w14:textId="77777777" w:rsidTr="00594467">
              <w:trPr>
                <w:trHeight w:val="600"/>
              </w:trPr>
              <w:tc>
                <w:tcPr>
                  <w:tcW w:w="0" w:type="auto"/>
                  <w:tcBorders>
                    <w:top w:val="single" w:sz="8" w:space="0" w:color="000000"/>
                    <w:left w:val="single" w:sz="8" w:space="0" w:color="000000"/>
                    <w:bottom w:val="single" w:sz="8" w:space="0" w:color="000000"/>
                    <w:right w:val="single" w:sz="8" w:space="0" w:color="000000"/>
                  </w:tcBorders>
                </w:tcPr>
                <w:p w14:paraId="3C612A4B" w14:textId="0F7C6B02" w:rsidR="00B85155" w:rsidRPr="00B85155" w:rsidRDefault="00B85155" w:rsidP="00B85155">
                  <w:r w:rsidRPr="00B85155">
                    <w:rPr>
                      <w:i/>
                      <w:iCs/>
                    </w:rPr>
                    <w:t>Tilskadekomne grønlandske søfolk, fiskere, fangere og fåreavlere</w:t>
                  </w:r>
                </w:p>
              </w:tc>
              <w:tc>
                <w:tcPr>
                  <w:tcW w:w="0" w:type="auto"/>
                  <w:tcBorders>
                    <w:top w:val="single" w:sz="8" w:space="0" w:color="000000"/>
                    <w:left w:val="single" w:sz="8" w:space="0" w:color="000000"/>
                    <w:bottom w:val="single" w:sz="8" w:space="0" w:color="000000"/>
                    <w:right w:val="single" w:sz="8" w:space="0" w:color="000000"/>
                  </w:tcBorders>
                  <w:hideMark/>
                </w:tcPr>
                <w:p w14:paraId="76A0435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D44D82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525C8D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974E4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8A3CA85" w14:textId="77777777" w:rsidR="00B85155" w:rsidRPr="00B85155" w:rsidRDefault="00B85155" w:rsidP="00B85155">
                  <w:r w:rsidRPr="00B85155">
                    <w:t> </w:t>
                  </w:r>
                </w:p>
              </w:tc>
            </w:tr>
            <w:tr w:rsidR="00B85155" w:rsidRPr="00B85155" w14:paraId="3AA72486"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70163ECD" w14:textId="3321F814"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207439E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DD4CE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5DAE29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932F9E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3A98D86" w14:textId="77777777" w:rsidR="00B85155" w:rsidRPr="00B85155" w:rsidRDefault="00B85155" w:rsidP="00B85155">
                  <w:r w:rsidRPr="00B85155">
                    <w:t> </w:t>
                  </w:r>
                </w:p>
              </w:tc>
            </w:tr>
            <w:tr w:rsidR="00B85155" w:rsidRPr="00B85155" w14:paraId="13E57165"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3930F029" w14:textId="3936F4A1"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257A39A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D03611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5B06E85"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C8CC2E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F1CEE0D" w14:textId="77777777" w:rsidR="00B85155" w:rsidRPr="00B85155" w:rsidRDefault="00B85155" w:rsidP="00B85155">
                  <w:r w:rsidRPr="00B85155">
                    <w:t> </w:t>
                  </w:r>
                </w:p>
              </w:tc>
            </w:tr>
            <w:tr w:rsidR="00B85155" w:rsidRPr="00B85155" w14:paraId="548E4028"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643BEF27" w14:textId="0C538468"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6A52A59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FA7D72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4F563E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505ACD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5C4A8D8" w14:textId="77777777" w:rsidR="00B85155" w:rsidRPr="00B85155" w:rsidRDefault="00B85155" w:rsidP="00B85155">
                  <w:r w:rsidRPr="00B85155">
                    <w:t> </w:t>
                  </w:r>
                </w:p>
              </w:tc>
            </w:tr>
            <w:tr w:rsidR="00B85155" w:rsidRPr="00B85155" w14:paraId="6E783247"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704028A1" w14:textId="7B0B3AEE"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8638A1E"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DB694D0"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077C95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E73663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C254FED" w14:textId="77777777" w:rsidR="00B85155" w:rsidRPr="00B85155" w:rsidRDefault="00B85155" w:rsidP="00B85155">
                  <w:r w:rsidRPr="00B85155">
                    <w:t> </w:t>
                  </w:r>
                </w:p>
              </w:tc>
            </w:tr>
            <w:tr w:rsidR="00B85155" w:rsidRPr="00B85155" w14:paraId="21A97AC8"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142DBF50" w14:textId="78E0C2A8" w:rsidR="00B85155" w:rsidRPr="00B85155" w:rsidRDefault="00B85155" w:rsidP="00B85155">
                  <w:r w:rsidRPr="00B85155">
                    <w:rPr>
                      <w:i/>
                      <w:iCs/>
                    </w:rPr>
                    <w:t>Besættelsestidens ofre</w:t>
                  </w:r>
                </w:p>
              </w:tc>
              <w:tc>
                <w:tcPr>
                  <w:tcW w:w="0" w:type="auto"/>
                  <w:tcBorders>
                    <w:top w:val="single" w:sz="8" w:space="0" w:color="000000"/>
                    <w:left w:val="single" w:sz="8" w:space="0" w:color="000000"/>
                    <w:bottom w:val="single" w:sz="8" w:space="0" w:color="000000"/>
                    <w:right w:val="single" w:sz="8" w:space="0" w:color="000000"/>
                  </w:tcBorders>
                  <w:hideMark/>
                </w:tcPr>
                <w:p w14:paraId="3A111AB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D3B5A6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9077BB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F2280C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9B28BCA" w14:textId="77777777" w:rsidR="00B85155" w:rsidRPr="00B85155" w:rsidRDefault="00B85155" w:rsidP="00B85155">
                  <w:r w:rsidRPr="00B85155">
                    <w:t> </w:t>
                  </w:r>
                </w:p>
              </w:tc>
            </w:tr>
            <w:tr w:rsidR="00B85155" w:rsidRPr="00B85155" w14:paraId="5EC4123C"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7DD81F8C" w14:textId="61988D28"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673F365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F14AAC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6E97CB2"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661AD2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C3D827E" w14:textId="77777777" w:rsidR="00B85155" w:rsidRPr="00B85155" w:rsidRDefault="00B85155" w:rsidP="00B85155">
                  <w:r w:rsidRPr="00B85155">
                    <w:t> </w:t>
                  </w:r>
                </w:p>
              </w:tc>
            </w:tr>
            <w:tr w:rsidR="00B85155" w:rsidRPr="00B85155" w14:paraId="655742B7"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22FC6862" w14:textId="346C278D"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483D303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E70C70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78FAE0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5E14512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C79524D" w14:textId="77777777" w:rsidR="00B85155" w:rsidRPr="00B85155" w:rsidRDefault="00B85155" w:rsidP="00B85155">
                  <w:r w:rsidRPr="00B85155">
                    <w:t> </w:t>
                  </w:r>
                </w:p>
              </w:tc>
            </w:tr>
            <w:tr w:rsidR="00B85155" w:rsidRPr="00B85155" w14:paraId="174F9504"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5FA75227" w14:textId="343614E7"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31077CA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747093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B3A1D7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F890978"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73CECA8" w14:textId="77777777" w:rsidR="00B85155" w:rsidRPr="00B85155" w:rsidRDefault="00B85155" w:rsidP="00B85155">
                  <w:r w:rsidRPr="00B85155">
                    <w:t> </w:t>
                  </w:r>
                </w:p>
              </w:tc>
            </w:tr>
            <w:tr w:rsidR="00B85155" w:rsidRPr="00B85155" w14:paraId="15A495C3"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631485D4" w14:textId="19CCC31A"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55F0BE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A5785D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AB741E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3692EB7"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531E17E" w14:textId="77777777" w:rsidR="00B85155" w:rsidRPr="00B85155" w:rsidRDefault="00B85155" w:rsidP="00B85155">
                  <w:r w:rsidRPr="00B85155">
                    <w:t> </w:t>
                  </w:r>
                </w:p>
              </w:tc>
            </w:tr>
            <w:tr w:rsidR="00B85155" w:rsidRPr="00B85155" w14:paraId="63F8485F"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66121E66" w14:textId="5F658679" w:rsidR="00B85155" w:rsidRPr="00B85155" w:rsidRDefault="00B85155" w:rsidP="00B85155">
                  <w:r w:rsidRPr="00B85155">
                    <w:rPr>
                      <w:i/>
                      <w:iCs/>
                    </w:rPr>
                    <w:t>Hædersgaver</w:t>
                  </w:r>
                </w:p>
              </w:tc>
              <w:tc>
                <w:tcPr>
                  <w:tcW w:w="0" w:type="auto"/>
                  <w:tcBorders>
                    <w:top w:val="single" w:sz="8" w:space="0" w:color="000000"/>
                    <w:left w:val="single" w:sz="8" w:space="0" w:color="000000"/>
                    <w:bottom w:val="single" w:sz="8" w:space="0" w:color="000000"/>
                    <w:right w:val="single" w:sz="8" w:space="0" w:color="000000"/>
                  </w:tcBorders>
                  <w:hideMark/>
                </w:tcPr>
                <w:p w14:paraId="6025109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8FB1D8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4A9346A"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A4C94F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6FB5BAA" w14:textId="77777777" w:rsidR="00B85155" w:rsidRPr="00B85155" w:rsidRDefault="00B85155" w:rsidP="00B85155">
                  <w:r w:rsidRPr="00B85155">
                    <w:t> </w:t>
                  </w:r>
                </w:p>
              </w:tc>
            </w:tr>
            <w:tr w:rsidR="00B85155" w:rsidRPr="00B85155" w14:paraId="6867B046"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46FD4685" w14:textId="54E4BB7A" w:rsidR="00B85155" w:rsidRPr="00B85155" w:rsidRDefault="00B85155" w:rsidP="00B85155">
                  <w:r w:rsidRPr="00B85155">
                    <w:t>Udgifter</w:t>
                  </w:r>
                </w:p>
              </w:tc>
              <w:tc>
                <w:tcPr>
                  <w:tcW w:w="0" w:type="auto"/>
                  <w:tcBorders>
                    <w:top w:val="single" w:sz="8" w:space="0" w:color="000000"/>
                    <w:left w:val="single" w:sz="8" w:space="0" w:color="000000"/>
                    <w:bottom w:val="single" w:sz="8" w:space="0" w:color="000000"/>
                    <w:right w:val="single" w:sz="8" w:space="0" w:color="000000"/>
                  </w:tcBorders>
                  <w:hideMark/>
                </w:tcPr>
                <w:p w14:paraId="7D872644"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4D4099F"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1581E99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3EBDF2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ADC16E8" w14:textId="77777777" w:rsidR="00B85155" w:rsidRPr="00B85155" w:rsidRDefault="00B85155" w:rsidP="00B85155">
                  <w:r w:rsidRPr="00B85155">
                    <w:t> </w:t>
                  </w:r>
                </w:p>
              </w:tc>
            </w:tr>
            <w:tr w:rsidR="00B85155" w:rsidRPr="00B85155" w14:paraId="3367A3A8"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6CE26024" w14:textId="65F92A42" w:rsidR="00B85155" w:rsidRPr="00B85155" w:rsidRDefault="00B85155" w:rsidP="00B85155">
                  <w:r w:rsidRPr="00B85155">
                    <w:t>Indtægter</w:t>
                  </w:r>
                </w:p>
              </w:tc>
              <w:tc>
                <w:tcPr>
                  <w:tcW w:w="0" w:type="auto"/>
                  <w:tcBorders>
                    <w:top w:val="single" w:sz="8" w:space="0" w:color="000000"/>
                    <w:left w:val="single" w:sz="8" w:space="0" w:color="000000"/>
                    <w:bottom w:val="single" w:sz="8" w:space="0" w:color="000000"/>
                    <w:right w:val="single" w:sz="8" w:space="0" w:color="000000"/>
                  </w:tcBorders>
                  <w:hideMark/>
                </w:tcPr>
                <w:p w14:paraId="438F48C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6AE8C6E6"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7F234B01"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08016379"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851C10B" w14:textId="77777777" w:rsidR="00B85155" w:rsidRPr="00B85155" w:rsidRDefault="00B85155" w:rsidP="00B85155">
                  <w:r w:rsidRPr="00B85155">
                    <w:t> </w:t>
                  </w:r>
                </w:p>
              </w:tc>
            </w:tr>
            <w:tr w:rsidR="00B85155" w:rsidRPr="00B85155" w14:paraId="6A688CF6" w14:textId="77777777" w:rsidTr="00594467">
              <w:trPr>
                <w:trHeight w:val="300"/>
              </w:trPr>
              <w:tc>
                <w:tcPr>
                  <w:tcW w:w="0" w:type="auto"/>
                  <w:tcBorders>
                    <w:top w:val="single" w:sz="8" w:space="0" w:color="000000"/>
                    <w:left w:val="single" w:sz="8" w:space="0" w:color="000000"/>
                    <w:bottom w:val="single" w:sz="8" w:space="0" w:color="000000"/>
                    <w:right w:val="single" w:sz="8" w:space="0" w:color="000000"/>
                  </w:tcBorders>
                </w:tcPr>
                <w:p w14:paraId="29FE23A6" w14:textId="22D7183F" w:rsidR="00B85155" w:rsidRPr="00B85155" w:rsidRDefault="00B85155" w:rsidP="00B85155">
                  <w:r w:rsidRPr="00B85155">
                    <w:t>Aktivitet og enhedspris (hvis relevant)</w:t>
                  </w:r>
                </w:p>
              </w:tc>
              <w:tc>
                <w:tcPr>
                  <w:tcW w:w="0" w:type="auto"/>
                  <w:tcBorders>
                    <w:top w:val="single" w:sz="8" w:space="0" w:color="000000"/>
                    <w:left w:val="single" w:sz="8" w:space="0" w:color="000000"/>
                    <w:bottom w:val="single" w:sz="8" w:space="0" w:color="000000"/>
                    <w:right w:val="single" w:sz="8" w:space="0" w:color="000000"/>
                  </w:tcBorders>
                  <w:hideMark/>
                </w:tcPr>
                <w:p w14:paraId="15AA52F3"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423CFE3B"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8F201FD"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3743179C" w14:textId="77777777" w:rsidR="00B85155" w:rsidRPr="00B85155" w:rsidRDefault="00B85155" w:rsidP="00B85155">
                  <w:r w:rsidRPr="00B85155">
                    <w:t> </w:t>
                  </w:r>
                </w:p>
              </w:tc>
              <w:tc>
                <w:tcPr>
                  <w:tcW w:w="0" w:type="auto"/>
                  <w:tcBorders>
                    <w:top w:val="single" w:sz="8" w:space="0" w:color="000000"/>
                    <w:left w:val="single" w:sz="8" w:space="0" w:color="000000"/>
                    <w:bottom w:val="single" w:sz="8" w:space="0" w:color="000000"/>
                    <w:right w:val="single" w:sz="8" w:space="0" w:color="000000"/>
                  </w:tcBorders>
                  <w:hideMark/>
                </w:tcPr>
                <w:p w14:paraId="23ED8734" w14:textId="77777777" w:rsidR="00B85155" w:rsidRPr="00B85155" w:rsidRDefault="00B85155" w:rsidP="00B85155">
                  <w:r w:rsidRPr="00B85155">
                    <w:t> </w:t>
                  </w:r>
                </w:p>
              </w:tc>
            </w:tr>
          </w:tbl>
          <w:p w14:paraId="47F4A69D" w14:textId="77777777" w:rsidR="00B85155" w:rsidRPr="00B85155" w:rsidRDefault="00B85155" w:rsidP="00B85155"/>
        </w:tc>
      </w:tr>
    </w:tbl>
    <w:p w14:paraId="5452642B" w14:textId="30F2F88B" w:rsidR="00B85155" w:rsidRPr="00B85155" w:rsidRDefault="00B85155" w:rsidP="00B85155">
      <w:r>
        <w:t xml:space="preserve">Hvis der ændres regnskabspraksis skal der gives oplysning herom i tilknytning til oversigten med en overordnet omtale af, hvilken indvirkning den ændrede regnskabspraksis har på sammenligningstallene. Det kan i givet fald undlades at tilpasse sammenligningstal for 2.-4. foregående regnskabsår i oversigten. </w:t>
      </w:r>
      <w:del w:id="131" w:author="Cecilie Hertel Thygesen" w:date="2025-07-07T11:22:00Z">
        <w:r w:rsidDel="00CC12F0">
          <w:delText>I oversigten medtages alene oplysninger fra 1. juli 2016 og frem.</w:delText>
        </w:r>
      </w:del>
    </w:p>
    <w:p w14:paraId="54EA8D91" w14:textId="77777777" w:rsidR="007C00B2" w:rsidRDefault="007C00B2"/>
    <w:sectPr w:rsidR="007C00B2" w:rsidSect="00B85155">
      <w:pgSz w:w="11906" w:h="16838"/>
      <w:pgMar w:top="2154" w:right="3118"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447FF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C316A6EC"/>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E680222"/>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24F8A8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EAE50FC"/>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00832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A27340"/>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5467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A284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E473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4F90320"/>
    <w:multiLevelType w:val="multilevel"/>
    <w:tmpl w:val="21B21F20"/>
    <w:lvl w:ilvl="0">
      <w:start w:val="1"/>
      <w:numFmt w:val="bullet"/>
      <w:pStyle w:val="Opstilling-punkttegn"/>
      <w:lvlText w:val=""/>
      <w:lvlJc w:val="left"/>
      <w:pPr>
        <w:tabs>
          <w:tab w:val="num" w:pos="720"/>
        </w:tabs>
        <w:ind w:left="720" w:hanging="360"/>
      </w:pPr>
      <w:rPr>
        <w:rFonts w:ascii="Symbol" w:hAnsi="Symbol" w:hint="default"/>
        <w:color w:val="auto"/>
      </w:rPr>
    </w:lvl>
    <w:lvl w:ilvl="1">
      <w:start w:val="1"/>
      <w:numFmt w:val="bullet"/>
      <w:pStyle w:val="Opstilling-punkttegn2"/>
      <w:lvlText w:val="o"/>
      <w:lvlJc w:val="left"/>
      <w:pPr>
        <w:tabs>
          <w:tab w:val="num" w:pos="1440"/>
        </w:tabs>
        <w:ind w:left="1435" w:hanging="358"/>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A532C0"/>
    <w:multiLevelType w:val="multilevel"/>
    <w:tmpl w:val="FF18F09E"/>
    <w:lvl w:ilvl="0">
      <w:start w:val="1"/>
      <w:numFmt w:val="decimal"/>
      <w:pStyle w:val="Opstilling-talellerbogst"/>
      <w:lvlText w:val="%1."/>
      <w:lvlJc w:val="left"/>
      <w:pPr>
        <w:ind w:left="720" w:hanging="363"/>
      </w:pPr>
      <w:rPr>
        <w:rFonts w:hint="default"/>
      </w:rPr>
    </w:lvl>
    <w:lvl w:ilvl="1">
      <w:start w:val="1"/>
      <w:numFmt w:val="lowerLetter"/>
      <w:pStyle w:val="Opstilling-talellerbogst2"/>
      <w:lvlText w:val="%2."/>
      <w:lvlJc w:val="left"/>
      <w:pPr>
        <w:ind w:left="1435" w:hanging="35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86760318">
    <w:abstractNumId w:val="10"/>
  </w:num>
  <w:num w:numId="2" w16cid:durableId="601911368">
    <w:abstractNumId w:val="9"/>
  </w:num>
  <w:num w:numId="3" w16cid:durableId="406153039">
    <w:abstractNumId w:val="7"/>
  </w:num>
  <w:num w:numId="4" w16cid:durableId="1063257559">
    <w:abstractNumId w:val="6"/>
  </w:num>
  <w:num w:numId="5" w16cid:durableId="813791776">
    <w:abstractNumId w:val="5"/>
  </w:num>
  <w:num w:numId="6" w16cid:durableId="71124390">
    <w:abstractNumId w:val="4"/>
  </w:num>
  <w:num w:numId="7" w16cid:durableId="1422605407">
    <w:abstractNumId w:val="8"/>
  </w:num>
  <w:num w:numId="8" w16cid:durableId="922957782">
    <w:abstractNumId w:val="3"/>
  </w:num>
  <w:num w:numId="9" w16cid:durableId="2140881043">
    <w:abstractNumId w:val="2"/>
  </w:num>
  <w:num w:numId="10" w16cid:durableId="697973791">
    <w:abstractNumId w:val="1"/>
  </w:num>
  <w:num w:numId="11" w16cid:durableId="660277680">
    <w:abstractNumId w:val="0"/>
  </w:num>
  <w:num w:numId="12" w16cid:durableId="1502306579">
    <w:abstractNumId w:val="11"/>
  </w:num>
  <w:num w:numId="13" w16cid:durableId="344524192">
    <w:abstractNumId w:val="0"/>
  </w:num>
  <w:num w:numId="14" w16cid:durableId="739212049">
    <w:abstractNumId w:val="1"/>
  </w:num>
  <w:num w:numId="15" w16cid:durableId="65727083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cilie Hertel Thygesen">
    <w15:presenceInfo w15:providerId="AD" w15:userId="S-1-5-21-2100284113-1573851820-878952375-450877"/>
  </w15:person>
  <w15:person w15:author="Claus Boisen Lidegaard - CBL">
    <w15:presenceInfo w15:providerId="AD" w15:userId="S::CBL@ATP.DK::69b625db-c86c-46f7-884e-8356449bcada"/>
  </w15:person>
  <w15:person w15:author="Tor Even Münter">
    <w15:presenceInfo w15:providerId="AD" w15:userId="S-1-5-21-2100284113-1573851820-878952375-45884"/>
  </w15:person>
  <w15:person w15:author="Cecilie Hertel Thygesen [2]">
    <w15:presenceInfo w15:providerId="AD" w15:userId="S::cty@at.dk::96c4c58e-9e5a-41f1-9ece-54437434d52d"/>
  </w15:person>
  <w15:person w15:author="Rikke Breitenstein Nissen [2]">
    <w15:presenceInfo w15:providerId="None" w15:userId="Rikke Breitenstein Niss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trackRevisions/>
  <w:defaultTabStop w:val="1304"/>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55"/>
    <w:rsid w:val="0002404A"/>
    <w:rsid w:val="000256AF"/>
    <w:rsid w:val="0003777F"/>
    <w:rsid w:val="0004638A"/>
    <w:rsid w:val="00066B98"/>
    <w:rsid w:val="000907AD"/>
    <w:rsid w:val="000D2382"/>
    <w:rsid w:val="000F4581"/>
    <w:rsid w:val="0010621A"/>
    <w:rsid w:val="0011139A"/>
    <w:rsid w:val="0013031C"/>
    <w:rsid w:val="00151ED0"/>
    <w:rsid w:val="00191E1E"/>
    <w:rsid w:val="001B6845"/>
    <w:rsid w:val="001E1547"/>
    <w:rsid w:val="001F7E52"/>
    <w:rsid w:val="0029123E"/>
    <w:rsid w:val="002B1F44"/>
    <w:rsid w:val="002C5CC0"/>
    <w:rsid w:val="002D45AA"/>
    <w:rsid w:val="0031765F"/>
    <w:rsid w:val="00331364"/>
    <w:rsid w:val="003409F2"/>
    <w:rsid w:val="00344713"/>
    <w:rsid w:val="00344821"/>
    <w:rsid w:val="00356653"/>
    <w:rsid w:val="00363DE6"/>
    <w:rsid w:val="003B5FCB"/>
    <w:rsid w:val="003E7D9D"/>
    <w:rsid w:val="003F27E4"/>
    <w:rsid w:val="0041417A"/>
    <w:rsid w:val="00425F0E"/>
    <w:rsid w:val="00432E1F"/>
    <w:rsid w:val="00470C43"/>
    <w:rsid w:val="0047545D"/>
    <w:rsid w:val="00495F1A"/>
    <w:rsid w:val="004A1DEE"/>
    <w:rsid w:val="004C1166"/>
    <w:rsid w:val="00530810"/>
    <w:rsid w:val="00530D8D"/>
    <w:rsid w:val="00561E92"/>
    <w:rsid w:val="00565953"/>
    <w:rsid w:val="005718E1"/>
    <w:rsid w:val="0057530B"/>
    <w:rsid w:val="00594467"/>
    <w:rsid w:val="005A1070"/>
    <w:rsid w:val="005A62C7"/>
    <w:rsid w:val="005B33AE"/>
    <w:rsid w:val="005C2568"/>
    <w:rsid w:val="00630453"/>
    <w:rsid w:val="006412D0"/>
    <w:rsid w:val="00665377"/>
    <w:rsid w:val="00670863"/>
    <w:rsid w:val="006A4DA0"/>
    <w:rsid w:val="006B5C47"/>
    <w:rsid w:val="006B6AD4"/>
    <w:rsid w:val="006D6DD0"/>
    <w:rsid w:val="006F37F5"/>
    <w:rsid w:val="006F6E44"/>
    <w:rsid w:val="00700C7C"/>
    <w:rsid w:val="00760CDA"/>
    <w:rsid w:val="00767EA4"/>
    <w:rsid w:val="00781748"/>
    <w:rsid w:val="007863FD"/>
    <w:rsid w:val="00790D15"/>
    <w:rsid w:val="0079319B"/>
    <w:rsid w:val="007C00B2"/>
    <w:rsid w:val="007C7A23"/>
    <w:rsid w:val="007D119A"/>
    <w:rsid w:val="008003FA"/>
    <w:rsid w:val="0081420E"/>
    <w:rsid w:val="00823728"/>
    <w:rsid w:val="008366F0"/>
    <w:rsid w:val="008939D9"/>
    <w:rsid w:val="00896118"/>
    <w:rsid w:val="008A6C65"/>
    <w:rsid w:val="008C0E8B"/>
    <w:rsid w:val="008E6A0B"/>
    <w:rsid w:val="008F059C"/>
    <w:rsid w:val="00907DCD"/>
    <w:rsid w:val="0091453B"/>
    <w:rsid w:val="00943F78"/>
    <w:rsid w:val="00993A0D"/>
    <w:rsid w:val="009A1262"/>
    <w:rsid w:val="009A565C"/>
    <w:rsid w:val="009A7F8A"/>
    <w:rsid w:val="009B3D05"/>
    <w:rsid w:val="009B7D86"/>
    <w:rsid w:val="00A02389"/>
    <w:rsid w:val="00A15CE1"/>
    <w:rsid w:val="00A348A9"/>
    <w:rsid w:val="00A35BCB"/>
    <w:rsid w:val="00A628D0"/>
    <w:rsid w:val="00A8079F"/>
    <w:rsid w:val="00A81AA6"/>
    <w:rsid w:val="00AA296C"/>
    <w:rsid w:val="00AB75C6"/>
    <w:rsid w:val="00AD3868"/>
    <w:rsid w:val="00AF481A"/>
    <w:rsid w:val="00B2079B"/>
    <w:rsid w:val="00B36188"/>
    <w:rsid w:val="00B43E35"/>
    <w:rsid w:val="00B85155"/>
    <w:rsid w:val="00B93080"/>
    <w:rsid w:val="00BA1F4E"/>
    <w:rsid w:val="00C648C0"/>
    <w:rsid w:val="00C65455"/>
    <w:rsid w:val="00C66470"/>
    <w:rsid w:val="00C71F4E"/>
    <w:rsid w:val="00C96124"/>
    <w:rsid w:val="00C96227"/>
    <w:rsid w:val="00C97D58"/>
    <w:rsid w:val="00CA1B09"/>
    <w:rsid w:val="00CA319D"/>
    <w:rsid w:val="00CB14A6"/>
    <w:rsid w:val="00CC12F0"/>
    <w:rsid w:val="00CC4020"/>
    <w:rsid w:val="00D06E47"/>
    <w:rsid w:val="00D15CD6"/>
    <w:rsid w:val="00D304DF"/>
    <w:rsid w:val="00D32D73"/>
    <w:rsid w:val="00D61E59"/>
    <w:rsid w:val="00D66A24"/>
    <w:rsid w:val="00D80CBB"/>
    <w:rsid w:val="00D84E2A"/>
    <w:rsid w:val="00D91442"/>
    <w:rsid w:val="00DB0A1C"/>
    <w:rsid w:val="00DC597C"/>
    <w:rsid w:val="00DD7762"/>
    <w:rsid w:val="00DE5F8A"/>
    <w:rsid w:val="00E0346F"/>
    <w:rsid w:val="00E1251D"/>
    <w:rsid w:val="00E45156"/>
    <w:rsid w:val="00E45A1E"/>
    <w:rsid w:val="00E57698"/>
    <w:rsid w:val="00E602CD"/>
    <w:rsid w:val="00E7415B"/>
    <w:rsid w:val="00E80943"/>
    <w:rsid w:val="00EB7810"/>
    <w:rsid w:val="00EB7E84"/>
    <w:rsid w:val="00ED6ABE"/>
    <w:rsid w:val="00F21D8F"/>
    <w:rsid w:val="00F23AE3"/>
    <w:rsid w:val="00F34BAD"/>
    <w:rsid w:val="00F366E2"/>
    <w:rsid w:val="00F375E2"/>
    <w:rsid w:val="00F4063C"/>
    <w:rsid w:val="00F84B59"/>
    <w:rsid w:val="00F913BC"/>
    <w:rsid w:val="00FA0B45"/>
    <w:rsid w:val="00FA6E35"/>
    <w:rsid w:val="00FB0C76"/>
    <w:rsid w:val="00FB5A57"/>
    <w:rsid w:val="00FC317D"/>
    <w:rsid w:val="00FF10BE"/>
    <w:rsid w:val="00FF1B71"/>
    <w:rsid w:val="00FF330C"/>
    <w:rsid w:val="00FF7B37"/>
    <w:rsid w:val="00FF7B9D"/>
    <w:rsid w:val="0210904A"/>
    <w:rsid w:val="082D38FD"/>
    <w:rsid w:val="0B7F56E5"/>
    <w:rsid w:val="1267D7F9"/>
    <w:rsid w:val="14BCA3BF"/>
    <w:rsid w:val="179465CC"/>
    <w:rsid w:val="1C4784FB"/>
    <w:rsid w:val="2E5405A3"/>
    <w:rsid w:val="3303AAF8"/>
    <w:rsid w:val="359148AB"/>
    <w:rsid w:val="47324026"/>
    <w:rsid w:val="4D959A84"/>
    <w:rsid w:val="4E023F5F"/>
    <w:rsid w:val="4F4DB63F"/>
    <w:rsid w:val="509A2327"/>
    <w:rsid w:val="516EE8FF"/>
    <w:rsid w:val="52821B14"/>
    <w:rsid w:val="55CB6DE2"/>
    <w:rsid w:val="5DE68757"/>
    <w:rsid w:val="610D1F18"/>
    <w:rsid w:val="611995BF"/>
    <w:rsid w:val="6B11D551"/>
    <w:rsid w:val="6B9959B8"/>
    <w:rsid w:val="776F306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1CB01"/>
  <w15:chartTrackingRefBased/>
  <w15:docId w15:val="{AC14611B-2D54-45BD-A34F-15BBE87AD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1" w:qFormat="1"/>
    <w:lsdException w:name="heading 6" w:semiHidden="1" w:uiPriority="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1"/>
    <w:lsdException w:name="footer" w:semiHidden="1" w:uiPriority="7"/>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iPriority="3"/>
    <w:lsdException w:name="List Number" w:semiHidden="1" w:uiPriority="3"/>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lsdException w:name="List Bullet 3" w:semiHidden="1" w:unhideWhenUsed="1"/>
    <w:lsdException w:name="List Bullet 4" w:semiHidden="1" w:unhideWhenUsed="1"/>
    <w:lsdException w:name="List Bullet 5" w:semiHidden="1" w:unhideWhenUsed="1"/>
    <w:lsdException w:name="List Number 2" w:semiHidden="1" w:uiPriority="3"/>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iPriority="8"/>
    <w:lsdException w:name="FollowedHyperlink" w:semiHidden="1" w:uiPriority="8"/>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155"/>
    <w:pPr>
      <w:widowControl w:val="0"/>
      <w:autoSpaceDE w:val="0"/>
      <w:autoSpaceDN w:val="0"/>
      <w:adjustRightInd w:val="0"/>
      <w:spacing w:after="0" w:line="280" w:lineRule="atLeast"/>
      <w:jc w:val="both"/>
    </w:pPr>
    <w:rPr>
      <w:rFonts w:ascii="Arial" w:eastAsia="Times New Roman" w:hAnsi="Arial" w:cs="Arial"/>
      <w:spacing w:val="3"/>
      <w:sz w:val="20"/>
      <w:szCs w:val="20"/>
      <w:lang w:eastAsia="da-DK"/>
    </w:rPr>
  </w:style>
  <w:style w:type="paragraph" w:styleId="Overskrift1">
    <w:name w:val="heading 1"/>
    <w:basedOn w:val="Normal"/>
    <w:next w:val="Normal"/>
    <w:link w:val="Overskrift1Tegn"/>
    <w:uiPriority w:val="1"/>
    <w:qFormat/>
    <w:rsid w:val="00B85155"/>
    <w:pPr>
      <w:keepNext/>
      <w:widowControl/>
      <w:spacing w:after="280"/>
      <w:jc w:val="left"/>
      <w:outlineLvl w:val="0"/>
    </w:pPr>
    <w:rPr>
      <w:noProof/>
      <w:color w:val="02463A" w:themeColor="text2"/>
      <w:sz w:val="40"/>
      <w:szCs w:val="26"/>
    </w:rPr>
  </w:style>
  <w:style w:type="paragraph" w:styleId="Overskrift2">
    <w:name w:val="heading 2"/>
    <w:basedOn w:val="Normal"/>
    <w:next w:val="Normal"/>
    <w:link w:val="Overskrift2Tegn"/>
    <w:uiPriority w:val="1"/>
    <w:qFormat/>
    <w:rsid w:val="00B85155"/>
    <w:pPr>
      <w:keepNext/>
      <w:keepLines/>
      <w:spacing w:before="200"/>
      <w:outlineLvl w:val="1"/>
    </w:pPr>
    <w:rPr>
      <w:rFonts w:eastAsiaTheme="majorEastAsia" w:cstheme="majorBidi"/>
      <w:bCs/>
      <w:color w:val="02463A" w:themeColor="text2"/>
      <w:sz w:val="28"/>
      <w:szCs w:val="26"/>
    </w:rPr>
  </w:style>
  <w:style w:type="paragraph" w:styleId="Overskrift3">
    <w:name w:val="heading 3"/>
    <w:basedOn w:val="Normal"/>
    <w:next w:val="Normal"/>
    <w:link w:val="Overskrift3Tegn"/>
    <w:uiPriority w:val="1"/>
    <w:qFormat/>
    <w:rsid w:val="00B85155"/>
    <w:pPr>
      <w:keepNext/>
      <w:keepLines/>
      <w:spacing w:before="200"/>
      <w:outlineLvl w:val="2"/>
    </w:pPr>
    <w:rPr>
      <w:rFonts w:eastAsiaTheme="majorEastAsia" w:cstheme="majorBidi"/>
      <w:b/>
      <w:bCs/>
      <w:color w:val="000000"/>
    </w:rPr>
  </w:style>
  <w:style w:type="paragraph" w:styleId="Overskrift4">
    <w:name w:val="heading 4"/>
    <w:basedOn w:val="Normal"/>
    <w:next w:val="Normal"/>
    <w:link w:val="Overskrift4Tegn"/>
    <w:uiPriority w:val="1"/>
    <w:semiHidden/>
    <w:qFormat/>
    <w:rsid w:val="00B85155"/>
    <w:pPr>
      <w:keepNext/>
      <w:keepLines/>
      <w:spacing w:before="200"/>
      <w:outlineLvl w:val="3"/>
    </w:pPr>
    <w:rPr>
      <w:rFonts w:eastAsiaTheme="majorEastAsia" w:cstheme="majorBidi"/>
      <w:b/>
      <w:bCs/>
      <w:i/>
      <w:iCs/>
      <w:color w:val="000000"/>
    </w:rPr>
  </w:style>
  <w:style w:type="paragraph" w:styleId="Overskrift5">
    <w:name w:val="heading 5"/>
    <w:basedOn w:val="Normal"/>
    <w:next w:val="Normal"/>
    <w:link w:val="Overskrift5Tegn"/>
    <w:uiPriority w:val="1"/>
    <w:semiHidden/>
    <w:qFormat/>
    <w:rsid w:val="00B85155"/>
    <w:pPr>
      <w:keepNext/>
      <w:keepLines/>
      <w:spacing w:before="200"/>
      <w:outlineLvl w:val="4"/>
    </w:pPr>
    <w:rPr>
      <w:rFonts w:eastAsiaTheme="majorEastAsia" w:cstheme="majorBidi"/>
      <w:color w:val="2B3B2B" w:themeColor="accent1" w:themeShade="7F"/>
    </w:rPr>
  </w:style>
  <w:style w:type="paragraph" w:styleId="Overskrift6">
    <w:name w:val="heading 6"/>
    <w:basedOn w:val="Normal"/>
    <w:next w:val="Normal"/>
    <w:link w:val="Overskrift6Tegn"/>
    <w:uiPriority w:val="1"/>
    <w:semiHidden/>
    <w:qFormat/>
    <w:rsid w:val="00B85155"/>
    <w:pPr>
      <w:keepNext/>
      <w:keepLines/>
      <w:spacing w:before="200"/>
      <w:outlineLvl w:val="5"/>
    </w:pPr>
    <w:rPr>
      <w:rFonts w:eastAsiaTheme="majorEastAsia" w:cstheme="majorBidi"/>
      <w:i/>
      <w:iCs/>
      <w:color w:val="2B3B2B" w:themeColor="accent1" w:themeShade="7F"/>
    </w:rPr>
  </w:style>
  <w:style w:type="paragraph" w:styleId="Overskrift7">
    <w:name w:val="heading 7"/>
    <w:basedOn w:val="Normal"/>
    <w:next w:val="Normal"/>
    <w:link w:val="Overskrift7Tegn"/>
    <w:uiPriority w:val="9"/>
    <w:semiHidden/>
    <w:unhideWhenUsed/>
    <w:qFormat/>
    <w:rsid w:val="00B85155"/>
    <w:pPr>
      <w:keepNext/>
      <w:keepLines/>
      <w:spacing w:before="40"/>
      <w:outlineLvl w:val="6"/>
    </w:pPr>
    <w:rPr>
      <w:rFonts w:eastAsiaTheme="majorEastAsia" w:cstheme="majorBidi"/>
      <w:color w:val="797979" w:themeColor="text1" w:themeTint="A6"/>
    </w:rPr>
  </w:style>
  <w:style w:type="paragraph" w:styleId="Overskrift8">
    <w:name w:val="heading 8"/>
    <w:basedOn w:val="Normal"/>
    <w:next w:val="Normal"/>
    <w:link w:val="Overskrift8Tegn"/>
    <w:uiPriority w:val="9"/>
    <w:semiHidden/>
    <w:unhideWhenUsed/>
    <w:qFormat/>
    <w:rsid w:val="00B85155"/>
    <w:pPr>
      <w:keepNext/>
      <w:keepLines/>
      <w:outlineLvl w:val="7"/>
    </w:pPr>
    <w:rPr>
      <w:rFonts w:eastAsiaTheme="majorEastAsia" w:cstheme="majorBidi"/>
      <w:i/>
      <w:iCs/>
      <w:color w:val="515151" w:themeColor="text1" w:themeTint="D8"/>
    </w:rPr>
  </w:style>
  <w:style w:type="paragraph" w:styleId="Overskrift9">
    <w:name w:val="heading 9"/>
    <w:basedOn w:val="Normal"/>
    <w:next w:val="Normal"/>
    <w:link w:val="Overskrift9Tegn"/>
    <w:uiPriority w:val="9"/>
    <w:semiHidden/>
    <w:unhideWhenUsed/>
    <w:qFormat/>
    <w:rsid w:val="00B85155"/>
    <w:pPr>
      <w:keepNext/>
      <w:keepLines/>
      <w:outlineLvl w:val="8"/>
    </w:pPr>
    <w:rPr>
      <w:rFonts w:eastAsiaTheme="majorEastAsia" w:cstheme="majorBidi"/>
      <w:color w:val="515151"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1"/>
    <w:rsid w:val="00B85155"/>
    <w:rPr>
      <w:rFonts w:ascii="Arial" w:eastAsia="Times New Roman" w:hAnsi="Arial" w:cs="Arial"/>
      <w:noProof/>
      <w:color w:val="02463A" w:themeColor="text2"/>
      <w:spacing w:val="3"/>
      <w:sz w:val="40"/>
      <w:szCs w:val="26"/>
      <w:lang w:eastAsia="da-DK"/>
    </w:rPr>
  </w:style>
  <w:style w:type="character" w:customStyle="1" w:styleId="Overskrift2Tegn">
    <w:name w:val="Overskrift 2 Tegn"/>
    <w:basedOn w:val="Standardskrifttypeiafsnit"/>
    <w:link w:val="Overskrift2"/>
    <w:uiPriority w:val="1"/>
    <w:rsid w:val="00B85155"/>
    <w:rPr>
      <w:rFonts w:ascii="Arial" w:eastAsiaTheme="majorEastAsia" w:hAnsi="Arial" w:cstheme="majorBidi"/>
      <w:bCs/>
      <w:color w:val="02463A" w:themeColor="text2"/>
      <w:spacing w:val="3"/>
      <w:sz w:val="28"/>
      <w:szCs w:val="26"/>
      <w:lang w:eastAsia="da-DK"/>
    </w:rPr>
  </w:style>
  <w:style w:type="character" w:customStyle="1" w:styleId="Overskrift3Tegn">
    <w:name w:val="Overskrift 3 Tegn"/>
    <w:basedOn w:val="Standardskrifttypeiafsnit"/>
    <w:link w:val="Overskrift3"/>
    <w:uiPriority w:val="1"/>
    <w:rsid w:val="00B85155"/>
    <w:rPr>
      <w:rFonts w:ascii="Arial" w:eastAsiaTheme="majorEastAsia" w:hAnsi="Arial" w:cstheme="majorBidi"/>
      <w:b/>
      <w:bCs/>
      <w:color w:val="000000"/>
      <w:spacing w:val="3"/>
      <w:sz w:val="20"/>
      <w:szCs w:val="20"/>
      <w:lang w:eastAsia="da-DK"/>
    </w:rPr>
  </w:style>
  <w:style w:type="character" w:customStyle="1" w:styleId="Overskrift4Tegn">
    <w:name w:val="Overskrift 4 Tegn"/>
    <w:basedOn w:val="Standardskrifttypeiafsnit"/>
    <w:link w:val="Overskrift4"/>
    <w:uiPriority w:val="1"/>
    <w:semiHidden/>
    <w:rsid w:val="00B85155"/>
    <w:rPr>
      <w:rFonts w:ascii="Arial" w:eastAsiaTheme="majorEastAsia" w:hAnsi="Arial" w:cstheme="majorBidi"/>
      <w:b/>
      <w:bCs/>
      <w:i/>
      <w:iCs/>
      <w:color w:val="000000"/>
      <w:spacing w:val="3"/>
      <w:sz w:val="20"/>
      <w:szCs w:val="20"/>
      <w:lang w:eastAsia="da-DK"/>
    </w:rPr>
  </w:style>
  <w:style w:type="character" w:customStyle="1" w:styleId="Overskrift5Tegn">
    <w:name w:val="Overskrift 5 Tegn"/>
    <w:basedOn w:val="Standardskrifttypeiafsnit"/>
    <w:link w:val="Overskrift5"/>
    <w:uiPriority w:val="1"/>
    <w:semiHidden/>
    <w:rsid w:val="00B85155"/>
    <w:rPr>
      <w:rFonts w:ascii="Arial" w:eastAsiaTheme="majorEastAsia" w:hAnsi="Arial" w:cstheme="majorBidi"/>
      <w:color w:val="2B3B2B" w:themeColor="accent1" w:themeShade="7F"/>
      <w:spacing w:val="3"/>
      <w:sz w:val="20"/>
      <w:szCs w:val="20"/>
      <w:lang w:eastAsia="da-DK"/>
    </w:rPr>
  </w:style>
  <w:style w:type="character" w:customStyle="1" w:styleId="Overskrift6Tegn">
    <w:name w:val="Overskrift 6 Tegn"/>
    <w:basedOn w:val="Standardskrifttypeiafsnit"/>
    <w:link w:val="Overskrift6"/>
    <w:uiPriority w:val="1"/>
    <w:semiHidden/>
    <w:rsid w:val="00B85155"/>
    <w:rPr>
      <w:rFonts w:ascii="Arial" w:eastAsiaTheme="majorEastAsia" w:hAnsi="Arial" w:cstheme="majorBidi"/>
      <w:i/>
      <w:iCs/>
      <w:color w:val="2B3B2B" w:themeColor="accent1" w:themeShade="7F"/>
      <w:spacing w:val="3"/>
      <w:sz w:val="20"/>
      <w:szCs w:val="20"/>
      <w:lang w:eastAsia="da-DK"/>
    </w:rPr>
  </w:style>
  <w:style w:type="character" w:customStyle="1" w:styleId="Overskrift7Tegn">
    <w:name w:val="Overskrift 7 Tegn"/>
    <w:basedOn w:val="Standardskrifttypeiafsnit"/>
    <w:link w:val="Overskrift7"/>
    <w:uiPriority w:val="9"/>
    <w:semiHidden/>
    <w:rsid w:val="00B85155"/>
    <w:rPr>
      <w:rFonts w:eastAsiaTheme="majorEastAsia" w:cstheme="majorBidi"/>
      <w:color w:val="797979" w:themeColor="text1" w:themeTint="A6"/>
    </w:rPr>
  </w:style>
  <w:style w:type="character" w:customStyle="1" w:styleId="Overskrift8Tegn">
    <w:name w:val="Overskrift 8 Tegn"/>
    <w:basedOn w:val="Standardskrifttypeiafsnit"/>
    <w:link w:val="Overskrift8"/>
    <w:uiPriority w:val="9"/>
    <w:semiHidden/>
    <w:rsid w:val="00B85155"/>
    <w:rPr>
      <w:rFonts w:eastAsiaTheme="majorEastAsia" w:cstheme="majorBidi"/>
      <w:i/>
      <w:iCs/>
      <w:color w:val="515151" w:themeColor="text1" w:themeTint="D8"/>
    </w:rPr>
  </w:style>
  <w:style w:type="character" w:customStyle="1" w:styleId="Overskrift9Tegn">
    <w:name w:val="Overskrift 9 Tegn"/>
    <w:basedOn w:val="Standardskrifttypeiafsnit"/>
    <w:link w:val="Overskrift9"/>
    <w:uiPriority w:val="9"/>
    <w:semiHidden/>
    <w:rsid w:val="00B85155"/>
    <w:rPr>
      <w:rFonts w:eastAsiaTheme="majorEastAsia" w:cstheme="majorBidi"/>
      <w:color w:val="515151" w:themeColor="text1" w:themeTint="D8"/>
    </w:rPr>
  </w:style>
  <w:style w:type="paragraph" w:styleId="Titel">
    <w:name w:val="Title"/>
    <w:basedOn w:val="Normal"/>
    <w:next w:val="Normal"/>
    <w:link w:val="TitelTegn"/>
    <w:uiPriority w:val="10"/>
    <w:qFormat/>
    <w:rsid w:val="00B851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B85155"/>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semiHidden/>
    <w:qFormat/>
    <w:rsid w:val="00B85155"/>
    <w:pPr>
      <w:numPr>
        <w:ilvl w:val="1"/>
      </w:numPr>
    </w:pPr>
    <w:rPr>
      <w:rFonts w:asciiTheme="majorHAnsi" w:eastAsiaTheme="majorEastAsia" w:hAnsiTheme="majorHAnsi" w:cstheme="majorBidi"/>
      <w:i/>
      <w:iCs/>
      <w:color w:val="000000"/>
      <w:spacing w:val="15"/>
      <w:sz w:val="24"/>
      <w:szCs w:val="24"/>
    </w:rPr>
  </w:style>
  <w:style w:type="character" w:customStyle="1" w:styleId="UndertitelTegn">
    <w:name w:val="Undertitel Tegn"/>
    <w:basedOn w:val="Standardskrifttypeiafsnit"/>
    <w:link w:val="Undertitel"/>
    <w:uiPriority w:val="11"/>
    <w:rsid w:val="00B85155"/>
    <w:rPr>
      <w:rFonts w:asciiTheme="majorHAnsi" w:eastAsiaTheme="majorEastAsia" w:hAnsiTheme="majorHAnsi" w:cstheme="majorBidi"/>
      <w:i/>
      <w:iCs/>
      <w:color w:val="000000"/>
      <w:spacing w:val="15"/>
      <w:sz w:val="24"/>
      <w:szCs w:val="24"/>
      <w:lang w:eastAsia="da-DK"/>
    </w:rPr>
  </w:style>
  <w:style w:type="paragraph" w:styleId="Citat">
    <w:name w:val="Quote"/>
    <w:basedOn w:val="Normal"/>
    <w:next w:val="Normal"/>
    <w:link w:val="CitatTegn"/>
    <w:uiPriority w:val="29"/>
    <w:qFormat/>
    <w:rsid w:val="00B85155"/>
    <w:pPr>
      <w:spacing w:before="160"/>
      <w:jc w:val="center"/>
    </w:pPr>
    <w:rPr>
      <w:i/>
      <w:iCs/>
      <w:color w:val="656565" w:themeColor="text1" w:themeTint="BF"/>
    </w:rPr>
  </w:style>
  <w:style w:type="character" w:customStyle="1" w:styleId="CitatTegn">
    <w:name w:val="Citat Tegn"/>
    <w:basedOn w:val="Standardskrifttypeiafsnit"/>
    <w:link w:val="Citat"/>
    <w:uiPriority w:val="29"/>
    <w:rsid w:val="00B85155"/>
    <w:rPr>
      <w:i/>
      <w:iCs/>
      <w:color w:val="656565" w:themeColor="text1" w:themeTint="BF"/>
    </w:rPr>
  </w:style>
  <w:style w:type="paragraph" w:styleId="Listeafsnit">
    <w:name w:val="List Paragraph"/>
    <w:basedOn w:val="Normal"/>
    <w:uiPriority w:val="34"/>
    <w:semiHidden/>
    <w:qFormat/>
    <w:rsid w:val="00B85155"/>
    <w:pPr>
      <w:ind w:left="720"/>
      <w:contextualSpacing/>
    </w:pPr>
  </w:style>
  <w:style w:type="character" w:styleId="Kraftigfremhvning">
    <w:name w:val="Intense Emphasis"/>
    <w:basedOn w:val="Standardskrifttypeiafsnit"/>
    <w:uiPriority w:val="21"/>
    <w:semiHidden/>
    <w:qFormat/>
    <w:rsid w:val="00B85155"/>
    <w:rPr>
      <w:b/>
      <w:bCs/>
      <w:i/>
      <w:iCs/>
      <w:color w:val="000000"/>
    </w:rPr>
  </w:style>
  <w:style w:type="paragraph" w:styleId="Strktcitat">
    <w:name w:val="Intense Quote"/>
    <w:basedOn w:val="Normal"/>
    <w:next w:val="Normal"/>
    <w:link w:val="StrktcitatTegn"/>
    <w:uiPriority w:val="30"/>
    <w:semiHidden/>
    <w:qFormat/>
    <w:rsid w:val="00B85155"/>
    <w:pPr>
      <w:pBdr>
        <w:bottom w:val="single" w:sz="4" w:space="4" w:color="587758" w:themeColor="accent1"/>
      </w:pBdr>
      <w:spacing w:before="200" w:after="280"/>
      <w:ind w:left="936" w:right="936"/>
    </w:pPr>
    <w:rPr>
      <w:b/>
      <w:bCs/>
      <w:i/>
      <w:iCs/>
      <w:color w:val="000000"/>
    </w:rPr>
  </w:style>
  <w:style w:type="character" w:customStyle="1" w:styleId="StrktcitatTegn">
    <w:name w:val="Stærkt citat Tegn"/>
    <w:basedOn w:val="Standardskrifttypeiafsnit"/>
    <w:link w:val="Strktcitat"/>
    <w:uiPriority w:val="30"/>
    <w:rsid w:val="00B85155"/>
    <w:rPr>
      <w:rFonts w:ascii="Arial" w:eastAsia="Times New Roman" w:hAnsi="Arial" w:cs="Arial"/>
      <w:b/>
      <w:bCs/>
      <w:i/>
      <w:iCs/>
      <w:color w:val="000000"/>
      <w:spacing w:val="3"/>
      <w:sz w:val="20"/>
      <w:szCs w:val="20"/>
      <w:lang w:eastAsia="da-DK"/>
    </w:rPr>
  </w:style>
  <w:style w:type="character" w:styleId="Kraftighenvisning">
    <w:name w:val="Intense Reference"/>
    <w:basedOn w:val="Standardskrifttypeiafsnit"/>
    <w:uiPriority w:val="32"/>
    <w:semiHidden/>
    <w:qFormat/>
    <w:rsid w:val="00B85155"/>
    <w:rPr>
      <w:b/>
      <w:bCs/>
      <w:smallCaps/>
      <w:color w:val="000000"/>
      <w:spacing w:val="5"/>
      <w:u w:val="single"/>
    </w:rPr>
  </w:style>
  <w:style w:type="paragraph" w:styleId="Sidehoved">
    <w:name w:val="header"/>
    <w:basedOn w:val="Normal"/>
    <w:link w:val="SidehovedTegn"/>
    <w:uiPriority w:val="21"/>
    <w:rsid w:val="00B85155"/>
    <w:pPr>
      <w:tabs>
        <w:tab w:val="center" w:pos="4819"/>
        <w:tab w:val="right" w:pos="9638"/>
      </w:tabs>
    </w:pPr>
    <w:rPr>
      <w:color w:val="000000"/>
      <w:sz w:val="16"/>
    </w:rPr>
  </w:style>
  <w:style w:type="character" w:customStyle="1" w:styleId="SidehovedTegn">
    <w:name w:val="Sidehoved Tegn"/>
    <w:basedOn w:val="Standardskrifttypeiafsnit"/>
    <w:link w:val="Sidehoved"/>
    <w:uiPriority w:val="21"/>
    <w:rsid w:val="00B85155"/>
    <w:rPr>
      <w:rFonts w:ascii="Arial" w:eastAsia="Times New Roman" w:hAnsi="Arial" w:cs="Arial"/>
      <w:color w:val="000000"/>
      <w:spacing w:val="3"/>
      <w:sz w:val="16"/>
      <w:szCs w:val="20"/>
      <w:lang w:eastAsia="da-DK"/>
    </w:rPr>
  </w:style>
  <w:style w:type="paragraph" w:styleId="Sidefod">
    <w:name w:val="footer"/>
    <w:basedOn w:val="Normal"/>
    <w:link w:val="SidefodTegn"/>
    <w:uiPriority w:val="7"/>
    <w:rsid w:val="00B85155"/>
    <w:pPr>
      <w:tabs>
        <w:tab w:val="right" w:pos="9923"/>
      </w:tabs>
      <w:spacing w:line="240" w:lineRule="auto"/>
      <w:jc w:val="left"/>
    </w:pPr>
    <w:rPr>
      <w:sz w:val="16"/>
    </w:rPr>
  </w:style>
  <w:style w:type="character" w:customStyle="1" w:styleId="SidefodTegn">
    <w:name w:val="Sidefod Tegn"/>
    <w:basedOn w:val="Standardskrifttypeiafsnit"/>
    <w:link w:val="Sidefod"/>
    <w:uiPriority w:val="7"/>
    <w:rsid w:val="00B85155"/>
    <w:rPr>
      <w:rFonts w:ascii="Arial" w:eastAsia="Times New Roman" w:hAnsi="Arial" w:cs="Arial"/>
      <w:spacing w:val="3"/>
      <w:sz w:val="16"/>
      <w:szCs w:val="20"/>
      <w:lang w:eastAsia="da-DK"/>
    </w:rPr>
  </w:style>
  <w:style w:type="paragraph" w:styleId="Brdtekst">
    <w:name w:val="Body Text"/>
    <w:basedOn w:val="Normal"/>
    <w:link w:val="BrdtekstTegn"/>
    <w:rsid w:val="00B85155"/>
    <w:pPr>
      <w:spacing w:after="280"/>
    </w:pPr>
    <w:rPr>
      <w:color w:val="000000"/>
    </w:rPr>
  </w:style>
  <w:style w:type="character" w:customStyle="1" w:styleId="BrdtekstTegn">
    <w:name w:val="Brødtekst Tegn"/>
    <w:basedOn w:val="Standardskrifttypeiafsnit"/>
    <w:link w:val="Brdtekst"/>
    <w:rsid w:val="00B85155"/>
    <w:rPr>
      <w:rFonts w:ascii="Arial" w:eastAsia="Times New Roman" w:hAnsi="Arial" w:cs="Arial"/>
      <w:color w:val="000000"/>
      <w:spacing w:val="3"/>
      <w:sz w:val="20"/>
      <w:szCs w:val="20"/>
      <w:lang w:eastAsia="da-DK"/>
    </w:rPr>
  </w:style>
  <w:style w:type="paragraph" w:customStyle="1" w:styleId="Adresselinjer">
    <w:name w:val="Adresselinjer"/>
    <w:basedOn w:val="Normal"/>
    <w:uiPriority w:val="9"/>
    <w:rsid w:val="00B85155"/>
    <w:pPr>
      <w:jc w:val="left"/>
    </w:pPr>
    <w:rPr>
      <w:spacing w:val="8"/>
    </w:rPr>
  </w:style>
  <w:style w:type="character" w:styleId="Sidetal">
    <w:name w:val="page number"/>
    <w:basedOn w:val="Standardskrifttypeiafsnit"/>
    <w:uiPriority w:val="7"/>
    <w:rsid w:val="00B85155"/>
    <w:rPr>
      <w:sz w:val="16"/>
    </w:rPr>
  </w:style>
  <w:style w:type="paragraph" w:customStyle="1" w:styleId="Kolofonreference">
    <w:name w:val="Kolofon reference"/>
    <w:basedOn w:val="Normal"/>
    <w:uiPriority w:val="9"/>
    <w:rsid w:val="00B85155"/>
    <w:pPr>
      <w:suppressAutoHyphens/>
      <w:jc w:val="right"/>
    </w:pPr>
    <w:rPr>
      <w:noProof/>
      <w:color w:val="000000"/>
      <w:spacing w:val="8"/>
      <w:sz w:val="16"/>
      <w:szCs w:val="16"/>
    </w:rPr>
  </w:style>
  <w:style w:type="paragraph" w:customStyle="1" w:styleId="Kolofonadresse">
    <w:name w:val="Kolofon adresse"/>
    <w:basedOn w:val="Normal"/>
    <w:uiPriority w:val="9"/>
    <w:rsid w:val="00B85155"/>
    <w:pPr>
      <w:widowControl/>
      <w:suppressAutoHyphens/>
      <w:autoSpaceDE/>
      <w:autoSpaceDN/>
      <w:adjustRightInd/>
      <w:jc w:val="right"/>
    </w:pPr>
    <w:rPr>
      <w:rFonts w:cs="Times New Roman"/>
      <w:noProof/>
      <w:color w:val="7F7F7F"/>
      <w:spacing w:val="8"/>
      <w:sz w:val="16"/>
      <w:szCs w:val="16"/>
    </w:rPr>
  </w:style>
  <w:style w:type="paragraph" w:customStyle="1" w:styleId="BrdOverskrift2">
    <w:name w:val="BrødOverskrift2"/>
    <w:basedOn w:val="Brdtekst"/>
    <w:next w:val="Brdtekst"/>
    <w:uiPriority w:val="2"/>
    <w:rsid w:val="00B85155"/>
    <w:pPr>
      <w:keepNext/>
      <w:spacing w:after="180"/>
      <w:jc w:val="left"/>
    </w:pPr>
    <w:rPr>
      <w:sz w:val="22"/>
      <w:szCs w:val="22"/>
    </w:rPr>
  </w:style>
  <w:style w:type="paragraph" w:customStyle="1" w:styleId="Brdtekstmedtabulatorer">
    <w:name w:val="Brødtekst med tabulatorer"/>
    <w:basedOn w:val="Brdtekst"/>
    <w:rsid w:val="00B85155"/>
    <w:pPr>
      <w:tabs>
        <w:tab w:val="left" w:pos="794"/>
        <w:tab w:val="left" w:pos="1588"/>
        <w:tab w:val="left" w:pos="2381"/>
        <w:tab w:val="left" w:pos="3175"/>
        <w:tab w:val="left" w:pos="3969"/>
        <w:tab w:val="left" w:pos="4763"/>
        <w:tab w:val="left" w:pos="5557"/>
        <w:tab w:val="left" w:pos="6350"/>
        <w:tab w:val="left" w:pos="7144"/>
      </w:tabs>
    </w:pPr>
  </w:style>
  <w:style w:type="paragraph" w:customStyle="1" w:styleId="Logo">
    <w:name w:val="Logo"/>
    <w:basedOn w:val="Normal"/>
    <w:uiPriority w:val="9"/>
    <w:rsid w:val="00B85155"/>
    <w:pPr>
      <w:spacing w:before="1320"/>
      <w:jc w:val="right"/>
    </w:pPr>
  </w:style>
  <w:style w:type="paragraph" w:customStyle="1" w:styleId="LogoAdresse">
    <w:name w:val="LogoAdresse"/>
    <w:basedOn w:val="Kolofonreference"/>
    <w:uiPriority w:val="9"/>
    <w:rsid w:val="00B85155"/>
  </w:style>
  <w:style w:type="paragraph" w:customStyle="1" w:styleId="Punktliste">
    <w:name w:val="Punktliste"/>
    <w:basedOn w:val="Normal"/>
    <w:uiPriority w:val="3"/>
    <w:semiHidden/>
    <w:rsid w:val="00B85155"/>
    <w:pPr>
      <w:widowControl/>
      <w:spacing w:line="240" w:lineRule="atLeast"/>
    </w:pPr>
  </w:style>
  <w:style w:type="paragraph" w:customStyle="1" w:styleId="SidefodBred">
    <w:name w:val="SidefodBred"/>
    <w:basedOn w:val="Sidefod"/>
    <w:uiPriority w:val="7"/>
    <w:rsid w:val="00B85155"/>
    <w:pPr>
      <w:ind w:right="-2325"/>
    </w:pPr>
    <w:rPr>
      <w:szCs w:val="16"/>
    </w:rPr>
  </w:style>
  <w:style w:type="paragraph" w:customStyle="1" w:styleId="SidefodDokRef">
    <w:name w:val="SidefodDokRef"/>
    <w:basedOn w:val="Sidefod"/>
    <w:uiPriority w:val="7"/>
    <w:rsid w:val="00B85155"/>
    <w:pPr>
      <w:spacing w:before="60"/>
      <w:ind w:right="-2325"/>
    </w:pPr>
    <w:rPr>
      <w:sz w:val="12"/>
      <w:szCs w:val="12"/>
    </w:rPr>
  </w:style>
  <w:style w:type="paragraph" w:customStyle="1" w:styleId="TabelKolonneOverskrift">
    <w:name w:val="TabelKolonneOverskrift"/>
    <w:basedOn w:val="Normal"/>
    <w:link w:val="TabelKolonneOverskriftChar"/>
    <w:uiPriority w:val="5"/>
    <w:rsid w:val="00B85155"/>
    <w:pPr>
      <w:jc w:val="center"/>
    </w:pPr>
    <w:rPr>
      <w:b/>
      <w:bCs/>
    </w:rPr>
  </w:style>
  <w:style w:type="character" w:customStyle="1" w:styleId="TabelKolonneOverskriftChar">
    <w:name w:val="TabelKolonneOverskrift Char"/>
    <w:basedOn w:val="Standardskrifttypeiafsnit"/>
    <w:link w:val="TabelKolonneOverskrift"/>
    <w:uiPriority w:val="5"/>
    <w:rsid w:val="00B85155"/>
    <w:rPr>
      <w:rFonts w:ascii="Arial" w:eastAsia="Times New Roman" w:hAnsi="Arial" w:cs="Arial"/>
      <w:b/>
      <w:bCs/>
      <w:spacing w:val="3"/>
      <w:sz w:val="20"/>
      <w:szCs w:val="20"/>
      <w:lang w:eastAsia="da-DK"/>
    </w:rPr>
  </w:style>
  <w:style w:type="paragraph" w:customStyle="1" w:styleId="TabelRkkeOverskrift">
    <w:name w:val="TabelRækkeOverskrift"/>
    <w:basedOn w:val="Normal"/>
    <w:uiPriority w:val="5"/>
    <w:rsid w:val="00B85155"/>
    <w:pPr>
      <w:spacing w:before="20" w:after="20" w:line="240" w:lineRule="auto"/>
      <w:jc w:val="left"/>
    </w:pPr>
    <w:rPr>
      <w:b/>
      <w:bCs/>
    </w:rPr>
  </w:style>
  <w:style w:type="paragraph" w:customStyle="1" w:styleId="TabelTekst">
    <w:name w:val="TabelTekst"/>
    <w:basedOn w:val="Normal"/>
    <w:uiPriority w:val="5"/>
    <w:rsid w:val="00B85155"/>
    <w:pPr>
      <w:spacing w:before="20" w:after="20" w:line="240" w:lineRule="auto"/>
      <w:jc w:val="left"/>
    </w:pPr>
  </w:style>
  <w:style w:type="table" w:styleId="Tabel-Gitter">
    <w:name w:val="Table Grid"/>
    <w:basedOn w:val="Tabel-Normal"/>
    <w:rsid w:val="00B85155"/>
    <w:pPr>
      <w:widowControl w:val="0"/>
      <w:autoSpaceDE w:val="0"/>
      <w:autoSpaceDN w:val="0"/>
      <w:adjustRightInd w:val="0"/>
      <w:spacing w:after="0" w:line="280" w:lineRule="exact"/>
      <w:jc w:val="both"/>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lopstilling">
    <w:name w:val="Talopstilling"/>
    <w:basedOn w:val="Brdtekst"/>
    <w:uiPriority w:val="5"/>
    <w:rsid w:val="00B85155"/>
    <w:pPr>
      <w:spacing w:after="0" w:line="240" w:lineRule="auto"/>
    </w:pPr>
  </w:style>
  <w:style w:type="paragraph" w:customStyle="1" w:styleId="TalopstillingFed">
    <w:name w:val="TalopstillingFed"/>
    <w:basedOn w:val="Brdtekst"/>
    <w:uiPriority w:val="5"/>
    <w:rsid w:val="00B85155"/>
    <w:pPr>
      <w:spacing w:after="0"/>
    </w:pPr>
    <w:rPr>
      <w:b/>
      <w:bCs/>
    </w:rPr>
  </w:style>
  <w:style w:type="character" w:styleId="Svaghenvisning">
    <w:name w:val="Subtle Reference"/>
    <w:basedOn w:val="Standardskrifttypeiafsnit"/>
    <w:uiPriority w:val="31"/>
    <w:semiHidden/>
    <w:qFormat/>
    <w:rsid w:val="00B85155"/>
    <w:rPr>
      <w:smallCaps/>
      <w:color w:val="000000"/>
      <w:u w:val="single"/>
    </w:rPr>
  </w:style>
  <w:style w:type="paragraph" w:styleId="Billedtekst">
    <w:name w:val="caption"/>
    <w:basedOn w:val="Normal"/>
    <w:next w:val="Normal"/>
    <w:uiPriority w:val="35"/>
    <w:semiHidden/>
    <w:qFormat/>
    <w:rsid w:val="00B85155"/>
    <w:pPr>
      <w:spacing w:after="200" w:line="240" w:lineRule="auto"/>
    </w:pPr>
    <w:rPr>
      <w:b/>
      <w:bCs/>
      <w:color w:val="000000"/>
      <w:sz w:val="18"/>
      <w:szCs w:val="18"/>
    </w:rPr>
  </w:style>
  <w:style w:type="paragraph" w:styleId="Overskrift">
    <w:name w:val="TOC Heading"/>
    <w:basedOn w:val="Overskrift1"/>
    <w:next w:val="Normal"/>
    <w:uiPriority w:val="39"/>
    <w:semiHidden/>
    <w:qFormat/>
    <w:rsid w:val="00B85155"/>
    <w:pPr>
      <w:keepLines/>
      <w:spacing w:before="480" w:after="0"/>
      <w:outlineLvl w:val="9"/>
    </w:pPr>
    <w:rPr>
      <w:rFonts w:asciiTheme="majorHAnsi" w:eastAsiaTheme="majorEastAsia" w:hAnsiTheme="majorHAnsi" w:cstheme="majorBidi"/>
      <w:color w:val="000000"/>
      <w:szCs w:val="28"/>
    </w:rPr>
  </w:style>
  <w:style w:type="paragraph" w:styleId="Bloktekst">
    <w:name w:val="Block Text"/>
    <w:basedOn w:val="Normal"/>
    <w:uiPriority w:val="99"/>
    <w:semiHidden/>
    <w:rsid w:val="00B85155"/>
    <w:pPr>
      <w:pBdr>
        <w:top w:val="single" w:sz="2" w:space="10" w:color="587758" w:themeColor="accent1"/>
        <w:left w:val="single" w:sz="2" w:space="10" w:color="587758" w:themeColor="accent1"/>
        <w:bottom w:val="single" w:sz="2" w:space="10" w:color="587758" w:themeColor="accent1"/>
        <w:right w:val="single" w:sz="2" w:space="10" w:color="587758" w:themeColor="accent1"/>
      </w:pBdr>
      <w:ind w:left="1152" w:right="1152"/>
    </w:pPr>
    <w:rPr>
      <w:rFonts w:asciiTheme="minorHAnsi" w:eastAsiaTheme="minorEastAsia" w:hAnsiTheme="minorHAnsi" w:cstheme="minorBidi"/>
      <w:i/>
      <w:iCs/>
      <w:color w:val="000000"/>
    </w:rPr>
  </w:style>
  <w:style w:type="paragraph" w:customStyle="1" w:styleId="Pixitekst">
    <w:name w:val="Pixitekst"/>
    <w:basedOn w:val="Normal"/>
    <w:uiPriority w:val="8"/>
    <w:qFormat/>
    <w:rsid w:val="00B85155"/>
    <w:rPr>
      <w:i/>
      <w:color w:val="000000"/>
    </w:rPr>
  </w:style>
  <w:style w:type="character" w:styleId="Hyperlink">
    <w:name w:val="Hyperlink"/>
    <w:basedOn w:val="Standardskrifttypeiafsnit"/>
    <w:uiPriority w:val="8"/>
    <w:rsid w:val="00B85155"/>
    <w:rPr>
      <w:color w:val="4D5D00"/>
      <w:u w:val="single"/>
    </w:rPr>
  </w:style>
  <w:style w:type="character" w:styleId="BesgtLink">
    <w:name w:val="FollowedHyperlink"/>
    <w:basedOn w:val="Standardskrifttypeiafsnit"/>
    <w:uiPriority w:val="8"/>
    <w:rsid w:val="00B85155"/>
    <w:rPr>
      <w:color w:val="7F7F7F"/>
      <w:u w:val="single"/>
    </w:rPr>
  </w:style>
  <w:style w:type="paragraph" w:styleId="Opstilling-punkttegn">
    <w:name w:val="List Bullet"/>
    <w:basedOn w:val="Normal"/>
    <w:uiPriority w:val="3"/>
    <w:rsid w:val="00B85155"/>
    <w:pPr>
      <w:numPr>
        <w:numId w:val="1"/>
      </w:numPr>
      <w:contextualSpacing/>
    </w:pPr>
  </w:style>
  <w:style w:type="paragraph" w:styleId="Opstilling-punkttegn2">
    <w:name w:val="List Bullet 2"/>
    <w:basedOn w:val="Normal"/>
    <w:uiPriority w:val="3"/>
    <w:rsid w:val="00B85155"/>
    <w:pPr>
      <w:numPr>
        <w:ilvl w:val="1"/>
        <w:numId w:val="1"/>
      </w:numPr>
      <w:contextualSpacing/>
    </w:pPr>
  </w:style>
  <w:style w:type="paragraph" w:styleId="Opstilling-talellerbogst">
    <w:name w:val="List Number"/>
    <w:basedOn w:val="Normal"/>
    <w:uiPriority w:val="3"/>
    <w:rsid w:val="00B85155"/>
    <w:pPr>
      <w:numPr>
        <w:numId w:val="12"/>
      </w:numPr>
      <w:contextualSpacing/>
    </w:pPr>
    <w:rPr>
      <w:color w:val="000000"/>
    </w:rPr>
  </w:style>
  <w:style w:type="paragraph" w:styleId="Opstilling-talellerbogst2">
    <w:name w:val="List Number 2"/>
    <w:basedOn w:val="Normal"/>
    <w:uiPriority w:val="3"/>
    <w:rsid w:val="00B85155"/>
    <w:pPr>
      <w:numPr>
        <w:ilvl w:val="1"/>
        <w:numId w:val="12"/>
      </w:numPr>
      <w:contextualSpacing/>
    </w:pPr>
    <w:rPr>
      <w:color w:val="000000"/>
    </w:rPr>
  </w:style>
  <w:style w:type="paragraph" w:styleId="Starthilsen">
    <w:name w:val="Salutation"/>
    <w:basedOn w:val="Normal"/>
    <w:next w:val="Normal"/>
    <w:link w:val="StarthilsenTegn"/>
    <w:uiPriority w:val="99"/>
    <w:rsid w:val="00B85155"/>
    <w:pPr>
      <w:spacing w:after="600"/>
    </w:pPr>
  </w:style>
  <w:style w:type="character" w:customStyle="1" w:styleId="StarthilsenTegn">
    <w:name w:val="Starthilsen Tegn"/>
    <w:basedOn w:val="Standardskrifttypeiafsnit"/>
    <w:link w:val="Starthilsen"/>
    <w:uiPriority w:val="99"/>
    <w:rsid w:val="00B85155"/>
    <w:rPr>
      <w:rFonts w:ascii="Arial" w:eastAsia="Times New Roman" w:hAnsi="Arial" w:cs="Arial"/>
      <w:spacing w:val="3"/>
      <w:sz w:val="20"/>
      <w:szCs w:val="20"/>
      <w:lang w:eastAsia="da-DK"/>
    </w:rPr>
  </w:style>
  <w:style w:type="paragraph" w:styleId="Markeringsbobletekst">
    <w:name w:val="Balloon Text"/>
    <w:basedOn w:val="Normal"/>
    <w:link w:val="MarkeringsbobletekstTegn"/>
    <w:uiPriority w:val="99"/>
    <w:semiHidden/>
    <w:rsid w:val="00B85155"/>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85155"/>
    <w:rPr>
      <w:rFonts w:ascii="Tahoma" w:eastAsia="Times New Roman" w:hAnsi="Tahoma" w:cs="Tahoma"/>
      <w:spacing w:val="3"/>
      <w:sz w:val="16"/>
      <w:szCs w:val="16"/>
      <w:lang w:eastAsia="da-DK"/>
    </w:rPr>
  </w:style>
  <w:style w:type="table" w:styleId="Lysliste-farve1">
    <w:name w:val="Light List Accent 1"/>
    <w:basedOn w:val="Tabel-Normal"/>
    <w:uiPriority w:val="61"/>
    <w:rsid w:val="00B85155"/>
    <w:pPr>
      <w:spacing w:after="0" w:line="240" w:lineRule="auto"/>
    </w:pPr>
    <w:rPr>
      <w:rFonts w:ascii="Arial" w:hAnsi="Arial"/>
      <w:sz w:val="20"/>
      <w:szCs w:val="20"/>
    </w:rPr>
    <w:tblPr>
      <w:tblStyleRowBandSize w:val="1"/>
      <w:tblStyleColBandSize w:val="1"/>
      <w:tblBorders>
        <w:top w:val="single" w:sz="8" w:space="0" w:color="587758" w:themeColor="accent1"/>
        <w:left w:val="single" w:sz="8" w:space="0" w:color="587758" w:themeColor="accent1"/>
        <w:bottom w:val="single" w:sz="8" w:space="0" w:color="587758" w:themeColor="accent1"/>
        <w:right w:val="single" w:sz="8" w:space="0" w:color="587758" w:themeColor="accent1"/>
      </w:tblBorders>
    </w:tblPr>
    <w:tblStylePr w:type="firstRow">
      <w:pPr>
        <w:spacing w:before="0" w:after="0" w:line="240" w:lineRule="auto"/>
      </w:pPr>
      <w:rPr>
        <w:b/>
        <w:bCs/>
        <w:color w:val="F1F6EF" w:themeColor="background1"/>
      </w:rPr>
      <w:tblPr/>
      <w:tcPr>
        <w:shd w:val="clear" w:color="auto" w:fill="587758" w:themeFill="accent1"/>
      </w:tcPr>
    </w:tblStylePr>
    <w:tblStylePr w:type="lastRow">
      <w:pPr>
        <w:spacing w:before="0" w:after="0" w:line="240" w:lineRule="auto"/>
      </w:pPr>
      <w:rPr>
        <w:b/>
        <w:bCs/>
      </w:rPr>
      <w:tblPr/>
      <w:tcPr>
        <w:tcBorders>
          <w:top w:val="double" w:sz="6" w:space="0" w:color="587758" w:themeColor="accent1"/>
          <w:left w:val="single" w:sz="8" w:space="0" w:color="587758" w:themeColor="accent1"/>
          <w:bottom w:val="single" w:sz="8" w:space="0" w:color="587758" w:themeColor="accent1"/>
          <w:right w:val="single" w:sz="8" w:space="0" w:color="587758" w:themeColor="accent1"/>
        </w:tcBorders>
      </w:tcPr>
    </w:tblStylePr>
    <w:tblStylePr w:type="firstCol">
      <w:rPr>
        <w:b/>
        <w:bCs/>
      </w:rPr>
    </w:tblStylePr>
    <w:tblStylePr w:type="lastCol">
      <w:rPr>
        <w:b/>
        <w:bCs/>
      </w:rPr>
    </w:tblStylePr>
    <w:tblStylePr w:type="band1Vert">
      <w:tblPr/>
      <w:tcPr>
        <w:tcBorders>
          <w:top w:val="single" w:sz="8" w:space="0" w:color="587758" w:themeColor="accent1"/>
          <w:left w:val="single" w:sz="8" w:space="0" w:color="587758" w:themeColor="accent1"/>
          <w:bottom w:val="single" w:sz="8" w:space="0" w:color="587758" w:themeColor="accent1"/>
          <w:right w:val="single" w:sz="8" w:space="0" w:color="587758" w:themeColor="accent1"/>
        </w:tcBorders>
      </w:tcPr>
    </w:tblStylePr>
    <w:tblStylePr w:type="band1Horz">
      <w:tblPr/>
      <w:tcPr>
        <w:tcBorders>
          <w:top w:val="single" w:sz="8" w:space="0" w:color="587758" w:themeColor="accent1"/>
          <w:left w:val="single" w:sz="8" w:space="0" w:color="587758" w:themeColor="accent1"/>
          <w:bottom w:val="single" w:sz="8" w:space="0" w:color="587758" w:themeColor="accent1"/>
          <w:right w:val="single" w:sz="8" w:space="0" w:color="587758" w:themeColor="accent1"/>
        </w:tcBorders>
      </w:tcPr>
    </w:tblStylePr>
  </w:style>
  <w:style w:type="table" w:styleId="Lysskygge">
    <w:name w:val="Light Shading"/>
    <w:basedOn w:val="Tabel-Normal"/>
    <w:uiPriority w:val="60"/>
    <w:rsid w:val="00B85155"/>
    <w:pPr>
      <w:spacing w:after="0" w:line="240" w:lineRule="auto"/>
    </w:pPr>
    <w:rPr>
      <w:rFonts w:ascii="Arial" w:hAnsi="Arial"/>
      <w:color w:val="252525" w:themeColor="text1" w:themeShade="BF"/>
      <w:sz w:val="20"/>
      <w:szCs w:val="20"/>
    </w:rPr>
    <w:tblPr>
      <w:tblStyleRowBandSize w:val="1"/>
      <w:tblStyleColBandSize w:val="1"/>
      <w:tblBorders>
        <w:top w:val="single" w:sz="8" w:space="0" w:color="323232" w:themeColor="text1"/>
        <w:bottom w:val="single" w:sz="8" w:space="0" w:color="323232" w:themeColor="text1"/>
      </w:tblBorders>
    </w:tblPr>
    <w:tblStylePr w:type="firstRow">
      <w:pPr>
        <w:spacing w:before="0" w:after="0" w:line="240" w:lineRule="auto"/>
      </w:pPr>
      <w:rPr>
        <w:b/>
        <w:bCs/>
      </w:rPr>
      <w:tblPr/>
      <w:tcPr>
        <w:tcBorders>
          <w:top w:val="single" w:sz="8" w:space="0" w:color="323232" w:themeColor="text1"/>
          <w:left w:val="nil"/>
          <w:bottom w:val="single" w:sz="8" w:space="0" w:color="323232" w:themeColor="text1"/>
          <w:right w:val="nil"/>
          <w:insideH w:val="nil"/>
          <w:insideV w:val="nil"/>
        </w:tcBorders>
      </w:tcPr>
    </w:tblStylePr>
    <w:tblStylePr w:type="lastRow">
      <w:pPr>
        <w:spacing w:before="0" w:after="0" w:line="240" w:lineRule="auto"/>
      </w:pPr>
      <w:rPr>
        <w:b/>
        <w:bCs/>
      </w:rPr>
      <w:tblPr/>
      <w:tcPr>
        <w:tcBorders>
          <w:top w:val="single" w:sz="8" w:space="0" w:color="323232" w:themeColor="text1"/>
          <w:left w:val="nil"/>
          <w:bottom w:val="single" w:sz="8" w:space="0" w:color="32323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left w:val="nil"/>
          <w:right w:val="nil"/>
          <w:insideH w:val="nil"/>
          <w:insideV w:val="nil"/>
        </w:tcBorders>
        <w:shd w:val="clear" w:color="auto" w:fill="CCCCCC" w:themeFill="text1" w:themeFillTint="3F"/>
      </w:tcPr>
    </w:tblStylePr>
  </w:style>
  <w:style w:type="paragraph" w:customStyle="1" w:styleId="Sidefodhjrestillet">
    <w:name w:val="Sidefod højrestillet"/>
    <w:basedOn w:val="Sidefod"/>
    <w:uiPriority w:val="7"/>
    <w:qFormat/>
    <w:rsid w:val="00B85155"/>
    <w:pPr>
      <w:jc w:val="right"/>
    </w:pPr>
  </w:style>
  <w:style w:type="character" w:styleId="Pladsholdertekst">
    <w:name w:val="Placeholder Text"/>
    <w:basedOn w:val="Standardskrifttypeiafsnit"/>
    <w:uiPriority w:val="99"/>
    <w:semiHidden/>
    <w:rsid w:val="00B85155"/>
  </w:style>
  <w:style w:type="paragraph" w:styleId="Bibliografi">
    <w:name w:val="Bibliography"/>
    <w:basedOn w:val="Normal"/>
    <w:next w:val="Normal"/>
    <w:uiPriority w:val="37"/>
    <w:semiHidden/>
    <w:rsid w:val="00B85155"/>
  </w:style>
  <w:style w:type="character" w:styleId="Bogenstitel">
    <w:name w:val="Book Title"/>
    <w:basedOn w:val="Standardskrifttypeiafsnit"/>
    <w:uiPriority w:val="33"/>
    <w:semiHidden/>
    <w:qFormat/>
    <w:rsid w:val="00B85155"/>
    <w:rPr>
      <w:b/>
      <w:bCs/>
      <w:i/>
      <w:iCs/>
      <w:spacing w:val="5"/>
    </w:rPr>
  </w:style>
  <w:style w:type="character" w:styleId="Svagfremhvning">
    <w:name w:val="Subtle Emphasis"/>
    <w:basedOn w:val="Standardskrifttypeiafsnit"/>
    <w:uiPriority w:val="19"/>
    <w:qFormat/>
    <w:rsid w:val="00B85155"/>
    <w:rPr>
      <w:i/>
      <w:iCs/>
      <w:color w:val="656565" w:themeColor="text1" w:themeTint="BF"/>
    </w:rPr>
  </w:style>
  <w:style w:type="table" w:styleId="Mediumliste1-farve1">
    <w:name w:val="Medium List 1 Accent 1"/>
    <w:basedOn w:val="Tabel-Normal"/>
    <w:uiPriority w:val="65"/>
    <w:semiHidden/>
    <w:unhideWhenUsed/>
    <w:rsid w:val="00B85155"/>
    <w:pPr>
      <w:spacing w:after="0" w:line="240" w:lineRule="auto"/>
    </w:pPr>
    <w:rPr>
      <w:color w:val="323232" w:themeColor="text1"/>
    </w:rPr>
    <w:tblPr>
      <w:tblStyleRowBandSize w:val="1"/>
      <w:tblStyleColBandSize w:val="1"/>
      <w:tblBorders>
        <w:top w:val="single" w:sz="8" w:space="0" w:color="587758" w:themeColor="accent1"/>
        <w:bottom w:val="single" w:sz="8" w:space="0" w:color="587758" w:themeColor="accent1"/>
      </w:tblBorders>
    </w:tblPr>
    <w:tblStylePr w:type="firstRow">
      <w:rPr>
        <w:rFonts w:asciiTheme="majorHAnsi" w:eastAsiaTheme="majorEastAsia" w:hAnsiTheme="majorHAnsi" w:cstheme="majorBidi"/>
      </w:rPr>
      <w:tblPr/>
      <w:tcPr>
        <w:tcBorders>
          <w:top w:val="nil"/>
          <w:bottom w:val="single" w:sz="8" w:space="0" w:color="587758" w:themeColor="accent1"/>
        </w:tcBorders>
      </w:tcPr>
    </w:tblStylePr>
    <w:tblStylePr w:type="lastRow">
      <w:rPr>
        <w:b/>
        <w:bCs/>
        <w:color w:val="02463A" w:themeColor="text2"/>
      </w:rPr>
      <w:tblPr/>
      <w:tcPr>
        <w:tcBorders>
          <w:top w:val="single" w:sz="8" w:space="0" w:color="587758" w:themeColor="accent1"/>
          <w:bottom w:val="single" w:sz="8" w:space="0" w:color="587758" w:themeColor="accent1"/>
        </w:tcBorders>
      </w:tcPr>
    </w:tblStylePr>
    <w:tblStylePr w:type="firstCol">
      <w:rPr>
        <w:b/>
        <w:bCs/>
      </w:rPr>
    </w:tblStylePr>
    <w:tblStylePr w:type="lastCol">
      <w:rPr>
        <w:b/>
        <w:bCs/>
      </w:rPr>
      <w:tblPr/>
      <w:tcPr>
        <w:tcBorders>
          <w:top w:val="single" w:sz="8" w:space="0" w:color="587758" w:themeColor="accent1"/>
          <w:bottom w:val="single" w:sz="8" w:space="0" w:color="587758" w:themeColor="accent1"/>
        </w:tcBorders>
      </w:tcPr>
    </w:tblStylePr>
    <w:tblStylePr w:type="band1Vert">
      <w:tblPr/>
      <w:tcPr>
        <w:shd w:val="clear" w:color="auto" w:fill="D3DFD3" w:themeFill="accent1" w:themeFillTint="3F"/>
      </w:tcPr>
    </w:tblStylePr>
    <w:tblStylePr w:type="band1Horz">
      <w:tblPr/>
      <w:tcPr>
        <w:shd w:val="clear" w:color="auto" w:fill="D3DFD3" w:themeFill="accent1" w:themeFillTint="3F"/>
      </w:tcPr>
    </w:tblStylePr>
  </w:style>
  <w:style w:type="table" w:styleId="Mediumskygge2-farve1">
    <w:name w:val="Medium Shading 2 Accent 1"/>
    <w:basedOn w:val="Tabel-Normal"/>
    <w:uiPriority w:val="64"/>
    <w:semiHidden/>
    <w:unhideWhenUsed/>
    <w:rsid w:val="00B8515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1F6EF" w:themeColor="background1"/>
      </w:rPr>
      <w:tblPr/>
      <w:tcPr>
        <w:tcBorders>
          <w:top w:val="single" w:sz="18" w:space="0" w:color="auto"/>
          <w:left w:val="nil"/>
          <w:bottom w:val="single" w:sz="18" w:space="0" w:color="auto"/>
          <w:right w:val="nil"/>
          <w:insideH w:val="nil"/>
          <w:insideV w:val="nil"/>
        </w:tcBorders>
        <w:shd w:val="clear" w:color="auto" w:fill="58775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1F6EF" w:themeFill="background1"/>
      </w:tcPr>
    </w:tblStylePr>
    <w:tblStylePr w:type="firstCol">
      <w:rPr>
        <w:b/>
        <w:bCs/>
        <w:color w:val="F1F6EF" w:themeColor="background1"/>
      </w:rPr>
      <w:tblPr/>
      <w:tcPr>
        <w:tcBorders>
          <w:top w:val="nil"/>
          <w:left w:val="nil"/>
          <w:bottom w:val="single" w:sz="18" w:space="0" w:color="auto"/>
          <w:right w:val="nil"/>
          <w:insideH w:val="nil"/>
          <w:insideV w:val="nil"/>
        </w:tcBorders>
        <w:shd w:val="clear" w:color="auto" w:fill="587758" w:themeFill="accent1"/>
      </w:tcPr>
    </w:tblStylePr>
    <w:tblStylePr w:type="lastCol">
      <w:rPr>
        <w:b/>
        <w:bCs/>
        <w:color w:val="F1F6EF" w:themeColor="background1"/>
      </w:rPr>
      <w:tblPr/>
      <w:tcPr>
        <w:tcBorders>
          <w:left w:val="nil"/>
          <w:right w:val="nil"/>
          <w:insideH w:val="nil"/>
          <w:insideV w:val="nil"/>
        </w:tcBorders>
        <w:shd w:val="clear" w:color="auto" w:fill="587758" w:themeFill="accent1"/>
      </w:tcPr>
    </w:tblStylePr>
    <w:tblStylePr w:type="band1Vert">
      <w:tblPr/>
      <w:tcPr>
        <w:tcBorders>
          <w:left w:val="nil"/>
          <w:right w:val="nil"/>
          <w:insideH w:val="nil"/>
          <w:insideV w:val="nil"/>
        </w:tcBorders>
        <w:shd w:val="clear" w:color="auto" w:fill="C7DBBF" w:themeFill="background1" w:themeFillShade="D8"/>
      </w:tcPr>
    </w:tblStylePr>
    <w:tblStylePr w:type="band1Horz">
      <w:tblPr/>
      <w:tcPr>
        <w:shd w:val="clear" w:color="auto" w:fill="C7DBB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1F6EF" w:themeColor="background1"/>
      </w:rPr>
      <w:tblPr/>
      <w:tcPr>
        <w:tcBorders>
          <w:top w:val="single" w:sz="18" w:space="0" w:color="auto"/>
          <w:left w:val="nil"/>
          <w:bottom w:val="single" w:sz="18" w:space="0" w:color="auto"/>
          <w:right w:val="nil"/>
          <w:insideH w:val="nil"/>
          <w:insideV w:val="nil"/>
        </w:tcBorders>
      </w:tcPr>
    </w:tblStylePr>
  </w:style>
  <w:style w:type="table" w:styleId="Mediumskygge1-farve1">
    <w:name w:val="Medium Shading 1 Accent 1"/>
    <w:basedOn w:val="Tabel-Normal"/>
    <w:uiPriority w:val="63"/>
    <w:semiHidden/>
    <w:unhideWhenUsed/>
    <w:rsid w:val="00B85155"/>
    <w:pPr>
      <w:spacing w:after="0" w:line="240" w:lineRule="auto"/>
    </w:pPr>
    <w:tblPr>
      <w:tblStyleRowBandSize w:val="1"/>
      <w:tblStyleColBandSize w:val="1"/>
      <w:tblBorders>
        <w:top w:val="single" w:sz="8" w:space="0" w:color="7C9E7C" w:themeColor="accent1" w:themeTint="BF"/>
        <w:left w:val="single" w:sz="8" w:space="0" w:color="7C9E7C" w:themeColor="accent1" w:themeTint="BF"/>
        <w:bottom w:val="single" w:sz="8" w:space="0" w:color="7C9E7C" w:themeColor="accent1" w:themeTint="BF"/>
        <w:right w:val="single" w:sz="8" w:space="0" w:color="7C9E7C" w:themeColor="accent1" w:themeTint="BF"/>
        <w:insideH w:val="single" w:sz="8" w:space="0" w:color="7C9E7C" w:themeColor="accent1" w:themeTint="BF"/>
      </w:tblBorders>
    </w:tblPr>
    <w:tblStylePr w:type="firstRow">
      <w:pPr>
        <w:spacing w:before="0" w:after="0" w:line="240" w:lineRule="auto"/>
      </w:pPr>
      <w:rPr>
        <w:b/>
        <w:bCs/>
        <w:color w:val="F1F6EF" w:themeColor="background1"/>
      </w:rPr>
      <w:tblPr/>
      <w:tcPr>
        <w:tcBorders>
          <w:top w:val="single" w:sz="8" w:space="0" w:color="7C9E7C" w:themeColor="accent1" w:themeTint="BF"/>
          <w:left w:val="single" w:sz="8" w:space="0" w:color="7C9E7C" w:themeColor="accent1" w:themeTint="BF"/>
          <w:bottom w:val="single" w:sz="8" w:space="0" w:color="7C9E7C" w:themeColor="accent1" w:themeTint="BF"/>
          <w:right w:val="single" w:sz="8" w:space="0" w:color="7C9E7C" w:themeColor="accent1" w:themeTint="BF"/>
          <w:insideH w:val="nil"/>
          <w:insideV w:val="nil"/>
        </w:tcBorders>
        <w:shd w:val="clear" w:color="auto" w:fill="587758" w:themeFill="accent1"/>
      </w:tcPr>
    </w:tblStylePr>
    <w:tblStylePr w:type="lastRow">
      <w:pPr>
        <w:spacing w:before="0" w:after="0" w:line="240" w:lineRule="auto"/>
      </w:pPr>
      <w:rPr>
        <w:b/>
        <w:bCs/>
      </w:rPr>
      <w:tblPr/>
      <w:tcPr>
        <w:tcBorders>
          <w:top w:val="double" w:sz="6" w:space="0" w:color="7C9E7C" w:themeColor="accent1" w:themeTint="BF"/>
          <w:left w:val="single" w:sz="8" w:space="0" w:color="7C9E7C" w:themeColor="accent1" w:themeTint="BF"/>
          <w:bottom w:val="single" w:sz="8" w:space="0" w:color="7C9E7C" w:themeColor="accent1" w:themeTint="BF"/>
          <w:right w:val="single" w:sz="8" w:space="0" w:color="7C9E7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D3" w:themeFill="accent1" w:themeFillTint="3F"/>
      </w:tcPr>
    </w:tblStylePr>
    <w:tblStylePr w:type="band1Horz">
      <w:tblPr/>
      <w:tcPr>
        <w:tcBorders>
          <w:insideH w:val="nil"/>
          <w:insideV w:val="nil"/>
        </w:tcBorders>
        <w:shd w:val="clear" w:color="auto" w:fill="D3DFD3" w:themeFill="accent1" w:themeFillTint="3F"/>
      </w:tcPr>
    </w:tblStylePr>
    <w:tblStylePr w:type="band2Horz">
      <w:tblPr/>
      <w:tcPr>
        <w:tcBorders>
          <w:insideH w:val="nil"/>
          <w:insideV w:val="nil"/>
        </w:tcBorders>
      </w:tcPr>
    </w:tblStylePr>
  </w:style>
  <w:style w:type="table" w:styleId="Lystgitter-farve1">
    <w:name w:val="Light Grid Accent 1"/>
    <w:basedOn w:val="Tabel-Normal"/>
    <w:uiPriority w:val="62"/>
    <w:semiHidden/>
    <w:unhideWhenUsed/>
    <w:rsid w:val="00B85155"/>
    <w:pPr>
      <w:spacing w:after="0" w:line="240" w:lineRule="auto"/>
    </w:pPr>
    <w:tblPr>
      <w:tblStyleRowBandSize w:val="1"/>
      <w:tblStyleColBandSize w:val="1"/>
      <w:tblBorders>
        <w:top w:val="single" w:sz="8" w:space="0" w:color="587758" w:themeColor="accent1"/>
        <w:left w:val="single" w:sz="8" w:space="0" w:color="587758" w:themeColor="accent1"/>
        <w:bottom w:val="single" w:sz="8" w:space="0" w:color="587758" w:themeColor="accent1"/>
        <w:right w:val="single" w:sz="8" w:space="0" w:color="587758" w:themeColor="accent1"/>
        <w:insideH w:val="single" w:sz="8" w:space="0" w:color="587758" w:themeColor="accent1"/>
        <w:insideV w:val="single" w:sz="8" w:space="0" w:color="58775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87758" w:themeColor="accent1"/>
          <w:left w:val="single" w:sz="8" w:space="0" w:color="587758" w:themeColor="accent1"/>
          <w:bottom w:val="single" w:sz="18" w:space="0" w:color="587758" w:themeColor="accent1"/>
          <w:right w:val="single" w:sz="8" w:space="0" w:color="587758" w:themeColor="accent1"/>
          <w:insideH w:val="nil"/>
          <w:insideV w:val="single" w:sz="8" w:space="0" w:color="58775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87758" w:themeColor="accent1"/>
          <w:left w:val="single" w:sz="8" w:space="0" w:color="587758" w:themeColor="accent1"/>
          <w:bottom w:val="single" w:sz="8" w:space="0" w:color="587758" w:themeColor="accent1"/>
          <w:right w:val="single" w:sz="8" w:space="0" w:color="587758" w:themeColor="accent1"/>
          <w:insideH w:val="nil"/>
          <w:insideV w:val="single" w:sz="8" w:space="0" w:color="58775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87758" w:themeColor="accent1"/>
          <w:left w:val="single" w:sz="8" w:space="0" w:color="587758" w:themeColor="accent1"/>
          <w:bottom w:val="single" w:sz="8" w:space="0" w:color="587758" w:themeColor="accent1"/>
          <w:right w:val="single" w:sz="8" w:space="0" w:color="587758" w:themeColor="accent1"/>
        </w:tcBorders>
      </w:tcPr>
    </w:tblStylePr>
    <w:tblStylePr w:type="band1Vert">
      <w:tblPr/>
      <w:tcPr>
        <w:tcBorders>
          <w:top w:val="single" w:sz="8" w:space="0" w:color="587758" w:themeColor="accent1"/>
          <w:left w:val="single" w:sz="8" w:space="0" w:color="587758" w:themeColor="accent1"/>
          <w:bottom w:val="single" w:sz="8" w:space="0" w:color="587758" w:themeColor="accent1"/>
          <w:right w:val="single" w:sz="8" w:space="0" w:color="587758" w:themeColor="accent1"/>
        </w:tcBorders>
        <w:shd w:val="clear" w:color="auto" w:fill="D3DFD3" w:themeFill="accent1" w:themeFillTint="3F"/>
      </w:tcPr>
    </w:tblStylePr>
    <w:tblStylePr w:type="band1Horz">
      <w:tblPr/>
      <w:tcPr>
        <w:tcBorders>
          <w:top w:val="single" w:sz="8" w:space="0" w:color="587758" w:themeColor="accent1"/>
          <w:left w:val="single" w:sz="8" w:space="0" w:color="587758" w:themeColor="accent1"/>
          <w:bottom w:val="single" w:sz="8" w:space="0" w:color="587758" w:themeColor="accent1"/>
          <w:right w:val="single" w:sz="8" w:space="0" w:color="587758" w:themeColor="accent1"/>
          <w:insideV w:val="single" w:sz="8" w:space="0" w:color="587758" w:themeColor="accent1"/>
        </w:tcBorders>
        <w:shd w:val="clear" w:color="auto" w:fill="D3DFD3" w:themeFill="accent1" w:themeFillTint="3F"/>
      </w:tcPr>
    </w:tblStylePr>
    <w:tblStylePr w:type="band2Horz">
      <w:tblPr/>
      <w:tcPr>
        <w:tcBorders>
          <w:top w:val="single" w:sz="8" w:space="0" w:color="587758" w:themeColor="accent1"/>
          <w:left w:val="single" w:sz="8" w:space="0" w:color="587758" w:themeColor="accent1"/>
          <w:bottom w:val="single" w:sz="8" w:space="0" w:color="587758" w:themeColor="accent1"/>
          <w:right w:val="single" w:sz="8" w:space="0" w:color="587758" w:themeColor="accent1"/>
          <w:insideV w:val="single" w:sz="8" w:space="0" w:color="587758" w:themeColor="accent1"/>
        </w:tcBorders>
      </w:tcPr>
    </w:tblStylePr>
  </w:style>
  <w:style w:type="table" w:styleId="Lysskygge-farve1">
    <w:name w:val="Light Shading Accent 1"/>
    <w:basedOn w:val="Tabel-Normal"/>
    <w:uiPriority w:val="60"/>
    <w:semiHidden/>
    <w:unhideWhenUsed/>
    <w:rsid w:val="00B85155"/>
    <w:pPr>
      <w:spacing w:after="0" w:line="240" w:lineRule="auto"/>
    </w:pPr>
    <w:rPr>
      <w:color w:val="425942" w:themeColor="accent1" w:themeShade="BF"/>
    </w:rPr>
    <w:tblPr>
      <w:tblStyleRowBandSize w:val="1"/>
      <w:tblStyleColBandSize w:val="1"/>
      <w:tblBorders>
        <w:top w:val="single" w:sz="8" w:space="0" w:color="587758" w:themeColor="accent1"/>
        <w:bottom w:val="single" w:sz="8" w:space="0" w:color="587758" w:themeColor="accent1"/>
      </w:tblBorders>
    </w:tblPr>
    <w:tblStylePr w:type="firstRow">
      <w:pPr>
        <w:spacing w:before="0" w:after="0" w:line="240" w:lineRule="auto"/>
      </w:pPr>
      <w:rPr>
        <w:b/>
        <w:bCs/>
      </w:rPr>
      <w:tblPr/>
      <w:tcPr>
        <w:tcBorders>
          <w:top w:val="single" w:sz="8" w:space="0" w:color="587758" w:themeColor="accent1"/>
          <w:left w:val="nil"/>
          <w:bottom w:val="single" w:sz="8" w:space="0" w:color="587758" w:themeColor="accent1"/>
          <w:right w:val="nil"/>
          <w:insideH w:val="nil"/>
          <w:insideV w:val="nil"/>
        </w:tcBorders>
      </w:tcPr>
    </w:tblStylePr>
    <w:tblStylePr w:type="lastRow">
      <w:pPr>
        <w:spacing w:before="0" w:after="0" w:line="240" w:lineRule="auto"/>
      </w:pPr>
      <w:rPr>
        <w:b/>
        <w:bCs/>
      </w:rPr>
      <w:tblPr/>
      <w:tcPr>
        <w:tcBorders>
          <w:top w:val="single" w:sz="8" w:space="0" w:color="587758" w:themeColor="accent1"/>
          <w:left w:val="nil"/>
          <w:bottom w:val="single" w:sz="8" w:space="0" w:color="58775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D3" w:themeFill="accent1" w:themeFillTint="3F"/>
      </w:tcPr>
    </w:tblStylePr>
    <w:tblStylePr w:type="band1Horz">
      <w:tblPr/>
      <w:tcPr>
        <w:tcBorders>
          <w:left w:val="nil"/>
          <w:right w:val="nil"/>
          <w:insideH w:val="nil"/>
          <w:insideV w:val="nil"/>
        </w:tcBorders>
        <w:shd w:val="clear" w:color="auto" w:fill="D3DFD3" w:themeFill="accent1" w:themeFillTint="3F"/>
      </w:tcPr>
    </w:tblStylePr>
  </w:style>
  <w:style w:type="table" w:styleId="Farvetgitter">
    <w:name w:val="Colorful Grid"/>
    <w:basedOn w:val="Tabel-Normal"/>
    <w:uiPriority w:val="73"/>
    <w:semiHidden/>
    <w:unhideWhenUsed/>
    <w:rsid w:val="00B85155"/>
    <w:pPr>
      <w:spacing w:after="0" w:line="240" w:lineRule="auto"/>
    </w:pPr>
    <w:rPr>
      <w:color w:val="323232" w:themeColor="text1"/>
    </w:rPr>
    <w:tblPr>
      <w:tblStyleRowBandSize w:val="1"/>
      <w:tblStyleColBandSize w:val="1"/>
      <w:tblBorders>
        <w:insideH w:val="single" w:sz="4" w:space="0" w:color="F1F6EF" w:themeColor="background1"/>
      </w:tblBorders>
    </w:tblPr>
    <w:tcPr>
      <w:shd w:val="clear" w:color="auto" w:fill="D6D6D6" w:themeFill="text1" w:themeFillTint="33"/>
    </w:tcPr>
    <w:tblStylePr w:type="firstRow">
      <w:rPr>
        <w:b/>
        <w:bCs/>
      </w:rPr>
      <w:tblPr/>
      <w:tcPr>
        <w:shd w:val="clear" w:color="auto" w:fill="ADADAD" w:themeFill="text1" w:themeFillTint="66"/>
      </w:tcPr>
    </w:tblStylePr>
    <w:tblStylePr w:type="lastRow">
      <w:rPr>
        <w:b/>
        <w:bCs/>
        <w:color w:val="323232" w:themeColor="text1"/>
      </w:rPr>
      <w:tblPr/>
      <w:tcPr>
        <w:shd w:val="clear" w:color="auto" w:fill="ADADAD" w:themeFill="text1" w:themeFillTint="66"/>
      </w:tcPr>
    </w:tblStylePr>
    <w:tblStylePr w:type="firstCol">
      <w:rPr>
        <w:color w:val="F1F6EF" w:themeColor="background1"/>
      </w:rPr>
      <w:tblPr/>
      <w:tcPr>
        <w:shd w:val="clear" w:color="auto" w:fill="252525" w:themeFill="text1" w:themeFillShade="BF"/>
      </w:tcPr>
    </w:tblStylePr>
    <w:tblStylePr w:type="lastCol">
      <w:rPr>
        <w:color w:val="F1F6EF" w:themeColor="background1"/>
      </w:rPr>
      <w:tblPr/>
      <w:tcPr>
        <w:shd w:val="clear" w:color="auto" w:fill="252525" w:themeFill="text1" w:themeFillShade="BF"/>
      </w:tcPr>
    </w:tblStylePr>
    <w:tblStylePr w:type="band1Vert">
      <w:tblPr/>
      <w:tcPr>
        <w:shd w:val="clear" w:color="auto" w:fill="989898" w:themeFill="text1" w:themeFillTint="7F"/>
      </w:tcPr>
    </w:tblStylePr>
    <w:tblStylePr w:type="band1Horz">
      <w:tblPr/>
      <w:tcPr>
        <w:shd w:val="clear" w:color="auto" w:fill="989898" w:themeFill="text1" w:themeFillTint="7F"/>
      </w:tcPr>
    </w:tblStylePr>
  </w:style>
  <w:style w:type="table" w:styleId="Farvetliste">
    <w:name w:val="Colorful List"/>
    <w:basedOn w:val="Tabel-Normal"/>
    <w:uiPriority w:val="72"/>
    <w:semiHidden/>
    <w:unhideWhenUsed/>
    <w:rsid w:val="00B85155"/>
    <w:pPr>
      <w:spacing w:after="0" w:line="240" w:lineRule="auto"/>
    </w:pPr>
    <w:rPr>
      <w:color w:val="323232" w:themeColor="text1"/>
    </w:rPr>
    <w:tblPr>
      <w:tblStyleRowBandSize w:val="1"/>
      <w:tblStyleColBandSize w:val="1"/>
    </w:tblPr>
    <w:tcPr>
      <w:shd w:val="clear" w:color="auto" w:fill="EAEAEA" w:themeFill="text1" w:themeFillTint="19"/>
    </w:tcPr>
    <w:tblStylePr w:type="firstRow">
      <w:rPr>
        <w:b/>
        <w:bCs/>
        <w:color w:val="F1F6EF" w:themeColor="background1"/>
      </w:rPr>
      <w:tblPr/>
      <w:tcPr>
        <w:tcBorders>
          <w:bottom w:val="single" w:sz="12" w:space="0" w:color="F1F6EF" w:themeColor="background1"/>
        </w:tcBorders>
        <w:shd w:val="clear" w:color="auto" w:fill="899A00" w:themeFill="accent2" w:themeFillShade="CC"/>
      </w:tcPr>
    </w:tblStylePr>
    <w:tblStylePr w:type="lastRow">
      <w:rPr>
        <w:b/>
        <w:bCs/>
        <w:color w:val="899A00" w:themeColor="accent2" w:themeShade="CC"/>
      </w:rPr>
      <w:tblPr/>
      <w:tcPr>
        <w:tcBorders>
          <w:top w:val="single" w:sz="12" w:space="0" w:color="323232" w:themeColor="text1"/>
        </w:tcBorders>
        <w:shd w:val="clear" w:color="auto" w:fill="F1F6E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CCC" w:themeFill="text1" w:themeFillTint="3F"/>
      </w:tcPr>
    </w:tblStylePr>
    <w:tblStylePr w:type="band1Horz">
      <w:tblPr/>
      <w:tcPr>
        <w:shd w:val="clear" w:color="auto" w:fill="D6D6D6" w:themeFill="text1" w:themeFillTint="33"/>
      </w:tcPr>
    </w:tblStylePr>
  </w:style>
  <w:style w:type="table" w:styleId="Farvetskygge">
    <w:name w:val="Colorful Shading"/>
    <w:basedOn w:val="Tabel-Normal"/>
    <w:uiPriority w:val="71"/>
    <w:semiHidden/>
    <w:unhideWhenUsed/>
    <w:rsid w:val="00B85155"/>
    <w:pPr>
      <w:spacing w:after="0" w:line="240" w:lineRule="auto"/>
    </w:pPr>
    <w:rPr>
      <w:color w:val="323232" w:themeColor="text1"/>
    </w:rPr>
    <w:tblPr>
      <w:tblStyleRowBandSize w:val="1"/>
      <w:tblStyleColBandSize w:val="1"/>
      <w:tblBorders>
        <w:top w:val="single" w:sz="24" w:space="0" w:color="ACC100" w:themeColor="accent2"/>
        <w:left w:val="single" w:sz="4" w:space="0" w:color="323232" w:themeColor="text1"/>
        <w:bottom w:val="single" w:sz="4" w:space="0" w:color="323232" w:themeColor="text1"/>
        <w:right w:val="single" w:sz="4" w:space="0" w:color="323232" w:themeColor="text1"/>
        <w:insideH w:val="single" w:sz="4" w:space="0" w:color="F1F6EF" w:themeColor="background1"/>
        <w:insideV w:val="single" w:sz="4" w:space="0" w:color="F1F6EF" w:themeColor="background1"/>
      </w:tblBorders>
    </w:tblPr>
    <w:tcPr>
      <w:shd w:val="clear" w:color="auto" w:fill="EAEAEA" w:themeFill="text1" w:themeFillTint="19"/>
    </w:tcPr>
    <w:tblStylePr w:type="firstRow">
      <w:rPr>
        <w:b/>
        <w:bCs/>
      </w:rPr>
      <w:tblPr/>
      <w:tcPr>
        <w:tcBorders>
          <w:top w:val="nil"/>
          <w:left w:val="nil"/>
          <w:bottom w:val="single" w:sz="24" w:space="0" w:color="ACC100" w:themeColor="accent2"/>
          <w:right w:val="nil"/>
          <w:insideH w:val="nil"/>
          <w:insideV w:val="nil"/>
        </w:tcBorders>
        <w:shd w:val="clear" w:color="auto" w:fill="F1F6EF" w:themeFill="background1"/>
      </w:tcPr>
    </w:tblStylePr>
    <w:tblStylePr w:type="lastRow">
      <w:rPr>
        <w:b/>
        <w:bCs/>
        <w:color w:val="F1F6EF" w:themeColor="background1"/>
      </w:rPr>
      <w:tblPr/>
      <w:tcPr>
        <w:tcBorders>
          <w:top w:val="single" w:sz="6" w:space="0" w:color="F1F6EF" w:themeColor="background1"/>
        </w:tcBorders>
        <w:shd w:val="clear" w:color="auto" w:fill="1E1E1E" w:themeFill="text1" w:themeFillShade="99"/>
      </w:tcPr>
    </w:tblStylePr>
    <w:tblStylePr w:type="firstCol">
      <w:rPr>
        <w:color w:val="F1F6EF" w:themeColor="background1"/>
      </w:rPr>
      <w:tblPr/>
      <w:tcPr>
        <w:tcBorders>
          <w:top w:val="nil"/>
          <w:left w:val="nil"/>
          <w:bottom w:val="nil"/>
          <w:right w:val="nil"/>
          <w:insideH w:val="single" w:sz="4" w:space="0" w:color="1E1E1E" w:themeColor="text1" w:themeShade="99"/>
          <w:insideV w:val="nil"/>
        </w:tcBorders>
        <w:shd w:val="clear" w:color="auto" w:fill="1E1E1E" w:themeFill="text1" w:themeFillShade="99"/>
      </w:tcPr>
    </w:tblStylePr>
    <w:tblStylePr w:type="lastCol">
      <w:rPr>
        <w:color w:val="F1F6EF" w:themeColor="background1"/>
      </w:rPr>
      <w:tblPr/>
      <w:tcPr>
        <w:tcBorders>
          <w:top w:val="nil"/>
          <w:left w:val="nil"/>
          <w:bottom w:val="nil"/>
          <w:right w:val="nil"/>
          <w:insideH w:val="nil"/>
          <w:insideV w:val="nil"/>
        </w:tcBorders>
        <w:shd w:val="clear" w:color="auto" w:fill="252525" w:themeFill="text1" w:themeFillShade="BF"/>
      </w:tcPr>
    </w:tblStylePr>
    <w:tblStylePr w:type="band1Vert">
      <w:tblPr/>
      <w:tcPr>
        <w:shd w:val="clear" w:color="auto" w:fill="ADADAD" w:themeFill="text1" w:themeFillTint="66"/>
      </w:tcPr>
    </w:tblStylePr>
    <w:tblStylePr w:type="band1Horz">
      <w:tblPr/>
      <w:tcPr>
        <w:shd w:val="clear" w:color="auto" w:fill="989898" w:themeFill="text1" w:themeFillTint="7F"/>
      </w:tcPr>
    </w:tblStylePr>
    <w:tblStylePr w:type="neCell">
      <w:rPr>
        <w:color w:val="323232" w:themeColor="text1"/>
      </w:rPr>
    </w:tblStylePr>
    <w:tblStylePr w:type="nwCell">
      <w:rPr>
        <w:color w:val="323232" w:themeColor="text1"/>
      </w:rPr>
    </w:tblStylePr>
  </w:style>
  <w:style w:type="table" w:styleId="Mrkliste">
    <w:name w:val="Dark List"/>
    <w:basedOn w:val="Tabel-Normal"/>
    <w:uiPriority w:val="70"/>
    <w:semiHidden/>
    <w:unhideWhenUsed/>
    <w:rsid w:val="00B85155"/>
    <w:pPr>
      <w:spacing w:after="0" w:line="240" w:lineRule="auto"/>
    </w:pPr>
    <w:rPr>
      <w:color w:val="F1F6EF" w:themeColor="background1"/>
    </w:rPr>
    <w:tblPr>
      <w:tblStyleRowBandSize w:val="1"/>
      <w:tblStyleColBandSize w:val="1"/>
    </w:tblPr>
    <w:tcPr>
      <w:shd w:val="clear" w:color="auto" w:fill="323232" w:themeFill="text1"/>
    </w:tcPr>
    <w:tblStylePr w:type="firstRow">
      <w:rPr>
        <w:b/>
        <w:bCs/>
      </w:rPr>
      <w:tblPr/>
      <w:tcPr>
        <w:tcBorders>
          <w:top w:val="nil"/>
          <w:left w:val="nil"/>
          <w:bottom w:val="single" w:sz="18" w:space="0" w:color="F1F6EF" w:themeColor="background1"/>
          <w:right w:val="nil"/>
          <w:insideH w:val="nil"/>
          <w:insideV w:val="nil"/>
        </w:tcBorders>
        <w:shd w:val="clear" w:color="auto" w:fill="323232" w:themeFill="text1"/>
      </w:tcPr>
    </w:tblStylePr>
    <w:tblStylePr w:type="lastRow">
      <w:tblPr/>
      <w:tcPr>
        <w:tcBorders>
          <w:top w:val="single" w:sz="18" w:space="0" w:color="F1F6EF" w:themeColor="background1"/>
          <w:left w:val="nil"/>
          <w:bottom w:val="nil"/>
          <w:right w:val="nil"/>
          <w:insideH w:val="nil"/>
          <w:insideV w:val="nil"/>
        </w:tcBorders>
        <w:shd w:val="clear" w:color="auto" w:fill="181818" w:themeFill="text1" w:themeFillShade="7F"/>
      </w:tcPr>
    </w:tblStylePr>
    <w:tblStylePr w:type="firstCol">
      <w:tblPr/>
      <w:tcPr>
        <w:tcBorders>
          <w:top w:val="nil"/>
          <w:left w:val="nil"/>
          <w:bottom w:val="nil"/>
          <w:right w:val="single" w:sz="18" w:space="0" w:color="F1F6EF" w:themeColor="background1"/>
          <w:insideH w:val="nil"/>
          <w:insideV w:val="nil"/>
        </w:tcBorders>
        <w:shd w:val="clear" w:color="auto" w:fill="252525" w:themeFill="text1" w:themeFillShade="BF"/>
      </w:tcPr>
    </w:tblStylePr>
    <w:tblStylePr w:type="lastCol">
      <w:tblPr/>
      <w:tcPr>
        <w:tcBorders>
          <w:top w:val="nil"/>
          <w:left w:val="single" w:sz="18" w:space="0" w:color="F1F6EF" w:themeColor="background1"/>
          <w:bottom w:val="nil"/>
          <w:right w:val="nil"/>
          <w:insideH w:val="nil"/>
          <w:insideV w:val="nil"/>
        </w:tcBorders>
        <w:shd w:val="clear" w:color="auto" w:fill="252525" w:themeFill="text1" w:themeFillShade="BF"/>
      </w:tcPr>
    </w:tblStylePr>
    <w:tblStylePr w:type="band1Vert">
      <w:tblPr/>
      <w:tcPr>
        <w:tcBorders>
          <w:top w:val="nil"/>
          <w:left w:val="nil"/>
          <w:bottom w:val="nil"/>
          <w:right w:val="nil"/>
          <w:insideH w:val="nil"/>
          <w:insideV w:val="nil"/>
        </w:tcBorders>
        <w:shd w:val="clear" w:color="auto" w:fill="252525" w:themeFill="text1" w:themeFillShade="BF"/>
      </w:tcPr>
    </w:tblStylePr>
    <w:tblStylePr w:type="band1Horz">
      <w:tblPr/>
      <w:tcPr>
        <w:tcBorders>
          <w:top w:val="nil"/>
          <w:left w:val="nil"/>
          <w:bottom w:val="nil"/>
          <w:right w:val="nil"/>
          <w:insideH w:val="nil"/>
          <w:insideV w:val="nil"/>
        </w:tcBorders>
        <w:shd w:val="clear" w:color="auto" w:fill="252525" w:themeFill="text1" w:themeFillShade="BF"/>
      </w:tcPr>
    </w:tblStylePr>
  </w:style>
  <w:style w:type="table" w:styleId="Mediumgitter3">
    <w:name w:val="Medium Grid 3"/>
    <w:basedOn w:val="Tabel-Normal"/>
    <w:uiPriority w:val="69"/>
    <w:semiHidden/>
    <w:unhideWhenUsed/>
    <w:rsid w:val="00B85155"/>
    <w:pPr>
      <w:spacing w:after="0" w:line="240" w:lineRule="auto"/>
    </w:pPr>
    <w:tblPr>
      <w:tblStyleRowBandSize w:val="1"/>
      <w:tblStyleColBandSize w:val="1"/>
      <w:tblBorders>
        <w:top w:val="single" w:sz="8" w:space="0" w:color="F1F6EF" w:themeColor="background1"/>
        <w:left w:val="single" w:sz="8" w:space="0" w:color="F1F6EF" w:themeColor="background1"/>
        <w:bottom w:val="single" w:sz="8" w:space="0" w:color="F1F6EF" w:themeColor="background1"/>
        <w:right w:val="single" w:sz="8" w:space="0" w:color="F1F6EF" w:themeColor="background1"/>
        <w:insideH w:val="single" w:sz="6" w:space="0" w:color="F1F6EF" w:themeColor="background1"/>
        <w:insideV w:val="single" w:sz="6" w:space="0" w:color="F1F6EF" w:themeColor="background1"/>
      </w:tblBorders>
    </w:tblPr>
    <w:tcPr>
      <w:shd w:val="clear" w:color="auto" w:fill="CCCCCC" w:themeFill="text1" w:themeFillTint="3F"/>
    </w:tcPr>
    <w:tblStylePr w:type="firstRow">
      <w:rPr>
        <w:b/>
        <w:bCs/>
        <w:i w:val="0"/>
        <w:iCs w:val="0"/>
        <w:color w:val="F1F6EF" w:themeColor="background1"/>
      </w:rPr>
      <w:tblPr/>
      <w:tcPr>
        <w:tcBorders>
          <w:top w:val="single" w:sz="8" w:space="0" w:color="F1F6EF" w:themeColor="background1"/>
          <w:left w:val="single" w:sz="8" w:space="0" w:color="F1F6EF" w:themeColor="background1"/>
          <w:bottom w:val="single" w:sz="24" w:space="0" w:color="F1F6EF" w:themeColor="background1"/>
          <w:right w:val="single" w:sz="8" w:space="0" w:color="F1F6EF" w:themeColor="background1"/>
          <w:insideH w:val="nil"/>
          <w:insideV w:val="single" w:sz="8" w:space="0" w:color="F1F6EF" w:themeColor="background1"/>
        </w:tcBorders>
        <w:shd w:val="clear" w:color="auto" w:fill="323232" w:themeFill="text1"/>
      </w:tcPr>
    </w:tblStylePr>
    <w:tblStylePr w:type="lastRow">
      <w:rPr>
        <w:b/>
        <w:bCs/>
        <w:i w:val="0"/>
        <w:iCs w:val="0"/>
        <w:color w:val="F1F6EF" w:themeColor="background1"/>
      </w:rPr>
      <w:tblPr/>
      <w:tcPr>
        <w:tcBorders>
          <w:top w:val="single" w:sz="24" w:space="0" w:color="F1F6EF" w:themeColor="background1"/>
          <w:left w:val="single" w:sz="8" w:space="0" w:color="F1F6EF" w:themeColor="background1"/>
          <w:bottom w:val="single" w:sz="8" w:space="0" w:color="F1F6EF" w:themeColor="background1"/>
          <w:right w:val="single" w:sz="8" w:space="0" w:color="F1F6EF" w:themeColor="background1"/>
          <w:insideH w:val="nil"/>
          <w:insideV w:val="single" w:sz="8" w:space="0" w:color="F1F6EF" w:themeColor="background1"/>
        </w:tcBorders>
        <w:shd w:val="clear" w:color="auto" w:fill="323232" w:themeFill="text1"/>
      </w:tcPr>
    </w:tblStylePr>
    <w:tblStylePr w:type="firstCol">
      <w:rPr>
        <w:b/>
        <w:bCs/>
        <w:i w:val="0"/>
        <w:iCs w:val="0"/>
        <w:color w:val="F1F6EF" w:themeColor="background1"/>
      </w:rPr>
      <w:tblPr/>
      <w:tcPr>
        <w:tcBorders>
          <w:left w:val="single" w:sz="8" w:space="0" w:color="F1F6EF" w:themeColor="background1"/>
          <w:right w:val="single" w:sz="24" w:space="0" w:color="F1F6EF" w:themeColor="background1"/>
          <w:insideH w:val="nil"/>
          <w:insideV w:val="nil"/>
        </w:tcBorders>
        <w:shd w:val="clear" w:color="auto" w:fill="323232" w:themeFill="text1"/>
      </w:tcPr>
    </w:tblStylePr>
    <w:tblStylePr w:type="lastCol">
      <w:rPr>
        <w:b/>
        <w:bCs/>
        <w:i w:val="0"/>
        <w:iCs w:val="0"/>
        <w:color w:val="F1F6EF" w:themeColor="background1"/>
      </w:rPr>
      <w:tblPr/>
      <w:tcPr>
        <w:tcBorders>
          <w:top w:val="nil"/>
          <w:left w:val="single" w:sz="24" w:space="0" w:color="F1F6EF" w:themeColor="background1"/>
          <w:bottom w:val="nil"/>
          <w:right w:val="nil"/>
          <w:insideH w:val="nil"/>
          <w:insideV w:val="nil"/>
        </w:tcBorders>
        <w:shd w:val="clear" w:color="auto" w:fill="323232" w:themeFill="text1"/>
      </w:tcPr>
    </w:tblStylePr>
    <w:tblStylePr w:type="band1Vert">
      <w:tblPr/>
      <w:tcPr>
        <w:tcBorders>
          <w:top w:val="single" w:sz="8" w:space="0" w:color="F1F6EF" w:themeColor="background1"/>
          <w:left w:val="single" w:sz="8" w:space="0" w:color="F1F6EF" w:themeColor="background1"/>
          <w:bottom w:val="single" w:sz="8" w:space="0" w:color="F1F6EF" w:themeColor="background1"/>
          <w:right w:val="single" w:sz="8" w:space="0" w:color="F1F6EF" w:themeColor="background1"/>
          <w:insideH w:val="nil"/>
          <w:insideV w:val="nil"/>
        </w:tcBorders>
        <w:shd w:val="clear" w:color="auto" w:fill="989898" w:themeFill="text1" w:themeFillTint="7F"/>
      </w:tcPr>
    </w:tblStylePr>
    <w:tblStylePr w:type="band1Horz">
      <w:tblPr/>
      <w:tcPr>
        <w:tcBorders>
          <w:top w:val="single" w:sz="8" w:space="0" w:color="F1F6EF" w:themeColor="background1"/>
          <w:left w:val="single" w:sz="8" w:space="0" w:color="F1F6EF" w:themeColor="background1"/>
          <w:bottom w:val="single" w:sz="8" w:space="0" w:color="F1F6EF" w:themeColor="background1"/>
          <w:right w:val="single" w:sz="8" w:space="0" w:color="F1F6EF" w:themeColor="background1"/>
          <w:insideH w:val="single" w:sz="8" w:space="0" w:color="F1F6EF" w:themeColor="background1"/>
          <w:insideV w:val="single" w:sz="8" w:space="0" w:color="F1F6EF" w:themeColor="background1"/>
        </w:tcBorders>
        <w:shd w:val="clear" w:color="auto" w:fill="989898" w:themeFill="text1" w:themeFillTint="7F"/>
      </w:tcPr>
    </w:tblStylePr>
  </w:style>
  <w:style w:type="table" w:styleId="Mediumgitter2">
    <w:name w:val="Medium Grid 2"/>
    <w:basedOn w:val="Tabel-Normal"/>
    <w:uiPriority w:val="68"/>
    <w:semiHidden/>
    <w:unhideWhenUsed/>
    <w:rsid w:val="00B85155"/>
    <w:pPr>
      <w:spacing w:after="0" w:line="240" w:lineRule="auto"/>
    </w:pPr>
    <w:rPr>
      <w:rFonts w:asciiTheme="majorHAnsi" w:eastAsiaTheme="majorEastAsia" w:hAnsiTheme="majorHAnsi" w:cstheme="majorBidi"/>
      <w:color w:val="323232" w:themeColor="text1"/>
    </w:r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insideH w:val="single" w:sz="8" w:space="0" w:color="323232" w:themeColor="text1"/>
        <w:insideV w:val="single" w:sz="8" w:space="0" w:color="323232" w:themeColor="text1"/>
      </w:tblBorders>
    </w:tblPr>
    <w:tcPr>
      <w:shd w:val="clear" w:color="auto" w:fill="CCCCCC" w:themeFill="text1" w:themeFillTint="3F"/>
    </w:tcPr>
    <w:tblStylePr w:type="firstRow">
      <w:rPr>
        <w:b/>
        <w:bCs/>
        <w:color w:val="323232" w:themeColor="text1"/>
      </w:rPr>
      <w:tblPr/>
      <w:tcPr>
        <w:shd w:val="clear" w:color="auto" w:fill="EAEAEA" w:themeFill="text1" w:themeFillTint="19"/>
      </w:tcPr>
    </w:tblStylePr>
    <w:tblStylePr w:type="lastRow">
      <w:rPr>
        <w:b/>
        <w:bCs/>
        <w:color w:val="323232" w:themeColor="text1"/>
      </w:rPr>
      <w:tblPr/>
      <w:tcPr>
        <w:tcBorders>
          <w:top w:val="single" w:sz="12" w:space="0" w:color="323232" w:themeColor="text1"/>
          <w:left w:val="nil"/>
          <w:bottom w:val="nil"/>
          <w:right w:val="nil"/>
          <w:insideH w:val="nil"/>
          <w:insideV w:val="nil"/>
        </w:tcBorders>
        <w:shd w:val="clear" w:color="auto" w:fill="F1F6EF" w:themeFill="background1"/>
      </w:tcPr>
    </w:tblStylePr>
    <w:tblStylePr w:type="firstCol">
      <w:rPr>
        <w:b/>
        <w:bCs/>
        <w:color w:val="323232" w:themeColor="text1"/>
      </w:rPr>
      <w:tblPr/>
      <w:tcPr>
        <w:tcBorders>
          <w:top w:val="nil"/>
          <w:left w:val="nil"/>
          <w:bottom w:val="nil"/>
          <w:right w:val="nil"/>
          <w:insideH w:val="nil"/>
          <w:insideV w:val="nil"/>
        </w:tcBorders>
        <w:shd w:val="clear" w:color="auto" w:fill="F1F6EF" w:themeFill="background1"/>
      </w:tcPr>
    </w:tblStylePr>
    <w:tblStylePr w:type="lastCol">
      <w:rPr>
        <w:b w:val="0"/>
        <w:bCs w:val="0"/>
        <w:color w:val="323232" w:themeColor="text1"/>
      </w:rPr>
      <w:tblPr/>
      <w:tcPr>
        <w:tcBorders>
          <w:top w:val="nil"/>
          <w:left w:val="nil"/>
          <w:bottom w:val="nil"/>
          <w:right w:val="nil"/>
          <w:insideH w:val="nil"/>
          <w:insideV w:val="nil"/>
        </w:tcBorders>
        <w:shd w:val="clear" w:color="auto" w:fill="D6D6D6" w:themeFill="text1" w:themeFillTint="33"/>
      </w:tcPr>
    </w:tblStylePr>
    <w:tblStylePr w:type="band1Vert">
      <w:tblPr/>
      <w:tcPr>
        <w:shd w:val="clear" w:color="auto" w:fill="989898" w:themeFill="text1" w:themeFillTint="7F"/>
      </w:tcPr>
    </w:tblStylePr>
    <w:tblStylePr w:type="band1Horz">
      <w:tblPr/>
      <w:tcPr>
        <w:tcBorders>
          <w:insideH w:val="single" w:sz="6" w:space="0" w:color="323232" w:themeColor="text1"/>
          <w:insideV w:val="single" w:sz="6" w:space="0" w:color="323232" w:themeColor="text1"/>
        </w:tcBorders>
        <w:shd w:val="clear" w:color="auto" w:fill="989898" w:themeFill="text1" w:themeFillTint="7F"/>
      </w:tcPr>
    </w:tblStylePr>
    <w:tblStylePr w:type="nwCell">
      <w:tblPr/>
      <w:tcPr>
        <w:shd w:val="clear" w:color="auto" w:fill="F1F6EF" w:themeFill="background1"/>
      </w:tcPr>
    </w:tblStylePr>
  </w:style>
  <w:style w:type="table" w:styleId="Mediumgitter1">
    <w:name w:val="Medium Grid 1"/>
    <w:basedOn w:val="Tabel-Normal"/>
    <w:uiPriority w:val="67"/>
    <w:semiHidden/>
    <w:unhideWhenUsed/>
    <w:rsid w:val="00B85155"/>
    <w:pPr>
      <w:spacing w:after="0" w:line="240" w:lineRule="auto"/>
    </w:pPr>
    <w:tblPr>
      <w:tblStyleRowBandSize w:val="1"/>
      <w:tblStyleColBandSize w:val="1"/>
      <w:tblBorders>
        <w:top w:val="single" w:sz="8"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single" w:sz="8" w:space="0" w:color="656565" w:themeColor="text1" w:themeTint="BF"/>
        <w:insideV w:val="single" w:sz="8" w:space="0" w:color="656565" w:themeColor="text1" w:themeTint="BF"/>
      </w:tblBorders>
    </w:tblPr>
    <w:tcPr>
      <w:shd w:val="clear" w:color="auto" w:fill="CCCCCC" w:themeFill="text1" w:themeFillTint="3F"/>
    </w:tcPr>
    <w:tblStylePr w:type="firstRow">
      <w:rPr>
        <w:b/>
        <w:bCs/>
      </w:rPr>
    </w:tblStylePr>
    <w:tblStylePr w:type="lastRow">
      <w:rPr>
        <w:b/>
        <w:bCs/>
      </w:rPr>
      <w:tblPr/>
      <w:tcPr>
        <w:tcBorders>
          <w:top w:val="single" w:sz="18" w:space="0" w:color="656565" w:themeColor="text1" w:themeTint="BF"/>
        </w:tcBorders>
      </w:tcPr>
    </w:tblStylePr>
    <w:tblStylePr w:type="firstCol">
      <w:rPr>
        <w:b/>
        <w:bCs/>
      </w:rPr>
    </w:tblStylePr>
    <w:tblStylePr w:type="lastCol">
      <w:rPr>
        <w:b/>
        <w:bCs/>
      </w:rPr>
    </w:tblStylePr>
    <w:tblStylePr w:type="band1Vert">
      <w:tblPr/>
      <w:tcPr>
        <w:shd w:val="clear" w:color="auto" w:fill="989898" w:themeFill="text1" w:themeFillTint="7F"/>
      </w:tcPr>
    </w:tblStylePr>
    <w:tblStylePr w:type="band1Horz">
      <w:tblPr/>
      <w:tcPr>
        <w:shd w:val="clear" w:color="auto" w:fill="989898" w:themeFill="text1" w:themeFillTint="7F"/>
      </w:tcPr>
    </w:tblStylePr>
  </w:style>
  <w:style w:type="table" w:styleId="Mediumliste2">
    <w:name w:val="Medium List 2"/>
    <w:basedOn w:val="Tabel-Normal"/>
    <w:uiPriority w:val="66"/>
    <w:semiHidden/>
    <w:unhideWhenUsed/>
    <w:rsid w:val="00B85155"/>
    <w:pPr>
      <w:spacing w:after="0" w:line="240" w:lineRule="auto"/>
    </w:pPr>
    <w:rPr>
      <w:rFonts w:asciiTheme="majorHAnsi" w:eastAsiaTheme="majorEastAsia" w:hAnsiTheme="majorHAnsi" w:cstheme="majorBidi"/>
      <w:color w:val="323232" w:themeColor="text1"/>
    </w:r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tblBorders>
    </w:tblPr>
    <w:tblStylePr w:type="firstRow">
      <w:rPr>
        <w:sz w:val="24"/>
        <w:szCs w:val="24"/>
      </w:rPr>
      <w:tblPr/>
      <w:tcPr>
        <w:tcBorders>
          <w:top w:val="nil"/>
          <w:left w:val="nil"/>
          <w:bottom w:val="single" w:sz="24" w:space="0" w:color="323232" w:themeColor="text1"/>
          <w:right w:val="nil"/>
          <w:insideH w:val="nil"/>
          <w:insideV w:val="nil"/>
        </w:tcBorders>
        <w:shd w:val="clear" w:color="auto" w:fill="F1F6EF" w:themeFill="background1"/>
      </w:tcPr>
    </w:tblStylePr>
    <w:tblStylePr w:type="lastRow">
      <w:tblPr/>
      <w:tcPr>
        <w:tcBorders>
          <w:top w:val="single" w:sz="8" w:space="0" w:color="323232" w:themeColor="text1"/>
          <w:left w:val="nil"/>
          <w:bottom w:val="nil"/>
          <w:right w:val="nil"/>
          <w:insideH w:val="nil"/>
          <w:insideV w:val="nil"/>
        </w:tcBorders>
        <w:shd w:val="clear" w:color="auto" w:fill="F1F6EF" w:themeFill="background1"/>
      </w:tcPr>
    </w:tblStylePr>
    <w:tblStylePr w:type="firstCol">
      <w:tblPr/>
      <w:tcPr>
        <w:tcBorders>
          <w:top w:val="nil"/>
          <w:left w:val="nil"/>
          <w:bottom w:val="nil"/>
          <w:right w:val="single" w:sz="8" w:space="0" w:color="323232" w:themeColor="text1"/>
          <w:insideH w:val="nil"/>
          <w:insideV w:val="nil"/>
        </w:tcBorders>
        <w:shd w:val="clear" w:color="auto" w:fill="F1F6EF" w:themeFill="background1"/>
      </w:tcPr>
    </w:tblStylePr>
    <w:tblStylePr w:type="lastCol">
      <w:tblPr/>
      <w:tcPr>
        <w:tcBorders>
          <w:top w:val="nil"/>
          <w:left w:val="single" w:sz="8" w:space="0" w:color="323232" w:themeColor="text1"/>
          <w:bottom w:val="nil"/>
          <w:right w:val="nil"/>
          <w:insideH w:val="nil"/>
          <w:insideV w:val="nil"/>
        </w:tcBorders>
        <w:shd w:val="clear" w:color="auto" w:fill="F1F6EF" w:themeFill="background1"/>
      </w:tcPr>
    </w:tblStylePr>
    <w:tblStylePr w:type="band1Vert">
      <w:tblPr/>
      <w:tcPr>
        <w:tcBorders>
          <w:left w:val="nil"/>
          <w:right w:val="nil"/>
          <w:insideH w:val="nil"/>
          <w:insideV w:val="nil"/>
        </w:tcBorders>
        <w:shd w:val="clear" w:color="auto" w:fill="CCCCCC" w:themeFill="text1" w:themeFillTint="3F"/>
      </w:tcPr>
    </w:tblStylePr>
    <w:tblStylePr w:type="band1Horz">
      <w:tblPr/>
      <w:tcPr>
        <w:tcBorders>
          <w:top w:val="nil"/>
          <w:bottom w:val="nil"/>
          <w:insideH w:val="nil"/>
          <w:insideV w:val="nil"/>
        </w:tcBorders>
        <w:shd w:val="clear" w:color="auto" w:fill="CCCCCC" w:themeFill="text1" w:themeFillTint="3F"/>
      </w:tcPr>
    </w:tblStylePr>
    <w:tblStylePr w:type="nwCell">
      <w:tblPr/>
      <w:tcPr>
        <w:shd w:val="clear" w:color="auto" w:fill="F1F6EF" w:themeFill="background1"/>
      </w:tcPr>
    </w:tblStylePr>
    <w:tblStylePr w:type="swCell">
      <w:tblPr/>
      <w:tcPr>
        <w:tcBorders>
          <w:top w:val="nil"/>
        </w:tcBorders>
      </w:tcPr>
    </w:tblStylePr>
  </w:style>
  <w:style w:type="table" w:styleId="Mediumliste1">
    <w:name w:val="Medium List 1"/>
    <w:basedOn w:val="Tabel-Normal"/>
    <w:uiPriority w:val="65"/>
    <w:semiHidden/>
    <w:unhideWhenUsed/>
    <w:rsid w:val="00B85155"/>
    <w:pPr>
      <w:spacing w:after="0" w:line="240" w:lineRule="auto"/>
    </w:pPr>
    <w:rPr>
      <w:color w:val="323232" w:themeColor="text1"/>
    </w:rPr>
    <w:tblPr>
      <w:tblStyleRowBandSize w:val="1"/>
      <w:tblStyleColBandSize w:val="1"/>
      <w:tblBorders>
        <w:top w:val="single" w:sz="8" w:space="0" w:color="323232" w:themeColor="text1"/>
        <w:bottom w:val="single" w:sz="8" w:space="0" w:color="323232" w:themeColor="text1"/>
      </w:tblBorders>
    </w:tblPr>
    <w:tblStylePr w:type="firstRow">
      <w:rPr>
        <w:rFonts w:asciiTheme="majorHAnsi" w:eastAsiaTheme="majorEastAsia" w:hAnsiTheme="majorHAnsi" w:cstheme="majorBidi"/>
      </w:rPr>
      <w:tblPr/>
      <w:tcPr>
        <w:tcBorders>
          <w:top w:val="nil"/>
          <w:bottom w:val="single" w:sz="8" w:space="0" w:color="323232" w:themeColor="text1"/>
        </w:tcBorders>
      </w:tcPr>
    </w:tblStylePr>
    <w:tblStylePr w:type="lastRow">
      <w:rPr>
        <w:b/>
        <w:bCs/>
        <w:color w:val="02463A" w:themeColor="text2"/>
      </w:rPr>
      <w:tblPr/>
      <w:tcPr>
        <w:tcBorders>
          <w:top w:val="single" w:sz="8" w:space="0" w:color="323232" w:themeColor="text1"/>
          <w:bottom w:val="single" w:sz="8" w:space="0" w:color="323232" w:themeColor="text1"/>
        </w:tcBorders>
      </w:tcPr>
    </w:tblStylePr>
    <w:tblStylePr w:type="firstCol">
      <w:rPr>
        <w:b/>
        <w:bCs/>
      </w:rPr>
    </w:tblStylePr>
    <w:tblStylePr w:type="lastCol">
      <w:rPr>
        <w:b/>
        <w:bCs/>
      </w:rPr>
      <w:tblPr/>
      <w:tcPr>
        <w:tcBorders>
          <w:top w:val="single" w:sz="8" w:space="0" w:color="323232" w:themeColor="text1"/>
          <w:bottom w:val="single" w:sz="8" w:space="0" w:color="323232" w:themeColor="text1"/>
        </w:tcBorders>
      </w:tcPr>
    </w:tblStylePr>
    <w:tblStylePr w:type="band1Vert">
      <w:tblPr/>
      <w:tcPr>
        <w:shd w:val="clear" w:color="auto" w:fill="CCCCCC" w:themeFill="text1" w:themeFillTint="3F"/>
      </w:tcPr>
    </w:tblStylePr>
    <w:tblStylePr w:type="band1Horz">
      <w:tblPr/>
      <w:tcPr>
        <w:shd w:val="clear" w:color="auto" w:fill="CCCCCC" w:themeFill="text1" w:themeFillTint="3F"/>
      </w:tcPr>
    </w:tblStylePr>
  </w:style>
  <w:style w:type="table" w:styleId="Mediumskygge2">
    <w:name w:val="Medium Shading 2"/>
    <w:basedOn w:val="Tabel-Normal"/>
    <w:uiPriority w:val="64"/>
    <w:semiHidden/>
    <w:unhideWhenUsed/>
    <w:rsid w:val="00B8515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1F6EF" w:themeColor="background1"/>
      </w:rPr>
      <w:tblPr/>
      <w:tcPr>
        <w:tcBorders>
          <w:top w:val="single" w:sz="18" w:space="0" w:color="auto"/>
          <w:left w:val="nil"/>
          <w:bottom w:val="single" w:sz="18" w:space="0" w:color="auto"/>
          <w:right w:val="nil"/>
          <w:insideH w:val="nil"/>
          <w:insideV w:val="nil"/>
        </w:tcBorders>
        <w:shd w:val="clear" w:color="auto" w:fill="323232"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1F6EF" w:themeFill="background1"/>
      </w:tcPr>
    </w:tblStylePr>
    <w:tblStylePr w:type="firstCol">
      <w:rPr>
        <w:b/>
        <w:bCs/>
        <w:color w:val="F1F6EF" w:themeColor="background1"/>
      </w:rPr>
      <w:tblPr/>
      <w:tcPr>
        <w:tcBorders>
          <w:top w:val="nil"/>
          <w:left w:val="nil"/>
          <w:bottom w:val="single" w:sz="18" w:space="0" w:color="auto"/>
          <w:right w:val="nil"/>
          <w:insideH w:val="nil"/>
          <w:insideV w:val="nil"/>
        </w:tcBorders>
        <w:shd w:val="clear" w:color="auto" w:fill="323232" w:themeFill="text1"/>
      </w:tcPr>
    </w:tblStylePr>
    <w:tblStylePr w:type="lastCol">
      <w:rPr>
        <w:b/>
        <w:bCs/>
        <w:color w:val="F1F6EF" w:themeColor="background1"/>
      </w:rPr>
      <w:tblPr/>
      <w:tcPr>
        <w:tcBorders>
          <w:left w:val="nil"/>
          <w:right w:val="nil"/>
          <w:insideH w:val="nil"/>
          <w:insideV w:val="nil"/>
        </w:tcBorders>
        <w:shd w:val="clear" w:color="auto" w:fill="323232" w:themeFill="text1"/>
      </w:tcPr>
    </w:tblStylePr>
    <w:tblStylePr w:type="band1Vert">
      <w:tblPr/>
      <w:tcPr>
        <w:tcBorders>
          <w:left w:val="nil"/>
          <w:right w:val="nil"/>
          <w:insideH w:val="nil"/>
          <w:insideV w:val="nil"/>
        </w:tcBorders>
        <w:shd w:val="clear" w:color="auto" w:fill="C7DBBF" w:themeFill="background1" w:themeFillShade="D8"/>
      </w:tcPr>
    </w:tblStylePr>
    <w:tblStylePr w:type="band1Horz">
      <w:tblPr/>
      <w:tcPr>
        <w:shd w:val="clear" w:color="auto" w:fill="C7DBB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1F6EF" w:themeColor="background1"/>
      </w:rPr>
      <w:tblPr/>
      <w:tcPr>
        <w:tcBorders>
          <w:top w:val="single" w:sz="18" w:space="0" w:color="auto"/>
          <w:left w:val="nil"/>
          <w:bottom w:val="single" w:sz="18" w:space="0" w:color="auto"/>
          <w:right w:val="nil"/>
          <w:insideH w:val="nil"/>
          <w:insideV w:val="nil"/>
        </w:tcBorders>
      </w:tcPr>
    </w:tblStylePr>
  </w:style>
  <w:style w:type="table" w:styleId="Mediumskygge1">
    <w:name w:val="Medium Shading 1"/>
    <w:basedOn w:val="Tabel-Normal"/>
    <w:uiPriority w:val="63"/>
    <w:semiHidden/>
    <w:unhideWhenUsed/>
    <w:rsid w:val="00B85155"/>
    <w:pPr>
      <w:spacing w:after="0" w:line="240" w:lineRule="auto"/>
    </w:pPr>
    <w:tblPr>
      <w:tblStyleRowBandSize w:val="1"/>
      <w:tblStyleColBandSize w:val="1"/>
      <w:tblBorders>
        <w:top w:val="single" w:sz="8"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single" w:sz="8" w:space="0" w:color="656565" w:themeColor="text1" w:themeTint="BF"/>
      </w:tblBorders>
    </w:tblPr>
    <w:tblStylePr w:type="firstRow">
      <w:pPr>
        <w:spacing w:before="0" w:after="0" w:line="240" w:lineRule="auto"/>
      </w:pPr>
      <w:rPr>
        <w:b/>
        <w:bCs/>
        <w:color w:val="F1F6EF" w:themeColor="background1"/>
      </w:rPr>
      <w:tblPr/>
      <w:tcPr>
        <w:tcBorders>
          <w:top w:val="single" w:sz="8"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nil"/>
          <w:insideV w:val="nil"/>
        </w:tcBorders>
        <w:shd w:val="clear" w:color="auto" w:fill="323232" w:themeFill="text1"/>
      </w:tcPr>
    </w:tblStylePr>
    <w:tblStylePr w:type="lastRow">
      <w:pPr>
        <w:spacing w:before="0" w:after="0" w:line="240" w:lineRule="auto"/>
      </w:pPr>
      <w:rPr>
        <w:b/>
        <w:bCs/>
      </w:rPr>
      <w:tblPr/>
      <w:tcPr>
        <w:tcBorders>
          <w:top w:val="double" w:sz="6" w:space="0" w:color="656565" w:themeColor="text1" w:themeTint="BF"/>
          <w:left w:val="single" w:sz="8" w:space="0" w:color="656565" w:themeColor="text1" w:themeTint="BF"/>
          <w:bottom w:val="single" w:sz="8" w:space="0" w:color="656565" w:themeColor="text1" w:themeTint="BF"/>
          <w:right w:val="single" w:sz="8" w:space="0" w:color="656565" w:themeColor="text1" w:themeTint="BF"/>
          <w:insideH w:val="nil"/>
          <w:insideV w:val="nil"/>
        </w:tcBorders>
      </w:tcPr>
    </w:tblStylePr>
    <w:tblStylePr w:type="firstCol">
      <w:rPr>
        <w:b/>
        <w:bCs/>
      </w:rPr>
    </w:tblStylePr>
    <w:tblStylePr w:type="lastCol">
      <w:rPr>
        <w:b/>
        <w:bCs/>
      </w:rPr>
    </w:tblStylePr>
    <w:tblStylePr w:type="band1Vert">
      <w:tblPr/>
      <w:tcPr>
        <w:shd w:val="clear" w:color="auto" w:fill="CCCCCC" w:themeFill="text1" w:themeFillTint="3F"/>
      </w:tcPr>
    </w:tblStylePr>
    <w:tblStylePr w:type="band1Horz">
      <w:tblPr/>
      <w:tcPr>
        <w:tcBorders>
          <w:insideH w:val="nil"/>
          <w:insideV w:val="nil"/>
        </w:tcBorders>
        <w:shd w:val="clear" w:color="auto" w:fill="CCCCCC" w:themeFill="text1" w:themeFillTint="3F"/>
      </w:tcPr>
    </w:tblStylePr>
    <w:tblStylePr w:type="band2Horz">
      <w:tblPr/>
      <w:tcPr>
        <w:tcBorders>
          <w:insideH w:val="nil"/>
          <w:insideV w:val="nil"/>
        </w:tcBorders>
      </w:tcPr>
    </w:tblStylePr>
  </w:style>
  <w:style w:type="table" w:styleId="Lystgitter">
    <w:name w:val="Light Grid"/>
    <w:basedOn w:val="Tabel-Normal"/>
    <w:uiPriority w:val="62"/>
    <w:semiHidden/>
    <w:unhideWhenUsed/>
    <w:rsid w:val="00B85155"/>
    <w:pPr>
      <w:spacing w:after="0" w:line="240" w:lineRule="auto"/>
    </w:p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insideH w:val="single" w:sz="8" w:space="0" w:color="323232" w:themeColor="text1"/>
        <w:insideV w:val="single" w:sz="8" w:space="0" w:color="32323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23232" w:themeColor="text1"/>
          <w:left w:val="single" w:sz="8" w:space="0" w:color="323232" w:themeColor="text1"/>
          <w:bottom w:val="single" w:sz="18" w:space="0" w:color="323232" w:themeColor="text1"/>
          <w:right w:val="single" w:sz="8" w:space="0" w:color="323232" w:themeColor="text1"/>
          <w:insideH w:val="nil"/>
          <w:insideV w:val="single" w:sz="8" w:space="0" w:color="32323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23232" w:themeColor="text1"/>
          <w:left w:val="single" w:sz="8" w:space="0" w:color="323232" w:themeColor="text1"/>
          <w:bottom w:val="single" w:sz="8" w:space="0" w:color="323232" w:themeColor="text1"/>
          <w:right w:val="single" w:sz="8" w:space="0" w:color="323232" w:themeColor="text1"/>
          <w:insideH w:val="nil"/>
          <w:insideV w:val="single" w:sz="8" w:space="0" w:color="32323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23232" w:themeColor="text1"/>
          <w:left w:val="single" w:sz="8" w:space="0" w:color="323232" w:themeColor="text1"/>
          <w:bottom w:val="single" w:sz="8" w:space="0" w:color="323232" w:themeColor="text1"/>
          <w:right w:val="single" w:sz="8" w:space="0" w:color="323232" w:themeColor="text1"/>
        </w:tcBorders>
      </w:tcPr>
    </w:tblStylePr>
    <w:tblStylePr w:type="band1Vert">
      <w:tblPr/>
      <w:tcPr>
        <w:tcBorders>
          <w:top w:val="single" w:sz="8" w:space="0" w:color="323232" w:themeColor="text1"/>
          <w:left w:val="single" w:sz="8" w:space="0" w:color="323232" w:themeColor="text1"/>
          <w:bottom w:val="single" w:sz="8" w:space="0" w:color="323232" w:themeColor="text1"/>
          <w:right w:val="single" w:sz="8" w:space="0" w:color="323232" w:themeColor="text1"/>
        </w:tcBorders>
        <w:shd w:val="clear" w:color="auto" w:fill="CCCCCC" w:themeFill="text1" w:themeFillTint="3F"/>
      </w:tcPr>
    </w:tblStylePr>
    <w:tblStylePr w:type="band1Horz">
      <w:tblPr/>
      <w:tcPr>
        <w:tcBorders>
          <w:top w:val="single" w:sz="8" w:space="0" w:color="323232" w:themeColor="text1"/>
          <w:left w:val="single" w:sz="8" w:space="0" w:color="323232" w:themeColor="text1"/>
          <w:bottom w:val="single" w:sz="8" w:space="0" w:color="323232" w:themeColor="text1"/>
          <w:right w:val="single" w:sz="8" w:space="0" w:color="323232" w:themeColor="text1"/>
          <w:insideV w:val="single" w:sz="8" w:space="0" w:color="323232" w:themeColor="text1"/>
        </w:tcBorders>
        <w:shd w:val="clear" w:color="auto" w:fill="CCCCCC" w:themeFill="text1" w:themeFillTint="3F"/>
      </w:tcPr>
    </w:tblStylePr>
    <w:tblStylePr w:type="band2Horz">
      <w:tblPr/>
      <w:tcPr>
        <w:tcBorders>
          <w:top w:val="single" w:sz="8" w:space="0" w:color="323232" w:themeColor="text1"/>
          <w:left w:val="single" w:sz="8" w:space="0" w:color="323232" w:themeColor="text1"/>
          <w:bottom w:val="single" w:sz="8" w:space="0" w:color="323232" w:themeColor="text1"/>
          <w:right w:val="single" w:sz="8" w:space="0" w:color="323232" w:themeColor="text1"/>
          <w:insideV w:val="single" w:sz="8" w:space="0" w:color="323232" w:themeColor="text1"/>
        </w:tcBorders>
      </w:tcPr>
    </w:tblStylePr>
  </w:style>
  <w:style w:type="table" w:styleId="Lysliste">
    <w:name w:val="Light List"/>
    <w:basedOn w:val="Tabel-Normal"/>
    <w:uiPriority w:val="61"/>
    <w:semiHidden/>
    <w:unhideWhenUsed/>
    <w:rsid w:val="00B85155"/>
    <w:pPr>
      <w:spacing w:after="0" w:line="240" w:lineRule="auto"/>
    </w:pPr>
    <w:tblPr>
      <w:tblStyleRowBandSize w:val="1"/>
      <w:tblStyleColBandSize w:val="1"/>
      <w:tblBorders>
        <w:top w:val="single" w:sz="8" w:space="0" w:color="323232" w:themeColor="text1"/>
        <w:left w:val="single" w:sz="8" w:space="0" w:color="323232" w:themeColor="text1"/>
        <w:bottom w:val="single" w:sz="8" w:space="0" w:color="323232" w:themeColor="text1"/>
        <w:right w:val="single" w:sz="8" w:space="0" w:color="323232" w:themeColor="text1"/>
      </w:tblBorders>
    </w:tblPr>
    <w:tblStylePr w:type="firstRow">
      <w:pPr>
        <w:spacing w:before="0" w:after="0" w:line="240" w:lineRule="auto"/>
      </w:pPr>
      <w:rPr>
        <w:b/>
        <w:bCs/>
        <w:color w:val="F1F6EF" w:themeColor="background1"/>
      </w:rPr>
      <w:tblPr/>
      <w:tcPr>
        <w:shd w:val="clear" w:color="auto" w:fill="323232" w:themeFill="text1"/>
      </w:tcPr>
    </w:tblStylePr>
    <w:tblStylePr w:type="lastRow">
      <w:pPr>
        <w:spacing w:before="0" w:after="0" w:line="240" w:lineRule="auto"/>
      </w:pPr>
      <w:rPr>
        <w:b/>
        <w:bCs/>
      </w:rPr>
      <w:tblPr/>
      <w:tcPr>
        <w:tcBorders>
          <w:top w:val="double" w:sz="6" w:space="0" w:color="323232" w:themeColor="text1"/>
          <w:left w:val="single" w:sz="8" w:space="0" w:color="323232" w:themeColor="text1"/>
          <w:bottom w:val="single" w:sz="8" w:space="0" w:color="323232" w:themeColor="text1"/>
          <w:right w:val="single" w:sz="8" w:space="0" w:color="323232" w:themeColor="text1"/>
        </w:tcBorders>
      </w:tcPr>
    </w:tblStylePr>
    <w:tblStylePr w:type="firstCol">
      <w:rPr>
        <w:b/>
        <w:bCs/>
      </w:rPr>
    </w:tblStylePr>
    <w:tblStylePr w:type="lastCol">
      <w:rPr>
        <w:b/>
        <w:bCs/>
      </w:rPr>
    </w:tblStylePr>
    <w:tblStylePr w:type="band1Vert">
      <w:tblPr/>
      <w:tcPr>
        <w:tcBorders>
          <w:top w:val="single" w:sz="8" w:space="0" w:color="323232" w:themeColor="text1"/>
          <w:left w:val="single" w:sz="8" w:space="0" w:color="323232" w:themeColor="text1"/>
          <w:bottom w:val="single" w:sz="8" w:space="0" w:color="323232" w:themeColor="text1"/>
          <w:right w:val="single" w:sz="8" w:space="0" w:color="323232" w:themeColor="text1"/>
        </w:tcBorders>
      </w:tcPr>
    </w:tblStylePr>
    <w:tblStylePr w:type="band1Horz">
      <w:tblPr/>
      <w:tcPr>
        <w:tcBorders>
          <w:top w:val="single" w:sz="8" w:space="0" w:color="323232" w:themeColor="text1"/>
          <w:left w:val="single" w:sz="8" w:space="0" w:color="323232" w:themeColor="text1"/>
          <w:bottom w:val="single" w:sz="8" w:space="0" w:color="323232" w:themeColor="text1"/>
          <w:right w:val="single" w:sz="8" w:space="0" w:color="323232" w:themeColor="text1"/>
        </w:tcBorders>
      </w:tcPr>
    </w:tblStylePr>
  </w:style>
  <w:style w:type="paragraph" w:styleId="Ingenafstand">
    <w:name w:val="No Spacing"/>
    <w:uiPriority w:val="1"/>
    <w:qFormat/>
    <w:rsid w:val="00B85155"/>
    <w:pPr>
      <w:widowControl w:val="0"/>
      <w:autoSpaceDE w:val="0"/>
      <w:autoSpaceDN w:val="0"/>
      <w:adjustRightInd w:val="0"/>
      <w:spacing w:after="0" w:line="240" w:lineRule="auto"/>
      <w:jc w:val="both"/>
    </w:pPr>
    <w:rPr>
      <w:rFonts w:ascii="Arial" w:eastAsia="Times New Roman" w:hAnsi="Arial" w:cs="Arial"/>
      <w:spacing w:val="3"/>
      <w:sz w:val="20"/>
      <w:szCs w:val="20"/>
      <w:lang w:eastAsia="da-DK"/>
    </w:rPr>
  </w:style>
  <w:style w:type="character" w:styleId="HTML-variabel">
    <w:name w:val="HTML Variable"/>
    <w:basedOn w:val="Standardskrifttypeiafsnit"/>
    <w:uiPriority w:val="99"/>
    <w:semiHidden/>
    <w:unhideWhenUsed/>
    <w:rsid w:val="00B85155"/>
    <w:rPr>
      <w:i/>
      <w:iCs/>
    </w:rPr>
  </w:style>
  <w:style w:type="character" w:styleId="HTML-skrivemaskine">
    <w:name w:val="HTML Typewriter"/>
    <w:basedOn w:val="Standardskrifttypeiafsnit"/>
    <w:uiPriority w:val="99"/>
    <w:semiHidden/>
    <w:unhideWhenUsed/>
    <w:rsid w:val="00B85155"/>
    <w:rPr>
      <w:rFonts w:ascii="Consolas" w:hAnsi="Consolas"/>
      <w:sz w:val="20"/>
      <w:szCs w:val="20"/>
    </w:rPr>
  </w:style>
  <w:style w:type="character" w:styleId="HTML-eksempel">
    <w:name w:val="HTML Sample"/>
    <w:basedOn w:val="Standardskrifttypeiafsnit"/>
    <w:uiPriority w:val="99"/>
    <w:semiHidden/>
    <w:unhideWhenUsed/>
    <w:rsid w:val="00B85155"/>
    <w:rPr>
      <w:rFonts w:ascii="Consolas" w:hAnsi="Consolas"/>
      <w:sz w:val="24"/>
      <w:szCs w:val="24"/>
    </w:rPr>
  </w:style>
  <w:style w:type="paragraph" w:styleId="FormateretHTML">
    <w:name w:val="HTML Preformatted"/>
    <w:basedOn w:val="Normal"/>
    <w:link w:val="FormateretHTMLTegn"/>
    <w:uiPriority w:val="99"/>
    <w:semiHidden/>
    <w:unhideWhenUsed/>
    <w:rsid w:val="00B85155"/>
    <w:pPr>
      <w:spacing w:line="240" w:lineRule="auto"/>
    </w:pPr>
    <w:rPr>
      <w:rFonts w:ascii="Consolas" w:hAnsi="Consolas"/>
    </w:rPr>
  </w:style>
  <w:style w:type="character" w:customStyle="1" w:styleId="FormateretHTMLTegn">
    <w:name w:val="Formateret HTML Tegn"/>
    <w:basedOn w:val="Standardskrifttypeiafsnit"/>
    <w:link w:val="FormateretHTML"/>
    <w:uiPriority w:val="99"/>
    <w:semiHidden/>
    <w:rsid w:val="00B85155"/>
    <w:rPr>
      <w:rFonts w:ascii="Consolas" w:eastAsia="Times New Roman" w:hAnsi="Consolas" w:cs="Arial"/>
      <w:spacing w:val="3"/>
      <w:sz w:val="20"/>
      <w:szCs w:val="20"/>
      <w:lang w:eastAsia="da-DK"/>
    </w:rPr>
  </w:style>
  <w:style w:type="character" w:styleId="HTML-tastatur">
    <w:name w:val="HTML Keyboard"/>
    <w:basedOn w:val="Standardskrifttypeiafsnit"/>
    <w:uiPriority w:val="99"/>
    <w:semiHidden/>
    <w:unhideWhenUsed/>
    <w:rsid w:val="00B85155"/>
    <w:rPr>
      <w:rFonts w:ascii="Consolas" w:hAnsi="Consolas"/>
      <w:sz w:val="20"/>
      <w:szCs w:val="20"/>
    </w:rPr>
  </w:style>
  <w:style w:type="character" w:styleId="HTML-definition">
    <w:name w:val="HTML Definition"/>
    <w:basedOn w:val="Standardskrifttypeiafsnit"/>
    <w:uiPriority w:val="99"/>
    <w:semiHidden/>
    <w:unhideWhenUsed/>
    <w:rsid w:val="00B85155"/>
    <w:rPr>
      <w:i/>
      <w:iCs/>
    </w:rPr>
  </w:style>
  <w:style w:type="character" w:styleId="HTML-kode">
    <w:name w:val="HTML Code"/>
    <w:basedOn w:val="Standardskrifttypeiafsnit"/>
    <w:uiPriority w:val="99"/>
    <w:semiHidden/>
    <w:unhideWhenUsed/>
    <w:rsid w:val="00B85155"/>
    <w:rPr>
      <w:rFonts w:ascii="Consolas" w:hAnsi="Consolas"/>
      <w:sz w:val="20"/>
      <w:szCs w:val="20"/>
    </w:rPr>
  </w:style>
  <w:style w:type="character" w:styleId="HTML-citat">
    <w:name w:val="HTML Cite"/>
    <w:basedOn w:val="Standardskrifttypeiafsnit"/>
    <w:uiPriority w:val="99"/>
    <w:semiHidden/>
    <w:unhideWhenUsed/>
    <w:rsid w:val="00B85155"/>
    <w:rPr>
      <w:i/>
      <w:iCs/>
    </w:rPr>
  </w:style>
  <w:style w:type="paragraph" w:styleId="HTML-adresse">
    <w:name w:val="HTML Address"/>
    <w:basedOn w:val="Normal"/>
    <w:link w:val="HTML-adresseTegn"/>
    <w:uiPriority w:val="99"/>
    <w:semiHidden/>
    <w:unhideWhenUsed/>
    <w:rsid w:val="00B85155"/>
    <w:pPr>
      <w:spacing w:line="240" w:lineRule="auto"/>
    </w:pPr>
    <w:rPr>
      <w:i/>
      <w:iCs/>
    </w:rPr>
  </w:style>
  <w:style w:type="character" w:customStyle="1" w:styleId="HTML-adresseTegn">
    <w:name w:val="HTML-adresse Tegn"/>
    <w:basedOn w:val="Standardskrifttypeiafsnit"/>
    <w:link w:val="HTML-adresse"/>
    <w:uiPriority w:val="99"/>
    <w:semiHidden/>
    <w:rsid w:val="00B85155"/>
    <w:rPr>
      <w:rFonts w:ascii="Arial" w:eastAsia="Times New Roman" w:hAnsi="Arial" w:cs="Arial"/>
      <w:i/>
      <w:iCs/>
      <w:spacing w:val="3"/>
      <w:sz w:val="20"/>
      <w:szCs w:val="20"/>
      <w:lang w:eastAsia="da-DK"/>
    </w:rPr>
  </w:style>
  <w:style w:type="character" w:styleId="HTML-akronym">
    <w:name w:val="HTML Acronym"/>
    <w:basedOn w:val="Standardskrifttypeiafsnit"/>
    <w:uiPriority w:val="99"/>
    <w:semiHidden/>
    <w:unhideWhenUsed/>
    <w:rsid w:val="00B85155"/>
  </w:style>
  <w:style w:type="paragraph" w:styleId="NormalWeb">
    <w:name w:val="Normal (Web)"/>
    <w:basedOn w:val="Normal"/>
    <w:uiPriority w:val="99"/>
    <w:semiHidden/>
    <w:unhideWhenUsed/>
    <w:rsid w:val="00B85155"/>
    <w:rPr>
      <w:rFonts w:ascii="Times New Roman" w:hAnsi="Times New Roman" w:cs="Times New Roman"/>
      <w:sz w:val="24"/>
      <w:szCs w:val="24"/>
    </w:rPr>
  </w:style>
  <w:style w:type="paragraph" w:styleId="Almindeligtekst">
    <w:name w:val="Plain Text"/>
    <w:basedOn w:val="Normal"/>
    <w:link w:val="AlmindeligtekstTegn"/>
    <w:uiPriority w:val="99"/>
    <w:semiHidden/>
    <w:unhideWhenUsed/>
    <w:rsid w:val="00B85155"/>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B85155"/>
    <w:rPr>
      <w:rFonts w:ascii="Consolas" w:eastAsia="Times New Roman" w:hAnsi="Consolas" w:cs="Arial"/>
      <w:spacing w:val="3"/>
      <w:sz w:val="21"/>
      <w:szCs w:val="21"/>
      <w:lang w:eastAsia="da-DK"/>
    </w:rPr>
  </w:style>
  <w:style w:type="paragraph" w:styleId="Dokumentoversigt">
    <w:name w:val="Document Map"/>
    <w:basedOn w:val="Normal"/>
    <w:link w:val="DokumentoversigtTegn"/>
    <w:uiPriority w:val="99"/>
    <w:semiHidden/>
    <w:unhideWhenUsed/>
    <w:rsid w:val="00B85155"/>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B85155"/>
    <w:rPr>
      <w:rFonts w:ascii="Segoe UI" w:eastAsia="Times New Roman" w:hAnsi="Segoe UI" w:cs="Segoe UI"/>
      <w:spacing w:val="3"/>
      <w:sz w:val="16"/>
      <w:szCs w:val="16"/>
      <w:lang w:eastAsia="da-DK"/>
    </w:rPr>
  </w:style>
  <w:style w:type="character" w:styleId="Fremhv">
    <w:name w:val="Emphasis"/>
    <w:basedOn w:val="Standardskrifttypeiafsnit"/>
    <w:uiPriority w:val="20"/>
    <w:qFormat/>
    <w:rsid w:val="00B85155"/>
    <w:rPr>
      <w:i/>
      <w:iCs/>
    </w:rPr>
  </w:style>
  <w:style w:type="character" w:styleId="Strk">
    <w:name w:val="Strong"/>
    <w:basedOn w:val="Standardskrifttypeiafsnit"/>
    <w:uiPriority w:val="22"/>
    <w:qFormat/>
    <w:rsid w:val="00B85155"/>
    <w:rPr>
      <w:b/>
      <w:bCs/>
    </w:rPr>
  </w:style>
  <w:style w:type="paragraph" w:styleId="Brdtekstindrykning3">
    <w:name w:val="Body Text Indent 3"/>
    <w:basedOn w:val="Normal"/>
    <w:link w:val="Brdtekstindrykning3Tegn"/>
    <w:uiPriority w:val="99"/>
    <w:semiHidden/>
    <w:unhideWhenUsed/>
    <w:rsid w:val="00B85155"/>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B85155"/>
    <w:rPr>
      <w:rFonts w:ascii="Arial" w:eastAsia="Times New Roman" w:hAnsi="Arial" w:cs="Arial"/>
      <w:spacing w:val="3"/>
      <w:sz w:val="16"/>
      <w:szCs w:val="16"/>
      <w:lang w:eastAsia="da-DK"/>
    </w:rPr>
  </w:style>
  <w:style w:type="paragraph" w:styleId="Brdtekstindrykning2">
    <w:name w:val="Body Text Indent 2"/>
    <w:basedOn w:val="Normal"/>
    <w:link w:val="Brdtekstindrykning2Tegn"/>
    <w:uiPriority w:val="99"/>
    <w:semiHidden/>
    <w:unhideWhenUsed/>
    <w:rsid w:val="00B85155"/>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B85155"/>
    <w:rPr>
      <w:rFonts w:ascii="Arial" w:eastAsia="Times New Roman" w:hAnsi="Arial" w:cs="Arial"/>
      <w:spacing w:val="3"/>
      <w:sz w:val="20"/>
      <w:szCs w:val="20"/>
      <w:lang w:eastAsia="da-DK"/>
    </w:rPr>
  </w:style>
  <w:style w:type="paragraph" w:styleId="Brdtekst3">
    <w:name w:val="Body Text 3"/>
    <w:basedOn w:val="Normal"/>
    <w:link w:val="Brdtekst3Tegn"/>
    <w:uiPriority w:val="99"/>
    <w:semiHidden/>
    <w:unhideWhenUsed/>
    <w:rsid w:val="00B85155"/>
    <w:pPr>
      <w:spacing w:after="120"/>
    </w:pPr>
    <w:rPr>
      <w:sz w:val="16"/>
      <w:szCs w:val="16"/>
    </w:rPr>
  </w:style>
  <w:style w:type="character" w:customStyle="1" w:styleId="Brdtekst3Tegn">
    <w:name w:val="Brødtekst 3 Tegn"/>
    <w:basedOn w:val="Standardskrifttypeiafsnit"/>
    <w:link w:val="Brdtekst3"/>
    <w:uiPriority w:val="99"/>
    <w:semiHidden/>
    <w:rsid w:val="00B85155"/>
    <w:rPr>
      <w:rFonts w:ascii="Arial" w:eastAsia="Times New Roman" w:hAnsi="Arial" w:cs="Arial"/>
      <w:spacing w:val="3"/>
      <w:sz w:val="16"/>
      <w:szCs w:val="16"/>
      <w:lang w:eastAsia="da-DK"/>
    </w:rPr>
  </w:style>
  <w:style w:type="paragraph" w:styleId="Brdtekst2">
    <w:name w:val="Body Text 2"/>
    <w:basedOn w:val="Normal"/>
    <w:link w:val="Brdtekst2Tegn"/>
    <w:uiPriority w:val="99"/>
    <w:semiHidden/>
    <w:unhideWhenUsed/>
    <w:rsid w:val="00B85155"/>
    <w:pPr>
      <w:spacing w:after="120" w:line="480" w:lineRule="auto"/>
    </w:pPr>
  </w:style>
  <w:style w:type="character" w:customStyle="1" w:styleId="Brdtekst2Tegn">
    <w:name w:val="Brødtekst 2 Tegn"/>
    <w:basedOn w:val="Standardskrifttypeiafsnit"/>
    <w:link w:val="Brdtekst2"/>
    <w:uiPriority w:val="99"/>
    <w:semiHidden/>
    <w:rsid w:val="00B85155"/>
    <w:rPr>
      <w:rFonts w:ascii="Arial" w:eastAsia="Times New Roman" w:hAnsi="Arial" w:cs="Arial"/>
      <w:spacing w:val="3"/>
      <w:sz w:val="20"/>
      <w:szCs w:val="20"/>
      <w:lang w:eastAsia="da-DK"/>
    </w:rPr>
  </w:style>
  <w:style w:type="paragraph" w:styleId="Noteoverskrift">
    <w:name w:val="Note Heading"/>
    <w:basedOn w:val="Normal"/>
    <w:next w:val="Normal"/>
    <w:link w:val="NoteoverskriftTegn"/>
    <w:uiPriority w:val="99"/>
    <w:semiHidden/>
    <w:unhideWhenUsed/>
    <w:rsid w:val="00B85155"/>
    <w:pPr>
      <w:spacing w:line="240" w:lineRule="auto"/>
    </w:pPr>
  </w:style>
  <w:style w:type="character" w:customStyle="1" w:styleId="NoteoverskriftTegn">
    <w:name w:val="Noteoverskrift Tegn"/>
    <w:basedOn w:val="Standardskrifttypeiafsnit"/>
    <w:link w:val="Noteoverskrift"/>
    <w:uiPriority w:val="99"/>
    <w:semiHidden/>
    <w:rsid w:val="00B85155"/>
    <w:rPr>
      <w:rFonts w:ascii="Arial" w:eastAsia="Times New Roman" w:hAnsi="Arial" w:cs="Arial"/>
      <w:spacing w:val="3"/>
      <w:sz w:val="20"/>
      <w:szCs w:val="20"/>
      <w:lang w:eastAsia="da-DK"/>
    </w:rPr>
  </w:style>
  <w:style w:type="paragraph" w:styleId="Brdtekstindrykning">
    <w:name w:val="Body Text Indent"/>
    <w:basedOn w:val="Normal"/>
    <w:link w:val="BrdtekstindrykningTegn"/>
    <w:uiPriority w:val="99"/>
    <w:semiHidden/>
    <w:unhideWhenUsed/>
    <w:rsid w:val="00B85155"/>
    <w:pPr>
      <w:spacing w:after="120"/>
      <w:ind w:left="283"/>
    </w:pPr>
  </w:style>
  <w:style w:type="character" w:customStyle="1" w:styleId="BrdtekstindrykningTegn">
    <w:name w:val="Brødtekstindrykning Tegn"/>
    <w:basedOn w:val="Standardskrifttypeiafsnit"/>
    <w:link w:val="Brdtekstindrykning"/>
    <w:uiPriority w:val="99"/>
    <w:semiHidden/>
    <w:rsid w:val="00B85155"/>
    <w:rPr>
      <w:rFonts w:ascii="Arial" w:eastAsia="Times New Roman" w:hAnsi="Arial" w:cs="Arial"/>
      <w:spacing w:val="3"/>
      <w:sz w:val="20"/>
      <w:szCs w:val="20"/>
      <w:lang w:eastAsia="da-DK"/>
    </w:rPr>
  </w:style>
  <w:style w:type="paragraph" w:styleId="Brdtekst-frstelinjeindrykning2">
    <w:name w:val="Body Text First Indent 2"/>
    <w:basedOn w:val="Brdtekstindrykning"/>
    <w:link w:val="Brdtekst-frstelinjeindrykning2Tegn"/>
    <w:uiPriority w:val="99"/>
    <w:semiHidden/>
    <w:unhideWhenUsed/>
    <w:rsid w:val="00B85155"/>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B85155"/>
    <w:rPr>
      <w:rFonts w:ascii="Arial" w:eastAsia="Times New Roman" w:hAnsi="Arial" w:cs="Arial"/>
      <w:spacing w:val="3"/>
      <w:sz w:val="20"/>
      <w:szCs w:val="20"/>
      <w:lang w:eastAsia="da-DK"/>
    </w:rPr>
  </w:style>
  <w:style w:type="paragraph" w:styleId="Brdtekst-frstelinjeindrykning1">
    <w:name w:val="Body Text First Indent"/>
    <w:basedOn w:val="Brdtekst"/>
    <w:link w:val="Brdtekst-frstelinjeindrykning1Tegn"/>
    <w:uiPriority w:val="99"/>
    <w:semiHidden/>
    <w:unhideWhenUsed/>
    <w:rsid w:val="00B85155"/>
    <w:pPr>
      <w:spacing w:after="0"/>
      <w:ind w:firstLine="360"/>
    </w:pPr>
    <w:rPr>
      <w:color w:val="auto"/>
    </w:rPr>
  </w:style>
  <w:style w:type="character" w:customStyle="1" w:styleId="Brdtekst-frstelinjeindrykning1Tegn">
    <w:name w:val="Brødtekst - førstelinjeindrykning 1 Tegn"/>
    <w:basedOn w:val="BrdtekstTegn"/>
    <w:link w:val="Brdtekst-frstelinjeindrykning1"/>
    <w:uiPriority w:val="99"/>
    <w:semiHidden/>
    <w:rsid w:val="00B85155"/>
    <w:rPr>
      <w:rFonts w:ascii="Arial" w:eastAsia="Times New Roman" w:hAnsi="Arial" w:cs="Arial"/>
      <w:color w:val="000000"/>
      <w:spacing w:val="3"/>
      <w:sz w:val="20"/>
      <w:szCs w:val="20"/>
      <w:lang w:eastAsia="da-DK"/>
    </w:rPr>
  </w:style>
  <w:style w:type="paragraph" w:styleId="Dato">
    <w:name w:val="Date"/>
    <w:basedOn w:val="Normal"/>
    <w:next w:val="Normal"/>
    <w:link w:val="DatoTegn"/>
    <w:uiPriority w:val="99"/>
    <w:semiHidden/>
    <w:unhideWhenUsed/>
    <w:rsid w:val="00B85155"/>
  </w:style>
  <w:style w:type="character" w:customStyle="1" w:styleId="DatoTegn">
    <w:name w:val="Dato Tegn"/>
    <w:basedOn w:val="Standardskrifttypeiafsnit"/>
    <w:link w:val="Dato"/>
    <w:uiPriority w:val="99"/>
    <w:semiHidden/>
    <w:rsid w:val="00B85155"/>
    <w:rPr>
      <w:rFonts w:ascii="Arial" w:eastAsia="Times New Roman" w:hAnsi="Arial" w:cs="Arial"/>
      <w:spacing w:val="3"/>
      <w:sz w:val="20"/>
      <w:szCs w:val="20"/>
      <w:lang w:eastAsia="da-DK"/>
    </w:rPr>
  </w:style>
  <w:style w:type="paragraph" w:styleId="Brevhoved">
    <w:name w:val="Message Header"/>
    <w:basedOn w:val="Normal"/>
    <w:link w:val="BrevhovedTegn"/>
    <w:uiPriority w:val="99"/>
    <w:semiHidden/>
    <w:rsid w:val="00B8515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B85155"/>
    <w:rPr>
      <w:rFonts w:asciiTheme="majorHAnsi" w:eastAsiaTheme="majorEastAsia" w:hAnsiTheme="majorHAnsi" w:cstheme="majorBidi"/>
      <w:spacing w:val="3"/>
      <w:sz w:val="24"/>
      <w:szCs w:val="24"/>
      <w:shd w:val="pct20" w:color="auto" w:fill="auto"/>
      <w:lang w:eastAsia="da-DK"/>
    </w:rPr>
  </w:style>
  <w:style w:type="paragraph" w:styleId="Opstilling-forts5">
    <w:name w:val="List Continue 5"/>
    <w:basedOn w:val="Normal"/>
    <w:uiPriority w:val="99"/>
    <w:semiHidden/>
    <w:rsid w:val="00B85155"/>
    <w:pPr>
      <w:spacing w:after="120"/>
      <w:ind w:left="1415"/>
      <w:contextualSpacing/>
    </w:pPr>
  </w:style>
  <w:style w:type="paragraph" w:styleId="Opstilling-forts4">
    <w:name w:val="List Continue 4"/>
    <w:basedOn w:val="Normal"/>
    <w:uiPriority w:val="99"/>
    <w:semiHidden/>
    <w:rsid w:val="00B85155"/>
    <w:pPr>
      <w:spacing w:after="120"/>
      <w:ind w:left="1132"/>
      <w:contextualSpacing/>
    </w:pPr>
  </w:style>
  <w:style w:type="paragraph" w:styleId="Opstilling-forts3">
    <w:name w:val="List Continue 3"/>
    <w:basedOn w:val="Normal"/>
    <w:uiPriority w:val="99"/>
    <w:semiHidden/>
    <w:rsid w:val="00B85155"/>
    <w:pPr>
      <w:spacing w:after="120"/>
      <w:ind w:left="849"/>
      <w:contextualSpacing/>
    </w:pPr>
  </w:style>
  <w:style w:type="paragraph" w:styleId="Opstilling-forts2">
    <w:name w:val="List Continue 2"/>
    <w:basedOn w:val="Normal"/>
    <w:uiPriority w:val="99"/>
    <w:semiHidden/>
    <w:unhideWhenUsed/>
    <w:rsid w:val="00B85155"/>
    <w:pPr>
      <w:spacing w:after="120"/>
      <w:ind w:left="566"/>
      <w:contextualSpacing/>
    </w:pPr>
  </w:style>
  <w:style w:type="paragraph" w:styleId="Opstilling-forts">
    <w:name w:val="List Continue"/>
    <w:basedOn w:val="Normal"/>
    <w:uiPriority w:val="99"/>
    <w:semiHidden/>
    <w:unhideWhenUsed/>
    <w:rsid w:val="00B85155"/>
    <w:pPr>
      <w:spacing w:after="120"/>
      <w:ind w:left="283"/>
      <w:contextualSpacing/>
    </w:pPr>
  </w:style>
  <w:style w:type="paragraph" w:styleId="Underskrift">
    <w:name w:val="Signature"/>
    <w:basedOn w:val="Normal"/>
    <w:link w:val="UnderskriftTegn"/>
    <w:uiPriority w:val="99"/>
    <w:semiHidden/>
    <w:unhideWhenUsed/>
    <w:rsid w:val="00B85155"/>
    <w:pPr>
      <w:spacing w:line="240" w:lineRule="auto"/>
      <w:ind w:left="4252"/>
    </w:pPr>
  </w:style>
  <w:style w:type="character" w:customStyle="1" w:styleId="UnderskriftTegn">
    <w:name w:val="Underskrift Tegn"/>
    <w:basedOn w:val="Standardskrifttypeiafsnit"/>
    <w:link w:val="Underskrift"/>
    <w:uiPriority w:val="99"/>
    <w:semiHidden/>
    <w:rsid w:val="00B85155"/>
    <w:rPr>
      <w:rFonts w:ascii="Arial" w:eastAsia="Times New Roman" w:hAnsi="Arial" w:cs="Arial"/>
      <w:spacing w:val="3"/>
      <w:sz w:val="20"/>
      <w:szCs w:val="20"/>
      <w:lang w:eastAsia="da-DK"/>
    </w:rPr>
  </w:style>
  <w:style w:type="paragraph" w:styleId="Sluthilsen">
    <w:name w:val="Closing"/>
    <w:basedOn w:val="Normal"/>
    <w:link w:val="SluthilsenTegn"/>
    <w:uiPriority w:val="99"/>
    <w:semiHidden/>
    <w:unhideWhenUsed/>
    <w:rsid w:val="00B85155"/>
    <w:pPr>
      <w:spacing w:line="240" w:lineRule="auto"/>
      <w:ind w:left="4252"/>
    </w:pPr>
  </w:style>
  <w:style w:type="character" w:customStyle="1" w:styleId="SluthilsenTegn">
    <w:name w:val="Sluthilsen Tegn"/>
    <w:basedOn w:val="Standardskrifttypeiafsnit"/>
    <w:link w:val="Sluthilsen"/>
    <w:uiPriority w:val="99"/>
    <w:semiHidden/>
    <w:rsid w:val="00B85155"/>
    <w:rPr>
      <w:rFonts w:ascii="Arial" w:eastAsia="Times New Roman" w:hAnsi="Arial" w:cs="Arial"/>
      <w:spacing w:val="3"/>
      <w:sz w:val="20"/>
      <w:szCs w:val="20"/>
      <w:lang w:eastAsia="da-DK"/>
    </w:rPr>
  </w:style>
  <w:style w:type="paragraph" w:styleId="Opstilling-talellerbogst5">
    <w:name w:val="List Number 5"/>
    <w:basedOn w:val="Normal"/>
    <w:uiPriority w:val="99"/>
    <w:semiHidden/>
    <w:unhideWhenUsed/>
    <w:rsid w:val="00B85155"/>
    <w:pPr>
      <w:numPr>
        <w:numId w:val="13"/>
      </w:numPr>
      <w:contextualSpacing/>
    </w:pPr>
  </w:style>
  <w:style w:type="paragraph" w:styleId="Opstilling-talellerbogst4">
    <w:name w:val="List Number 4"/>
    <w:basedOn w:val="Normal"/>
    <w:uiPriority w:val="99"/>
    <w:semiHidden/>
    <w:unhideWhenUsed/>
    <w:rsid w:val="00B85155"/>
    <w:pPr>
      <w:numPr>
        <w:numId w:val="14"/>
      </w:numPr>
      <w:contextualSpacing/>
    </w:pPr>
  </w:style>
  <w:style w:type="paragraph" w:styleId="Opstilling-talellerbogst3">
    <w:name w:val="List Number 3"/>
    <w:basedOn w:val="Normal"/>
    <w:uiPriority w:val="99"/>
    <w:semiHidden/>
    <w:unhideWhenUsed/>
    <w:rsid w:val="00B85155"/>
    <w:pPr>
      <w:numPr>
        <w:numId w:val="15"/>
      </w:numPr>
      <w:contextualSpacing/>
    </w:pPr>
  </w:style>
  <w:style w:type="paragraph" w:styleId="Opstilling-punkttegn5">
    <w:name w:val="List Bullet 5"/>
    <w:basedOn w:val="Normal"/>
    <w:uiPriority w:val="99"/>
    <w:semiHidden/>
    <w:unhideWhenUsed/>
    <w:rsid w:val="00B85155"/>
    <w:pPr>
      <w:numPr>
        <w:numId w:val="6"/>
      </w:numPr>
      <w:contextualSpacing/>
    </w:pPr>
  </w:style>
  <w:style w:type="paragraph" w:styleId="Opstilling-punkttegn4">
    <w:name w:val="List Bullet 4"/>
    <w:basedOn w:val="Normal"/>
    <w:uiPriority w:val="99"/>
    <w:semiHidden/>
    <w:unhideWhenUsed/>
    <w:rsid w:val="00B85155"/>
    <w:pPr>
      <w:numPr>
        <w:numId w:val="5"/>
      </w:numPr>
      <w:contextualSpacing/>
    </w:pPr>
  </w:style>
  <w:style w:type="paragraph" w:styleId="Opstilling-punkttegn3">
    <w:name w:val="List Bullet 3"/>
    <w:basedOn w:val="Normal"/>
    <w:uiPriority w:val="99"/>
    <w:semiHidden/>
    <w:unhideWhenUsed/>
    <w:rsid w:val="00B85155"/>
    <w:pPr>
      <w:numPr>
        <w:numId w:val="4"/>
      </w:numPr>
      <w:contextualSpacing/>
    </w:pPr>
  </w:style>
  <w:style w:type="paragraph" w:styleId="Liste5">
    <w:name w:val="List 5"/>
    <w:basedOn w:val="Normal"/>
    <w:uiPriority w:val="99"/>
    <w:semiHidden/>
    <w:unhideWhenUsed/>
    <w:rsid w:val="00B85155"/>
    <w:pPr>
      <w:ind w:left="1415" w:hanging="283"/>
      <w:contextualSpacing/>
    </w:pPr>
  </w:style>
  <w:style w:type="paragraph" w:styleId="Liste4">
    <w:name w:val="List 4"/>
    <w:basedOn w:val="Normal"/>
    <w:uiPriority w:val="99"/>
    <w:semiHidden/>
    <w:unhideWhenUsed/>
    <w:rsid w:val="00B85155"/>
    <w:pPr>
      <w:ind w:left="1132" w:hanging="283"/>
      <w:contextualSpacing/>
    </w:pPr>
  </w:style>
  <w:style w:type="paragraph" w:styleId="Liste3">
    <w:name w:val="List 3"/>
    <w:basedOn w:val="Normal"/>
    <w:uiPriority w:val="99"/>
    <w:semiHidden/>
    <w:unhideWhenUsed/>
    <w:rsid w:val="00B85155"/>
    <w:pPr>
      <w:ind w:left="849" w:hanging="283"/>
      <w:contextualSpacing/>
    </w:pPr>
  </w:style>
  <w:style w:type="paragraph" w:styleId="Liste2">
    <w:name w:val="List 2"/>
    <w:basedOn w:val="Normal"/>
    <w:uiPriority w:val="99"/>
    <w:semiHidden/>
    <w:unhideWhenUsed/>
    <w:rsid w:val="00B85155"/>
    <w:pPr>
      <w:ind w:left="566" w:hanging="283"/>
      <w:contextualSpacing/>
    </w:pPr>
  </w:style>
  <w:style w:type="paragraph" w:styleId="Liste">
    <w:name w:val="List"/>
    <w:basedOn w:val="Normal"/>
    <w:uiPriority w:val="99"/>
    <w:semiHidden/>
    <w:unhideWhenUsed/>
    <w:rsid w:val="00B85155"/>
    <w:pPr>
      <w:ind w:left="283" w:hanging="283"/>
      <w:contextualSpacing/>
    </w:pPr>
  </w:style>
  <w:style w:type="paragraph" w:styleId="Citatoverskrift">
    <w:name w:val="toa heading"/>
    <w:basedOn w:val="Normal"/>
    <w:next w:val="Normal"/>
    <w:uiPriority w:val="99"/>
    <w:semiHidden/>
    <w:unhideWhenUsed/>
    <w:rsid w:val="00B85155"/>
    <w:pPr>
      <w:spacing w:before="120"/>
    </w:pPr>
    <w:rPr>
      <w:rFonts w:asciiTheme="majorHAnsi" w:eastAsiaTheme="majorEastAsia" w:hAnsiTheme="majorHAnsi" w:cstheme="majorBidi"/>
      <w:b/>
      <w:bCs/>
      <w:sz w:val="24"/>
      <w:szCs w:val="24"/>
    </w:rPr>
  </w:style>
  <w:style w:type="paragraph" w:styleId="Makrotekst">
    <w:name w:val="macro"/>
    <w:link w:val="MakrotekstTegn"/>
    <w:uiPriority w:val="99"/>
    <w:semiHidden/>
    <w:rsid w:val="00B85155"/>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80" w:lineRule="atLeast"/>
      <w:jc w:val="both"/>
    </w:pPr>
    <w:rPr>
      <w:rFonts w:ascii="Consolas" w:eastAsia="Times New Roman" w:hAnsi="Consolas" w:cs="Arial"/>
      <w:spacing w:val="3"/>
      <w:sz w:val="20"/>
      <w:szCs w:val="20"/>
      <w:lang w:eastAsia="da-DK"/>
    </w:rPr>
  </w:style>
  <w:style w:type="character" w:customStyle="1" w:styleId="MakrotekstTegn">
    <w:name w:val="Makrotekst Tegn"/>
    <w:basedOn w:val="Standardskrifttypeiafsnit"/>
    <w:link w:val="Makrotekst"/>
    <w:uiPriority w:val="99"/>
    <w:semiHidden/>
    <w:rsid w:val="00B85155"/>
    <w:rPr>
      <w:rFonts w:ascii="Consolas" w:eastAsia="Times New Roman" w:hAnsi="Consolas" w:cs="Arial"/>
      <w:spacing w:val="3"/>
      <w:sz w:val="20"/>
      <w:szCs w:val="20"/>
      <w:lang w:eastAsia="da-DK"/>
    </w:rPr>
  </w:style>
  <w:style w:type="paragraph" w:styleId="Citatsamling">
    <w:name w:val="table of authorities"/>
    <w:basedOn w:val="Normal"/>
    <w:next w:val="Normal"/>
    <w:uiPriority w:val="99"/>
    <w:semiHidden/>
    <w:unhideWhenUsed/>
    <w:rsid w:val="00B85155"/>
    <w:pPr>
      <w:ind w:left="200" w:hanging="200"/>
    </w:pPr>
  </w:style>
  <w:style w:type="paragraph" w:styleId="Slutnotetekst">
    <w:name w:val="endnote text"/>
    <w:basedOn w:val="Normal"/>
    <w:link w:val="SlutnotetekstTegn"/>
    <w:uiPriority w:val="99"/>
    <w:semiHidden/>
    <w:unhideWhenUsed/>
    <w:rsid w:val="00B85155"/>
    <w:pPr>
      <w:spacing w:line="240" w:lineRule="auto"/>
    </w:pPr>
  </w:style>
  <w:style w:type="character" w:customStyle="1" w:styleId="SlutnotetekstTegn">
    <w:name w:val="Slutnotetekst Tegn"/>
    <w:basedOn w:val="Standardskrifttypeiafsnit"/>
    <w:link w:val="Slutnotetekst"/>
    <w:uiPriority w:val="99"/>
    <w:semiHidden/>
    <w:rsid w:val="00B85155"/>
    <w:rPr>
      <w:rFonts w:ascii="Arial" w:eastAsia="Times New Roman" w:hAnsi="Arial" w:cs="Arial"/>
      <w:spacing w:val="3"/>
      <w:sz w:val="20"/>
      <w:szCs w:val="20"/>
      <w:lang w:eastAsia="da-DK"/>
    </w:rPr>
  </w:style>
  <w:style w:type="character" w:styleId="Slutnotehenvisning">
    <w:name w:val="endnote reference"/>
    <w:basedOn w:val="Standardskrifttypeiafsnit"/>
    <w:uiPriority w:val="99"/>
    <w:semiHidden/>
    <w:unhideWhenUsed/>
    <w:rsid w:val="00B85155"/>
    <w:rPr>
      <w:vertAlign w:val="superscript"/>
    </w:rPr>
  </w:style>
  <w:style w:type="character" w:styleId="Linjenummer">
    <w:name w:val="line number"/>
    <w:basedOn w:val="Standardskrifttypeiafsnit"/>
    <w:uiPriority w:val="99"/>
    <w:semiHidden/>
    <w:unhideWhenUsed/>
    <w:rsid w:val="00B85155"/>
  </w:style>
  <w:style w:type="character" w:styleId="Kommentarhenvisning">
    <w:name w:val="annotation reference"/>
    <w:basedOn w:val="Standardskrifttypeiafsnit"/>
    <w:uiPriority w:val="99"/>
    <w:semiHidden/>
    <w:unhideWhenUsed/>
    <w:rsid w:val="00B85155"/>
    <w:rPr>
      <w:sz w:val="16"/>
      <w:szCs w:val="16"/>
    </w:rPr>
  </w:style>
  <w:style w:type="character" w:styleId="Fodnotehenvisning">
    <w:name w:val="footnote reference"/>
    <w:basedOn w:val="Standardskrifttypeiafsnit"/>
    <w:uiPriority w:val="99"/>
    <w:semiHidden/>
    <w:unhideWhenUsed/>
    <w:rsid w:val="00B85155"/>
    <w:rPr>
      <w:vertAlign w:val="superscript"/>
    </w:rPr>
  </w:style>
  <w:style w:type="paragraph" w:styleId="Afsenderadresse">
    <w:name w:val="envelope return"/>
    <w:basedOn w:val="Normal"/>
    <w:uiPriority w:val="99"/>
    <w:semiHidden/>
    <w:unhideWhenUsed/>
    <w:rsid w:val="00B85155"/>
    <w:pPr>
      <w:spacing w:line="240" w:lineRule="auto"/>
    </w:pPr>
    <w:rPr>
      <w:rFonts w:asciiTheme="majorHAnsi" w:eastAsiaTheme="majorEastAsia" w:hAnsiTheme="majorHAnsi" w:cstheme="majorBidi"/>
    </w:rPr>
  </w:style>
  <w:style w:type="paragraph" w:styleId="Modtageradresse">
    <w:name w:val="envelope address"/>
    <w:basedOn w:val="Normal"/>
    <w:uiPriority w:val="99"/>
    <w:semiHidden/>
    <w:unhideWhenUsed/>
    <w:rsid w:val="00B85155"/>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Listeoverfigurer">
    <w:name w:val="table of figures"/>
    <w:basedOn w:val="Normal"/>
    <w:next w:val="Normal"/>
    <w:uiPriority w:val="99"/>
    <w:semiHidden/>
    <w:unhideWhenUsed/>
    <w:rsid w:val="00B85155"/>
  </w:style>
  <w:style w:type="paragraph" w:styleId="Indeks1">
    <w:name w:val="index 1"/>
    <w:basedOn w:val="Normal"/>
    <w:next w:val="Normal"/>
    <w:autoRedefine/>
    <w:uiPriority w:val="99"/>
    <w:semiHidden/>
    <w:unhideWhenUsed/>
    <w:rsid w:val="00B85155"/>
    <w:pPr>
      <w:spacing w:line="240" w:lineRule="auto"/>
      <w:ind w:left="200" w:hanging="200"/>
    </w:pPr>
  </w:style>
  <w:style w:type="paragraph" w:styleId="Indeksoverskrift">
    <w:name w:val="index heading"/>
    <w:basedOn w:val="Normal"/>
    <w:next w:val="Indeks1"/>
    <w:uiPriority w:val="99"/>
    <w:semiHidden/>
    <w:unhideWhenUsed/>
    <w:rsid w:val="00B85155"/>
    <w:rPr>
      <w:rFonts w:asciiTheme="majorHAnsi" w:eastAsiaTheme="majorEastAsia" w:hAnsiTheme="majorHAnsi" w:cstheme="majorBidi"/>
      <w:b/>
      <w:bCs/>
    </w:rPr>
  </w:style>
  <w:style w:type="paragraph" w:styleId="Kommentartekst">
    <w:name w:val="annotation text"/>
    <w:basedOn w:val="Normal"/>
    <w:link w:val="KommentartekstTegn"/>
    <w:uiPriority w:val="99"/>
    <w:unhideWhenUsed/>
    <w:rsid w:val="00B85155"/>
    <w:pPr>
      <w:spacing w:line="240" w:lineRule="auto"/>
    </w:pPr>
  </w:style>
  <w:style w:type="character" w:customStyle="1" w:styleId="KommentartekstTegn">
    <w:name w:val="Kommentartekst Tegn"/>
    <w:basedOn w:val="Standardskrifttypeiafsnit"/>
    <w:link w:val="Kommentartekst"/>
    <w:uiPriority w:val="99"/>
    <w:rsid w:val="00B85155"/>
    <w:rPr>
      <w:rFonts w:ascii="Arial" w:eastAsia="Times New Roman" w:hAnsi="Arial" w:cs="Arial"/>
      <w:spacing w:val="3"/>
      <w:sz w:val="20"/>
      <w:szCs w:val="20"/>
      <w:lang w:eastAsia="da-DK"/>
    </w:rPr>
  </w:style>
  <w:style w:type="paragraph" w:styleId="Fodnotetekst">
    <w:name w:val="footnote text"/>
    <w:basedOn w:val="Normal"/>
    <w:link w:val="FodnotetekstTegn"/>
    <w:uiPriority w:val="99"/>
    <w:semiHidden/>
    <w:unhideWhenUsed/>
    <w:rsid w:val="00B85155"/>
    <w:pPr>
      <w:spacing w:line="240" w:lineRule="auto"/>
    </w:pPr>
  </w:style>
  <w:style w:type="character" w:customStyle="1" w:styleId="FodnotetekstTegn">
    <w:name w:val="Fodnotetekst Tegn"/>
    <w:basedOn w:val="Standardskrifttypeiafsnit"/>
    <w:link w:val="Fodnotetekst"/>
    <w:uiPriority w:val="99"/>
    <w:semiHidden/>
    <w:rsid w:val="00B85155"/>
    <w:rPr>
      <w:rFonts w:ascii="Arial" w:eastAsia="Times New Roman" w:hAnsi="Arial" w:cs="Arial"/>
      <w:spacing w:val="3"/>
      <w:sz w:val="20"/>
      <w:szCs w:val="20"/>
      <w:lang w:eastAsia="da-DK"/>
    </w:rPr>
  </w:style>
  <w:style w:type="paragraph" w:styleId="Normalindrykning">
    <w:name w:val="Normal Indent"/>
    <w:basedOn w:val="Normal"/>
    <w:uiPriority w:val="99"/>
    <w:semiHidden/>
    <w:unhideWhenUsed/>
    <w:rsid w:val="00B85155"/>
    <w:pPr>
      <w:ind w:left="1304"/>
    </w:pPr>
  </w:style>
  <w:style w:type="paragraph" w:styleId="Indholdsfortegnelse9">
    <w:name w:val="toc 9"/>
    <w:basedOn w:val="Normal"/>
    <w:next w:val="Normal"/>
    <w:autoRedefine/>
    <w:uiPriority w:val="39"/>
    <w:semiHidden/>
    <w:unhideWhenUsed/>
    <w:rsid w:val="00B85155"/>
    <w:pPr>
      <w:spacing w:after="100"/>
      <w:ind w:left="1600"/>
    </w:pPr>
  </w:style>
  <w:style w:type="paragraph" w:styleId="Indholdsfortegnelse8">
    <w:name w:val="toc 8"/>
    <w:basedOn w:val="Normal"/>
    <w:next w:val="Normal"/>
    <w:autoRedefine/>
    <w:uiPriority w:val="39"/>
    <w:semiHidden/>
    <w:unhideWhenUsed/>
    <w:rsid w:val="00B85155"/>
    <w:pPr>
      <w:spacing w:after="100"/>
      <w:ind w:left="1400"/>
    </w:pPr>
  </w:style>
  <w:style w:type="paragraph" w:styleId="Indholdsfortegnelse7">
    <w:name w:val="toc 7"/>
    <w:basedOn w:val="Normal"/>
    <w:next w:val="Normal"/>
    <w:autoRedefine/>
    <w:uiPriority w:val="39"/>
    <w:semiHidden/>
    <w:unhideWhenUsed/>
    <w:rsid w:val="00B85155"/>
    <w:pPr>
      <w:spacing w:after="100"/>
      <w:ind w:left="1200"/>
    </w:pPr>
  </w:style>
  <w:style w:type="paragraph" w:styleId="Indholdsfortegnelse6">
    <w:name w:val="toc 6"/>
    <w:basedOn w:val="Normal"/>
    <w:next w:val="Normal"/>
    <w:autoRedefine/>
    <w:uiPriority w:val="39"/>
    <w:semiHidden/>
    <w:unhideWhenUsed/>
    <w:rsid w:val="00B85155"/>
    <w:pPr>
      <w:spacing w:after="100"/>
      <w:ind w:left="1000"/>
    </w:pPr>
  </w:style>
  <w:style w:type="paragraph" w:styleId="Indholdsfortegnelse5">
    <w:name w:val="toc 5"/>
    <w:basedOn w:val="Normal"/>
    <w:next w:val="Normal"/>
    <w:autoRedefine/>
    <w:uiPriority w:val="39"/>
    <w:semiHidden/>
    <w:unhideWhenUsed/>
    <w:rsid w:val="00B85155"/>
    <w:pPr>
      <w:spacing w:after="100"/>
      <w:ind w:left="800"/>
    </w:pPr>
  </w:style>
  <w:style w:type="paragraph" w:styleId="Indholdsfortegnelse4">
    <w:name w:val="toc 4"/>
    <w:basedOn w:val="Normal"/>
    <w:next w:val="Normal"/>
    <w:autoRedefine/>
    <w:uiPriority w:val="39"/>
    <w:semiHidden/>
    <w:unhideWhenUsed/>
    <w:rsid w:val="00B85155"/>
    <w:pPr>
      <w:spacing w:after="100"/>
      <w:ind w:left="600"/>
    </w:pPr>
  </w:style>
  <w:style w:type="paragraph" w:styleId="Indholdsfortegnelse3">
    <w:name w:val="toc 3"/>
    <w:basedOn w:val="Normal"/>
    <w:next w:val="Normal"/>
    <w:autoRedefine/>
    <w:uiPriority w:val="39"/>
    <w:semiHidden/>
    <w:unhideWhenUsed/>
    <w:rsid w:val="00B85155"/>
    <w:pPr>
      <w:spacing w:after="100"/>
      <w:ind w:left="400"/>
    </w:pPr>
  </w:style>
  <w:style w:type="paragraph" w:styleId="Indholdsfortegnelse2">
    <w:name w:val="toc 2"/>
    <w:basedOn w:val="Normal"/>
    <w:next w:val="Normal"/>
    <w:autoRedefine/>
    <w:uiPriority w:val="39"/>
    <w:semiHidden/>
    <w:unhideWhenUsed/>
    <w:rsid w:val="00B85155"/>
    <w:pPr>
      <w:spacing w:after="100"/>
      <w:ind w:left="200"/>
    </w:pPr>
  </w:style>
  <w:style w:type="paragraph" w:styleId="Indholdsfortegnelse1">
    <w:name w:val="toc 1"/>
    <w:basedOn w:val="Normal"/>
    <w:next w:val="Normal"/>
    <w:autoRedefine/>
    <w:uiPriority w:val="39"/>
    <w:semiHidden/>
    <w:unhideWhenUsed/>
    <w:rsid w:val="00B85155"/>
    <w:pPr>
      <w:spacing w:after="100"/>
    </w:pPr>
  </w:style>
  <w:style w:type="paragraph" w:styleId="Indeks9">
    <w:name w:val="index 9"/>
    <w:basedOn w:val="Normal"/>
    <w:next w:val="Normal"/>
    <w:autoRedefine/>
    <w:uiPriority w:val="99"/>
    <w:semiHidden/>
    <w:unhideWhenUsed/>
    <w:rsid w:val="00B85155"/>
    <w:pPr>
      <w:spacing w:line="240" w:lineRule="auto"/>
      <w:ind w:left="1800" w:hanging="200"/>
    </w:pPr>
  </w:style>
  <w:style w:type="paragraph" w:styleId="Indeks8">
    <w:name w:val="index 8"/>
    <w:basedOn w:val="Normal"/>
    <w:next w:val="Normal"/>
    <w:autoRedefine/>
    <w:uiPriority w:val="99"/>
    <w:semiHidden/>
    <w:unhideWhenUsed/>
    <w:rsid w:val="00B85155"/>
    <w:pPr>
      <w:spacing w:line="240" w:lineRule="auto"/>
      <w:ind w:left="1600" w:hanging="200"/>
    </w:pPr>
  </w:style>
  <w:style w:type="paragraph" w:styleId="Indeks7">
    <w:name w:val="index 7"/>
    <w:basedOn w:val="Normal"/>
    <w:next w:val="Normal"/>
    <w:autoRedefine/>
    <w:uiPriority w:val="99"/>
    <w:semiHidden/>
    <w:unhideWhenUsed/>
    <w:rsid w:val="00B85155"/>
    <w:pPr>
      <w:spacing w:line="240" w:lineRule="auto"/>
      <w:ind w:left="1400" w:hanging="200"/>
    </w:pPr>
  </w:style>
  <w:style w:type="paragraph" w:styleId="Indeks6">
    <w:name w:val="index 6"/>
    <w:basedOn w:val="Normal"/>
    <w:next w:val="Normal"/>
    <w:autoRedefine/>
    <w:uiPriority w:val="99"/>
    <w:semiHidden/>
    <w:unhideWhenUsed/>
    <w:rsid w:val="00B85155"/>
    <w:pPr>
      <w:spacing w:line="240" w:lineRule="auto"/>
      <w:ind w:left="1200" w:hanging="200"/>
    </w:pPr>
  </w:style>
  <w:style w:type="paragraph" w:styleId="Indeks5">
    <w:name w:val="index 5"/>
    <w:basedOn w:val="Normal"/>
    <w:next w:val="Normal"/>
    <w:autoRedefine/>
    <w:uiPriority w:val="99"/>
    <w:semiHidden/>
    <w:unhideWhenUsed/>
    <w:rsid w:val="00B85155"/>
    <w:pPr>
      <w:spacing w:line="240" w:lineRule="auto"/>
      <w:ind w:left="1000" w:hanging="200"/>
    </w:pPr>
  </w:style>
  <w:style w:type="paragraph" w:styleId="Indeks4">
    <w:name w:val="index 4"/>
    <w:basedOn w:val="Normal"/>
    <w:next w:val="Normal"/>
    <w:autoRedefine/>
    <w:uiPriority w:val="99"/>
    <w:semiHidden/>
    <w:unhideWhenUsed/>
    <w:rsid w:val="00B85155"/>
    <w:pPr>
      <w:spacing w:line="240" w:lineRule="auto"/>
      <w:ind w:left="800" w:hanging="200"/>
    </w:pPr>
  </w:style>
  <w:style w:type="paragraph" w:styleId="Indeks3">
    <w:name w:val="index 3"/>
    <w:basedOn w:val="Normal"/>
    <w:next w:val="Normal"/>
    <w:autoRedefine/>
    <w:uiPriority w:val="99"/>
    <w:semiHidden/>
    <w:unhideWhenUsed/>
    <w:rsid w:val="00B85155"/>
    <w:pPr>
      <w:spacing w:line="240" w:lineRule="auto"/>
      <w:ind w:left="600" w:hanging="200"/>
    </w:pPr>
  </w:style>
  <w:style w:type="paragraph" w:styleId="Indeks2">
    <w:name w:val="index 2"/>
    <w:basedOn w:val="Normal"/>
    <w:next w:val="Normal"/>
    <w:autoRedefine/>
    <w:uiPriority w:val="99"/>
    <w:semiHidden/>
    <w:unhideWhenUsed/>
    <w:rsid w:val="00B85155"/>
    <w:pPr>
      <w:spacing w:line="240" w:lineRule="auto"/>
      <w:ind w:left="400" w:hanging="200"/>
    </w:pPr>
  </w:style>
  <w:style w:type="paragraph" w:styleId="Korrektur">
    <w:name w:val="Revision"/>
    <w:hidden/>
    <w:uiPriority w:val="99"/>
    <w:semiHidden/>
    <w:rsid w:val="00E602CD"/>
    <w:pPr>
      <w:spacing w:after="0" w:line="240" w:lineRule="auto"/>
    </w:pPr>
    <w:rPr>
      <w:rFonts w:ascii="Arial" w:eastAsia="Times New Roman" w:hAnsi="Arial" w:cs="Arial"/>
      <w:spacing w:val="3"/>
      <w:sz w:val="20"/>
      <w:szCs w:val="20"/>
      <w:lang w:eastAsia="da-DK"/>
    </w:rPr>
  </w:style>
  <w:style w:type="paragraph" w:styleId="Kommentaremne">
    <w:name w:val="annotation subject"/>
    <w:basedOn w:val="Kommentartekst"/>
    <w:next w:val="Kommentartekst"/>
    <w:link w:val="KommentaremneTegn"/>
    <w:uiPriority w:val="99"/>
    <w:semiHidden/>
    <w:unhideWhenUsed/>
    <w:rsid w:val="00E602CD"/>
    <w:rPr>
      <w:b/>
      <w:bCs/>
    </w:rPr>
  </w:style>
  <w:style w:type="character" w:customStyle="1" w:styleId="KommentaremneTegn">
    <w:name w:val="Kommentaremne Tegn"/>
    <w:basedOn w:val="KommentartekstTegn"/>
    <w:link w:val="Kommentaremne"/>
    <w:uiPriority w:val="99"/>
    <w:semiHidden/>
    <w:rsid w:val="00E602CD"/>
    <w:rPr>
      <w:rFonts w:ascii="Arial" w:eastAsia="Times New Roman" w:hAnsi="Arial" w:cs="Arial"/>
      <w:b/>
      <w:bCs/>
      <w:spacing w:val="3"/>
      <w:sz w:val="20"/>
      <w:szCs w:val="20"/>
      <w:lang w:eastAsia="da-DK"/>
    </w:rPr>
  </w:style>
  <w:style w:type="character" w:customStyle="1" w:styleId="paragrafnr">
    <w:name w:val="paragrafnr"/>
    <w:basedOn w:val="Standardskrifttypeiafsnit"/>
    <w:rsid w:val="00ED6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87205">
      <w:bodyDiv w:val="1"/>
      <w:marLeft w:val="0"/>
      <w:marRight w:val="0"/>
      <w:marTop w:val="0"/>
      <w:marBottom w:val="0"/>
      <w:divBdr>
        <w:top w:val="none" w:sz="0" w:space="0" w:color="auto"/>
        <w:left w:val="none" w:sz="0" w:space="0" w:color="auto"/>
        <w:bottom w:val="none" w:sz="0" w:space="0" w:color="auto"/>
        <w:right w:val="none" w:sz="0" w:space="0" w:color="auto"/>
      </w:divBdr>
      <w:divsChild>
        <w:div w:id="1183591501">
          <w:marLeft w:val="-225"/>
          <w:marRight w:val="-225"/>
          <w:marTop w:val="0"/>
          <w:marBottom w:val="0"/>
          <w:divBdr>
            <w:top w:val="none" w:sz="0" w:space="0" w:color="auto"/>
            <w:left w:val="none" w:sz="0" w:space="0" w:color="auto"/>
            <w:bottom w:val="none" w:sz="0" w:space="0" w:color="auto"/>
            <w:right w:val="none" w:sz="0" w:space="0" w:color="auto"/>
          </w:divBdr>
          <w:divsChild>
            <w:div w:id="1938558138">
              <w:marLeft w:val="0"/>
              <w:marRight w:val="0"/>
              <w:marTop w:val="0"/>
              <w:marBottom w:val="0"/>
              <w:divBdr>
                <w:top w:val="none" w:sz="0" w:space="0" w:color="auto"/>
                <w:left w:val="none" w:sz="0" w:space="0" w:color="auto"/>
                <w:bottom w:val="none" w:sz="0" w:space="0" w:color="auto"/>
                <w:right w:val="none" w:sz="0" w:space="0" w:color="auto"/>
              </w:divBdr>
            </w:div>
          </w:divsChild>
        </w:div>
        <w:div w:id="1414936594">
          <w:marLeft w:val="-225"/>
          <w:marRight w:val="-225"/>
          <w:marTop w:val="0"/>
          <w:marBottom w:val="0"/>
          <w:divBdr>
            <w:top w:val="none" w:sz="0" w:space="0" w:color="auto"/>
            <w:left w:val="none" w:sz="0" w:space="0" w:color="auto"/>
            <w:bottom w:val="none" w:sz="0" w:space="0" w:color="auto"/>
            <w:right w:val="none" w:sz="0" w:space="0" w:color="auto"/>
          </w:divBdr>
          <w:divsChild>
            <w:div w:id="403719749">
              <w:marLeft w:val="0"/>
              <w:marRight w:val="0"/>
              <w:marTop w:val="0"/>
              <w:marBottom w:val="0"/>
              <w:divBdr>
                <w:top w:val="none" w:sz="0" w:space="0" w:color="auto"/>
                <w:left w:val="none" w:sz="0" w:space="0" w:color="auto"/>
                <w:bottom w:val="none" w:sz="0" w:space="0" w:color="auto"/>
                <w:right w:val="none" w:sz="0" w:space="0" w:color="auto"/>
              </w:divBdr>
            </w:div>
          </w:divsChild>
        </w:div>
        <w:div w:id="2145272529">
          <w:marLeft w:val="-225"/>
          <w:marRight w:val="-225"/>
          <w:marTop w:val="0"/>
          <w:marBottom w:val="0"/>
          <w:divBdr>
            <w:top w:val="none" w:sz="0" w:space="0" w:color="auto"/>
            <w:left w:val="none" w:sz="0" w:space="0" w:color="auto"/>
            <w:bottom w:val="none" w:sz="0" w:space="0" w:color="auto"/>
            <w:right w:val="none" w:sz="0" w:space="0" w:color="auto"/>
          </w:divBdr>
          <w:divsChild>
            <w:div w:id="498888592">
              <w:marLeft w:val="0"/>
              <w:marRight w:val="0"/>
              <w:marTop w:val="0"/>
              <w:marBottom w:val="0"/>
              <w:divBdr>
                <w:top w:val="none" w:sz="0" w:space="0" w:color="auto"/>
                <w:left w:val="none" w:sz="0" w:space="0" w:color="auto"/>
                <w:bottom w:val="none" w:sz="0" w:space="0" w:color="auto"/>
                <w:right w:val="none" w:sz="0" w:space="0" w:color="auto"/>
              </w:divBdr>
            </w:div>
          </w:divsChild>
        </w:div>
        <w:div w:id="1302614119">
          <w:marLeft w:val="-225"/>
          <w:marRight w:val="-225"/>
          <w:marTop w:val="0"/>
          <w:marBottom w:val="0"/>
          <w:divBdr>
            <w:top w:val="none" w:sz="0" w:space="0" w:color="auto"/>
            <w:left w:val="none" w:sz="0" w:space="0" w:color="auto"/>
            <w:bottom w:val="none" w:sz="0" w:space="0" w:color="auto"/>
            <w:right w:val="none" w:sz="0" w:space="0" w:color="auto"/>
          </w:divBdr>
          <w:divsChild>
            <w:div w:id="2019767832">
              <w:marLeft w:val="0"/>
              <w:marRight w:val="0"/>
              <w:marTop w:val="0"/>
              <w:marBottom w:val="0"/>
              <w:divBdr>
                <w:top w:val="none" w:sz="0" w:space="0" w:color="auto"/>
                <w:left w:val="none" w:sz="0" w:space="0" w:color="auto"/>
                <w:bottom w:val="none" w:sz="0" w:space="0" w:color="auto"/>
                <w:right w:val="none" w:sz="0" w:space="0" w:color="auto"/>
              </w:divBdr>
              <w:divsChild>
                <w:div w:id="165630635">
                  <w:marLeft w:val="0"/>
                  <w:marRight w:val="0"/>
                  <w:marTop w:val="0"/>
                  <w:marBottom w:val="0"/>
                  <w:divBdr>
                    <w:top w:val="none" w:sz="0" w:space="0" w:color="auto"/>
                    <w:left w:val="none" w:sz="0" w:space="0" w:color="auto"/>
                    <w:bottom w:val="none" w:sz="0" w:space="0" w:color="auto"/>
                    <w:right w:val="none" w:sz="0" w:space="0" w:color="auto"/>
                  </w:divBdr>
                  <w:divsChild>
                    <w:div w:id="1817405738">
                      <w:marLeft w:val="0"/>
                      <w:marRight w:val="0"/>
                      <w:marTop w:val="0"/>
                      <w:marBottom w:val="0"/>
                      <w:divBdr>
                        <w:top w:val="none" w:sz="0" w:space="0" w:color="auto"/>
                        <w:left w:val="none" w:sz="0" w:space="0" w:color="auto"/>
                        <w:bottom w:val="none" w:sz="0" w:space="0" w:color="auto"/>
                        <w:right w:val="none" w:sz="0" w:space="0" w:color="auto"/>
                      </w:divBdr>
                    </w:div>
                    <w:div w:id="288510234">
                      <w:marLeft w:val="0"/>
                      <w:marRight w:val="0"/>
                      <w:marTop w:val="0"/>
                      <w:marBottom w:val="0"/>
                      <w:divBdr>
                        <w:top w:val="none" w:sz="0" w:space="0" w:color="auto"/>
                        <w:left w:val="none" w:sz="0" w:space="0" w:color="auto"/>
                        <w:bottom w:val="none" w:sz="0" w:space="0" w:color="auto"/>
                        <w:right w:val="none" w:sz="0" w:space="0" w:color="auto"/>
                      </w:divBdr>
                      <w:divsChild>
                        <w:div w:id="638459446">
                          <w:marLeft w:val="0"/>
                          <w:marRight w:val="0"/>
                          <w:marTop w:val="240"/>
                          <w:marBottom w:val="0"/>
                          <w:divBdr>
                            <w:top w:val="none" w:sz="0" w:space="0" w:color="auto"/>
                            <w:left w:val="none" w:sz="0" w:space="0" w:color="auto"/>
                            <w:bottom w:val="none" w:sz="0" w:space="0" w:color="auto"/>
                            <w:right w:val="none" w:sz="0" w:space="0" w:color="auto"/>
                          </w:divBdr>
                        </w:div>
                        <w:div w:id="66268485">
                          <w:marLeft w:val="0"/>
                          <w:marRight w:val="0"/>
                          <w:marTop w:val="240"/>
                          <w:marBottom w:val="0"/>
                          <w:divBdr>
                            <w:top w:val="none" w:sz="0" w:space="0" w:color="auto"/>
                            <w:left w:val="none" w:sz="0" w:space="0" w:color="auto"/>
                            <w:bottom w:val="none" w:sz="0" w:space="0" w:color="auto"/>
                            <w:right w:val="none" w:sz="0" w:space="0" w:color="auto"/>
                          </w:divBdr>
                        </w:div>
                        <w:div w:id="1440293377">
                          <w:marLeft w:val="0"/>
                          <w:marRight w:val="0"/>
                          <w:marTop w:val="240"/>
                          <w:marBottom w:val="0"/>
                          <w:divBdr>
                            <w:top w:val="none" w:sz="0" w:space="0" w:color="auto"/>
                            <w:left w:val="none" w:sz="0" w:space="0" w:color="auto"/>
                            <w:bottom w:val="none" w:sz="0" w:space="0" w:color="auto"/>
                            <w:right w:val="none" w:sz="0" w:space="0" w:color="auto"/>
                          </w:divBdr>
                        </w:div>
                        <w:div w:id="18238471">
                          <w:marLeft w:val="0"/>
                          <w:marRight w:val="0"/>
                          <w:marTop w:val="240"/>
                          <w:marBottom w:val="0"/>
                          <w:divBdr>
                            <w:top w:val="none" w:sz="0" w:space="0" w:color="auto"/>
                            <w:left w:val="none" w:sz="0" w:space="0" w:color="auto"/>
                            <w:bottom w:val="none" w:sz="0" w:space="0" w:color="auto"/>
                            <w:right w:val="none" w:sz="0" w:space="0" w:color="auto"/>
                          </w:divBdr>
                        </w:div>
                        <w:div w:id="948704820">
                          <w:marLeft w:val="0"/>
                          <w:marRight w:val="0"/>
                          <w:marTop w:val="240"/>
                          <w:marBottom w:val="0"/>
                          <w:divBdr>
                            <w:top w:val="none" w:sz="0" w:space="0" w:color="auto"/>
                            <w:left w:val="none" w:sz="0" w:space="0" w:color="auto"/>
                            <w:bottom w:val="none" w:sz="0" w:space="0" w:color="auto"/>
                            <w:right w:val="none" w:sz="0" w:space="0" w:color="auto"/>
                          </w:divBdr>
                        </w:div>
                        <w:div w:id="1650673185">
                          <w:marLeft w:val="0"/>
                          <w:marRight w:val="0"/>
                          <w:marTop w:val="240"/>
                          <w:marBottom w:val="0"/>
                          <w:divBdr>
                            <w:top w:val="none" w:sz="0" w:space="0" w:color="auto"/>
                            <w:left w:val="none" w:sz="0" w:space="0" w:color="auto"/>
                            <w:bottom w:val="none" w:sz="0" w:space="0" w:color="auto"/>
                            <w:right w:val="none" w:sz="0" w:space="0" w:color="auto"/>
                          </w:divBdr>
                        </w:div>
                        <w:div w:id="2079935915">
                          <w:marLeft w:val="0"/>
                          <w:marRight w:val="0"/>
                          <w:marTop w:val="240"/>
                          <w:marBottom w:val="0"/>
                          <w:divBdr>
                            <w:top w:val="none" w:sz="0" w:space="0" w:color="auto"/>
                            <w:left w:val="none" w:sz="0" w:space="0" w:color="auto"/>
                            <w:bottom w:val="none" w:sz="0" w:space="0" w:color="auto"/>
                            <w:right w:val="none" w:sz="0" w:space="0" w:color="auto"/>
                          </w:divBdr>
                        </w:div>
                        <w:div w:id="665014933">
                          <w:marLeft w:val="0"/>
                          <w:marRight w:val="0"/>
                          <w:marTop w:val="240"/>
                          <w:marBottom w:val="0"/>
                          <w:divBdr>
                            <w:top w:val="none" w:sz="0" w:space="0" w:color="auto"/>
                            <w:left w:val="none" w:sz="0" w:space="0" w:color="auto"/>
                            <w:bottom w:val="none" w:sz="0" w:space="0" w:color="auto"/>
                            <w:right w:val="none" w:sz="0" w:space="0" w:color="auto"/>
                          </w:divBdr>
                        </w:div>
                        <w:div w:id="1231422490">
                          <w:marLeft w:val="0"/>
                          <w:marRight w:val="0"/>
                          <w:marTop w:val="240"/>
                          <w:marBottom w:val="0"/>
                          <w:divBdr>
                            <w:top w:val="none" w:sz="0" w:space="0" w:color="auto"/>
                            <w:left w:val="none" w:sz="0" w:space="0" w:color="auto"/>
                            <w:bottom w:val="none" w:sz="0" w:space="0" w:color="auto"/>
                            <w:right w:val="none" w:sz="0" w:space="0" w:color="auto"/>
                          </w:divBdr>
                        </w:div>
                        <w:div w:id="1514106979">
                          <w:marLeft w:val="0"/>
                          <w:marRight w:val="0"/>
                          <w:marTop w:val="240"/>
                          <w:marBottom w:val="0"/>
                          <w:divBdr>
                            <w:top w:val="none" w:sz="0" w:space="0" w:color="auto"/>
                            <w:left w:val="none" w:sz="0" w:space="0" w:color="auto"/>
                            <w:bottom w:val="none" w:sz="0" w:space="0" w:color="auto"/>
                            <w:right w:val="none" w:sz="0" w:space="0" w:color="auto"/>
                          </w:divBdr>
                        </w:div>
                        <w:div w:id="574245558">
                          <w:marLeft w:val="0"/>
                          <w:marRight w:val="0"/>
                          <w:marTop w:val="240"/>
                          <w:marBottom w:val="0"/>
                          <w:divBdr>
                            <w:top w:val="none" w:sz="0" w:space="0" w:color="auto"/>
                            <w:left w:val="none" w:sz="0" w:space="0" w:color="auto"/>
                            <w:bottom w:val="none" w:sz="0" w:space="0" w:color="auto"/>
                            <w:right w:val="none" w:sz="0" w:space="0" w:color="auto"/>
                          </w:divBdr>
                        </w:div>
                        <w:div w:id="907036494">
                          <w:marLeft w:val="0"/>
                          <w:marRight w:val="0"/>
                          <w:marTop w:val="240"/>
                          <w:marBottom w:val="0"/>
                          <w:divBdr>
                            <w:top w:val="none" w:sz="0" w:space="0" w:color="auto"/>
                            <w:left w:val="none" w:sz="0" w:space="0" w:color="auto"/>
                            <w:bottom w:val="none" w:sz="0" w:space="0" w:color="auto"/>
                            <w:right w:val="none" w:sz="0" w:space="0" w:color="auto"/>
                          </w:divBdr>
                        </w:div>
                        <w:div w:id="621809050">
                          <w:marLeft w:val="0"/>
                          <w:marRight w:val="0"/>
                          <w:marTop w:val="240"/>
                          <w:marBottom w:val="0"/>
                          <w:divBdr>
                            <w:top w:val="none" w:sz="0" w:space="0" w:color="auto"/>
                            <w:left w:val="none" w:sz="0" w:space="0" w:color="auto"/>
                            <w:bottom w:val="none" w:sz="0" w:space="0" w:color="auto"/>
                            <w:right w:val="none" w:sz="0" w:space="0" w:color="auto"/>
                          </w:divBdr>
                        </w:div>
                        <w:div w:id="1375037383">
                          <w:marLeft w:val="0"/>
                          <w:marRight w:val="0"/>
                          <w:marTop w:val="240"/>
                          <w:marBottom w:val="0"/>
                          <w:divBdr>
                            <w:top w:val="none" w:sz="0" w:space="0" w:color="auto"/>
                            <w:left w:val="none" w:sz="0" w:space="0" w:color="auto"/>
                            <w:bottom w:val="none" w:sz="0" w:space="0" w:color="auto"/>
                            <w:right w:val="none" w:sz="0" w:space="0" w:color="auto"/>
                          </w:divBdr>
                        </w:div>
                        <w:div w:id="1624534846">
                          <w:marLeft w:val="0"/>
                          <w:marRight w:val="0"/>
                          <w:marTop w:val="240"/>
                          <w:marBottom w:val="0"/>
                          <w:divBdr>
                            <w:top w:val="none" w:sz="0" w:space="0" w:color="auto"/>
                            <w:left w:val="none" w:sz="0" w:space="0" w:color="auto"/>
                            <w:bottom w:val="none" w:sz="0" w:space="0" w:color="auto"/>
                            <w:right w:val="none" w:sz="0" w:space="0" w:color="auto"/>
                          </w:divBdr>
                        </w:div>
                        <w:div w:id="1434083296">
                          <w:marLeft w:val="0"/>
                          <w:marRight w:val="0"/>
                          <w:marTop w:val="240"/>
                          <w:marBottom w:val="0"/>
                          <w:divBdr>
                            <w:top w:val="none" w:sz="0" w:space="0" w:color="auto"/>
                            <w:left w:val="none" w:sz="0" w:space="0" w:color="auto"/>
                            <w:bottom w:val="none" w:sz="0" w:space="0" w:color="auto"/>
                            <w:right w:val="none" w:sz="0" w:space="0" w:color="auto"/>
                          </w:divBdr>
                        </w:div>
                      </w:divsChild>
                    </w:div>
                    <w:div w:id="1175609333">
                      <w:marLeft w:val="0"/>
                      <w:marRight w:val="0"/>
                      <w:marTop w:val="0"/>
                      <w:marBottom w:val="0"/>
                      <w:divBdr>
                        <w:top w:val="none" w:sz="0" w:space="0" w:color="auto"/>
                        <w:left w:val="none" w:sz="0" w:space="0" w:color="auto"/>
                        <w:bottom w:val="none" w:sz="0" w:space="0" w:color="auto"/>
                        <w:right w:val="none" w:sz="0" w:space="0" w:color="auto"/>
                      </w:divBdr>
                      <w:divsChild>
                        <w:div w:id="1511889">
                          <w:marLeft w:val="0"/>
                          <w:marRight w:val="0"/>
                          <w:marTop w:val="240"/>
                          <w:marBottom w:val="0"/>
                          <w:divBdr>
                            <w:top w:val="none" w:sz="0" w:space="0" w:color="auto"/>
                            <w:left w:val="none" w:sz="0" w:space="0" w:color="auto"/>
                            <w:bottom w:val="none" w:sz="0" w:space="0" w:color="auto"/>
                            <w:right w:val="none" w:sz="0" w:space="0" w:color="auto"/>
                          </w:divBdr>
                        </w:div>
                        <w:div w:id="2093774982">
                          <w:marLeft w:val="0"/>
                          <w:marRight w:val="0"/>
                          <w:marTop w:val="240"/>
                          <w:marBottom w:val="0"/>
                          <w:divBdr>
                            <w:top w:val="none" w:sz="0" w:space="0" w:color="auto"/>
                            <w:left w:val="none" w:sz="0" w:space="0" w:color="auto"/>
                            <w:bottom w:val="none" w:sz="0" w:space="0" w:color="auto"/>
                            <w:right w:val="none" w:sz="0" w:space="0" w:color="auto"/>
                          </w:divBdr>
                        </w:div>
                        <w:div w:id="1525441356">
                          <w:marLeft w:val="0"/>
                          <w:marRight w:val="0"/>
                          <w:marTop w:val="240"/>
                          <w:marBottom w:val="0"/>
                          <w:divBdr>
                            <w:top w:val="none" w:sz="0" w:space="0" w:color="auto"/>
                            <w:left w:val="none" w:sz="0" w:space="0" w:color="auto"/>
                            <w:bottom w:val="none" w:sz="0" w:space="0" w:color="auto"/>
                            <w:right w:val="none" w:sz="0" w:space="0" w:color="auto"/>
                          </w:divBdr>
                        </w:div>
                        <w:div w:id="312830931">
                          <w:marLeft w:val="0"/>
                          <w:marRight w:val="0"/>
                          <w:marTop w:val="240"/>
                          <w:marBottom w:val="0"/>
                          <w:divBdr>
                            <w:top w:val="none" w:sz="0" w:space="0" w:color="auto"/>
                            <w:left w:val="none" w:sz="0" w:space="0" w:color="auto"/>
                            <w:bottom w:val="none" w:sz="0" w:space="0" w:color="auto"/>
                            <w:right w:val="none" w:sz="0" w:space="0" w:color="auto"/>
                          </w:divBdr>
                        </w:div>
                        <w:div w:id="913321242">
                          <w:marLeft w:val="0"/>
                          <w:marRight w:val="0"/>
                          <w:marTop w:val="240"/>
                          <w:marBottom w:val="0"/>
                          <w:divBdr>
                            <w:top w:val="none" w:sz="0" w:space="0" w:color="auto"/>
                            <w:left w:val="none" w:sz="0" w:space="0" w:color="auto"/>
                            <w:bottom w:val="none" w:sz="0" w:space="0" w:color="auto"/>
                            <w:right w:val="none" w:sz="0" w:space="0" w:color="auto"/>
                          </w:divBdr>
                        </w:div>
                        <w:div w:id="1347367368">
                          <w:marLeft w:val="0"/>
                          <w:marRight w:val="0"/>
                          <w:marTop w:val="240"/>
                          <w:marBottom w:val="0"/>
                          <w:divBdr>
                            <w:top w:val="none" w:sz="0" w:space="0" w:color="auto"/>
                            <w:left w:val="none" w:sz="0" w:space="0" w:color="auto"/>
                            <w:bottom w:val="none" w:sz="0" w:space="0" w:color="auto"/>
                            <w:right w:val="none" w:sz="0" w:space="0" w:color="auto"/>
                          </w:divBdr>
                        </w:div>
                        <w:div w:id="1698307230">
                          <w:marLeft w:val="0"/>
                          <w:marRight w:val="0"/>
                          <w:marTop w:val="240"/>
                          <w:marBottom w:val="0"/>
                          <w:divBdr>
                            <w:top w:val="none" w:sz="0" w:space="0" w:color="auto"/>
                            <w:left w:val="none" w:sz="0" w:space="0" w:color="auto"/>
                            <w:bottom w:val="none" w:sz="0" w:space="0" w:color="auto"/>
                            <w:right w:val="none" w:sz="0" w:space="0" w:color="auto"/>
                          </w:divBdr>
                        </w:div>
                        <w:div w:id="2014262690">
                          <w:marLeft w:val="0"/>
                          <w:marRight w:val="0"/>
                          <w:marTop w:val="240"/>
                          <w:marBottom w:val="0"/>
                          <w:divBdr>
                            <w:top w:val="none" w:sz="0" w:space="0" w:color="auto"/>
                            <w:left w:val="none" w:sz="0" w:space="0" w:color="auto"/>
                            <w:bottom w:val="none" w:sz="0" w:space="0" w:color="auto"/>
                            <w:right w:val="none" w:sz="0" w:space="0" w:color="auto"/>
                          </w:divBdr>
                        </w:div>
                        <w:div w:id="841549212">
                          <w:marLeft w:val="0"/>
                          <w:marRight w:val="0"/>
                          <w:marTop w:val="240"/>
                          <w:marBottom w:val="0"/>
                          <w:divBdr>
                            <w:top w:val="none" w:sz="0" w:space="0" w:color="auto"/>
                            <w:left w:val="none" w:sz="0" w:space="0" w:color="auto"/>
                            <w:bottom w:val="none" w:sz="0" w:space="0" w:color="auto"/>
                            <w:right w:val="none" w:sz="0" w:space="0" w:color="auto"/>
                          </w:divBdr>
                        </w:div>
                        <w:div w:id="1210265502">
                          <w:marLeft w:val="0"/>
                          <w:marRight w:val="0"/>
                          <w:marTop w:val="240"/>
                          <w:marBottom w:val="0"/>
                          <w:divBdr>
                            <w:top w:val="none" w:sz="0" w:space="0" w:color="auto"/>
                            <w:left w:val="none" w:sz="0" w:space="0" w:color="auto"/>
                            <w:bottom w:val="none" w:sz="0" w:space="0" w:color="auto"/>
                            <w:right w:val="none" w:sz="0" w:space="0" w:color="auto"/>
                          </w:divBdr>
                        </w:div>
                        <w:div w:id="1449616523">
                          <w:marLeft w:val="0"/>
                          <w:marRight w:val="0"/>
                          <w:marTop w:val="240"/>
                          <w:marBottom w:val="0"/>
                          <w:divBdr>
                            <w:top w:val="none" w:sz="0" w:space="0" w:color="auto"/>
                            <w:left w:val="none" w:sz="0" w:space="0" w:color="auto"/>
                            <w:bottom w:val="none" w:sz="0" w:space="0" w:color="auto"/>
                            <w:right w:val="none" w:sz="0" w:space="0" w:color="auto"/>
                          </w:divBdr>
                        </w:div>
                        <w:div w:id="1188372243">
                          <w:marLeft w:val="0"/>
                          <w:marRight w:val="0"/>
                          <w:marTop w:val="240"/>
                          <w:marBottom w:val="0"/>
                          <w:divBdr>
                            <w:top w:val="none" w:sz="0" w:space="0" w:color="auto"/>
                            <w:left w:val="none" w:sz="0" w:space="0" w:color="auto"/>
                            <w:bottom w:val="none" w:sz="0" w:space="0" w:color="auto"/>
                            <w:right w:val="none" w:sz="0" w:space="0" w:color="auto"/>
                          </w:divBdr>
                        </w:div>
                        <w:div w:id="685251500">
                          <w:marLeft w:val="0"/>
                          <w:marRight w:val="0"/>
                          <w:marTop w:val="240"/>
                          <w:marBottom w:val="0"/>
                          <w:divBdr>
                            <w:top w:val="none" w:sz="0" w:space="0" w:color="auto"/>
                            <w:left w:val="none" w:sz="0" w:space="0" w:color="auto"/>
                            <w:bottom w:val="none" w:sz="0" w:space="0" w:color="auto"/>
                            <w:right w:val="none" w:sz="0" w:space="0" w:color="auto"/>
                          </w:divBdr>
                        </w:div>
                        <w:div w:id="802235809">
                          <w:marLeft w:val="0"/>
                          <w:marRight w:val="0"/>
                          <w:marTop w:val="240"/>
                          <w:marBottom w:val="0"/>
                          <w:divBdr>
                            <w:top w:val="none" w:sz="0" w:space="0" w:color="auto"/>
                            <w:left w:val="none" w:sz="0" w:space="0" w:color="auto"/>
                            <w:bottom w:val="none" w:sz="0" w:space="0" w:color="auto"/>
                            <w:right w:val="none" w:sz="0" w:space="0" w:color="auto"/>
                          </w:divBdr>
                        </w:div>
                        <w:div w:id="426770817">
                          <w:marLeft w:val="0"/>
                          <w:marRight w:val="0"/>
                          <w:marTop w:val="240"/>
                          <w:marBottom w:val="0"/>
                          <w:divBdr>
                            <w:top w:val="none" w:sz="0" w:space="0" w:color="auto"/>
                            <w:left w:val="none" w:sz="0" w:space="0" w:color="auto"/>
                            <w:bottom w:val="none" w:sz="0" w:space="0" w:color="auto"/>
                            <w:right w:val="none" w:sz="0" w:space="0" w:color="auto"/>
                          </w:divBdr>
                        </w:div>
                        <w:div w:id="701974718">
                          <w:marLeft w:val="0"/>
                          <w:marRight w:val="0"/>
                          <w:marTop w:val="240"/>
                          <w:marBottom w:val="0"/>
                          <w:divBdr>
                            <w:top w:val="none" w:sz="0" w:space="0" w:color="auto"/>
                            <w:left w:val="none" w:sz="0" w:space="0" w:color="auto"/>
                            <w:bottom w:val="none" w:sz="0" w:space="0" w:color="auto"/>
                            <w:right w:val="none" w:sz="0" w:space="0" w:color="auto"/>
                          </w:divBdr>
                        </w:div>
                        <w:div w:id="1058435873">
                          <w:marLeft w:val="0"/>
                          <w:marRight w:val="0"/>
                          <w:marTop w:val="240"/>
                          <w:marBottom w:val="0"/>
                          <w:divBdr>
                            <w:top w:val="none" w:sz="0" w:space="0" w:color="auto"/>
                            <w:left w:val="none" w:sz="0" w:space="0" w:color="auto"/>
                            <w:bottom w:val="none" w:sz="0" w:space="0" w:color="auto"/>
                            <w:right w:val="none" w:sz="0" w:space="0" w:color="auto"/>
                          </w:divBdr>
                        </w:div>
                        <w:div w:id="1786147009">
                          <w:marLeft w:val="0"/>
                          <w:marRight w:val="0"/>
                          <w:marTop w:val="240"/>
                          <w:marBottom w:val="0"/>
                          <w:divBdr>
                            <w:top w:val="none" w:sz="0" w:space="0" w:color="auto"/>
                            <w:left w:val="none" w:sz="0" w:space="0" w:color="auto"/>
                            <w:bottom w:val="none" w:sz="0" w:space="0" w:color="auto"/>
                            <w:right w:val="none" w:sz="0" w:space="0" w:color="auto"/>
                          </w:divBdr>
                        </w:div>
                        <w:div w:id="1081681306">
                          <w:marLeft w:val="0"/>
                          <w:marRight w:val="0"/>
                          <w:marTop w:val="240"/>
                          <w:marBottom w:val="0"/>
                          <w:divBdr>
                            <w:top w:val="none" w:sz="0" w:space="0" w:color="auto"/>
                            <w:left w:val="none" w:sz="0" w:space="0" w:color="auto"/>
                            <w:bottom w:val="none" w:sz="0" w:space="0" w:color="auto"/>
                            <w:right w:val="none" w:sz="0" w:space="0" w:color="auto"/>
                          </w:divBdr>
                        </w:div>
                        <w:div w:id="128327645">
                          <w:marLeft w:val="0"/>
                          <w:marRight w:val="0"/>
                          <w:marTop w:val="240"/>
                          <w:marBottom w:val="0"/>
                          <w:divBdr>
                            <w:top w:val="none" w:sz="0" w:space="0" w:color="auto"/>
                            <w:left w:val="none" w:sz="0" w:space="0" w:color="auto"/>
                            <w:bottom w:val="none" w:sz="0" w:space="0" w:color="auto"/>
                            <w:right w:val="none" w:sz="0" w:space="0" w:color="auto"/>
                          </w:divBdr>
                        </w:div>
                      </w:divsChild>
                    </w:div>
                    <w:div w:id="1155075625">
                      <w:marLeft w:val="0"/>
                      <w:marRight w:val="0"/>
                      <w:marTop w:val="0"/>
                      <w:marBottom w:val="0"/>
                      <w:divBdr>
                        <w:top w:val="none" w:sz="0" w:space="0" w:color="auto"/>
                        <w:left w:val="none" w:sz="0" w:space="0" w:color="auto"/>
                        <w:bottom w:val="none" w:sz="0" w:space="0" w:color="auto"/>
                        <w:right w:val="none" w:sz="0" w:space="0" w:color="auto"/>
                      </w:divBdr>
                      <w:divsChild>
                        <w:div w:id="1745882024">
                          <w:marLeft w:val="0"/>
                          <w:marRight w:val="0"/>
                          <w:marTop w:val="240"/>
                          <w:marBottom w:val="0"/>
                          <w:divBdr>
                            <w:top w:val="none" w:sz="0" w:space="0" w:color="auto"/>
                            <w:left w:val="none" w:sz="0" w:space="0" w:color="auto"/>
                            <w:bottom w:val="none" w:sz="0" w:space="0" w:color="auto"/>
                            <w:right w:val="none" w:sz="0" w:space="0" w:color="auto"/>
                          </w:divBdr>
                        </w:div>
                        <w:div w:id="896211259">
                          <w:marLeft w:val="0"/>
                          <w:marRight w:val="0"/>
                          <w:marTop w:val="240"/>
                          <w:marBottom w:val="0"/>
                          <w:divBdr>
                            <w:top w:val="none" w:sz="0" w:space="0" w:color="auto"/>
                            <w:left w:val="none" w:sz="0" w:space="0" w:color="auto"/>
                            <w:bottom w:val="none" w:sz="0" w:space="0" w:color="auto"/>
                            <w:right w:val="none" w:sz="0" w:space="0" w:color="auto"/>
                          </w:divBdr>
                        </w:div>
                        <w:div w:id="2006123721">
                          <w:marLeft w:val="0"/>
                          <w:marRight w:val="0"/>
                          <w:marTop w:val="240"/>
                          <w:marBottom w:val="0"/>
                          <w:divBdr>
                            <w:top w:val="none" w:sz="0" w:space="0" w:color="auto"/>
                            <w:left w:val="none" w:sz="0" w:space="0" w:color="auto"/>
                            <w:bottom w:val="none" w:sz="0" w:space="0" w:color="auto"/>
                            <w:right w:val="none" w:sz="0" w:space="0" w:color="auto"/>
                          </w:divBdr>
                        </w:div>
                        <w:div w:id="738942939">
                          <w:marLeft w:val="0"/>
                          <w:marRight w:val="0"/>
                          <w:marTop w:val="240"/>
                          <w:marBottom w:val="0"/>
                          <w:divBdr>
                            <w:top w:val="none" w:sz="0" w:space="0" w:color="auto"/>
                            <w:left w:val="none" w:sz="0" w:space="0" w:color="auto"/>
                            <w:bottom w:val="none" w:sz="0" w:space="0" w:color="auto"/>
                            <w:right w:val="none" w:sz="0" w:space="0" w:color="auto"/>
                          </w:divBdr>
                        </w:div>
                        <w:div w:id="103620480">
                          <w:marLeft w:val="0"/>
                          <w:marRight w:val="0"/>
                          <w:marTop w:val="240"/>
                          <w:marBottom w:val="0"/>
                          <w:divBdr>
                            <w:top w:val="none" w:sz="0" w:space="0" w:color="auto"/>
                            <w:left w:val="none" w:sz="0" w:space="0" w:color="auto"/>
                            <w:bottom w:val="none" w:sz="0" w:space="0" w:color="auto"/>
                            <w:right w:val="none" w:sz="0" w:space="0" w:color="auto"/>
                          </w:divBdr>
                        </w:div>
                        <w:div w:id="180703998">
                          <w:marLeft w:val="0"/>
                          <w:marRight w:val="0"/>
                          <w:marTop w:val="240"/>
                          <w:marBottom w:val="0"/>
                          <w:divBdr>
                            <w:top w:val="none" w:sz="0" w:space="0" w:color="auto"/>
                            <w:left w:val="none" w:sz="0" w:space="0" w:color="auto"/>
                            <w:bottom w:val="none" w:sz="0" w:space="0" w:color="auto"/>
                            <w:right w:val="none" w:sz="0" w:space="0" w:color="auto"/>
                          </w:divBdr>
                        </w:div>
                        <w:div w:id="2084140799">
                          <w:marLeft w:val="0"/>
                          <w:marRight w:val="0"/>
                          <w:marTop w:val="240"/>
                          <w:marBottom w:val="0"/>
                          <w:divBdr>
                            <w:top w:val="none" w:sz="0" w:space="0" w:color="auto"/>
                            <w:left w:val="none" w:sz="0" w:space="0" w:color="auto"/>
                            <w:bottom w:val="none" w:sz="0" w:space="0" w:color="auto"/>
                            <w:right w:val="none" w:sz="0" w:space="0" w:color="auto"/>
                          </w:divBdr>
                        </w:div>
                        <w:div w:id="1051004109">
                          <w:marLeft w:val="0"/>
                          <w:marRight w:val="0"/>
                          <w:marTop w:val="240"/>
                          <w:marBottom w:val="0"/>
                          <w:divBdr>
                            <w:top w:val="none" w:sz="0" w:space="0" w:color="auto"/>
                            <w:left w:val="none" w:sz="0" w:space="0" w:color="auto"/>
                            <w:bottom w:val="none" w:sz="0" w:space="0" w:color="auto"/>
                            <w:right w:val="none" w:sz="0" w:space="0" w:color="auto"/>
                          </w:divBdr>
                        </w:div>
                        <w:div w:id="820577391">
                          <w:marLeft w:val="0"/>
                          <w:marRight w:val="0"/>
                          <w:marTop w:val="240"/>
                          <w:marBottom w:val="0"/>
                          <w:divBdr>
                            <w:top w:val="none" w:sz="0" w:space="0" w:color="auto"/>
                            <w:left w:val="none" w:sz="0" w:space="0" w:color="auto"/>
                            <w:bottom w:val="none" w:sz="0" w:space="0" w:color="auto"/>
                            <w:right w:val="none" w:sz="0" w:space="0" w:color="auto"/>
                          </w:divBdr>
                        </w:div>
                        <w:div w:id="729571396">
                          <w:marLeft w:val="0"/>
                          <w:marRight w:val="0"/>
                          <w:marTop w:val="240"/>
                          <w:marBottom w:val="0"/>
                          <w:divBdr>
                            <w:top w:val="none" w:sz="0" w:space="0" w:color="auto"/>
                            <w:left w:val="none" w:sz="0" w:space="0" w:color="auto"/>
                            <w:bottom w:val="none" w:sz="0" w:space="0" w:color="auto"/>
                            <w:right w:val="none" w:sz="0" w:space="0" w:color="auto"/>
                          </w:divBdr>
                        </w:div>
                        <w:div w:id="744575874">
                          <w:marLeft w:val="0"/>
                          <w:marRight w:val="0"/>
                          <w:marTop w:val="240"/>
                          <w:marBottom w:val="0"/>
                          <w:divBdr>
                            <w:top w:val="none" w:sz="0" w:space="0" w:color="auto"/>
                            <w:left w:val="none" w:sz="0" w:space="0" w:color="auto"/>
                            <w:bottom w:val="none" w:sz="0" w:space="0" w:color="auto"/>
                            <w:right w:val="none" w:sz="0" w:space="0" w:color="auto"/>
                          </w:divBdr>
                        </w:div>
                        <w:div w:id="1204518270">
                          <w:marLeft w:val="0"/>
                          <w:marRight w:val="0"/>
                          <w:marTop w:val="240"/>
                          <w:marBottom w:val="0"/>
                          <w:divBdr>
                            <w:top w:val="none" w:sz="0" w:space="0" w:color="auto"/>
                            <w:left w:val="none" w:sz="0" w:space="0" w:color="auto"/>
                            <w:bottom w:val="none" w:sz="0" w:space="0" w:color="auto"/>
                            <w:right w:val="none" w:sz="0" w:space="0" w:color="auto"/>
                          </w:divBdr>
                        </w:div>
                        <w:div w:id="1800029695">
                          <w:marLeft w:val="0"/>
                          <w:marRight w:val="0"/>
                          <w:marTop w:val="240"/>
                          <w:marBottom w:val="0"/>
                          <w:divBdr>
                            <w:top w:val="none" w:sz="0" w:space="0" w:color="auto"/>
                            <w:left w:val="none" w:sz="0" w:space="0" w:color="auto"/>
                            <w:bottom w:val="none" w:sz="0" w:space="0" w:color="auto"/>
                            <w:right w:val="none" w:sz="0" w:space="0" w:color="auto"/>
                          </w:divBdr>
                        </w:div>
                        <w:div w:id="1773889429">
                          <w:marLeft w:val="0"/>
                          <w:marRight w:val="0"/>
                          <w:marTop w:val="240"/>
                          <w:marBottom w:val="0"/>
                          <w:divBdr>
                            <w:top w:val="none" w:sz="0" w:space="0" w:color="auto"/>
                            <w:left w:val="none" w:sz="0" w:space="0" w:color="auto"/>
                            <w:bottom w:val="none" w:sz="0" w:space="0" w:color="auto"/>
                            <w:right w:val="none" w:sz="0" w:space="0" w:color="auto"/>
                          </w:divBdr>
                        </w:div>
                      </w:divsChild>
                    </w:div>
                    <w:div w:id="1354574662">
                      <w:marLeft w:val="0"/>
                      <w:marRight w:val="0"/>
                      <w:marTop w:val="0"/>
                      <w:marBottom w:val="0"/>
                      <w:divBdr>
                        <w:top w:val="none" w:sz="0" w:space="0" w:color="auto"/>
                        <w:left w:val="none" w:sz="0" w:space="0" w:color="auto"/>
                        <w:bottom w:val="none" w:sz="0" w:space="0" w:color="auto"/>
                        <w:right w:val="none" w:sz="0" w:space="0" w:color="auto"/>
                      </w:divBdr>
                      <w:divsChild>
                        <w:div w:id="959261808">
                          <w:marLeft w:val="0"/>
                          <w:marRight w:val="0"/>
                          <w:marTop w:val="240"/>
                          <w:marBottom w:val="0"/>
                          <w:divBdr>
                            <w:top w:val="none" w:sz="0" w:space="0" w:color="auto"/>
                            <w:left w:val="none" w:sz="0" w:space="0" w:color="auto"/>
                            <w:bottom w:val="none" w:sz="0" w:space="0" w:color="auto"/>
                            <w:right w:val="none" w:sz="0" w:space="0" w:color="auto"/>
                          </w:divBdr>
                        </w:div>
                        <w:div w:id="1504465563">
                          <w:marLeft w:val="0"/>
                          <w:marRight w:val="0"/>
                          <w:marTop w:val="240"/>
                          <w:marBottom w:val="0"/>
                          <w:divBdr>
                            <w:top w:val="none" w:sz="0" w:space="0" w:color="auto"/>
                            <w:left w:val="none" w:sz="0" w:space="0" w:color="auto"/>
                            <w:bottom w:val="none" w:sz="0" w:space="0" w:color="auto"/>
                            <w:right w:val="none" w:sz="0" w:space="0" w:color="auto"/>
                          </w:divBdr>
                        </w:div>
                        <w:div w:id="652027132">
                          <w:marLeft w:val="0"/>
                          <w:marRight w:val="0"/>
                          <w:marTop w:val="240"/>
                          <w:marBottom w:val="0"/>
                          <w:divBdr>
                            <w:top w:val="none" w:sz="0" w:space="0" w:color="auto"/>
                            <w:left w:val="none" w:sz="0" w:space="0" w:color="auto"/>
                            <w:bottom w:val="none" w:sz="0" w:space="0" w:color="auto"/>
                            <w:right w:val="none" w:sz="0" w:space="0" w:color="auto"/>
                          </w:divBdr>
                        </w:div>
                        <w:div w:id="1772622319">
                          <w:marLeft w:val="0"/>
                          <w:marRight w:val="0"/>
                          <w:marTop w:val="240"/>
                          <w:marBottom w:val="0"/>
                          <w:divBdr>
                            <w:top w:val="none" w:sz="0" w:space="0" w:color="auto"/>
                            <w:left w:val="none" w:sz="0" w:space="0" w:color="auto"/>
                            <w:bottom w:val="none" w:sz="0" w:space="0" w:color="auto"/>
                            <w:right w:val="none" w:sz="0" w:space="0" w:color="auto"/>
                          </w:divBdr>
                        </w:div>
                        <w:div w:id="181281739">
                          <w:marLeft w:val="0"/>
                          <w:marRight w:val="0"/>
                          <w:marTop w:val="240"/>
                          <w:marBottom w:val="0"/>
                          <w:divBdr>
                            <w:top w:val="none" w:sz="0" w:space="0" w:color="auto"/>
                            <w:left w:val="none" w:sz="0" w:space="0" w:color="auto"/>
                            <w:bottom w:val="none" w:sz="0" w:space="0" w:color="auto"/>
                            <w:right w:val="none" w:sz="0" w:space="0" w:color="auto"/>
                          </w:divBdr>
                        </w:div>
                        <w:div w:id="983509676">
                          <w:marLeft w:val="0"/>
                          <w:marRight w:val="0"/>
                          <w:marTop w:val="240"/>
                          <w:marBottom w:val="0"/>
                          <w:divBdr>
                            <w:top w:val="none" w:sz="0" w:space="0" w:color="auto"/>
                            <w:left w:val="none" w:sz="0" w:space="0" w:color="auto"/>
                            <w:bottom w:val="none" w:sz="0" w:space="0" w:color="auto"/>
                            <w:right w:val="none" w:sz="0" w:space="0" w:color="auto"/>
                          </w:divBdr>
                        </w:div>
                        <w:div w:id="170682306">
                          <w:marLeft w:val="0"/>
                          <w:marRight w:val="0"/>
                          <w:marTop w:val="240"/>
                          <w:marBottom w:val="0"/>
                          <w:divBdr>
                            <w:top w:val="none" w:sz="0" w:space="0" w:color="auto"/>
                            <w:left w:val="none" w:sz="0" w:space="0" w:color="auto"/>
                            <w:bottom w:val="none" w:sz="0" w:space="0" w:color="auto"/>
                            <w:right w:val="none" w:sz="0" w:space="0" w:color="auto"/>
                          </w:divBdr>
                        </w:div>
                        <w:div w:id="915434666">
                          <w:marLeft w:val="0"/>
                          <w:marRight w:val="0"/>
                          <w:marTop w:val="240"/>
                          <w:marBottom w:val="0"/>
                          <w:divBdr>
                            <w:top w:val="none" w:sz="0" w:space="0" w:color="auto"/>
                            <w:left w:val="none" w:sz="0" w:space="0" w:color="auto"/>
                            <w:bottom w:val="none" w:sz="0" w:space="0" w:color="auto"/>
                            <w:right w:val="none" w:sz="0" w:space="0" w:color="auto"/>
                          </w:divBdr>
                        </w:div>
                        <w:div w:id="1292401658">
                          <w:marLeft w:val="0"/>
                          <w:marRight w:val="0"/>
                          <w:marTop w:val="240"/>
                          <w:marBottom w:val="0"/>
                          <w:divBdr>
                            <w:top w:val="none" w:sz="0" w:space="0" w:color="auto"/>
                            <w:left w:val="none" w:sz="0" w:space="0" w:color="auto"/>
                            <w:bottom w:val="none" w:sz="0" w:space="0" w:color="auto"/>
                            <w:right w:val="none" w:sz="0" w:space="0" w:color="auto"/>
                          </w:divBdr>
                        </w:div>
                      </w:divsChild>
                    </w:div>
                    <w:div w:id="1723938613">
                      <w:marLeft w:val="0"/>
                      <w:marRight w:val="0"/>
                      <w:marTop w:val="0"/>
                      <w:marBottom w:val="0"/>
                      <w:divBdr>
                        <w:top w:val="none" w:sz="0" w:space="0" w:color="auto"/>
                        <w:left w:val="none" w:sz="0" w:space="0" w:color="auto"/>
                        <w:bottom w:val="none" w:sz="0" w:space="0" w:color="auto"/>
                        <w:right w:val="none" w:sz="0" w:space="0" w:color="auto"/>
                      </w:divBdr>
                      <w:divsChild>
                        <w:div w:id="1104111854">
                          <w:marLeft w:val="0"/>
                          <w:marRight w:val="0"/>
                          <w:marTop w:val="240"/>
                          <w:marBottom w:val="0"/>
                          <w:divBdr>
                            <w:top w:val="none" w:sz="0" w:space="0" w:color="auto"/>
                            <w:left w:val="none" w:sz="0" w:space="0" w:color="auto"/>
                            <w:bottom w:val="none" w:sz="0" w:space="0" w:color="auto"/>
                            <w:right w:val="none" w:sz="0" w:space="0" w:color="auto"/>
                          </w:divBdr>
                        </w:div>
                        <w:div w:id="703559527">
                          <w:marLeft w:val="0"/>
                          <w:marRight w:val="0"/>
                          <w:marTop w:val="240"/>
                          <w:marBottom w:val="0"/>
                          <w:divBdr>
                            <w:top w:val="none" w:sz="0" w:space="0" w:color="auto"/>
                            <w:left w:val="none" w:sz="0" w:space="0" w:color="auto"/>
                            <w:bottom w:val="none" w:sz="0" w:space="0" w:color="auto"/>
                            <w:right w:val="none" w:sz="0" w:space="0" w:color="auto"/>
                          </w:divBdr>
                        </w:div>
                        <w:div w:id="1752696520">
                          <w:marLeft w:val="0"/>
                          <w:marRight w:val="0"/>
                          <w:marTop w:val="240"/>
                          <w:marBottom w:val="0"/>
                          <w:divBdr>
                            <w:top w:val="none" w:sz="0" w:space="0" w:color="auto"/>
                            <w:left w:val="none" w:sz="0" w:space="0" w:color="auto"/>
                            <w:bottom w:val="none" w:sz="0" w:space="0" w:color="auto"/>
                            <w:right w:val="none" w:sz="0" w:space="0" w:color="auto"/>
                          </w:divBdr>
                        </w:div>
                        <w:div w:id="1111780241">
                          <w:marLeft w:val="0"/>
                          <w:marRight w:val="0"/>
                          <w:marTop w:val="240"/>
                          <w:marBottom w:val="0"/>
                          <w:divBdr>
                            <w:top w:val="none" w:sz="0" w:space="0" w:color="auto"/>
                            <w:left w:val="none" w:sz="0" w:space="0" w:color="auto"/>
                            <w:bottom w:val="none" w:sz="0" w:space="0" w:color="auto"/>
                            <w:right w:val="none" w:sz="0" w:space="0" w:color="auto"/>
                          </w:divBdr>
                        </w:div>
                        <w:div w:id="1347445031">
                          <w:marLeft w:val="0"/>
                          <w:marRight w:val="0"/>
                          <w:marTop w:val="240"/>
                          <w:marBottom w:val="0"/>
                          <w:divBdr>
                            <w:top w:val="none" w:sz="0" w:space="0" w:color="auto"/>
                            <w:left w:val="none" w:sz="0" w:space="0" w:color="auto"/>
                            <w:bottom w:val="none" w:sz="0" w:space="0" w:color="auto"/>
                            <w:right w:val="none" w:sz="0" w:space="0" w:color="auto"/>
                          </w:divBdr>
                        </w:div>
                        <w:div w:id="1093823127">
                          <w:marLeft w:val="0"/>
                          <w:marRight w:val="0"/>
                          <w:marTop w:val="240"/>
                          <w:marBottom w:val="0"/>
                          <w:divBdr>
                            <w:top w:val="none" w:sz="0" w:space="0" w:color="auto"/>
                            <w:left w:val="none" w:sz="0" w:space="0" w:color="auto"/>
                            <w:bottom w:val="none" w:sz="0" w:space="0" w:color="auto"/>
                            <w:right w:val="none" w:sz="0" w:space="0" w:color="auto"/>
                          </w:divBdr>
                        </w:div>
                        <w:div w:id="1171026541">
                          <w:marLeft w:val="0"/>
                          <w:marRight w:val="0"/>
                          <w:marTop w:val="240"/>
                          <w:marBottom w:val="0"/>
                          <w:divBdr>
                            <w:top w:val="none" w:sz="0" w:space="0" w:color="auto"/>
                            <w:left w:val="none" w:sz="0" w:space="0" w:color="auto"/>
                            <w:bottom w:val="none" w:sz="0" w:space="0" w:color="auto"/>
                            <w:right w:val="none" w:sz="0" w:space="0" w:color="auto"/>
                          </w:divBdr>
                        </w:div>
                        <w:div w:id="1923491627">
                          <w:marLeft w:val="0"/>
                          <w:marRight w:val="0"/>
                          <w:marTop w:val="240"/>
                          <w:marBottom w:val="0"/>
                          <w:divBdr>
                            <w:top w:val="none" w:sz="0" w:space="0" w:color="auto"/>
                            <w:left w:val="none" w:sz="0" w:space="0" w:color="auto"/>
                            <w:bottom w:val="none" w:sz="0" w:space="0" w:color="auto"/>
                            <w:right w:val="none" w:sz="0" w:space="0" w:color="auto"/>
                          </w:divBdr>
                        </w:div>
                        <w:div w:id="780998370">
                          <w:marLeft w:val="0"/>
                          <w:marRight w:val="0"/>
                          <w:marTop w:val="240"/>
                          <w:marBottom w:val="0"/>
                          <w:divBdr>
                            <w:top w:val="none" w:sz="0" w:space="0" w:color="auto"/>
                            <w:left w:val="none" w:sz="0" w:space="0" w:color="auto"/>
                            <w:bottom w:val="none" w:sz="0" w:space="0" w:color="auto"/>
                            <w:right w:val="none" w:sz="0" w:space="0" w:color="auto"/>
                          </w:divBdr>
                        </w:div>
                        <w:div w:id="2105035137">
                          <w:marLeft w:val="0"/>
                          <w:marRight w:val="0"/>
                          <w:marTop w:val="240"/>
                          <w:marBottom w:val="0"/>
                          <w:divBdr>
                            <w:top w:val="none" w:sz="0" w:space="0" w:color="auto"/>
                            <w:left w:val="none" w:sz="0" w:space="0" w:color="auto"/>
                            <w:bottom w:val="none" w:sz="0" w:space="0" w:color="auto"/>
                            <w:right w:val="none" w:sz="0" w:space="0" w:color="auto"/>
                          </w:divBdr>
                        </w:div>
                        <w:div w:id="2029257828">
                          <w:marLeft w:val="0"/>
                          <w:marRight w:val="0"/>
                          <w:marTop w:val="240"/>
                          <w:marBottom w:val="0"/>
                          <w:divBdr>
                            <w:top w:val="none" w:sz="0" w:space="0" w:color="auto"/>
                            <w:left w:val="none" w:sz="0" w:space="0" w:color="auto"/>
                            <w:bottom w:val="none" w:sz="0" w:space="0" w:color="auto"/>
                            <w:right w:val="none" w:sz="0" w:space="0" w:color="auto"/>
                          </w:divBdr>
                        </w:div>
                        <w:div w:id="2031225737">
                          <w:marLeft w:val="0"/>
                          <w:marRight w:val="0"/>
                          <w:marTop w:val="240"/>
                          <w:marBottom w:val="0"/>
                          <w:divBdr>
                            <w:top w:val="none" w:sz="0" w:space="0" w:color="auto"/>
                            <w:left w:val="none" w:sz="0" w:space="0" w:color="auto"/>
                            <w:bottom w:val="none" w:sz="0" w:space="0" w:color="auto"/>
                            <w:right w:val="none" w:sz="0" w:space="0" w:color="auto"/>
                          </w:divBdr>
                        </w:div>
                        <w:div w:id="613098824">
                          <w:marLeft w:val="0"/>
                          <w:marRight w:val="0"/>
                          <w:marTop w:val="240"/>
                          <w:marBottom w:val="0"/>
                          <w:divBdr>
                            <w:top w:val="none" w:sz="0" w:space="0" w:color="auto"/>
                            <w:left w:val="none" w:sz="0" w:space="0" w:color="auto"/>
                            <w:bottom w:val="none" w:sz="0" w:space="0" w:color="auto"/>
                            <w:right w:val="none" w:sz="0" w:space="0" w:color="auto"/>
                          </w:divBdr>
                        </w:div>
                        <w:div w:id="1173684409">
                          <w:marLeft w:val="0"/>
                          <w:marRight w:val="0"/>
                          <w:marTop w:val="240"/>
                          <w:marBottom w:val="0"/>
                          <w:divBdr>
                            <w:top w:val="none" w:sz="0" w:space="0" w:color="auto"/>
                            <w:left w:val="none" w:sz="0" w:space="0" w:color="auto"/>
                            <w:bottom w:val="none" w:sz="0" w:space="0" w:color="auto"/>
                            <w:right w:val="none" w:sz="0" w:space="0" w:color="auto"/>
                          </w:divBdr>
                        </w:div>
                        <w:div w:id="1200317879">
                          <w:marLeft w:val="0"/>
                          <w:marRight w:val="0"/>
                          <w:marTop w:val="240"/>
                          <w:marBottom w:val="0"/>
                          <w:divBdr>
                            <w:top w:val="none" w:sz="0" w:space="0" w:color="auto"/>
                            <w:left w:val="none" w:sz="0" w:space="0" w:color="auto"/>
                            <w:bottom w:val="none" w:sz="0" w:space="0" w:color="auto"/>
                            <w:right w:val="none" w:sz="0" w:space="0" w:color="auto"/>
                          </w:divBdr>
                        </w:div>
                        <w:div w:id="1453861540">
                          <w:marLeft w:val="0"/>
                          <w:marRight w:val="0"/>
                          <w:marTop w:val="240"/>
                          <w:marBottom w:val="0"/>
                          <w:divBdr>
                            <w:top w:val="none" w:sz="0" w:space="0" w:color="auto"/>
                            <w:left w:val="none" w:sz="0" w:space="0" w:color="auto"/>
                            <w:bottom w:val="none" w:sz="0" w:space="0" w:color="auto"/>
                            <w:right w:val="none" w:sz="0" w:space="0" w:color="auto"/>
                          </w:divBdr>
                        </w:div>
                        <w:div w:id="1707560630">
                          <w:marLeft w:val="0"/>
                          <w:marRight w:val="0"/>
                          <w:marTop w:val="240"/>
                          <w:marBottom w:val="0"/>
                          <w:divBdr>
                            <w:top w:val="none" w:sz="0" w:space="0" w:color="auto"/>
                            <w:left w:val="none" w:sz="0" w:space="0" w:color="auto"/>
                            <w:bottom w:val="none" w:sz="0" w:space="0" w:color="auto"/>
                            <w:right w:val="none" w:sz="0" w:space="0" w:color="auto"/>
                          </w:divBdr>
                        </w:div>
                        <w:div w:id="685400261">
                          <w:marLeft w:val="0"/>
                          <w:marRight w:val="0"/>
                          <w:marTop w:val="240"/>
                          <w:marBottom w:val="0"/>
                          <w:divBdr>
                            <w:top w:val="none" w:sz="0" w:space="0" w:color="auto"/>
                            <w:left w:val="none" w:sz="0" w:space="0" w:color="auto"/>
                            <w:bottom w:val="none" w:sz="0" w:space="0" w:color="auto"/>
                            <w:right w:val="none" w:sz="0" w:space="0" w:color="auto"/>
                          </w:divBdr>
                        </w:div>
                        <w:div w:id="446200719">
                          <w:marLeft w:val="0"/>
                          <w:marRight w:val="0"/>
                          <w:marTop w:val="240"/>
                          <w:marBottom w:val="0"/>
                          <w:divBdr>
                            <w:top w:val="none" w:sz="0" w:space="0" w:color="auto"/>
                            <w:left w:val="none" w:sz="0" w:space="0" w:color="auto"/>
                            <w:bottom w:val="none" w:sz="0" w:space="0" w:color="auto"/>
                            <w:right w:val="none" w:sz="0" w:space="0" w:color="auto"/>
                          </w:divBdr>
                        </w:div>
                        <w:div w:id="1487356738">
                          <w:marLeft w:val="0"/>
                          <w:marRight w:val="0"/>
                          <w:marTop w:val="240"/>
                          <w:marBottom w:val="0"/>
                          <w:divBdr>
                            <w:top w:val="none" w:sz="0" w:space="0" w:color="auto"/>
                            <w:left w:val="none" w:sz="0" w:space="0" w:color="auto"/>
                            <w:bottom w:val="none" w:sz="0" w:space="0" w:color="auto"/>
                            <w:right w:val="none" w:sz="0" w:space="0" w:color="auto"/>
                          </w:divBdr>
                        </w:div>
                        <w:div w:id="1298297926">
                          <w:marLeft w:val="0"/>
                          <w:marRight w:val="0"/>
                          <w:marTop w:val="240"/>
                          <w:marBottom w:val="0"/>
                          <w:divBdr>
                            <w:top w:val="none" w:sz="0" w:space="0" w:color="auto"/>
                            <w:left w:val="none" w:sz="0" w:space="0" w:color="auto"/>
                            <w:bottom w:val="none" w:sz="0" w:space="0" w:color="auto"/>
                            <w:right w:val="none" w:sz="0" w:space="0" w:color="auto"/>
                          </w:divBdr>
                        </w:div>
                        <w:div w:id="1129204807">
                          <w:marLeft w:val="0"/>
                          <w:marRight w:val="0"/>
                          <w:marTop w:val="240"/>
                          <w:marBottom w:val="0"/>
                          <w:divBdr>
                            <w:top w:val="none" w:sz="0" w:space="0" w:color="auto"/>
                            <w:left w:val="none" w:sz="0" w:space="0" w:color="auto"/>
                            <w:bottom w:val="none" w:sz="0" w:space="0" w:color="auto"/>
                            <w:right w:val="none" w:sz="0" w:space="0" w:color="auto"/>
                          </w:divBdr>
                        </w:div>
                        <w:div w:id="1710259790">
                          <w:marLeft w:val="0"/>
                          <w:marRight w:val="0"/>
                          <w:marTop w:val="240"/>
                          <w:marBottom w:val="0"/>
                          <w:divBdr>
                            <w:top w:val="none" w:sz="0" w:space="0" w:color="auto"/>
                            <w:left w:val="none" w:sz="0" w:space="0" w:color="auto"/>
                            <w:bottom w:val="none" w:sz="0" w:space="0" w:color="auto"/>
                            <w:right w:val="none" w:sz="0" w:space="0" w:color="auto"/>
                          </w:divBdr>
                        </w:div>
                        <w:div w:id="776683435">
                          <w:marLeft w:val="0"/>
                          <w:marRight w:val="0"/>
                          <w:marTop w:val="240"/>
                          <w:marBottom w:val="0"/>
                          <w:divBdr>
                            <w:top w:val="none" w:sz="0" w:space="0" w:color="auto"/>
                            <w:left w:val="none" w:sz="0" w:space="0" w:color="auto"/>
                            <w:bottom w:val="none" w:sz="0" w:space="0" w:color="auto"/>
                            <w:right w:val="none" w:sz="0" w:space="0" w:color="auto"/>
                          </w:divBdr>
                        </w:div>
                        <w:div w:id="764419600">
                          <w:marLeft w:val="0"/>
                          <w:marRight w:val="0"/>
                          <w:marTop w:val="240"/>
                          <w:marBottom w:val="0"/>
                          <w:divBdr>
                            <w:top w:val="none" w:sz="0" w:space="0" w:color="auto"/>
                            <w:left w:val="none" w:sz="0" w:space="0" w:color="auto"/>
                            <w:bottom w:val="none" w:sz="0" w:space="0" w:color="auto"/>
                            <w:right w:val="none" w:sz="0" w:space="0" w:color="auto"/>
                          </w:divBdr>
                        </w:div>
                        <w:div w:id="1301035270">
                          <w:marLeft w:val="0"/>
                          <w:marRight w:val="0"/>
                          <w:marTop w:val="240"/>
                          <w:marBottom w:val="0"/>
                          <w:divBdr>
                            <w:top w:val="none" w:sz="0" w:space="0" w:color="auto"/>
                            <w:left w:val="none" w:sz="0" w:space="0" w:color="auto"/>
                            <w:bottom w:val="none" w:sz="0" w:space="0" w:color="auto"/>
                            <w:right w:val="none" w:sz="0" w:space="0" w:color="auto"/>
                          </w:divBdr>
                        </w:div>
                        <w:div w:id="761030143">
                          <w:marLeft w:val="0"/>
                          <w:marRight w:val="0"/>
                          <w:marTop w:val="240"/>
                          <w:marBottom w:val="0"/>
                          <w:divBdr>
                            <w:top w:val="none" w:sz="0" w:space="0" w:color="auto"/>
                            <w:left w:val="none" w:sz="0" w:space="0" w:color="auto"/>
                            <w:bottom w:val="none" w:sz="0" w:space="0" w:color="auto"/>
                            <w:right w:val="none" w:sz="0" w:space="0" w:color="auto"/>
                          </w:divBdr>
                        </w:div>
                        <w:div w:id="141625911">
                          <w:marLeft w:val="0"/>
                          <w:marRight w:val="0"/>
                          <w:marTop w:val="240"/>
                          <w:marBottom w:val="0"/>
                          <w:divBdr>
                            <w:top w:val="none" w:sz="0" w:space="0" w:color="auto"/>
                            <w:left w:val="none" w:sz="0" w:space="0" w:color="auto"/>
                            <w:bottom w:val="none" w:sz="0" w:space="0" w:color="auto"/>
                            <w:right w:val="none" w:sz="0" w:space="0" w:color="auto"/>
                          </w:divBdr>
                        </w:div>
                        <w:div w:id="1749960848">
                          <w:marLeft w:val="0"/>
                          <w:marRight w:val="0"/>
                          <w:marTop w:val="240"/>
                          <w:marBottom w:val="0"/>
                          <w:divBdr>
                            <w:top w:val="none" w:sz="0" w:space="0" w:color="auto"/>
                            <w:left w:val="none" w:sz="0" w:space="0" w:color="auto"/>
                            <w:bottom w:val="none" w:sz="0" w:space="0" w:color="auto"/>
                            <w:right w:val="none" w:sz="0" w:space="0" w:color="auto"/>
                          </w:divBdr>
                        </w:div>
                        <w:div w:id="1315721677">
                          <w:marLeft w:val="0"/>
                          <w:marRight w:val="0"/>
                          <w:marTop w:val="240"/>
                          <w:marBottom w:val="0"/>
                          <w:divBdr>
                            <w:top w:val="none" w:sz="0" w:space="0" w:color="auto"/>
                            <w:left w:val="none" w:sz="0" w:space="0" w:color="auto"/>
                            <w:bottom w:val="none" w:sz="0" w:space="0" w:color="auto"/>
                            <w:right w:val="none" w:sz="0" w:space="0" w:color="auto"/>
                          </w:divBdr>
                        </w:div>
                        <w:div w:id="1123304416">
                          <w:marLeft w:val="0"/>
                          <w:marRight w:val="0"/>
                          <w:marTop w:val="240"/>
                          <w:marBottom w:val="0"/>
                          <w:divBdr>
                            <w:top w:val="none" w:sz="0" w:space="0" w:color="auto"/>
                            <w:left w:val="none" w:sz="0" w:space="0" w:color="auto"/>
                            <w:bottom w:val="none" w:sz="0" w:space="0" w:color="auto"/>
                            <w:right w:val="none" w:sz="0" w:space="0" w:color="auto"/>
                          </w:divBdr>
                        </w:div>
                        <w:div w:id="257451702">
                          <w:marLeft w:val="0"/>
                          <w:marRight w:val="0"/>
                          <w:marTop w:val="240"/>
                          <w:marBottom w:val="0"/>
                          <w:divBdr>
                            <w:top w:val="none" w:sz="0" w:space="0" w:color="auto"/>
                            <w:left w:val="none" w:sz="0" w:space="0" w:color="auto"/>
                            <w:bottom w:val="none" w:sz="0" w:space="0" w:color="auto"/>
                            <w:right w:val="none" w:sz="0" w:space="0" w:color="auto"/>
                          </w:divBdr>
                        </w:div>
                        <w:div w:id="1958634728">
                          <w:marLeft w:val="0"/>
                          <w:marRight w:val="0"/>
                          <w:marTop w:val="240"/>
                          <w:marBottom w:val="0"/>
                          <w:divBdr>
                            <w:top w:val="none" w:sz="0" w:space="0" w:color="auto"/>
                            <w:left w:val="none" w:sz="0" w:space="0" w:color="auto"/>
                            <w:bottom w:val="none" w:sz="0" w:space="0" w:color="auto"/>
                            <w:right w:val="none" w:sz="0" w:space="0" w:color="auto"/>
                          </w:divBdr>
                        </w:div>
                        <w:div w:id="1328021726">
                          <w:marLeft w:val="0"/>
                          <w:marRight w:val="0"/>
                          <w:marTop w:val="240"/>
                          <w:marBottom w:val="0"/>
                          <w:divBdr>
                            <w:top w:val="none" w:sz="0" w:space="0" w:color="auto"/>
                            <w:left w:val="none" w:sz="0" w:space="0" w:color="auto"/>
                            <w:bottom w:val="none" w:sz="0" w:space="0" w:color="auto"/>
                            <w:right w:val="none" w:sz="0" w:space="0" w:color="auto"/>
                          </w:divBdr>
                        </w:div>
                        <w:div w:id="1441991652">
                          <w:marLeft w:val="0"/>
                          <w:marRight w:val="0"/>
                          <w:marTop w:val="240"/>
                          <w:marBottom w:val="0"/>
                          <w:divBdr>
                            <w:top w:val="none" w:sz="0" w:space="0" w:color="auto"/>
                            <w:left w:val="none" w:sz="0" w:space="0" w:color="auto"/>
                            <w:bottom w:val="none" w:sz="0" w:space="0" w:color="auto"/>
                            <w:right w:val="none" w:sz="0" w:space="0" w:color="auto"/>
                          </w:divBdr>
                        </w:div>
                        <w:div w:id="838496409">
                          <w:marLeft w:val="0"/>
                          <w:marRight w:val="0"/>
                          <w:marTop w:val="240"/>
                          <w:marBottom w:val="0"/>
                          <w:divBdr>
                            <w:top w:val="none" w:sz="0" w:space="0" w:color="auto"/>
                            <w:left w:val="none" w:sz="0" w:space="0" w:color="auto"/>
                            <w:bottom w:val="none" w:sz="0" w:space="0" w:color="auto"/>
                            <w:right w:val="none" w:sz="0" w:space="0" w:color="auto"/>
                          </w:divBdr>
                        </w:div>
                        <w:div w:id="9704811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4501282">
      <w:bodyDiv w:val="1"/>
      <w:marLeft w:val="0"/>
      <w:marRight w:val="0"/>
      <w:marTop w:val="0"/>
      <w:marBottom w:val="0"/>
      <w:divBdr>
        <w:top w:val="none" w:sz="0" w:space="0" w:color="auto"/>
        <w:left w:val="none" w:sz="0" w:space="0" w:color="auto"/>
        <w:bottom w:val="none" w:sz="0" w:space="0" w:color="auto"/>
        <w:right w:val="none" w:sz="0" w:space="0" w:color="auto"/>
      </w:divBdr>
      <w:divsChild>
        <w:div w:id="1042369382">
          <w:marLeft w:val="-225"/>
          <w:marRight w:val="-225"/>
          <w:marTop w:val="0"/>
          <w:marBottom w:val="0"/>
          <w:divBdr>
            <w:top w:val="none" w:sz="0" w:space="0" w:color="auto"/>
            <w:left w:val="none" w:sz="0" w:space="0" w:color="auto"/>
            <w:bottom w:val="none" w:sz="0" w:space="0" w:color="auto"/>
            <w:right w:val="none" w:sz="0" w:space="0" w:color="auto"/>
          </w:divBdr>
          <w:divsChild>
            <w:div w:id="185607559">
              <w:marLeft w:val="0"/>
              <w:marRight w:val="0"/>
              <w:marTop w:val="0"/>
              <w:marBottom w:val="0"/>
              <w:divBdr>
                <w:top w:val="none" w:sz="0" w:space="0" w:color="auto"/>
                <w:left w:val="none" w:sz="0" w:space="0" w:color="auto"/>
                <w:bottom w:val="none" w:sz="0" w:space="0" w:color="auto"/>
                <w:right w:val="none" w:sz="0" w:space="0" w:color="auto"/>
              </w:divBdr>
            </w:div>
          </w:divsChild>
        </w:div>
        <w:div w:id="124129691">
          <w:marLeft w:val="-225"/>
          <w:marRight w:val="-225"/>
          <w:marTop w:val="0"/>
          <w:marBottom w:val="0"/>
          <w:divBdr>
            <w:top w:val="none" w:sz="0" w:space="0" w:color="auto"/>
            <w:left w:val="none" w:sz="0" w:space="0" w:color="auto"/>
            <w:bottom w:val="none" w:sz="0" w:space="0" w:color="auto"/>
            <w:right w:val="none" w:sz="0" w:space="0" w:color="auto"/>
          </w:divBdr>
          <w:divsChild>
            <w:div w:id="821578584">
              <w:marLeft w:val="0"/>
              <w:marRight w:val="0"/>
              <w:marTop w:val="0"/>
              <w:marBottom w:val="0"/>
              <w:divBdr>
                <w:top w:val="none" w:sz="0" w:space="0" w:color="auto"/>
                <w:left w:val="none" w:sz="0" w:space="0" w:color="auto"/>
                <w:bottom w:val="none" w:sz="0" w:space="0" w:color="auto"/>
                <w:right w:val="none" w:sz="0" w:space="0" w:color="auto"/>
              </w:divBdr>
            </w:div>
          </w:divsChild>
        </w:div>
        <w:div w:id="2047675352">
          <w:marLeft w:val="-225"/>
          <w:marRight w:val="-225"/>
          <w:marTop w:val="0"/>
          <w:marBottom w:val="0"/>
          <w:divBdr>
            <w:top w:val="none" w:sz="0" w:space="0" w:color="auto"/>
            <w:left w:val="none" w:sz="0" w:space="0" w:color="auto"/>
            <w:bottom w:val="none" w:sz="0" w:space="0" w:color="auto"/>
            <w:right w:val="none" w:sz="0" w:space="0" w:color="auto"/>
          </w:divBdr>
          <w:divsChild>
            <w:div w:id="2076662870">
              <w:marLeft w:val="0"/>
              <w:marRight w:val="0"/>
              <w:marTop w:val="0"/>
              <w:marBottom w:val="0"/>
              <w:divBdr>
                <w:top w:val="none" w:sz="0" w:space="0" w:color="auto"/>
                <w:left w:val="none" w:sz="0" w:space="0" w:color="auto"/>
                <w:bottom w:val="none" w:sz="0" w:space="0" w:color="auto"/>
                <w:right w:val="none" w:sz="0" w:space="0" w:color="auto"/>
              </w:divBdr>
            </w:div>
          </w:divsChild>
        </w:div>
        <w:div w:id="291056285">
          <w:marLeft w:val="-225"/>
          <w:marRight w:val="-225"/>
          <w:marTop w:val="0"/>
          <w:marBottom w:val="0"/>
          <w:divBdr>
            <w:top w:val="none" w:sz="0" w:space="0" w:color="auto"/>
            <w:left w:val="none" w:sz="0" w:space="0" w:color="auto"/>
            <w:bottom w:val="none" w:sz="0" w:space="0" w:color="auto"/>
            <w:right w:val="none" w:sz="0" w:space="0" w:color="auto"/>
          </w:divBdr>
          <w:divsChild>
            <w:div w:id="2001687168">
              <w:marLeft w:val="0"/>
              <w:marRight w:val="0"/>
              <w:marTop w:val="0"/>
              <w:marBottom w:val="0"/>
              <w:divBdr>
                <w:top w:val="none" w:sz="0" w:space="0" w:color="auto"/>
                <w:left w:val="none" w:sz="0" w:space="0" w:color="auto"/>
                <w:bottom w:val="none" w:sz="0" w:space="0" w:color="auto"/>
                <w:right w:val="none" w:sz="0" w:space="0" w:color="auto"/>
              </w:divBdr>
              <w:divsChild>
                <w:div w:id="1687946647">
                  <w:marLeft w:val="0"/>
                  <w:marRight w:val="0"/>
                  <w:marTop w:val="0"/>
                  <w:marBottom w:val="0"/>
                  <w:divBdr>
                    <w:top w:val="none" w:sz="0" w:space="0" w:color="auto"/>
                    <w:left w:val="none" w:sz="0" w:space="0" w:color="auto"/>
                    <w:bottom w:val="none" w:sz="0" w:space="0" w:color="auto"/>
                    <w:right w:val="none" w:sz="0" w:space="0" w:color="auto"/>
                  </w:divBdr>
                  <w:divsChild>
                    <w:div w:id="1999383596">
                      <w:marLeft w:val="0"/>
                      <w:marRight w:val="0"/>
                      <w:marTop w:val="0"/>
                      <w:marBottom w:val="0"/>
                      <w:divBdr>
                        <w:top w:val="none" w:sz="0" w:space="0" w:color="auto"/>
                        <w:left w:val="none" w:sz="0" w:space="0" w:color="auto"/>
                        <w:bottom w:val="none" w:sz="0" w:space="0" w:color="auto"/>
                        <w:right w:val="none" w:sz="0" w:space="0" w:color="auto"/>
                      </w:divBdr>
                    </w:div>
                    <w:div w:id="2081176335">
                      <w:marLeft w:val="0"/>
                      <w:marRight w:val="0"/>
                      <w:marTop w:val="0"/>
                      <w:marBottom w:val="0"/>
                      <w:divBdr>
                        <w:top w:val="none" w:sz="0" w:space="0" w:color="auto"/>
                        <w:left w:val="none" w:sz="0" w:space="0" w:color="auto"/>
                        <w:bottom w:val="none" w:sz="0" w:space="0" w:color="auto"/>
                        <w:right w:val="none" w:sz="0" w:space="0" w:color="auto"/>
                      </w:divBdr>
                      <w:divsChild>
                        <w:div w:id="651177856">
                          <w:marLeft w:val="0"/>
                          <w:marRight w:val="0"/>
                          <w:marTop w:val="240"/>
                          <w:marBottom w:val="0"/>
                          <w:divBdr>
                            <w:top w:val="none" w:sz="0" w:space="0" w:color="auto"/>
                            <w:left w:val="none" w:sz="0" w:space="0" w:color="auto"/>
                            <w:bottom w:val="none" w:sz="0" w:space="0" w:color="auto"/>
                            <w:right w:val="none" w:sz="0" w:space="0" w:color="auto"/>
                          </w:divBdr>
                        </w:div>
                        <w:div w:id="1310357393">
                          <w:marLeft w:val="0"/>
                          <w:marRight w:val="0"/>
                          <w:marTop w:val="240"/>
                          <w:marBottom w:val="0"/>
                          <w:divBdr>
                            <w:top w:val="none" w:sz="0" w:space="0" w:color="auto"/>
                            <w:left w:val="none" w:sz="0" w:space="0" w:color="auto"/>
                            <w:bottom w:val="none" w:sz="0" w:space="0" w:color="auto"/>
                            <w:right w:val="none" w:sz="0" w:space="0" w:color="auto"/>
                          </w:divBdr>
                        </w:div>
                        <w:div w:id="494036266">
                          <w:marLeft w:val="0"/>
                          <w:marRight w:val="0"/>
                          <w:marTop w:val="240"/>
                          <w:marBottom w:val="0"/>
                          <w:divBdr>
                            <w:top w:val="none" w:sz="0" w:space="0" w:color="auto"/>
                            <w:left w:val="none" w:sz="0" w:space="0" w:color="auto"/>
                            <w:bottom w:val="none" w:sz="0" w:space="0" w:color="auto"/>
                            <w:right w:val="none" w:sz="0" w:space="0" w:color="auto"/>
                          </w:divBdr>
                        </w:div>
                        <w:div w:id="588193759">
                          <w:marLeft w:val="0"/>
                          <w:marRight w:val="0"/>
                          <w:marTop w:val="240"/>
                          <w:marBottom w:val="0"/>
                          <w:divBdr>
                            <w:top w:val="none" w:sz="0" w:space="0" w:color="auto"/>
                            <w:left w:val="none" w:sz="0" w:space="0" w:color="auto"/>
                            <w:bottom w:val="none" w:sz="0" w:space="0" w:color="auto"/>
                            <w:right w:val="none" w:sz="0" w:space="0" w:color="auto"/>
                          </w:divBdr>
                        </w:div>
                        <w:div w:id="1095396529">
                          <w:marLeft w:val="0"/>
                          <w:marRight w:val="0"/>
                          <w:marTop w:val="240"/>
                          <w:marBottom w:val="0"/>
                          <w:divBdr>
                            <w:top w:val="none" w:sz="0" w:space="0" w:color="auto"/>
                            <w:left w:val="none" w:sz="0" w:space="0" w:color="auto"/>
                            <w:bottom w:val="none" w:sz="0" w:space="0" w:color="auto"/>
                            <w:right w:val="none" w:sz="0" w:space="0" w:color="auto"/>
                          </w:divBdr>
                        </w:div>
                        <w:div w:id="1810442936">
                          <w:marLeft w:val="0"/>
                          <w:marRight w:val="0"/>
                          <w:marTop w:val="240"/>
                          <w:marBottom w:val="0"/>
                          <w:divBdr>
                            <w:top w:val="none" w:sz="0" w:space="0" w:color="auto"/>
                            <w:left w:val="none" w:sz="0" w:space="0" w:color="auto"/>
                            <w:bottom w:val="none" w:sz="0" w:space="0" w:color="auto"/>
                            <w:right w:val="none" w:sz="0" w:space="0" w:color="auto"/>
                          </w:divBdr>
                        </w:div>
                        <w:div w:id="1750737734">
                          <w:marLeft w:val="0"/>
                          <w:marRight w:val="0"/>
                          <w:marTop w:val="240"/>
                          <w:marBottom w:val="0"/>
                          <w:divBdr>
                            <w:top w:val="none" w:sz="0" w:space="0" w:color="auto"/>
                            <w:left w:val="none" w:sz="0" w:space="0" w:color="auto"/>
                            <w:bottom w:val="none" w:sz="0" w:space="0" w:color="auto"/>
                            <w:right w:val="none" w:sz="0" w:space="0" w:color="auto"/>
                          </w:divBdr>
                        </w:div>
                        <w:div w:id="1315186468">
                          <w:marLeft w:val="0"/>
                          <w:marRight w:val="0"/>
                          <w:marTop w:val="240"/>
                          <w:marBottom w:val="0"/>
                          <w:divBdr>
                            <w:top w:val="none" w:sz="0" w:space="0" w:color="auto"/>
                            <w:left w:val="none" w:sz="0" w:space="0" w:color="auto"/>
                            <w:bottom w:val="none" w:sz="0" w:space="0" w:color="auto"/>
                            <w:right w:val="none" w:sz="0" w:space="0" w:color="auto"/>
                          </w:divBdr>
                        </w:div>
                        <w:div w:id="605693980">
                          <w:marLeft w:val="0"/>
                          <w:marRight w:val="0"/>
                          <w:marTop w:val="240"/>
                          <w:marBottom w:val="0"/>
                          <w:divBdr>
                            <w:top w:val="none" w:sz="0" w:space="0" w:color="auto"/>
                            <w:left w:val="none" w:sz="0" w:space="0" w:color="auto"/>
                            <w:bottom w:val="none" w:sz="0" w:space="0" w:color="auto"/>
                            <w:right w:val="none" w:sz="0" w:space="0" w:color="auto"/>
                          </w:divBdr>
                        </w:div>
                        <w:div w:id="1298492211">
                          <w:marLeft w:val="0"/>
                          <w:marRight w:val="0"/>
                          <w:marTop w:val="240"/>
                          <w:marBottom w:val="0"/>
                          <w:divBdr>
                            <w:top w:val="none" w:sz="0" w:space="0" w:color="auto"/>
                            <w:left w:val="none" w:sz="0" w:space="0" w:color="auto"/>
                            <w:bottom w:val="none" w:sz="0" w:space="0" w:color="auto"/>
                            <w:right w:val="none" w:sz="0" w:space="0" w:color="auto"/>
                          </w:divBdr>
                        </w:div>
                        <w:div w:id="446971473">
                          <w:marLeft w:val="0"/>
                          <w:marRight w:val="0"/>
                          <w:marTop w:val="240"/>
                          <w:marBottom w:val="0"/>
                          <w:divBdr>
                            <w:top w:val="none" w:sz="0" w:space="0" w:color="auto"/>
                            <w:left w:val="none" w:sz="0" w:space="0" w:color="auto"/>
                            <w:bottom w:val="none" w:sz="0" w:space="0" w:color="auto"/>
                            <w:right w:val="none" w:sz="0" w:space="0" w:color="auto"/>
                          </w:divBdr>
                        </w:div>
                        <w:div w:id="879050587">
                          <w:marLeft w:val="0"/>
                          <w:marRight w:val="0"/>
                          <w:marTop w:val="240"/>
                          <w:marBottom w:val="0"/>
                          <w:divBdr>
                            <w:top w:val="none" w:sz="0" w:space="0" w:color="auto"/>
                            <w:left w:val="none" w:sz="0" w:space="0" w:color="auto"/>
                            <w:bottom w:val="none" w:sz="0" w:space="0" w:color="auto"/>
                            <w:right w:val="none" w:sz="0" w:space="0" w:color="auto"/>
                          </w:divBdr>
                        </w:div>
                        <w:div w:id="444931446">
                          <w:marLeft w:val="0"/>
                          <w:marRight w:val="0"/>
                          <w:marTop w:val="240"/>
                          <w:marBottom w:val="0"/>
                          <w:divBdr>
                            <w:top w:val="none" w:sz="0" w:space="0" w:color="auto"/>
                            <w:left w:val="none" w:sz="0" w:space="0" w:color="auto"/>
                            <w:bottom w:val="none" w:sz="0" w:space="0" w:color="auto"/>
                            <w:right w:val="none" w:sz="0" w:space="0" w:color="auto"/>
                          </w:divBdr>
                        </w:div>
                        <w:div w:id="1524977366">
                          <w:marLeft w:val="0"/>
                          <w:marRight w:val="0"/>
                          <w:marTop w:val="240"/>
                          <w:marBottom w:val="0"/>
                          <w:divBdr>
                            <w:top w:val="none" w:sz="0" w:space="0" w:color="auto"/>
                            <w:left w:val="none" w:sz="0" w:space="0" w:color="auto"/>
                            <w:bottom w:val="none" w:sz="0" w:space="0" w:color="auto"/>
                            <w:right w:val="none" w:sz="0" w:space="0" w:color="auto"/>
                          </w:divBdr>
                        </w:div>
                        <w:div w:id="91361112">
                          <w:marLeft w:val="0"/>
                          <w:marRight w:val="0"/>
                          <w:marTop w:val="240"/>
                          <w:marBottom w:val="0"/>
                          <w:divBdr>
                            <w:top w:val="none" w:sz="0" w:space="0" w:color="auto"/>
                            <w:left w:val="none" w:sz="0" w:space="0" w:color="auto"/>
                            <w:bottom w:val="none" w:sz="0" w:space="0" w:color="auto"/>
                            <w:right w:val="none" w:sz="0" w:space="0" w:color="auto"/>
                          </w:divBdr>
                        </w:div>
                        <w:div w:id="984242372">
                          <w:marLeft w:val="0"/>
                          <w:marRight w:val="0"/>
                          <w:marTop w:val="240"/>
                          <w:marBottom w:val="0"/>
                          <w:divBdr>
                            <w:top w:val="none" w:sz="0" w:space="0" w:color="auto"/>
                            <w:left w:val="none" w:sz="0" w:space="0" w:color="auto"/>
                            <w:bottom w:val="none" w:sz="0" w:space="0" w:color="auto"/>
                            <w:right w:val="none" w:sz="0" w:space="0" w:color="auto"/>
                          </w:divBdr>
                        </w:div>
                      </w:divsChild>
                    </w:div>
                    <w:div w:id="1391073356">
                      <w:marLeft w:val="0"/>
                      <w:marRight w:val="0"/>
                      <w:marTop w:val="0"/>
                      <w:marBottom w:val="0"/>
                      <w:divBdr>
                        <w:top w:val="none" w:sz="0" w:space="0" w:color="auto"/>
                        <w:left w:val="none" w:sz="0" w:space="0" w:color="auto"/>
                        <w:bottom w:val="none" w:sz="0" w:space="0" w:color="auto"/>
                        <w:right w:val="none" w:sz="0" w:space="0" w:color="auto"/>
                      </w:divBdr>
                      <w:divsChild>
                        <w:div w:id="1497380165">
                          <w:marLeft w:val="0"/>
                          <w:marRight w:val="0"/>
                          <w:marTop w:val="240"/>
                          <w:marBottom w:val="0"/>
                          <w:divBdr>
                            <w:top w:val="none" w:sz="0" w:space="0" w:color="auto"/>
                            <w:left w:val="none" w:sz="0" w:space="0" w:color="auto"/>
                            <w:bottom w:val="none" w:sz="0" w:space="0" w:color="auto"/>
                            <w:right w:val="none" w:sz="0" w:space="0" w:color="auto"/>
                          </w:divBdr>
                        </w:div>
                        <w:div w:id="1070929320">
                          <w:marLeft w:val="0"/>
                          <w:marRight w:val="0"/>
                          <w:marTop w:val="240"/>
                          <w:marBottom w:val="0"/>
                          <w:divBdr>
                            <w:top w:val="none" w:sz="0" w:space="0" w:color="auto"/>
                            <w:left w:val="none" w:sz="0" w:space="0" w:color="auto"/>
                            <w:bottom w:val="none" w:sz="0" w:space="0" w:color="auto"/>
                            <w:right w:val="none" w:sz="0" w:space="0" w:color="auto"/>
                          </w:divBdr>
                        </w:div>
                        <w:div w:id="1285624565">
                          <w:marLeft w:val="0"/>
                          <w:marRight w:val="0"/>
                          <w:marTop w:val="240"/>
                          <w:marBottom w:val="0"/>
                          <w:divBdr>
                            <w:top w:val="none" w:sz="0" w:space="0" w:color="auto"/>
                            <w:left w:val="none" w:sz="0" w:space="0" w:color="auto"/>
                            <w:bottom w:val="none" w:sz="0" w:space="0" w:color="auto"/>
                            <w:right w:val="none" w:sz="0" w:space="0" w:color="auto"/>
                          </w:divBdr>
                        </w:div>
                        <w:div w:id="1280187000">
                          <w:marLeft w:val="0"/>
                          <w:marRight w:val="0"/>
                          <w:marTop w:val="240"/>
                          <w:marBottom w:val="0"/>
                          <w:divBdr>
                            <w:top w:val="none" w:sz="0" w:space="0" w:color="auto"/>
                            <w:left w:val="none" w:sz="0" w:space="0" w:color="auto"/>
                            <w:bottom w:val="none" w:sz="0" w:space="0" w:color="auto"/>
                            <w:right w:val="none" w:sz="0" w:space="0" w:color="auto"/>
                          </w:divBdr>
                        </w:div>
                        <w:div w:id="2048381">
                          <w:marLeft w:val="0"/>
                          <w:marRight w:val="0"/>
                          <w:marTop w:val="240"/>
                          <w:marBottom w:val="0"/>
                          <w:divBdr>
                            <w:top w:val="none" w:sz="0" w:space="0" w:color="auto"/>
                            <w:left w:val="none" w:sz="0" w:space="0" w:color="auto"/>
                            <w:bottom w:val="none" w:sz="0" w:space="0" w:color="auto"/>
                            <w:right w:val="none" w:sz="0" w:space="0" w:color="auto"/>
                          </w:divBdr>
                        </w:div>
                        <w:div w:id="1732267452">
                          <w:marLeft w:val="0"/>
                          <w:marRight w:val="0"/>
                          <w:marTop w:val="240"/>
                          <w:marBottom w:val="0"/>
                          <w:divBdr>
                            <w:top w:val="none" w:sz="0" w:space="0" w:color="auto"/>
                            <w:left w:val="none" w:sz="0" w:space="0" w:color="auto"/>
                            <w:bottom w:val="none" w:sz="0" w:space="0" w:color="auto"/>
                            <w:right w:val="none" w:sz="0" w:space="0" w:color="auto"/>
                          </w:divBdr>
                        </w:div>
                        <w:div w:id="887376875">
                          <w:marLeft w:val="0"/>
                          <w:marRight w:val="0"/>
                          <w:marTop w:val="240"/>
                          <w:marBottom w:val="0"/>
                          <w:divBdr>
                            <w:top w:val="none" w:sz="0" w:space="0" w:color="auto"/>
                            <w:left w:val="none" w:sz="0" w:space="0" w:color="auto"/>
                            <w:bottom w:val="none" w:sz="0" w:space="0" w:color="auto"/>
                            <w:right w:val="none" w:sz="0" w:space="0" w:color="auto"/>
                          </w:divBdr>
                        </w:div>
                        <w:div w:id="244459243">
                          <w:marLeft w:val="0"/>
                          <w:marRight w:val="0"/>
                          <w:marTop w:val="240"/>
                          <w:marBottom w:val="0"/>
                          <w:divBdr>
                            <w:top w:val="none" w:sz="0" w:space="0" w:color="auto"/>
                            <w:left w:val="none" w:sz="0" w:space="0" w:color="auto"/>
                            <w:bottom w:val="none" w:sz="0" w:space="0" w:color="auto"/>
                            <w:right w:val="none" w:sz="0" w:space="0" w:color="auto"/>
                          </w:divBdr>
                        </w:div>
                        <w:div w:id="481119439">
                          <w:marLeft w:val="0"/>
                          <w:marRight w:val="0"/>
                          <w:marTop w:val="240"/>
                          <w:marBottom w:val="0"/>
                          <w:divBdr>
                            <w:top w:val="none" w:sz="0" w:space="0" w:color="auto"/>
                            <w:left w:val="none" w:sz="0" w:space="0" w:color="auto"/>
                            <w:bottom w:val="none" w:sz="0" w:space="0" w:color="auto"/>
                            <w:right w:val="none" w:sz="0" w:space="0" w:color="auto"/>
                          </w:divBdr>
                        </w:div>
                        <w:div w:id="831680824">
                          <w:marLeft w:val="0"/>
                          <w:marRight w:val="0"/>
                          <w:marTop w:val="240"/>
                          <w:marBottom w:val="0"/>
                          <w:divBdr>
                            <w:top w:val="none" w:sz="0" w:space="0" w:color="auto"/>
                            <w:left w:val="none" w:sz="0" w:space="0" w:color="auto"/>
                            <w:bottom w:val="none" w:sz="0" w:space="0" w:color="auto"/>
                            <w:right w:val="none" w:sz="0" w:space="0" w:color="auto"/>
                          </w:divBdr>
                        </w:div>
                        <w:div w:id="483744912">
                          <w:marLeft w:val="0"/>
                          <w:marRight w:val="0"/>
                          <w:marTop w:val="240"/>
                          <w:marBottom w:val="0"/>
                          <w:divBdr>
                            <w:top w:val="none" w:sz="0" w:space="0" w:color="auto"/>
                            <w:left w:val="none" w:sz="0" w:space="0" w:color="auto"/>
                            <w:bottom w:val="none" w:sz="0" w:space="0" w:color="auto"/>
                            <w:right w:val="none" w:sz="0" w:space="0" w:color="auto"/>
                          </w:divBdr>
                        </w:div>
                        <w:div w:id="606619089">
                          <w:marLeft w:val="0"/>
                          <w:marRight w:val="0"/>
                          <w:marTop w:val="240"/>
                          <w:marBottom w:val="0"/>
                          <w:divBdr>
                            <w:top w:val="none" w:sz="0" w:space="0" w:color="auto"/>
                            <w:left w:val="none" w:sz="0" w:space="0" w:color="auto"/>
                            <w:bottom w:val="none" w:sz="0" w:space="0" w:color="auto"/>
                            <w:right w:val="none" w:sz="0" w:space="0" w:color="auto"/>
                          </w:divBdr>
                        </w:div>
                        <w:div w:id="2069763611">
                          <w:marLeft w:val="0"/>
                          <w:marRight w:val="0"/>
                          <w:marTop w:val="240"/>
                          <w:marBottom w:val="0"/>
                          <w:divBdr>
                            <w:top w:val="none" w:sz="0" w:space="0" w:color="auto"/>
                            <w:left w:val="none" w:sz="0" w:space="0" w:color="auto"/>
                            <w:bottom w:val="none" w:sz="0" w:space="0" w:color="auto"/>
                            <w:right w:val="none" w:sz="0" w:space="0" w:color="auto"/>
                          </w:divBdr>
                        </w:div>
                        <w:div w:id="314333379">
                          <w:marLeft w:val="0"/>
                          <w:marRight w:val="0"/>
                          <w:marTop w:val="240"/>
                          <w:marBottom w:val="0"/>
                          <w:divBdr>
                            <w:top w:val="none" w:sz="0" w:space="0" w:color="auto"/>
                            <w:left w:val="none" w:sz="0" w:space="0" w:color="auto"/>
                            <w:bottom w:val="none" w:sz="0" w:space="0" w:color="auto"/>
                            <w:right w:val="none" w:sz="0" w:space="0" w:color="auto"/>
                          </w:divBdr>
                        </w:div>
                        <w:div w:id="1207260585">
                          <w:marLeft w:val="0"/>
                          <w:marRight w:val="0"/>
                          <w:marTop w:val="240"/>
                          <w:marBottom w:val="0"/>
                          <w:divBdr>
                            <w:top w:val="none" w:sz="0" w:space="0" w:color="auto"/>
                            <w:left w:val="none" w:sz="0" w:space="0" w:color="auto"/>
                            <w:bottom w:val="none" w:sz="0" w:space="0" w:color="auto"/>
                            <w:right w:val="none" w:sz="0" w:space="0" w:color="auto"/>
                          </w:divBdr>
                        </w:div>
                        <w:div w:id="1264261834">
                          <w:marLeft w:val="0"/>
                          <w:marRight w:val="0"/>
                          <w:marTop w:val="240"/>
                          <w:marBottom w:val="0"/>
                          <w:divBdr>
                            <w:top w:val="none" w:sz="0" w:space="0" w:color="auto"/>
                            <w:left w:val="none" w:sz="0" w:space="0" w:color="auto"/>
                            <w:bottom w:val="none" w:sz="0" w:space="0" w:color="auto"/>
                            <w:right w:val="none" w:sz="0" w:space="0" w:color="auto"/>
                          </w:divBdr>
                        </w:div>
                        <w:div w:id="1315179609">
                          <w:marLeft w:val="0"/>
                          <w:marRight w:val="0"/>
                          <w:marTop w:val="240"/>
                          <w:marBottom w:val="0"/>
                          <w:divBdr>
                            <w:top w:val="none" w:sz="0" w:space="0" w:color="auto"/>
                            <w:left w:val="none" w:sz="0" w:space="0" w:color="auto"/>
                            <w:bottom w:val="none" w:sz="0" w:space="0" w:color="auto"/>
                            <w:right w:val="none" w:sz="0" w:space="0" w:color="auto"/>
                          </w:divBdr>
                        </w:div>
                        <w:div w:id="1217622354">
                          <w:marLeft w:val="0"/>
                          <w:marRight w:val="0"/>
                          <w:marTop w:val="240"/>
                          <w:marBottom w:val="0"/>
                          <w:divBdr>
                            <w:top w:val="none" w:sz="0" w:space="0" w:color="auto"/>
                            <w:left w:val="none" w:sz="0" w:space="0" w:color="auto"/>
                            <w:bottom w:val="none" w:sz="0" w:space="0" w:color="auto"/>
                            <w:right w:val="none" w:sz="0" w:space="0" w:color="auto"/>
                          </w:divBdr>
                        </w:div>
                        <w:div w:id="125663456">
                          <w:marLeft w:val="0"/>
                          <w:marRight w:val="0"/>
                          <w:marTop w:val="240"/>
                          <w:marBottom w:val="0"/>
                          <w:divBdr>
                            <w:top w:val="none" w:sz="0" w:space="0" w:color="auto"/>
                            <w:left w:val="none" w:sz="0" w:space="0" w:color="auto"/>
                            <w:bottom w:val="none" w:sz="0" w:space="0" w:color="auto"/>
                            <w:right w:val="none" w:sz="0" w:space="0" w:color="auto"/>
                          </w:divBdr>
                        </w:div>
                        <w:div w:id="1690905706">
                          <w:marLeft w:val="0"/>
                          <w:marRight w:val="0"/>
                          <w:marTop w:val="240"/>
                          <w:marBottom w:val="0"/>
                          <w:divBdr>
                            <w:top w:val="none" w:sz="0" w:space="0" w:color="auto"/>
                            <w:left w:val="none" w:sz="0" w:space="0" w:color="auto"/>
                            <w:bottom w:val="none" w:sz="0" w:space="0" w:color="auto"/>
                            <w:right w:val="none" w:sz="0" w:space="0" w:color="auto"/>
                          </w:divBdr>
                        </w:div>
                      </w:divsChild>
                    </w:div>
                    <w:div w:id="1495992899">
                      <w:marLeft w:val="0"/>
                      <w:marRight w:val="0"/>
                      <w:marTop w:val="0"/>
                      <w:marBottom w:val="0"/>
                      <w:divBdr>
                        <w:top w:val="none" w:sz="0" w:space="0" w:color="auto"/>
                        <w:left w:val="none" w:sz="0" w:space="0" w:color="auto"/>
                        <w:bottom w:val="none" w:sz="0" w:space="0" w:color="auto"/>
                        <w:right w:val="none" w:sz="0" w:space="0" w:color="auto"/>
                      </w:divBdr>
                      <w:divsChild>
                        <w:div w:id="536620159">
                          <w:marLeft w:val="0"/>
                          <w:marRight w:val="0"/>
                          <w:marTop w:val="240"/>
                          <w:marBottom w:val="0"/>
                          <w:divBdr>
                            <w:top w:val="none" w:sz="0" w:space="0" w:color="auto"/>
                            <w:left w:val="none" w:sz="0" w:space="0" w:color="auto"/>
                            <w:bottom w:val="none" w:sz="0" w:space="0" w:color="auto"/>
                            <w:right w:val="none" w:sz="0" w:space="0" w:color="auto"/>
                          </w:divBdr>
                        </w:div>
                        <w:div w:id="619992526">
                          <w:marLeft w:val="0"/>
                          <w:marRight w:val="0"/>
                          <w:marTop w:val="240"/>
                          <w:marBottom w:val="0"/>
                          <w:divBdr>
                            <w:top w:val="none" w:sz="0" w:space="0" w:color="auto"/>
                            <w:left w:val="none" w:sz="0" w:space="0" w:color="auto"/>
                            <w:bottom w:val="none" w:sz="0" w:space="0" w:color="auto"/>
                            <w:right w:val="none" w:sz="0" w:space="0" w:color="auto"/>
                          </w:divBdr>
                        </w:div>
                        <w:div w:id="1797527940">
                          <w:marLeft w:val="0"/>
                          <w:marRight w:val="0"/>
                          <w:marTop w:val="240"/>
                          <w:marBottom w:val="0"/>
                          <w:divBdr>
                            <w:top w:val="none" w:sz="0" w:space="0" w:color="auto"/>
                            <w:left w:val="none" w:sz="0" w:space="0" w:color="auto"/>
                            <w:bottom w:val="none" w:sz="0" w:space="0" w:color="auto"/>
                            <w:right w:val="none" w:sz="0" w:space="0" w:color="auto"/>
                          </w:divBdr>
                        </w:div>
                        <w:div w:id="1527131048">
                          <w:marLeft w:val="0"/>
                          <w:marRight w:val="0"/>
                          <w:marTop w:val="240"/>
                          <w:marBottom w:val="0"/>
                          <w:divBdr>
                            <w:top w:val="none" w:sz="0" w:space="0" w:color="auto"/>
                            <w:left w:val="none" w:sz="0" w:space="0" w:color="auto"/>
                            <w:bottom w:val="none" w:sz="0" w:space="0" w:color="auto"/>
                            <w:right w:val="none" w:sz="0" w:space="0" w:color="auto"/>
                          </w:divBdr>
                        </w:div>
                        <w:div w:id="1914850920">
                          <w:marLeft w:val="0"/>
                          <w:marRight w:val="0"/>
                          <w:marTop w:val="240"/>
                          <w:marBottom w:val="0"/>
                          <w:divBdr>
                            <w:top w:val="none" w:sz="0" w:space="0" w:color="auto"/>
                            <w:left w:val="none" w:sz="0" w:space="0" w:color="auto"/>
                            <w:bottom w:val="none" w:sz="0" w:space="0" w:color="auto"/>
                            <w:right w:val="none" w:sz="0" w:space="0" w:color="auto"/>
                          </w:divBdr>
                        </w:div>
                        <w:div w:id="157968727">
                          <w:marLeft w:val="0"/>
                          <w:marRight w:val="0"/>
                          <w:marTop w:val="240"/>
                          <w:marBottom w:val="0"/>
                          <w:divBdr>
                            <w:top w:val="none" w:sz="0" w:space="0" w:color="auto"/>
                            <w:left w:val="none" w:sz="0" w:space="0" w:color="auto"/>
                            <w:bottom w:val="none" w:sz="0" w:space="0" w:color="auto"/>
                            <w:right w:val="none" w:sz="0" w:space="0" w:color="auto"/>
                          </w:divBdr>
                        </w:div>
                        <w:div w:id="1226179167">
                          <w:marLeft w:val="0"/>
                          <w:marRight w:val="0"/>
                          <w:marTop w:val="240"/>
                          <w:marBottom w:val="0"/>
                          <w:divBdr>
                            <w:top w:val="none" w:sz="0" w:space="0" w:color="auto"/>
                            <w:left w:val="none" w:sz="0" w:space="0" w:color="auto"/>
                            <w:bottom w:val="none" w:sz="0" w:space="0" w:color="auto"/>
                            <w:right w:val="none" w:sz="0" w:space="0" w:color="auto"/>
                          </w:divBdr>
                        </w:div>
                        <w:div w:id="2026128554">
                          <w:marLeft w:val="0"/>
                          <w:marRight w:val="0"/>
                          <w:marTop w:val="240"/>
                          <w:marBottom w:val="0"/>
                          <w:divBdr>
                            <w:top w:val="none" w:sz="0" w:space="0" w:color="auto"/>
                            <w:left w:val="none" w:sz="0" w:space="0" w:color="auto"/>
                            <w:bottom w:val="none" w:sz="0" w:space="0" w:color="auto"/>
                            <w:right w:val="none" w:sz="0" w:space="0" w:color="auto"/>
                          </w:divBdr>
                        </w:div>
                        <w:div w:id="1519539897">
                          <w:marLeft w:val="0"/>
                          <w:marRight w:val="0"/>
                          <w:marTop w:val="240"/>
                          <w:marBottom w:val="0"/>
                          <w:divBdr>
                            <w:top w:val="none" w:sz="0" w:space="0" w:color="auto"/>
                            <w:left w:val="none" w:sz="0" w:space="0" w:color="auto"/>
                            <w:bottom w:val="none" w:sz="0" w:space="0" w:color="auto"/>
                            <w:right w:val="none" w:sz="0" w:space="0" w:color="auto"/>
                          </w:divBdr>
                        </w:div>
                        <w:div w:id="585648650">
                          <w:marLeft w:val="0"/>
                          <w:marRight w:val="0"/>
                          <w:marTop w:val="240"/>
                          <w:marBottom w:val="0"/>
                          <w:divBdr>
                            <w:top w:val="none" w:sz="0" w:space="0" w:color="auto"/>
                            <w:left w:val="none" w:sz="0" w:space="0" w:color="auto"/>
                            <w:bottom w:val="none" w:sz="0" w:space="0" w:color="auto"/>
                            <w:right w:val="none" w:sz="0" w:space="0" w:color="auto"/>
                          </w:divBdr>
                        </w:div>
                        <w:div w:id="53237759">
                          <w:marLeft w:val="0"/>
                          <w:marRight w:val="0"/>
                          <w:marTop w:val="240"/>
                          <w:marBottom w:val="0"/>
                          <w:divBdr>
                            <w:top w:val="none" w:sz="0" w:space="0" w:color="auto"/>
                            <w:left w:val="none" w:sz="0" w:space="0" w:color="auto"/>
                            <w:bottom w:val="none" w:sz="0" w:space="0" w:color="auto"/>
                            <w:right w:val="none" w:sz="0" w:space="0" w:color="auto"/>
                          </w:divBdr>
                        </w:div>
                        <w:div w:id="2052875053">
                          <w:marLeft w:val="0"/>
                          <w:marRight w:val="0"/>
                          <w:marTop w:val="240"/>
                          <w:marBottom w:val="0"/>
                          <w:divBdr>
                            <w:top w:val="none" w:sz="0" w:space="0" w:color="auto"/>
                            <w:left w:val="none" w:sz="0" w:space="0" w:color="auto"/>
                            <w:bottom w:val="none" w:sz="0" w:space="0" w:color="auto"/>
                            <w:right w:val="none" w:sz="0" w:space="0" w:color="auto"/>
                          </w:divBdr>
                        </w:div>
                        <w:div w:id="1804347583">
                          <w:marLeft w:val="0"/>
                          <w:marRight w:val="0"/>
                          <w:marTop w:val="240"/>
                          <w:marBottom w:val="0"/>
                          <w:divBdr>
                            <w:top w:val="none" w:sz="0" w:space="0" w:color="auto"/>
                            <w:left w:val="none" w:sz="0" w:space="0" w:color="auto"/>
                            <w:bottom w:val="none" w:sz="0" w:space="0" w:color="auto"/>
                            <w:right w:val="none" w:sz="0" w:space="0" w:color="auto"/>
                          </w:divBdr>
                        </w:div>
                        <w:div w:id="704871281">
                          <w:marLeft w:val="0"/>
                          <w:marRight w:val="0"/>
                          <w:marTop w:val="240"/>
                          <w:marBottom w:val="0"/>
                          <w:divBdr>
                            <w:top w:val="none" w:sz="0" w:space="0" w:color="auto"/>
                            <w:left w:val="none" w:sz="0" w:space="0" w:color="auto"/>
                            <w:bottom w:val="none" w:sz="0" w:space="0" w:color="auto"/>
                            <w:right w:val="none" w:sz="0" w:space="0" w:color="auto"/>
                          </w:divBdr>
                        </w:div>
                      </w:divsChild>
                    </w:div>
                    <w:div w:id="670333409">
                      <w:marLeft w:val="0"/>
                      <w:marRight w:val="0"/>
                      <w:marTop w:val="0"/>
                      <w:marBottom w:val="0"/>
                      <w:divBdr>
                        <w:top w:val="none" w:sz="0" w:space="0" w:color="auto"/>
                        <w:left w:val="none" w:sz="0" w:space="0" w:color="auto"/>
                        <w:bottom w:val="none" w:sz="0" w:space="0" w:color="auto"/>
                        <w:right w:val="none" w:sz="0" w:space="0" w:color="auto"/>
                      </w:divBdr>
                      <w:divsChild>
                        <w:div w:id="616831951">
                          <w:marLeft w:val="0"/>
                          <w:marRight w:val="0"/>
                          <w:marTop w:val="240"/>
                          <w:marBottom w:val="0"/>
                          <w:divBdr>
                            <w:top w:val="none" w:sz="0" w:space="0" w:color="auto"/>
                            <w:left w:val="none" w:sz="0" w:space="0" w:color="auto"/>
                            <w:bottom w:val="none" w:sz="0" w:space="0" w:color="auto"/>
                            <w:right w:val="none" w:sz="0" w:space="0" w:color="auto"/>
                          </w:divBdr>
                        </w:div>
                        <w:div w:id="1770199041">
                          <w:marLeft w:val="0"/>
                          <w:marRight w:val="0"/>
                          <w:marTop w:val="240"/>
                          <w:marBottom w:val="0"/>
                          <w:divBdr>
                            <w:top w:val="none" w:sz="0" w:space="0" w:color="auto"/>
                            <w:left w:val="none" w:sz="0" w:space="0" w:color="auto"/>
                            <w:bottom w:val="none" w:sz="0" w:space="0" w:color="auto"/>
                            <w:right w:val="none" w:sz="0" w:space="0" w:color="auto"/>
                          </w:divBdr>
                        </w:div>
                        <w:div w:id="2055691585">
                          <w:marLeft w:val="0"/>
                          <w:marRight w:val="0"/>
                          <w:marTop w:val="240"/>
                          <w:marBottom w:val="0"/>
                          <w:divBdr>
                            <w:top w:val="none" w:sz="0" w:space="0" w:color="auto"/>
                            <w:left w:val="none" w:sz="0" w:space="0" w:color="auto"/>
                            <w:bottom w:val="none" w:sz="0" w:space="0" w:color="auto"/>
                            <w:right w:val="none" w:sz="0" w:space="0" w:color="auto"/>
                          </w:divBdr>
                        </w:div>
                        <w:div w:id="846289899">
                          <w:marLeft w:val="0"/>
                          <w:marRight w:val="0"/>
                          <w:marTop w:val="240"/>
                          <w:marBottom w:val="0"/>
                          <w:divBdr>
                            <w:top w:val="none" w:sz="0" w:space="0" w:color="auto"/>
                            <w:left w:val="none" w:sz="0" w:space="0" w:color="auto"/>
                            <w:bottom w:val="none" w:sz="0" w:space="0" w:color="auto"/>
                            <w:right w:val="none" w:sz="0" w:space="0" w:color="auto"/>
                          </w:divBdr>
                        </w:div>
                        <w:div w:id="1905751695">
                          <w:marLeft w:val="0"/>
                          <w:marRight w:val="0"/>
                          <w:marTop w:val="240"/>
                          <w:marBottom w:val="0"/>
                          <w:divBdr>
                            <w:top w:val="none" w:sz="0" w:space="0" w:color="auto"/>
                            <w:left w:val="none" w:sz="0" w:space="0" w:color="auto"/>
                            <w:bottom w:val="none" w:sz="0" w:space="0" w:color="auto"/>
                            <w:right w:val="none" w:sz="0" w:space="0" w:color="auto"/>
                          </w:divBdr>
                        </w:div>
                        <w:div w:id="1833720500">
                          <w:marLeft w:val="0"/>
                          <w:marRight w:val="0"/>
                          <w:marTop w:val="240"/>
                          <w:marBottom w:val="0"/>
                          <w:divBdr>
                            <w:top w:val="none" w:sz="0" w:space="0" w:color="auto"/>
                            <w:left w:val="none" w:sz="0" w:space="0" w:color="auto"/>
                            <w:bottom w:val="none" w:sz="0" w:space="0" w:color="auto"/>
                            <w:right w:val="none" w:sz="0" w:space="0" w:color="auto"/>
                          </w:divBdr>
                        </w:div>
                        <w:div w:id="1369916044">
                          <w:marLeft w:val="0"/>
                          <w:marRight w:val="0"/>
                          <w:marTop w:val="240"/>
                          <w:marBottom w:val="0"/>
                          <w:divBdr>
                            <w:top w:val="none" w:sz="0" w:space="0" w:color="auto"/>
                            <w:left w:val="none" w:sz="0" w:space="0" w:color="auto"/>
                            <w:bottom w:val="none" w:sz="0" w:space="0" w:color="auto"/>
                            <w:right w:val="none" w:sz="0" w:space="0" w:color="auto"/>
                          </w:divBdr>
                        </w:div>
                        <w:div w:id="57479914">
                          <w:marLeft w:val="0"/>
                          <w:marRight w:val="0"/>
                          <w:marTop w:val="240"/>
                          <w:marBottom w:val="0"/>
                          <w:divBdr>
                            <w:top w:val="none" w:sz="0" w:space="0" w:color="auto"/>
                            <w:left w:val="none" w:sz="0" w:space="0" w:color="auto"/>
                            <w:bottom w:val="none" w:sz="0" w:space="0" w:color="auto"/>
                            <w:right w:val="none" w:sz="0" w:space="0" w:color="auto"/>
                          </w:divBdr>
                        </w:div>
                        <w:div w:id="995110078">
                          <w:marLeft w:val="0"/>
                          <w:marRight w:val="0"/>
                          <w:marTop w:val="240"/>
                          <w:marBottom w:val="0"/>
                          <w:divBdr>
                            <w:top w:val="none" w:sz="0" w:space="0" w:color="auto"/>
                            <w:left w:val="none" w:sz="0" w:space="0" w:color="auto"/>
                            <w:bottom w:val="none" w:sz="0" w:space="0" w:color="auto"/>
                            <w:right w:val="none" w:sz="0" w:space="0" w:color="auto"/>
                          </w:divBdr>
                        </w:div>
                      </w:divsChild>
                    </w:div>
                    <w:div w:id="602542854">
                      <w:marLeft w:val="0"/>
                      <w:marRight w:val="0"/>
                      <w:marTop w:val="0"/>
                      <w:marBottom w:val="0"/>
                      <w:divBdr>
                        <w:top w:val="none" w:sz="0" w:space="0" w:color="auto"/>
                        <w:left w:val="none" w:sz="0" w:space="0" w:color="auto"/>
                        <w:bottom w:val="none" w:sz="0" w:space="0" w:color="auto"/>
                        <w:right w:val="none" w:sz="0" w:space="0" w:color="auto"/>
                      </w:divBdr>
                      <w:divsChild>
                        <w:div w:id="1216164077">
                          <w:marLeft w:val="0"/>
                          <w:marRight w:val="0"/>
                          <w:marTop w:val="240"/>
                          <w:marBottom w:val="0"/>
                          <w:divBdr>
                            <w:top w:val="none" w:sz="0" w:space="0" w:color="auto"/>
                            <w:left w:val="none" w:sz="0" w:space="0" w:color="auto"/>
                            <w:bottom w:val="none" w:sz="0" w:space="0" w:color="auto"/>
                            <w:right w:val="none" w:sz="0" w:space="0" w:color="auto"/>
                          </w:divBdr>
                        </w:div>
                        <w:div w:id="2089378132">
                          <w:marLeft w:val="0"/>
                          <w:marRight w:val="0"/>
                          <w:marTop w:val="240"/>
                          <w:marBottom w:val="0"/>
                          <w:divBdr>
                            <w:top w:val="none" w:sz="0" w:space="0" w:color="auto"/>
                            <w:left w:val="none" w:sz="0" w:space="0" w:color="auto"/>
                            <w:bottom w:val="none" w:sz="0" w:space="0" w:color="auto"/>
                            <w:right w:val="none" w:sz="0" w:space="0" w:color="auto"/>
                          </w:divBdr>
                        </w:div>
                        <w:div w:id="2069304237">
                          <w:marLeft w:val="0"/>
                          <w:marRight w:val="0"/>
                          <w:marTop w:val="240"/>
                          <w:marBottom w:val="0"/>
                          <w:divBdr>
                            <w:top w:val="none" w:sz="0" w:space="0" w:color="auto"/>
                            <w:left w:val="none" w:sz="0" w:space="0" w:color="auto"/>
                            <w:bottom w:val="none" w:sz="0" w:space="0" w:color="auto"/>
                            <w:right w:val="none" w:sz="0" w:space="0" w:color="auto"/>
                          </w:divBdr>
                        </w:div>
                        <w:div w:id="1846283012">
                          <w:marLeft w:val="0"/>
                          <w:marRight w:val="0"/>
                          <w:marTop w:val="240"/>
                          <w:marBottom w:val="0"/>
                          <w:divBdr>
                            <w:top w:val="none" w:sz="0" w:space="0" w:color="auto"/>
                            <w:left w:val="none" w:sz="0" w:space="0" w:color="auto"/>
                            <w:bottom w:val="none" w:sz="0" w:space="0" w:color="auto"/>
                            <w:right w:val="none" w:sz="0" w:space="0" w:color="auto"/>
                          </w:divBdr>
                        </w:div>
                        <w:div w:id="753430539">
                          <w:marLeft w:val="0"/>
                          <w:marRight w:val="0"/>
                          <w:marTop w:val="240"/>
                          <w:marBottom w:val="0"/>
                          <w:divBdr>
                            <w:top w:val="none" w:sz="0" w:space="0" w:color="auto"/>
                            <w:left w:val="none" w:sz="0" w:space="0" w:color="auto"/>
                            <w:bottom w:val="none" w:sz="0" w:space="0" w:color="auto"/>
                            <w:right w:val="none" w:sz="0" w:space="0" w:color="auto"/>
                          </w:divBdr>
                        </w:div>
                        <w:div w:id="2145660817">
                          <w:marLeft w:val="0"/>
                          <w:marRight w:val="0"/>
                          <w:marTop w:val="240"/>
                          <w:marBottom w:val="0"/>
                          <w:divBdr>
                            <w:top w:val="none" w:sz="0" w:space="0" w:color="auto"/>
                            <w:left w:val="none" w:sz="0" w:space="0" w:color="auto"/>
                            <w:bottom w:val="none" w:sz="0" w:space="0" w:color="auto"/>
                            <w:right w:val="none" w:sz="0" w:space="0" w:color="auto"/>
                          </w:divBdr>
                        </w:div>
                        <w:div w:id="1693066107">
                          <w:marLeft w:val="0"/>
                          <w:marRight w:val="0"/>
                          <w:marTop w:val="240"/>
                          <w:marBottom w:val="0"/>
                          <w:divBdr>
                            <w:top w:val="none" w:sz="0" w:space="0" w:color="auto"/>
                            <w:left w:val="none" w:sz="0" w:space="0" w:color="auto"/>
                            <w:bottom w:val="none" w:sz="0" w:space="0" w:color="auto"/>
                            <w:right w:val="none" w:sz="0" w:space="0" w:color="auto"/>
                          </w:divBdr>
                        </w:div>
                        <w:div w:id="983437719">
                          <w:marLeft w:val="0"/>
                          <w:marRight w:val="0"/>
                          <w:marTop w:val="240"/>
                          <w:marBottom w:val="0"/>
                          <w:divBdr>
                            <w:top w:val="none" w:sz="0" w:space="0" w:color="auto"/>
                            <w:left w:val="none" w:sz="0" w:space="0" w:color="auto"/>
                            <w:bottom w:val="none" w:sz="0" w:space="0" w:color="auto"/>
                            <w:right w:val="none" w:sz="0" w:space="0" w:color="auto"/>
                          </w:divBdr>
                        </w:div>
                        <w:div w:id="1786190163">
                          <w:marLeft w:val="0"/>
                          <w:marRight w:val="0"/>
                          <w:marTop w:val="240"/>
                          <w:marBottom w:val="0"/>
                          <w:divBdr>
                            <w:top w:val="none" w:sz="0" w:space="0" w:color="auto"/>
                            <w:left w:val="none" w:sz="0" w:space="0" w:color="auto"/>
                            <w:bottom w:val="none" w:sz="0" w:space="0" w:color="auto"/>
                            <w:right w:val="none" w:sz="0" w:space="0" w:color="auto"/>
                          </w:divBdr>
                        </w:div>
                        <w:div w:id="497888962">
                          <w:marLeft w:val="0"/>
                          <w:marRight w:val="0"/>
                          <w:marTop w:val="240"/>
                          <w:marBottom w:val="0"/>
                          <w:divBdr>
                            <w:top w:val="none" w:sz="0" w:space="0" w:color="auto"/>
                            <w:left w:val="none" w:sz="0" w:space="0" w:color="auto"/>
                            <w:bottom w:val="none" w:sz="0" w:space="0" w:color="auto"/>
                            <w:right w:val="none" w:sz="0" w:space="0" w:color="auto"/>
                          </w:divBdr>
                        </w:div>
                        <w:div w:id="1340544678">
                          <w:marLeft w:val="0"/>
                          <w:marRight w:val="0"/>
                          <w:marTop w:val="240"/>
                          <w:marBottom w:val="0"/>
                          <w:divBdr>
                            <w:top w:val="none" w:sz="0" w:space="0" w:color="auto"/>
                            <w:left w:val="none" w:sz="0" w:space="0" w:color="auto"/>
                            <w:bottom w:val="none" w:sz="0" w:space="0" w:color="auto"/>
                            <w:right w:val="none" w:sz="0" w:space="0" w:color="auto"/>
                          </w:divBdr>
                        </w:div>
                        <w:div w:id="1613246249">
                          <w:marLeft w:val="0"/>
                          <w:marRight w:val="0"/>
                          <w:marTop w:val="240"/>
                          <w:marBottom w:val="0"/>
                          <w:divBdr>
                            <w:top w:val="none" w:sz="0" w:space="0" w:color="auto"/>
                            <w:left w:val="none" w:sz="0" w:space="0" w:color="auto"/>
                            <w:bottom w:val="none" w:sz="0" w:space="0" w:color="auto"/>
                            <w:right w:val="none" w:sz="0" w:space="0" w:color="auto"/>
                          </w:divBdr>
                        </w:div>
                        <w:div w:id="1132943961">
                          <w:marLeft w:val="0"/>
                          <w:marRight w:val="0"/>
                          <w:marTop w:val="240"/>
                          <w:marBottom w:val="0"/>
                          <w:divBdr>
                            <w:top w:val="none" w:sz="0" w:space="0" w:color="auto"/>
                            <w:left w:val="none" w:sz="0" w:space="0" w:color="auto"/>
                            <w:bottom w:val="none" w:sz="0" w:space="0" w:color="auto"/>
                            <w:right w:val="none" w:sz="0" w:space="0" w:color="auto"/>
                          </w:divBdr>
                        </w:div>
                        <w:div w:id="484470885">
                          <w:marLeft w:val="0"/>
                          <w:marRight w:val="0"/>
                          <w:marTop w:val="240"/>
                          <w:marBottom w:val="0"/>
                          <w:divBdr>
                            <w:top w:val="none" w:sz="0" w:space="0" w:color="auto"/>
                            <w:left w:val="none" w:sz="0" w:space="0" w:color="auto"/>
                            <w:bottom w:val="none" w:sz="0" w:space="0" w:color="auto"/>
                            <w:right w:val="none" w:sz="0" w:space="0" w:color="auto"/>
                          </w:divBdr>
                        </w:div>
                        <w:div w:id="42944156">
                          <w:marLeft w:val="0"/>
                          <w:marRight w:val="0"/>
                          <w:marTop w:val="240"/>
                          <w:marBottom w:val="0"/>
                          <w:divBdr>
                            <w:top w:val="none" w:sz="0" w:space="0" w:color="auto"/>
                            <w:left w:val="none" w:sz="0" w:space="0" w:color="auto"/>
                            <w:bottom w:val="none" w:sz="0" w:space="0" w:color="auto"/>
                            <w:right w:val="none" w:sz="0" w:space="0" w:color="auto"/>
                          </w:divBdr>
                        </w:div>
                        <w:div w:id="1691108570">
                          <w:marLeft w:val="0"/>
                          <w:marRight w:val="0"/>
                          <w:marTop w:val="240"/>
                          <w:marBottom w:val="0"/>
                          <w:divBdr>
                            <w:top w:val="none" w:sz="0" w:space="0" w:color="auto"/>
                            <w:left w:val="none" w:sz="0" w:space="0" w:color="auto"/>
                            <w:bottom w:val="none" w:sz="0" w:space="0" w:color="auto"/>
                            <w:right w:val="none" w:sz="0" w:space="0" w:color="auto"/>
                          </w:divBdr>
                        </w:div>
                        <w:div w:id="233131701">
                          <w:marLeft w:val="0"/>
                          <w:marRight w:val="0"/>
                          <w:marTop w:val="240"/>
                          <w:marBottom w:val="0"/>
                          <w:divBdr>
                            <w:top w:val="none" w:sz="0" w:space="0" w:color="auto"/>
                            <w:left w:val="none" w:sz="0" w:space="0" w:color="auto"/>
                            <w:bottom w:val="none" w:sz="0" w:space="0" w:color="auto"/>
                            <w:right w:val="none" w:sz="0" w:space="0" w:color="auto"/>
                          </w:divBdr>
                        </w:div>
                        <w:div w:id="436947785">
                          <w:marLeft w:val="0"/>
                          <w:marRight w:val="0"/>
                          <w:marTop w:val="240"/>
                          <w:marBottom w:val="0"/>
                          <w:divBdr>
                            <w:top w:val="none" w:sz="0" w:space="0" w:color="auto"/>
                            <w:left w:val="none" w:sz="0" w:space="0" w:color="auto"/>
                            <w:bottom w:val="none" w:sz="0" w:space="0" w:color="auto"/>
                            <w:right w:val="none" w:sz="0" w:space="0" w:color="auto"/>
                          </w:divBdr>
                        </w:div>
                        <w:div w:id="1600721845">
                          <w:marLeft w:val="0"/>
                          <w:marRight w:val="0"/>
                          <w:marTop w:val="240"/>
                          <w:marBottom w:val="0"/>
                          <w:divBdr>
                            <w:top w:val="none" w:sz="0" w:space="0" w:color="auto"/>
                            <w:left w:val="none" w:sz="0" w:space="0" w:color="auto"/>
                            <w:bottom w:val="none" w:sz="0" w:space="0" w:color="auto"/>
                            <w:right w:val="none" w:sz="0" w:space="0" w:color="auto"/>
                          </w:divBdr>
                        </w:div>
                        <w:div w:id="303511710">
                          <w:marLeft w:val="0"/>
                          <w:marRight w:val="0"/>
                          <w:marTop w:val="240"/>
                          <w:marBottom w:val="0"/>
                          <w:divBdr>
                            <w:top w:val="none" w:sz="0" w:space="0" w:color="auto"/>
                            <w:left w:val="none" w:sz="0" w:space="0" w:color="auto"/>
                            <w:bottom w:val="none" w:sz="0" w:space="0" w:color="auto"/>
                            <w:right w:val="none" w:sz="0" w:space="0" w:color="auto"/>
                          </w:divBdr>
                        </w:div>
                        <w:div w:id="736052276">
                          <w:marLeft w:val="0"/>
                          <w:marRight w:val="0"/>
                          <w:marTop w:val="240"/>
                          <w:marBottom w:val="0"/>
                          <w:divBdr>
                            <w:top w:val="none" w:sz="0" w:space="0" w:color="auto"/>
                            <w:left w:val="none" w:sz="0" w:space="0" w:color="auto"/>
                            <w:bottom w:val="none" w:sz="0" w:space="0" w:color="auto"/>
                            <w:right w:val="none" w:sz="0" w:space="0" w:color="auto"/>
                          </w:divBdr>
                        </w:div>
                        <w:div w:id="210964453">
                          <w:marLeft w:val="0"/>
                          <w:marRight w:val="0"/>
                          <w:marTop w:val="240"/>
                          <w:marBottom w:val="0"/>
                          <w:divBdr>
                            <w:top w:val="none" w:sz="0" w:space="0" w:color="auto"/>
                            <w:left w:val="none" w:sz="0" w:space="0" w:color="auto"/>
                            <w:bottom w:val="none" w:sz="0" w:space="0" w:color="auto"/>
                            <w:right w:val="none" w:sz="0" w:space="0" w:color="auto"/>
                          </w:divBdr>
                        </w:div>
                        <w:div w:id="1072851781">
                          <w:marLeft w:val="0"/>
                          <w:marRight w:val="0"/>
                          <w:marTop w:val="240"/>
                          <w:marBottom w:val="0"/>
                          <w:divBdr>
                            <w:top w:val="none" w:sz="0" w:space="0" w:color="auto"/>
                            <w:left w:val="none" w:sz="0" w:space="0" w:color="auto"/>
                            <w:bottom w:val="none" w:sz="0" w:space="0" w:color="auto"/>
                            <w:right w:val="none" w:sz="0" w:space="0" w:color="auto"/>
                          </w:divBdr>
                        </w:div>
                        <w:div w:id="1476098500">
                          <w:marLeft w:val="0"/>
                          <w:marRight w:val="0"/>
                          <w:marTop w:val="240"/>
                          <w:marBottom w:val="0"/>
                          <w:divBdr>
                            <w:top w:val="none" w:sz="0" w:space="0" w:color="auto"/>
                            <w:left w:val="none" w:sz="0" w:space="0" w:color="auto"/>
                            <w:bottom w:val="none" w:sz="0" w:space="0" w:color="auto"/>
                            <w:right w:val="none" w:sz="0" w:space="0" w:color="auto"/>
                          </w:divBdr>
                        </w:div>
                        <w:div w:id="237599866">
                          <w:marLeft w:val="0"/>
                          <w:marRight w:val="0"/>
                          <w:marTop w:val="240"/>
                          <w:marBottom w:val="0"/>
                          <w:divBdr>
                            <w:top w:val="none" w:sz="0" w:space="0" w:color="auto"/>
                            <w:left w:val="none" w:sz="0" w:space="0" w:color="auto"/>
                            <w:bottom w:val="none" w:sz="0" w:space="0" w:color="auto"/>
                            <w:right w:val="none" w:sz="0" w:space="0" w:color="auto"/>
                          </w:divBdr>
                        </w:div>
                        <w:div w:id="2145149493">
                          <w:marLeft w:val="0"/>
                          <w:marRight w:val="0"/>
                          <w:marTop w:val="240"/>
                          <w:marBottom w:val="0"/>
                          <w:divBdr>
                            <w:top w:val="none" w:sz="0" w:space="0" w:color="auto"/>
                            <w:left w:val="none" w:sz="0" w:space="0" w:color="auto"/>
                            <w:bottom w:val="none" w:sz="0" w:space="0" w:color="auto"/>
                            <w:right w:val="none" w:sz="0" w:space="0" w:color="auto"/>
                          </w:divBdr>
                        </w:div>
                        <w:div w:id="849875990">
                          <w:marLeft w:val="0"/>
                          <w:marRight w:val="0"/>
                          <w:marTop w:val="240"/>
                          <w:marBottom w:val="0"/>
                          <w:divBdr>
                            <w:top w:val="none" w:sz="0" w:space="0" w:color="auto"/>
                            <w:left w:val="none" w:sz="0" w:space="0" w:color="auto"/>
                            <w:bottom w:val="none" w:sz="0" w:space="0" w:color="auto"/>
                            <w:right w:val="none" w:sz="0" w:space="0" w:color="auto"/>
                          </w:divBdr>
                        </w:div>
                        <w:div w:id="712968837">
                          <w:marLeft w:val="0"/>
                          <w:marRight w:val="0"/>
                          <w:marTop w:val="240"/>
                          <w:marBottom w:val="0"/>
                          <w:divBdr>
                            <w:top w:val="none" w:sz="0" w:space="0" w:color="auto"/>
                            <w:left w:val="none" w:sz="0" w:space="0" w:color="auto"/>
                            <w:bottom w:val="none" w:sz="0" w:space="0" w:color="auto"/>
                            <w:right w:val="none" w:sz="0" w:space="0" w:color="auto"/>
                          </w:divBdr>
                        </w:div>
                        <w:div w:id="613438690">
                          <w:marLeft w:val="0"/>
                          <w:marRight w:val="0"/>
                          <w:marTop w:val="240"/>
                          <w:marBottom w:val="0"/>
                          <w:divBdr>
                            <w:top w:val="none" w:sz="0" w:space="0" w:color="auto"/>
                            <w:left w:val="none" w:sz="0" w:space="0" w:color="auto"/>
                            <w:bottom w:val="none" w:sz="0" w:space="0" w:color="auto"/>
                            <w:right w:val="none" w:sz="0" w:space="0" w:color="auto"/>
                          </w:divBdr>
                        </w:div>
                        <w:div w:id="279454334">
                          <w:marLeft w:val="0"/>
                          <w:marRight w:val="0"/>
                          <w:marTop w:val="240"/>
                          <w:marBottom w:val="0"/>
                          <w:divBdr>
                            <w:top w:val="none" w:sz="0" w:space="0" w:color="auto"/>
                            <w:left w:val="none" w:sz="0" w:space="0" w:color="auto"/>
                            <w:bottom w:val="none" w:sz="0" w:space="0" w:color="auto"/>
                            <w:right w:val="none" w:sz="0" w:space="0" w:color="auto"/>
                          </w:divBdr>
                        </w:div>
                        <w:div w:id="1456560490">
                          <w:marLeft w:val="0"/>
                          <w:marRight w:val="0"/>
                          <w:marTop w:val="240"/>
                          <w:marBottom w:val="0"/>
                          <w:divBdr>
                            <w:top w:val="none" w:sz="0" w:space="0" w:color="auto"/>
                            <w:left w:val="none" w:sz="0" w:space="0" w:color="auto"/>
                            <w:bottom w:val="none" w:sz="0" w:space="0" w:color="auto"/>
                            <w:right w:val="none" w:sz="0" w:space="0" w:color="auto"/>
                          </w:divBdr>
                        </w:div>
                        <w:div w:id="1691103859">
                          <w:marLeft w:val="0"/>
                          <w:marRight w:val="0"/>
                          <w:marTop w:val="240"/>
                          <w:marBottom w:val="0"/>
                          <w:divBdr>
                            <w:top w:val="none" w:sz="0" w:space="0" w:color="auto"/>
                            <w:left w:val="none" w:sz="0" w:space="0" w:color="auto"/>
                            <w:bottom w:val="none" w:sz="0" w:space="0" w:color="auto"/>
                            <w:right w:val="none" w:sz="0" w:space="0" w:color="auto"/>
                          </w:divBdr>
                        </w:div>
                        <w:div w:id="2144039847">
                          <w:marLeft w:val="0"/>
                          <w:marRight w:val="0"/>
                          <w:marTop w:val="240"/>
                          <w:marBottom w:val="0"/>
                          <w:divBdr>
                            <w:top w:val="none" w:sz="0" w:space="0" w:color="auto"/>
                            <w:left w:val="none" w:sz="0" w:space="0" w:color="auto"/>
                            <w:bottom w:val="none" w:sz="0" w:space="0" w:color="auto"/>
                            <w:right w:val="none" w:sz="0" w:space="0" w:color="auto"/>
                          </w:divBdr>
                        </w:div>
                        <w:div w:id="46226177">
                          <w:marLeft w:val="0"/>
                          <w:marRight w:val="0"/>
                          <w:marTop w:val="240"/>
                          <w:marBottom w:val="0"/>
                          <w:divBdr>
                            <w:top w:val="none" w:sz="0" w:space="0" w:color="auto"/>
                            <w:left w:val="none" w:sz="0" w:space="0" w:color="auto"/>
                            <w:bottom w:val="none" w:sz="0" w:space="0" w:color="auto"/>
                            <w:right w:val="none" w:sz="0" w:space="0" w:color="auto"/>
                          </w:divBdr>
                        </w:div>
                        <w:div w:id="1472551727">
                          <w:marLeft w:val="0"/>
                          <w:marRight w:val="0"/>
                          <w:marTop w:val="240"/>
                          <w:marBottom w:val="0"/>
                          <w:divBdr>
                            <w:top w:val="none" w:sz="0" w:space="0" w:color="auto"/>
                            <w:left w:val="none" w:sz="0" w:space="0" w:color="auto"/>
                            <w:bottom w:val="none" w:sz="0" w:space="0" w:color="auto"/>
                            <w:right w:val="none" w:sz="0" w:space="0" w:color="auto"/>
                          </w:divBdr>
                        </w:div>
                        <w:div w:id="800146984">
                          <w:marLeft w:val="0"/>
                          <w:marRight w:val="0"/>
                          <w:marTop w:val="240"/>
                          <w:marBottom w:val="0"/>
                          <w:divBdr>
                            <w:top w:val="none" w:sz="0" w:space="0" w:color="auto"/>
                            <w:left w:val="none" w:sz="0" w:space="0" w:color="auto"/>
                            <w:bottom w:val="none" w:sz="0" w:space="0" w:color="auto"/>
                            <w:right w:val="none" w:sz="0" w:space="0" w:color="auto"/>
                          </w:divBdr>
                        </w:div>
                        <w:div w:id="23744278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ATP">
      <a:dk1>
        <a:srgbClr val="323232"/>
      </a:dk1>
      <a:lt1>
        <a:srgbClr val="F1F6EF"/>
      </a:lt1>
      <a:dk2>
        <a:srgbClr val="02463A"/>
      </a:dk2>
      <a:lt2>
        <a:srgbClr val="C8DCBE"/>
      </a:lt2>
      <a:accent1>
        <a:srgbClr val="587758"/>
      </a:accent1>
      <a:accent2>
        <a:srgbClr val="ACC100"/>
      </a:accent2>
      <a:accent3>
        <a:srgbClr val="C8DABD"/>
      </a:accent3>
      <a:accent4>
        <a:srgbClr val="3A6890"/>
      </a:accent4>
      <a:accent5>
        <a:srgbClr val="CCEBEF"/>
      </a:accent5>
      <a:accent6>
        <a:srgbClr val="FBF3AC"/>
      </a:accent6>
      <a:hlink>
        <a:srgbClr val="02463A"/>
      </a:hlink>
      <a:folHlink>
        <a:srgbClr val="ADC2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DE3A2-B9B3-45F9-8E09-39DE987F2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Pages>
  <Words>2137</Words>
  <Characters>13041</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ATP</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Johannes Fager-Christensen - PCH</dc:creator>
  <cp:keywords/>
  <dc:description/>
  <cp:lastModifiedBy>Cecilie Hertel Thygesen</cp:lastModifiedBy>
  <cp:revision>87</cp:revision>
  <dcterms:created xsi:type="dcterms:W3CDTF">2025-05-14T13:03:00Z</dcterms:created>
  <dcterms:modified xsi:type="dcterms:W3CDTF">2025-10-13T08:57:00Z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