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5C37FD" w14:paraId="1916EB0C" w14:textId="77777777" w:rsidTr="009E1D9E">
        <w:trPr>
          <w:cantSplit/>
          <w:trHeight w:val="3159"/>
        </w:trPr>
        <w:tc>
          <w:tcPr>
            <w:tcW w:w="7144" w:type="dxa"/>
          </w:tcPr>
          <w:p w14:paraId="7D29B836" w14:textId="77777777" w:rsidR="00D65E69" w:rsidRPr="005C37FD" w:rsidRDefault="005C37FD" w:rsidP="009E1D9E">
            <w:pPr>
              <w:rPr>
                <w:rFonts w:cs="Arial"/>
                <w:szCs w:val="22"/>
              </w:rPr>
            </w:pPr>
            <w:r>
              <w:t>Til høringsparterne</w:t>
            </w:r>
            <w:r w:rsidR="00D65E69" w:rsidRPr="005C37FD">
              <w:rPr>
                <w:rFonts w:cs="Arial"/>
                <w:szCs w:val="22"/>
              </w:rPr>
              <w:t xml:space="preserve">  </w:t>
            </w:r>
          </w:p>
          <w:p w14:paraId="448CE661" w14:textId="77777777" w:rsidR="00D65E69" w:rsidRPr="005C37FD" w:rsidRDefault="00D65E69" w:rsidP="009E1D9E">
            <w:pPr>
              <w:rPr>
                <w:rFonts w:cs="Arial"/>
                <w:szCs w:val="22"/>
              </w:rPr>
            </w:pPr>
            <w:r w:rsidRPr="005C37FD">
              <w:rPr>
                <w:rFonts w:cs="Arial"/>
                <w:szCs w:val="22"/>
              </w:rPr>
              <w:t xml:space="preserve">  </w:t>
            </w:r>
          </w:p>
          <w:p w14:paraId="6C6EED54" w14:textId="77777777" w:rsidR="001E63D8" w:rsidRPr="005C37FD" w:rsidRDefault="00D65E69" w:rsidP="008D1674">
            <w:pPr>
              <w:tabs>
                <w:tab w:val="left" w:pos="6511"/>
              </w:tabs>
              <w:rPr>
                <w:rFonts w:cs="Arial"/>
                <w:szCs w:val="22"/>
              </w:rPr>
            </w:pPr>
            <w:r w:rsidRPr="005C37FD">
              <w:rPr>
                <w:rFonts w:cs="Arial"/>
                <w:szCs w:val="22"/>
              </w:rPr>
              <w:t xml:space="preserve"> </w:t>
            </w:r>
          </w:p>
          <w:p w14:paraId="7693A467" w14:textId="77777777" w:rsidR="0077532B" w:rsidRPr="005C37FD" w:rsidRDefault="0077532B" w:rsidP="008D1674">
            <w:pPr>
              <w:tabs>
                <w:tab w:val="left" w:pos="6511"/>
              </w:tabs>
              <w:rPr>
                <w:rFonts w:cs="Arial"/>
                <w:szCs w:val="22"/>
              </w:rPr>
            </w:pPr>
          </w:p>
        </w:tc>
      </w:tr>
    </w:tbl>
    <w:p w14:paraId="1F43E6EE" w14:textId="77777777" w:rsidR="00A85ECD" w:rsidRPr="005C37FD" w:rsidRDefault="005C37FD" w:rsidP="00944EE8">
      <w:pPr>
        <w:pStyle w:val="DocumentHeading"/>
      </w:pPr>
      <w:r>
        <w:t>Høring over udkast til bekendtgørelse om tilskud til beskyttelsesforanstaltninger til sikring af drikkevand</w:t>
      </w:r>
    </w:p>
    <w:p w14:paraId="0AFEFB73" w14:textId="77777777" w:rsidR="004830C6" w:rsidRPr="005C37FD" w:rsidRDefault="004830C6" w:rsidP="00FE7E77"/>
    <w:p w14:paraId="73012D16" w14:textId="13A9DF11" w:rsidR="00FE7E77" w:rsidRDefault="005C37FD" w:rsidP="00FE7E77">
      <w:r>
        <w:t>Miljø- og Ligestillingsministeriet</w:t>
      </w:r>
      <w:r w:rsidR="005559DA">
        <w:t xml:space="preserve"> sender hermed ovenstående bekendtgørelse i ekstern høring fra </w:t>
      </w:r>
      <w:r w:rsidR="005559DA" w:rsidRPr="00BB5E26">
        <w:rPr>
          <w:b/>
        </w:rPr>
        <w:t xml:space="preserve">den </w:t>
      </w:r>
      <w:r w:rsidR="00166FA4">
        <w:rPr>
          <w:b/>
        </w:rPr>
        <w:t>19</w:t>
      </w:r>
      <w:r w:rsidR="005559DA" w:rsidRPr="00BB5E26">
        <w:rPr>
          <w:b/>
        </w:rPr>
        <w:t>.</w:t>
      </w:r>
      <w:r w:rsidR="00166FA4">
        <w:rPr>
          <w:b/>
        </w:rPr>
        <w:t xml:space="preserve"> august</w:t>
      </w:r>
      <w:r w:rsidR="005559DA" w:rsidRPr="00BB5E26">
        <w:rPr>
          <w:b/>
        </w:rPr>
        <w:t xml:space="preserve"> 2025</w:t>
      </w:r>
      <w:r w:rsidR="005559DA">
        <w:t xml:space="preserve"> til og med </w:t>
      </w:r>
      <w:r w:rsidR="005559DA" w:rsidRPr="00BB5E26">
        <w:rPr>
          <w:b/>
        </w:rPr>
        <w:t xml:space="preserve">den </w:t>
      </w:r>
      <w:r w:rsidR="00166FA4">
        <w:rPr>
          <w:b/>
        </w:rPr>
        <w:t>2. september</w:t>
      </w:r>
      <w:r w:rsidR="005559DA" w:rsidRPr="00BB5E26">
        <w:rPr>
          <w:b/>
        </w:rPr>
        <w:t xml:space="preserve"> 2025</w:t>
      </w:r>
      <w:r w:rsidR="005559DA">
        <w:t xml:space="preserve"> via Høringsportalen.</w:t>
      </w:r>
    </w:p>
    <w:p w14:paraId="0F2B9BAF" w14:textId="77777777" w:rsidR="005559DA" w:rsidRDefault="005559DA" w:rsidP="00FE7E77"/>
    <w:p w14:paraId="17003143" w14:textId="77777777" w:rsidR="005559DA" w:rsidRDefault="005559DA" w:rsidP="00FE7E77">
      <w:r>
        <w:t xml:space="preserve">Derudover er link til </w:t>
      </w:r>
      <w:r w:rsidR="001B1672">
        <w:t>Høringsportalen og høringsmaterialet sendt til de organisationer, myndigheder, m.v., der er anført på vedlagte høringsliste.</w:t>
      </w:r>
    </w:p>
    <w:p w14:paraId="7D6EA304" w14:textId="77777777" w:rsidR="001B1672" w:rsidRDefault="001B1672" w:rsidP="00FE7E77"/>
    <w:p w14:paraId="1870BBD4" w14:textId="77777777" w:rsidR="001B1672" w:rsidRDefault="001B1672" w:rsidP="00FE7E77">
      <w:r>
        <w:t xml:space="preserve">Miljø- og Ligestillingsministeriet gør opmærksom på, at der ved afgivelse af høringssvar samtykkes til offentliggørelse af høringssvaret, herunder afsenders navn og adresse. </w:t>
      </w:r>
    </w:p>
    <w:p w14:paraId="37E272BB" w14:textId="77777777" w:rsidR="005559DA" w:rsidRDefault="005559DA" w:rsidP="00FE7E77"/>
    <w:p w14:paraId="05584B0D" w14:textId="77777777" w:rsidR="005559DA" w:rsidRDefault="005559DA" w:rsidP="00FE7E77">
      <w:r>
        <w:t xml:space="preserve">Bekendtgørelsen </w:t>
      </w:r>
      <w:r w:rsidR="000A40A5">
        <w:t>har til formål at regulere tilsagn om og tilskud til medfinansiering af drikkevandsbeskyttende foranstaltninger, herunder bl.a. aftaler og påbud eller forbud om sprøjtemiddelfri drift.</w:t>
      </w:r>
    </w:p>
    <w:p w14:paraId="2743E068" w14:textId="77777777" w:rsidR="000A40A5" w:rsidRDefault="000A40A5" w:rsidP="00FE7E77"/>
    <w:p w14:paraId="7204AF79" w14:textId="77777777" w:rsidR="000A40A5" w:rsidRDefault="000A40A5" w:rsidP="00FE7E77">
      <w:pPr>
        <w:rPr>
          <w:b/>
        </w:rPr>
      </w:pPr>
      <w:r>
        <w:rPr>
          <w:b/>
        </w:rPr>
        <w:t>Ændringer i bekendtgørelsen</w:t>
      </w:r>
    </w:p>
    <w:p w14:paraId="38CCAFEA" w14:textId="77777777" w:rsidR="000A40A5" w:rsidRDefault="000A40A5" w:rsidP="00FE7E77">
      <w:r>
        <w:t xml:space="preserve">Bekendtgørelsen er i store træk enslydende med bekendtgørelse om tilskud til sløjfning af ubenyttede brønde og boringer og til beskyttelsesforanstaltninger til sikring af drikkevand fra 2024. </w:t>
      </w:r>
    </w:p>
    <w:p w14:paraId="1F8580B2" w14:textId="77777777" w:rsidR="000A40A5" w:rsidRDefault="000A40A5" w:rsidP="00FE7E77"/>
    <w:p w14:paraId="5FA6FA96" w14:textId="77777777" w:rsidR="000A40A5" w:rsidRDefault="000A40A5" w:rsidP="00FE7E77">
      <w:r>
        <w:t>Der er imidlertid ikke afsat penge på finansloven 2025 til tilskud til sløjfning af ubenyttede brønde og boringer og til brønde og boringer, der ikke er sløjfet korrekt. Derfor er henvisninger hertil fjernet fra bekendtgørelsesudkastet, og der er foretaget konsekvensændringer i relevante bestemmelser og stykker som følge heraf.</w:t>
      </w:r>
    </w:p>
    <w:p w14:paraId="23E8491A" w14:textId="77777777" w:rsidR="000A40A5" w:rsidRDefault="000A40A5" w:rsidP="00FE7E77"/>
    <w:p w14:paraId="2149208C" w14:textId="77777777" w:rsidR="000A40A5" w:rsidRDefault="000A40A5" w:rsidP="00FE7E77">
      <w:r>
        <w:t xml:space="preserve">Herudover er der foretaget ændringer i datoer og årstal. </w:t>
      </w:r>
    </w:p>
    <w:p w14:paraId="0D7253E2" w14:textId="77777777" w:rsidR="00E51932" w:rsidRDefault="00E51932" w:rsidP="00FE7E77"/>
    <w:p w14:paraId="7608C157" w14:textId="7EB0002B" w:rsidR="00E51932" w:rsidRPr="000A40A5" w:rsidRDefault="00E51932" w:rsidP="00FE7E77">
      <w:r>
        <w:t xml:space="preserve">Bekendtgørelsen forventes at træde i kraft </w:t>
      </w:r>
      <w:r w:rsidR="00166FA4">
        <w:t>primo september</w:t>
      </w:r>
      <w:r>
        <w:t xml:space="preserve"> 2025. Tidspunktet skylde</w:t>
      </w:r>
      <w:r w:rsidR="00E17855">
        <w:t xml:space="preserve">s, at det ikke oprindeligt var planlagt at genudstede bekendtgørelsen, </w:t>
      </w:r>
      <w:r w:rsidR="00AB5427">
        <w:t xml:space="preserve">i det en anden puljemodel var overvejet, </w:t>
      </w:r>
      <w:r w:rsidR="00E17855">
        <w:t>men at Miljø- og Ligestillingsministeriets og Miljøstyrelsens efterfølgende vurdering har nødvendiggjort, at bekendtgørelsen udstedet på ny.</w:t>
      </w:r>
    </w:p>
    <w:p w14:paraId="48EE284E" w14:textId="77777777" w:rsidR="0018769C" w:rsidRPr="005C37FD" w:rsidRDefault="0018769C" w:rsidP="00FE7E77">
      <w:pPr>
        <w:rPr>
          <w:szCs w:val="22"/>
        </w:rPr>
      </w:pPr>
    </w:p>
    <w:p w14:paraId="738D225B" w14:textId="48901783" w:rsidR="00EE0137" w:rsidRDefault="000A40A5" w:rsidP="00EE0137">
      <w:pPr>
        <w:rPr>
          <w:szCs w:val="22"/>
        </w:rPr>
      </w:pPr>
      <w:r>
        <w:rPr>
          <w:szCs w:val="22"/>
        </w:rPr>
        <w:lastRenderedPageBreak/>
        <w:t xml:space="preserve">Miljø- og Ligestillingsministeriet skal anmode om at modtage høringssvar på mim@mim.dk med cc simaj@mim.dk med angivelse af sagsnummer 2025-3286 senest den </w:t>
      </w:r>
      <w:r w:rsidR="00166FA4">
        <w:rPr>
          <w:b/>
          <w:szCs w:val="22"/>
        </w:rPr>
        <w:t>2. september</w:t>
      </w:r>
      <w:r>
        <w:rPr>
          <w:szCs w:val="22"/>
        </w:rPr>
        <w:t>.</w:t>
      </w:r>
    </w:p>
    <w:p w14:paraId="086BFE17" w14:textId="77777777" w:rsidR="000A40A5" w:rsidRPr="005C37FD" w:rsidRDefault="000A40A5" w:rsidP="00EE0137">
      <w:pPr>
        <w:rPr>
          <w:szCs w:val="22"/>
        </w:rPr>
      </w:pPr>
    </w:p>
    <w:p w14:paraId="31FF63BD" w14:textId="77777777" w:rsidR="00EE0137" w:rsidRPr="005C37FD" w:rsidRDefault="005C37FD" w:rsidP="00EE0137">
      <w:pPr>
        <w:keepNext/>
        <w:keepLines/>
        <w:rPr>
          <w:szCs w:val="22"/>
        </w:rPr>
      </w:pPr>
      <w:bookmarkStart w:id="0" w:name="LAN_YoursSincerely"/>
      <w:r w:rsidRPr="005C37FD">
        <w:rPr>
          <w:szCs w:val="22"/>
        </w:rPr>
        <w:t>Med venlig hilsen</w:t>
      </w:r>
      <w:bookmarkEnd w:id="0"/>
    </w:p>
    <w:p w14:paraId="2DA22A05" w14:textId="77777777" w:rsidR="00EE0137" w:rsidRPr="005C37FD" w:rsidRDefault="00EE0137" w:rsidP="00EE0137">
      <w:pPr>
        <w:keepNext/>
        <w:keepLines/>
        <w:rPr>
          <w:szCs w:val="22"/>
        </w:rPr>
      </w:pPr>
    </w:p>
    <w:p w14:paraId="4132CBEC" w14:textId="77777777" w:rsidR="00EE0137" w:rsidRPr="005C37FD" w:rsidRDefault="00EE0137" w:rsidP="00EE0137">
      <w:pPr>
        <w:keepNext/>
        <w:keepLines/>
        <w:rPr>
          <w:szCs w:val="22"/>
        </w:rPr>
      </w:pPr>
    </w:p>
    <w:p w14:paraId="54C5E8DC" w14:textId="77777777" w:rsidR="00EE0137" w:rsidRPr="005C37FD" w:rsidRDefault="00EE0137" w:rsidP="00EE0137">
      <w:pPr>
        <w:keepNext/>
        <w:keepLines/>
        <w:tabs>
          <w:tab w:val="left" w:pos="4644"/>
        </w:tabs>
        <w:rPr>
          <w:szCs w:val="22"/>
        </w:rPr>
      </w:pPr>
    </w:p>
    <w:p w14:paraId="47832EBE" w14:textId="77777777" w:rsidR="00EE0137" w:rsidRPr="005C37FD" w:rsidRDefault="005C37FD" w:rsidP="00EE0137">
      <w:pPr>
        <w:keepNext/>
        <w:keepLines/>
        <w:rPr>
          <w:szCs w:val="22"/>
        </w:rPr>
      </w:pPr>
      <w:bookmarkStart w:id="1" w:name="USR_Name"/>
      <w:bookmarkStart w:id="2" w:name="USR_Name_HIF"/>
      <w:r w:rsidRPr="005C37FD">
        <w:rPr>
          <w:szCs w:val="22"/>
        </w:rPr>
        <w:t>Simon Jacobsen</w:t>
      </w:r>
      <w:bookmarkEnd w:id="1"/>
    </w:p>
    <w:p w14:paraId="0EA4FB4E" w14:textId="77777777" w:rsidR="00A77855" w:rsidRPr="005C37FD" w:rsidRDefault="005C37FD" w:rsidP="00EE0137">
      <w:pPr>
        <w:keepNext/>
        <w:keepLines/>
        <w:rPr>
          <w:szCs w:val="22"/>
        </w:rPr>
      </w:pPr>
      <w:bookmarkStart w:id="3" w:name="USR_Title"/>
      <w:bookmarkStart w:id="4" w:name="USR_Title_HIF"/>
      <w:bookmarkEnd w:id="2"/>
      <w:r w:rsidRPr="005C37FD">
        <w:rPr>
          <w:szCs w:val="22"/>
        </w:rPr>
        <w:t>Fuldmægtig</w:t>
      </w:r>
      <w:bookmarkEnd w:id="3"/>
    </w:p>
    <w:p w14:paraId="6A498F5D" w14:textId="77777777" w:rsidR="00EE0137" w:rsidRPr="005C37FD" w:rsidRDefault="005C37FD" w:rsidP="00EE0137">
      <w:pPr>
        <w:keepNext/>
        <w:keepLines/>
        <w:rPr>
          <w:szCs w:val="22"/>
        </w:rPr>
      </w:pPr>
      <w:bookmarkStart w:id="5" w:name="USR_DirectPhone"/>
      <w:bookmarkStart w:id="6" w:name="USR_DirectPhone_HIF"/>
      <w:bookmarkEnd w:id="4"/>
      <w:r w:rsidRPr="005C37FD">
        <w:rPr>
          <w:szCs w:val="22"/>
        </w:rPr>
        <w:t>+45 24 41 57 93</w:t>
      </w:r>
      <w:bookmarkEnd w:id="5"/>
    </w:p>
    <w:p w14:paraId="230DCD2F" w14:textId="77777777" w:rsidR="00EE0137" w:rsidRPr="005C37FD" w:rsidRDefault="005C37FD" w:rsidP="00EE0137">
      <w:pPr>
        <w:rPr>
          <w:szCs w:val="22"/>
        </w:rPr>
      </w:pPr>
      <w:bookmarkStart w:id="7" w:name="USR_Email"/>
      <w:bookmarkEnd w:id="6"/>
      <w:r w:rsidRPr="005C37FD">
        <w:rPr>
          <w:szCs w:val="22"/>
        </w:rPr>
        <w:t>simaj@mim.dk</w:t>
      </w:r>
      <w:bookmarkEnd w:id="7"/>
    </w:p>
    <w:p w14:paraId="63855B37" w14:textId="77777777" w:rsidR="00EC1285" w:rsidRPr="005C37FD" w:rsidRDefault="00EC1285" w:rsidP="001A4D56">
      <w:pPr>
        <w:rPr>
          <w:szCs w:val="22"/>
        </w:rPr>
      </w:pPr>
    </w:p>
    <w:sectPr w:rsidR="00EC1285" w:rsidRPr="005C37FD" w:rsidSect="0048667B">
      <w:headerReference w:type="even" r:id="rId7"/>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47536" w14:textId="77777777" w:rsidR="003A3FFD" w:rsidRDefault="003A3FFD">
      <w:r>
        <w:separator/>
      </w:r>
    </w:p>
  </w:endnote>
  <w:endnote w:type="continuationSeparator" w:id="0">
    <w:p w14:paraId="2D09F0B9" w14:textId="77777777" w:rsidR="003A3FFD" w:rsidRDefault="003A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7F69"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6A65B935"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C1468"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BC56EA">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D24D9" w14:textId="77777777" w:rsidR="00EE0137" w:rsidRPr="005C37FD" w:rsidRDefault="005C37FD" w:rsidP="00EE0137">
    <w:pPr>
      <w:pStyle w:val="Template-Address"/>
    </w:pPr>
    <w:bookmarkStart w:id="28" w:name="OFF_Institution"/>
    <w:bookmarkStart w:id="29" w:name="OFF_InstitutionHIF"/>
    <w:bookmarkStart w:id="30" w:name="XIF_MMFirstAddressLine"/>
    <w:r w:rsidRPr="005C37FD">
      <w:t>Miljø- og Ligestillingsministeriet</w:t>
    </w:r>
    <w:bookmarkEnd w:id="28"/>
    <w:r w:rsidR="00EE0137" w:rsidRPr="005C37FD">
      <w:t xml:space="preserve"> </w:t>
    </w:r>
    <w:bookmarkEnd w:id="29"/>
    <w:r w:rsidR="00EE0137" w:rsidRPr="005C37FD">
      <w:t xml:space="preserve">• </w:t>
    </w:r>
    <w:bookmarkStart w:id="31" w:name="OFF_AddressA"/>
    <w:bookmarkStart w:id="32" w:name="OFF_AddressAHIF"/>
    <w:r w:rsidRPr="005C37FD">
      <w:t>Frederiksholms Kanal 26</w:t>
    </w:r>
    <w:bookmarkEnd w:id="31"/>
    <w:r w:rsidR="00EE0137" w:rsidRPr="005C37FD">
      <w:t xml:space="preserve"> </w:t>
    </w:r>
    <w:bookmarkEnd w:id="32"/>
    <w:r w:rsidR="00EE0137" w:rsidRPr="005C37FD">
      <w:rPr>
        <w:vanish/>
      </w:rPr>
      <w:t xml:space="preserve">• </w:t>
    </w:r>
    <w:bookmarkStart w:id="33" w:name="OFF_AddressB"/>
    <w:bookmarkStart w:id="34" w:name="OFF_AddressBHIF"/>
    <w:bookmarkEnd w:id="33"/>
    <w:r w:rsidR="00EE0137" w:rsidRPr="005C37FD">
      <w:rPr>
        <w:vanish/>
      </w:rPr>
      <w:t xml:space="preserve"> </w:t>
    </w:r>
    <w:bookmarkEnd w:id="34"/>
    <w:r w:rsidR="00EE0137" w:rsidRPr="005C37FD">
      <w:rPr>
        <w:vanish/>
      </w:rPr>
      <w:t xml:space="preserve">• </w:t>
    </w:r>
    <w:bookmarkStart w:id="35" w:name="OFF_AddressC"/>
    <w:bookmarkStart w:id="36" w:name="OFF_AddressCHIF"/>
    <w:bookmarkEnd w:id="35"/>
    <w:r w:rsidR="00EE0137" w:rsidRPr="005C37FD">
      <w:rPr>
        <w:vanish/>
      </w:rPr>
      <w:t xml:space="preserve"> </w:t>
    </w:r>
    <w:bookmarkEnd w:id="36"/>
    <w:r w:rsidR="00EE0137" w:rsidRPr="005C37FD">
      <w:t xml:space="preserve">• </w:t>
    </w:r>
    <w:bookmarkStart w:id="37" w:name="OFF_AddressD"/>
    <w:bookmarkStart w:id="38" w:name="OFF_AddressDHIF"/>
    <w:r w:rsidRPr="005C37FD">
      <w:t>1220</w:t>
    </w:r>
    <w:bookmarkEnd w:id="37"/>
    <w:r w:rsidR="00EE0137" w:rsidRPr="005C37FD">
      <w:t xml:space="preserve"> </w:t>
    </w:r>
    <w:bookmarkStart w:id="39" w:name="OFF_City"/>
    <w:r>
      <w:t>København K</w:t>
    </w:r>
    <w:bookmarkEnd w:id="39"/>
    <w:r w:rsidR="00EE0137" w:rsidRPr="005C37FD">
      <w:t xml:space="preserve"> </w:t>
    </w:r>
    <w:bookmarkEnd w:id="38"/>
  </w:p>
  <w:p w14:paraId="48CB6C4D" w14:textId="77777777" w:rsidR="00EE0137" w:rsidRPr="00956D3A" w:rsidRDefault="005C37FD" w:rsidP="00EE0137">
    <w:pPr>
      <w:pStyle w:val="Template-Address"/>
    </w:pPr>
    <w:bookmarkStart w:id="40" w:name="LAN_Phone"/>
    <w:bookmarkStart w:id="41" w:name="OFF_PhoneHIF"/>
    <w:bookmarkStart w:id="42" w:name="XIF_MMSecondAddressLine"/>
    <w:bookmarkEnd w:id="30"/>
    <w:r w:rsidRPr="005C37FD">
      <w:t>Tlf.</w:t>
    </w:r>
    <w:bookmarkEnd w:id="40"/>
    <w:r w:rsidR="00EE0137" w:rsidRPr="005C37FD">
      <w:t xml:space="preserve"> </w:t>
    </w:r>
    <w:bookmarkStart w:id="43" w:name="OFF_Phone"/>
    <w:r w:rsidRPr="005C37FD">
      <w:t>38 14 21 42</w:t>
    </w:r>
    <w:bookmarkEnd w:id="43"/>
    <w:r w:rsidR="00EE0137" w:rsidRPr="005C37FD">
      <w:t xml:space="preserve"> </w:t>
    </w:r>
    <w:bookmarkEnd w:id="41"/>
    <w:r w:rsidR="00EE0137" w:rsidRPr="005C37FD">
      <w:rPr>
        <w:vanish/>
      </w:rPr>
      <w:t xml:space="preserve">• </w:t>
    </w:r>
    <w:bookmarkStart w:id="44" w:name="LAN_Fax"/>
    <w:bookmarkStart w:id="45" w:name="OFF_FaxHIF"/>
    <w:r w:rsidRPr="005C37FD">
      <w:rPr>
        <w:vanish/>
      </w:rPr>
      <w:t>Fax</w:t>
    </w:r>
    <w:bookmarkEnd w:id="44"/>
    <w:r w:rsidR="00EE0137" w:rsidRPr="005C37FD">
      <w:rPr>
        <w:vanish/>
      </w:rPr>
      <w:t xml:space="preserve"> </w:t>
    </w:r>
    <w:bookmarkStart w:id="46" w:name="OFF_Fax"/>
    <w:bookmarkEnd w:id="46"/>
    <w:r w:rsidR="00EE0137" w:rsidRPr="005C37FD">
      <w:rPr>
        <w:vanish/>
      </w:rPr>
      <w:t xml:space="preserve"> </w:t>
    </w:r>
    <w:bookmarkEnd w:id="45"/>
    <w:r w:rsidR="00EE0137" w:rsidRPr="005C37FD">
      <w:t xml:space="preserve">• </w:t>
    </w:r>
    <w:bookmarkStart w:id="47" w:name="OFF_CVRHIF"/>
    <w:r w:rsidR="00EE0137" w:rsidRPr="005C37FD">
      <w:t xml:space="preserve">CVR </w:t>
    </w:r>
    <w:bookmarkStart w:id="48" w:name="OFF_CVR"/>
    <w:r w:rsidRPr="005C37FD">
      <w:t>12854358</w:t>
    </w:r>
    <w:bookmarkEnd w:id="48"/>
    <w:r w:rsidR="00EE0137" w:rsidRPr="005C37FD">
      <w:t xml:space="preserve"> </w:t>
    </w:r>
    <w:bookmarkEnd w:id="47"/>
    <w:r w:rsidR="00EE0137" w:rsidRPr="005C37FD">
      <w:t xml:space="preserve">• </w:t>
    </w:r>
    <w:bookmarkStart w:id="49" w:name="OFF_EANHIF"/>
    <w:r w:rsidR="00EE0137" w:rsidRPr="005C37FD">
      <w:t xml:space="preserve">EAN </w:t>
    </w:r>
    <w:bookmarkStart w:id="50" w:name="OFF_EAN"/>
    <w:r w:rsidRPr="005C37FD">
      <w:t>5798000862005</w:t>
    </w:r>
    <w:bookmarkEnd w:id="50"/>
    <w:r w:rsidR="00EE0137" w:rsidRPr="005C37FD">
      <w:t xml:space="preserve"> </w:t>
    </w:r>
    <w:bookmarkEnd w:id="49"/>
    <w:r w:rsidR="00EE0137" w:rsidRPr="005C37FD">
      <w:t xml:space="preserve">• </w:t>
    </w:r>
    <w:bookmarkStart w:id="51" w:name="OFF_Email"/>
    <w:bookmarkStart w:id="52" w:name="OFF_EmailHIF"/>
    <w:r w:rsidRPr="005C37FD">
      <w:t>mim@mim.dk</w:t>
    </w:r>
    <w:bookmarkEnd w:id="51"/>
    <w:r w:rsidR="00EE0137" w:rsidRPr="005C37FD">
      <w:t xml:space="preserve"> </w:t>
    </w:r>
    <w:bookmarkEnd w:id="52"/>
    <w:r w:rsidR="00EE0137" w:rsidRPr="005C37FD">
      <w:t xml:space="preserve">• </w:t>
    </w:r>
    <w:bookmarkStart w:id="53" w:name="OFF_Web"/>
    <w:bookmarkStart w:id="54" w:name="OFF_WebHIF"/>
    <w:r w:rsidRPr="005C37FD">
      <w:t>www.mim.dk</w:t>
    </w:r>
    <w:bookmarkEnd w:id="53"/>
    <w:r w:rsidR="00EE0137" w:rsidRPr="005C37FD">
      <w:t xml:space="preserve"> </w:t>
    </w:r>
    <w:bookmarkEnd w:id="42"/>
    <w:bookmarkEnd w:id="54"/>
  </w:p>
  <w:p w14:paraId="3F06AD26"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C6408" w14:textId="77777777" w:rsidR="003A3FFD" w:rsidRDefault="003A3FFD">
      <w:r>
        <w:separator/>
      </w:r>
    </w:p>
  </w:footnote>
  <w:footnote w:type="continuationSeparator" w:id="0">
    <w:p w14:paraId="4FDE256F" w14:textId="77777777" w:rsidR="003A3FFD" w:rsidRDefault="003A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831F7" w14:textId="77777777" w:rsidR="00E17855" w:rsidRDefault="00E17855">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251AD" w14:textId="77777777" w:rsidR="000E717B" w:rsidRDefault="000E717B">
    <w:pPr>
      <w:pStyle w:val="Sidehoved"/>
    </w:pPr>
    <w:bookmarkStart w:id="8" w:name="BIT_PrimaryHeader"/>
  </w:p>
  <w:bookmarkEnd w:id="8"/>
  <w:p w14:paraId="24C43DBB"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03E8A" w14:textId="77777777" w:rsidR="00EE0137" w:rsidRPr="00E959A5" w:rsidRDefault="005C37FD" w:rsidP="00EE0137">
    <w:bookmarkStart w:id="9" w:name="BIT_DocumentName"/>
    <w:bookmarkEnd w:id="9"/>
    <w:r>
      <w:rPr>
        <w:noProof/>
      </w:rPr>
      <w:drawing>
        <wp:anchor distT="0" distB="0" distL="114300" distR="114300" simplePos="0" relativeHeight="251660288" behindDoc="0" locked="1" layoutInCell="1" allowOverlap="1" wp14:anchorId="01A89ED6" wp14:editId="3CE21710">
          <wp:simplePos x="0" y="0"/>
          <wp:positionH relativeFrom="rightMargin">
            <wp:align>right</wp:align>
          </wp:positionH>
          <wp:positionV relativeFrom="page">
            <wp:posOffset>431800</wp:posOffset>
          </wp:positionV>
          <wp:extent cx="2627626" cy="626745"/>
          <wp:effectExtent l="0" t="0" r="0" b="1905"/>
          <wp:wrapNone/>
          <wp:docPr id="2"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489B97CE" wp14:editId="141B9AB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20EB65A8" w14:textId="77777777">
                            <w:trPr>
                              <w:cantSplit/>
                              <w:trHeight w:val="2778"/>
                            </w:trPr>
                            <w:tc>
                              <w:tcPr>
                                <w:tcW w:w="2755" w:type="dxa"/>
                                <w:tcMar>
                                  <w:top w:w="34" w:type="dxa"/>
                                  <w:left w:w="0" w:type="dxa"/>
                                  <w:bottom w:w="28" w:type="dxa"/>
                                  <w:right w:w="0" w:type="dxa"/>
                                </w:tcMar>
                              </w:tcPr>
                              <w:p w14:paraId="020B595E" w14:textId="77777777" w:rsidR="00EE0137" w:rsidRPr="005C37FD" w:rsidRDefault="005C37FD">
                                <w:pPr>
                                  <w:pStyle w:val="Kolofontekst"/>
                                </w:pPr>
                                <w:bookmarkStart w:id="10" w:name="OFF_DepartmentHIF"/>
                                <w:r>
                                  <w:t>Vand og Pesticider</w:t>
                                </w:r>
                              </w:p>
                              <w:p w14:paraId="08701A6F" w14:textId="77777777" w:rsidR="00EE0137" w:rsidRPr="005C37FD" w:rsidRDefault="005C37FD">
                                <w:pPr>
                                  <w:pStyle w:val="Kolofontekst"/>
                                </w:pPr>
                                <w:bookmarkStart w:id="11" w:name="LAN_CaseNo"/>
                                <w:bookmarkStart w:id="12" w:name="dossier_f2casenumberHIF"/>
                                <w:bookmarkEnd w:id="10"/>
                                <w:r w:rsidRPr="005C37FD">
                                  <w:t>J.nr.</w:t>
                                </w:r>
                                <w:bookmarkEnd w:id="11"/>
                                <w:r w:rsidR="00EE0137" w:rsidRPr="005C37FD">
                                  <w:t xml:space="preserve"> </w:t>
                                </w:r>
                                <w:bookmarkStart w:id="13" w:name="dossier_f2casenumber"/>
                                <w:r w:rsidRPr="005C37FD">
                                  <w:rPr>
                                    <w:color w:val="000000" w:themeColor="text1"/>
                                    <w:lang w:val="de-DE"/>
                                  </w:rPr>
                                  <w:t>$dossier_f2casenumber$</w:t>
                                </w:r>
                                <w:bookmarkEnd w:id="13"/>
                                <w:r w:rsidR="00EE0137" w:rsidRPr="005C37FD">
                                  <w:t xml:space="preserve">  </w:t>
                                </w:r>
                              </w:p>
                              <w:p w14:paraId="4FB2B90A" w14:textId="77777777" w:rsidR="00EE0137" w:rsidRPr="005C37FD" w:rsidRDefault="005C37FD">
                                <w:pPr>
                                  <w:pStyle w:val="Kolofontekst"/>
                                </w:pPr>
                                <w:bookmarkStart w:id="14" w:name="LAN_Ref"/>
                                <w:bookmarkStart w:id="15" w:name="USR_InitialsHIF"/>
                                <w:bookmarkEnd w:id="12"/>
                                <w:r w:rsidRPr="005C37FD">
                                  <w:t>Ref.</w:t>
                                </w:r>
                                <w:bookmarkEnd w:id="14"/>
                                <w:r w:rsidR="00EE0137" w:rsidRPr="005C37FD">
                                  <w:t xml:space="preserve"> </w:t>
                                </w:r>
                                <w:bookmarkStart w:id="16" w:name="USR_Initials"/>
                                <w:r w:rsidRPr="005C37FD">
                                  <w:t>SIMAJ</w:t>
                                </w:r>
                                <w:bookmarkEnd w:id="16"/>
                              </w:p>
                              <w:p w14:paraId="1671A59E" w14:textId="426922FB" w:rsidR="00EE0137" w:rsidRDefault="005C37FD" w:rsidP="00F351D6">
                                <w:pPr>
                                  <w:pStyle w:val="Kolofontekst"/>
                                </w:pPr>
                                <w:bookmarkStart w:id="17" w:name="FLD_DocumentDate"/>
                                <w:bookmarkEnd w:id="15"/>
                                <w:r>
                                  <w:t xml:space="preserve">Den </w:t>
                                </w:r>
                                <w:bookmarkEnd w:id="17"/>
                                <w:r w:rsidR="00166FA4">
                                  <w:t>19. august 2025</w:t>
                                </w:r>
                                <w:bookmarkStart w:id="18" w:name="_GoBack"/>
                                <w:bookmarkEnd w:id="18"/>
                              </w:p>
                            </w:tc>
                          </w:tr>
                        </w:tbl>
                        <w:p w14:paraId="01A7ADE9"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B97CE"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20EB65A8" w14:textId="77777777">
                      <w:trPr>
                        <w:cantSplit/>
                        <w:trHeight w:val="2778"/>
                      </w:trPr>
                      <w:tc>
                        <w:tcPr>
                          <w:tcW w:w="2755" w:type="dxa"/>
                          <w:tcMar>
                            <w:top w:w="34" w:type="dxa"/>
                            <w:left w:w="0" w:type="dxa"/>
                            <w:bottom w:w="28" w:type="dxa"/>
                            <w:right w:w="0" w:type="dxa"/>
                          </w:tcMar>
                        </w:tcPr>
                        <w:p w14:paraId="020B595E" w14:textId="77777777" w:rsidR="00EE0137" w:rsidRPr="005C37FD" w:rsidRDefault="005C37FD">
                          <w:pPr>
                            <w:pStyle w:val="Kolofontekst"/>
                          </w:pPr>
                          <w:bookmarkStart w:id="19" w:name="OFF_DepartmentHIF"/>
                          <w:r>
                            <w:t>Vand og Pesticider</w:t>
                          </w:r>
                        </w:p>
                        <w:p w14:paraId="08701A6F" w14:textId="77777777" w:rsidR="00EE0137" w:rsidRPr="005C37FD" w:rsidRDefault="005C37FD">
                          <w:pPr>
                            <w:pStyle w:val="Kolofontekst"/>
                          </w:pPr>
                          <w:bookmarkStart w:id="20" w:name="LAN_CaseNo"/>
                          <w:bookmarkStart w:id="21" w:name="dossier_f2casenumberHIF"/>
                          <w:bookmarkEnd w:id="19"/>
                          <w:r w:rsidRPr="005C37FD">
                            <w:t>J.nr.</w:t>
                          </w:r>
                          <w:bookmarkEnd w:id="20"/>
                          <w:r w:rsidR="00EE0137" w:rsidRPr="005C37FD">
                            <w:t xml:space="preserve"> </w:t>
                          </w:r>
                          <w:bookmarkStart w:id="22" w:name="dossier_f2casenumber"/>
                          <w:r w:rsidRPr="005C37FD">
                            <w:rPr>
                              <w:color w:val="000000" w:themeColor="text1"/>
                              <w:lang w:val="de-DE"/>
                            </w:rPr>
                            <w:t>$dossier_f2casenumber$</w:t>
                          </w:r>
                          <w:bookmarkEnd w:id="22"/>
                          <w:r w:rsidR="00EE0137" w:rsidRPr="005C37FD">
                            <w:t xml:space="preserve">  </w:t>
                          </w:r>
                        </w:p>
                        <w:p w14:paraId="4FB2B90A" w14:textId="77777777" w:rsidR="00EE0137" w:rsidRPr="005C37FD" w:rsidRDefault="005C37FD">
                          <w:pPr>
                            <w:pStyle w:val="Kolofontekst"/>
                          </w:pPr>
                          <w:bookmarkStart w:id="23" w:name="LAN_Ref"/>
                          <w:bookmarkStart w:id="24" w:name="USR_InitialsHIF"/>
                          <w:bookmarkEnd w:id="21"/>
                          <w:r w:rsidRPr="005C37FD">
                            <w:t>Ref.</w:t>
                          </w:r>
                          <w:bookmarkEnd w:id="23"/>
                          <w:r w:rsidR="00EE0137" w:rsidRPr="005C37FD">
                            <w:t xml:space="preserve"> </w:t>
                          </w:r>
                          <w:bookmarkStart w:id="25" w:name="USR_Initials"/>
                          <w:r w:rsidRPr="005C37FD">
                            <w:t>SIMAJ</w:t>
                          </w:r>
                          <w:bookmarkEnd w:id="25"/>
                        </w:p>
                        <w:p w14:paraId="1671A59E" w14:textId="426922FB" w:rsidR="00EE0137" w:rsidRDefault="005C37FD" w:rsidP="00F351D6">
                          <w:pPr>
                            <w:pStyle w:val="Kolofontekst"/>
                          </w:pPr>
                          <w:bookmarkStart w:id="26" w:name="FLD_DocumentDate"/>
                          <w:bookmarkEnd w:id="24"/>
                          <w:r>
                            <w:t xml:space="preserve">Den </w:t>
                          </w:r>
                          <w:bookmarkEnd w:id="26"/>
                          <w:r w:rsidR="00166FA4">
                            <w:t>19. august 2025</w:t>
                          </w:r>
                          <w:bookmarkStart w:id="27" w:name="_GoBack"/>
                          <w:bookmarkEnd w:id="27"/>
                        </w:p>
                      </w:tc>
                    </w:tr>
                  </w:tbl>
                  <w:p w14:paraId="01A7ADE9" w14:textId="77777777" w:rsidR="00EE0137" w:rsidRDefault="00EE0137" w:rsidP="00EE0137"/>
                </w:txbxContent>
              </v:textbox>
              <w10:wrap anchorx="margin" anchory="page"/>
              <w10:anchorlock/>
            </v:shape>
          </w:pict>
        </mc:Fallback>
      </mc:AlternateContent>
    </w:r>
  </w:p>
  <w:p w14:paraId="21DC0F06"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7FD"/>
    <w:rsid w:val="00002EA0"/>
    <w:rsid w:val="00003636"/>
    <w:rsid w:val="00005FAA"/>
    <w:rsid w:val="00006DF6"/>
    <w:rsid w:val="0001457C"/>
    <w:rsid w:val="0001528D"/>
    <w:rsid w:val="000166A0"/>
    <w:rsid w:val="00030051"/>
    <w:rsid w:val="00037E7E"/>
    <w:rsid w:val="00060BC5"/>
    <w:rsid w:val="000647F2"/>
    <w:rsid w:val="00066A0C"/>
    <w:rsid w:val="00070BA1"/>
    <w:rsid w:val="00073466"/>
    <w:rsid w:val="00074F1A"/>
    <w:rsid w:val="000758FD"/>
    <w:rsid w:val="00082404"/>
    <w:rsid w:val="000825EC"/>
    <w:rsid w:val="000931D9"/>
    <w:rsid w:val="00096AA1"/>
    <w:rsid w:val="000A1C92"/>
    <w:rsid w:val="000A26F5"/>
    <w:rsid w:val="000A40A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66FA4"/>
    <w:rsid w:val="001743E7"/>
    <w:rsid w:val="0018769C"/>
    <w:rsid w:val="001A4D56"/>
    <w:rsid w:val="001A58BF"/>
    <w:rsid w:val="001A6CB5"/>
    <w:rsid w:val="001A7E4B"/>
    <w:rsid w:val="001B1672"/>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2C46"/>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5BC4"/>
    <w:rsid w:val="003819FF"/>
    <w:rsid w:val="00385C06"/>
    <w:rsid w:val="00386D0C"/>
    <w:rsid w:val="003A3350"/>
    <w:rsid w:val="003A3369"/>
    <w:rsid w:val="003A3FFD"/>
    <w:rsid w:val="003A44A9"/>
    <w:rsid w:val="003B6C74"/>
    <w:rsid w:val="003C67E6"/>
    <w:rsid w:val="003D3CB2"/>
    <w:rsid w:val="003D518E"/>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33A1E"/>
    <w:rsid w:val="00440668"/>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543C3"/>
    <w:rsid w:val="00554FAA"/>
    <w:rsid w:val="005559D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37FD"/>
    <w:rsid w:val="005C51A1"/>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D09A7"/>
    <w:rsid w:val="006E7F1D"/>
    <w:rsid w:val="006F3EB3"/>
    <w:rsid w:val="006F4DCD"/>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62205"/>
    <w:rsid w:val="0076323D"/>
    <w:rsid w:val="00764201"/>
    <w:rsid w:val="0077532B"/>
    <w:rsid w:val="007830BE"/>
    <w:rsid w:val="007912B3"/>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3E43"/>
    <w:rsid w:val="00970F21"/>
    <w:rsid w:val="00975F3B"/>
    <w:rsid w:val="0098382A"/>
    <w:rsid w:val="009943CD"/>
    <w:rsid w:val="00994E91"/>
    <w:rsid w:val="009C37F8"/>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0D9E"/>
    <w:rsid w:val="00A44A6B"/>
    <w:rsid w:val="00A51DBA"/>
    <w:rsid w:val="00A5408B"/>
    <w:rsid w:val="00A556CE"/>
    <w:rsid w:val="00A67D37"/>
    <w:rsid w:val="00A72DDE"/>
    <w:rsid w:val="00A77855"/>
    <w:rsid w:val="00A85ECD"/>
    <w:rsid w:val="00A923E2"/>
    <w:rsid w:val="00A964CE"/>
    <w:rsid w:val="00A96C60"/>
    <w:rsid w:val="00AA4437"/>
    <w:rsid w:val="00AB363A"/>
    <w:rsid w:val="00AB5427"/>
    <w:rsid w:val="00AC35D6"/>
    <w:rsid w:val="00AD678B"/>
    <w:rsid w:val="00AE41A1"/>
    <w:rsid w:val="00AE5A17"/>
    <w:rsid w:val="00AF5AF6"/>
    <w:rsid w:val="00B13BB6"/>
    <w:rsid w:val="00B2565D"/>
    <w:rsid w:val="00B30727"/>
    <w:rsid w:val="00B33A35"/>
    <w:rsid w:val="00B3497E"/>
    <w:rsid w:val="00B358B3"/>
    <w:rsid w:val="00B441D7"/>
    <w:rsid w:val="00B54207"/>
    <w:rsid w:val="00B67959"/>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5E26"/>
    <w:rsid w:val="00BB6985"/>
    <w:rsid w:val="00BC31CE"/>
    <w:rsid w:val="00BC56EA"/>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31FE"/>
    <w:rsid w:val="00CD4F1D"/>
    <w:rsid w:val="00CE1EC6"/>
    <w:rsid w:val="00CE5201"/>
    <w:rsid w:val="00CF1627"/>
    <w:rsid w:val="00CF760D"/>
    <w:rsid w:val="00D008ED"/>
    <w:rsid w:val="00D01984"/>
    <w:rsid w:val="00D01EDA"/>
    <w:rsid w:val="00D16472"/>
    <w:rsid w:val="00D321C9"/>
    <w:rsid w:val="00D33ED1"/>
    <w:rsid w:val="00D353A2"/>
    <w:rsid w:val="00D37FC2"/>
    <w:rsid w:val="00D43DB0"/>
    <w:rsid w:val="00D570C5"/>
    <w:rsid w:val="00D65E69"/>
    <w:rsid w:val="00D922CF"/>
    <w:rsid w:val="00D951B4"/>
    <w:rsid w:val="00DA32B3"/>
    <w:rsid w:val="00DA6734"/>
    <w:rsid w:val="00DB56B3"/>
    <w:rsid w:val="00DE24BE"/>
    <w:rsid w:val="00DE334A"/>
    <w:rsid w:val="00DE5B21"/>
    <w:rsid w:val="00DE7479"/>
    <w:rsid w:val="00DF128B"/>
    <w:rsid w:val="00DF2F94"/>
    <w:rsid w:val="00E1113C"/>
    <w:rsid w:val="00E11688"/>
    <w:rsid w:val="00E17855"/>
    <w:rsid w:val="00E26EAA"/>
    <w:rsid w:val="00E27CC3"/>
    <w:rsid w:val="00E30FCA"/>
    <w:rsid w:val="00E36F97"/>
    <w:rsid w:val="00E42057"/>
    <w:rsid w:val="00E44C4F"/>
    <w:rsid w:val="00E51932"/>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A6089B"/>
  <w15:docId w15:val="{25C751AA-466E-4840-A66B-5B2039BA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Brev.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Brev.dotx</Template>
  <TotalTime>63</TotalTime>
  <Pages>2</Pages>
  <Words>286</Words>
  <Characters>1747</Characters>
  <Application>Microsoft Office Word</Application>
  <DocSecurity>0</DocSecurity>
  <Lines>14</Lines>
  <Paragraphs>4</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Simon Mark Jacobsen</dc:creator>
  <cp:keywords/>
  <dc:description/>
  <cp:lastModifiedBy>Simon Mark Jacobsen</cp:lastModifiedBy>
  <cp:revision>7</cp:revision>
  <cp:lastPrinted>2005-05-20T12:11:00Z</cp:lastPrinted>
  <dcterms:created xsi:type="dcterms:W3CDTF">2025-07-03T14:34:00Z</dcterms:created>
  <dcterms:modified xsi:type="dcterms:W3CDTF">2025-08-19T09:28:00Z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45841</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Simon Jacobsen</vt:lpwstr>
  </property>
  <property fmtid="{D5CDD505-2E9C-101B-9397-08002B2CF9AE}" pid="18" name="SD_CtlText_Generelt_CaseNoF2">
    <vt:lpwstr>$dossier_f2casenumber$</vt:lpwstr>
  </property>
  <property fmtid="{D5CDD505-2E9C-101B-9397-08002B2CF9AE}" pid="19" name="SD_UserprofileName">
    <vt:lpwstr>Simon Jacobsen</vt:lpwstr>
  </property>
  <property fmtid="{D5CDD505-2E9C-101B-9397-08002B2CF9AE}" pid="20" name="SD_Office_OFF_ID">
    <vt:lpwstr>143</vt:lpwstr>
  </property>
  <property fmtid="{D5CDD505-2E9C-101B-9397-08002B2CF9AE}" pid="21" name="CurrentOfficeID">
    <vt:lpwstr>143</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 og Ligestillingsministeriet</vt:lpwstr>
  </property>
  <property fmtid="{D5CDD505-2E9C-101B-9397-08002B2CF9AE}" pid="26" name="SD_Office_OFF_Institution_EN">
    <vt:lpwstr>Ministry of Environment and Gender Equality</vt:lpwstr>
  </property>
  <property fmtid="{D5CDD505-2E9C-101B-9397-08002B2CF9AE}" pid="27" name="SD_Office_OFF_kontor">
    <vt:lpwstr>Sikker kemi</vt:lpwstr>
  </property>
  <property fmtid="{D5CDD505-2E9C-101B-9397-08002B2CF9AE}" pid="28" name="SD_Office_OFF_Department">
    <vt:lpwstr>Sikker kemi</vt:lpwstr>
  </property>
  <property fmtid="{D5CDD505-2E9C-101B-9397-08002B2CF9AE}" pid="29" name="SD_Office_OFF_Department_EN">
    <vt:lpwstr>Chemicals</vt:lpwstr>
  </property>
  <property fmtid="{D5CDD505-2E9C-101B-9397-08002B2CF9AE}" pid="30" name="SD_Office_OFF_Footertext">
    <vt:lpwstr/>
  </property>
  <property fmtid="{D5CDD505-2E9C-101B-9397-08002B2CF9AE}" pid="31" name="SD_Office_OFF_AddressA">
    <vt:lpwstr>Frederiksholms Kanal 26</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Frederiksholms Kanal 26</vt:lpwstr>
  </property>
  <property fmtid="{D5CDD505-2E9C-101B-9397-08002B2CF9AE}" pid="35" name="SD_Office_OFF_AddressD">
    <vt:lpwstr>1220</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
  </property>
  <property fmtid="{D5CDD505-2E9C-101B-9397-08002B2CF9AE}" pid="41" name="SD_Office_OFF_Fax_EN">
    <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Simon Jacobsen</vt:lpwstr>
  </property>
  <property fmtid="{D5CDD505-2E9C-101B-9397-08002B2CF9AE}" pid="50" name="USR_Initials">
    <vt:lpwstr>SIMAJ</vt:lpwstr>
  </property>
  <property fmtid="{D5CDD505-2E9C-101B-9397-08002B2CF9AE}" pid="51" name="USR_Title">
    <vt:lpwstr>Fuldmægtig</vt:lpwstr>
  </property>
  <property fmtid="{D5CDD505-2E9C-101B-9397-08002B2CF9AE}" pid="52" name="USR_DirectPhone">
    <vt:lpwstr>+45 24 41 57 93</vt:lpwstr>
  </property>
  <property fmtid="{D5CDD505-2E9C-101B-9397-08002B2CF9AE}" pid="53" name="USR_Mobile">
    <vt:lpwstr>+45 24 41 57 93</vt:lpwstr>
  </property>
  <property fmtid="{D5CDD505-2E9C-101B-9397-08002B2CF9AE}" pid="54" name="USR_Email">
    <vt:lpwstr>simaj@mim.dk</vt:lpwstr>
  </property>
  <property fmtid="{D5CDD505-2E9C-101B-9397-08002B2CF9AE}" pid="55" name="DocumentInfoFinished">
    <vt:lpwstr>True</vt:lpwstr>
  </property>
</Properties>
</file>