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359C3" w14:textId="77777777" w:rsidR="00A8113D" w:rsidRDefault="00A8113D">
      <w:pPr>
        <w:pStyle w:val="Brdtekst"/>
        <w:spacing w:before="157"/>
        <w:ind w:left="0"/>
        <w:rPr>
          <w:sz w:val="20"/>
        </w:rPr>
      </w:pPr>
    </w:p>
    <w:p w14:paraId="4AF751E0" w14:textId="5A049D7A" w:rsidR="00A8113D" w:rsidRDefault="001A3C68">
      <w:pPr>
        <w:pStyle w:val="Brdtekst"/>
        <w:spacing w:before="0" w:line="217" w:lineRule="exact"/>
        <w:ind w:left="8843"/>
        <w:rPr>
          <w:sz w:val="20"/>
        </w:rPr>
      </w:pPr>
      <w:del w:id="0" w:author="Alia Koleilat" w:date="2025-02-11T12:23:00Z">
        <w:r w:rsidDel="00854AD4">
          <w:rPr>
            <w:noProof/>
            <w:position w:val="-3"/>
            <w:sz w:val="20"/>
          </w:rPr>
          <w:drawing>
            <wp:inline distT="0" distB="0" distL="0" distR="0" wp14:anchorId="38210706" wp14:editId="661743D3">
              <wp:extent cx="1329238" cy="13811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329238" cy="138112"/>
                      </a:xfrm>
                      <a:prstGeom prst="rect">
                        <a:avLst/>
                      </a:prstGeom>
                    </pic:spPr>
                  </pic:pic>
                </a:graphicData>
              </a:graphic>
            </wp:inline>
          </w:drawing>
        </w:r>
      </w:del>
    </w:p>
    <w:p w14:paraId="0D0CD585" w14:textId="6064340A" w:rsidR="00A8113D" w:rsidRPr="001A3C68" w:rsidDel="00243F88" w:rsidRDefault="001A3C68">
      <w:pPr>
        <w:spacing w:before="43"/>
        <w:ind w:left="104"/>
        <w:rPr>
          <w:del w:id="1" w:author="Alia Koleilat" w:date="2025-02-11T09:24:00Z"/>
          <w:b/>
          <w:sz w:val="23"/>
          <w:lang w:val="da-DK"/>
        </w:rPr>
      </w:pPr>
      <w:del w:id="2" w:author="Alia Koleilat" w:date="2025-02-11T09:24:00Z">
        <w:r w:rsidDel="00243F88">
          <w:rPr>
            <w:noProof/>
          </w:rPr>
          <mc:AlternateContent>
            <mc:Choice Requires="wps">
              <w:drawing>
                <wp:anchor distT="0" distB="0" distL="0" distR="0" simplePos="0" relativeHeight="15730176" behindDoc="0" locked="0" layoutInCell="1" allowOverlap="1" wp14:anchorId="2591DCE8" wp14:editId="67D46F4B">
                  <wp:simplePos x="0" y="0"/>
                  <wp:positionH relativeFrom="page">
                    <wp:posOffset>5800207</wp:posOffset>
                  </wp:positionH>
                  <wp:positionV relativeFrom="paragraph">
                    <wp:posOffset>-396738</wp:posOffset>
                  </wp:positionV>
                  <wp:extent cx="1402080" cy="37465"/>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02080" cy="37465"/>
                          </a:xfrm>
                          <a:custGeom>
                            <a:avLst/>
                            <a:gdLst/>
                            <a:ahLst/>
                            <a:cxnLst/>
                            <a:rect l="l" t="t" r="r" b="b"/>
                            <a:pathLst>
                              <a:path w="1402080" h="37465">
                                <a:moveTo>
                                  <a:pt x="1402085" y="0"/>
                                </a:moveTo>
                                <a:lnTo>
                                  <a:pt x="0" y="0"/>
                                </a:lnTo>
                                <a:lnTo>
                                  <a:pt x="0" y="36896"/>
                                </a:lnTo>
                                <a:lnTo>
                                  <a:pt x="1402085" y="36896"/>
                                </a:lnTo>
                                <a:lnTo>
                                  <a:pt x="1402085" y="0"/>
                                </a:lnTo>
                                <a:close/>
                              </a:path>
                            </a:pathLst>
                          </a:custGeom>
                          <a:solidFill>
                            <a:srgbClr val="176C40"/>
                          </a:solidFill>
                        </wps:spPr>
                        <wps:bodyPr wrap="square" lIns="0" tIns="0" rIns="0" bIns="0" rtlCol="0">
                          <a:prstTxWarp prst="textNoShape">
                            <a:avLst/>
                          </a:prstTxWarp>
                          <a:noAutofit/>
                        </wps:bodyPr>
                      </wps:wsp>
                    </a:graphicData>
                  </a:graphic>
                </wp:anchor>
              </w:drawing>
            </mc:Choice>
            <mc:Fallback>
              <w:pict>
                <v:shape w14:anchorId="324314DB" id="Graphic 2" o:spid="_x0000_s1026" style="position:absolute;margin-left:456.7pt;margin-top:-31.25pt;width:110.4pt;height:2.9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02080,37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" path="m1402085,l,,,36896r1402085,l1402085,xe" fillcolor="#176c40" stroked="f">
                  <v:path arrowok="t"/>
                  <w10:wrap anchorx="page"/>
                </v:shape>
              </w:pict>
            </mc:Fallback>
          </mc:AlternateContent>
        </w:r>
        <w:r w:rsidRPr="001A3C68" w:rsidDel="00243F88">
          <w:rPr>
            <w:b/>
            <w:sz w:val="23"/>
            <w:lang w:val="da-DK"/>
          </w:rPr>
          <w:delText>Udskriftsdato:</w:delText>
        </w:r>
        <w:r w:rsidRPr="001A3C68" w:rsidDel="00243F88">
          <w:rPr>
            <w:b/>
            <w:spacing w:val="-12"/>
            <w:sz w:val="23"/>
            <w:lang w:val="da-DK"/>
          </w:rPr>
          <w:delText xml:space="preserve"> </w:delText>
        </w:r>
        <w:r w:rsidRPr="001A3C68" w:rsidDel="00243F88">
          <w:rPr>
            <w:b/>
            <w:sz w:val="23"/>
            <w:lang w:val="da-DK"/>
          </w:rPr>
          <w:delText>23.</w:delText>
        </w:r>
        <w:r w:rsidRPr="001A3C68" w:rsidDel="00243F88">
          <w:rPr>
            <w:b/>
            <w:spacing w:val="-12"/>
            <w:sz w:val="23"/>
            <w:lang w:val="da-DK"/>
          </w:rPr>
          <w:delText xml:space="preserve"> </w:delText>
        </w:r>
        <w:r w:rsidRPr="001A3C68" w:rsidDel="00243F88">
          <w:rPr>
            <w:b/>
            <w:sz w:val="23"/>
            <w:lang w:val="da-DK"/>
          </w:rPr>
          <w:delText>februar</w:delText>
        </w:r>
        <w:r w:rsidRPr="001A3C68" w:rsidDel="00243F88">
          <w:rPr>
            <w:b/>
            <w:spacing w:val="-12"/>
            <w:sz w:val="23"/>
            <w:lang w:val="da-DK"/>
          </w:rPr>
          <w:delText xml:space="preserve"> </w:delText>
        </w:r>
        <w:r w:rsidRPr="001A3C68" w:rsidDel="00243F88">
          <w:rPr>
            <w:b/>
            <w:spacing w:val="-4"/>
            <w:sz w:val="23"/>
            <w:lang w:val="da-DK"/>
          </w:rPr>
          <w:delText>2023</w:delText>
        </w:r>
      </w:del>
    </w:p>
    <w:p w14:paraId="40680C4F" w14:textId="77777777" w:rsidR="00A8113D" w:rsidRPr="001A3C68" w:rsidRDefault="00A8113D">
      <w:pPr>
        <w:pStyle w:val="Brdtekst"/>
        <w:spacing w:before="0"/>
        <w:ind w:left="0"/>
        <w:rPr>
          <w:b/>
          <w:sz w:val="23"/>
          <w:lang w:val="da-DK"/>
        </w:rPr>
      </w:pPr>
    </w:p>
    <w:p w14:paraId="72AD06FE" w14:textId="77777777" w:rsidR="00A8113D" w:rsidRPr="001A3C68" w:rsidRDefault="00A8113D">
      <w:pPr>
        <w:pStyle w:val="Brdtekst"/>
        <w:spacing w:before="0"/>
        <w:ind w:left="0"/>
        <w:rPr>
          <w:b/>
          <w:sz w:val="23"/>
          <w:lang w:val="da-DK"/>
        </w:rPr>
      </w:pPr>
    </w:p>
    <w:p w14:paraId="72F2255F" w14:textId="77777777" w:rsidR="00A8113D" w:rsidRPr="001A3C68" w:rsidRDefault="00A8113D">
      <w:pPr>
        <w:pStyle w:val="Brdtekst"/>
        <w:spacing w:before="0"/>
        <w:ind w:left="0"/>
        <w:rPr>
          <w:b/>
          <w:sz w:val="23"/>
          <w:lang w:val="da-DK"/>
        </w:rPr>
      </w:pPr>
    </w:p>
    <w:p w14:paraId="4E90AB51" w14:textId="77777777" w:rsidR="00A8113D" w:rsidRPr="001A3C68" w:rsidRDefault="00A8113D">
      <w:pPr>
        <w:pStyle w:val="Brdtekst"/>
        <w:spacing w:before="0"/>
        <w:ind w:left="0"/>
        <w:rPr>
          <w:b/>
          <w:sz w:val="23"/>
          <w:lang w:val="da-DK"/>
        </w:rPr>
      </w:pPr>
    </w:p>
    <w:p w14:paraId="1F091B5E" w14:textId="77777777" w:rsidR="00A8113D" w:rsidRPr="001A3C68" w:rsidRDefault="00A8113D">
      <w:pPr>
        <w:pStyle w:val="Brdtekst"/>
        <w:spacing w:before="0"/>
        <w:ind w:left="0"/>
        <w:rPr>
          <w:b/>
          <w:sz w:val="23"/>
          <w:lang w:val="da-DK"/>
        </w:rPr>
      </w:pPr>
    </w:p>
    <w:p w14:paraId="3B6BAFED" w14:textId="77777777" w:rsidR="00A8113D" w:rsidRPr="001A3C68" w:rsidRDefault="00A8113D">
      <w:pPr>
        <w:pStyle w:val="Brdtekst"/>
        <w:spacing w:before="0"/>
        <w:ind w:left="0"/>
        <w:rPr>
          <w:b/>
          <w:sz w:val="23"/>
          <w:lang w:val="da-DK"/>
        </w:rPr>
      </w:pPr>
    </w:p>
    <w:p w14:paraId="2D48FB94" w14:textId="77777777" w:rsidR="00A8113D" w:rsidRPr="001A3C68" w:rsidRDefault="00A8113D">
      <w:pPr>
        <w:pStyle w:val="Brdtekst"/>
        <w:spacing w:before="209"/>
        <w:ind w:left="0"/>
        <w:rPr>
          <w:b/>
          <w:sz w:val="23"/>
          <w:lang w:val="da-DK"/>
        </w:rPr>
      </w:pPr>
    </w:p>
    <w:p w14:paraId="63E8267E" w14:textId="0B21D376" w:rsidR="00A8113D" w:rsidRPr="001A3C68" w:rsidRDefault="001A3C68">
      <w:pPr>
        <w:ind w:left="104"/>
        <w:rPr>
          <w:b/>
          <w:sz w:val="23"/>
          <w:lang w:val="da-DK"/>
        </w:rPr>
      </w:pPr>
      <w:r w:rsidRPr="001A3C68">
        <w:rPr>
          <w:b/>
          <w:sz w:val="23"/>
          <w:lang w:val="da-DK"/>
        </w:rPr>
        <w:t>BEK</w:t>
      </w:r>
      <w:r w:rsidRPr="001A3C68">
        <w:rPr>
          <w:b/>
          <w:spacing w:val="-5"/>
          <w:sz w:val="23"/>
          <w:lang w:val="da-DK"/>
        </w:rPr>
        <w:t xml:space="preserve"> </w:t>
      </w:r>
      <w:proofErr w:type="spellStart"/>
      <w:r w:rsidRPr="001A3C68">
        <w:rPr>
          <w:b/>
          <w:sz w:val="23"/>
          <w:lang w:val="da-DK"/>
        </w:rPr>
        <w:t>nr</w:t>
      </w:r>
      <w:proofErr w:type="spellEnd"/>
      <w:r w:rsidRPr="001A3C68">
        <w:rPr>
          <w:b/>
          <w:spacing w:val="-4"/>
          <w:sz w:val="23"/>
          <w:lang w:val="da-DK"/>
        </w:rPr>
        <w:t xml:space="preserve"> </w:t>
      </w:r>
      <w:del w:id="3" w:author="Alia Koleilat" w:date="2025-02-11T09:25:00Z">
        <w:r w:rsidRPr="001A3C68" w:rsidDel="00243F88">
          <w:rPr>
            <w:b/>
            <w:sz w:val="23"/>
            <w:lang w:val="da-DK"/>
          </w:rPr>
          <w:delText>517</w:delText>
        </w:r>
        <w:r w:rsidRPr="001A3C68" w:rsidDel="00243F88">
          <w:rPr>
            <w:b/>
            <w:spacing w:val="-4"/>
            <w:sz w:val="23"/>
            <w:lang w:val="da-DK"/>
          </w:rPr>
          <w:delText xml:space="preserve"> </w:delText>
        </w:r>
      </w:del>
      <w:ins w:id="4" w:author="Alia Koleilat" w:date="2025-02-11T09:25:00Z">
        <w:r w:rsidR="00243F88">
          <w:rPr>
            <w:b/>
            <w:sz w:val="23"/>
            <w:lang w:val="da-DK"/>
          </w:rPr>
          <w:t>xxx</w:t>
        </w:r>
        <w:r w:rsidR="00243F88" w:rsidRPr="001A3C68">
          <w:rPr>
            <w:b/>
            <w:spacing w:val="-4"/>
            <w:sz w:val="23"/>
            <w:lang w:val="da-DK"/>
          </w:rPr>
          <w:t xml:space="preserve"> </w:t>
        </w:r>
      </w:ins>
      <w:r w:rsidRPr="001A3C68">
        <w:rPr>
          <w:b/>
          <w:sz w:val="23"/>
          <w:lang w:val="da-DK"/>
        </w:rPr>
        <w:t>af</w:t>
      </w:r>
      <w:r w:rsidRPr="001A3C68">
        <w:rPr>
          <w:b/>
          <w:spacing w:val="-3"/>
          <w:sz w:val="23"/>
          <w:lang w:val="da-DK"/>
        </w:rPr>
        <w:t xml:space="preserve"> </w:t>
      </w:r>
      <w:del w:id="5" w:author="Alia Koleilat" w:date="2025-02-11T09:25:00Z">
        <w:r w:rsidRPr="001A3C68" w:rsidDel="00243F88">
          <w:rPr>
            <w:b/>
            <w:sz w:val="23"/>
            <w:lang w:val="da-DK"/>
          </w:rPr>
          <w:delText>24</w:delText>
        </w:r>
      </w:del>
      <w:ins w:id="6" w:author="Alia Koleilat" w:date="2025-02-11T09:25:00Z">
        <w:r w:rsidR="00243F88">
          <w:rPr>
            <w:b/>
            <w:sz w:val="23"/>
            <w:lang w:val="da-DK"/>
          </w:rPr>
          <w:t>xx</w:t>
        </w:r>
      </w:ins>
      <w:r w:rsidRPr="001A3C68">
        <w:rPr>
          <w:b/>
          <w:sz w:val="23"/>
          <w:lang w:val="da-DK"/>
        </w:rPr>
        <w:t>/</w:t>
      </w:r>
      <w:del w:id="7" w:author="Alia Koleilat" w:date="2025-02-11T09:25:00Z">
        <w:r w:rsidRPr="001A3C68" w:rsidDel="00243F88">
          <w:rPr>
            <w:b/>
            <w:sz w:val="23"/>
            <w:lang w:val="da-DK"/>
          </w:rPr>
          <w:delText>03</w:delText>
        </w:r>
      </w:del>
      <w:ins w:id="8" w:author="Alia Koleilat" w:date="2025-02-11T09:25:00Z">
        <w:r w:rsidR="00243F88">
          <w:rPr>
            <w:b/>
            <w:sz w:val="23"/>
            <w:lang w:val="da-DK"/>
          </w:rPr>
          <w:t>xx</w:t>
        </w:r>
      </w:ins>
      <w:r w:rsidRPr="001A3C68">
        <w:rPr>
          <w:b/>
          <w:sz w:val="23"/>
          <w:lang w:val="da-DK"/>
        </w:rPr>
        <w:t>/20</w:t>
      </w:r>
      <w:ins w:id="9" w:author="Alia Koleilat" w:date="2025-02-11T09:25:00Z">
        <w:r w:rsidR="00243F88">
          <w:rPr>
            <w:b/>
            <w:sz w:val="23"/>
            <w:lang w:val="da-DK"/>
          </w:rPr>
          <w:t>xx</w:t>
        </w:r>
      </w:ins>
      <w:del w:id="10" w:author="Alia Koleilat" w:date="2025-02-11T09:25:00Z">
        <w:r w:rsidRPr="001A3C68" w:rsidDel="00243F88">
          <w:rPr>
            <w:b/>
            <w:sz w:val="23"/>
            <w:lang w:val="da-DK"/>
          </w:rPr>
          <w:delText>21</w:delText>
        </w:r>
      </w:del>
      <w:r w:rsidRPr="001A3C68">
        <w:rPr>
          <w:b/>
          <w:spacing w:val="-3"/>
          <w:sz w:val="23"/>
          <w:lang w:val="da-DK"/>
        </w:rPr>
        <w:t xml:space="preserve"> </w:t>
      </w:r>
      <w:del w:id="11" w:author="Alia Koleilat" w:date="2025-02-11T09:25:00Z">
        <w:r w:rsidRPr="001A3C68" w:rsidDel="00243F88">
          <w:rPr>
            <w:b/>
            <w:spacing w:val="-2"/>
            <w:sz w:val="23"/>
            <w:lang w:val="da-DK"/>
          </w:rPr>
          <w:delText>(Gældende)</w:delText>
        </w:r>
      </w:del>
    </w:p>
    <w:p w14:paraId="5C19A5C9" w14:textId="0475EC18" w:rsidR="00A8113D" w:rsidRPr="001A3C68" w:rsidRDefault="001A3C68">
      <w:pPr>
        <w:pStyle w:val="Titel"/>
        <w:spacing w:line="249" w:lineRule="auto"/>
        <w:rPr>
          <w:lang w:val="da-DK"/>
        </w:rPr>
      </w:pPr>
      <w:r w:rsidRPr="001A3C68">
        <w:rPr>
          <w:color w:val="707070"/>
          <w:lang w:val="da-DK"/>
        </w:rPr>
        <w:t>Bekendtgørelse</w:t>
      </w:r>
      <w:r w:rsidRPr="001A3C68">
        <w:rPr>
          <w:color w:val="707070"/>
          <w:spacing w:val="-21"/>
          <w:lang w:val="da-DK"/>
        </w:rPr>
        <w:t xml:space="preserve"> </w:t>
      </w:r>
      <w:r w:rsidRPr="001A3C68">
        <w:rPr>
          <w:color w:val="707070"/>
          <w:lang w:val="da-DK"/>
        </w:rPr>
        <w:t>om</w:t>
      </w:r>
      <w:r w:rsidRPr="001A3C68">
        <w:rPr>
          <w:color w:val="707070"/>
          <w:spacing w:val="-21"/>
          <w:lang w:val="da-DK"/>
        </w:rPr>
        <w:t xml:space="preserve"> </w:t>
      </w:r>
      <w:r w:rsidRPr="001A3C68">
        <w:rPr>
          <w:color w:val="707070"/>
          <w:lang w:val="da-DK"/>
        </w:rPr>
        <w:t>vurdering</w:t>
      </w:r>
      <w:r w:rsidRPr="001A3C68">
        <w:rPr>
          <w:color w:val="707070"/>
          <w:spacing w:val="-21"/>
          <w:lang w:val="da-DK"/>
        </w:rPr>
        <w:t xml:space="preserve"> </w:t>
      </w:r>
      <w:r w:rsidRPr="001A3C68">
        <w:rPr>
          <w:color w:val="707070"/>
          <w:lang w:val="da-DK"/>
        </w:rPr>
        <w:t>af</w:t>
      </w:r>
      <w:r w:rsidRPr="001A3C68">
        <w:rPr>
          <w:color w:val="707070"/>
          <w:spacing w:val="-21"/>
          <w:lang w:val="da-DK"/>
        </w:rPr>
        <w:t xml:space="preserve"> </w:t>
      </w:r>
      <w:r w:rsidRPr="001A3C68">
        <w:rPr>
          <w:color w:val="707070"/>
          <w:lang w:val="da-DK"/>
        </w:rPr>
        <w:t>virkning</w:t>
      </w:r>
      <w:r w:rsidRPr="001A3C68">
        <w:rPr>
          <w:color w:val="707070"/>
          <w:spacing w:val="-21"/>
          <w:lang w:val="da-DK"/>
        </w:rPr>
        <w:t xml:space="preserve"> </w:t>
      </w:r>
      <w:r w:rsidRPr="001A3C68">
        <w:rPr>
          <w:color w:val="707070"/>
          <w:lang w:val="da-DK"/>
        </w:rPr>
        <w:t>på</w:t>
      </w:r>
      <w:r w:rsidRPr="001A3C68">
        <w:rPr>
          <w:color w:val="707070"/>
          <w:spacing w:val="-21"/>
          <w:lang w:val="da-DK"/>
        </w:rPr>
        <w:t xml:space="preserve"> </w:t>
      </w:r>
      <w:r w:rsidRPr="001A3C68">
        <w:rPr>
          <w:color w:val="707070"/>
          <w:lang w:val="da-DK"/>
        </w:rPr>
        <w:t>miljøet</w:t>
      </w:r>
      <w:r w:rsidRPr="001A3C68">
        <w:rPr>
          <w:color w:val="707070"/>
          <w:spacing w:val="-21"/>
          <w:lang w:val="da-DK"/>
        </w:rPr>
        <w:t xml:space="preserve"> </w:t>
      </w:r>
      <w:del w:id="12" w:author="Nanna Vestergaard" w:date="2025-01-24T10:12:00Z">
        <w:r w:rsidRPr="001A3C68" w:rsidDel="00BD70CC">
          <w:rPr>
            <w:color w:val="707070"/>
            <w:lang w:val="da-DK"/>
          </w:rPr>
          <w:delText>(VVM)</w:delText>
        </w:r>
      </w:del>
      <w:r w:rsidRPr="001A3C68">
        <w:rPr>
          <w:color w:val="707070"/>
          <w:spacing w:val="-21"/>
          <w:lang w:val="da-DK"/>
        </w:rPr>
        <w:t xml:space="preserve"> </w:t>
      </w:r>
      <w:r w:rsidRPr="001A3C68">
        <w:rPr>
          <w:color w:val="707070"/>
          <w:lang w:val="da-DK"/>
        </w:rPr>
        <w:t>af</w:t>
      </w:r>
      <w:r w:rsidRPr="001A3C68">
        <w:rPr>
          <w:color w:val="707070"/>
          <w:spacing w:val="-21"/>
          <w:lang w:val="da-DK"/>
        </w:rPr>
        <w:t xml:space="preserve"> </w:t>
      </w:r>
      <w:r w:rsidRPr="001A3C68">
        <w:rPr>
          <w:color w:val="707070"/>
          <w:lang w:val="da-DK"/>
        </w:rPr>
        <w:t xml:space="preserve">projekter </w:t>
      </w:r>
      <w:r w:rsidRPr="001A3C68">
        <w:rPr>
          <w:color w:val="707070"/>
          <w:spacing w:val="-2"/>
          <w:lang w:val="da-DK"/>
        </w:rPr>
        <w:t>vedrørende</w:t>
      </w:r>
      <w:r w:rsidRPr="001A3C68">
        <w:rPr>
          <w:color w:val="707070"/>
          <w:spacing w:val="-14"/>
          <w:lang w:val="da-DK"/>
        </w:rPr>
        <w:t xml:space="preserve"> </w:t>
      </w:r>
      <w:r w:rsidRPr="001A3C68">
        <w:rPr>
          <w:color w:val="707070"/>
          <w:spacing w:val="-2"/>
          <w:lang w:val="da-DK"/>
        </w:rPr>
        <w:t>erhvervshavne</w:t>
      </w:r>
      <w:r w:rsidRPr="001A3C68">
        <w:rPr>
          <w:color w:val="707070"/>
          <w:spacing w:val="-14"/>
          <w:lang w:val="da-DK"/>
        </w:rPr>
        <w:t xml:space="preserve"> </w:t>
      </w:r>
      <w:r w:rsidRPr="001A3C68">
        <w:rPr>
          <w:color w:val="707070"/>
          <w:spacing w:val="-2"/>
          <w:lang w:val="da-DK"/>
        </w:rPr>
        <w:t>og</w:t>
      </w:r>
      <w:r w:rsidRPr="001A3C68">
        <w:rPr>
          <w:color w:val="707070"/>
          <w:spacing w:val="-14"/>
          <w:lang w:val="da-DK"/>
        </w:rPr>
        <w:t xml:space="preserve"> </w:t>
      </w:r>
      <w:r w:rsidRPr="001A3C68">
        <w:rPr>
          <w:color w:val="707070"/>
          <w:spacing w:val="-2"/>
          <w:lang w:val="da-DK"/>
        </w:rPr>
        <w:t>Københavns</w:t>
      </w:r>
      <w:r w:rsidRPr="001A3C68">
        <w:rPr>
          <w:color w:val="707070"/>
          <w:spacing w:val="-14"/>
          <w:lang w:val="da-DK"/>
        </w:rPr>
        <w:t xml:space="preserve"> </w:t>
      </w:r>
      <w:r w:rsidRPr="001A3C68">
        <w:rPr>
          <w:color w:val="707070"/>
          <w:spacing w:val="-2"/>
          <w:lang w:val="da-DK"/>
        </w:rPr>
        <w:t>Havn</w:t>
      </w:r>
      <w:r w:rsidRPr="001A3C68">
        <w:rPr>
          <w:color w:val="707070"/>
          <w:spacing w:val="-14"/>
          <w:lang w:val="da-DK"/>
        </w:rPr>
        <w:t xml:space="preserve"> </w:t>
      </w:r>
      <w:r w:rsidRPr="001A3C68">
        <w:rPr>
          <w:color w:val="707070"/>
          <w:spacing w:val="-2"/>
          <w:lang w:val="da-DK"/>
        </w:rPr>
        <w:t>samt</w:t>
      </w:r>
      <w:r w:rsidRPr="001A3C68">
        <w:rPr>
          <w:color w:val="707070"/>
          <w:spacing w:val="-14"/>
          <w:lang w:val="da-DK"/>
        </w:rPr>
        <w:t xml:space="preserve"> </w:t>
      </w:r>
      <w:r w:rsidRPr="001A3C68">
        <w:rPr>
          <w:color w:val="707070"/>
          <w:spacing w:val="-2"/>
          <w:lang w:val="da-DK"/>
        </w:rPr>
        <w:t>om</w:t>
      </w:r>
      <w:r w:rsidRPr="001A3C68">
        <w:rPr>
          <w:color w:val="707070"/>
          <w:spacing w:val="-14"/>
          <w:lang w:val="da-DK"/>
        </w:rPr>
        <w:t xml:space="preserve"> </w:t>
      </w:r>
      <w:r w:rsidRPr="001A3C68">
        <w:rPr>
          <w:color w:val="707070"/>
          <w:spacing w:val="-2"/>
          <w:lang w:val="da-DK"/>
        </w:rPr>
        <w:t xml:space="preserve">administration </w:t>
      </w:r>
      <w:r w:rsidRPr="001A3C68">
        <w:rPr>
          <w:color w:val="707070"/>
          <w:spacing w:val="-4"/>
          <w:lang w:val="da-DK"/>
        </w:rPr>
        <w:t>af</w:t>
      </w:r>
      <w:r w:rsidRPr="001A3C68">
        <w:rPr>
          <w:color w:val="707070"/>
          <w:spacing w:val="-16"/>
          <w:lang w:val="da-DK"/>
        </w:rPr>
        <w:t xml:space="preserve"> </w:t>
      </w:r>
      <w:r w:rsidRPr="001A3C68">
        <w:rPr>
          <w:color w:val="707070"/>
          <w:spacing w:val="-4"/>
          <w:lang w:val="da-DK"/>
        </w:rPr>
        <w:t>internationale</w:t>
      </w:r>
      <w:r w:rsidRPr="001A3C68">
        <w:rPr>
          <w:color w:val="707070"/>
          <w:spacing w:val="-16"/>
          <w:lang w:val="da-DK"/>
        </w:rPr>
        <w:t xml:space="preserve"> </w:t>
      </w:r>
      <w:r w:rsidRPr="001A3C68">
        <w:rPr>
          <w:color w:val="707070"/>
          <w:spacing w:val="-4"/>
          <w:lang w:val="da-DK"/>
        </w:rPr>
        <w:t>naturbeskyttelsesområder</w:t>
      </w:r>
      <w:r w:rsidRPr="001A3C68">
        <w:rPr>
          <w:color w:val="707070"/>
          <w:spacing w:val="-16"/>
          <w:lang w:val="da-DK"/>
        </w:rPr>
        <w:t xml:space="preserve"> </w:t>
      </w:r>
      <w:r w:rsidRPr="001A3C68">
        <w:rPr>
          <w:color w:val="707070"/>
          <w:spacing w:val="-4"/>
          <w:lang w:val="da-DK"/>
        </w:rPr>
        <w:t>og</w:t>
      </w:r>
      <w:r w:rsidRPr="001A3C68">
        <w:rPr>
          <w:color w:val="707070"/>
          <w:spacing w:val="-16"/>
          <w:lang w:val="da-DK"/>
        </w:rPr>
        <w:t xml:space="preserve"> </w:t>
      </w:r>
      <w:r w:rsidRPr="001A3C68">
        <w:rPr>
          <w:color w:val="707070"/>
          <w:spacing w:val="-4"/>
          <w:lang w:val="da-DK"/>
        </w:rPr>
        <w:t>beskyttelse</w:t>
      </w:r>
      <w:r w:rsidRPr="001A3C68">
        <w:rPr>
          <w:color w:val="707070"/>
          <w:spacing w:val="-16"/>
          <w:lang w:val="da-DK"/>
        </w:rPr>
        <w:t xml:space="preserve"> </w:t>
      </w:r>
      <w:r w:rsidRPr="001A3C68">
        <w:rPr>
          <w:color w:val="707070"/>
          <w:spacing w:val="-4"/>
          <w:lang w:val="da-DK"/>
        </w:rPr>
        <w:t>af</w:t>
      </w:r>
      <w:r w:rsidRPr="001A3C68">
        <w:rPr>
          <w:color w:val="707070"/>
          <w:spacing w:val="-16"/>
          <w:lang w:val="da-DK"/>
        </w:rPr>
        <w:t xml:space="preserve"> </w:t>
      </w:r>
      <w:r w:rsidRPr="001A3C68">
        <w:rPr>
          <w:color w:val="707070"/>
          <w:spacing w:val="-4"/>
          <w:lang w:val="da-DK"/>
        </w:rPr>
        <w:t>visse</w:t>
      </w:r>
      <w:r w:rsidRPr="001A3C68">
        <w:rPr>
          <w:color w:val="707070"/>
          <w:spacing w:val="-16"/>
          <w:lang w:val="da-DK"/>
        </w:rPr>
        <w:t xml:space="preserve"> </w:t>
      </w:r>
      <w:r w:rsidRPr="001A3C68">
        <w:rPr>
          <w:color w:val="707070"/>
          <w:spacing w:val="-4"/>
          <w:lang w:val="da-DK"/>
        </w:rPr>
        <w:t>arter</w:t>
      </w:r>
      <w:r w:rsidRPr="001A3C68">
        <w:rPr>
          <w:color w:val="707070"/>
          <w:spacing w:val="-16"/>
          <w:lang w:val="da-DK"/>
        </w:rPr>
        <w:t xml:space="preserve"> </w:t>
      </w:r>
      <w:r w:rsidRPr="001A3C68">
        <w:rPr>
          <w:color w:val="707070"/>
          <w:spacing w:val="-4"/>
          <w:lang w:val="da-DK"/>
        </w:rPr>
        <w:t xml:space="preserve">for </w:t>
      </w:r>
      <w:r w:rsidRPr="001A3C68">
        <w:rPr>
          <w:color w:val="707070"/>
          <w:lang w:val="da-DK"/>
        </w:rPr>
        <w:t>så vidt angår anlæg og udvidelse af havne</w:t>
      </w:r>
    </w:p>
    <w:p w14:paraId="5EF9ED14" w14:textId="77777777" w:rsidR="00A8113D" w:rsidRPr="001A3C68" w:rsidRDefault="001A3C68">
      <w:pPr>
        <w:pStyle w:val="Brdtekst"/>
        <w:spacing w:before="95"/>
        <w:ind w:left="0"/>
        <w:rPr>
          <w:b/>
          <w:sz w:val="20"/>
          <w:lang w:val="da-DK"/>
        </w:rPr>
      </w:pPr>
      <w:r>
        <w:rPr>
          <w:noProof/>
        </w:rPr>
        <mc:AlternateContent>
          <mc:Choice Requires="wps">
            <w:drawing>
              <wp:anchor distT="0" distB="0" distL="0" distR="0" simplePos="0" relativeHeight="487587840" behindDoc="1" locked="0" layoutInCell="1" allowOverlap="1" wp14:anchorId="5BBE873B" wp14:editId="3756CD5B">
                <wp:simplePos x="0" y="0"/>
                <wp:positionH relativeFrom="page">
                  <wp:posOffset>295175</wp:posOffset>
                </wp:positionH>
                <wp:positionV relativeFrom="paragraph">
                  <wp:posOffset>221807</wp:posOffset>
                </wp:positionV>
                <wp:extent cx="1395095" cy="3746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5095" cy="37465"/>
                        </a:xfrm>
                        <a:custGeom>
                          <a:avLst/>
                          <a:gdLst/>
                          <a:ahLst/>
                          <a:cxnLst/>
                          <a:rect l="l" t="t" r="r" b="b"/>
                          <a:pathLst>
                            <a:path w="1395095" h="37465">
                              <a:moveTo>
                                <a:pt x="1394706" y="0"/>
                              </a:moveTo>
                              <a:lnTo>
                                <a:pt x="0" y="0"/>
                              </a:lnTo>
                              <a:lnTo>
                                <a:pt x="0" y="36896"/>
                              </a:lnTo>
                              <a:lnTo>
                                <a:pt x="1394706" y="36896"/>
                              </a:lnTo>
                              <a:lnTo>
                                <a:pt x="1394706" y="0"/>
                              </a:lnTo>
                              <a:close/>
                            </a:path>
                          </a:pathLst>
                        </a:custGeom>
                        <a:solidFill>
                          <a:srgbClr val="176C40"/>
                        </a:solidFill>
                      </wps:spPr>
                      <wps:bodyPr wrap="square" lIns="0" tIns="0" rIns="0" bIns="0" rtlCol="0">
                        <a:prstTxWarp prst="textNoShape">
                          <a:avLst/>
                        </a:prstTxWarp>
                        <a:noAutofit/>
                      </wps:bodyPr>
                    </wps:wsp>
                  </a:graphicData>
                </a:graphic>
              </wp:anchor>
            </w:drawing>
          </mc:Choice>
          <mc:Fallback>
            <w:pict>
              <v:shape w14:anchorId="30845653" id="Graphic 3" o:spid="_x0000_s1026" style="position:absolute;margin-left:23.25pt;margin-top:17.45pt;width:109.85pt;height:2.95pt;z-index:-15728640;visibility:visible;mso-wrap-style:square;mso-wrap-distance-left:0;mso-wrap-distance-top:0;mso-wrap-distance-right:0;mso-wrap-distance-bottom:0;mso-position-horizontal:absolute;mso-position-horizontal-relative:page;mso-position-vertical:absolute;mso-position-vertical-relative:text;v-text-anchor:top" coordsize="1395095,37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" path="m1394706,l,,,36896r1394706,l1394706,xe" fillcolor="#176c40" stroked="f">
                <v:path arrowok="t"/>
                <w10:wrap type="topAndBottom" anchorx="page"/>
              </v:shape>
            </w:pict>
          </mc:Fallback>
        </mc:AlternateContent>
      </w:r>
    </w:p>
    <w:p w14:paraId="35090909" w14:textId="77777777" w:rsidR="00A8113D" w:rsidRPr="001A3C68" w:rsidRDefault="00A8113D">
      <w:pPr>
        <w:pStyle w:val="Brdtekst"/>
        <w:spacing w:before="0"/>
        <w:ind w:left="0"/>
        <w:rPr>
          <w:b/>
          <w:sz w:val="20"/>
          <w:lang w:val="da-DK"/>
        </w:rPr>
      </w:pPr>
    </w:p>
    <w:p w14:paraId="36AC5FE8" w14:textId="77777777" w:rsidR="00A8113D" w:rsidRPr="001A3C68" w:rsidRDefault="00A8113D">
      <w:pPr>
        <w:pStyle w:val="Brdtekst"/>
        <w:spacing w:before="0"/>
        <w:ind w:left="0"/>
        <w:rPr>
          <w:b/>
          <w:sz w:val="20"/>
          <w:lang w:val="da-DK"/>
        </w:rPr>
      </w:pPr>
    </w:p>
    <w:p w14:paraId="0DE8259F" w14:textId="77777777" w:rsidR="00A8113D" w:rsidRPr="001A3C68" w:rsidRDefault="00A8113D">
      <w:pPr>
        <w:pStyle w:val="Brdtekst"/>
        <w:spacing w:before="0"/>
        <w:ind w:left="0"/>
        <w:rPr>
          <w:b/>
          <w:sz w:val="20"/>
          <w:lang w:val="da-DK"/>
        </w:rPr>
      </w:pPr>
    </w:p>
    <w:p w14:paraId="1DF7EC2D" w14:textId="77777777" w:rsidR="00A8113D" w:rsidRPr="001A3C68" w:rsidRDefault="00A8113D">
      <w:pPr>
        <w:pStyle w:val="Brdtekst"/>
        <w:spacing w:before="0"/>
        <w:ind w:left="0"/>
        <w:rPr>
          <w:b/>
          <w:sz w:val="20"/>
          <w:lang w:val="da-DK"/>
        </w:rPr>
      </w:pPr>
    </w:p>
    <w:p w14:paraId="4B2C42A7" w14:textId="77777777" w:rsidR="00A8113D" w:rsidRPr="001A3C68" w:rsidRDefault="00A8113D">
      <w:pPr>
        <w:pStyle w:val="Brdtekst"/>
        <w:spacing w:before="0"/>
        <w:ind w:left="0"/>
        <w:rPr>
          <w:b/>
          <w:sz w:val="20"/>
          <w:lang w:val="da-DK"/>
        </w:rPr>
      </w:pPr>
    </w:p>
    <w:p w14:paraId="7C05E55E" w14:textId="77777777" w:rsidR="00A8113D" w:rsidRPr="001A3C68" w:rsidRDefault="00A8113D">
      <w:pPr>
        <w:pStyle w:val="Brdtekst"/>
        <w:spacing w:before="0"/>
        <w:ind w:left="0"/>
        <w:rPr>
          <w:b/>
          <w:sz w:val="20"/>
          <w:lang w:val="da-DK"/>
        </w:rPr>
      </w:pPr>
    </w:p>
    <w:p w14:paraId="093D4C26" w14:textId="77777777" w:rsidR="00A8113D" w:rsidRPr="001A3C68" w:rsidRDefault="001A3C68">
      <w:pPr>
        <w:pStyle w:val="Brdtekst"/>
        <w:spacing w:before="109"/>
        <w:ind w:left="0"/>
        <w:rPr>
          <w:b/>
          <w:sz w:val="20"/>
          <w:lang w:val="da-DK"/>
        </w:rPr>
      </w:pPr>
      <w:r>
        <w:rPr>
          <w:noProof/>
        </w:rPr>
        <mc:AlternateContent>
          <mc:Choice Requires="wps">
            <w:drawing>
              <wp:anchor distT="0" distB="0" distL="0" distR="0" simplePos="0" relativeHeight="487588352" behindDoc="1" locked="0" layoutInCell="1" allowOverlap="1" wp14:anchorId="1810FD9E" wp14:editId="5EDE5CE8">
                <wp:simplePos x="0" y="0"/>
                <wp:positionH relativeFrom="page">
                  <wp:posOffset>295175</wp:posOffset>
                </wp:positionH>
                <wp:positionV relativeFrom="paragraph">
                  <wp:posOffset>230492</wp:posOffset>
                </wp:positionV>
                <wp:extent cx="3424554" cy="64960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4554" cy="649605"/>
                        </a:xfrm>
                        <a:prstGeom prst="rect">
                          <a:avLst/>
                        </a:prstGeom>
                        <a:solidFill>
                          <a:srgbClr val="F1F1F1"/>
                        </a:solidFill>
                      </wps:spPr>
                      <wps:txbx>
                        <w:txbxContent>
                          <w:p w14:paraId="1588A286" w14:textId="77777777" w:rsidR="00A8113D" w:rsidRDefault="00A8113D">
                            <w:pPr>
                              <w:pStyle w:val="Brdtekst"/>
                              <w:spacing w:before="89"/>
                              <w:ind w:left="0"/>
                              <w:rPr>
                                <w:b/>
                                <w:color w:val="000000"/>
                                <w:sz w:val="18"/>
                              </w:rPr>
                            </w:pPr>
                          </w:p>
                          <w:p w14:paraId="35CFAEF8" w14:textId="77777777" w:rsidR="00A8113D" w:rsidRDefault="001A3C68">
                            <w:pPr>
                              <w:ind w:left="290"/>
                              <w:rPr>
                                <w:rFonts w:ascii="Arial"/>
                                <w:color w:val="000000"/>
                                <w:sz w:val="18"/>
                              </w:rPr>
                            </w:pPr>
                            <w:r>
                              <w:rPr>
                                <w:rFonts w:ascii="Arial"/>
                                <w:color w:val="000000"/>
                                <w:sz w:val="18"/>
                              </w:rPr>
                              <w:t>Ministerium:</w:t>
                            </w:r>
                            <w:r>
                              <w:rPr>
                                <w:rFonts w:ascii="Arial"/>
                                <w:color w:val="000000"/>
                                <w:spacing w:val="-8"/>
                                <w:sz w:val="18"/>
                              </w:rPr>
                              <w:t xml:space="preserve"> </w:t>
                            </w:r>
                            <w:r>
                              <w:rPr>
                                <w:rFonts w:ascii="Arial"/>
                                <w:color w:val="000000"/>
                                <w:spacing w:val="-2"/>
                                <w:sz w:val="18"/>
                              </w:rPr>
                              <w:t>Transportministeriet</w:t>
                            </w:r>
                          </w:p>
                        </w:txbxContent>
                      </wps:txbx>
                      <wps:bodyPr wrap="square" lIns="0" tIns="0" rIns="0" bIns="0" rtlCol="0">
                        <a:noAutofit/>
                      </wps:bodyPr>
                    </wps:wsp>
                  </a:graphicData>
                </a:graphic>
              </wp:anchor>
            </w:drawing>
          </mc:Choice>
          <mc:Fallback>
            <w:pict>
              <v:shapetype w14:anchorId="1810FD9E" id="_x0000_t202" coordsize="21600,21600" o:spt="202" path="m,l,21600r21600,l21600,xe">
                <v:stroke joinstyle="miter"/>
                <v:path gradientshapeok="t" o:connecttype="rect"/>
              </v:shapetype>
              <v:shape id="Textbox 4" o:spid="_x0000_s1026" type="#_x0000_t202" style="position:absolute;margin-left:23.25pt;margin-top:18.15pt;width:269.65pt;height:51.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" fillcolor="#f1f1f1" stroked="f">
                <v:textbox inset="0,0,0,0">
                  <w:txbxContent>
                    <w:p w14:paraId="1588A286" w14:textId="77777777" w:rsidR="00A8113D" w:rsidRDefault="00A8113D">
                      <w:pPr>
                        <w:pStyle w:val="Brdtekst"/>
                        <w:spacing w:before="89"/>
                        <w:ind w:left="0"/>
                        <w:rPr>
                          <w:b/>
                          <w:color w:val="000000"/>
                          <w:sz w:val="18"/>
                        </w:rPr>
                      </w:pPr>
                    </w:p>
                    <w:p w14:paraId="35CFAEF8" w14:textId="77777777" w:rsidR="00A8113D" w:rsidRDefault="001A3C68">
                      <w:pPr>
                        <w:ind w:left="290"/>
                        <w:rPr>
                          <w:rFonts w:ascii="Arial"/>
                          <w:color w:val="000000"/>
                          <w:sz w:val="18"/>
                        </w:rPr>
                      </w:pPr>
                      <w:r>
                        <w:rPr>
                          <w:rFonts w:ascii="Arial"/>
                          <w:color w:val="000000"/>
                          <w:sz w:val="18"/>
                        </w:rPr>
                        <w:t>Ministerium:</w:t>
                      </w:r>
                      <w:r>
                        <w:rPr>
                          <w:rFonts w:ascii="Arial"/>
                          <w:color w:val="000000"/>
                          <w:spacing w:val="-8"/>
                          <w:sz w:val="18"/>
                        </w:rPr>
                        <w:t xml:space="preserve"> </w:t>
                      </w:r>
                      <w:r>
                        <w:rPr>
                          <w:rFonts w:ascii="Arial"/>
                          <w:color w:val="000000"/>
                          <w:spacing w:val="-2"/>
                          <w:sz w:val="18"/>
                        </w:rPr>
                        <w:t>Transportministeriet</w:t>
                      </w:r>
                    </w:p>
                  </w:txbxContent>
                </v:textbox>
                <w10:wrap type="topAndBottom" anchorx="page"/>
              </v:shape>
            </w:pict>
          </mc:Fallback>
        </mc:AlternateContent>
      </w:r>
      <w:r>
        <w:rPr>
          <w:noProof/>
        </w:rPr>
        <mc:AlternateContent>
          <mc:Choice Requires="wps">
            <w:drawing>
              <wp:anchor distT="0" distB="0" distL="0" distR="0" simplePos="0" relativeHeight="487588864" behindDoc="1" locked="0" layoutInCell="1" allowOverlap="1" wp14:anchorId="139F0733" wp14:editId="56E3FDFA">
                <wp:simplePos x="0" y="0"/>
                <wp:positionH relativeFrom="page">
                  <wp:posOffset>3778251</wp:posOffset>
                </wp:positionH>
                <wp:positionV relativeFrom="paragraph">
                  <wp:posOffset>230492</wp:posOffset>
                </wp:positionV>
                <wp:extent cx="3424554" cy="64960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4554" cy="649605"/>
                        </a:xfrm>
                        <a:prstGeom prst="rect">
                          <a:avLst/>
                        </a:prstGeom>
                        <a:solidFill>
                          <a:srgbClr val="F1F1F1"/>
                        </a:solidFill>
                      </wps:spPr>
                      <wps:txbx>
                        <w:txbxContent>
                          <w:p w14:paraId="4D732195" w14:textId="77777777" w:rsidR="00A8113D" w:rsidRDefault="00A8113D">
                            <w:pPr>
                              <w:pStyle w:val="Brdtekst"/>
                              <w:spacing w:before="89"/>
                              <w:ind w:left="0"/>
                              <w:rPr>
                                <w:b/>
                                <w:color w:val="000000"/>
                                <w:sz w:val="18"/>
                              </w:rPr>
                            </w:pPr>
                          </w:p>
                          <w:p w14:paraId="54DC390E" w14:textId="1986470E" w:rsidR="00A8113D" w:rsidRPr="001A3C68" w:rsidRDefault="001A3C68">
                            <w:pPr>
                              <w:spacing w:line="256" w:lineRule="auto"/>
                              <w:ind w:left="290" w:right="1998"/>
                              <w:rPr>
                                <w:rFonts w:ascii="Arial" w:hAnsi="Arial"/>
                                <w:color w:val="000000"/>
                                <w:sz w:val="18"/>
                                <w:lang w:val="da-DK"/>
                              </w:rPr>
                            </w:pPr>
                            <w:del w:id="13" w:author="Alia Koleilat" w:date="2025-02-11T09:29:00Z">
                              <w:r w:rsidRPr="001A3C68" w:rsidDel="00243F88">
                                <w:rPr>
                                  <w:rFonts w:ascii="Arial" w:hAnsi="Arial"/>
                                  <w:color w:val="000000"/>
                                  <w:w w:val="105"/>
                                  <w:sz w:val="18"/>
                                  <w:lang w:val="da-DK"/>
                                </w:rPr>
                                <w:delText>Journalnummer:</w:delText>
                              </w:r>
                              <w:r w:rsidRPr="001A3C68" w:rsidDel="00243F88">
                                <w:rPr>
                                  <w:rFonts w:ascii="Arial" w:hAnsi="Arial"/>
                                  <w:color w:val="000000"/>
                                  <w:spacing w:val="-14"/>
                                  <w:w w:val="105"/>
                                  <w:sz w:val="18"/>
                                  <w:lang w:val="da-DK"/>
                                </w:rPr>
                                <w:delText xml:space="preserve"> </w:delText>
                              </w:r>
                              <w:r w:rsidRPr="001A3C68" w:rsidDel="00243F88">
                                <w:rPr>
                                  <w:rFonts w:ascii="Arial" w:hAnsi="Arial"/>
                                  <w:color w:val="000000"/>
                                  <w:w w:val="105"/>
                                  <w:sz w:val="18"/>
                                  <w:lang w:val="da-DK"/>
                                </w:rPr>
                                <w:delText xml:space="preserve">Transportmin., </w:delText>
                              </w:r>
                              <w:r w:rsidRPr="001A3C68" w:rsidDel="00243F88">
                                <w:rPr>
                                  <w:rFonts w:ascii="Arial" w:hAnsi="Arial"/>
                                  <w:color w:val="000000"/>
                                  <w:sz w:val="18"/>
                                  <w:lang w:val="da-DK"/>
                                </w:rPr>
                                <w:delText>Trafikstyrelsen,</w:delText>
                              </w:r>
                              <w:r w:rsidRPr="001A3C68" w:rsidDel="00243F88">
                                <w:rPr>
                                  <w:rFonts w:ascii="Arial" w:hAnsi="Arial"/>
                                  <w:color w:val="000000"/>
                                  <w:spacing w:val="-15"/>
                                  <w:sz w:val="18"/>
                                  <w:lang w:val="da-DK"/>
                                </w:rPr>
                                <w:delText xml:space="preserve"> </w:delText>
                              </w:r>
                              <w:r w:rsidRPr="001A3C68" w:rsidDel="00243F88">
                                <w:rPr>
                                  <w:rFonts w:ascii="Arial" w:hAnsi="Arial"/>
                                  <w:color w:val="000000"/>
                                  <w:sz w:val="18"/>
                                  <w:lang w:val="da-DK"/>
                                </w:rPr>
                                <w:delText>j.nr.</w:delText>
                              </w:r>
                              <w:r w:rsidRPr="001A3C68" w:rsidDel="00243F88">
                                <w:rPr>
                                  <w:rFonts w:ascii="Arial" w:hAnsi="Arial"/>
                                  <w:color w:val="000000"/>
                                  <w:spacing w:val="-12"/>
                                  <w:sz w:val="18"/>
                                  <w:lang w:val="da-DK"/>
                                </w:rPr>
                                <w:delText xml:space="preserve"> </w:delText>
                              </w:r>
                              <w:r w:rsidRPr="001A3C68" w:rsidDel="00243F88">
                                <w:rPr>
                                  <w:rFonts w:ascii="Arial" w:hAnsi="Arial"/>
                                  <w:color w:val="000000"/>
                                  <w:sz w:val="18"/>
                                  <w:lang w:val="da-DK"/>
                                </w:rPr>
                                <w:delText>TS6040201­00007</w:delText>
                              </w:r>
                            </w:del>
                          </w:p>
                        </w:txbxContent>
                      </wps:txbx>
                      <wps:bodyPr wrap="square" lIns="0" tIns="0" rIns="0" bIns="0" rtlCol="0">
                        <a:noAutofit/>
                      </wps:bodyPr>
                    </wps:wsp>
                  </a:graphicData>
                </a:graphic>
              </wp:anchor>
            </w:drawing>
          </mc:Choice>
          <mc:Fallback>
            <w:pict>
              <v:shape w14:anchorId="139F0733" id="Textbox 5" o:spid="_x0000_s1027" type="#_x0000_t202" style="position:absolute;margin-left:297.5pt;margin-top:18.15pt;width:269.65pt;height:51.1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" fillcolor="#f1f1f1" stroked="f">
                <v:textbox inset="0,0,0,0">
                  <w:txbxContent>
                    <w:p w14:paraId="4D732195" w14:textId="77777777" w:rsidR="00A8113D" w:rsidRDefault="00A8113D">
                      <w:pPr>
                        <w:pStyle w:val="Brdtekst"/>
                        <w:spacing w:before="89"/>
                        <w:ind w:left="0"/>
                        <w:rPr>
                          <w:b/>
                          <w:color w:val="000000"/>
                          <w:sz w:val="18"/>
                        </w:rPr>
                      </w:pPr>
                    </w:p>
                    <w:p w14:paraId="54DC390E" w14:textId="1986470E" w:rsidR="00A8113D" w:rsidRPr="001A3C68" w:rsidRDefault="001A3C68">
                      <w:pPr>
                        <w:spacing w:line="256" w:lineRule="auto"/>
                        <w:ind w:left="290" w:right="1998"/>
                        <w:rPr>
                          <w:rFonts w:ascii="Arial" w:hAnsi="Arial"/>
                          <w:color w:val="000000"/>
                          <w:sz w:val="18"/>
                          <w:lang w:val="da-DK"/>
                        </w:rPr>
                      </w:pPr>
                      <w:del w:id="14" w:author="Alia Koleilat" w:date="2025-02-11T09:29:00Z">
                        <w:r w:rsidRPr="001A3C68" w:rsidDel="00243F88">
                          <w:rPr>
                            <w:rFonts w:ascii="Arial" w:hAnsi="Arial"/>
                            <w:color w:val="000000"/>
                            <w:w w:val="105"/>
                            <w:sz w:val="18"/>
                            <w:lang w:val="da-DK"/>
                          </w:rPr>
                          <w:delText>Journalnummer:</w:delText>
                        </w:r>
                        <w:r w:rsidRPr="001A3C68" w:rsidDel="00243F88">
                          <w:rPr>
                            <w:rFonts w:ascii="Arial" w:hAnsi="Arial"/>
                            <w:color w:val="000000"/>
                            <w:spacing w:val="-14"/>
                            <w:w w:val="105"/>
                            <w:sz w:val="18"/>
                            <w:lang w:val="da-DK"/>
                          </w:rPr>
                          <w:delText xml:space="preserve"> </w:delText>
                        </w:r>
                        <w:r w:rsidRPr="001A3C68" w:rsidDel="00243F88">
                          <w:rPr>
                            <w:rFonts w:ascii="Arial" w:hAnsi="Arial"/>
                            <w:color w:val="000000"/>
                            <w:w w:val="105"/>
                            <w:sz w:val="18"/>
                            <w:lang w:val="da-DK"/>
                          </w:rPr>
                          <w:delText xml:space="preserve">Transportmin., </w:delText>
                        </w:r>
                        <w:r w:rsidRPr="001A3C68" w:rsidDel="00243F88">
                          <w:rPr>
                            <w:rFonts w:ascii="Arial" w:hAnsi="Arial"/>
                            <w:color w:val="000000"/>
                            <w:sz w:val="18"/>
                            <w:lang w:val="da-DK"/>
                          </w:rPr>
                          <w:delText>Trafikstyrelsen,</w:delText>
                        </w:r>
                        <w:r w:rsidRPr="001A3C68" w:rsidDel="00243F88">
                          <w:rPr>
                            <w:rFonts w:ascii="Arial" w:hAnsi="Arial"/>
                            <w:color w:val="000000"/>
                            <w:spacing w:val="-15"/>
                            <w:sz w:val="18"/>
                            <w:lang w:val="da-DK"/>
                          </w:rPr>
                          <w:delText xml:space="preserve"> </w:delText>
                        </w:r>
                        <w:r w:rsidRPr="001A3C68" w:rsidDel="00243F88">
                          <w:rPr>
                            <w:rFonts w:ascii="Arial" w:hAnsi="Arial"/>
                            <w:color w:val="000000"/>
                            <w:sz w:val="18"/>
                            <w:lang w:val="da-DK"/>
                          </w:rPr>
                          <w:delText>j.nr.</w:delText>
                        </w:r>
                        <w:r w:rsidRPr="001A3C68" w:rsidDel="00243F88">
                          <w:rPr>
                            <w:rFonts w:ascii="Arial" w:hAnsi="Arial"/>
                            <w:color w:val="000000"/>
                            <w:spacing w:val="-12"/>
                            <w:sz w:val="18"/>
                            <w:lang w:val="da-DK"/>
                          </w:rPr>
                          <w:delText xml:space="preserve"> </w:delText>
                        </w:r>
                        <w:r w:rsidRPr="001A3C68" w:rsidDel="00243F88">
                          <w:rPr>
                            <w:rFonts w:ascii="Arial" w:hAnsi="Arial"/>
                            <w:color w:val="000000"/>
                            <w:sz w:val="18"/>
                            <w:lang w:val="da-DK"/>
                          </w:rPr>
                          <w:delText>TS6040201­00007</w:delText>
                        </w:r>
                      </w:del>
                    </w:p>
                  </w:txbxContent>
                </v:textbox>
                <w10:wrap type="topAndBottom" anchorx="page"/>
              </v:shape>
            </w:pict>
          </mc:Fallback>
        </mc:AlternateContent>
      </w:r>
    </w:p>
    <w:p w14:paraId="0F9F112B" w14:textId="77777777" w:rsidR="00A8113D" w:rsidRPr="001A3C68" w:rsidRDefault="00A8113D">
      <w:pPr>
        <w:rPr>
          <w:sz w:val="20"/>
          <w:lang w:val="da-DK"/>
        </w:rPr>
        <w:sectPr w:rsidR="00A8113D" w:rsidRPr="001A3C68">
          <w:type w:val="continuous"/>
          <w:pgSz w:w="11900" w:h="16840"/>
          <w:pgMar w:top="0" w:right="440" w:bottom="280" w:left="360" w:header="708" w:footer="708" w:gutter="0"/>
          <w:cols w:space="708"/>
        </w:sectPr>
      </w:pPr>
    </w:p>
    <w:p w14:paraId="64625D69" w14:textId="77777777" w:rsidR="00A8113D" w:rsidRPr="001A3C68" w:rsidRDefault="001A3C68">
      <w:pPr>
        <w:spacing w:before="56" w:line="249" w:lineRule="auto"/>
        <w:ind w:left="161" w:right="157" w:hanging="1"/>
        <w:jc w:val="center"/>
        <w:rPr>
          <w:sz w:val="16"/>
          <w:lang w:val="da-DK"/>
        </w:rPr>
      </w:pPr>
      <w:r w:rsidRPr="001A3C68">
        <w:rPr>
          <w:sz w:val="32"/>
          <w:lang w:val="da-DK"/>
        </w:rPr>
        <w:lastRenderedPageBreak/>
        <w:t>Bekendtgørelse om vurdering af virkning på miljøet</w:t>
      </w:r>
      <w:del w:id="15" w:author="Nanna Vestergaard" w:date="2025-01-24T10:12:00Z">
        <w:r w:rsidRPr="001A3C68" w:rsidDel="00BD70CC">
          <w:rPr>
            <w:sz w:val="32"/>
            <w:lang w:val="da-DK"/>
          </w:rPr>
          <w:delText xml:space="preserve"> (VVM)</w:delText>
        </w:r>
      </w:del>
      <w:r w:rsidRPr="001A3C68">
        <w:rPr>
          <w:sz w:val="32"/>
          <w:lang w:val="da-DK"/>
        </w:rPr>
        <w:t xml:space="preserve"> af projekter vedrørende erhvervshavne og Københavns Havn samt om administration af internationale</w:t>
      </w:r>
      <w:r w:rsidRPr="001A3C68">
        <w:rPr>
          <w:spacing w:val="-4"/>
          <w:sz w:val="32"/>
          <w:lang w:val="da-DK"/>
        </w:rPr>
        <w:t xml:space="preserve"> </w:t>
      </w:r>
      <w:r w:rsidRPr="001A3C68">
        <w:rPr>
          <w:sz w:val="32"/>
          <w:lang w:val="da-DK"/>
        </w:rPr>
        <w:t>naturbeskyttelsesområder</w:t>
      </w:r>
      <w:r w:rsidRPr="001A3C68">
        <w:rPr>
          <w:spacing w:val="-4"/>
          <w:sz w:val="32"/>
          <w:lang w:val="da-DK"/>
        </w:rPr>
        <w:t xml:space="preserve"> </w:t>
      </w:r>
      <w:r w:rsidRPr="001A3C68">
        <w:rPr>
          <w:sz w:val="32"/>
          <w:lang w:val="da-DK"/>
        </w:rPr>
        <w:t>og</w:t>
      </w:r>
      <w:r w:rsidRPr="001A3C68">
        <w:rPr>
          <w:spacing w:val="-4"/>
          <w:sz w:val="32"/>
          <w:lang w:val="da-DK"/>
        </w:rPr>
        <w:t xml:space="preserve"> </w:t>
      </w:r>
      <w:r w:rsidRPr="001A3C68">
        <w:rPr>
          <w:sz w:val="32"/>
          <w:lang w:val="da-DK"/>
        </w:rPr>
        <w:t>beskyttelse</w:t>
      </w:r>
      <w:r w:rsidRPr="001A3C68">
        <w:rPr>
          <w:spacing w:val="-4"/>
          <w:sz w:val="32"/>
          <w:lang w:val="da-DK"/>
        </w:rPr>
        <w:t xml:space="preserve"> </w:t>
      </w:r>
      <w:r w:rsidRPr="001A3C68">
        <w:rPr>
          <w:sz w:val="32"/>
          <w:lang w:val="da-DK"/>
        </w:rPr>
        <w:t>af</w:t>
      </w:r>
      <w:r w:rsidRPr="001A3C68">
        <w:rPr>
          <w:spacing w:val="-4"/>
          <w:sz w:val="32"/>
          <w:lang w:val="da-DK"/>
        </w:rPr>
        <w:t xml:space="preserve"> </w:t>
      </w:r>
      <w:r w:rsidRPr="001A3C68">
        <w:rPr>
          <w:sz w:val="32"/>
          <w:lang w:val="da-DK"/>
        </w:rPr>
        <w:t>visse</w:t>
      </w:r>
      <w:r w:rsidRPr="001A3C68">
        <w:rPr>
          <w:spacing w:val="-4"/>
          <w:sz w:val="32"/>
          <w:lang w:val="da-DK"/>
        </w:rPr>
        <w:t xml:space="preserve"> </w:t>
      </w:r>
      <w:r w:rsidRPr="001A3C68">
        <w:rPr>
          <w:sz w:val="32"/>
          <w:lang w:val="da-DK"/>
        </w:rPr>
        <w:t>arter</w:t>
      </w:r>
      <w:r w:rsidRPr="001A3C68">
        <w:rPr>
          <w:spacing w:val="-4"/>
          <w:sz w:val="32"/>
          <w:lang w:val="da-DK"/>
        </w:rPr>
        <w:t xml:space="preserve"> </w:t>
      </w:r>
      <w:r w:rsidRPr="001A3C68">
        <w:rPr>
          <w:sz w:val="32"/>
          <w:lang w:val="da-DK"/>
        </w:rPr>
        <w:t>for</w:t>
      </w:r>
      <w:r w:rsidRPr="001A3C68">
        <w:rPr>
          <w:spacing w:val="-4"/>
          <w:sz w:val="32"/>
          <w:lang w:val="da-DK"/>
        </w:rPr>
        <w:t xml:space="preserve"> </w:t>
      </w:r>
      <w:r w:rsidRPr="001A3C68">
        <w:rPr>
          <w:sz w:val="32"/>
          <w:lang w:val="da-DK"/>
        </w:rPr>
        <w:t>så</w:t>
      </w:r>
      <w:r w:rsidRPr="001A3C68">
        <w:rPr>
          <w:spacing w:val="-4"/>
          <w:sz w:val="32"/>
          <w:lang w:val="da-DK"/>
        </w:rPr>
        <w:t xml:space="preserve"> </w:t>
      </w:r>
      <w:r w:rsidRPr="001A3C68">
        <w:rPr>
          <w:sz w:val="32"/>
          <w:lang w:val="da-DK"/>
        </w:rPr>
        <w:t>vidt angår anlæg og udvidelse af havne</w:t>
      </w:r>
      <w:r w:rsidRPr="001A3C68">
        <w:rPr>
          <w:position w:val="12"/>
          <w:sz w:val="16"/>
          <w:lang w:val="da-DK"/>
        </w:rPr>
        <w:t>1)2)</w:t>
      </w:r>
    </w:p>
    <w:p w14:paraId="2CA6673A" w14:textId="77777777" w:rsidR="00A8113D" w:rsidRPr="001A3C68" w:rsidRDefault="00A8113D">
      <w:pPr>
        <w:pStyle w:val="Brdtekst"/>
        <w:spacing w:before="141"/>
        <w:ind w:left="0"/>
        <w:rPr>
          <w:sz w:val="32"/>
          <w:lang w:val="da-DK"/>
        </w:rPr>
      </w:pPr>
    </w:p>
    <w:p w14:paraId="06D2ECFF" w14:textId="7040CA1D" w:rsidR="00A8113D" w:rsidRPr="001A3C68" w:rsidRDefault="001A3C68">
      <w:pPr>
        <w:pStyle w:val="Brdtekst"/>
        <w:spacing w:before="1" w:line="249" w:lineRule="auto"/>
        <w:ind w:right="104" w:firstLine="200"/>
        <w:jc w:val="both"/>
        <w:rPr>
          <w:lang w:val="da-DK"/>
        </w:rPr>
      </w:pPr>
      <w:r w:rsidRPr="001A3C68">
        <w:rPr>
          <w:lang w:val="da-DK"/>
        </w:rPr>
        <w:t xml:space="preserve">I medfør af § 1 a og § 18, stk. 2, i lov om havne, jf. lovbekendtgørelse nr. </w:t>
      </w:r>
      <w:ins w:id="16" w:author="Alia Koleilat" w:date="2025-02-11T09:29:00Z">
        <w:r w:rsidR="00243F88">
          <w:rPr>
            <w:lang w:val="da-DK"/>
          </w:rPr>
          <w:t>116</w:t>
        </w:r>
      </w:ins>
      <w:del w:id="17" w:author="Alia Koleilat" w:date="2025-02-11T09:29:00Z">
        <w:r w:rsidRPr="001A3C68" w:rsidDel="00243F88">
          <w:rPr>
            <w:lang w:val="da-DK"/>
          </w:rPr>
          <w:delText>457</w:delText>
        </w:r>
      </w:del>
      <w:r w:rsidRPr="001A3C68">
        <w:rPr>
          <w:lang w:val="da-DK"/>
        </w:rPr>
        <w:t xml:space="preserve"> af </w:t>
      </w:r>
      <w:ins w:id="18" w:author="Alia Koleilat" w:date="2025-02-11T09:29:00Z">
        <w:r w:rsidR="00243F88">
          <w:rPr>
            <w:lang w:val="da-DK"/>
          </w:rPr>
          <w:t>24</w:t>
        </w:r>
      </w:ins>
      <w:del w:id="19" w:author="Alia Koleilat" w:date="2025-02-11T09:29:00Z">
        <w:r w:rsidRPr="001A3C68" w:rsidDel="00243F88">
          <w:rPr>
            <w:lang w:val="da-DK"/>
          </w:rPr>
          <w:delText>23</w:delText>
        </w:r>
      </w:del>
      <w:r w:rsidRPr="001A3C68">
        <w:rPr>
          <w:lang w:val="da-DK"/>
        </w:rPr>
        <w:t xml:space="preserve">. </w:t>
      </w:r>
      <w:del w:id="20" w:author="Alia Koleilat" w:date="2025-02-11T09:29:00Z">
        <w:r w:rsidRPr="001A3C68" w:rsidDel="00243F88">
          <w:rPr>
            <w:lang w:val="da-DK"/>
          </w:rPr>
          <w:delText xml:space="preserve">maj </w:delText>
        </w:r>
      </w:del>
      <w:ins w:id="21" w:author="Alia Koleilat" w:date="2025-02-11T09:29:00Z">
        <w:r w:rsidR="00243F88">
          <w:rPr>
            <w:lang w:val="da-DK"/>
          </w:rPr>
          <w:t>januar</w:t>
        </w:r>
        <w:r w:rsidR="00243F88" w:rsidRPr="001A3C68">
          <w:rPr>
            <w:lang w:val="da-DK"/>
          </w:rPr>
          <w:t xml:space="preserve"> </w:t>
        </w:r>
        <w:r w:rsidR="00243F88">
          <w:rPr>
            <w:lang w:val="da-DK"/>
          </w:rPr>
          <w:t>2</w:t>
        </w:r>
      </w:ins>
      <w:ins w:id="22" w:author="Alia Koleilat" w:date="2025-02-11T09:30:00Z">
        <w:r w:rsidR="00243F88">
          <w:rPr>
            <w:lang w:val="da-DK"/>
          </w:rPr>
          <w:t>024</w:t>
        </w:r>
      </w:ins>
      <w:del w:id="23" w:author="Alia Koleilat" w:date="2025-02-11T09:29:00Z">
        <w:r w:rsidRPr="001A3C68" w:rsidDel="00243F88">
          <w:rPr>
            <w:lang w:val="da-DK"/>
          </w:rPr>
          <w:delText>2012</w:delText>
        </w:r>
      </w:del>
      <w:r w:rsidRPr="001A3C68">
        <w:rPr>
          <w:lang w:val="da-DK"/>
        </w:rPr>
        <w:t xml:space="preserve">, som ændret ved lov nr. 658 af 8. juni 2016, og § 24, stk. </w:t>
      </w:r>
      <w:ins w:id="24" w:author="Alia Koleilat" w:date="2025-02-11T09:35:00Z">
        <w:r w:rsidR="00243F88">
          <w:rPr>
            <w:lang w:val="da-DK"/>
          </w:rPr>
          <w:t>3</w:t>
        </w:r>
      </w:ins>
      <w:del w:id="25" w:author="Alia Koleilat" w:date="2025-02-11T09:35:00Z">
        <w:r w:rsidRPr="001A3C68" w:rsidDel="00243F88">
          <w:rPr>
            <w:lang w:val="da-DK"/>
          </w:rPr>
          <w:delText>2</w:delText>
        </w:r>
      </w:del>
      <w:r w:rsidRPr="001A3C68">
        <w:rPr>
          <w:lang w:val="da-DK"/>
        </w:rPr>
        <w:t xml:space="preserve">, i lov nr. </w:t>
      </w:r>
      <w:ins w:id="26" w:author="Alia Koleilat" w:date="2025-02-11T09:32:00Z">
        <w:r w:rsidR="00243F88">
          <w:rPr>
            <w:lang w:val="da-DK"/>
          </w:rPr>
          <w:t>291</w:t>
        </w:r>
      </w:ins>
      <w:del w:id="27" w:author="Alia Koleilat" w:date="2025-02-11T09:32:00Z">
        <w:r w:rsidRPr="001A3C68" w:rsidDel="00243F88">
          <w:rPr>
            <w:lang w:val="da-DK"/>
          </w:rPr>
          <w:delText>551</w:delText>
        </w:r>
      </w:del>
      <w:r w:rsidRPr="001A3C68">
        <w:rPr>
          <w:lang w:val="da-DK"/>
        </w:rPr>
        <w:t xml:space="preserve"> af </w:t>
      </w:r>
      <w:ins w:id="28" w:author="Alia Koleilat" w:date="2025-02-11T09:33:00Z">
        <w:r w:rsidR="00243F88">
          <w:rPr>
            <w:lang w:val="da-DK"/>
          </w:rPr>
          <w:t>16</w:t>
        </w:r>
      </w:ins>
      <w:del w:id="29" w:author="Alia Koleilat" w:date="2025-02-11T09:33:00Z">
        <w:r w:rsidRPr="001A3C68" w:rsidDel="00243F88">
          <w:rPr>
            <w:lang w:val="da-DK"/>
          </w:rPr>
          <w:delText>6</w:delText>
        </w:r>
      </w:del>
      <w:r w:rsidRPr="001A3C68">
        <w:rPr>
          <w:lang w:val="da-DK"/>
        </w:rPr>
        <w:t xml:space="preserve">. </w:t>
      </w:r>
      <w:del w:id="30" w:author="Alia Koleilat" w:date="2025-02-11T09:33:00Z">
        <w:r w:rsidRPr="001A3C68" w:rsidDel="00243F88">
          <w:rPr>
            <w:lang w:val="da-DK"/>
          </w:rPr>
          <w:delText xml:space="preserve">juni </w:delText>
        </w:r>
      </w:del>
      <w:ins w:id="31" w:author="Alia Koleilat" w:date="2025-02-11T09:33:00Z">
        <w:r w:rsidR="00243F88">
          <w:rPr>
            <w:lang w:val="da-DK"/>
          </w:rPr>
          <w:t>marts</w:t>
        </w:r>
        <w:r w:rsidR="00243F88" w:rsidRPr="001A3C68">
          <w:rPr>
            <w:lang w:val="da-DK"/>
          </w:rPr>
          <w:t xml:space="preserve"> </w:t>
        </w:r>
      </w:ins>
      <w:del w:id="32" w:author="Alia Koleilat" w:date="2025-02-11T09:33:00Z">
        <w:r w:rsidRPr="001A3C68" w:rsidDel="00243F88">
          <w:rPr>
            <w:lang w:val="da-DK"/>
          </w:rPr>
          <w:delText xml:space="preserve">2007 </w:delText>
        </w:r>
      </w:del>
      <w:ins w:id="33" w:author="Alia Koleilat" w:date="2025-02-11T09:33:00Z">
        <w:r w:rsidR="00243F88">
          <w:rPr>
            <w:lang w:val="da-DK"/>
          </w:rPr>
          <w:t>2023</w:t>
        </w:r>
        <w:r w:rsidR="00243F88" w:rsidRPr="001A3C68">
          <w:rPr>
            <w:lang w:val="da-DK"/>
          </w:rPr>
          <w:t xml:space="preserve"> </w:t>
        </w:r>
      </w:ins>
      <w:r w:rsidRPr="001A3C68">
        <w:rPr>
          <w:lang w:val="da-DK"/>
        </w:rPr>
        <w:t>om Metroselskabet I/S og</w:t>
      </w:r>
      <w:r w:rsidRPr="001A3C68">
        <w:rPr>
          <w:spacing w:val="-3"/>
          <w:lang w:val="da-DK"/>
        </w:rPr>
        <w:t xml:space="preserve"> </w:t>
      </w:r>
      <w:del w:id="34" w:author="Alia Koleilat" w:date="2025-02-11T09:33:00Z">
        <w:r w:rsidRPr="001A3C68" w:rsidDel="00243F88">
          <w:rPr>
            <w:lang w:val="da-DK"/>
          </w:rPr>
          <w:delText>Arealudviklingsselskabet</w:delText>
        </w:r>
        <w:r w:rsidRPr="001A3C68" w:rsidDel="00243F88">
          <w:rPr>
            <w:spacing w:val="-3"/>
            <w:lang w:val="da-DK"/>
          </w:rPr>
          <w:delText xml:space="preserve"> </w:delText>
        </w:r>
        <w:r w:rsidRPr="001A3C68" w:rsidDel="00243F88">
          <w:rPr>
            <w:lang w:val="da-DK"/>
          </w:rPr>
          <w:delText>I/S</w:delText>
        </w:r>
      </w:del>
      <w:ins w:id="35" w:author="Alia Koleilat" w:date="2025-02-11T09:33:00Z">
        <w:r w:rsidR="00243F88">
          <w:rPr>
            <w:lang w:val="da-DK"/>
          </w:rPr>
          <w:t>Udviklingsselskabet By &amp; Havn I/S</w:t>
        </w:r>
      </w:ins>
      <w:r w:rsidRPr="001A3C68">
        <w:rPr>
          <w:lang w:val="da-DK"/>
        </w:rPr>
        <w:t>,</w:t>
      </w:r>
      <w:r w:rsidRPr="001A3C68">
        <w:rPr>
          <w:spacing w:val="-3"/>
          <w:lang w:val="da-DK"/>
        </w:rPr>
        <w:t xml:space="preserve"> </w:t>
      </w:r>
      <w:r w:rsidRPr="001A3C68">
        <w:rPr>
          <w:lang w:val="da-DK"/>
        </w:rPr>
        <w:t>som</w:t>
      </w:r>
      <w:r w:rsidRPr="001A3C68">
        <w:rPr>
          <w:spacing w:val="-3"/>
          <w:lang w:val="da-DK"/>
        </w:rPr>
        <w:t xml:space="preserve"> </w:t>
      </w:r>
      <w:r w:rsidRPr="001A3C68">
        <w:rPr>
          <w:lang w:val="da-DK"/>
        </w:rPr>
        <w:t>ændret</w:t>
      </w:r>
      <w:r w:rsidRPr="001A3C68">
        <w:rPr>
          <w:spacing w:val="-3"/>
          <w:lang w:val="da-DK"/>
        </w:rPr>
        <w:t xml:space="preserve"> </w:t>
      </w:r>
      <w:r w:rsidRPr="001A3C68">
        <w:rPr>
          <w:lang w:val="da-DK"/>
        </w:rPr>
        <w:t>ved</w:t>
      </w:r>
      <w:r w:rsidRPr="001A3C68">
        <w:rPr>
          <w:spacing w:val="-3"/>
          <w:lang w:val="da-DK"/>
        </w:rPr>
        <w:t xml:space="preserve"> </w:t>
      </w:r>
      <w:r w:rsidRPr="001A3C68">
        <w:rPr>
          <w:lang w:val="da-DK"/>
        </w:rPr>
        <w:t>lov</w:t>
      </w:r>
      <w:r w:rsidRPr="001A3C68">
        <w:rPr>
          <w:spacing w:val="-3"/>
          <w:lang w:val="da-DK"/>
        </w:rPr>
        <w:t xml:space="preserve"> </w:t>
      </w:r>
      <w:r w:rsidRPr="001A3C68">
        <w:rPr>
          <w:lang w:val="da-DK"/>
        </w:rPr>
        <w:t>nr.</w:t>
      </w:r>
      <w:r w:rsidRPr="001A3C68">
        <w:rPr>
          <w:spacing w:val="-3"/>
          <w:lang w:val="da-DK"/>
        </w:rPr>
        <w:t xml:space="preserve"> </w:t>
      </w:r>
      <w:r w:rsidRPr="001A3C68">
        <w:rPr>
          <w:lang w:val="da-DK"/>
        </w:rPr>
        <w:t>658</w:t>
      </w:r>
      <w:r w:rsidRPr="001A3C68">
        <w:rPr>
          <w:spacing w:val="-3"/>
          <w:lang w:val="da-DK"/>
        </w:rPr>
        <w:t xml:space="preserve"> </w:t>
      </w:r>
      <w:r w:rsidRPr="001A3C68">
        <w:rPr>
          <w:lang w:val="da-DK"/>
        </w:rPr>
        <w:t>af</w:t>
      </w:r>
      <w:r w:rsidRPr="001A3C68">
        <w:rPr>
          <w:spacing w:val="-3"/>
          <w:lang w:val="da-DK"/>
        </w:rPr>
        <w:t xml:space="preserve"> </w:t>
      </w:r>
      <w:r w:rsidRPr="001A3C68">
        <w:rPr>
          <w:lang w:val="da-DK"/>
        </w:rPr>
        <w:t>8.</w:t>
      </w:r>
      <w:r w:rsidRPr="001A3C68">
        <w:rPr>
          <w:spacing w:val="-3"/>
          <w:lang w:val="da-DK"/>
        </w:rPr>
        <w:t xml:space="preserve"> </w:t>
      </w:r>
      <w:r w:rsidRPr="001A3C68">
        <w:rPr>
          <w:lang w:val="da-DK"/>
        </w:rPr>
        <w:t>juni</w:t>
      </w:r>
      <w:r w:rsidRPr="001A3C68">
        <w:rPr>
          <w:spacing w:val="-3"/>
          <w:lang w:val="da-DK"/>
        </w:rPr>
        <w:t xml:space="preserve"> </w:t>
      </w:r>
      <w:r w:rsidRPr="001A3C68">
        <w:rPr>
          <w:lang w:val="da-DK"/>
        </w:rPr>
        <w:t>2016,</w:t>
      </w:r>
      <w:r w:rsidRPr="001A3C68">
        <w:rPr>
          <w:spacing w:val="-3"/>
          <w:lang w:val="da-DK"/>
        </w:rPr>
        <w:t xml:space="preserve"> </w:t>
      </w:r>
      <w:r w:rsidRPr="001A3C68">
        <w:rPr>
          <w:lang w:val="da-DK"/>
        </w:rPr>
        <w:t>fastsættes</w:t>
      </w:r>
      <w:r w:rsidRPr="001A3C68">
        <w:rPr>
          <w:spacing w:val="-4"/>
          <w:lang w:val="da-DK"/>
        </w:rPr>
        <w:t xml:space="preserve"> </w:t>
      </w:r>
      <w:r w:rsidRPr="001A3C68">
        <w:rPr>
          <w:lang w:val="da-DK"/>
        </w:rPr>
        <w:t>efter</w:t>
      </w:r>
      <w:r w:rsidRPr="001A3C68">
        <w:rPr>
          <w:spacing w:val="-3"/>
          <w:lang w:val="da-DK"/>
        </w:rPr>
        <w:t xml:space="preserve"> </w:t>
      </w:r>
      <w:r w:rsidRPr="001A3C68">
        <w:rPr>
          <w:lang w:val="da-DK"/>
        </w:rPr>
        <w:t>bemyndigelse i</w:t>
      </w:r>
      <w:r w:rsidRPr="001A3C68">
        <w:rPr>
          <w:spacing w:val="-1"/>
          <w:lang w:val="da-DK"/>
        </w:rPr>
        <w:t xml:space="preserve"> </w:t>
      </w:r>
      <w:r w:rsidRPr="001A3C68">
        <w:rPr>
          <w:lang w:val="da-DK"/>
        </w:rPr>
        <w:t>henhold</w:t>
      </w:r>
      <w:r w:rsidRPr="001A3C68">
        <w:rPr>
          <w:spacing w:val="-1"/>
          <w:lang w:val="da-DK"/>
        </w:rPr>
        <w:t xml:space="preserve"> </w:t>
      </w:r>
      <w:r w:rsidRPr="001A3C68">
        <w:rPr>
          <w:lang w:val="da-DK"/>
        </w:rPr>
        <w:t>til</w:t>
      </w:r>
      <w:r w:rsidRPr="001A3C68">
        <w:rPr>
          <w:spacing w:val="-1"/>
          <w:lang w:val="da-DK"/>
        </w:rPr>
        <w:t xml:space="preserve"> </w:t>
      </w:r>
      <w:r w:rsidRPr="001A3C68">
        <w:rPr>
          <w:lang w:val="da-DK"/>
        </w:rPr>
        <w:t>§§</w:t>
      </w:r>
      <w:r w:rsidRPr="001A3C68">
        <w:rPr>
          <w:spacing w:val="-1"/>
          <w:lang w:val="da-DK"/>
        </w:rPr>
        <w:t xml:space="preserve"> </w:t>
      </w:r>
      <w:r w:rsidRPr="001A3C68">
        <w:rPr>
          <w:lang w:val="da-DK"/>
        </w:rPr>
        <w:t>10</w:t>
      </w:r>
      <w:r w:rsidRPr="001A3C68">
        <w:rPr>
          <w:spacing w:val="-1"/>
          <w:lang w:val="da-DK"/>
        </w:rPr>
        <w:t xml:space="preserve"> </w:t>
      </w:r>
      <w:r w:rsidRPr="001A3C68">
        <w:rPr>
          <w:lang w:val="da-DK"/>
        </w:rPr>
        <w:t>og</w:t>
      </w:r>
      <w:r w:rsidRPr="001A3C68">
        <w:rPr>
          <w:spacing w:val="-1"/>
          <w:lang w:val="da-DK"/>
        </w:rPr>
        <w:t xml:space="preserve"> </w:t>
      </w:r>
      <w:r w:rsidRPr="001A3C68">
        <w:rPr>
          <w:lang w:val="da-DK"/>
        </w:rPr>
        <w:t>11</w:t>
      </w:r>
      <w:r w:rsidRPr="001A3C68">
        <w:rPr>
          <w:spacing w:val="-1"/>
          <w:lang w:val="da-DK"/>
        </w:rPr>
        <w:t xml:space="preserve"> </w:t>
      </w:r>
      <w:r w:rsidRPr="001A3C68">
        <w:rPr>
          <w:lang w:val="da-DK"/>
        </w:rPr>
        <w:t>i</w:t>
      </w:r>
      <w:r w:rsidRPr="001A3C68">
        <w:rPr>
          <w:spacing w:val="-1"/>
          <w:lang w:val="da-DK"/>
        </w:rPr>
        <w:t xml:space="preserve"> </w:t>
      </w:r>
      <w:r w:rsidRPr="001A3C68">
        <w:rPr>
          <w:lang w:val="da-DK"/>
        </w:rPr>
        <w:t>bekendtgørelse</w:t>
      </w:r>
      <w:r w:rsidRPr="001A3C68">
        <w:rPr>
          <w:spacing w:val="-1"/>
          <w:lang w:val="da-DK"/>
        </w:rPr>
        <w:t xml:space="preserve"> </w:t>
      </w:r>
      <w:ins w:id="36" w:author="Nanna Vestergaard" w:date="2025-02-05T11:54:00Z">
        <w:r w:rsidR="00150ABC" w:rsidRPr="00150ABC">
          <w:rPr>
            <w:lang w:val="da-DK"/>
          </w:rPr>
          <w:t xml:space="preserve">nr. </w:t>
        </w:r>
      </w:ins>
      <w:ins w:id="37" w:author="Nanna Vestergaard" w:date="2025-02-05T11:56:00Z">
        <w:r w:rsidR="00150ABC" w:rsidRPr="00D274D5">
          <w:rPr>
            <w:lang w:val="da-DK"/>
          </w:rPr>
          <w:t>34 af 15</w:t>
        </w:r>
      </w:ins>
      <w:ins w:id="38" w:author="Nanna Vestergaard" w:date="2025-02-05T11:54:00Z">
        <w:r w:rsidR="00150ABC">
          <w:rPr>
            <w:lang w:val="da-DK"/>
          </w:rPr>
          <w:t xml:space="preserve">. </w:t>
        </w:r>
      </w:ins>
      <w:ins w:id="39" w:author="Nanna Vestergaard" w:date="2025-02-05T11:56:00Z">
        <w:r w:rsidR="00150ABC">
          <w:rPr>
            <w:lang w:val="da-DK"/>
          </w:rPr>
          <w:t>januar</w:t>
        </w:r>
      </w:ins>
      <w:ins w:id="40" w:author="Nanna Vestergaard" w:date="2025-02-05T11:54:00Z">
        <w:r w:rsidR="00150ABC">
          <w:rPr>
            <w:lang w:val="da-DK"/>
          </w:rPr>
          <w:t xml:space="preserve"> </w:t>
        </w:r>
        <w:r w:rsidR="00150ABC" w:rsidRPr="00150ABC">
          <w:rPr>
            <w:lang w:val="da-DK"/>
          </w:rPr>
          <w:t>202</w:t>
        </w:r>
      </w:ins>
      <w:ins w:id="41" w:author="Nanna Vestergaard" w:date="2025-02-05T11:56:00Z">
        <w:r w:rsidR="00150ABC">
          <w:rPr>
            <w:lang w:val="da-DK"/>
          </w:rPr>
          <w:t>5</w:t>
        </w:r>
      </w:ins>
      <w:ins w:id="42" w:author="Nanna Vestergaard" w:date="2025-02-05T11:54:00Z">
        <w:r w:rsidR="00150ABC" w:rsidRPr="00150ABC">
          <w:rPr>
            <w:lang w:val="da-DK"/>
          </w:rPr>
          <w:t xml:space="preserve"> om Trafikstyrelsens opgaver og beføjelser, klageadgang og kundgørelse af visse af Trafikstyrelsens forskrifter</w:t>
        </w:r>
        <w:r w:rsidR="00150ABC" w:rsidRPr="00150ABC" w:rsidDel="00150ABC">
          <w:rPr>
            <w:lang w:val="da-DK"/>
          </w:rPr>
          <w:t xml:space="preserve"> </w:t>
        </w:r>
      </w:ins>
      <w:del w:id="43" w:author="Nanna Vestergaard" w:date="2025-02-05T11:54:00Z">
        <w:r w:rsidRPr="001A3C68" w:rsidDel="00150ABC">
          <w:rPr>
            <w:lang w:val="da-DK"/>
          </w:rPr>
          <w:delText>nr.</w:delText>
        </w:r>
        <w:r w:rsidRPr="001A3C68" w:rsidDel="00150ABC">
          <w:rPr>
            <w:spacing w:val="-1"/>
            <w:lang w:val="da-DK"/>
          </w:rPr>
          <w:delText xml:space="preserve"> </w:delText>
        </w:r>
        <w:r w:rsidRPr="001A3C68" w:rsidDel="00150ABC">
          <w:rPr>
            <w:lang w:val="da-DK"/>
          </w:rPr>
          <w:delText>2243</w:delText>
        </w:r>
        <w:r w:rsidRPr="001A3C68" w:rsidDel="00150ABC">
          <w:rPr>
            <w:spacing w:val="-1"/>
            <w:lang w:val="da-DK"/>
          </w:rPr>
          <w:delText xml:space="preserve"> </w:delText>
        </w:r>
        <w:r w:rsidRPr="001A3C68" w:rsidDel="00150ABC">
          <w:rPr>
            <w:lang w:val="da-DK"/>
          </w:rPr>
          <w:delText>af</w:delText>
        </w:r>
        <w:r w:rsidRPr="001A3C68" w:rsidDel="00150ABC">
          <w:rPr>
            <w:spacing w:val="-1"/>
            <w:lang w:val="da-DK"/>
          </w:rPr>
          <w:delText xml:space="preserve"> </w:delText>
        </w:r>
        <w:r w:rsidRPr="001A3C68" w:rsidDel="00150ABC">
          <w:rPr>
            <w:lang w:val="da-DK"/>
          </w:rPr>
          <w:delText>29.</w:delText>
        </w:r>
        <w:r w:rsidRPr="001A3C68" w:rsidDel="00150ABC">
          <w:rPr>
            <w:spacing w:val="-1"/>
            <w:lang w:val="da-DK"/>
          </w:rPr>
          <w:delText xml:space="preserve"> </w:delText>
        </w:r>
        <w:r w:rsidRPr="001A3C68" w:rsidDel="00150ABC">
          <w:rPr>
            <w:lang w:val="da-DK"/>
          </w:rPr>
          <w:delText>december</w:delText>
        </w:r>
        <w:r w:rsidRPr="001A3C68" w:rsidDel="00150ABC">
          <w:rPr>
            <w:spacing w:val="-1"/>
            <w:lang w:val="da-DK"/>
          </w:rPr>
          <w:delText xml:space="preserve"> </w:delText>
        </w:r>
        <w:r w:rsidRPr="001A3C68" w:rsidDel="00150ABC">
          <w:rPr>
            <w:lang w:val="da-DK"/>
          </w:rPr>
          <w:delText>2020</w:delText>
        </w:r>
        <w:r w:rsidRPr="001A3C68" w:rsidDel="00150ABC">
          <w:rPr>
            <w:spacing w:val="-1"/>
            <w:lang w:val="da-DK"/>
          </w:rPr>
          <w:delText xml:space="preserve"> </w:delText>
        </w:r>
        <w:r w:rsidRPr="001A3C68" w:rsidDel="00150ABC">
          <w:rPr>
            <w:lang w:val="da-DK"/>
          </w:rPr>
          <w:delText>om</w:delText>
        </w:r>
        <w:r w:rsidRPr="001A3C68" w:rsidDel="00150ABC">
          <w:rPr>
            <w:spacing w:val="-1"/>
            <w:lang w:val="da-DK"/>
          </w:rPr>
          <w:delText xml:space="preserve"> </w:delText>
        </w:r>
        <w:r w:rsidRPr="001A3C68" w:rsidDel="00150ABC">
          <w:rPr>
            <w:lang w:val="da-DK"/>
          </w:rPr>
          <w:delText>Trafik</w:delText>
        </w:r>
      </w:del>
      <w:del w:id="44" w:author="Nanna Vestergaard" w:date="2025-02-05T11:51:00Z">
        <w:r w:rsidRPr="001A3C68" w:rsidDel="00604509">
          <w:rPr>
            <w:lang w:val="da-DK"/>
          </w:rPr>
          <w:delText>-,</w:delText>
        </w:r>
        <w:r w:rsidRPr="001A3C68" w:rsidDel="00604509">
          <w:rPr>
            <w:spacing w:val="-1"/>
            <w:lang w:val="da-DK"/>
          </w:rPr>
          <w:delText xml:space="preserve"> </w:delText>
        </w:r>
        <w:r w:rsidRPr="001A3C68" w:rsidDel="00604509">
          <w:rPr>
            <w:lang w:val="da-DK"/>
          </w:rPr>
          <w:delText>Bygge-</w:delText>
        </w:r>
        <w:r w:rsidRPr="001A3C68" w:rsidDel="00604509">
          <w:rPr>
            <w:spacing w:val="-1"/>
            <w:lang w:val="da-DK"/>
          </w:rPr>
          <w:delText xml:space="preserve"> </w:delText>
        </w:r>
        <w:r w:rsidRPr="001A3C68" w:rsidDel="00604509">
          <w:rPr>
            <w:lang w:val="da-DK"/>
          </w:rPr>
          <w:delText>og</w:delText>
        </w:r>
        <w:r w:rsidRPr="001A3C68" w:rsidDel="00604509">
          <w:rPr>
            <w:spacing w:val="-1"/>
            <w:lang w:val="da-DK"/>
          </w:rPr>
          <w:delText xml:space="preserve"> </w:delText>
        </w:r>
        <w:r w:rsidRPr="001A3C68" w:rsidDel="00604509">
          <w:rPr>
            <w:lang w:val="da-DK"/>
          </w:rPr>
          <w:delText>Bolig</w:delText>
        </w:r>
      </w:del>
      <w:del w:id="45" w:author="Nanna Vestergaard" w:date="2025-02-05T11:54:00Z">
        <w:r w:rsidRPr="001A3C68" w:rsidDel="00150ABC">
          <w:rPr>
            <w:lang w:val="da-DK"/>
          </w:rPr>
          <w:delText>sty- relsens opgaver og beføjelser, klageadgang og kundgørelse af visse af Trafik</w:delText>
        </w:r>
      </w:del>
      <w:del w:id="46" w:author="Nanna Vestergaard" w:date="2025-02-05T11:52:00Z">
        <w:r w:rsidRPr="001A3C68" w:rsidDel="00D06757">
          <w:rPr>
            <w:lang w:val="da-DK"/>
          </w:rPr>
          <w:delText>-, Bygge- og Bolig</w:delText>
        </w:r>
      </w:del>
      <w:del w:id="47" w:author="Nanna Vestergaard" w:date="2025-02-05T11:54:00Z">
        <w:r w:rsidRPr="001A3C68" w:rsidDel="00150ABC">
          <w:rPr>
            <w:lang w:val="da-DK"/>
          </w:rPr>
          <w:delText xml:space="preserve">styrelsens </w:delText>
        </w:r>
        <w:r w:rsidRPr="001A3C68" w:rsidDel="00150ABC">
          <w:rPr>
            <w:spacing w:val="-2"/>
            <w:lang w:val="da-DK"/>
          </w:rPr>
          <w:delText>forskrifter:</w:delText>
        </w:r>
      </w:del>
    </w:p>
    <w:p w14:paraId="64DAACB4" w14:textId="77777777" w:rsidR="00A8113D" w:rsidRPr="001A3C68" w:rsidRDefault="001A3C68">
      <w:pPr>
        <w:pStyle w:val="Brdtekst"/>
        <w:spacing w:before="206"/>
        <w:ind w:left="0"/>
        <w:jc w:val="center"/>
        <w:rPr>
          <w:lang w:val="da-DK"/>
        </w:rPr>
      </w:pPr>
      <w:bookmarkStart w:id="48" w:name="Kapitel_1_-_Formål,_anvendelsesområde_og"/>
      <w:bookmarkEnd w:id="48"/>
      <w:r w:rsidRPr="001A3C68">
        <w:rPr>
          <w:lang w:val="da-DK"/>
        </w:rPr>
        <w:t xml:space="preserve">Kapitel </w:t>
      </w:r>
      <w:r w:rsidRPr="001A3C68">
        <w:rPr>
          <w:spacing w:val="-10"/>
          <w:lang w:val="da-DK"/>
        </w:rPr>
        <w:t>1</w:t>
      </w:r>
    </w:p>
    <w:p w14:paraId="34206CD4" w14:textId="77777777" w:rsidR="00A8113D" w:rsidRPr="001A3C68" w:rsidRDefault="001A3C68">
      <w:pPr>
        <w:spacing w:before="92"/>
        <w:jc w:val="center"/>
        <w:rPr>
          <w:i/>
          <w:sz w:val="24"/>
          <w:lang w:val="da-DK"/>
        </w:rPr>
      </w:pPr>
      <w:r w:rsidRPr="001A3C68">
        <w:rPr>
          <w:i/>
          <w:sz w:val="24"/>
          <w:lang w:val="da-DK"/>
        </w:rPr>
        <w:t xml:space="preserve">Formål, anvendelsesområde og </w:t>
      </w:r>
      <w:r w:rsidRPr="001A3C68">
        <w:rPr>
          <w:i/>
          <w:spacing w:val="-2"/>
          <w:sz w:val="24"/>
          <w:lang w:val="da-DK"/>
        </w:rPr>
        <w:t>definitioner</w:t>
      </w:r>
    </w:p>
    <w:p w14:paraId="5AFBC905" w14:textId="77777777" w:rsidR="00A8113D" w:rsidRPr="001A3C68" w:rsidRDefault="001A3C68">
      <w:pPr>
        <w:pStyle w:val="Brdtekst"/>
        <w:spacing w:before="132" w:line="249" w:lineRule="auto"/>
        <w:ind w:right="104" w:firstLine="200"/>
        <w:jc w:val="both"/>
        <w:rPr>
          <w:lang w:val="da-DK"/>
        </w:rPr>
      </w:pPr>
      <w:bookmarkStart w:id="49" w:name="§_1"/>
      <w:bookmarkEnd w:id="49"/>
      <w:r w:rsidRPr="001A3C68">
        <w:rPr>
          <w:b/>
          <w:lang w:val="da-DK"/>
        </w:rPr>
        <w:t xml:space="preserve">§ 1. </w:t>
      </w:r>
      <w:r w:rsidRPr="001A3C68">
        <w:rPr>
          <w:lang w:val="da-DK"/>
        </w:rPr>
        <w:t>Denne bekendtgørelse skal medvirke til at sikre et højt miljøbeskyttelsesniveau og bidrage til integrationen af miljøkonsekvensvurderinger i forbindelse med projekter omfattet af § 2, stk. 1 og 2, samt at der under inddragelse af offentligheden tages hensyn til projekters sandsynlige væsentlige indvirkning på miljøet, herunder den biologiske mangfoldighed, befolkningen, menneskers sundhed, flora, fauna, jordbund, jordarealer, vand, luft, klimatiske faktorer, materielle goder, landskab, kulturarv, herunder kirker</w:t>
      </w:r>
      <w:r w:rsidRPr="001A3C68">
        <w:rPr>
          <w:spacing w:val="-3"/>
          <w:lang w:val="da-DK"/>
        </w:rPr>
        <w:t xml:space="preserve"> </w:t>
      </w:r>
      <w:r w:rsidRPr="001A3C68">
        <w:rPr>
          <w:lang w:val="da-DK"/>
        </w:rPr>
        <w:t>og</w:t>
      </w:r>
      <w:r w:rsidRPr="001A3C68">
        <w:rPr>
          <w:spacing w:val="-3"/>
          <w:lang w:val="da-DK"/>
        </w:rPr>
        <w:t xml:space="preserve"> </w:t>
      </w:r>
      <w:r w:rsidRPr="001A3C68">
        <w:rPr>
          <w:lang w:val="da-DK"/>
        </w:rPr>
        <w:t>deres</w:t>
      </w:r>
      <w:r w:rsidRPr="001A3C68">
        <w:rPr>
          <w:spacing w:val="-3"/>
          <w:lang w:val="da-DK"/>
        </w:rPr>
        <w:t xml:space="preserve"> </w:t>
      </w:r>
      <w:r w:rsidRPr="001A3C68">
        <w:rPr>
          <w:lang w:val="da-DK"/>
        </w:rPr>
        <w:t>omgivelser</w:t>
      </w:r>
      <w:r w:rsidRPr="001A3C68">
        <w:rPr>
          <w:spacing w:val="-3"/>
          <w:lang w:val="da-DK"/>
        </w:rPr>
        <w:t xml:space="preserve"> </w:t>
      </w:r>
      <w:r w:rsidRPr="001A3C68">
        <w:rPr>
          <w:lang w:val="da-DK"/>
        </w:rPr>
        <w:t>og</w:t>
      </w:r>
      <w:r w:rsidRPr="001A3C68">
        <w:rPr>
          <w:spacing w:val="-3"/>
          <w:lang w:val="da-DK"/>
        </w:rPr>
        <w:t xml:space="preserve"> </w:t>
      </w:r>
      <w:r w:rsidRPr="001A3C68">
        <w:rPr>
          <w:lang w:val="da-DK"/>
        </w:rPr>
        <w:t>arkitektonisk</w:t>
      </w:r>
      <w:r w:rsidRPr="001A3C68">
        <w:rPr>
          <w:spacing w:val="-3"/>
          <w:lang w:val="da-DK"/>
        </w:rPr>
        <w:t xml:space="preserve"> </w:t>
      </w:r>
      <w:r w:rsidRPr="001A3C68">
        <w:rPr>
          <w:lang w:val="da-DK"/>
        </w:rPr>
        <w:t>og</w:t>
      </w:r>
      <w:r w:rsidRPr="001A3C68">
        <w:rPr>
          <w:spacing w:val="-3"/>
          <w:lang w:val="da-DK"/>
        </w:rPr>
        <w:t xml:space="preserve"> </w:t>
      </w:r>
      <w:r w:rsidRPr="001A3C68">
        <w:rPr>
          <w:lang w:val="da-DK"/>
        </w:rPr>
        <w:t>arkæologisk</w:t>
      </w:r>
      <w:r w:rsidRPr="001A3C68">
        <w:rPr>
          <w:spacing w:val="-3"/>
          <w:lang w:val="da-DK"/>
        </w:rPr>
        <w:t xml:space="preserve"> </w:t>
      </w:r>
      <w:r w:rsidRPr="001A3C68">
        <w:rPr>
          <w:lang w:val="da-DK"/>
        </w:rPr>
        <w:t>arv,</w:t>
      </w:r>
      <w:r w:rsidRPr="001A3C68">
        <w:rPr>
          <w:spacing w:val="-3"/>
          <w:lang w:val="da-DK"/>
        </w:rPr>
        <w:t xml:space="preserve"> </w:t>
      </w:r>
      <w:r w:rsidRPr="001A3C68">
        <w:rPr>
          <w:lang w:val="da-DK"/>
        </w:rPr>
        <w:t>større</w:t>
      </w:r>
      <w:r w:rsidRPr="001A3C68">
        <w:rPr>
          <w:spacing w:val="-3"/>
          <w:lang w:val="da-DK"/>
        </w:rPr>
        <w:t xml:space="preserve"> </w:t>
      </w:r>
      <w:r w:rsidRPr="001A3C68">
        <w:rPr>
          <w:lang w:val="da-DK"/>
        </w:rPr>
        <w:t>menneske-</w:t>
      </w:r>
      <w:r w:rsidRPr="001A3C68">
        <w:rPr>
          <w:spacing w:val="-3"/>
          <w:lang w:val="da-DK"/>
        </w:rPr>
        <w:t xml:space="preserve"> </w:t>
      </w:r>
      <w:r w:rsidRPr="001A3C68">
        <w:rPr>
          <w:lang w:val="da-DK"/>
        </w:rPr>
        <w:t>og</w:t>
      </w:r>
      <w:r w:rsidRPr="001A3C68">
        <w:rPr>
          <w:spacing w:val="-3"/>
          <w:lang w:val="da-DK"/>
        </w:rPr>
        <w:t xml:space="preserve"> </w:t>
      </w:r>
      <w:r w:rsidRPr="001A3C68">
        <w:rPr>
          <w:lang w:val="da-DK"/>
        </w:rPr>
        <w:t>naturskabte</w:t>
      </w:r>
      <w:r w:rsidRPr="001A3C68">
        <w:rPr>
          <w:spacing w:val="-3"/>
          <w:lang w:val="da-DK"/>
        </w:rPr>
        <w:t xml:space="preserve"> </w:t>
      </w:r>
      <w:r w:rsidRPr="001A3C68">
        <w:rPr>
          <w:lang w:val="da-DK"/>
        </w:rPr>
        <w:t>katastro</w:t>
      </w:r>
      <w:del w:id="50" w:author="Alia Koleilat" w:date="2025-02-11T09:40:00Z">
        <w:r w:rsidRPr="001A3C68" w:rsidDel="003E7B91">
          <w:rPr>
            <w:lang w:val="da-DK"/>
          </w:rPr>
          <w:delText xml:space="preserve">- </w:delText>
        </w:r>
      </w:del>
      <w:r w:rsidRPr="001A3C68">
        <w:rPr>
          <w:lang w:val="da-DK"/>
        </w:rPr>
        <w:t>ferisici og ulykker og ressourceeffektivitet og det indbyrdes forhold mellem disse faktorer.</w:t>
      </w:r>
    </w:p>
    <w:p w14:paraId="085BB404" w14:textId="77777777" w:rsidR="00A8113D" w:rsidRPr="001A3C68" w:rsidRDefault="001A3C68">
      <w:pPr>
        <w:pStyle w:val="Brdtekst"/>
        <w:spacing w:before="126" w:line="249" w:lineRule="auto"/>
        <w:ind w:right="109" w:firstLine="200"/>
        <w:jc w:val="both"/>
        <w:rPr>
          <w:lang w:val="da-DK"/>
        </w:rPr>
      </w:pPr>
      <w:bookmarkStart w:id="51" w:name="§_2"/>
      <w:bookmarkEnd w:id="51"/>
      <w:r w:rsidRPr="001A3C68">
        <w:rPr>
          <w:b/>
          <w:lang w:val="da-DK"/>
        </w:rPr>
        <w:t xml:space="preserve">§ 2. </w:t>
      </w:r>
      <w:r w:rsidRPr="001A3C68">
        <w:rPr>
          <w:lang w:val="da-DK"/>
        </w:rPr>
        <w:t>Bekendtgørelsen fastsætter bestemmelser om vurdering af virkninger på miljøet, herunder bestem</w:t>
      </w:r>
      <w:del w:id="52" w:author="Alia Koleilat" w:date="2025-02-11T09:40:00Z">
        <w:r w:rsidRPr="001A3C68" w:rsidDel="003E7B91">
          <w:rPr>
            <w:lang w:val="da-DK"/>
          </w:rPr>
          <w:delText xml:space="preserve">- </w:delText>
        </w:r>
      </w:del>
      <w:r w:rsidRPr="001A3C68">
        <w:rPr>
          <w:lang w:val="da-DK"/>
        </w:rPr>
        <w:t>melser om virkning på miljøet i Natura 2000-områder, ved følgende projekter:</w:t>
      </w:r>
    </w:p>
    <w:p w14:paraId="41159FD8" w14:textId="77777777" w:rsidR="00A8113D" w:rsidRPr="001A3C68" w:rsidRDefault="001A3C68">
      <w:pPr>
        <w:pStyle w:val="Listeafsnit"/>
        <w:numPr>
          <w:ilvl w:val="0"/>
          <w:numId w:val="17"/>
        </w:numPr>
        <w:tabs>
          <w:tab w:val="left" w:pos="509"/>
        </w:tabs>
        <w:spacing w:before="2"/>
        <w:ind w:left="509" w:hanging="399"/>
        <w:jc w:val="both"/>
        <w:rPr>
          <w:sz w:val="24"/>
          <w:lang w:val="da-DK"/>
        </w:rPr>
      </w:pPr>
      <w:r w:rsidRPr="001A3C68">
        <w:rPr>
          <w:sz w:val="24"/>
          <w:lang w:val="da-DK"/>
        </w:rPr>
        <w:t xml:space="preserve">Anlæg og udvidelse af erhvervshavne, jf. § 2, stk. 1 og 2, i lov om </w:t>
      </w:r>
      <w:r w:rsidRPr="001A3C68">
        <w:rPr>
          <w:spacing w:val="-2"/>
          <w:sz w:val="24"/>
          <w:lang w:val="da-DK"/>
        </w:rPr>
        <w:t>havne.</w:t>
      </w:r>
    </w:p>
    <w:p w14:paraId="75A2099E" w14:textId="77777777" w:rsidR="00A8113D" w:rsidRPr="001A3C68" w:rsidRDefault="001A3C68">
      <w:pPr>
        <w:pStyle w:val="Listeafsnit"/>
        <w:numPr>
          <w:ilvl w:val="0"/>
          <w:numId w:val="17"/>
        </w:numPr>
        <w:tabs>
          <w:tab w:val="left" w:pos="510"/>
        </w:tabs>
        <w:spacing w:before="12" w:line="249" w:lineRule="auto"/>
        <w:ind w:right="107" w:hanging="400"/>
        <w:jc w:val="both"/>
        <w:rPr>
          <w:sz w:val="24"/>
          <w:lang w:val="da-DK"/>
        </w:rPr>
      </w:pPr>
      <w:r w:rsidRPr="001A3C68">
        <w:rPr>
          <w:sz w:val="24"/>
          <w:lang w:val="da-DK"/>
        </w:rPr>
        <w:t>Udvidelse af Københavns Havn, jf. § 24, stk. 3, i lov om Metroselskabet I/S og Udviklingsselskabet By &amp; Havn I/S.</w:t>
      </w:r>
    </w:p>
    <w:p w14:paraId="6457DEAB" w14:textId="77777777" w:rsidR="00A8113D" w:rsidRPr="001A3C68" w:rsidRDefault="001A3C68">
      <w:pPr>
        <w:pStyle w:val="Listeafsnit"/>
        <w:numPr>
          <w:ilvl w:val="0"/>
          <w:numId w:val="17"/>
        </w:numPr>
        <w:tabs>
          <w:tab w:val="left" w:pos="508"/>
          <w:tab w:val="left" w:pos="510"/>
        </w:tabs>
        <w:spacing w:before="2" w:line="249" w:lineRule="auto"/>
        <w:ind w:right="107"/>
        <w:jc w:val="both"/>
        <w:rPr>
          <w:sz w:val="24"/>
          <w:lang w:val="da-DK"/>
        </w:rPr>
      </w:pPr>
      <w:r w:rsidRPr="001A3C68">
        <w:rPr>
          <w:sz w:val="24"/>
          <w:lang w:val="da-DK"/>
        </w:rPr>
        <w:t>Uddybning og opfyldning samt etablering af faste anlæg m.v. indenfor København Havns søområde, jf. § 24, stk. 4, i lov om Metroselskabet I/S og Udviklingsselskabet By &amp; Havn I/S.</w:t>
      </w:r>
    </w:p>
    <w:p w14:paraId="1A063218" w14:textId="77777777" w:rsidR="00A8113D" w:rsidRPr="001A3C68" w:rsidRDefault="001A3C68">
      <w:pPr>
        <w:pStyle w:val="Listeafsnit"/>
        <w:numPr>
          <w:ilvl w:val="0"/>
          <w:numId w:val="17"/>
        </w:numPr>
        <w:tabs>
          <w:tab w:val="left" w:pos="508"/>
        </w:tabs>
        <w:spacing w:before="2"/>
        <w:ind w:left="508" w:hanging="398"/>
        <w:jc w:val="both"/>
        <w:rPr>
          <w:sz w:val="24"/>
          <w:lang w:val="da-DK"/>
        </w:rPr>
      </w:pPr>
      <w:r w:rsidRPr="001A3C68">
        <w:rPr>
          <w:sz w:val="24"/>
          <w:lang w:val="da-DK"/>
        </w:rPr>
        <w:t>Øvrige</w:t>
      </w:r>
      <w:r w:rsidRPr="001A3C68">
        <w:rPr>
          <w:spacing w:val="-1"/>
          <w:sz w:val="24"/>
          <w:lang w:val="da-DK"/>
        </w:rPr>
        <w:t xml:space="preserve"> </w:t>
      </w:r>
      <w:r w:rsidRPr="001A3C68">
        <w:rPr>
          <w:sz w:val="24"/>
          <w:lang w:val="da-DK"/>
        </w:rPr>
        <w:t>faste</w:t>
      </w:r>
      <w:r w:rsidRPr="001A3C68">
        <w:rPr>
          <w:spacing w:val="-1"/>
          <w:sz w:val="24"/>
          <w:lang w:val="da-DK"/>
        </w:rPr>
        <w:t xml:space="preserve"> </w:t>
      </w:r>
      <w:r w:rsidRPr="001A3C68">
        <w:rPr>
          <w:sz w:val="24"/>
          <w:lang w:val="da-DK"/>
        </w:rPr>
        <w:t>anlæg</w:t>
      </w:r>
      <w:r w:rsidRPr="001A3C68">
        <w:rPr>
          <w:spacing w:val="-1"/>
          <w:sz w:val="24"/>
          <w:lang w:val="da-DK"/>
        </w:rPr>
        <w:t xml:space="preserve"> </w:t>
      </w:r>
      <w:r w:rsidRPr="001A3C68">
        <w:rPr>
          <w:sz w:val="24"/>
          <w:lang w:val="da-DK"/>
        </w:rPr>
        <w:t>på</w:t>
      </w:r>
      <w:r w:rsidRPr="001A3C68">
        <w:rPr>
          <w:spacing w:val="-1"/>
          <w:sz w:val="24"/>
          <w:lang w:val="da-DK"/>
        </w:rPr>
        <w:t xml:space="preserve"> </w:t>
      </w:r>
      <w:r w:rsidRPr="001A3C68">
        <w:rPr>
          <w:sz w:val="24"/>
          <w:lang w:val="da-DK"/>
        </w:rPr>
        <w:t>søterritoriet</w:t>
      </w:r>
      <w:r w:rsidRPr="001A3C68">
        <w:rPr>
          <w:spacing w:val="-1"/>
          <w:sz w:val="24"/>
          <w:lang w:val="da-DK"/>
        </w:rPr>
        <w:t xml:space="preserve"> </w:t>
      </w:r>
      <w:r w:rsidRPr="001A3C68">
        <w:rPr>
          <w:sz w:val="24"/>
          <w:lang w:val="da-DK"/>
        </w:rPr>
        <w:t>som</w:t>
      </w:r>
      <w:r w:rsidRPr="001A3C68">
        <w:rPr>
          <w:spacing w:val="-1"/>
          <w:sz w:val="24"/>
          <w:lang w:val="da-DK"/>
        </w:rPr>
        <w:t xml:space="preserve"> </w:t>
      </w:r>
      <w:r w:rsidRPr="001A3C68">
        <w:rPr>
          <w:sz w:val="24"/>
          <w:lang w:val="da-DK"/>
        </w:rPr>
        <w:t>Trafikstyrelsen</w:t>
      </w:r>
      <w:r w:rsidRPr="001A3C68">
        <w:rPr>
          <w:spacing w:val="-1"/>
          <w:sz w:val="24"/>
          <w:lang w:val="da-DK"/>
        </w:rPr>
        <w:t xml:space="preserve"> </w:t>
      </w:r>
      <w:r w:rsidRPr="001A3C68">
        <w:rPr>
          <w:sz w:val="24"/>
          <w:lang w:val="da-DK"/>
        </w:rPr>
        <w:t>giver</w:t>
      </w:r>
      <w:r w:rsidRPr="001A3C68">
        <w:rPr>
          <w:spacing w:val="-1"/>
          <w:sz w:val="24"/>
          <w:lang w:val="da-DK"/>
        </w:rPr>
        <w:t xml:space="preserve"> </w:t>
      </w:r>
      <w:r w:rsidRPr="001A3C68">
        <w:rPr>
          <w:sz w:val="24"/>
          <w:lang w:val="da-DK"/>
        </w:rPr>
        <w:t>tilladelse</w:t>
      </w:r>
      <w:r w:rsidRPr="001A3C68">
        <w:rPr>
          <w:spacing w:val="-1"/>
          <w:sz w:val="24"/>
          <w:lang w:val="da-DK"/>
        </w:rPr>
        <w:t xml:space="preserve"> </w:t>
      </w:r>
      <w:r w:rsidRPr="001A3C68">
        <w:rPr>
          <w:spacing w:val="-4"/>
          <w:sz w:val="24"/>
          <w:lang w:val="da-DK"/>
        </w:rPr>
        <w:t>til.</w:t>
      </w:r>
    </w:p>
    <w:p w14:paraId="7ABC92BD" w14:textId="77777777" w:rsidR="00A8113D" w:rsidRPr="001A3C68" w:rsidRDefault="001A3C68">
      <w:pPr>
        <w:pStyle w:val="Brdtekst"/>
        <w:spacing w:before="12" w:line="249" w:lineRule="auto"/>
        <w:ind w:right="106" w:firstLine="200"/>
        <w:jc w:val="both"/>
        <w:rPr>
          <w:lang w:val="da-DK"/>
        </w:rPr>
      </w:pPr>
      <w:r w:rsidRPr="001A3C68">
        <w:rPr>
          <w:i/>
          <w:lang w:val="da-DK"/>
        </w:rPr>
        <w:t xml:space="preserve">Stk. 2. </w:t>
      </w:r>
      <w:r w:rsidRPr="001A3C68">
        <w:rPr>
          <w:lang w:val="da-DK"/>
        </w:rPr>
        <w:t>Bekendtgørelsen finder ikke anvendelse på projekter eller dele af projekter, der alene tjener et nationalt forsvarsformål eller alene tjener et civilt beredskabsformål, hvis forsvarsministeren vurderer, at anvendelsen vil skade disse formål.</w:t>
      </w:r>
    </w:p>
    <w:p w14:paraId="2F565C90" w14:textId="77777777" w:rsidR="00A8113D" w:rsidRPr="001A3C68" w:rsidRDefault="001A3C68">
      <w:pPr>
        <w:pStyle w:val="Brdtekst"/>
        <w:spacing w:before="123"/>
        <w:ind w:left="310"/>
        <w:jc w:val="both"/>
        <w:rPr>
          <w:lang w:val="da-DK"/>
        </w:rPr>
      </w:pPr>
      <w:bookmarkStart w:id="53" w:name="§_3"/>
      <w:bookmarkEnd w:id="53"/>
      <w:r w:rsidRPr="001A3C68">
        <w:rPr>
          <w:b/>
          <w:lang w:val="da-DK"/>
        </w:rPr>
        <w:t>§</w:t>
      </w:r>
      <w:r w:rsidRPr="001A3C68">
        <w:rPr>
          <w:b/>
          <w:spacing w:val="-1"/>
          <w:lang w:val="da-DK"/>
        </w:rPr>
        <w:t xml:space="preserve"> </w:t>
      </w:r>
      <w:r w:rsidRPr="001A3C68">
        <w:rPr>
          <w:b/>
          <w:lang w:val="da-DK"/>
        </w:rPr>
        <w:t>3.</w:t>
      </w:r>
      <w:r w:rsidRPr="001A3C68">
        <w:rPr>
          <w:b/>
          <w:spacing w:val="-1"/>
          <w:lang w:val="da-DK"/>
        </w:rPr>
        <w:t xml:space="preserve"> </w:t>
      </w:r>
      <w:r w:rsidRPr="001A3C68">
        <w:rPr>
          <w:lang w:val="da-DK"/>
        </w:rPr>
        <w:t>I</w:t>
      </w:r>
      <w:r w:rsidRPr="001A3C68">
        <w:rPr>
          <w:spacing w:val="-1"/>
          <w:lang w:val="da-DK"/>
        </w:rPr>
        <w:t xml:space="preserve"> </w:t>
      </w:r>
      <w:r w:rsidRPr="001A3C68">
        <w:rPr>
          <w:lang w:val="da-DK"/>
        </w:rPr>
        <w:t>denne</w:t>
      </w:r>
      <w:r w:rsidRPr="001A3C68">
        <w:rPr>
          <w:spacing w:val="-2"/>
          <w:lang w:val="da-DK"/>
        </w:rPr>
        <w:t xml:space="preserve"> </w:t>
      </w:r>
      <w:r w:rsidRPr="001A3C68">
        <w:rPr>
          <w:lang w:val="da-DK"/>
        </w:rPr>
        <w:t>bekendtgørelse</w:t>
      </w:r>
      <w:r w:rsidRPr="001A3C68">
        <w:rPr>
          <w:spacing w:val="-1"/>
          <w:lang w:val="da-DK"/>
        </w:rPr>
        <w:t xml:space="preserve"> </w:t>
      </w:r>
      <w:r w:rsidRPr="001A3C68">
        <w:rPr>
          <w:lang w:val="da-DK"/>
        </w:rPr>
        <w:t>forstås</w:t>
      </w:r>
      <w:r w:rsidRPr="001A3C68">
        <w:rPr>
          <w:spacing w:val="-1"/>
          <w:lang w:val="da-DK"/>
        </w:rPr>
        <w:t xml:space="preserve"> </w:t>
      </w:r>
      <w:r w:rsidRPr="001A3C68">
        <w:rPr>
          <w:spacing w:val="-4"/>
          <w:lang w:val="da-DK"/>
        </w:rPr>
        <w:t>ved:</w:t>
      </w:r>
    </w:p>
    <w:p w14:paraId="1F29DC8D" w14:textId="77777777" w:rsidR="00A8113D" w:rsidRPr="001A3C68" w:rsidRDefault="001A3C68">
      <w:pPr>
        <w:pStyle w:val="Listeafsnit"/>
        <w:numPr>
          <w:ilvl w:val="0"/>
          <w:numId w:val="16"/>
        </w:numPr>
        <w:tabs>
          <w:tab w:val="left" w:pos="508"/>
          <w:tab w:val="left" w:pos="510"/>
        </w:tabs>
        <w:spacing w:before="12" w:line="249" w:lineRule="auto"/>
        <w:ind w:right="106"/>
        <w:jc w:val="both"/>
        <w:rPr>
          <w:sz w:val="24"/>
          <w:lang w:val="da-DK"/>
        </w:rPr>
      </w:pPr>
      <w:r w:rsidRPr="001A3C68">
        <w:rPr>
          <w:sz w:val="24"/>
          <w:lang w:val="da-DK"/>
        </w:rPr>
        <w:t xml:space="preserve">Offentligheden: En eller flere fysiske eller juridiske personer eller foreninger, organisationer eller </w:t>
      </w:r>
      <w:r w:rsidRPr="001A3C68">
        <w:rPr>
          <w:spacing w:val="-2"/>
          <w:sz w:val="24"/>
          <w:lang w:val="da-DK"/>
        </w:rPr>
        <w:t>grupper.</w:t>
      </w:r>
    </w:p>
    <w:p w14:paraId="23FED7B4" w14:textId="77777777" w:rsidR="00A8113D" w:rsidRPr="001A3C68" w:rsidRDefault="001A3C68">
      <w:pPr>
        <w:pStyle w:val="Listeafsnit"/>
        <w:numPr>
          <w:ilvl w:val="0"/>
          <w:numId w:val="16"/>
        </w:numPr>
        <w:tabs>
          <w:tab w:val="left" w:pos="510"/>
        </w:tabs>
        <w:spacing w:before="2" w:line="249" w:lineRule="auto"/>
        <w:ind w:right="105" w:hanging="400"/>
        <w:jc w:val="both"/>
        <w:rPr>
          <w:sz w:val="24"/>
          <w:lang w:val="da-DK"/>
        </w:rPr>
      </w:pPr>
      <w:r w:rsidRPr="001A3C68">
        <w:rPr>
          <w:sz w:val="24"/>
          <w:lang w:val="da-DK"/>
        </w:rPr>
        <w:t>Den berørte offentlighed: Den del af offentligheden, som er berørt af, kan blive berørt af eller har en interesse i et projekt, jf. § 2, stk. 1. Dette omfatter også ikke-statslige foreninger og organisationer,</w:t>
      </w:r>
      <w:r w:rsidRPr="001A3C68">
        <w:rPr>
          <w:spacing w:val="40"/>
          <w:sz w:val="24"/>
          <w:lang w:val="da-DK"/>
        </w:rPr>
        <w:t xml:space="preserve"> </w:t>
      </w:r>
      <w:r w:rsidRPr="001A3C68">
        <w:rPr>
          <w:sz w:val="24"/>
          <w:lang w:val="da-DK"/>
        </w:rPr>
        <w:t>der har beskyttelsen af landskab, kulturarv, natur eller miljøinteresser som formål, hvis denne har vedtægter eller love, som dokumenterer dens formål og repræsenterer mindst 100 medlemmer.</w:t>
      </w:r>
    </w:p>
    <w:p w14:paraId="02A5DD00" w14:textId="77777777" w:rsidR="00A8113D" w:rsidRPr="001A3C68" w:rsidRDefault="001A3C68">
      <w:pPr>
        <w:pStyle w:val="Listeafsnit"/>
        <w:numPr>
          <w:ilvl w:val="0"/>
          <w:numId w:val="16"/>
        </w:numPr>
        <w:tabs>
          <w:tab w:val="left" w:pos="508"/>
          <w:tab w:val="left" w:pos="510"/>
        </w:tabs>
        <w:spacing w:before="4" w:line="249" w:lineRule="auto"/>
        <w:ind w:right="106" w:hanging="400"/>
        <w:jc w:val="both"/>
        <w:rPr>
          <w:sz w:val="24"/>
          <w:lang w:val="da-DK"/>
        </w:rPr>
      </w:pPr>
      <w:r w:rsidRPr="001A3C68">
        <w:rPr>
          <w:sz w:val="24"/>
          <w:lang w:val="da-DK"/>
        </w:rPr>
        <w:t>Berørt myndighed: En myndighed, som på grund af dens specifikke miljøansvar eller lokale og regionale</w:t>
      </w:r>
      <w:r w:rsidRPr="001A3C68">
        <w:rPr>
          <w:spacing w:val="-1"/>
          <w:sz w:val="24"/>
          <w:lang w:val="da-DK"/>
        </w:rPr>
        <w:t xml:space="preserve"> </w:t>
      </w:r>
      <w:r w:rsidRPr="001A3C68">
        <w:rPr>
          <w:sz w:val="24"/>
          <w:lang w:val="da-DK"/>
        </w:rPr>
        <w:t>kompetence</w:t>
      </w:r>
      <w:r w:rsidRPr="001A3C68">
        <w:rPr>
          <w:spacing w:val="-1"/>
          <w:sz w:val="24"/>
          <w:lang w:val="da-DK"/>
        </w:rPr>
        <w:t xml:space="preserve"> </w:t>
      </w:r>
      <w:r w:rsidRPr="001A3C68">
        <w:rPr>
          <w:sz w:val="24"/>
          <w:lang w:val="da-DK"/>
        </w:rPr>
        <w:t>kan</w:t>
      </w:r>
      <w:r w:rsidRPr="001A3C68">
        <w:rPr>
          <w:spacing w:val="-1"/>
          <w:sz w:val="24"/>
          <w:lang w:val="da-DK"/>
        </w:rPr>
        <w:t xml:space="preserve"> </w:t>
      </w:r>
      <w:r w:rsidRPr="001A3C68">
        <w:rPr>
          <w:sz w:val="24"/>
          <w:lang w:val="da-DK"/>
        </w:rPr>
        <w:t>forventes</w:t>
      </w:r>
      <w:r w:rsidRPr="001A3C68">
        <w:rPr>
          <w:spacing w:val="-1"/>
          <w:sz w:val="24"/>
          <w:lang w:val="da-DK"/>
        </w:rPr>
        <w:t xml:space="preserve"> </w:t>
      </w:r>
      <w:r w:rsidRPr="001A3C68">
        <w:rPr>
          <w:sz w:val="24"/>
          <w:lang w:val="da-DK"/>
        </w:rPr>
        <w:t>at</w:t>
      </w:r>
      <w:r w:rsidRPr="001A3C68">
        <w:rPr>
          <w:spacing w:val="-1"/>
          <w:sz w:val="24"/>
          <w:lang w:val="da-DK"/>
        </w:rPr>
        <w:t xml:space="preserve"> </w:t>
      </w:r>
      <w:r w:rsidRPr="001A3C68">
        <w:rPr>
          <w:sz w:val="24"/>
          <w:lang w:val="da-DK"/>
        </w:rPr>
        <w:t>blive</w:t>
      </w:r>
      <w:r w:rsidRPr="001A3C68">
        <w:rPr>
          <w:spacing w:val="-1"/>
          <w:sz w:val="24"/>
          <w:lang w:val="da-DK"/>
        </w:rPr>
        <w:t xml:space="preserve"> </w:t>
      </w:r>
      <w:r w:rsidRPr="001A3C68">
        <w:rPr>
          <w:sz w:val="24"/>
          <w:lang w:val="da-DK"/>
        </w:rPr>
        <w:t>berørt</w:t>
      </w:r>
      <w:r w:rsidRPr="001A3C68">
        <w:rPr>
          <w:spacing w:val="-1"/>
          <w:sz w:val="24"/>
          <w:lang w:val="da-DK"/>
        </w:rPr>
        <w:t xml:space="preserve"> </w:t>
      </w:r>
      <w:r w:rsidRPr="001A3C68">
        <w:rPr>
          <w:sz w:val="24"/>
          <w:lang w:val="da-DK"/>
        </w:rPr>
        <w:t>af</w:t>
      </w:r>
      <w:r w:rsidRPr="001A3C68">
        <w:rPr>
          <w:spacing w:val="-1"/>
          <w:sz w:val="24"/>
          <w:lang w:val="da-DK"/>
        </w:rPr>
        <w:t xml:space="preserve"> </w:t>
      </w:r>
      <w:r w:rsidRPr="001A3C68">
        <w:rPr>
          <w:sz w:val="24"/>
          <w:lang w:val="da-DK"/>
        </w:rPr>
        <w:t>et</w:t>
      </w:r>
      <w:r w:rsidRPr="001A3C68">
        <w:rPr>
          <w:spacing w:val="-1"/>
          <w:sz w:val="24"/>
          <w:lang w:val="da-DK"/>
        </w:rPr>
        <w:t xml:space="preserve"> </w:t>
      </w:r>
      <w:r w:rsidRPr="001A3C68">
        <w:rPr>
          <w:sz w:val="24"/>
          <w:lang w:val="da-DK"/>
        </w:rPr>
        <w:t>projekts</w:t>
      </w:r>
      <w:r w:rsidRPr="001A3C68">
        <w:rPr>
          <w:spacing w:val="-1"/>
          <w:sz w:val="24"/>
          <w:lang w:val="da-DK"/>
        </w:rPr>
        <w:t xml:space="preserve"> </w:t>
      </w:r>
      <w:r w:rsidRPr="001A3C68">
        <w:rPr>
          <w:sz w:val="24"/>
          <w:lang w:val="da-DK"/>
        </w:rPr>
        <w:t>indvirkning</w:t>
      </w:r>
      <w:r w:rsidRPr="001A3C68">
        <w:rPr>
          <w:spacing w:val="-1"/>
          <w:sz w:val="24"/>
          <w:lang w:val="da-DK"/>
        </w:rPr>
        <w:t xml:space="preserve"> </w:t>
      </w:r>
      <w:r w:rsidRPr="001A3C68">
        <w:rPr>
          <w:sz w:val="24"/>
          <w:lang w:val="da-DK"/>
        </w:rPr>
        <w:t>på</w:t>
      </w:r>
      <w:r w:rsidRPr="001A3C68">
        <w:rPr>
          <w:spacing w:val="-1"/>
          <w:sz w:val="24"/>
          <w:lang w:val="da-DK"/>
        </w:rPr>
        <w:t xml:space="preserve"> </w:t>
      </w:r>
      <w:r w:rsidRPr="001A3C68">
        <w:rPr>
          <w:sz w:val="24"/>
          <w:lang w:val="da-DK"/>
        </w:rPr>
        <w:t>miljøet,</w:t>
      </w:r>
      <w:r w:rsidRPr="001A3C68">
        <w:rPr>
          <w:spacing w:val="-1"/>
          <w:sz w:val="24"/>
          <w:lang w:val="da-DK"/>
        </w:rPr>
        <w:t xml:space="preserve"> </w:t>
      </w:r>
      <w:r w:rsidRPr="001A3C68">
        <w:rPr>
          <w:sz w:val="24"/>
          <w:lang w:val="da-DK"/>
        </w:rPr>
        <w:t>efter</w:t>
      </w:r>
      <w:r w:rsidRPr="001A3C68">
        <w:rPr>
          <w:spacing w:val="-1"/>
          <w:sz w:val="24"/>
          <w:lang w:val="da-DK"/>
        </w:rPr>
        <w:t xml:space="preserve"> </w:t>
      </w:r>
      <w:r w:rsidRPr="001A3C68">
        <w:rPr>
          <w:sz w:val="24"/>
          <w:lang w:val="da-DK"/>
        </w:rPr>
        <w:t>§</w:t>
      </w:r>
      <w:r w:rsidRPr="001A3C68">
        <w:rPr>
          <w:spacing w:val="-1"/>
          <w:sz w:val="24"/>
          <w:lang w:val="da-DK"/>
        </w:rPr>
        <w:t xml:space="preserve"> </w:t>
      </w:r>
      <w:r w:rsidRPr="001A3C68">
        <w:rPr>
          <w:sz w:val="24"/>
          <w:lang w:val="da-DK"/>
        </w:rPr>
        <w:t>2,</w:t>
      </w:r>
      <w:r w:rsidRPr="001A3C68">
        <w:rPr>
          <w:spacing w:val="-1"/>
          <w:sz w:val="24"/>
          <w:lang w:val="da-DK"/>
        </w:rPr>
        <w:t xml:space="preserve"> </w:t>
      </w:r>
      <w:r w:rsidRPr="001A3C68">
        <w:rPr>
          <w:sz w:val="24"/>
          <w:lang w:val="da-DK"/>
        </w:rPr>
        <w:t xml:space="preserve">stk. </w:t>
      </w:r>
      <w:r w:rsidRPr="001A3C68">
        <w:rPr>
          <w:spacing w:val="-6"/>
          <w:sz w:val="24"/>
          <w:lang w:val="da-DK"/>
        </w:rPr>
        <w:t>1.</w:t>
      </w:r>
    </w:p>
    <w:p w14:paraId="301BFCDA" w14:textId="77777777" w:rsidR="00A8113D" w:rsidRPr="001A3C68" w:rsidRDefault="001A3C68">
      <w:pPr>
        <w:pStyle w:val="Listeafsnit"/>
        <w:numPr>
          <w:ilvl w:val="0"/>
          <w:numId w:val="16"/>
        </w:numPr>
        <w:tabs>
          <w:tab w:val="left" w:pos="508"/>
          <w:tab w:val="left" w:pos="510"/>
        </w:tabs>
        <w:spacing w:before="3" w:line="249" w:lineRule="auto"/>
        <w:ind w:right="107" w:hanging="400"/>
        <w:jc w:val="both"/>
        <w:rPr>
          <w:sz w:val="24"/>
          <w:lang w:val="da-DK"/>
        </w:rPr>
      </w:pPr>
      <w:r w:rsidRPr="001A3C68">
        <w:rPr>
          <w:sz w:val="24"/>
          <w:lang w:val="da-DK"/>
        </w:rPr>
        <w:t>Administrativ tilladelse: Trafikstyrelsens tilladelse, der giver bygherren ret til at gennemføre et projekt omfattet af § 2, stk. 1.</w:t>
      </w:r>
    </w:p>
    <w:p w14:paraId="3CC00559" w14:textId="77777777" w:rsidR="00A8113D" w:rsidRPr="001A3C68" w:rsidRDefault="00A8113D">
      <w:pPr>
        <w:spacing w:line="249" w:lineRule="auto"/>
        <w:jc w:val="both"/>
        <w:rPr>
          <w:sz w:val="24"/>
          <w:lang w:val="da-DK"/>
        </w:rPr>
        <w:sectPr w:rsidR="00A8113D" w:rsidRPr="001A3C68">
          <w:footerReference w:type="default" r:id="rId8"/>
          <w:pgSz w:w="11910" w:h="16840"/>
          <w:pgMar w:top="1160" w:right="740" w:bottom="840" w:left="740" w:header="0" w:footer="652" w:gutter="0"/>
          <w:pgNumType w:start="1"/>
          <w:cols w:space="708"/>
        </w:sectPr>
      </w:pPr>
    </w:p>
    <w:p w14:paraId="2D9A031F" w14:textId="77777777" w:rsidR="00A8113D" w:rsidRPr="001A3C68" w:rsidRDefault="001A3C68">
      <w:pPr>
        <w:pStyle w:val="Listeafsnit"/>
        <w:numPr>
          <w:ilvl w:val="0"/>
          <w:numId w:val="16"/>
        </w:numPr>
        <w:tabs>
          <w:tab w:val="left" w:pos="510"/>
        </w:tabs>
        <w:spacing w:before="67" w:line="249" w:lineRule="auto"/>
        <w:ind w:right="107"/>
        <w:rPr>
          <w:sz w:val="24"/>
          <w:lang w:val="da-DK"/>
        </w:rPr>
      </w:pPr>
      <w:r w:rsidRPr="001A3C68">
        <w:rPr>
          <w:sz w:val="24"/>
          <w:lang w:val="da-DK"/>
        </w:rPr>
        <w:lastRenderedPageBreak/>
        <w:t>Tilladelse</w:t>
      </w:r>
      <w:r w:rsidRPr="001A3C68">
        <w:rPr>
          <w:spacing w:val="40"/>
          <w:sz w:val="24"/>
          <w:lang w:val="da-DK"/>
        </w:rPr>
        <w:t xml:space="preserve"> </w:t>
      </w:r>
      <w:r w:rsidRPr="001A3C68">
        <w:rPr>
          <w:sz w:val="24"/>
          <w:lang w:val="da-DK"/>
        </w:rPr>
        <w:t>ved</w:t>
      </w:r>
      <w:r w:rsidRPr="001A3C68">
        <w:rPr>
          <w:spacing w:val="40"/>
          <w:sz w:val="24"/>
          <w:lang w:val="da-DK"/>
        </w:rPr>
        <w:t xml:space="preserve"> </w:t>
      </w:r>
      <w:r w:rsidRPr="001A3C68">
        <w:rPr>
          <w:sz w:val="24"/>
          <w:lang w:val="da-DK"/>
        </w:rPr>
        <w:t>anlægslov:</w:t>
      </w:r>
      <w:r w:rsidRPr="001A3C68">
        <w:rPr>
          <w:spacing w:val="40"/>
          <w:sz w:val="24"/>
          <w:lang w:val="da-DK"/>
        </w:rPr>
        <w:t xml:space="preserve"> </w:t>
      </w:r>
      <w:r w:rsidRPr="001A3C68">
        <w:rPr>
          <w:sz w:val="24"/>
          <w:lang w:val="da-DK"/>
        </w:rPr>
        <w:t>Folketingets</w:t>
      </w:r>
      <w:r w:rsidRPr="001A3C68">
        <w:rPr>
          <w:spacing w:val="40"/>
          <w:sz w:val="24"/>
          <w:lang w:val="da-DK"/>
        </w:rPr>
        <w:t xml:space="preserve"> </w:t>
      </w:r>
      <w:r w:rsidRPr="001A3C68">
        <w:rPr>
          <w:sz w:val="24"/>
          <w:lang w:val="da-DK"/>
        </w:rPr>
        <w:t>vedtagelse</w:t>
      </w:r>
      <w:r w:rsidRPr="001A3C68">
        <w:rPr>
          <w:spacing w:val="40"/>
          <w:sz w:val="24"/>
          <w:lang w:val="da-DK"/>
        </w:rPr>
        <w:t xml:space="preserve"> </w:t>
      </w:r>
      <w:r w:rsidRPr="001A3C68">
        <w:rPr>
          <w:sz w:val="24"/>
          <w:lang w:val="da-DK"/>
        </w:rPr>
        <w:t>af</w:t>
      </w:r>
      <w:r w:rsidRPr="001A3C68">
        <w:rPr>
          <w:spacing w:val="40"/>
          <w:sz w:val="24"/>
          <w:lang w:val="da-DK"/>
        </w:rPr>
        <w:t xml:space="preserve"> </w:t>
      </w:r>
      <w:r w:rsidRPr="001A3C68">
        <w:rPr>
          <w:sz w:val="24"/>
          <w:lang w:val="da-DK"/>
        </w:rPr>
        <w:t>en</w:t>
      </w:r>
      <w:r w:rsidRPr="001A3C68">
        <w:rPr>
          <w:spacing w:val="40"/>
          <w:sz w:val="24"/>
          <w:lang w:val="da-DK"/>
        </w:rPr>
        <w:t xml:space="preserve"> </w:t>
      </w:r>
      <w:r w:rsidRPr="001A3C68">
        <w:rPr>
          <w:sz w:val="24"/>
          <w:lang w:val="da-DK"/>
        </w:rPr>
        <w:t>anlægslov,</w:t>
      </w:r>
      <w:r w:rsidRPr="001A3C68">
        <w:rPr>
          <w:spacing w:val="40"/>
          <w:sz w:val="24"/>
          <w:lang w:val="da-DK"/>
        </w:rPr>
        <w:t xml:space="preserve"> </w:t>
      </w:r>
      <w:r w:rsidRPr="001A3C68">
        <w:rPr>
          <w:sz w:val="24"/>
          <w:lang w:val="da-DK"/>
        </w:rPr>
        <w:t>der</w:t>
      </w:r>
      <w:r w:rsidRPr="001A3C68">
        <w:rPr>
          <w:spacing w:val="40"/>
          <w:sz w:val="24"/>
          <w:lang w:val="da-DK"/>
        </w:rPr>
        <w:t xml:space="preserve"> </w:t>
      </w:r>
      <w:r w:rsidRPr="001A3C68">
        <w:rPr>
          <w:sz w:val="24"/>
          <w:lang w:val="da-DK"/>
        </w:rPr>
        <w:t>giver</w:t>
      </w:r>
      <w:r w:rsidRPr="001A3C68">
        <w:rPr>
          <w:spacing w:val="40"/>
          <w:sz w:val="24"/>
          <w:lang w:val="da-DK"/>
        </w:rPr>
        <w:t xml:space="preserve"> </w:t>
      </w:r>
      <w:r w:rsidRPr="001A3C68">
        <w:rPr>
          <w:sz w:val="24"/>
          <w:lang w:val="da-DK"/>
        </w:rPr>
        <w:t>bygherren</w:t>
      </w:r>
      <w:r w:rsidRPr="001A3C68">
        <w:rPr>
          <w:spacing w:val="40"/>
          <w:sz w:val="24"/>
          <w:lang w:val="da-DK"/>
        </w:rPr>
        <w:t xml:space="preserve"> </w:t>
      </w:r>
      <w:r w:rsidRPr="001A3C68">
        <w:rPr>
          <w:sz w:val="24"/>
          <w:lang w:val="da-DK"/>
        </w:rPr>
        <w:t>ret</w:t>
      </w:r>
      <w:r w:rsidRPr="001A3C68">
        <w:rPr>
          <w:spacing w:val="40"/>
          <w:sz w:val="24"/>
          <w:lang w:val="da-DK"/>
        </w:rPr>
        <w:t xml:space="preserve"> </w:t>
      </w:r>
      <w:r w:rsidRPr="001A3C68">
        <w:rPr>
          <w:sz w:val="24"/>
          <w:lang w:val="da-DK"/>
        </w:rPr>
        <w:t>til</w:t>
      </w:r>
      <w:r w:rsidRPr="001A3C68">
        <w:rPr>
          <w:spacing w:val="40"/>
          <w:sz w:val="24"/>
          <w:lang w:val="da-DK"/>
        </w:rPr>
        <w:t xml:space="preserve"> </w:t>
      </w:r>
      <w:r w:rsidRPr="001A3C68">
        <w:rPr>
          <w:sz w:val="24"/>
          <w:lang w:val="da-DK"/>
        </w:rPr>
        <w:t>at gennemføre et projekt, der er omfattet af § 2, stk. 1.</w:t>
      </w:r>
    </w:p>
    <w:p w14:paraId="0876834C" w14:textId="77777777" w:rsidR="00A8113D" w:rsidRPr="001A3C68" w:rsidRDefault="001A3C68">
      <w:pPr>
        <w:pStyle w:val="Listeafsnit"/>
        <w:numPr>
          <w:ilvl w:val="0"/>
          <w:numId w:val="16"/>
        </w:numPr>
        <w:tabs>
          <w:tab w:val="left" w:pos="510"/>
        </w:tabs>
        <w:spacing w:before="2" w:line="249" w:lineRule="auto"/>
        <w:ind w:right="106" w:hanging="400"/>
        <w:rPr>
          <w:sz w:val="24"/>
          <w:lang w:val="da-DK"/>
        </w:rPr>
      </w:pPr>
      <w:r w:rsidRPr="001A3C68">
        <w:rPr>
          <w:sz w:val="24"/>
          <w:lang w:val="da-DK"/>
        </w:rPr>
        <w:t>Screeningafgørelse: Trafikstyrelsens afgørelse om, hvorvidt et projekt, der er opført på bilag 2, bl.a. på grund af dets art, dimensioner eller placering, er om omfattet af krav om administrativ tilladelse.</w:t>
      </w:r>
    </w:p>
    <w:p w14:paraId="4597B594" w14:textId="77777777" w:rsidR="00A8113D" w:rsidRPr="001A3C68" w:rsidRDefault="001A3C68">
      <w:pPr>
        <w:pStyle w:val="Listeafsnit"/>
        <w:numPr>
          <w:ilvl w:val="0"/>
          <w:numId w:val="16"/>
        </w:numPr>
        <w:tabs>
          <w:tab w:val="left" w:pos="510"/>
        </w:tabs>
        <w:spacing w:before="2"/>
        <w:ind w:hanging="400"/>
        <w:rPr>
          <w:sz w:val="24"/>
          <w:lang w:val="da-DK"/>
        </w:rPr>
      </w:pPr>
      <w:r w:rsidRPr="001A3C68">
        <w:rPr>
          <w:sz w:val="24"/>
          <w:lang w:val="da-DK"/>
        </w:rPr>
        <w:t xml:space="preserve">Miljøkonsekvensvurdering: En proces, der består af følgende </w:t>
      </w:r>
      <w:r w:rsidRPr="001A3C68">
        <w:rPr>
          <w:spacing w:val="-2"/>
          <w:sz w:val="24"/>
          <w:lang w:val="da-DK"/>
        </w:rPr>
        <w:t>elementer:</w:t>
      </w:r>
    </w:p>
    <w:p w14:paraId="681DC6BB" w14:textId="77777777" w:rsidR="00A8113D" w:rsidRDefault="001A3C68">
      <w:pPr>
        <w:pStyle w:val="Listeafsnit"/>
        <w:numPr>
          <w:ilvl w:val="1"/>
          <w:numId w:val="16"/>
        </w:numPr>
        <w:tabs>
          <w:tab w:val="left" w:pos="829"/>
        </w:tabs>
        <w:spacing w:before="12"/>
        <w:ind w:left="829" w:hanging="319"/>
        <w:jc w:val="both"/>
        <w:rPr>
          <w:sz w:val="24"/>
        </w:rPr>
      </w:pPr>
      <w:r w:rsidRPr="001A3C68">
        <w:rPr>
          <w:sz w:val="24"/>
          <w:lang w:val="da-DK"/>
        </w:rPr>
        <w:t>Bygherres</w:t>
      </w:r>
      <w:r w:rsidRPr="001A3C68">
        <w:rPr>
          <w:spacing w:val="-3"/>
          <w:sz w:val="24"/>
          <w:lang w:val="da-DK"/>
        </w:rPr>
        <w:t xml:space="preserve"> </w:t>
      </w:r>
      <w:r w:rsidRPr="001A3C68">
        <w:rPr>
          <w:sz w:val="24"/>
          <w:lang w:val="da-DK"/>
        </w:rPr>
        <w:t>udfærdigelse</w:t>
      </w:r>
      <w:r w:rsidRPr="001A3C68">
        <w:rPr>
          <w:spacing w:val="-1"/>
          <w:sz w:val="24"/>
          <w:lang w:val="da-DK"/>
        </w:rPr>
        <w:t xml:space="preserve"> </w:t>
      </w:r>
      <w:r w:rsidRPr="001A3C68">
        <w:rPr>
          <w:sz w:val="24"/>
          <w:lang w:val="da-DK"/>
        </w:rPr>
        <w:t>af</w:t>
      </w:r>
      <w:r w:rsidRPr="001A3C68">
        <w:rPr>
          <w:spacing w:val="-1"/>
          <w:sz w:val="24"/>
          <w:lang w:val="da-DK"/>
        </w:rPr>
        <w:t xml:space="preserve"> </w:t>
      </w:r>
      <w:r w:rsidRPr="001A3C68">
        <w:rPr>
          <w:sz w:val="24"/>
          <w:lang w:val="da-DK"/>
        </w:rPr>
        <w:t>en</w:t>
      </w:r>
      <w:r w:rsidRPr="001A3C68">
        <w:rPr>
          <w:spacing w:val="-1"/>
          <w:sz w:val="24"/>
          <w:lang w:val="da-DK"/>
        </w:rPr>
        <w:t xml:space="preserve"> </w:t>
      </w:r>
      <w:r w:rsidRPr="001A3C68">
        <w:rPr>
          <w:sz w:val="24"/>
          <w:lang w:val="da-DK"/>
        </w:rPr>
        <w:t>miljøkonsekvensrapport,</w:t>
      </w:r>
      <w:r w:rsidRPr="001A3C68">
        <w:rPr>
          <w:spacing w:val="-1"/>
          <w:sz w:val="24"/>
          <w:lang w:val="da-DK"/>
        </w:rPr>
        <w:t xml:space="preserve"> </w:t>
      </w:r>
      <w:r w:rsidRPr="001A3C68">
        <w:rPr>
          <w:sz w:val="24"/>
          <w:lang w:val="da-DK"/>
        </w:rPr>
        <w:t>jf.</w:t>
      </w:r>
      <w:r w:rsidRPr="001A3C68">
        <w:rPr>
          <w:spacing w:val="-1"/>
          <w:sz w:val="24"/>
          <w:lang w:val="da-DK"/>
        </w:rPr>
        <w:t xml:space="preserve"> </w:t>
      </w:r>
      <w:r>
        <w:rPr>
          <w:sz w:val="24"/>
        </w:rPr>
        <w:t>§</w:t>
      </w:r>
      <w:r>
        <w:rPr>
          <w:spacing w:val="-1"/>
          <w:sz w:val="24"/>
        </w:rPr>
        <w:t xml:space="preserve"> </w:t>
      </w:r>
      <w:r>
        <w:rPr>
          <w:spacing w:val="-5"/>
          <w:sz w:val="24"/>
        </w:rPr>
        <w:t>10.</w:t>
      </w:r>
    </w:p>
    <w:p w14:paraId="595DD736" w14:textId="77777777" w:rsidR="00A8113D" w:rsidRPr="001A3C68" w:rsidRDefault="001A3C68">
      <w:pPr>
        <w:pStyle w:val="Listeafsnit"/>
        <w:numPr>
          <w:ilvl w:val="1"/>
          <w:numId w:val="16"/>
        </w:numPr>
        <w:tabs>
          <w:tab w:val="left" w:pos="828"/>
          <w:tab w:val="left" w:pos="830"/>
        </w:tabs>
        <w:spacing w:before="12" w:line="249" w:lineRule="auto"/>
        <w:ind w:right="108" w:hanging="321"/>
        <w:jc w:val="both"/>
        <w:rPr>
          <w:sz w:val="24"/>
          <w:lang w:val="da-DK"/>
        </w:rPr>
      </w:pPr>
      <w:r w:rsidRPr="001A3C68">
        <w:rPr>
          <w:sz w:val="24"/>
          <w:lang w:val="da-DK"/>
        </w:rPr>
        <w:t>Gennemførelse af høringer af offentligheden og berørte myndigheder og miljøministerens gen</w:t>
      </w:r>
      <w:del w:id="57" w:author="Alia Koleilat" w:date="2025-02-11T09:59:00Z">
        <w:r w:rsidRPr="001A3C68" w:rsidDel="00F07481">
          <w:rPr>
            <w:sz w:val="24"/>
            <w:lang w:val="da-DK"/>
          </w:rPr>
          <w:delText xml:space="preserve">- </w:delText>
        </w:r>
      </w:del>
      <w:r w:rsidRPr="001A3C68">
        <w:rPr>
          <w:sz w:val="24"/>
          <w:lang w:val="da-DK"/>
        </w:rPr>
        <w:t>nemførelse af høring af berørte stater i henhold til §§ 19 og 20.</w:t>
      </w:r>
    </w:p>
    <w:p w14:paraId="00162650" w14:textId="77777777" w:rsidR="00A8113D" w:rsidRPr="001A3C68" w:rsidRDefault="001A3C68">
      <w:pPr>
        <w:pStyle w:val="Listeafsnit"/>
        <w:numPr>
          <w:ilvl w:val="1"/>
          <w:numId w:val="16"/>
        </w:numPr>
        <w:tabs>
          <w:tab w:val="left" w:pos="830"/>
        </w:tabs>
        <w:spacing w:before="2" w:line="249" w:lineRule="auto"/>
        <w:ind w:right="106"/>
        <w:jc w:val="both"/>
        <w:rPr>
          <w:sz w:val="24"/>
          <w:lang w:val="da-DK"/>
        </w:rPr>
      </w:pPr>
      <w:r w:rsidRPr="001A3C68">
        <w:rPr>
          <w:sz w:val="24"/>
          <w:lang w:val="da-DK"/>
        </w:rPr>
        <w:t>Undersøgelse af de i miljøkonsekvensrapporten fremlagte oplysninger og eventuelle supplerende oplysninger, som bygherren om nødvendigt har fremlagt i overensstemmelse med § 10, stk. 9, 2. pkt., og af eventuelle relevante oplysninger modtaget via høringer i henhold til §§ 19 og 20.</w:t>
      </w:r>
    </w:p>
    <w:p w14:paraId="6CC8698E" w14:textId="77777777" w:rsidR="00A8113D" w:rsidRPr="001A3C68" w:rsidRDefault="001A3C68">
      <w:pPr>
        <w:pStyle w:val="Listeafsnit"/>
        <w:numPr>
          <w:ilvl w:val="1"/>
          <w:numId w:val="16"/>
        </w:numPr>
        <w:tabs>
          <w:tab w:val="left" w:pos="830"/>
        </w:tabs>
        <w:spacing w:before="3" w:line="249" w:lineRule="auto"/>
        <w:ind w:right="107"/>
        <w:jc w:val="both"/>
        <w:rPr>
          <w:sz w:val="24"/>
          <w:lang w:val="da-DK"/>
        </w:rPr>
      </w:pPr>
      <w:r w:rsidRPr="001A3C68">
        <w:rPr>
          <w:sz w:val="24"/>
          <w:lang w:val="da-DK"/>
        </w:rPr>
        <w:t>Den</w:t>
      </w:r>
      <w:r w:rsidRPr="001A3C68">
        <w:rPr>
          <w:spacing w:val="-3"/>
          <w:sz w:val="24"/>
          <w:lang w:val="da-DK"/>
        </w:rPr>
        <w:t xml:space="preserve"> </w:t>
      </w:r>
      <w:r w:rsidRPr="001A3C68">
        <w:rPr>
          <w:sz w:val="24"/>
          <w:lang w:val="da-DK"/>
        </w:rPr>
        <w:t>begrundede</w:t>
      </w:r>
      <w:r w:rsidRPr="001A3C68">
        <w:rPr>
          <w:spacing w:val="-3"/>
          <w:sz w:val="24"/>
          <w:lang w:val="da-DK"/>
        </w:rPr>
        <w:t xml:space="preserve"> </w:t>
      </w:r>
      <w:r w:rsidRPr="001A3C68">
        <w:rPr>
          <w:sz w:val="24"/>
          <w:lang w:val="da-DK"/>
        </w:rPr>
        <w:t>konklusion</w:t>
      </w:r>
      <w:r w:rsidRPr="001A3C68">
        <w:rPr>
          <w:spacing w:val="-3"/>
          <w:sz w:val="24"/>
          <w:lang w:val="da-DK"/>
        </w:rPr>
        <w:t xml:space="preserve"> </w:t>
      </w:r>
      <w:r w:rsidRPr="001A3C68">
        <w:rPr>
          <w:sz w:val="24"/>
          <w:lang w:val="da-DK"/>
        </w:rPr>
        <w:t>om</w:t>
      </w:r>
      <w:r w:rsidRPr="001A3C68">
        <w:rPr>
          <w:spacing w:val="-3"/>
          <w:sz w:val="24"/>
          <w:lang w:val="da-DK"/>
        </w:rPr>
        <w:t xml:space="preserve"> </w:t>
      </w:r>
      <w:r w:rsidRPr="001A3C68">
        <w:rPr>
          <w:sz w:val="24"/>
          <w:lang w:val="da-DK"/>
        </w:rPr>
        <w:t>et</w:t>
      </w:r>
      <w:r w:rsidRPr="001A3C68">
        <w:rPr>
          <w:spacing w:val="-3"/>
          <w:sz w:val="24"/>
          <w:lang w:val="da-DK"/>
        </w:rPr>
        <w:t xml:space="preserve"> </w:t>
      </w:r>
      <w:r w:rsidRPr="001A3C68">
        <w:rPr>
          <w:sz w:val="24"/>
          <w:lang w:val="da-DK"/>
        </w:rPr>
        <w:t>projekts</w:t>
      </w:r>
      <w:r w:rsidRPr="001A3C68">
        <w:rPr>
          <w:spacing w:val="-4"/>
          <w:sz w:val="24"/>
          <w:lang w:val="da-DK"/>
        </w:rPr>
        <w:t xml:space="preserve"> </w:t>
      </w:r>
      <w:r w:rsidRPr="001A3C68">
        <w:rPr>
          <w:sz w:val="24"/>
          <w:lang w:val="da-DK"/>
        </w:rPr>
        <w:t>væsentlige</w:t>
      </w:r>
      <w:r w:rsidRPr="001A3C68">
        <w:rPr>
          <w:spacing w:val="-3"/>
          <w:sz w:val="24"/>
          <w:lang w:val="da-DK"/>
        </w:rPr>
        <w:t xml:space="preserve"> </w:t>
      </w:r>
      <w:r w:rsidRPr="001A3C68">
        <w:rPr>
          <w:sz w:val="24"/>
          <w:lang w:val="da-DK"/>
        </w:rPr>
        <w:t>indvirkninger</w:t>
      </w:r>
      <w:r w:rsidRPr="001A3C68">
        <w:rPr>
          <w:spacing w:val="-3"/>
          <w:sz w:val="24"/>
          <w:lang w:val="da-DK"/>
        </w:rPr>
        <w:t xml:space="preserve"> </w:t>
      </w:r>
      <w:r w:rsidRPr="001A3C68">
        <w:rPr>
          <w:sz w:val="24"/>
          <w:lang w:val="da-DK"/>
        </w:rPr>
        <w:t>på</w:t>
      </w:r>
      <w:r w:rsidRPr="001A3C68">
        <w:rPr>
          <w:spacing w:val="-3"/>
          <w:sz w:val="24"/>
          <w:lang w:val="da-DK"/>
        </w:rPr>
        <w:t xml:space="preserve"> </w:t>
      </w:r>
      <w:r w:rsidRPr="001A3C68">
        <w:rPr>
          <w:sz w:val="24"/>
          <w:lang w:val="da-DK"/>
        </w:rPr>
        <w:t>miljøet</w:t>
      </w:r>
      <w:r w:rsidRPr="001A3C68">
        <w:rPr>
          <w:spacing w:val="-3"/>
          <w:sz w:val="24"/>
          <w:lang w:val="da-DK"/>
        </w:rPr>
        <w:t xml:space="preserve"> </w:t>
      </w:r>
      <w:r w:rsidRPr="001A3C68">
        <w:rPr>
          <w:sz w:val="24"/>
          <w:lang w:val="da-DK"/>
        </w:rPr>
        <w:t>under</w:t>
      </w:r>
      <w:r w:rsidRPr="001A3C68">
        <w:rPr>
          <w:spacing w:val="-3"/>
          <w:sz w:val="24"/>
          <w:lang w:val="da-DK"/>
        </w:rPr>
        <w:t xml:space="preserve"> </w:t>
      </w:r>
      <w:r w:rsidRPr="001A3C68">
        <w:rPr>
          <w:sz w:val="24"/>
          <w:lang w:val="da-DK"/>
        </w:rPr>
        <w:t xml:space="preserve">hensyntagen til resultaterne af den i litra c omhandlede undersøgelse og myndighedens egen supplerende </w:t>
      </w:r>
      <w:r w:rsidRPr="001A3C68">
        <w:rPr>
          <w:spacing w:val="-2"/>
          <w:sz w:val="24"/>
          <w:lang w:val="da-DK"/>
        </w:rPr>
        <w:t>undersøgelse.</w:t>
      </w:r>
    </w:p>
    <w:p w14:paraId="5F866A04" w14:textId="77777777" w:rsidR="00A8113D" w:rsidRDefault="001A3C68">
      <w:pPr>
        <w:pStyle w:val="Listeafsnit"/>
        <w:numPr>
          <w:ilvl w:val="1"/>
          <w:numId w:val="16"/>
        </w:numPr>
        <w:tabs>
          <w:tab w:val="left" w:pos="829"/>
        </w:tabs>
        <w:spacing w:before="3"/>
        <w:ind w:left="829" w:hanging="319"/>
        <w:jc w:val="both"/>
        <w:rPr>
          <w:sz w:val="24"/>
        </w:rPr>
      </w:pPr>
      <w:r w:rsidRPr="001A3C68">
        <w:rPr>
          <w:sz w:val="24"/>
          <w:lang w:val="da-DK"/>
        </w:rPr>
        <w:t xml:space="preserve">Indarbejdelse af den begrundede konklusion i afgørelserne, jf. </w:t>
      </w:r>
      <w:r>
        <w:rPr>
          <w:sz w:val="24"/>
        </w:rPr>
        <w:t xml:space="preserve">§ </w:t>
      </w:r>
      <w:r>
        <w:rPr>
          <w:spacing w:val="-5"/>
          <w:sz w:val="24"/>
        </w:rPr>
        <w:t>21.</w:t>
      </w:r>
    </w:p>
    <w:p w14:paraId="429E05A0" w14:textId="77777777" w:rsidR="00A8113D" w:rsidRDefault="001A3C68">
      <w:pPr>
        <w:pStyle w:val="Brdtekst"/>
        <w:spacing w:before="172"/>
        <w:ind w:left="0"/>
        <w:jc w:val="center"/>
      </w:pPr>
      <w:bookmarkStart w:id="58" w:name="Kapitel_2_-_Krav_om_tilladelse,_ansøgnin"/>
      <w:bookmarkEnd w:id="58"/>
      <w:r>
        <w:t xml:space="preserve">Kapitel </w:t>
      </w:r>
      <w:r>
        <w:rPr>
          <w:spacing w:val="-10"/>
        </w:rPr>
        <w:t>2</w:t>
      </w:r>
    </w:p>
    <w:p w14:paraId="434AB3BA" w14:textId="77777777" w:rsidR="00A8113D" w:rsidRPr="001A3C68" w:rsidRDefault="001A3C68">
      <w:pPr>
        <w:spacing w:before="92" w:line="388" w:lineRule="auto"/>
        <w:ind w:left="2463" w:right="2461"/>
        <w:jc w:val="center"/>
        <w:rPr>
          <w:i/>
          <w:sz w:val="24"/>
          <w:lang w:val="da-DK"/>
        </w:rPr>
      </w:pPr>
      <w:r w:rsidRPr="001A3C68">
        <w:rPr>
          <w:i/>
          <w:sz w:val="24"/>
          <w:lang w:val="da-DK"/>
        </w:rPr>
        <w:t>Krav</w:t>
      </w:r>
      <w:r w:rsidRPr="001A3C68">
        <w:rPr>
          <w:i/>
          <w:spacing w:val="-7"/>
          <w:sz w:val="24"/>
          <w:lang w:val="da-DK"/>
        </w:rPr>
        <w:t xml:space="preserve"> </w:t>
      </w:r>
      <w:r w:rsidRPr="001A3C68">
        <w:rPr>
          <w:i/>
          <w:sz w:val="24"/>
          <w:lang w:val="da-DK"/>
        </w:rPr>
        <w:t>om</w:t>
      </w:r>
      <w:r w:rsidRPr="001A3C68">
        <w:rPr>
          <w:i/>
          <w:spacing w:val="-8"/>
          <w:sz w:val="24"/>
          <w:lang w:val="da-DK"/>
        </w:rPr>
        <w:t xml:space="preserve"> </w:t>
      </w:r>
      <w:r w:rsidRPr="001A3C68">
        <w:rPr>
          <w:i/>
          <w:sz w:val="24"/>
          <w:lang w:val="da-DK"/>
        </w:rPr>
        <w:t>tilladelse,</w:t>
      </w:r>
      <w:r w:rsidRPr="001A3C68">
        <w:rPr>
          <w:i/>
          <w:spacing w:val="-7"/>
          <w:sz w:val="24"/>
          <w:lang w:val="da-DK"/>
        </w:rPr>
        <w:t xml:space="preserve"> </w:t>
      </w:r>
      <w:r w:rsidRPr="001A3C68">
        <w:rPr>
          <w:i/>
          <w:sz w:val="24"/>
          <w:lang w:val="da-DK"/>
        </w:rPr>
        <w:t>ansøgning,</w:t>
      </w:r>
      <w:r w:rsidRPr="001A3C68">
        <w:rPr>
          <w:i/>
          <w:spacing w:val="-7"/>
          <w:sz w:val="24"/>
          <w:lang w:val="da-DK"/>
        </w:rPr>
        <w:t xml:space="preserve"> </w:t>
      </w:r>
      <w:r w:rsidRPr="001A3C68">
        <w:rPr>
          <w:i/>
          <w:sz w:val="24"/>
          <w:lang w:val="da-DK"/>
        </w:rPr>
        <w:t>screening</w:t>
      </w:r>
      <w:r w:rsidRPr="001A3C68">
        <w:rPr>
          <w:i/>
          <w:spacing w:val="-7"/>
          <w:sz w:val="24"/>
          <w:lang w:val="da-DK"/>
        </w:rPr>
        <w:t xml:space="preserve"> </w:t>
      </w:r>
      <w:r w:rsidRPr="001A3C68">
        <w:rPr>
          <w:i/>
          <w:sz w:val="24"/>
          <w:lang w:val="da-DK"/>
        </w:rPr>
        <w:t>og</w:t>
      </w:r>
      <w:r w:rsidRPr="001A3C68">
        <w:rPr>
          <w:i/>
          <w:spacing w:val="-7"/>
          <w:sz w:val="24"/>
          <w:lang w:val="da-DK"/>
        </w:rPr>
        <w:t xml:space="preserve"> </w:t>
      </w:r>
      <w:r w:rsidRPr="001A3C68">
        <w:rPr>
          <w:i/>
          <w:sz w:val="24"/>
          <w:lang w:val="da-DK"/>
        </w:rPr>
        <w:t xml:space="preserve">afgrænsning </w:t>
      </w:r>
      <w:bookmarkStart w:id="59" w:name="Krav_om_tilladelse"/>
      <w:bookmarkEnd w:id="59"/>
      <w:r w:rsidRPr="001A3C68">
        <w:rPr>
          <w:i/>
          <w:sz w:val="24"/>
          <w:lang w:val="da-DK"/>
        </w:rPr>
        <w:t>Krav om tilladelse</w:t>
      </w:r>
    </w:p>
    <w:p w14:paraId="23DDAFED" w14:textId="77777777" w:rsidR="00A8113D" w:rsidRPr="001A3C68" w:rsidRDefault="001A3C68">
      <w:pPr>
        <w:pStyle w:val="Brdtekst"/>
        <w:spacing w:before="0" w:line="238" w:lineRule="exact"/>
        <w:ind w:left="310"/>
        <w:jc w:val="both"/>
        <w:rPr>
          <w:lang w:val="da-DK"/>
        </w:rPr>
      </w:pPr>
      <w:bookmarkStart w:id="60" w:name="§_4"/>
      <w:bookmarkEnd w:id="60"/>
      <w:r w:rsidRPr="001A3C68">
        <w:rPr>
          <w:b/>
          <w:lang w:val="da-DK"/>
        </w:rPr>
        <w:t>§</w:t>
      </w:r>
      <w:r w:rsidRPr="001A3C68">
        <w:rPr>
          <w:b/>
          <w:spacing w:val="29"/>
          <w:lang w:val="da-DK"/>
        </w:rPr>
        <w:t xml:space="preserve"> </w:t>
      </w:r>
      <w:r w:rsidRPr="001A3C68">
        <w:rPr>
          <w:b/>
          <w:lang w:val="da-DK"/>
        </w:rPr>
        <w:t>4.</w:t>
      </w:r>
      <w:r w:rsidRPr="001A3C68">
        <w:rPr>
          <w:b/>
          <w:spacing w:val="28"/>
          <w:lang w:val="da-DK"/>
        </w:rPr>
        <w:t xml:space="preserve"> </w:t>
      </w:r>
      <w:r w:rsidRPr="001A3C68">
        <w:rPr>
          <w:lang w:val="da-DK"/>
        </w:rPr>
        <w:t>Projekter,</w:t>
      </w:r>
      <w:r w:rsidRPr="001A3C68">
        <w:rPr>
          <w:spacing w:val="29"/>
          <w:lang w:val="da-DK"/>
        </w:rPr>
        <w:t xml:space="preserve"> </w:t>
      </w:r>
      <w:r w:rsidRPr="001A3C68">
        <w:rPr>
          <w:lang w:val="da-DK"/>
        </w:rPr>
        <w:t>der</w:t>
      </w:r>
      <w:r w:rsidRPr="001A3C68">
        <w:rPr>
          <w:spacing w:val="29"/>
          <w:lang w:val="da-DK"/>
        </w:rPr>
        <w:t xml:space="preserve"> </w:t>
      </w:r>
      <w:r w:rsidRPr="001A3C68">
        <w:rPr>
          <w:lang w:val="da-DK"/>
        </w:rPr>
        <w:t>er</w:t>
      </w:r>
      <w:r w:rsidRPr="001A3C68">
        <w:rPr>
          <w:spacing w:val="30"/>
          <w:lang w:val="da-DK"/>
        </w:rPr>
        <w:t xml:space="preserve"> </w:t>
      </w:r>
      <w:r w:rsidRPr="001A3C68">
        <w:rPr>
          <w:lang w:val="da-DK"/>
        </w:rPr>
        <w:t>omfattet</w:t>
      </w:r>
      <w:r w:rsidRPr="001A3C68">
        <w:rPr>
          <w:spacing w:val="29"/>
          <w:lang w:val="da-DK"/>
        </w:rPr>
        <w:t xml:space="preserve"> </w:t>
      </w:r>
      <w:r w:rsidRPr="001A3C68">
        <w:rPr>
          <w:lang w:val="da-DK"/>
        </w:rPr>
        <w:t>af</w:t>
      </w:r>
      <w:r w:rsidRPr="001A3C68">
        <w:rPr>
          <w:spacing w:val="29"/>
          <w:lang w:val="da-DK"/>
        </w:rPr>
        <w:t xml:space="preserve"> </w:t>
      </w:r>
      <w:r w:rsidRPr="001A3C68">
        <w:rPr>
          <w:lang w:val="da-DK"/>
        </w:rPr>
        <w:t>bilag</w:t>
      </w:r>
      <w:r w:rsidRPr="001A3C68">
        <w:rPr>
          <w:spacing w:val="29"/>
          <w:lang w:val="da-DK"/>
        </w:rPr>
        <w:t xml:space="preserve"> </w:t>
      </w:r>
      <w:r w:rsidRPr="001A3C68">
        <w:rPr>
          <w:lang w:val="da-DK"/>
        </w:rPr>
        <w:t>1,</w:t>
      </w:r>
      <w:r w:rsidRPr="001A3C68">
        <w:rPr>
          <w:spacing w:val="30"/>
          <w:lang w:val="da-DK"/>
        </w:rPr>
        <w:t xml:space="preserve"> </w:t>
      </w:r>
      <w:r w:rsidRPr="001A3C68">
        <w:rPr>
          <w:lang w:val="da-DK"/>
        </w:rPr>
        <w:t>der</w:t>
      </w:r>
      <w:r w:rsidRPr="001A3C68">
        <w:rPr>
          <w:spacing w:val="29"/>
          <w:lang w:val="da-DK"/>
        </w:rPr>
        <w:t xml:space="preserve"> </w:t>
      </w:r>
      <w:r w:rsidRPr="001A3C68">
        <w:rPr>
          <w:lang w:val="da-DK"/>
        </w:rPr>
        <w:t>bl.a.</w:t>
      </w:r>
      <w:r w:rsidRPr="001A3C68">
        <w:rPr>
          <w:spacing w:val="29"/>
          <w:lang w:val="da-DK"/>
        </w:rPr>
        <w:t xml:space="preserve"> </w:t>
      </w:r>
      <w:r w:rsidRPr="001A3C68">
        <w:rPr>
          <w:lang w:val="da-DK"/>
        </w:rPr>
        <w:t>på</w:t>
      </w:r>
      <w:r w:rsidRPr="001A3C68">
        <w:rPr>
          <w:spacing w:val="29"/>
          <w:lang w:val="da-DK"/>
        </w:rPr>
        <w:t xml:space="preserve"> </w:t>
      </w:r>
      <w:r w:rsidRPr="001A3C68">
        <w:rPr>
          <w:lang w:val="da-DK"/>
        </w:rPr>
        <w:t>grund</w:t>
      </w:r>
      <w:r w:rsidRPr="001A3C68">
        <w:rPr>
          <w:spacing w:val="29"/>
          <w:lang w:val="da-DK"/>
        </w:rPr>
        <w:t xml:space="preserve"> </w:t>
      </w:r>
      <w:r w:rsidRPr="001A3C68">
        <w:rPr>
          <w:lang w:val="da-DK"/>
        </w:rPr>
        <w:t>af</w:t>
      </w:r>
      <w:r w:rsidRPr="001A3C68">
        <w:rPr>
          <w:spacing w:val="30"/>
          <w:lang w:val="da-DK"/>
        </w:rPr>
        <w:t xml:space="preserve"> </w:t>
      </w:r>
      <w:r w:rsidRPr="001A3C68">
        <w:rPr>
          <w:lang w:val="da-DK"/>
        </w:rPr>
        <w:t>deres</w:t>
      </w:r>
      <w:r w:rsidRPr="001A3C68">
        <w:rPr>
          <w:spacing w:val="28"/>
          <w:lang w:val="da-DK"/>
        </w:rPr>
        <w:t xml:space="preserve"> </w:t>
      </w:r>
      <w:r w:rsidRPr="001A3C68">
        <w:rPr>
          <w:lang w:val="da-DK"/>
        </w:rPr>
        <w:t>art,</w:t>
      </w:r>
      <w:r w:rsidRPr="001A3C68">
        <w:rPr>
          <w:spacing w:val="29"/>
          <w:lang w:val="da-DK"/>
        </w:rPr>
        <w:t xml:space="preserve"> </w:t>
      </w:r>
      <w:r w:rsidRPr="001A3C68">
        <w:rPr>
          <w:lang w:val="da-DK"/>
        </w:rPr>
        <w:t>dimensioner</w:t>
      </w:r>
      <w:r w:rsidRPr="001A3C68">
        <w:rPr>
          <w:spacing w:val="29"/>
          <w:lang w:val="da-DK"/>
        </w:rPr>
        <w:t xml:space="preserve"> </w:t>
      </w:r>
      <w:r w:rsidRPr="001A3C68">
        <w:rPr>
          <w:lang w:val="da-DK"/>
        </w:rPr>
        <w:t>eller</w:t>
      </w:r>
      <w:r w:rsidRPr="001A3C68">
        <w:rPr>
          <w:spacing w:val="30"/>
          <w:lang w:val="da-DK"/>
        </w:rPr>
        <w:t xml:space="preserve"> </w:t>
      </w:r>
      <w:r w:rsidRPr="001A3C68">
        <w:rPr>
          <w:spacing w:val="-2"/>
          <w:lang w:val="da-DK"/>
        </w:rPr>
        <w:t>placering</w:t>
      </w:r>
    </w:p>
    <w:p w14:paraId="0AB2EA46" w14:textId="77777777" w:rsidR="00A8113D" w:rsidRPr="001A3C68" w:rsidRDefault="001A3C68">
      <w:pPr>
        <w:pStyle w:val="Brdtekst"/>
        <w:spacing w:before="12" w:line="249" w:lineRule="auto"/>
        <w:ind w:right="107"/>
        <w:jc w:val="both"/>
        <w:rPr>
          <w:lang w:val="da-DK"/>
        </w:rPr>
      </w:pPr>
      <w:r w:rsidRPr="001A3C68">
        <w:rPr>
          <w:lang w:val="da-DK"/>
        </w:rPr>
        <w:t>kan forventes at få væsentlige indvirkninger på miljøet, kræver en vurdering af projektets indvirkning på miljøet samt administrativ tilladelse.</w:t>
      </w:r>
    </w:p>
    <w:p w14:paraId="0CD2245F" w14:textId="77777777" w:rsidR="00A8113D" w:rsidRPr="001A3C68" w:rsidRDefault="001A3C68">
      <w:pPr>
        <w:pStyle w:val="Brdtekst"/>
        <w:spacing w:before="2" w:line="249" w:lineRule="auto"/>
        <w:ind w:right="106" w:firstLine="200"/>
        <w:jc w:val="both"/>
        <w:rPr>
          <w:lang w:val="da-DK"/>
        </w:rPr>
      </w:pPr>
      <w:r w:rsidRPr="001A3C68">
        <w:rPr>
          <w:i/>
          <w:lang w:val="da-DK"/>
        </w:rPr>
        <w:t xml:space="preserve">Stk. 2. </w:t>
      </w:r>
      <w:r w:rsidRPr="001A3C68">
        <w:rPr>
          <w:lang w:val="da-DK"/>
        </w:rPr>
        <w:t>Projekter, der er omfattet af bilag 2, der bl.a. på grund af deres art, dimensioner eller placering kan forventes at få væsentlige indvirkninger på miljøet, kræver administrativ tilladelse, hvis Trafikstyrel</w:t>
      </w:r>
      <w:del w:id="61" w:author="Alia Koleilat" w:date="2025-02-11T10:07:00Z">
        <w:r w:rsidRPr="001A3C68" w:rsidDel="00F07481">
          <w:rPr>
            <w:lang w:val="da-DK"/>
          </w:rPr>
          <w:delText xml:space="preserve">- </w:delText>
        </w:r>
      </w:del>
      <w:r w:rsidRPr="001A3C68">
        <w:rPr>
          <w:lang w:val="da-DK"/>
        </w:rPr>
        <w:t>sen efter § 7 har truffet screeningsafgørelse om, at der skal gennemføres en vurdering af projektets indvirkning på miljøet. Krav om administrativ tilladelse gælder uanset, hvis projektet er beliggende uden for en havns dækkende værker, eller hvis projektet er beliggende i Københavns Havn.</w:t>
      </w:r>
    </w:p>
    <w:p w14:paraId="74CA190A" w14:textId="77777777" w:rsidR="00A8113D" w:rsidRPr="001A3C68" w:rsidRDefault="001A3C68">
      <w:pPr>
        <w:pStyle w:val="Brdtekst"/>
        <w:spacing w:before="5" w:line="249" w:lineRule="auto"/>
        <w:ind w:right="105" w:firstLine="200"/>
        <w:jc w:val="both"/>
        <w:rPr>
          <w:lang w:val="da-DK"/>
        </w:rPr>
      </w:pPr>
      <w:r w:rsidRPr="001A3C68">
        <w:rPr>
          <w:i/>
          <w:lang w:val="da-DK"/>
        </w:rPr>
        <w:t xml:space="preserve">Stk. 3. </w:t>
      </w:r>
      <w:r w:rsidRPr="001A3C68">
        <w:rPr>
          <w:lang w:val="da-DK"/>
        </w:rPr>
        <w:t>Projekter, der er omfattet af bilag 1 eller 2, jf. stk. 1 og 2, kræver ikke administrativ tilladelse,</w:t>
      </w:r>
      <w:r w:rsidRPr="001A3C68">
        <w:rPr>
          <w:spacing w:val="40"/>
          <w:lang w:val="da-DK"/>
        </w:rPr>
        <w:t xml:space="preserve"> </w:t>
      </w:r>
      <w:r w:rsidRPr="001A3C68">
        <w:rPr>
          <w:lang w:val="da-DK"/>
        </w:rPr>
        <w:t>når projektet opnår tilladelse ved anlægslov. Projekter, hvor der meddeles tilladelse ved anlægslov, kan fritages fra høring af offentligheden, jf. § 19, stk. 6, forudsat at formålet med denne bekendtgørelse, jf. § 1, opfyldes.</w:t>
      </w:r>
    </w:p>
    <w:p w14:paraId="082F8E3F" w14:textId="77777777" w:rsidR="00A8113D" w:rsidRPr="001A3C68" w:rsidRDefault="001A3C68">
      <w:pPr>
        <w:spacing w:before="164"/>
        <w:jc w:val="center"/>
        <w:rPr>
          <w:i/>
          <w:sz w:val="24"/>
          <w:lang w:val="da-DK"/>
        </w:rPr>
      </w:pPr>
      <w:bookmarkStart w:id="62" w:name="Ansøgning"/>
      <w:bookmarkEnd w:id="62"/>
      <w:r w:rsidRPr="001A3C68">
        <w:rPr>
          <w:i/>
          <w:spacing w:val="-2"/>
          <w:sz w:val="24"/>
          <w:lang w:val="da-DK"/>
        </w:rPr>
        <w:t>Ansøgning</w:t>
      </w:r>
    </w:p>
    <w:p w14:paraId="2370B2DF" w14:textId="77777777" w:rsidR="00A8113D" w:rsidRPr="001A3C68" w:rsidRDefault="001A3C68">
      <w:pPr>
        <w:pStyle w:val="Brdtekst"/>
        <w:spacing w:before="132"/>
        <w:ind w:left="310"/>
        <w:jc w:val="both"/>
        <w:rPr>
          <w:lang w:val="da-DK"/>
        </w:rPr>
      </w:pPr>
      <w:bookmarkStart w:id="63" w:name="§_5"/>
      <w:bookmarkEnd w:id="63"/>
      <w:r w:rsidRPr="001A3C68">
        <w:rPr>
          <w:b/>
          <w:lang w:val="da-DK"/>
        </w:rPr>
        <w:t>§</w:t>
      </w:r>
      <w:r w:rsidRPr="001A3C68">
        <w:rPr>
          <w:b/>
          <w:spacing w:val="-1"/>
          <w:lang w:val="da-DK"/>
        </w:rPr>
        <w:t xml:space="preserve"> </w:t>
      </w:r>
      <w:r w:rsidRPr="001A3C68">
        <w:rPr>
          <w:b/>
          <w:lang w:val="da-DK"/>
        </w:rPr>
        <w:t xml:space="preserve">5. </w:t>
      </w:r>
      <w:r w:rsidRPr="001A3C68">
        <w:rPr>
          <w:lang w:val="da-DK"/>
        </w:rPr>
        <w:t>Ansøgning</w:t>
      </w:r>
      <w:r w:rsidRPr="001A3C68">
        <w:rPr>
          <w:spacing w:val="-1"/>
          <w:lang w:val="da-DK"/>
        </w:rPr>
        <w:t xml:space="preserve"> </w:t>
      </w:r>
      <w:r w:rsidRPr="001A3C68">
        <w:rPr>
          <w:lang w:val="da-DK"/>
        </w:rPr>
        <w:t>om tilladelse</w:t>
      </w:r>
      <w:r w:rsidRPr="001A3C68">
        <w:rPr>
          <w:spacing w:val="-1"/>
          <w:lang w:val="da-DK"/>
        </w:rPr>
        <w:t xml:space="preserve"> </w:t>
      </w:r>
      <w:r w:rsidRPr="001A3C68">
        <w:rPr>
          <w:lang w:val="da-DK"/>
        </w:rPr>
        <w:t>efter §</w:t>
      </w:r>
      <w:r w:rsidRPr="001A3C68">
        <w:rPr>
          <w:spacing w:val="-1"/>
          <w:lang w:val="da-DK"/>
        </w:rPr>
        <w:t xml:space="preserve"> </w:t>
      </w:r>
      <w:r w:rsidRPr="001A3C68">
        <w:rPr>
          <w:lang w:val="da-DK"/>
        </w:rPr>
        <w:t>4, stk.</w:t>
      </w:r>
      <w:r w:rsidRPr="001A3C68">
        <w:rPr>
          <w:spacing w:val="-1"/>
          <w:lang w:val="da-DK"/>
        </w:rPr>
        <w:t xml:space="preserve"> </w:t>
      </w:r>
      <w:r w:rsidRPr="001A3C68">
        <w:rPr>
          <w:lang w:val="da-DK"/>
        </w:rPr>
        <w:t>1 og</w:t>
      </w:r>
      <w:r w:rsidRPr="001A3C68">
        <w:rPr>
          <w:spacing w:val="-1"/>
          <w:lang w:val="da-DK"/>
        </w:rPr>
        <w:t xml:space="preserve"> </w:t>
      </w:r>
      <w:r w:rsidRPr="001A3C68">
        <w:rPr>
          <w:lang w:val="da-DK"/>
        </w:rPr>
        <w:t>2, indgives</w:t>
      </w:r>
      <w:r w:rsidRPr="001A3C68">
        <w:rPr>
          <w:spacing w:val="-2"/>
          <w:lang w:val="da-DK"/>
        </w:rPr>
        <w:t xml:space="preserve"> </w:t>
      </w:r>
      <w:r w:rsidRPr="001A3C68">
        <w:rPr>
          <w:lang w:val="da-DK"/>
        </w:rPr>
        <w:t xml:space="preserve">skriftligt til </w:t>
      </w:r>
      <w:r w:rsidRPr="001A3C68">
        <w:rPr>
          <w:spacing w:val="-2"/>
          <w:lang w:val="da-DK"/>
        </w:rPr>
        <w:t>Trafikstyrelsen.</w:t>
      </w:r>
    </w:p>
    <w:p w14:paraId="358AE064" w14:textId="77777777" w:rsidR="00A8113D" w:rsidRPr="001A3C68" w:rsidRDefault="001A3C68">
      <w:pPr>
        <w:pStyle w:val="Brdtekst"/>
        <w:spacing w:before="12" w:line="249" w:lineRule="auto"/>
        <w:ind w:right="106" w:firstLine="200"/>
        <w:jc w:val="both"/>
        <w:rPr>
          <w:lang w:val="da-DK"/>
        </w:rPr>
      </w:pPr>
      <w:r w:rsidRPr="001A3C68">
        <w:rPr>
          <w:i/>
          <w:lang w:val="da-DK"/>
        </w:rPr>
        <w:t>Stk.</w:t>
      </w:r>
      <w:r w:rsidRPr="001A3C68">
        <w:rPr>
          <w:i/>
          <w:spacing w:val="-2"/>
          <w:lang w:val="da-DK"/>
        </w:rPr>
        <w:t xml:space="preserve"> </w:t>
      </w:r>
      <w:r w:rsidRPr="001A3C68">
        <w:rPr>
          <w:i/>
          <w:lang w:val="da-DK"/>
        </w:rPr>
        <w:t xml:space="preserve">2. </w:t>
      </w:r>
      <w:r w:rsidRPr="001A3C68">
        <w:rPr>
          <w:lang w:val="da-DK"/>
        </w:rPr>
        <w:t>Bygherren skal før gennemførelse af projekter omfattet af bilag 2 indgive skriftlig ansøgning om en screeningsafgørelse til Trafikstyrelsen, jf. § 6, jf. dog stk. 3.</w:t>
      </w:r>
    </w:p>
    <w:p w14:paraId="2BCF2BD4" w14:textId="77777777" w:rsidR="00A8113D" w:rsidRPr="001A3C68" w:rsidRDefault="001A3C68">
      <w:pPr>
        <w:pStyle w:val="Brdtekst"/>
        <w:spacing w:before="2" w:line="249" w:lineRule="auto"/>
        <w:ind w:right="107" w:firstLine="199"/>
        <w:jc w:val="both"/>
        <w:rPr>
          <w:lang w:val="da-DK"/>
        </w:rPr>
      </w:pPr>
      <w:r w:rsidRPr="001A3C68">
        <w:rPr>
          <w:i/>
          <w:lang w:val="da-DK"/>
        </w:rPr>
        <w:t xml:space="preserve">Stk. 3. </w:t>
      </w:r>
      <w:r w:rsidRPr="001A3C68">
        <w:rPr>
          <w:lang w:val="da-DK"/>
        </w:rPr>
        <w:t>Ved ansøgning efter stk. 1 og 2 benyttes den til enhver tid gældende ansøgningsblanket på Trafikstyrelsens hjemmeside.</w:t>
      </w:r>
    </w:p>
    <w:p w14:paraId="45D13324" w14:textId="77777777" w:rsidR="00A8113D" w:rsidRPr="001A3C68" w:rsidRDefault="001A3C68">
      <w:pPr>
        <w:pStyle w:val="Brdtekst"/>
        <w:spacing w:before="2" w:line="249" w:lineRule="auto"/>
        <w:ind w:right="108" w:firstLine="199"/>
        <w:jc w:val="both"/>
        <w:rPr>
          <w:lang w:val="da-DK"/>
        </w:rPr>
      </w:pPr>
      <w:r w:rsidRPr="001A3C68">
        <w:rPr>
          <w:i/>
          <w:lang w:val="da-DK"/>
        </w:rPr>
        <w:t xml:space="preserve">Stk. 4. </w:t>
      </w:r>
      <w:r w:rsidRPr="001A3C68">
        <w:rPr>
          <w:lang w:val="da-DK"/>
        </w:rPr>
        <w:t xml:space="preserve">Ønsker bygherren, at et projekt omfattet af bilag 2, jf. stk. 2, skal undergå en miljøkonsekvens- vurdering uden screeningsafgørelse, jf. § 7, stk. 1, skal dette meddeles skriftligt til Trafikstyrelsen i </w:t>
      </w:r>
      <w:r w:rsidRPr="001A3C68">
        <w:rPr>
          <w:spacing w:val="-2"/>
          <w:lang w:val="da-DK"/>
        </w:rPr>
        <w:t>ansøgningsblanketten.</w:t>
      </w:r>
    </w:p>
    <w:p w14:paraId="05A3BEBA" w14:textId="77777777" w:rsidR="00A8113D" w:rsidRPr="001A3C68" w:rsidRDefault="001A3C68">
      <w:pPr>
        <w:spacing w:before="163"/>
        <w:jc w:val="center"/>
        <w:rPr>
          <w:i/>
          <w:sz w:val="24"/>
          <w:lang w:val="da-DK"/>
        </w:rPr>
      </w:pPr>
      <w:bookmarkStart w:id="64" w:name="Screening"/>
      <w:bookmarkEnd w:id="64"/>
      <w:r w:rsidRPr="001A3C68">
        <w:rPr>
          <w:i/>
          <w:spacing w:val="-2"/>
          <w:sz w:val="24"/>
          <w:lang w:val="da-DK"/>
        </w:rPr>
        <w:t>Screening</w:t>
      </w:r>
    </w:p>
    <w:p w14:paraId="75D8A675" w14:textId="77777777" w:rsidR="00A8113D" w:rsidRPr="001A3C68" w:rsidRDefault="001A3C68">
      <w:pPr>
        <w:pStyle w:val="Brdtekst"/>
        <w:spacing w:before="132" w:line="249" w:lineRule="auto"/>
        <w:ind w:right="106" w:firstLine="200"/>
        <w:jc w:val="both"/>
        <w:rPr>
          <w:lang w:val="da-DK"/>
        </w:rPr>
      </w:pPr>
      <w:bookmarkStart w:id="65" w:name="§_6"/>
      <w:bookmarkEnd w:id="65"/>
      <w:r w:rsidRPr="001A3C68">
        <w:rPr>
          <w:b/>
          <w:lang w:val="da-DK"/>
        </w:rPr>
        <w:t xml:space="preserve">§ 6. </w:t>
      </w:r>
      <w:r w:rsidRPr="001A3C68">
        <w:rPr>
          <w:lang w:val="da-DK"/>
        </w:rPr>
        <w:t>Bygherrens ansøgning efter § 5, stk. 2, for et projekt, der er opført på bilag 2, skal indeholde oplysninger om projektets karakteristika og dets forventede væsentlige indvirkninger på miljøet, jf. bilag 3, og tilgængelige resultater af andre relevante vurderinger af indvirkninger på miljøet, der er foretaget i medfør af EU-lovgivning, der er relevant for det konkrete projekt.</w:t>
      </w:r>
    </w:p>
    <w:p w14:paraId="1376BBE3" w14:textId="77777777" w:rsidR="00A8113D" w:rsidRPr="001A3C68" w:rsidRDefault="00A8113D">
      <w:pPr>
        <w:spacing w:line="249" w:lineRule="auto"/>
        <w:jc w:val="both"/>
        <w:rPr>
          <w:lang w:val="da-DK"/>
        </w:rPr>
        <w:sectPr w:rsidR="00A8113D" w:rsidRPr="001A3C68">
          <w:pgSz w:w="11910" w:h="16840"/>
          <w:pgMar w:top="1320" w:right="740" w:bottom="840" w:left="740" w:header="0" w:footer="652" w:gutter="0"/>
          <w:cols w:space="708"/>
        </w:sectPr>
      </w:pPr>
    </w:p>
    <w:p w14:paraId="4D129DCD" w14:textId="77777777" w:rsidR="00A8113D" w:rsidRPr="001A3C68" w:rsidRDefault="001A3C68">
      <w:pPr>
        <w:pStyle w:val="Brdtekst"/>
        <w:spacing w:before="67" w:line="249" w:lineRule="auto"/>
        <w:ind w:right="106" w:firstLine="199"/>
        <w:jc w:val="both"/>
        <w:rPr>
          <w:lang w:val="da-DK"/>
        </w:rPr>
      </w:pPr>
      <w:r w:rsidRPr="001A3C68">
        <w:rPr>
          <w:i/>
          <w:lang w:val="da-DK"/>
        </w:rPr>
        <w:lastRenderedPageBreak/>
        <w:t xml:space="preserve">Stk. 2. </w:t>
      </w:r>
      <w:r w:rsidRPr="001A3C68">
        <w:rPr>
          <w:lang w:val="da-DK"/>
        </w:rPr>
        <w:t>Ved ansøgning efter stk. 1 kan bygherren fremlægge en beskrivelse af særkender ved projektet og, hvis relevant, en beskrivelse af de foranstaltninger, der påtænkes truffet for at undgå eller forebygge, hvad der ellers kunne have været væsentlige skadelige indvirkninger på miljøet.</w:t>
      </w:r>
    </w:p>
    <w:p w14:paraId="5E3C8D00" w14:textId="6C987020" w:rsidR="00A8113D" w:rsidRPr="001A3C68" w:rsidRDefault="001A3C68">
      <w:pPr>
        <w:pStyle w:val="Brdtekst"/>
        <w:spacing w:before="123" w:line="249" w:lineRule="auto"/>
        <w:ind w:right="107" w:firstLine="200"/>
        <w:jc w:val="both"/>
        <w:rPr>
          <w:lang w:val="da-DK"/>
        </w:rPr>
      </w:pPr>
      <w:bookmarkStart w:id="66" w:name="§_7"/>
      <w:bookmarkEnd w:id="66"/>
      <w:r w:rsidRPr="001A3C68">
        <w:rPr>
          <w:b/>
          <w:lang w:val="da-DK"/>
        </w:rPr>
        <w:t xml:space="preserve">§ 7. </w:t>
      </w:r>
      <w:r w:rsidRPr="001A3C68">
        <w:rPr>
          <w:lang w:val="da-DK"/>
        </w:rPr>
        <w:t>Trafik</w:t>
      </w:r>
      <w:del w:id="67" w:author="Nanna Vestergaard" w:date="2025-01-24T10:12:00Z">
        <w:r w:rsidRPr="001A3C68" w:rsidDel="00BD70CC">
          <w:rPr>
            <w:lang w:val="da-DK"/>
          </w:rPr>
          <w:delText>-, Bygge- og Bolig</w:delText>
        </w:r>
      </w:del>
      <w:r w:rsidRPr="001A3C68">
        <w:rPr>
          <w:lang w:val="da-DK"/>
        </w:rPr>
        <w:t>styrelsen træffer afgørelse om, hvorvidt et projekt, der er opført på bilag</w:t>
      </w:r>
      <w:r w:rsidRPr="001A3C68">
        <w:rPr>
          <w:spacing w:val="80"/>
          <w:lang w:val="da-DK"/>
        </w:rPr>
        <w:t xml:space="preserve"> </w:t>
      </w:r>
      <w:r w:rsidRPr="001A3C68">
        <w:rPr>
          <w:lang w:val="da-DK"/>
        </w:rPr>
        <w:t>2,</w:t>
      </w:r>
      <w:r w:rsidRPr="001A3C68">
        <w:rPr>
          <w:spacing w:val="18"/>
          <w:lang w:val="da-DK"/>
        </w:rPr>
        <w:t xml:space="preserve"> </w:t>
      </w:r>
      <w:r w:rsidRPr="001A3C68">
        <w:rPr>
          <w:lang w:val="da-DK"/>
        </w:rPr>
        <w:t>bl.a.</w:t>
      </w:r>
      <w:r w:rsidRPr="001A3C68">
        <w:rPr>
          <w:spacing w:val="18"/>
          <w:lang w:val="da-DK"/>
        </w:rPr>
        <w:t xml:space="preserve"> </w:t>
      </w:r>
      <w:r w:rsidRPr="001A3C68">
        <w:rPr>
          <w:lang w:val="da-DK"/>
        </w:rPr>
        <w:t>på</w:t>
      </w:r>
      <w:r w:rsidRPr="001A3C68">
        <w:rPr>
          <w:spacing w:val="18"/>
          <w:lang w:val="da-DK"/>
        </w:rPr>
        <w:t xml:space="preserve"> </w:t>
      </w:r>
      <w:r w:rsidRPr="001A3C68">
        <w:rPr>
          <w:lang w:val="da-DK"/>
        </w:rPr>
        <w:t>grund</w:t>
      </w:r>
      <w:r w:rsidRPr="001A3C68">
        <w:rPr>
          <w:spacing w:val="18"/>
          <w:lang w:val="da-DK"/>
        </w:rPr>
        <w:t xml:space="preserve"> </w:t>
      </w:r>
      <w:r w:rsidRPr="001A3C68">
        <w:rPr>
          <w:lang w:val="da-DK"/>
        </w:rPr>
        <w:t>af</w:t>
      </w:r>
      <w:r w:rsidRPr="001A3C68">
        <w:rPr>
          <w:spacing w:val="18"/>
          <w:lang w:val="da-DK"/>
        </w:rPr>
        <w:t xml:space="preserve"> </w:t>
      </w:r>
      <w:r w:rsidRPr="001A3C68">
        <w:rPr>
          <w:lang w:val="da-DK"/>
        </w:rPr>
        <w:t>dets</w:t>
      </w:r>
      <w:r w:rsidRPr="001A3C68">
        <w:rPr>
          <w:spacing w:val="18"/>
          <w:lang w:val="da-DK"/>
        </w:rPr>
        <w:t xml:space="preserve"> </w:t>
      </w:r>
      <w:r w:rsidRPr="001A3C68">
        <w:rPr>
          <w:lang w:val="da-DK"/>
        </w:rPr>
        <w:t>art,</w:t>
      </w:r>
      <w:r w:rsidRPr="001A3C68">
        <w:rPr>
          <w:spacing w:val="18"/>
          <w:lang w:val="da-DK"/>
        </w:rPr>
        <w:t xml:space="preserve"> </w:t>
      </w:r>
      <w:r w:rsidRPr="001A3C68">
        <w:rPr>
          <w:lang w:val="da-DK"/>
        </w:rPr>
        <w:t>dimensioner</w:t>
      </w:r>
      <w:r w:rsidRPr="001A3C68">
        <w:rPr>
          <w:spacing w:val="18"/>
          <w:lang w:val="da-DK"/>
        </w:rPr>
        <w:t xml:space="preserve"> </w:t>
      </w:r>
      <w:r w:rsidRPr="001A3C68">
        <w:rPr>
          <w:lang w:val="da-DK"/>
        </w:rPr>
        <w:t>eller</w:t>
      </w:r>
      <w:r w:rsidRPr="001A3C68">
        <w:rPr>
          <w:spacing w:val="18"/>
          <w:lang w:val="da-DK"/>
        </w:rPr>
        <w:t xml:space="preserve"> </w:t>
      </w:r>
      <w:r w:rsidRPr="001A3C68">
        <w:rPr>
          <w:lang w:val="da-DK"/>
        </w:rPr>
        <w:t>placering,</w:t>
      </w:r>
      <w:r w:rsidRPr="001A3C68">
        <w:rPr>
          <w:spacing w:val="18"/>
          <w:lang w:val="da-DK"/>
        </w:rPr>
        <w:t xml:space="preserve"> </w:t>
      </w:r>
      <w:r w:rsidRPr="001A3C68">
        <w:rPr>
          <w:lang w:val="da-DK"/>
        </w:rPr>
        <w:t>er</w:t>
      </w:r>
      <w:r w:rsidRPr="001A3C68">
        <w:rPr>
          <w:spacing w:val="18"/>
          <w:lang w:val="da-DK"/>
        </w:rPr>
        <w:t xml:space="preserve"> </w:t>
      </w:r>
      <w:r w:rsidRPr="001A3C68">
        <w:rPr>
          <w:lang w:val="da-DK"/>
        </w:rPr>
        <w:t>omfattet</w:t>
      </w:r>
      <w:r w:rsidRPr="001A3C68">
        <w:rPr>
          <w:spacing w:val="18"/>
          <w:lang w:val="da-DK"/>
        </w:rPr>
        <w:t xml:space="preserve"> </w:t>
      </w:r>
      <w:r w:rsidRPr="001A3C68">
        <w:rPr>
          <w:lang w:val="da-DK"/>
        </w:rPr>
        <w:t>af</w:t>
      </w:r>
      <w:r w:rsidRPr="001A3C68">
        <w:rPr>
          <w:spacing w:val="18"/>
          <w:lang w:val="da-DK"/>
        </w:rPr>
        <w:t xml:space="preserve"> </w:t>
      </w:r>
      <w:r w:rsidRPr="001A3C68">
        <w:rPr>
          <w:lang w:val="da-DK"/>
        </w:rPr>
        <w:t>krav</w:t>
      </w:r>
      <w:r w:rsidRPr="001A3C68">
        <w:rPr>
          <w:spacing w:val="18"/>
          <w:lang w:val="da-DK"/>
        </w:rPr>
        <w:t xml:space="preserve"> </w:t>
      </w:r>
      <w:r w:rsidRPr="001A3C68">
        <w:rPr>
          <w:lang w:val="da-DK"/>
        </w:rPr>
        <w:t>om</w:t>
      </w:r>
      <w:r w:rsidRPr="001A3C68">
        <w:rPr>
          <w:spacing w:val="18"/>
          <w:lang w:val="da-DK"/>
        </w:rPr>
        <w:t xml:space="preserve"> </w:t>
      </w:r>
      <w:r w:rsidRPr="001A3C68">
        <w:rPr>
          <w:lang w:val="da-DK"/>
        </w:rPr>
        <w:t>tilladelse</w:t>
      </w:r>
      <w:r w:rsidRPr="001A3C68">
        <w:rPr>
          <w:spacing w:val="18"/>
          <w:lang w:val="da-DK"/>
        </w:rPr>
        <w:t xml:space="preserve"> </w:t>
      </w:r>
      <w:r w:rsidRPr="001A3C68">
        <w:rPr>
          <w:lang w:val="da-DK"/>
        </w:rPr>
        <w:t>efter</w:t>
      </w:r>
      <w:r w:rsidRPr="001A3C68">
        <w:rPr>
          <w:spacing w:val="18"/>
          <w:lang w:val="da-DK"/>
        </w:rPr>
        <w:t xml:space="preserve"> </w:t>
      </w:r>
      <w:r w:rsidRPr="001A3C68">
        <w:rPr>
          <w:lang w:val="da-DK"/>
        </w:rPr>
        <w:t>§</w:t>
      </w:r>
      <w:r w:rsidRPr="001A3C68">
        <w:rPr>
          <w:spacing w:val="18"/>
          <w:lang w:val="da-DK"/>
        </w:rPr>
        <w:t xml:space="preserve"> </w:t>
      </w:r>
      <w:r w:rsidRPr="001A3C68">
        <w:rPr>
          <w:lang w:val="da-DK"/>
        </w:rPr>
        <w:t>4,</w:t>
      </w:r>
      <w:r w:rsidRPr="001A3C68">
        <w:rPr>
          <w:spacing w:val="18"/>
          <w:lang w:val="da-DK"/>
        </w:rPr>
        <w:t xml:space="preserve"> </w:t>
      </w:r>
      <w:r w:rsidRPr="001A3C68">
        <w:rPr>
          <w:lang w:val="da-DK"/>
        </w:rPr>
        <w:t>stk. 2 eller 3, på grundlag af oplysningerne i ansøgningen, jf. § 6. Ved vurderingen skal Trafikstyrelsen tage hensyn til kriterierne i bilag 4.</w:t>
      </w:r>
    </w:p>
    <w:p w14:paraId="53FA166F" w14:textId="77777777" w:rsidR="00A8113D" w:rsidRPr="001A3C68" w:rsidRDefault="001A3C68">
      <w:pPr>
        <w:pStyle w:val="Brdtekst"/>
        <w:spacing w:before="4" w:line="249" w:lineRule="auto"/>
        <w:ind w:right="108" w:firstLine="200"/>
        <w:jc w:val="both"/>
        <w:rPr>
          <w:lang w:val="da-DK"/>
        </w:rPr>
      </w:pPr>
      <w:r w:rsidRPr="001A3C68">
        <w:rPr>
          <w:i/>
          <w:lang w:val="da-DK"/>
        </w:rPr>
        <w:t xml:space="preserve">Stk. 2. </w:t>
      </w:r>
      <w:r w:rsidRPr="001A3C68">
        <w:rPr>
          <w:lang w:val="da-DK"/>
        </w:rPr>
        <w:t>Trafikstyrelsen skal i afgørelsen tage hensyn til resultaterne af foreløbig kontrol og vurderinger</w:t>
      </w:r>
      <w:r w:rsidRPr="001A3C68">
        <w:rPr>
          <w:spacing w:val="40"/>
          <w:lang w:val="da-DK"/>
        </w:rPr>
        <w:t xml:space="preserve"> </w:t>
      </w:r>
      <w:r w:rsidRPr="001A3C68">
        <w:rPr>
          <w:lang w:val="da-DK"/>
        </w:rPr>
        <w:t>af indvirkningen på miljøet, der er foretaget i medfør af EU-lovgivning.</w:t>
      </w:r>
    </w:p>
    <w:p w14:paraId="3C3B8D92" w14:textId="77777777" w:rsidR="00A8113D" w:rsidRPr="001A3C68" w:rsidRDefault="001A3C68">
      <w:pPr>
        <w:pStyle w:val="Brdtekst"/>
        <w:spacing w:before="2" w:line="249" w:lineRule="auto"/>
        <w:ind w:right="106" w:firstLine="200"/>
        <w:jc w:val="both"/>
        <w:rPr>
          <w:lang w:val="da-DK"/>
        </w:rPr>
      </w:pPr>
      <w:r w:rsidRPr="001A3C68">
        <w:rPr>
          <w:i/>
          <w:lang w:val="da-DK"/>
        </w:rPr>
        <w:t xml:space="preserve">Stk. 3. </w:t>
      </w:r>
      <w:r w:rsidRPr="001A3C68">
        <w:rPr>
          <w:lang w:val="da-DK"/>
        </w:rPr>
        <w:t>Trafikstyrelsen skal med henvisning til de kriterier, der fremgår af bilag 4, angive hovedårsa</w:t>
      </w:r>
      <w:del w:id="68" w:author="Alia Koleilat" w:date="2025-02-11T10:16:00Z">
        <w:r w:rsidRPr="001A3C68" w:rsidDel="00F07481">
          <w:rPr>
            <w:lang w:val="da-DK"/>
          </w:rPr>
          <w:delText xml:space="preserve">- </w:delText>
        </w:r>
      </w:del>
      <w:r w:rsidRPr="001A3C68">
        <w:rPr>
          <w:lang w:val="da-DK"/>
        </w:rPr>
        <w:t xml:space="preserve">gerne til afgørelsen. I de tilfælde, hvor bygherren har fremlagt en beskrivelse efter § 6, stk. 2, skal Trafikstyrelsen i en afgørelse om, at et projekt ikke er omfattet af krav om tilladelse efter § 4, stk. 2 eller 3, </w:t>
      </w:r>
      <w:proofErr w:type="gramStart"/>
      <w:r w:rsidRPr="001A3C68">
        <w:rPr>
          <w:lang w:val="da-DK"/>
        </w:rPr>
        <w:t>endvidere</w:t>
      </w:r>
      <w:proofErr w:type="gramEnd"/>
      <w:r w:rsidRPr="001A3C68">
        <w:rPr>
          <w:lang w:val="da-DK"/>
        </w:rPr>
        <w:t xml:space="preserve"> anføre særkender ved projektet eller anføre, hvilke foranstaltninger der påtænkes truffet for</w:t>
      </w:r>
      <w:r w:rsidRPr="001A3C68">
        <w:rPr>
          <w:spacing w:val="40"/>
          <w:lang w:val="da-DK"/>
        </w:rPr>
        <w:t xml:space="preserve"> </w:t>
      </w:r>
      <w:r w:rsidRPr="001A3C68">
        <w:rPr>
          <w:lang w:val="da-DK"/>
        </w:rPr>
        <w:t>at undgå eller forebygge, hvad der ellers kunne have været væsentlige skadelige indvirkninger på miljøet.</w:t>
      </w:r>
    </w:p>
    <w:p w14:paraId="53B2ED6F" w14:textId="77777777" w:rsidR="00A8113D" w:rsidRPr="001A3C68" w:rsidRDefault="001A3C68">
      <w:pPr>
        <w:pStyle w:val="Brdtekst"/>
        <w:spacing w:before="5"/>
        <w:ind w:left="310"/>
        <w:jc w:val="both"/>
        <w:rPr>
          <w:lang w:val="da-DK"/>
        </w:rPr>
      </w:pPr>
      <w:r w:rsidRPr="001A3C68">
        <w:rPr>
          <w:i/>
          <w:lang w:val="da-DK"/>
        </w:rPr>
        <w:t>Stk.</w:t>
      </w:r>
      <w:r w:rsidRPr="001A3C68">
        <w:rPr>
          <w:i/>
          <w:spacing w:val="-2"/>
          <w:lang w:val="da-DK"/>
        </w:rPr>
        <w:t xml:space="preserve"> </w:t>
      </w:r>
      <w:r w:rsidRPr="001A3C68">
        <w:rPr>
          <w:i/>
          <w:lang w:val="da-DK"/>
        </w:rPr>
        <w:t>4.</w:t>
      </w:r>
      <w:r w:rsidRPr="001A3C68">
        <w:rPr>
          <w:i/>
          <w:spacing w:val="-2"/>
          <w:lang w:val="da-DK"/>
        </w:rPr>
        <w:t xml:space="preserve"> </w:t>
      </w:r>
      <w:r w:rsidRPr="001A3C68">
        <w:rPr>
          <w:lang w:val="da-DK"/>
        </w:rPr>
        <w:t>Trafikstyrelsen</w:t>
      </w:r>
      <w:r w:rsidRPr="001A3C68">
        <w:rPr>
          <w:spacing w:val="-2"/>
          <w:lang w:val="da-DK"/>
        </w:rPr>
        <w:t xml:space="preserve"> </w:t>
      </w:r>
      <w:r w:rsidRPr="001A3C68">
        <w:rPr>
          <w:lang w:val="da-DK"/>
        </w:rPr>
        <w:t>offentliggør</w:t>
      </w:r>
      <w:r w:rsidRPr="001A3C68">
        <w:rPr>
          <w:spacing w:val="-1"/>
          <w:lang w:val="da-DK"/>
        </w:rPr>
        <w:t xml:space="preserve"> </w:t>
      </w:r>
      <w:r w:rsidRPr="001A3C68">
        <w:rPr>
          <w:lang w:val="da-DK"/>
        </w:rPr>
        <w:t>sin</w:t>
      </w:r>
      <w:r w:rsidRPr="001A3C68">
        <w:rPr>
          <w:spacing w:val="-2"/>
          <w:lang w:val="da-DK"/>
        </w:rPr>
        <w:t xml:space="preserve"> </w:t>
      </w:r>
      <w:r w:rsidRPr="001A3C68">
        <w:rPr>
          <w:lang w:val="da-DK"/>
        </w:rPr>
        <w:t>afgørelse</w:t>
      </w:r>
      <w:r w:rsidRPr="001A3C68">
        <w:rPr>
          <w:spacing w:val="-2"/>
          <w:lang w:val="da-DK"/>
        </w:rPr>
        <w:t xml:space="preserve"> </w:t>
      </w:r>
      <w:r w:rsidRPr="001A3C68">
        <w:rPr>
          <w:lang w:val="da-DK"/>
        </w:rPr>
        <w:t>efter</w:t>
      </w:r>
      <w:r w:rsidRPr="001A3C68">
        <w:rPr>
          <w:spacing w:val="-2"/>
          <w:lang w:val="da-DK"/>
        </w:rPr>
        <w:t xml:space="preserve"> </w:t>
      </w:r>
      <w:r w:rsidRPr="001A3C68">
        <w:rPr>
          <w:lang w:val="da-DK"/>
        </w:rPr>
        <w:t>stk.</w:t>
      </w:r>
      <w:r w:rsidRPr="001A3C68">
        <w:rPr>
          <w:spacing w:val="-1"/>
          <w:lang w:val="da-DK"/>
        </w:rPr>
        <w:t xml:space="preserve"> </w:t>
      </w:r>
      <w:r w:rsidRPr="001A3C68">
        <w:rPr>
          <w:spacing w:val="-5"/>
          <w:lang w:val="da-DK"/>
        </w:rPr>
        <w:t>1.</w:t>
      </w:r>
    </w:p>
    <w:p w14:paraId="124B9B89" w14:textId="77777777" w:rsidR="00A8113D" w:rsidRPr="001A3C68" w:rsidRDefault="001A3C68">
      <w:pPr>
        <w:pStyle w:val="Brdtekst"/>
        <w:spacing w:before="132" w:line="249" w:lineRule="auto"/>
        <w:ind w:right="104" w:firstLine="199"/>
        <w:jc w:val="both"/>
        <w:rPr>
          <w:lang w:val="da-DK"/>
        </w:rPr>
      </w:pPr>
      <w:bookmarkStart w:id="69" w:name="§_8"/>
      <w:bookmarkEnd w:id="69"/>
      <w:r w:rsidRPr="001A3C68">
        <w:rPr>
          <w:b/>
          <w:lang w:val="da-DK"/>
        </w:rPr>
        <w:t xml:space="preserve">§ 8. </w:t>
      </w:r>
      <w:r w:rsidRPr="001A3C68">
        <w:rPr>
          <w:lang w:val="da-DK"/>
        </w:rPr>
        <w:t>Trafikstyrelsen skal træffe screeningsafgørelse efter § 7, stk. 1, hurtigst muligt og senest 90 dage</w:t>
      </w:r>
      <w:r w:rsidRPr="001A3C68">
        <w:rPr>
          <w:spacing w:val="40"/>
          <w:lang w:val="da-DK"/>
        </w:rPr>
        <w:t xml:space="preserve"> </w:t>
      </w:r>
      <w:r w:rsidRPr="001A3C68">
        <w:rPr>
          <w:lang w:val="da-DK"/>
        </w:rPr>
        <w:t>fra den dag, hvor bygherren har fremlagt alle de oplysninger, der kræves efter § 6, stk. 1, jf. dog stk. 2.</w:t>
      </w:r>
    </w:p>
    <w:p w14:paraId="799A92EF" w14:textId="77777777" w:rsidR="00A8113D" w:rsidRPr="001A3C68" w:rsidRDefault="001A3C68">
      <w:pPr>
        <w:pStyle w:val="Brdtekst"/>
        <w:spacing w:before="2" w:line="249" w:lineRule="auto"/>
        <w:ind w:right="107" w:firstLine="200"/>
        <w:jc w:val="both"/>
        <w:rPr>
          <w:lang w:val="da-DK"/>
        </w:rPr>
      </w:pPr>
      <w:r w:rsidRPr="001A3C68">
        <w:rPr>
          <w:i/>
          <w:lang w:val="da-DK"/>
        </w:rPr>
        <w:t xml:space="preserve">Stk. 2. </w:t>
      </w:r>
      <w:r w:rsidRPr="001A3C68">
        <w:rPr>
          <w:lang w:val="da-DK"/>
        </w:rPr>
        <w:t>I særlige tilfælde, f.eks. med hensyn til projektets art, kompleksitet, placering eller dimensioner, kan</w:t>
      </w:r>
      <w:r w:rsidRPr="001A3C68">
        <w:rPr>
          <w:spacing w:val="-3"/>
          <w:lang w:val="da-DK"/>
        </w:rPr>
        <w:t xml:space="preserve"> </w:t>
      </w:r>
      <w:r w:rsidRPr="001A3C68">
        <w:rPr>
          <w:lang w:val="da-DK"/>
        </w:rPr>
        <w:t>Trafikstyrelsen</w:t>
      </w:r>
      <w:r w:rsidRPr="001A3C68">
        <w:rPr>
          <w:spacing w:val="-3"/>
          <w:lang w:val="da-DK"/>
        </w:rPr>
        <w:t xml:space="preserve"> </w:t>
      </w:r>
      <w:r w:rsidRPr="001A3C68">
        <w:rPr>
          <w:lang w:val="da-DK"/>
        </w:rPr>
        <w:t>forlænge</w:t>
      </w:r>
      <w:r w:rsidRPr="001A3C68">
        <w:rPr>
          <w:spacing w:val="-3"/>
          <w:lang w:val="da-DK"/>
        </w:rPr>
        <w:t xml:space="preserve"> </w:t>
      </w:r>
      <w:r w:rsidRPr="001A3C68">
        <w:rPr>
          <w:lang w:val="da-DK"/>
        </w:rPr>
        <w:t>fristen</w:t>
      </w:r>
      <w:r w:rsidRPr="001A3C68">
        <w:rPr>
          <w:spacing w:val="-3"/>
          <w:lang w:val="da-DK"/>
        </w:rPr>
        <w:t xml:space="preserve"> </w:t>
      </w:r>
      <w:r w:rsidRPr="001A3C68">
        <w:rPr>
          <w:lang w:val="da-DK"/>
        </w:rPr>
        <w:t>for</w:t>
      </w:r>
      <w:r w:rsidRPr="001A3C68">
        <w:rPr>
          <w:spacing w:val="-3"/>
          <w:lang w:val="da-DK"/>
        </w:rPr>
        <w:t xml:space="preserve"> </w:t>
      </w:r>
      <w:r w:rsidRPr="001A3C68">
        <w:rPr>
          <w:lang w:val="da-DK"/>
        </w:rPr>
        <w:t>at</w:t>
      </w:r>
      <w:r w:rsidRPr="001A3C68">
        <w:rPr>
          <w:spacing w:val="-3"/>
          <w:lang w:val="da-DK"/>
        </w:rPr>
        <w:t xml:space="preserve"> </w:t>
      </w:r>
      <w:r w:rsidRPr="001A3C68">
        <w:rPr>
          <w:lang w:val="da-DK"/>
        </w:rPr>
        <w:t>træffe</w:t>
      </w:r>
      <w:r w:rsidRPr="001A3C68">
        <w:rPr>
          <w:spacing w:val="-3"/>
          <w:lang w:val="da-DK"/>
        </w:rPr>
        <w:t xml:space="preserve"> </w:t>
      </w:r>
      <w:r w:rsidRPr="001A3C68">
        <w:rPr>
          <w:lang w:val="da-DK"/>
        </w:rPr>
        <w:t>afgørelse.</w:t>
      </w:r>
      <w:r w:rsidRPr="001A3C68">
        <w:rPr>
          <w:spacing w:val="-3"/>
          <w:lang w:val="da-DK"/>
        </w:rPr>
        <w:t xml:space="preserve"> </w:t>
      </w:r>
      <w:r w:rsidRPr="001A3C68">
        <w:rPr>
          <w:lang w:val="da-DK"/>
        </w:rPr>
        <w:t>Trafikstyrelsen</w:t>
      </w:r>
      <w:r w:rsidRPr="001A3C68">
        <w:rPr>
          <w:spacing w:val="-3"/>
          <w:lang w:val="da-DK"/>
        </w:rPr>
        <w:t xml:space="preserve"> </w:t>
      </w:r>
      <w:r w:rsidRPr="001A3C68">
        <w:rPr>
          <w:lang w:val="da-DK"/>
        </w:rPr>
        <w:t>underretter</w:t>
      </w:r>
      <w:r w:rsidRPr="001A3C68">
        <w:rPr>
          <w:spacing w:val="-3"/>
          <w:lang w:val="da-DK"/>
        </w:rPr>
        <w:t xml:space="preserve"> </w:t>
      </w:r>
      <w:r w:rsidRPr="001A3C68">
        <w:rPr>
          <w:lang w:val="da-DK"/>
        </w:rPr>
        <w:t>skriftligt</w:t>
      </w:r>
      <w:r w:rsidRPr="001A3C68">
        <w:rPr>
          <w:spacing w:val="-3"/>
          <w:lang w:val="da-DK"/>
        </w:rPr>
        <w:t xml:space="preserve"> </w:t>
      </w:r>
      <w:r w:rsidRPr="001A3C68">
        <w:rPr>
          <w:lang w:val="da-DK"/>
        </w:rPr>
        <w:t>bygherren om årsagerne til forlængelsen og om, hvornår der forventes en afgørelse.</w:t>
      </w:r>
    </w:p>
    <w:p w14:paraId="3A03D58F" w14:textId="77777777" w:rsidR="00A8113D" w:rsidRPr="001A3C68" w:rsidRDefault="001A3C68">
      <w:pPr>
        <w:spacing w:before="163"/>
        <w:ind w:left="2736"/>
        <w:jc w:val="both"/>
        <w:rPr>
          <w:i/>
          <w:sz w:val="24"/>
          <w:lang w:val="da-DK"/>
        </w:rPr>
      </w:pPr>
      <w:bookmarkStart w:id="70" w:name="Afgrænsning_af_miljøkonsekvensrapportens"/>
      <w:bookmarkEnd w:id="70"/>
      <w:r w:rsidRPr="001A3C68">
        <w:rPr>
          <w:i/>
          <w:sz w:val="24"/>
          <w:lang w:val="da-DK"/>
        </w:rPr>
        <w:t>Afgrænsning</w:t>
      </w:r>
      <w:r w:rsidRPr="001A3C68">
        <w:rPr>
          <w:i/>
          <w:spacing w:val="-9"/>
          <w:sz w:val="24"/>
          <w:lang w:val="da-DK"/>
        </w:rPr>
        <w:t xml:space="preserve"> </w:t>
      </w:r>
      <w:r w:rsidRPr="001A3C68">
        <w:rPr>
          <w:i/>
          <w:sz w:val="24"/>
          <w:lang w:val="da-DK"/>
        </w:rPr>
        <w:t>af</w:t>
      </w:r>
      <w:r w:rsidRPr="001A3C68">
        <w:rPr>
          <w:i/>
          <w:spacing w:val="-8"/>
          <w:sz w:val="24"/>
          <w:lang w:val="da-DK"/>
        </w:rPr>
        <w:t xml:space="preserve"> </w:t>
      </w:r>
      <w:r w:rsidRPr="001A3C68">
        <w:rPr>
          <w:i/>
          <w:sz w:val="24"/>
          <w:lang w:val="da-DK"/>
        </w:rPr>
        <w:t>miljøkonsekvensrapportens</w:t>
      </w:r>
      <w:r w:rsidRPr="001A3C68">
        <w:rPr>
          <w:i/>
          <w:spacing w:val="-8"/>
          <w:sz w:val="24"/>
          <w:lang w:val="da-DK"/>
        </w:rPr>
        <w:t xml:space="preserve"> </w:t>
      </w:r>
      <w:r w:rsidRPr="001A3C68">
        <w:rPr>
          <w:i/>
          <w:spacing w:val="-2"/>
          <w:sz w:val="24"/>
          <w:lang w:val="da-DK"/>
        </w:rPr>
        <w:t>indhold</w:t>
      </w:r>
    </w:p>
    <w:p w14:paraId="402496CE" w14:textId="77777777" w:rsidR="00A8113D" w:rsidRPr="001A3C68" w:rsidRDefault="001A3C68">
      <w:pPr>
        <w:pStyle w:val="Brdtekst"/>
        <w:spacing w:before="132" w:line="249" w:lineRule="auto"/>
        <w:ind w:right="106" w:firstLine="200"/>
        <w:jc w:val="both"/>
        <w:rPr>
          <w:lang w:val="da-DK"/>
        </w:rPr>
      </w:pPr>
      <w:bookmarkStart w:id="71" w:name="§_9"/>
      <w:bookmarkEnd w:id="71"/>
      <w:r w:rsidRPr="001A3C68">
        <w:rPr>
          <w:b/>
          <w:lang w:val="da-DK"/>
        </w:rPr>
        <w:t>§</w:t>
      </w:r>
      <w:r w:rsidRPr="001A3C68">
        <w:rPr>
          <w:b/>
          <w:spacing w:val="-2"/>
          <w:lang w:val="da-DK"/>
        </w:rPr>
        <w:t xml:space="preserve"> </w:t>
      </w:r>
      <w:r w:rsidRPr="001A3C68">
        <w:rPr>
          <w:b/>
          <w:lang w:val="da-DK"/>
        </w:rPr>
        <w:t xml:space="preserve">9. </w:t>
      </w:r>
      <w:r w:rsidRPr="001A3C68">
        <w:rPr>
          <w:lang w:val="da-DK"/>
        </w:rPr>
        <w:t>Bygherren kan forud for udarbejdelse af en miljøkonsekvensrapport, jf. § 10, anmode Trafikstyrel</w:t>
      </w:r>
      <w:del w:id="72" w:author="Alia Koleilat" w:date="2025-02-11T10:17:00Z">
        <w:r w:rsidRPr="001A3C68" w:rsidDel="00BC332D">
          <w:rPr>
            <w:lang w:val="da-DK"/>
          </w:rPr>
          <w:delText xml:space="preserve">- </w:delText>
        </w:r>
      </w:del>
      <w:r w:rsidRPr="001A3C68">
        <w:rPr>
          <w:lang w:val="da-DK"/>
        </w:rPr>
        <w:t xml:space="preserve">sen om at afgive en udtalelse om, hvor omfattende og detaljerede de oplysninger, som skal fremlægges i miljøkonsekvensrapporten, skal være. Udtalelsen skal tage hensyn til bygherrens fremlagte oplysninger, herunder navnlig om projektets særlige karakteristika, herunder dets placering og tekniske kapacitet, og dets forventede indvirkning på miljøet. Udtalelsen skal </w:t>
      </w:r>
      <w:proofErr w:type="gramStart"/>
      <w:r w:rsidRPr="001A3C68">
        <w:rPr>
          <w:lang w:val="da-DK"/>
        </w:rPr>
        <w:t>endvidere</w:t>
      </w:r>
      <w:proofErr w:type="gramEnd"/>
      <w:r w:rsidRPr="001A3C68">
        <w:rPr>
          <w:lang w:val="da-DK"/>
        </w:rPr>
        <w:t xml:space="preserve"> tage behørigt hensyn til resultaterne af de høringer, der er foretaget efter § 19, stk. 4.</w:t>
      </w:r>
    </w:p>
    <w:p w14:paraId="56BA3E18" w14:textId="77777777" w:rsidR="00A8113D" w:rsidRPr="001A3C68" w:rsidRDefault="001A3C68">
      <w:pPr>
        <w:pStyle w:val="Brdtekst"/>
        <w:spacing w:before="166"/>
        <w:ind w:left="0"/>
        <w:jc w:val="center"/>
        <w:rPr>
          <w:lang w:val="da-DK"/>
        </w:rPr>
      </w:pPr>
      <w:bookmarkStart w:id="73" w:name="Kapitel_3_-_Miljøkonsekvensrapport"/>
      <w:bookmarkEnd w:id="73"/>
      <w:r w:rsidRPr="001A3C68">
        <w:rPr>
          <w:lang w:val="da-DK"/>
        </w:rPr>
        <w:t xml:space="preserve">Kapitel </w:t>
      </w:r>
      <w:r w:rsidRPr="001A3C68">
        <w:rPr>
          <w:spacing w:val="-10"/>
          <w:lang w:val="da-DK"/>
        </w:rPr>
        <w:t>3</w:t>
      </w:r>
    </w:p>
    <w:p w14:paraId="41ECEFB7" w14:textId="77777777" w:rsidR="00A8113D" w:rsidRPr="001A3C68" w:rsidRDefault="001A3C68">
      <w:pPr>
        <w:spacing w:before="92"/>
        <w:jc w:val="center"/>
        <w:rPr>
          <w:i/>
          <w:sz w:val="24"/>
          <w:lang w:val="da-DK"/>
        </w:rPr>
      </w:pPr>
      <w:r w:rsidRPr="001A3C68">
        <w:rPr>
          <w:i/>
          <w:spacing w:val="-2"/>
          <w:sz w:val="24"/>
          <w:lang w:val="da-DK"/>
        </w:rPr>
        <w:t>Miljøkonsekvensrapport</w:t>
      </w:r>
    </w:p>
    <w:p w14:paraId="39B526E2" w14:textId="77777777" w:rsidR="00A8113D" w:rsidRPr="001A3C68" w:rsidRDefault="001A3C68">
      <w:pPr>
        <w:pStyle w:val="Brdtekst"/>
        <w:spacing w:before="132" w:line="249" w:lineRule="auto"/>
        <w:ind w:right="108" w:firstLine="200"/>
        <w:jc w:val="both"/>
        <w:rPr>
          <w:lang w:val="da-DK"/>
        </w:rPr>
      </w:pPr>
      <w:bookmarkStart w:id="74" w:name="§_10"/>
      <w:bookmarkEnd w:id="74"/>
      <w:r w:rsidRPr="001A3C68">
        <w:rPr>
          <w:b/>
          <w:lang w:val="da-DK"/>
        </w:rPr>
        <w:t xml:space="preserve">§ 10. </w:t>
      </w:r>
      <w:r w:rsidRPr="001A3C68">
        <w:rPr>
          <w:lang w:val="da-DK"/>
        </w:rPr>
        <w:t>Bygherren udfærdiger en miljøkonsekvensrapport for et projekt, der er omfattet af § 4. Miljøkon</w:t>
      </w:r>
      <w:del w:id="75" w:author="Alia Koleilat" w:date="2025-02-11T10:17:00Z">
        <w:r w:rsidRPr="001A3C68" w:rsidDel="00BC332D">
          <w:rPr>
            <w:lang w:val="da-DK"/>
          </w:rPr>
          <w:delText xml:space="preserve">- </w:delText>
        </w:r>
      </w:del>
      <w:r w:rsidRPr="001A3C68">
        <w:rPr>
          <w:lang w:val="da-DK"/>
        </w:rPr>
        <w:t>sekvensrapporten skal være fuldstændig og af tilstrækkelig høj kvalitet.</w:t>
      </w:r>
    </w:p>
    <w:p w14:paraId="75A1790D" w14:textId="77777777" w:rsidR="00A8113D" w:rsidRPr="001A3C68" w:rsidRDefault="001A3C68">
      <w:pPr>
        <w:pStyle w:val="Brdtekst"/>
        <w:spacing w:before="2"/>
        <w:ind w:left="310"/>
        <w:jc w:val="both"/>
        <w:rPr>
          <w:lang w:val="da-DK"/>
        </w:rPr>
      </w:pPr>
      <w:r w:rsidRPr="001A3C68">
        <w:rPr>
          <w:i/>
          <w:lang w:val="da-DK"/>
        </w:rPr>
        <w:t xml:space="preserve">Stk. 2. </w:t>
      </w:r>
      <w:r w:rsidRPr="001A3C68">
        <w:rPr>
          <w:lang w:val="da-DK"/>
        </w:rPr>
        <w:t xml:space="preserve">Miljøkonsekvensrapporten skal mindst </w:t>
      </w:r>
      <w:r w:rsidRPr="001A3C68">
        <w:rPr>
          <w:spacing w:val="-2"/>
          <w:lang w:val="da-DK"/>
        </w:rPr>
        <w:t>omfatte:</w:t>
      </w:r>
    </w:p>
    <w:p w14:paraId="4EADD677" w14:textId="77777777" w:rsidR="00A8113D" w:rsidRPr="001A3C68" w:rsidRDefault="001A3C68">
      <w:pPr>
        <w:pStyle w:val="Listeafsnit"/>
        <w:numPr>
          <w:ilvl w:val="0"/>
          <w:numId w:val="15"/>
        </w:numPr>
        <w:tabs>
          <w:tab w:val="left" w:pos="510"/>
        </w:tabs>
        <w:spacing w:before="12" w:line="249" w:lineRule="auto"/>
        <w:ind w:right="107" w:hanging="400"/>
        <w:jc w:val="both"/>
        <w:rPr>
          <w:sz w:val="24"/>
          <w:lang w:val="da-DK"/>
        </w:rPr>
      </w:pPr>
      <w:r w:rsidRPr="001A3C68">
        <w:rPr>
          <w:sz w:val="24"/>
          <w:lang w:val="da-DK"/>
        </w:rPr>
        <w:t>en beskrivelse af projektet med oplysninger om projektets placering, udformning, dimensioner og andre relevante særkender,</w:t>
      </w:r>
    </w:p>
    <w:p w14:paraId="7E097F0C" w14:textId="77777777" w:rsidR="00A8113D" w:rsidRPr="001A3C68" w:rsidRDefault="001A3C68">
      <w:pPr>
        <w:pStyle w:val="Listeafsnit"/>
        <w:numPr>
          <w:ilvl w:val="0"/>
          <w:numId w:val="15"/>
        </w:numPr>
        <w:tabs>
          <w:tab w:val="left" w:pos="508"/>
        </w:tabs>
        <w:spacing w:before="2"/>
        <w:ind w:left="508" w:hanging="398"/>
        <w:jc w:val="both"/>
        <w:rPr>
          <w:sz w:val="24"/>
          <w:lang w:val="da-DK"/>
        </w:rPr>
      </w:pPr>
      <w:r w:rsidRPr="001A3C68">
        <w:rPr>
          <w:sz w:val="24"/>
          <w:lang w:val="da-DK"/>
        </w:rPr>
        <w:t>en</w:t>
      </w:r>
      <w:r w:rsidRPr="001A3C68">
        <w:rPr>
          <w:spacing w:val="-2"/>
          <w:sz w:val="24"/>
          <w:lang w:val="da-DK"/>
        </w:rPr>
        <w:t xml:space="preserve"> </w:t>
      </w:r>
      <w:r w:rsidRPr="001A3C68">
        <w:rPr>
          <w:sz w:val="24"/>
          <w:lang w:val="da-DK"/>
        </w:rPr>
        <w:t>beskrivelse</w:t>
      </w:r>
      <w:r w:rsidRPr="001A3C68">
        <w:rPr>
          <w:spacing w:val="-1"/>
          <w:sz w:val="24"/>
          <w:lang w:val="da-DK"/>
        </w:rPr>
        <w:t xml:space="preserve"> </w:t>
      </w:r>
      <w:r w:rsidRPr="001A3C68">
        <w:rPr>
          <w:sz w:val="24"/>
          <w:lang w:val="da-DK"/>
        </w:rPr>
        <w:t>af</w:t>
      </w:r>
      <w:r w:rsidRPr="001A3C68">
        <w:rPr>
          <w:spacing w:val="-1"/>
          <w:sz w:val="24"/>
          <w:lang w:val="da-DK"/>
        </w:rPr>
        <w:t xml:space="preserve"> </w:t>
      </w:r>
      <w:r w:rsidRPr="001A3C68">
        <w:rPr>
          <w:sz w:val="24"/>
          <w:lang w:val="da-DK"/>
        </w:rPr>
        <w:t>projektets</w:t>
      </w:r>
      <w:r w:rsidRPr="001A3C68">
        <w:rPr>
          <w:spacing w:val="-2"/>
          <w:sz w:val="24"/>
          <w:lang w:val="da-DK"/>
        </w:rPr>
        <w:t xml:space="preserve"> </w:t>
      </w:r>
      <w:r w:rsidRPr="001A3C68">
        <w:rPr>
          <w:sz w:val="24"/>
          <w:lang w:val="da-DK"/>
        </w:rPr>
        <w:t>forventede</w:t>
      </w:r>
      <w:r w:rsidRPr="001A3C68">
        <w:rPr>
          <w:spacing w:val="-1"/>
          <w:sz w:val="24"/>
          <w:lang w:val="da-DK"/>
        </w:rPr>
        <w:t xml:space="preserve"> </w:t>
      </w:r>
      <w:r w:rsidRPr="001A3C68">
        <w:rPr>
          <w:sz w:val="24"/>
          <w:lang w:val="da-DK"/>
        </w:rPr>
        <w:t>væsentlige</w:t>
      </w:r>
      <w:r w:rsidRPr="001A3C68">
        <w:rPr>
          <w:spacing w:val="-1"/>
          <w:sz w:val="24"/>
          <w:lang w:val="da-DK"/>
        </w:rPr>
        <w:t xml:space="preserve"> </w:t>
      </w:r>
      <w:r w:rsidRPr="001A3C68">
        <w:rPr>
          <w:sz w:val="24"/>
          <w:lang w:val="da-DK"/>
        </w:rPr>
        <w:t>indvirkninger</w:t>
      </w:r>
      <w:r w:rsidRPr="001A3C68">
        <w:rPr>
          <w:spacing w:val="-1"/>
          <w:sz w:val="24"/>
          <w:lang w:val="da-DK"/>
        </w:rPr>
        <w:t xml:space="preserve"> </w:t>
      </w:r>
      <w:r w:rsidRPr="001A3C68">
        <w:rPr>
          <w:sz w:val="24"/>
          <w:lang w:val="da-DK"/>
        </w:rPr>
        <w:t>på</w:t>
      </w:r>
      <w:r w:rsidRPr="001A3C68">
        <w:rPr>
          <w:spacing w:val="-1"/>
          <w:sz w:val="24"/>
          <w:lang w:val="da-DK"/>
        </w:rPr>
        <w:t xml:space="preserve"> </w:t>
      </w:r>
      <w:r w:rsidRPr="001A3C68">
        <w:rPr>
          <w:spacing w:val="-2"/>
          <w:sz w:val="24"/>
          <w:lang w:val="da-DK"/>
        </w:rPr>
        <w:t>miljøet,</w:t>
      </w:r>
    </w:p>
    <w:p w14:paraId="4D5BFE2C" w14:textId="77777777" w:rsidR="00A8113D" w:rsidRPr="001A3C68" w:rsidRDefault="001A3C68">
      <w:pPr>
        <w:pStyle w:val="Listeafsnit"/>
        <w:numPr>
          <w:ilvl w:val="0"/>
          <w:numId w:val="15"/>
        </w:numPr>
        <w:tabs>
          <w:tab w:val="left" w:pos="510"/>
        </w:tabs>
        <w:spacing w:before="12" w:line="249" w:lineRule="auto"/>
        <w:ind w:right="106" w:hanging="400"/>
        <w:jc w:val="both"/>
        <w:rPr>
          <w:sz w:val="24"/>
          <w:lang w:val="da-DK"/>
        </w:rPr>
      </w:pPr>
      <w:r w:rsidRPr="001A3C68">
        <w:rPr>
          <w:sz w:val="24"/>
          <w:lang w:val="da-DK"/>
        </w:rPr>
        <w:t>en beskrivelse af projektets særkender og, hvis relevant, en beskrivelse af de foranstaltninger, der påtænkes</w:t>
      </w:r>
      <w:r w:rsidRPr="001A3C68">
        <w:rPr>
          <w:spacing w:val="-1"/>
          <w:sz w:val="24"/>
          <w:lang w:val="da-DK"/>
        </w:rPr>
        <w:t xml:space="preserve"> </w:t>
      </w:r>
      <w:r w:rsidRPr="001A3C68">
        <w:rPr>
          <w:sz w:val="24"/>
          <w:lang w:val="da-DK"/>
        </w:rPr>
        <w:t>truffet</w:t>
      </w:r>
      <w:r w:rsidRPr="001A3C68">
        <w:rPr>
          <w:spacing w:val="-1"/>
          <w:sz w:val="24"/>
          <w:lang w:val="da-DK"/>
        </w:rPr>
        <w:t xml:space="preserve"> </w:t>
      </w:r>
      <w:r w:rsidRPr="001A3C68">
        <w:rPr>
          <w:sz w:val="24"/>
          <w:lang w:val="da-DK"/>
        </w:rPr>
        <w:t>for</w:t>
      </w:r>
      <w:r w:rsidRPr="001A3C68">
        <w:rPr>
          <w:spacing w:val="-1"/>
          <w:sz w:val="24"/>
          <w:lang w:val="da-DK"/>
        </w:rPr>
        <w:t xml:space="preserve"> </w:t>
      </w:r>
      <w:r w:rsidRPr="001A3C68">
        <w:rPr>
          <w:sz w:val="24"/>
          <w:lang w:val="da-DK"/>
        </w:rPr>
        <w:t>at</w:t>
      </w:r>
      <w:r w:rsidRPr="001A3C68">
        <w:rPr>
          <w:spacing w:val="-1"/>
          <w:sz w:val="24"/>
          <w:lang w:val="da-DK"/>
        </w:rPr>
        <w:t xml:space="preserve"> </w:t>
      </w:r>
      <w:r w:rsidRPr="001A3C68">
        <w:rPr>
          <w:sz w:val="24"/>
          <w:lang w:val="da-DK"/>
        </w:rPr>
        <w:t>undgå,</w:t>
      </w:r>
      <w:r w:rsidRPr="001A3C68">
        <w:rPr>
          <w:spacing w:val="-1"/>
          <w:sz w:val="24"/>
          <w:lang w:val="da-DK"/>
        </w:rPr>
        <w:t xml:space="preserve"> </w:t>
      </w:r>
      <w:r w:rsidRPr="001A3C68">
        <w:rPr>
          <w:sz w:val="24"/>
          <w:lang w:val="da-DK"/>
        </w:rPr>
        <w:t>forebygge,</w:t>
      </w:r>
      <w:r w:rsidRPr="001A3C68">
        <w:rPr>
          <w:spacing w:val="-1"/>
          <w:sz w:val="24"/>
          <w:lang w:val="da-DK"/>
        </w:rPr>
        <w:t xml:space="preserve"> </w:t>
      </w:r>
      <w:r w:rsidRPr="001A3C68">
        <w:rPr>
          <w:sz w:val="24"/>
          <w:lang w:val="da-DK"/>
        </w:rPr>
        <w:t>begrænse</w:t>
      </w:r>
      <w:r w:rsidRPr="001A3C68">
        <w:rPr>
          <w:spacing w:val="-1"/>
          <w:sz w:val="24"/>
          <w:lang w:val="da-DK"/>
        </w:rPr>
        <w:t xml:space="preserve"> </w:t>
      </w:r>
      <w:r w:rsidRPr="001A3C68">
        <w:rPr>
          <w:sz w:val="24"/>
          <w:lang w:val="da-DK"/>
        </w:rPr>
        <w:t>eller</w:t>
      </w:r>
      <w:r w:rsidRPr="001A3C68">
        <w:rPr>
          <w:spacing w:val="-1"/>
          <w:sz w:val="24"/>
          <w:lang w:val="da-DK"/>
        </w:rPr>
        <w:t xml:space="preserve"> </w:t>
      </w:r>
      <w:r w:rsidRPr="001A3C68">
        <w:rPr>
          <w:sz w:val="24"/>
          <w:lang w:val="da-DK"/>
        </w:rPr>
        <w:t>om</w:t>
      </w:r>
      <w:r w:rsidRPr="001A3C68">
        <w:rPr>
          <w:spacing w:val="-1"/>
          <w:sz w:val="24"/>
          <w:lang w:val="da-DK"/>
        </w:rPr>
        <w:t xml:space="preserve"> </w:t>
      </w:r>
      <w:r w:rsidRPr="001A3C68">
        <w:rPr>
          <w:sz w:val="24"/>
          <w:lang w:val="da-DK"/>
        </w:rPr>
        <w:t>muligt</w:t>
      </w:r>
      <w:r w:rsidRPr="001A3C68">
        <w:rPr>
          <w:spacing w:val="-1"/>
          <w:sz w:val="24"/>
          <w:lang w:val="da-DK"/>
        </w:rPr>
        <w:t xml:space="preserve"> </w:t>
      </w:r>
      <w:r w:rsidRPr="001A3C68">
        <w:rPr>
          <w:sz w:val="24"/>
          <w:lang w:val="da-DK"/>
        </w:rPr>
        <w:t>neutralisere</w:t>
      </w:r>
      <w:r w:rsidRPr="001A3C68">
        <w:rPr>
          <w:spacing w:val="-1"/>
          <w:sz w:val="24"/>
          <w:lang w:val="da-DK"/>
        </w:rPr>
        <w:t xml:space="preserve"> </w:t>
      </w:r>
      <w:r w:rsidRPr="001A3C68">
        <w:rPr>
          <w:sz w:val="24"/>
          <w:lang w:val="da-DK"/>
        </w:rPr>
        <w:t>forventede</w:t>
      </w:r>
      <w:r w:rsidRPr="001A3C68">
        <w:rPr>
          <w:spacing w:val="-1"/>
          <w:sz w:val="24"/>
          <w:lang w:val="da-DK"/>
        </w:rPr>
        <w:t xml:space="preserve"> </w:t>
      </w:r>
      <w:r w:rsidRPr="001A3C68">
        <w:rPr>
          <w:sz w:val="24"/>
          <w:lang w:val="da-DK"/>
        </w:rPr>
        <w:t>væsentlige skadelige indvirkninger på miljøet,</w:t>
      </w:r>
    </w:p>
    <w:p w14:paraId="5D32BFEA" w14:textId="77777777" w:rsidR="00A8113D" w:rsidRPr="001A3C68" w:rsidRDefault="001A3C68">
      <w:pPr>
        <w:pStyle w:val="Listeafsnit"/>
        <w:numPr>
          <w:ilvl w:val="0"/>
          <w:numId w:val="15"/>
        </w:numPr>
        <w:tabs>
          <w:tab w:val="left" w:pos="508"/>
          <w:tab w:val="left" w:pos="510"/>
        </w:tabs>
        <w:spacing w:before="3" w:line="249" w:lineRule="auto"/>
        <w:ind w:right="106" w:hanging="400"/>
        <w:jc w:val="both"/>
        <w:rPr>
          <w:sz w:val="24"/>
          <w:lang w:val="da-DK"/>
        </w:rPr>
      </w:pPr>
      <w:r w:rsidRPr="001A3C68">
        <w:rPr>
          <w:sz w:val="24"/>
          <w:lang w:val="da-DK"/>
        </w:rPr>
        <w:t>en beskrivelse af de rimelige alternativer, som bygherren har undersøgt, og som er relevante for projektet og dets særlige karakteristika og en angivelse af hovedårsagerne til den valgte løsning under hensyntagen til projektets indvirkninger på miljøet,</w:t>
      </w:r>
    </w:p>
    <w:p w14:paraId="7EF95D5A" w14:textId="77777777" w:rsidR="00A8113D" w:rsidRPr="001A3C68" w:rsidRDefault="001A3C68">
      <w:pPr>
        <w:pStyle w:val="Listeafsnit"/>
        <w:numPr>
          <w:ilvl w:val="0"/>
          <w:numId w:val="15"/>
        </w:numPr>
        <w:tabs>
          <w:tab w:val="left" w:pos="509"/>
        </w:tabs>
        <w:spacing w:before="3"/>
        <w:ind w:left="509" w:hanging="399"/>
        <w:jc w:val="both"/>
        <w:rPr>
          <w:sz w:val="24"/>
          <w:lang w:val="da-DK"/>
        </w:rPr>
      </w:pPr>
      <w:r w:rsidRPr="001A3C68">
        <w:rPr>
          <w:sz w:val="24"/>
          <w:lang w:val="da-DK"/>
        </w:rPr>
        <w:t>et</w:t>
      </w:r>
      <w:r w:rsidRPr="001A3C68">
        <w:rPr>
          <w:spacing w:val="-4"/>
          <w:sz w:val="24"/>
          <w:lang w:val="da-DK"/>
        </w:rPr>
        <w:t xml:space="preserve"> </w:t>
      </w:r>
      <w:r w:rsidRPr="001A3C68">
        <w:rPr>
          <w:sz w:val="24"/>
          <w:lang w:val="da-DK"/>
        </w:rPr>
        <w:t>ikketeknisk</w:t>
      </w:r>
      <w:r w:rsidRPr="001A3C68">
        <w:rPr>
          <w:spacing w:val="-2"/>
          <w:sz w:val="24"/>
          <w:lang w:val="da-DK"/>
        </w:rPr>
        <w:t xml:space="preserve"> </w:t>
      </w:r>
      <w:r w:rsidRPr="001A3C68">
        <w:rPr>
          <w:sz w:val="24"/>
          <w:lang w:val="da-DK"/>
        </w:rPr>
        <w:t>resume</w:t>
      </w:r>
      <w:r w:rsidRPr="001A3C68">
        <w:rPr>
          <w:spacing w:val="-2"/>
          <w:sz w:val="24"/>
          <w:lang w:val="da-DK"/>
        </w:rPr>
        <w:t xml:space="preserve"> </w:t>
      </w:r>
      <w:r w:rsidRPr="001A3C68">
        <w:rPr>
          <w:sz w:val="24"/>
          <w:lang w:val="da-DK"/>
        </w:rPr>
        <w:t>af</w:t>
      </w:r>
      <w:r w:rsidRPr="001A3C68">
        <w:rPr>
          <w:spacing w:val="-1"/>
          <w:sz w:val="24"/>
          <w:lang w:val="da-DK"/>
        </w:rPr>
        <w:t xml:space="preserve"> </w:t>
      </w:r>
      <w:r w:rsidRPr="001A3C68">
        <w:rPr>
          <w:sz w:val="24"/>
          <w:lang w:val="da-DK"/>
        </w:rPr>
        <w:t>oplysningerne</w:t>
      </w:r>
      <w:r w:rsidRPr="001A3C68">
        <w:rPr>
          <w:spacing w:val="-2"/>
          <w:sz w:val="24"/>
          <w:lang w:val="da-DK"/>
        </w:rPr>
        <w:t xml:space="preserve"> </w:t>
      </w:r>
      <w:r w:rsidRPr="001A3C68">
        <w:rPr>
          <w:sz w:val="24"/>
          <w:lang w:val="da-DK"/>
        </w:rPr>
        <w:t>i</w:t>
      </w:r>
      <w:r w:rsidRPr="001A3C68">
        <w:rPr>
          <w:spacing w:val="-2"/>
          <w:sz w:val="24"/>
          <w:lang w:val="da-DK"/>
        </w:rPr>
        <w:t xml:space="preserve"> </w:t>
      </w:r>
      <w:r w:rsidRPr="001A3C68">
        <w:rPr>
          <w:sz w:val="24"/>
          <w:lang w:val="da-DK"/>
        </w:rPr>
        <w:t>nr.</w:t>
      </w:r>
      <w:r w:rsidRPr="001A3C68">
        <w:rPr>
          <w:spacing w:val="-2"/>
          <w:sz w:val="24"/>
          <w:lang w:val="da-DK"/>
        </w:rPr>
        <w:t xml:space="preserve"> </w:t>
      </w:r>
      <w:r w:rsidRPr="001A3C68">
        <w:rPr>
          <w:sz w:val="24"/>
          <w:lang w:val="da-DK"/>
        </w:rPr>
        <w:t>1-4,</w:t>
      </w:r>
      <w:r w:rsidRPr="001A3C68">
        <w:rPr>
          <w:spacing w:val="-1"/>
          <w:sz w:val="24"/>
          <w:lang w:val="da-DK"/>
        </w:rPr>
        <w:t xml:space="preserve"> </w:t>
      </w:r>
      <w:r w:rsidRPr="001A3C68">
        <w:rPr>
          <w:spacing w:val="-5"/>
          <w:sz w:val="24"/>
          <w:lang w:val="da-DK"/>
        </w:rPr>
        <w:t>og</w:t>
      </w:r>
    </w:p>
    <w:p w14:paraId="3F7F54BC" w14:textId="77777777" w:rsidR="00A8113D" w:rsidRPr="001A3C68" w:rsidRDefault="001A3C68">
      <w:pPr>
        <w:pStyle w:val="Listeafsnit"/>
        <w:numPr>
          <w:ilvl w:val="0"/>
          <w:numId w:val="15"/>
        </w:numPr>
        <w:tabs>
          <w:tab w:val="left" w:pos="508"/>
          <w:tab w:val="left" w:pos="510"/>
        </w:tabs>
        <w:spacing w:before="12" w:line="249" w:lineRule="auto"/>
        <w:ind w:right="105"/>
        <w:jc w:val="both"/>
        <w:rPr>
          <w:sz w:val="24"/>
          <w:lang w:val="da-DK"/>
        </w:rPr>
      </w:pPr>
      <w:r w:rsidRPr="001A3C68">
        <w:rPr>
          <w:sz w:val="24"/>
          <w:lang w:val="da-DK"/>
        </w:rPr>
        <w:t>alle yderligere oplysninger, som er beskrevet i bilag 5, og som er relevante for de særlige karakteri</w:t>
      </w:r>
      <w:del w:id="76" w:author="Alia Koleilat" w:date="2025-02-11T10:17:00Z">
        <w:r w:rsidRPr="001A3C68" w:rsidDel="00BC332D">
          <w:rPr>
            <w:sz w:val="24"/>
            <w:lang w:val="da-DK"/>
          </w:rPr>
          <w:delText xml:space="preserve">- </w:delText>
        </w:r>
      </w:del>
      <w:r w:rsidRPr="001A3C68">
        <w:rPr>
          <w:sz w:val="24"/>
          <w:lang w:val="da-DK"/>
        </w:rPr>
        <w:t>stika, der gør sig gældende for et bestemt projekt eller en bestemt projekttype og for det miljø, der</w:t>
      </w:r>
      <w:r w:rsidRPr="001A3C68">
        <w:rPr>
          <w:spacing w:val="40"/>
          <w:sz w:val="24"/>
          <w:lang w:val="da-DK"/>
        </w:rPr>
        <w:t xml:space="preserve"> </w:t>
      </w:r>
      <w:r w:rsidRPr="001A3C68">
        <w:rPr>
          <w:sz w:val="24"/>
          <w:lang w:val="da-DK"/>
        </w:rPr>
        <w:t>kan forventes at blive berørt.</w:t>
      </w:r>
    </w:p>
    <w:p w14:paraId="12E280B3" w14:textId="77777777" w:rsidR="00A8113D" w:rsidRPr="001A3C68" w:rsidRDefault="00A8113D">
      <w:pPr>
        <w:spacing w:line="249" w:lineRule="auto"/>
        <w:jc w:val="both"/>
        <w:rPr>
          <w:sz w:val="24"/>
          <w:lang w:val="da-DK"/>
        </w:rPr>
        <w:sectPr w:rsidR="00A8113D" w:rsidRPr="001A3C68">
          <w:pgSz w:w="11910" w:h="16840"/>
          <w:pgMar w:top="1320" w:right="740" w:bottom="840" w:left="740" w:header="0" w:footer="652" w:gutter="0"/>
          <w:cols w:space="708"/>
        </w:sectPr>
      </w:pPr>
    </w:p>
    <w:p w14:paraId="167002AF" w14:textId="77777777" w:rsidR="00A8113D" w:rsidRPr="001A3C68" w:rsidRDefault="001A3C68">
      <w:pPr>
        <w:pStyle w:val="Brdtekst"/>
        <w:spacing w:before="67" w:line="249" w:lineRule="auto"/>
        <w:ind w:right="106" w:firstLine="199"/>
        <w:jc w:val="both"/>
        <w:rPr>
          <w:lang w:val="da-DK"/>
        </w:rPr>
      </w:pPr>
      <w:r w:rsidRPr="001A3C68">
        <w:rPr>
          <w:i/>
          <w:lang w:val="da-DK"/>
        </w:rPr>
        <w:lastRenderedPageBreak/>
        <w:t>Stk.</w:t>
      </w:r>
      <w:r w:rsidRPr="001A3C68">
        <w:rPr>
          <w:i/>
          <w:spacing w:val="-3"/>
          <w:lang w:val="da-DK"/>
        </w:rPr>
        <w:t xml:space="preserve"> </w:t>
      </w:r>
      <w:r w:rsidRPr="001A3C68">
        <w:rPr>
          <w:i/>
          <w:lang w:val="da-DK"/>
        </w:rPr>
        <w:t xml:space="preserve">3. </w:t>
      </w:r>
      <w:r w:rsidRPr="001A3C68">
        <w:rPr>
          <w:lang w:val="da-DK"/>
        </w:rPr>
        <w:t>Miljøkonsekvensrapporten skal i de tilfælde, hvor Trafikstyrelsen har afgivet en udtalelse efter § 9, være udarbejdet på grundlag af udtalelsen.</w:t>
      </w:r>
    </w:p>
    <w:p w14:paraId="6223BB21" w14:textId="77777777" w:rsidR="00A8113D" w:rsidRPr="001A3C68" w:rsidRDefault="001A3C68">
      <w:pPr>
        <w:pStyle w:val="Brdtekst"/>
        <w:spacing w:before="2" w:line="249" w:lineRule="auto"/>
        <w:ind w:right="105" w:firstLine="200"/>
        <w:jc w:val="both"/>
        <w:rPr>
          <w:lang w:val="da-DK"/>
        </w:rPr>
      </w:pPr>
      <w:r w:rsidRPr="001A3C68">
        <w:rPr>
          <w:i/>
          <w:lang w:val="da-DK"/>
        </w:rPr>
        <w:t xml:space="preserve">Stk. 4. </w:t>
      </w:r>
      <w:r w:rsidRPr="001A3C68">
        <w:rPr>
          <w:lang w:val="da-DK"/>
        </w:rPr>
        <w:t>Miljøkonsekvensrapporten skal indeholde de oplysninger, der med rimelighed kan kræves for at nå frem til den begrundede konklusion om projektets væsentlige indvirkninger på miljøet, idet der tages hensyn til gældende viden og vurderingsmetoder.</w:t>
      </w:r>
    </w:p>
    <w:p w14:paraId="0FCECCBD" w14:textId="77777777" w:rsidR="00A8113D" w:rsidRPr="001A3C68" w:rsidRDefault="001A3C68">
      <w:pPr>
        <w:pStyle w:val="Brdtekst"/>
        <w:spacing w:before="3" w:line="249" w:lineRule="auto"/>
        <w:ind w:right="108" w:firstLine="199"/>
        <w:jc w:val="both"/>
        <w:rPr>
          <w:lang w:val="da-DK"/>
        </w:rPr>
      </w:pPr>
      <w:r w:rsidRPr="001A3C68">
        <w:rPr>
          <w:i/>
          <w:lang w:val="da-DK"/>
        </w:rPr>
        <w:t xml:space="preserve">Stk. 5. </w:t>
      </w:r>
      <w:r w:rsidRPr="001A3C68">
        <w:rPr>
          <w:lang w:val="da-DK"/>
        </w:rPr>
        <w:t>Ved udarbejdelsen af miljøkonsekvensrapporten skal der tages hensyn til tilgængelige resultater af andre relevante vurderinger foretaget i henhold til EU-lovgivning eller dansk lovgivning.</w:t>
      </w:r>
    </w:p>
    <w:p w14:paraId="0B9129C8" w14:textId="77777777" w:rsidR="00A8113D" w:rsidRPr="001A3C68" w:rsidRDefault="001A3C68">
      <w:pPr>
        <w:pStyle w:val="Brdtekst"/>
        <w:spacing w:before="2" w:line="249" w:lineRule="auto"/>
        <w:ind w:right="107" w:firstLine="200"/>
        <w:jc w:val="both"/>
        <w:rPr>
          <w:lang w:val="da-DK"/>
        </w:rPr>
      </w:pPr>
      <w:r w:rsidRPr="001A3C68">
        <w:rPr>
          <w:i/>
          <w:lang w:val="da-DK"/>
        </w:rPr>
        <w:t xml:space="preserve">Stk. 6. </w:t>
      </w:r>
      <w:r w:rsidRPr="001A3C68">
        <w:rPr>
          <w:lang w:val="da-DK"/>
        </w:rPr>
        <w:t>De oplysninger, som miljøkonsekvensrapporten skal omfatte, jf. stk. 2 og bilag 5, skal på en passende måde påvise, beskrive og indeholde en vurdering af projektets væsentlige direkte og indirekte virkninger på</w:t>
      </w:r>
    </w:p>
    <w:p w14:paraId="5AFC9D32" w14:textId="77777777" w:rsidR="00A8113D" w:rsidRDefault="001A3C68">
      <w:pPr>
        <w:pStyle w:val="Listeafsnit"/>
        <w:numPr>
          <w:ilvl w:val="0"/>
          <w:numId w:val="14"/>
        </w:numPr>
        <w:tabs>
          <w:tab w:val="left" w:pos="509"/>
        </w:tabs>
        <w:spacing w:before="3"/>
        <w:ind w:left="509" w:hanging="399"/>
        <w:jc w:val="both"/>
        <w:rPr>
          <w:sz w:val="24"/>
        </w:rPr>
      </w:pPr>
      <w:proofErr w:type="spellStart"/>
      <w:r>
        <w:rPr>
          <w:sz w:val="24"/>
        </w:rPr>
        <w:t>befolkningen</w:t>
      </w:r>
      <w:proofErr w:type="spellEnd"/>
      <w:r>
        <w:rPr>
          <w:spacing w:val="-4"/>
          <w:sz w:val="24"/>
        </w:rPr>
        <w:t xml:space="preserve"> </w:t>
      </w:r>
      <w:proofErr w:type="spellStart"/>
      <w:r>
        <w:rPr>
          <w:sz w:val="24"/>
        </w:rPr>
        <w:t>og</w:t>
      </w:r>
      <w:proofErr w:type="spellEnd"/>
      <w:r>
        <w:rPr>
          <w:spacing w:val="-3"/>
          <w:sz w:val="24"/>
        </w:rPr>
        <w:t xml:space="preserve"> </w:t>
      </w:r>
      <w:proofErr w:type="spellStart"/>
      <w:r>
        <w:rPr>
          <w:sz w:val="24"/>
        </w:rPr>
        <w:t>menneskers</w:t>
      </w:r>
      <w:proofErr w:type="spellEnd"/>
      <w:r>
        <w:rPr>
          <w:spacing w:val="-3"/>
          <w:sz w:val="24"/>
        </w:rPr>
        <w:t xml:space="preserve"> </w:t>
      </w:r>
      <w:proofErr w:type="spellStart"/>
      <w:r>
        <w:rPr>
          <w:spacing w:val="-2"/>
          <w:sz w:val="24"/>
        </w:rPr>
        <w:t>sundhed</w:t>
      </w:r>
      <w:proofErr w:type="spellEnd"/>
      <w:r>
        <w:rPr>
          <w:spacing w:val="-2"/>
          <w:sz w:val="24"/>
        </w:rPr>
        <w:t>,</w:t>
      </w:r>
    </w:p>
    <w:p w14:paraId="28276234" w14:textId="77777777" w:rsidR="00A8113D" w:rsidRPr="003E3716" w:rsidRDefault="001A3C68">
      <w:pPr>
        <w:pStyle w:val="Listeafsnit"/>
        <w:numPr>
          <w:ilvl w:val="0"/>
          <w:numId w:val="14"/>
        </w:numPr>
        <w:tabs>
          <w:tab w:val="left" w:pos="510"/>
        </w:tabs>
        <w:spacing w:before="12" w:line="249" w:lineRule="auto"/>
        <w:ind w:right="108" w:hanging="400"/>
        <w:jc w:val="both"/>
        <w:rPr>
          <w:sz w:val="24"/>
          <w:lang w:val="da-DK"/>
        </w:rPr>
      </w:pPr>
      <w:r w:rsidRPr="003E3716">
        <w:rPr>
          <w:sz w:val="24"/>
          <w:lang w:val="da-DK"/>
        </w:rPr>
        <w:t xml:space="preserve">den biologiske mangfoldighed med særlig vægt på arter og naturtyper, der er beskyttet i henhold til Rådets direktiv 92/43/EØF om bevaring af naturtyper samt vilde dyr og planter og </w:t>
      </w:r>
      <w:proofErr w:type="spellStart"/>
      <w:r w:rsidRPr="003E3716">
        <w:rPr>
          <w:sz w:val="24"/>
          <w:lang w:val="da-DK"/>
        </w:rPr>
        <w:t>Europa-Parlamen</w:t>
      </w:r>
      <w:proofErr w:type="spellEnd"/>
      <w:r w:rsidRPr="003E3716">
        <w:rPr>
          <w:sz w:val="24"/>
          <w:lang w:val="da-DK"/>
        </w:rPr>
        <w:t xml:space="preserve">- </w:t>
      </w:r>
      <w:proofErr w:type="spellStart"/>
      <w:r w:rsidRPr="003E3716">
        <w:rPr>
          <w:sz w:val="24"/>
          <w:lang w:val="da-DK"/>
        </w:rPr>
        <w:t>tets</w:t>
      </w:r>
      <w:proofErr w:type="spellEnd"/>
      <w:r w:rsidRPr="003E3716">
        <w:rPr>
          <w:sz w:val="24"/>
          <w:lang w:val="da-DK"/>
        </w:rPr>
        <w:t xml:space="preserve"> og Rådets direktiv 2009/147/EF om beskyttelse af vilde fugle,</w:t>
      </w:r>
    </w:p>
    <w:p w14:paraId="09EF32F8" w14:textId="77777777" w:rsidR="00A8113D" w:rsidRPr="003E3716" w:rsidRDefault="001A3C68">
      <w:pPr>
        <w:pStyle w:val="Listeafsnit"/>
        <w:numPr>
          <w:ilvl w:val="0"/>
          <w:numId w:val="14"/>
        </w:numPr>
        <w:tabs>
          <w:tab w:val="left" w:pos="510"/>
        </w:tabs>
        <w:spacing w:before="3"/>
        <w:ind w:hanging="400"/>
        <w:rPr>
          <w:sz w:val="24"/>
          <w:lang w:val="da-DK"/>
        </w:rPr>
      </w:pPr>
      <w:r w:rsidRPr="003E3716">
        <w:rPr>
          <w:sz w:val="24"/>
          <w:lang w:val="da-DK"/>
        </w:rPr>
        <w:t>jordarealer,</w:t>
      </w:r>
      <w:r w:rsidRPr="003E3716">
        <w:rPr>
          <w:spacing w:val="-4"/>
          <w:sz w:val="24"/>
          <w:lang w:val="da-DK"/>
        </w:rPr>
        <w:t xml:space="preserve"> </w:t>
      </w:r>
      <w:r w:rsidRPr="003E3716">
        <w:rPr>
          <w:sz w:val="24"/>
          <w:lang w:val="da-DK"/>
        </w:rPr>
        <w:t>jordbund,</w:t>
      </w:r>
      <w:r w:rsidRPr="003E3716">
        <w:rPr>
          <w:spacing w:val="-2"/>
          <w:sz w:val="24"/>
          <w:lang w:val="da-DK"/>
        </w:rPr>
        <w:t xml:space="preserve"> </w:t>
      </w:r>
      <w:r w:rsidRPr="003E3716">
        <w:rPr>
          <w:sz w:val="24"/>
          <w:lang w:val="da-DK"/>
        </w:rPr>
        <w:t>vand,</w:t>
      </w:r>
      <w:r w:rsidRPr="003E3716">
        <w:rPr>
          <w:spacing w:val="-2"/>
          <w:sz w:val="24"/>
          <w:lang w:val="da-DK"/>
        </w:rPr>
        <w:t xml:space="preserve"> </w:t>
      </w:r>
      <w:r w:rsidRPr="003E3716">
        <w:rPr>
          <w:sz w:val="24"/>
          <w:lang w:val="da-DK"/>
        </w:rPr>
        <w:t>luft</w:t>
      </w:r>
      <w:r w:rsidRPr="003E3716">
        <w:rPr>
          <w:spacing w:val="-2"/>
          <w:sz w:val="24"/>
          <w:lang w:val="da-DK"/>
        </w:rPr>
        <w:t xml:space="preserve"> </w:t>
      </w:r>
      <w:r w:rsidRPr="003E3716">
        <w:rPr>
          <w:sz w:val="24"/>
          <w:lang w:val="da-DK"/>
        </w:rPr>
        <w:t>og</w:t>
      </w:r>
      <w:r w:rsidRPr="003E3716">
        <w:rPr>
          <w:spacing w:val="-2"/>
          <w:sz w:val="24"/>
          <w:lang w:val="da-DK"/>
        </w:rPr>
        <w:t xml:space="preserve"> klima,</w:t>
      </w:r>
    </w:p>
    <w:p w14:paraId="388311E9" w14:textId="77777777" w:rsidR="00A8113D" w:rsidRPr="003E3716" w:rsidRDefault="001A3C68">
      <w:pPr>
        <w:pStyle w:val="Listeafsnit"/>
        <w:numPr>
          <w:ilvl w:val="0"/>
          <w:numId w:val="14"/>
        </w:numPr>
        <w:tabs>
          <w:tab w:val="left" w:pos="510"/>
        </w:tabs>
        <w:spacing w:before="12"/>
        <w:ind w:hanging="400"/>
        <w:rPr>
          <w:sz w:val="24"/>
          <w:lang w:val="da-DK"/>
        </w:rPr>
      </w:pPr>
      <w:r w:rsidRPr="003E3716">
        <w:rPr>
          <w:sz w:val="24"/>
          <w:lang w:val="da-DK"/>
        </w:rPr>
        <w:t>materielle</w:t>
      </w:r>
      <w:r w:rsidRPr="003E3716">
        <w:rPr>
          <w:spacing w:val="-4"/>
          <w:sz w:val="24"/>
          <w:lang w:val="da-DK"/>
        </w:rPr>
        <w:t xml:space="preserve"> </w:t>
      </w:r>
      <w:r w:rsidRPr="003E3716">
        <w:rPr>
          <w:sz w:val="24"/>
          <w:lang w:val="da-DK"/>
        </w:rPr>
        <w:t>goder,</w:t>
      </w:r>
      <w:r w:rsidRPr="003E3716">
        <w:rPr>
          <w:spacing w:val="-2"/>
          <w:sz w:val="24"/>
          <w:lang w:val="da-DK"/>
        </w:rPr>
        <w:t xml:space="preserve"> </w:t>
      </w:r>
      <w:r w:rsidRPr="003E3716">
        <w:rPr>
          <w:sz w:val="24"/>
          <w:lang w:val="da-DK"/>
        </w:rPr>
        <w:t>kulturarv</w:t>
      </w:r>
      <w:r w:rsidRPr="003E3716">
        <w:rPr>
          <w:spacing w:val="-2"/>
          <w:sz w:val="24"/>
          <w:lang w:val="da-DK"/>
        </w:rPr>
        <w:t xml:space="preserve"> </w:t>
      </w:r>
      <w:r w:rsidRPr="003E3716">
        <w:rPr>
          <w:sz w:val="24"/>
          <w:lang w:val="da-DK"/>
        </w:rPr>
        <w:t>og</w:t>
      </w:r>
      <w:r w:rsidRPr="003E3716">
        <w:rPr>
          <w:spacing w:val="-2"/>
          <w:sz w:val="24"/>
          <w:lang w:val="da-DK"/>
        </w:rPr>
        <w:t xml:space="preserve"> </w:t>
      </w:r>
      <w:r w:rsidRPr="003E3716">
        <w:rPr>
          <w:sz w:val="24"/>
          <w:lang w:val="da-DK"/>
        </w:rPr>
        <w:t>landskabet,</w:t>
      </w:r>
      <w:r w:rsidRPr="003E3716">
        <w:rPr>
          <w:spacing w:val="-2"/>
          <w:sz w:val="24"/>
          <w:lang w:val="da-DK"/>
        </w:rPr>
        <w:t xml:space="preserve"> </w:t>
      </w:r>
      <w:r w:rsidRPr="003E3716">
        <w:rPr>
          <w:spacing w:val="-5"/>
          <w:sz w:val="24"/>
          <w:lang w:val="da-DK"/>
        </w:rPr>
        <w:t>og</w:t>
      </w:r>
    </w:p>
    <w:p w14:paraId="1752EBDE" w14:textId="77777777" w:rsidR="00A8113D" w:rsidRPr="003E3716" w:rsidRDefault="001A3C68">
      <w:pPr>
        <w:pStyle w:val="Listeafsnit"/>
        <w:numPr>
          <w:ilvl w:val="0"/>
          <w:numId w:val="14"/>
        </w:numPr>
        <w:tabs>
          <w:tab w:val="left" w:pos="510"/>
        </w:tabs>
        <w:spacing w:before="12"/>
        <w:ind w:hanging="400"/>
        <w:rPr>
          <w:sz w:val="24"/>
          <w:lang w:val="da-DK"/>
        </w:rPr>
      </w:pPr>
      <w:r w:rsidRPr="003E3716">
        <w:rPr>
          <w:sz w:val="24"/>
          <w:lang w:val="da-DK"/>
        </w:rPr>
        <w:t>samspillet</w:t>
      </w:r>
      <w:r w:rsidRPr="003E3716">
        <w:rPr>
          <w:spacing w:val="-3"/>
          <w:sz w:val="24"/>
          <w:lang w:val="da-DK"/>
        </w:rPr>
        <w:t xml:space="preserve"> </w:t>
      </w:r>
      <w:r w:rsidRPr="003E3716">
        <w:rPr>
          <w:sz w:val="24"/>
          <w:lang w:val="da-DK"/>
        </w:rPr>
        <w:t>mellem</w:t>
      </w:r>
      <w:r w:rsidRPr="003E3716">
        <w:rPr>
          <w:spacing w:val="-3"/>
          <w:sz w:val="24"/>
          <w:lang w:val="da-DK"/>
        </w:rPr>
        <w:t xml:space="preserve"> </w:t>
      </w:r>
      <w:r w:rsidRPr="003E3716">
        <w:rPr>
          <w:sz w:val="24"/>
          <w:lang w:val="da-DK"/>
        </w:rPr>
        <w:t>faktorerne</w:t>
      </w:r>
      <w:r w:rsidRPr="003E3716">
        <w:rPr>
          <w:spacing w:val="-3"/>
          <w:sz w:val="24"/>
          <w:lang w:val="da-DK"/>
        </w:rPr>
        <w:t xml:space="preserve"> </w:t>
      </w:r>
      <w:r w:rsidRPr="003E3716">
        <w:rPr>
          <w:sz w:val="24"/>
          <w:lang w:val="da-DK"/>
        </w:rPr>
        <w:t>i</w:t>
      </w:r>
      <w:r w:rsidRPr="003E3716">
        <w:rPr>
          <w:spacing w:val="-3"/>
          <w:sz w:val="24"/>
          <w:lang w:val="da-DK"/>
        </w:rPr>
        <w:t xml:space="preserve"> </w:t>
      </w:r>
      <w:r w:rsidRPr="003E3716">
        <w:rPr>
          <w:sz w:val="24"/>
          <w:lang w:val="da-DK"/>
        </w:rPr>
        <w:t>nr.</w:t>
      </w:r>
      <w:r w:rsidRPr="003E3716">
        <w:rPr>
          <w:spacing w:val="-2"/>
          <w:sz w:val="24"/>
          <w:lang w:val="da-DK"/>
        </w:rPr>
        <w:t xml:space="preserve"> </w:t>
      </w:r>
      <w:r w:rsidRPr="003E3716">
        <w:rPr>
          <w:sz w:val="24"/>
          <w:lang w:val="da-DK"/>
        </w:rPr>
        <w:t>1-</w:t>
      </w:r>
      <w:r w:rsidRPr="003E3716">
        <w:rPr>
          <w:spacing w:val="-5"/>
          <w:sz w:val="24"/>
          <w:lang w:val="da-DK"/>
        </w:rPr>
        <w:t>4.</w:t>
      </w:r>
    </w:p>
    <w:p w14:paraId="632F5D6B" w14:textId="77777777" w:rsidR="00A8113D" w:rsidRPr="003E3716" w:rsidRDefault="001A3C68">
      <w:pPr>
        <w:pStyle w:val="Brdtekst"/>
        <w:spacing w:before="12" w:line="249" w:lineRule="auto"/>
        <w:ind w:right="109" w:firstLine="200"/>
        <w:jc w:val="both"/>
        <w:rPr>
          <w:lang w:val="da-DK"/>
        </w:rPr>
      </w:pPr>
      <w:r w:rsidRPr="003E3716">
        <w:rPr>
          <w:i/>
          <w:lang w:val="da-DK"/>
        </w:rPr>
        <w:t>Stk.</w:t>
      </w:r>
      <w:r w:rsidRPr="003E3716">
        <w:rPr>
          <w:i/>
          <w:spacing w:val="-3"/>
          <w:lang w:val="da-DK"/>
        </w:rPr>
        <w:t xml:space="preserve"> </w:t>
      </w:r>
      <w:r w:rsidRPr="003E3716">
        <w:rPr>
          <w:i/>
          <w:lang w:val="da-DK"/>
        </w:rPr>
        <w:t xml:space="preserve">7. </w:t>
      </w:r>
      <w:r w:rsidRPr="003E3716">
        <w:rPr>
          <w:lang w:val="da-DK"/>
        </w:rPr>
        <w:t>Virkningerne, der er nævnt i stk. 6, skal omfatte de forventede virkninger af projektets sårbarhed over for risici for større ulykker eller katastrofer, der er relevante for det pågældende projekt.</w:t>
      </w:r>
    </w:p>
    <w:p w14:paraId="2B1FAD6F" w14:textId="77777777" w:rsidR="00A8113D" w:rsidRPr="003E3716" w:rsidRDefault="001A3C68">
      <w:pPr>
        <w:pStyle w:val="Brdtekst"/>
        <w:spacing w:before="2" w:line="249" w:lineRule="auto"/>
        <w:ind w:right="105" w:firstLine="200"/>
        <w:jc w:val="both"/>
        <w:rPr>
          <w:lang w:val="da-DK"/>
        </w:rPr>
      </w:pPr>
      <w:r w:rsidRPr="003E3716">
        <w:rPr>
          <w:i/>
          <w:lang w:val="da-DK"/>
        </w:rPr>
        <w:t xml:space="preserve">Stk. 8. </w:t>
      </w:r>
      <w:r w:rsidRPr="003E3716">
        <w:rPr>
          <w:lang w:val="da-DK"/>
        </w:rPr>
        <w:t xml:space="preserve">Bygherren skal sikre, at miljøkonsekvensrapporten er udarbejdet af kvalificerede og kompetente </w:t>
      </w:r>
      <w:r w:rsidRPr="003E3716">
        <w:rPr>
          <w:spacing w:val="-2"/>
          <w:lang w:val="da-DK"/>
        </w:rPr>
        <w:t>eksperter.</w:t>
      </w:r>
    </w:p>
    <w:p w14:paraId="794D53D0" w14:textId="77777777" w:rsidR="00A8113D" w:rsidRPr="003E3716" w:rsidRDefault="001A3C68">
      <w:pPr>
        <w:pStyle w:val="Brdtekst"/>
        <w:spacing w:before="2"/>
        <w:ind w:left="310"/>
        <w:jc w:val="both"/>
        <w:rPr>
          <w:lang w:val="da-DK"/>
        </w:rPr>
      </w:pPr>
      <w:r w:rsidRPr="003E3716">
        <w:rPr>
          <w:i/>
          <w:lang w:val="da-DK"/>
        </w:rPr>
        <w:t>Stk.</w:t>
      </w:r>
      <w:r w:rsidRPr="003E3716">
        <w:rPr>
          <w:i/>
          <w:spacing w:val="50"/>
          <w:lang w:val="da-DK"/>
        </w:rPr>
        <w:t xml:space="preserve"> </w:t>
      </w:r>
      <w:r w:rsidRPr="003E3716">
        <w:rPr>
          <w:i/>
          <w:lang w:val="da-DK"/>
        </w:rPr>
        <w:t>9.</w:t>
      </w:r>
      <w:r w:rsidRPr="003E3716">
        <w:rPr>
          <w:i/>
          <w:spacing w:val="53"/>
          <w:lang w:val="da-DK"/>
        </w:rPr>
        <w:t xml:space="preserve"> </w:t>
      </w:r>
      <w:r w:rsidRPr="003E3716">
        <w:rPr>
          <w:lang w:val="da-DK"/>
        </w:rPr>
        <w:t>Trafikstyrelsen</w:t>
      </w:r>
      <w:r w:rsidRPr="003E3716">
        <w:rPr>
          <w:spacing w:val="52"/>
          <w:lang w:val="da-DK"/>
        </w:rPr>
        <w:t xml:space="preserve"> </w:t>
      </w:r>
      <w:r w:rsidRPr="003E3716">
        <w:rPr>
          <w:lang w:val="da-DK"/>
        </w:rPr>
        <w:t>skal</w:t>
      </w:r>
      <w:r w:rsidRPr="003E3716">
        <w:rPr>
          <w:spacing w:val="53"/>
          <w:lang w:val="da-DK"/>
        </w:rPr>
        <w:t xml:space="preserve"> </w:t>
      </w:r>
      <w:r w:rsidRPr="003E3716">
        <w:rPr>
          <w:lang w:val="da-DK"/>
        </w:rPr>
        <w:t>sikre,</w:t>
      </w:r>
      <w:r w:rsidRPr="003E3716">
        <w:rPr>
          <w:spacing w:val="52"/>
          <w:lang w:val="da-DK"/>
        </w:rPr>
        <w:t xml:space="preserve"> </w:t>
      </w:r>
      <w:r w:rsidRPr="003E3716">
        <w:rPr>
          <w:lang w:val="da-DK"/>
        </w:rPr>
        <w:t>at</w:t>
      </w:r>
      <w:r w:rsidRPr="003E3716">
        <w:rPr>
          <w:spacing w:val="53"/>
          <w:lang w:val="da-DK"/>
        </w:rPr>
        <w:t xml:space="preserve"> </w:t>
      </w:r>
      <w:r w:rsidRPr="003E3716">
        <w:rPr>
          <w:lang w:val="da-DK"/>
        </w:rPr>
        <w:t>miljøkonsekvensrapporten</w:t>
      </w:r>
      <w:r w:rsidRPr="003E3716">
        <w:rPr>
          <w:spacing w:val="52"/>
          <w:lang w:val="da-DK"/>
        </w:rPr>
        <w:t xml:space="preserve"> </w:t>
      </w:r>
      <w:r w:rsidRPr="003E3716">
        <w:rPr>
          <w:lang w:val="da-DK"/>
        </w:rPr>
        <w:t>for</w:t>
      </w:r>
      <w:r w:rsidRPr="003E3716">
        <w:rPr>
          <w:spacing w:val="53"/>
          <w:lang w:val="da-DK"/>
        </w:rPr>
        <w:t xml:space="preserve"> </w:t>
      </w:r>
      <w:r w:rsidRPr="003E3716">
        <w:rPr>
          <w:lang w:val="da-DK"/>
        </w:rPr>
        <w:t>de</w:t>
      </w:r>
      <w:r w:rsidRPr="003E3716">
        <w:rPr>
          <w:spacing w:val="52"/>
          <w:lang w:val="da-DK"/>
        </w:rPr>
        <w:t xml:space="preserve"> </w:t>
      </w:r>
      <w:r w:rsidRPr="003E3716">
        <w:rPr>
          <w:lang w:val="da-DK"/>
        </w:rPr>
        <w:t>projekter,</w:t>
      </w:r>
      <w:r w:rsidRPr="003E3716">
        <w:rPr>
          <w:spacing w:val="53"/>
          <w:lang w:val="da-DK"/>
        </w:rPr>
        <w:t xml:space="preserve"> </w:t>
      </w:r>
      <w:r w:rsidRPr="003E3716">
        <w:rPr>
          <w:lang w:val="da-DK"/>
        </w:rPr>
        <w:t>der</w:t>
      </w:r>
      <w:r w:rsidRPr="003E3716">
        <w:rPr>
          <w:spacing w:val="52"/>
          <w:lang w:val="da-DK"/>
        </w:rPr>
        <w:t xml:space="preserve"> </w:t>
      </w:r>
      <w:r w:rsidRPr="003E3716">
        <w:rPr>
          <w:lang w:val="da-DK"/>
        </w:rPr>
        <w:t>er</w:t>
      </w:r>
      <w:r w:rsidRPr="003E3716">
        <w:rPr>
          <w:spacing w:val="53"/>
          <w:lang w:val="da-DK"/>
        </w:rPr>
        <w:t xml:space="preserve"> </w:t>
      </w:r>
      <w:r w:rsidRPr="003E3716">
        <w:rPr>
          <w:lang w:val="da-DK"/>
        </w:rPr>
        <w:t>omfattet</w:t>
      </w:r>
      <w:r w:rsidRPr="003E3716">
        <w:rPr>
          <w:spacing w:val="53"/>
          <w:lang w:val="da-DK"/>
        </w:rPr>
        <w:t xml:space="preserve"> </w:t>
      </w:r>
      <w:r w:rsidRPr="003E3716">
        <w:rPr>
          <w:spacing w:val="-5"/>
          <w:lang w:val="da-DK"/>
        </w:rPr>
        <w:t>af</w:t>
      </w:r>
    </w:p>
    <w:p w14:paraId="26954042" w14:textId="77777777" w:rsidR="00A8113D" w:rsidRPr="003E3716" w:rsidRDefault="001A3C68">
      <w:pPr>
        <w:pStyle w:val="Brdtekst"/>
        <w:spacing w:before="12" w:line="249" w:lineRule="auto"/>
        <w:ind w:right="105"/>
        <w:jc w:val="both"/>
        <w:rPr>
          <w:lang w:val="da-DK"/>
        </w:rPr>
      </w:pPr>
      <w:r w:rsidRPr="003E3716">
        <w:rPr>
          <w:lang w:val="da-DK"/>
        </w:rPr>
        <w:t>§ 4, stk. 1 og 2, opfylder kravene i stk. 1-8. Trafikstyrelsen kan om nødvendigt indhente yderligere oplysninger fra bygherren til opfyldelse af de krav, der følger af stk. 2, og bilag 5, som er direkte</w:t>
      </w:r>
      <w:r w:rsidRPr="003E3716">
        <w:rPr>
          <w:spacing w:val="40"/>
          <w:lang w:val="da-DK"/>
        </w:rPr>
        <w:t xml:space="preserve"> </w:t>
      </w:r>
      <w:r w:rsidRPr="003E3716">
        <w:rPr>
          <w:lang w:val="da-DK"/>
        </w:rPr>
        <w:t>relevante for, at Trafikstyrelsen kan nå frem til den begrundede konklusion om et projekts væsentlige indvirkninger på miljøet. Trafikstyrelsen skal sikre, at styrelsen har eller efter behov kan få adgang til tilstrækkelig ekspertise til at undersøge miljøkonsekvensrapporten.</w:t>
      </w:r>
    </w:p>
    <w:p w14:paraId="46CEFAD2" w14:textId="77777777" w:rsidR="00A8113D" w:rsidRPr="003E3716" w:rsidRDefault="001A3C68">
      <w:pPr>
        <w:pStyle w:val="Brdtekst"/>
        <w:spacing w:before="5" w:line="249" w:lineRule="auto"/>
        <w:ind w:right="108" w:firstLine="199"/>
        <w:jc w:val="both"/>
        <w:rPr>
          <w:lang w:val="da-DK"/>
        </w:rPr>
      </w:pPr>
      <w:r w:rsidRPr="003E3716">
        <w:rPr>
          <w:i/>
          <w:lang w:val="da-DK"/>
        </w:rPr>
        <w:t xml:space="preserve">Stk. 10. </w:t>
      </w:r>
      <w:r w:rsidRPr="003E3716">
        <w:rPr>
          <w:lang w:val="da-DK"/>
        </w:rPr>
        <w:t>Trafikstyrelsen stiller relevante oplysninger til brug for bygherrens udarbejdelse af miljøkonse</w:t>
      </w:r>
      <w:del w:id="77" w:author="Alia Koleilat" w:date="2025-02-11T10:22:00Z">
        <w:r w:rsidRPr="003E3716" w:rsidDel="00BC332D">
          <w:rPr>
            <w:lang w:val="da-DK"/>
          </w:rPr>
          <w:delText xml:space="preserve">- </w:delText>
        </w:r>
      </w:del>
      <w:r w:rsidRPr="003E3716">
        <w:rPr>
          <w:lang w:val="da-DK"/>
        </w:rPr>
        <w:t>kvensrapport, hvis styrelsen ligger inde med sådanne.</w:t>
      </w:r>
    </w:p>
    <w:p w14:paraId="0D7911C6" w14:textId="77777777" w:rsidR="00A8113D" w:rsidRPr="003E3716" w:rsidRDefault="001A3C68">
      <w:pPr>
        <w:pStyle w:val="Brdtekst"/>
        <w:spacing w:before="2" w:line="249" w:lineRule="auto"/>
        <w:ind w:right="106" w:firstLine="199"/>
        <w:jc w:val="both"/>
        <w:rPr>
          <w:lang w:val="da-DK"/>
        </w:rPr>
      </w:pPr>
      <w:r w:rsidRPr="003E3716">
        <w:rPr>
          <w:i/>
          <w:lang w:val="da-DK"/>
        </w:rPr>
        <w:t>Stk.</w:t>
      </w:r>
      <w:r w:rsidRPr="003E3716">
        <w:rPr>
          <w:i/>
          <w:spacing w:val="40"/>
          <w:lang w:val="da-DK"/>
        </w:rPr>
        <w:t xml:space="preserve"> </w:t>
      </w:r>
      <w:r w:rsidRPr="003E3716">
        <w:rPr>
          <w:i/>
          <w:lang w:val="da-DK"/>
        </w:rPr>
        <w:t>11.</w:t>
      </w:r>
      <w:r w:rsidRPr="003E3716">
        <w:rPr>
          <w:i/>
          <w:spacing w:val="40"/>
          <w:lang w:val="da-DK"/>
        </w:rPr>
        <w:t xml:space="preserve"> </w:t>
      </w:r>
      <w:r w:rsidRPr="003E3716">
        <w:rPr>
          <w:lang w:val="da-DK"/>
        </w:rPr>
        <w:t>Hvis</w:t>
      </w:r>
      <w:r w:rsidRPr="003E3716">
        <w:rPr>
          <w:spacing w:val="40"/>
          <w:lang w:val="da-DK"/>
        </w:rPr>
        <w:t xml:space="preserve"> </w:t>
      </w:r>
      <w:r w:rsidRPr="003E3716">
        <w:rPr>
          <w:lang w:val="da-DK"/>
        </w:rPr>
        <w:t>et</w:t>
      </w:r>
      <w:r w:rsidRPr="003E3716">
        <w:rPr>
          <w:spacing w:val="40"/>
          <w:lang w:val="da-DK"/>
        </w:rPr>
        <w:t xml:space="preserve"> </w:t>
      </w:r>
      <w:r w:rsidRPr="003E3716">
        <w:rPr>
          <w:lang w:val="da-DK"/>
        </w:rPr>
        <w:t>anlæg</w:t>
      </w:r>
      <w:r w:rsidRPr="003E3716">
        <w:rPr>
          <w:spacing w:val="40"/>
          <w:lang w:val="da-DK"/>
        </w:rPr>
        <w:t xml:space="preserve"> </w:t>
      </w:r>
      <w:r w:rsidRPr="003E3716">
        <w:rPr>
          <w:lang w:val="da-DK"/>
        </w:rPr>
        <w:t>eller</w:t>
      </w:r>
      <w:r w:rsidRPr="003E3716">
        <w:rPr>
          <w:spacing w:val="40"/>
          <w:lang w:val="da-DK"/>
        </w:rPr>
        <w:t xml:space="preserve"> </w:t>
      </w:r>
      <w:r w:rsidRPr="003E3716">
        <w:rPr>
          <w:lang w:val="da-DK"/>
        </w:rPr>
        <w:t>en</w:t>
      </w:r>
      <w:r w:rsidRPr="003E3716">
        <w:rPr>
          <w:spacing w:val="40"/>
          <w:lang w:val="da-DK"/>
        </w:rPr>
        <w:t xml:space="preserve"> </w:t>
      </w:r>
      <w:r w:rsidRPr="003E3716">
        <w:rPr>
          <w:lang w:val="da-DK"/>
        </w:rPr>
        <w:t>foranstaltning</w:t>
      </w:r>
      <w:r w:rsidRPr="003E3716">
        <w:rPr>
          <w:spacing w:val="40"/>
          <w:lang w:val="da-DK"/>
        </w:rPr>
        <w:t xml:space="preserve"> </w:t>
      </w:r>
      <w:r w:rsidRPr="003E3716">
        <w:rPr>
          <w:lang w:val="da-DK"/>
        </w:rPr>
        <w:t>omfattet</w:t>
      </w:r>
      <w:r w:rsidRPr="003E3716">
        <w:rPr>
          <w:spacing w:val="40"/>
          <w:lang w:val="da-DK"/>
        </w:rPr>
        <w:t xml:space="preserve"> </w:t>
      </w:r>
      <w:r w:rsidRPr="003E3716">
        <w:rPr>
          <w:lang w:val="da-DK"/>
        </w:rPr>
        <w:t>af</w:t>
      </w:r>
      <w:r w:rsidRPr="003E3716">
        <w:rPr>
          <w:spacing w:val="40"/>
          <w:lang w:val="da-DK"/>
        </w:rPr>
        <w:t xml:space="preserve"> </w:t>
      </w:r>
      <w:r w:rsidRPr="003E3716">
        <w:rPr>
          <w:lang w:val="da-DK"/>
        </w:rPr>
        <w:t>denne</w:t>
      </w:r>
      <w:r w:rsidRPr="003E3716">
        <w:rPr>
          <w:spacing w:val="40"/>
          <w:lang w:val="da-DK"/>
        </w:rPr>
        <w:t xml:space="preserve"> </w:t>
      </w:r>
      <w:r w:rsidRPr="003E3716">
        <w:rPr>
          <w:lang w:val="da-DK"/>
        </w:rPr>
        <w:t>bekendtgørelse</w:t>
      </w:r>
      <w:r w:rsidRPr="003E3716">
        <w:rPr>
          <w:spacing w:val="40"/>
          <w:lang w:val="da-DK"/>
        </w:rPr>
        <w:t xml:space="preserve"> </w:t>
      </w:r>
      <w:r w:rsidRPr="003E3716">
        <w:rPr>
          <w:lang w:val="da-DK"/>
        </w:rPr>
        <w:t>udgør</w:t>
      </w:r>
      <w:r w:rsidRPr="003E3716">
        <w:rPr>
          <w:spacing w:val="40"/>
          <w:lang w:val="da-DK"/>
        </w:rPr>
        <w:t xml:space="preserve"> </w:t>
      </w:r>
      <w:r w:rsidRPr="003E3716">
        <w:rPr>
          <w:lang w:val="da-DK"/>
        </w:rPr>
        <w:t>en</w:t>
      </w:r>
      <w:r w:rsidRPr="003E3716">
        <w:rPr>
          <w:spacing w:val="40"/>
          <w:lang w:val="da-DK"/>
        </w:rPr>
        <w:t xml:space="preserve"> </w:t>
      </w:r>
      <w:r w:rsidRPr="003E3716">
        <w:rPr>
          <w:lang w:val="da-DK"/>
        </w:rPr>
        <w:t>del</w:t>
      </w:r>
      <w:r w:rsidRPr="003E3716">
        <w:rPr>
          <w:spacing w:val="40"/>
          <w:lang w:val="da-DK"/>
        </w:rPr>
        <w:t xml:space="preserve"> </w:t>
      </w:r>
      <w:r w:rsidRPr="003E3716">
        <w:rPr>
          <w:lang w:val="da-DK"/>
        </w:rPr>
        <w:t>af</w:t>
      </w:r>
      <w:r w:rsidRPr="003E3716">
        <w:rPr>
          <w:spacing w:val="40"/>
          <w:lang w:val="da-DK"/>
        </w:rPr>
        <w:t xml:space="preserve"> </w:t>
      </w:r>
      <w:r w:rsidRPr="003E3716">
        <w:rPr>
          <w:lang w:val="da-DK"/>
        </w:rPr>
        <w:t>et samlet projekt, der tillige omfatter anlæg og foranstaltninger omfattet af andre myndigheders miljøvurde</w:t>
      </w:r>
      <w:del w:id="78" w:author="Alia Koleilat" w:date="2025-02-11T10:22:00Z">
        <w:r w:rsidRPr="003E3716" w:rsidDel="00BC332D">
          <w:rPr>
            <w:lang w:val="da-DK"/>
          </w:rPr>
          <w:delText xml:space="preserve">- </w:delText>
        </w:r>
      </w:del>
      <w:r w:rsidRPr="003E3716">
        <w:rPr>
          <w:lang w:val="da-DK"/>
        </w:rPr>
        <w:t>ringskompetence,</w:t>
      </w:r>
      <w:r w:rsidRPr="003E3716">
        <w:rPr>
          <w:spacing w:val="-1"/>
          <w:lang w:val="da-DK"/>
        </w:rPr>
        <w:t xml:space="preserve"> </w:t>
      </w:r>
      <w:r w:rsidRPr="003E3716">
        <w:rPr>
          <w:lang w:val="da-DK"/>
        </w:rPr>
        <w:t>kan</w:t>
      </w:r>
      <w:r w:rsidRPr="003E3716">
        <w:rPr>
          <w:spacing w:val="-1"/>
          <w:lang w:val="da-DK"/>
        </w:rPr>
        <w:t xml:space="preserve"> </w:t>
      </w:r>
      <w:r w:rsidRPr="003E3716">
        <w:rPr>
          <w:lang w:val="da-DK"/>
        </w:rPr>
        <w:t>de</w:t>
      </w:r>
      <w:r w:rsidRPr="003E3716">
        <w:rPr>
          <w:spacing w:val="-1"/>
          <w:lang w:val="da-DK"/>
        </w:rPr>
        <w:t xml:space="preserve"> </w:t>
      </w:r>
      <w:r w:rsidRPr="003E3716">
        <w:rPr>
          <w:lang w:val="da-DK"/>
        </w:rPr>
        <w:t>berørte</w:t>
      </w:r>
      <w:r w:rsidRPr="003E3716">
        <w:rPr>
          <w:spacing w:val="-1"/>
          <w:lang w:val="da-DK"/>
        </w:rPr>
        <w:t xml:space="preserve"> </w:t>
      </w:r>
      <w:r w:rsidRPr="003E3716">
        <w:rPr>
          <w:lang w:val="da-DK"/>
        </w:rPr>
        <w:t>myndigheder</w:t>
      </w:r>
      <w:r w:rsidRPr="003E3716">
        <w:rPr>
          <w:spacing w:val="-1"/>
          <w:lang w:val="da-DK"/>
        </w:rPr>
        <w:t xml:space="preserve"> </w:t>
      </w:r>
      <w:r w:rsidRPr="003E3716">
        <w:rPr>
          <w:lang w:val="da-DK"/>
        </w:rPr>
        <w:t>indbyrdes</w:t>
      </w:r>
      <w:r w:rsidRPr="003E3716">
        <w:rPr>
          <w:spacing w:val="-1"/>
          <w:lang w:val="da-DK"/>
        </w:rPr>
        <w:t xml:space="preserve"> </w:t>
      </w:r>
      <w:r w:rsidRPr="003E3716">
        <w:rPr>
          <w:lang w:val="da-DK"/>
        </w:rPr>
        <w:t>aftale,</w:t>
      </w:r>
      <w:r w:rsidRPr="003E3716">
        <w:rPr>
          <w:spacing w:val="-1"/>
          <w:lang w:val="da-DK"/>
        </w:rPr>
        <w:t xml:space="preserve"> </w:t>
      </w:r>
      <w:r w:rsidRPr="003E3716">
        <w:rPr>
          <w:lang w:val="da-DK"/>
        </w:rPr>
        <w:t>at</w:t>
      </w:r>
      <w:r w:rsidRPr="003E3716">
        <w:rPr>
          <w:spacing w:val="-1"/>
          <w:lang w:val="da-DK"/>
        </w:rPr>
        <w:t xml:space="preserve"> </w:t>
      </w:r>
      <w:r w:rsidRPr="003E3716">
        <w:rPr>
          <w:lang w:val="da-DK"/>
        </w:rPr>
        <w:t>bygherren</w:t>
      </w:r>
      <w:r w:rsidRPr="003E3716">
        <w:rPr>
          <w:spacing w:val="-1"/>
          <w:lang w:val="da-DK"/>
        </w:rPr>
        <w:t xml:space="preserve"> </w:t>
      </w:r>
      <w:r w:rsidRPr="003E3716">
        <w:rPr>
          <w:lang w:val="da-DK"/>
        </w:rPr>
        <w:t>kan</w:t>
      </w:r>
      <w:r w:rsidRPr="003E3716">
        <w:rPr>
          <w:spacing w:val="-1"/>
          <w:lang w:val="da-DK"/>
        </w:rPr>
        <w:t xml:space="preserve"> </w:t>
      </w:r>
      <w:r w:rsidRPr="003E3716">
        <w:rPr>
          <w:lang w:val="da-DK"/>
        </w:rPr>
        <w:t>udarbejde</w:t>
      </w:r>
      <w:r w:rsidRPr="003E3716">
        <w:rPr>
          <w:spacing w:val="-1"/>
          <w:lang w:val="da-DK"/>
        </w:rPr>
        <w:t xml:space="preserve"> </w:t>
      </w:r>
      <w:r w:rsidRPr="003E3716">
        <w:rPr>
          <w:lang w:val="da-DK"/>
        </w:rPr>
        <w:t>og</w:t>
      </w:r>
      <w:r w:rsidRPr="003E3716">
        <w:rPr>
          <w:spacing w:val="-1"/>
          <w:lang w:val="da-DK"/>
        </w:rPr>
        <w:t xml:space="preserve"> </w:t>
      </w:r>
      <w:r w:rsidRPr="003E3716">
        <w:rPr>
          <w:lang w:val="da-DK"/>
        </w:rPr>
        <w:t xml:space="preserve">fremlægge en fælles miljøkonsekvensrapport for projektet. Miljøkonsekvensrapporten skal forelægges alle berørte </w:t>
      </w:r>
      <w:r w:rsidRPr="003E3716">
        <w:rPr>
          <w:spacing w:val="-2"/>
          <w:lang w:val="da-DK"/>
        </w:rPr>
        <w:t>myndigheder.</w:t>
      </w:r>
    </w:p>
    <w:p w14:paraId="78AB9758" w14:textId="77777777" w:rsidR="00A8113D" w:rsidRPr="003E3716" w:rsidRDefault="001A3C68">
      <w:pPr>
        <w:pStyle w:val="Brdtekst"/>
        <w:spacing w:before="165"/>
        <w:ind w:left="0"/>
        <w:jc w:val="center"/>
        <w:rPr>
          <w:lang w:val="da-DK"/>
        </w:rPr>
      </w:pPr>
      <w:bookmarkStart w:id="79" w:name="Kapitel_4_-_Konsekvensvurdering_(Natura_"/>
      <w:bookmarkEnd w:id="79"/>
      <w:r w:rsidRPr="003E3716">
        <w:rPr>
          <w:lang w:val="da-DK"/>
        </w:rPr>
        <w:t xml:space="preserve">Kapitel </w:t>
      </w:r>
      <w:r w:rsidRPr="003E3716">
        <w:rPr>
          <w:spacing w:val="-10"/>
          <w:lang w:val="da-DK"/>
        </w:rPr>
        <w:t>4</w:t>
      </w:r>
    </w:p>
    <w:p w14:paraId="69D9F092" w14:textId="77777777" w:rsidR="00A8113D" w:rsidRPr="003E3716" w:rsidRDefault="001A3C68">
      <w:pPr>
        <w:spacing w:before="92"/>
        <w:jc w:val="center"/>
        <w:rPr>
          <w:i/>
          <w:sz w:val="24"/>
          <w:lang w:val="da-DK"/>
        </w:rPr>
      </w:pPr>
      <w:r w:rsidRPr="003E3716">
        <w:rPr>
          <w:i/>
          <w:sz w:val="24"/>
          <w:lang w:val="da-DK"/>
        </w:rPr>
        <w:t>Konsekvensvurdering</w:t>
      </w:r>
      <w:r w:rsidRPr="003E3716">
        <w:rPr>
          <w:i/>
          <w:spacing w:val="-11"/>
          <w:sz w:val="24"/>
          <w:lang w:val="da-DK"/>
        </w:rPr>
        <w:t xml:space="preserve"> </w:t>
      </w:r>
      <w:r w:rsidRPr="003E3716">
        <w:rPr>
          <w:i/>
          <w:sz w:val="24"/>
          <w:lang w:val="da-DK"/>
        </w:rPr>
        <w:t>(Natura</w:t>
      </w:r>
      <w:r w:rsidRPr="003E3716">
        <w:rPr>
          <w:i/>
          <w:spacing w:val="-10"/>
          <w:sz w:val="24"/>
          <w:lang w:val="da-DK"/>
        </w:rPr>
        <w:t xml:space="preserve"> </w:t>
      </w:r>
      <w:r w:rsidRPr="003E3716">
        <w:rPr>
          <w:i/>
          <w:sz w:val="24"/>
          <w:lang w:val="da-DK"/>
        </w:rPr>
        <w:t>2000-</w:t>
      </w:r>
      <w:r w:rsidRPr="003E3716">
        <w:rPr>
          <w:i/>
          <w:spacing w:val="-2"/>
          <w:sz w:val="24"/>
          <w:lang w:val="da-DK"/>
        </w:rPr>
        <w:t>områder)</w:t>
      </w:r>
    </w:p>
    <w:p w14:paraId="68EEF691" w14:textId="77777777" w:rsidR="00A8113D" w:rsidRPr="003E3716" w:rsidRDefault="001A3C68">
      <w:pPr>
        <w:pStyle w:val="Brdtekst"/>
        <w:spacing w:before="132" w:line="249" w:lineRule="auto"/>
        <w:ind w:right="106" w:firstLine="199"/>
        <w:jc w:val="both"/>
        <w:rPr>
          <w:lang w:val="da-DK"/>
        </w:rPr>
      </w:pPr>
      <w:bookmarkStart w:id="80" w:name="§_11"/>
      <w:bookmarkEnd w:id="80"/>
      <w:r w:rsidRPr="003E3716">
        <w:rPr>
          <w:b/>
          <w:lang w:val="da-DK"/>
        </w:rPr>
        <w:t xml:space="preserve">§ 11. </w:t>
      </w:r>
      <w:r w:rsidRPr="003E3716">
        <w:rPr>
          <w:lang w:val="da-DK"/>
        </w:rPr>
        <w:t>Alle projekter, der i sig selv eller i forbindelse med andre planer og projekter kan påvirke et Natura</w:t>
      </w:r>
      <w:r w:rsidRPr="003E3716">
        <w:rPr>
          <w:spacing w:val="-1"/>
          <w:lang w:val="da-DK"/>
        </w:rPr>
        <w:t xml:space="preserve"> </w:t>
      </w:r>
      <w:r w:rsidRPr="003E3716">
        <w:rPr>
          <w:lang w:val="da-DK"/>
        </w:rPr>
        <w:t>2000-område</w:t>
      </w:r>
      <w:r w:rsidRPr="003E3716">
        <w:rPr>
          <w:spacing w:val="-1"/>
          <w:lang w:val="da-DK"/>
        </w:rPr>
        <w:t xml:space="preserve"> </w:t>
      </w:r>
      <w:r w:rsidRPr="003E3716">
        <w:rPr>
          <w:lang w:val="da-DK"/>
        </w:rPr>
        <w:t>væsentligt,</w:t>
      </w:r>
      <w:r w:rsidRPr="003E3716">
        <w:rPr>
          <w:spacing w:val="-1"/>
          <w:lang w:val="da-DK"/>
        </w:rPr>
        <w:t xml:space="preserve"> </w:t>
      </w:r>
      <w:r w:rsidRPr="003E3716">
        <w:rPr>
          <w:lang w:val="da-DK"/>
        </w:rPr>
        <w:t>skal</w:t>
      </w:r>
      <w:r w:rsidRPr="003E3716">
        <w:rPr>
          <w:spacing w:val="-1"/>
          <w:lang w:val="da-DK"/>
        </w:rPr>
        <w:t xml:space="preserve"> </w:t>
      </w:r>
      <w:r w:rsidRPr="003E3716">
        <w:rPr>
          <w:lang w:val="da-DK"/>
        </w:rPr>
        <w:t>konsekvensvurderes</w:t>
      </w:r>
      <w:r w:rsidRPr="003E3716">
        <w:rPr>
          <w:spacing w:val="-1"/>
          <w:lang w:val="da-DK"/>
        </w:rPr>
        <w:t xml:space="preserve"> </w:t>
      </w:r>
      <w:r w:rsidRPr="003E3716">
        <w:rPr>
          <w:lang w:val="da-DK"/>
        </w:rPr>
        <w:t>i</w:t>
      </w:r>
      <w:r w:rsidRPr="003E3716">
        <w:rPr>
          <w:spacing w:val="-1"/>
          <w:lang w:val="da-DK"/>
        </w:rPr>
        <w:t xml:space="preserve"> </w:t>
      </w:r>
      <w:r w:rsidRPr="003E3716">
        <w:rPr>
          <w:lang w:val="da-DK"/>
        </w:rPr>
        <w:t>forhold</w:t>
      </w:r>
      <w:r w:rsidRPr="003E3716">
        <w:rPr>
          <w:spacing w:val="-1"/>
          <w:lang w:val="da-DK"/>
        </w:rPr>
        <w:t xml:space="preserve"> </w:t>
      </w:r>
      <w:r w:rsidRPr="003E3716">
        <w:rPr>
          <w:lang w:val="da-DK"/>
        </w:rPr>
        <w:t>til</w:t>
      </w:r>
      <w:r w:rsidRPr="003E3716">
        <w:rPr>
          <w:spacing w:val="-1"/>
          <w:lang w:val="da-DK"/>
        </w:rPr>
        <w:t xml:space="preserve"> </w:t>
      </w:r>
      <w:r w:rsidRPr="003E3716">
        <w:rPr>
          <w:lang w:val="da-DK"/>
        </w:rPr>
        <w:t>virkningerne</w:t>
      </w:r>
      <w:r w:rsidRPr="003E3716">
        <w:rPr>
          <w:spacing w:val="-1"/>
          <w:lang w:val="da-DK"/>
        </w:rPr>
        <w:t xml:space="preserve"> </w:t>
      </w:r>
      <w:r w:rsidRPr="003E3716">
        <w:rPr>
          <w:lang w:val="da-DK"/>
        </w:rPr>
        <w:t>på</w:t>
      </w:r>
      <w:r w:rsidRPr="003E3716">
        <w:rPr>
          <w:spacing w:val="-1"/>
          <w:lang w:val="da-DK"/>
        </w:rPr>
        <w:t xml:space="preserve"> </w:t>
      </w:r>
      <w:r w:rsidRPr="003E3716">
        <w:rPr>
          <w:lang w:val="da-DK"/>
        </w:rPr>
        <w:t>Natura</w:t>
      </w:r>
      <w:r w:rsidRPr="003E3716">
        <w:rPr>
          <w:spacing w:val="-1"/>
          <w:lang w:val="da-DK"/>
        </w:rPr>
        <w:t xml:space="preserve"> </w:t>
      </w:r>
      <w:r w:rsidRPr="003E3716">
        <w:rPr>
          <w:lang w:val="da-DK"/>
        </w:rPr>
        <w:t>2000-områ- det (omfattet af Rådets direktiv 92/43/EØF om bevaring af naturtyper samt vilde dyr og planter eller Europa-Parlamentets og Rådets direktiv 2009/147/EF om beskyttelse af vilde fugle) under hensyn til bevaringsmålsætningen for det pågældende område.</w:t>
      </w:r>
    </w:p>
    <w:p w14:paraId="3275F73D" w14:textId="0214B06B" w:rsidR="00A8113D" w:rsidRPr="001A3C68" w:rsidRDefault="001A3C68">
      <w:pPr>
        <w:pStyle w:val="Brdtekst"/>
        <w:spacing w:before="125" w:line="249" w:lineRule="auto"/>
        <w:ind w:right="108" w:firstLine="200"/>
        <w:jc w:val="both"/>
        <w:rPr>
          <w:lang w:val="da-DK"/>
        </w:rPr>
      </w:pPr>
      <w:bookmarkStart w:id="81" w:name="§_12"/>
      <w:bookmarkEnd w:id="81"/>
      <w:r w:rsidRPr="003E3716">
        <w:rPr>
          <w:b/>
          <w:lang w:val="da-DK"/>
        </w:rPr>
        <w:t>§</w:t>
      </w:r>
      <w:r w:rsidRPr="003E3716">
        <w:rPr>
          <w:b/>
          <w:spacing w:val="-2"/>
          <w:lang w:val="da-DK"/>
        </w:rPr>
        <w:t xml:space="preserve"> </w:t>
      </w:r>
      <w:r w:rsidRPr="003E3716">
        <w:rPr>
          <w:b/>
          <w:lang w:val="da-DK"/>
        </w:rPr>
        <w:t xml:space="preserve">12. </w:t>
      </w:r>
      <w:r w:rsidRPr="003E3716">
        <w:rPr>
          <w:lang w:val="da-DK"/>
        </w:rPr>
        <w:t xml:space="preserve">Når Trafikstyrelsen modtager en ansøgning, der er omfattet af § </w:t>
      </w:r>
      <w:ins w:id="82" w:author="Alia Koleilat" w:date="2025-02-11T10:24:00Z">
        <w:r w:rsidR="005E7D9E">
          <w:rPr>
            <w:lang w:val="da-DK"/>
          </w:rPr>
          <w:t xml:space="preserve">2, stk. 4 eller </w:t>
        </w:r>
      </w:ins>
      <w:r w:rsidRPr="003E3716">
        <w:rPr>
          <w:lang w:val="da-DK"/>
        </w:rPr>
        <w:t>4, stk. 1 og 2</w:t>
      </w:r>
      <w:ins w:id="83" w:author="Nanna Vestergaard" w:date="2025-01-24T10:14:00Z">
        <w:del w:id="84" w:author="Alia Koleilat" w:date="2025-02-11T10:24:00Z">
          <w:r w:rsidR="00BD70CC" w:rsidDel="005E7D9E">
            <w:rPr>
              <w:lang w:val="da-DK"/>
            </w:rPr>
            <w:delText xml:space="preserve"> eller § 2, stk. 4</w:delText>
          </w:r>
        </w:del>
      </w:ins>
      <w:r w:rsidRPr="001A3C68">
        <w:rPr>
          <w:lang w:val="da-DK"/>
        </w:rPr>
        <w:t>, foretager styrelsen høring af berørte myndigheder med henblik på afgørelse efter § 13.</w:t>
      </w:r>
    </w:p>
    <w:p w14:paraId="729A9B7A" w14:textId="77777777" w:rsidR="00A8113D" w:rsidRPr="001A3C68" w:rsidRDefault="001A3C68">
      <w:pPr>
        <w:pStyle w:val="Brdtekst"/>
        <w:spacing w:before="122" w:line="249" w:lineRule="auto"/>
        <w:ind w:right="109" w:firstLine="199"/>
        <w:jc w:val="both"/>
        <w:rPr>
          <w:lang w:val="da-DK"/>
        </w:rPr>
      </w:pPr>
      <w:bookmarkStart w:id="85" w:name="§_13"/>
      <w:bookmarkEnd w:id="85"/>
      <w:r w:rsidRPr="001A3C68">
        <w:rPr>
          <w:b/>
          <w:lang w:val="da-DK"/>
        </w:rPr>
        <w:t xml:space="preserve">§ 13. </w:t>
      </w:r>
      <w:r w:rsidRPr="001A3C68">
        <w:rPr>
          <w:lang w:val="da-DK"/>
        </w:rPr>
        <w:t>Trafikstyrelsen træffer afgørelse om, hvorvidt der skal udarbejdes en konsekvensvurdering af Natura 2000-områder på grundlag af oplysninger i ansøgningen og de indkomne høringssvar.</w:t>
      </w:r>
    </w:p>
    <w:p w14:paraId="304B79A1" w14:textId="77777777" w:rsidR="00A8113D" w:rsidRPr="001A3C68" w:rsidRDefault="001A3C68">
      <w:pPr>
        <w:pStyle w:val="Brdtekst"/>
        <w:spacing w:before="122"/>
        <w:ind w:left="310"/>
        <w:jc w:val="both"/>
        <w:rPr>
          <w:lang w:val="da-DK"/>
        </w:rPr>
      </w:pPr>
      <w:bookmarkStart w:id="86" w:name="§_14"/>
      <w:bookmarkEnd w:id="86"/>
      <w:r w:rsidRPr="001A3C68">
        <w:rPr>
          <w:b/>
          <w:lang w:val="da-DK"/>
        </w:rPr>
        <w:t>§</w:t>
      </w:r>
      <w:r w:rsidRPr="001A3C68">
        <w:rPr>
          <w:b/>
          <w:spacing w:val="-2"/>
          <w:lang w:val="da-DK"/>
        </w:rPr>
        <w:t xml:space="preserve"> </w:t>
      </w:r>
      <w:r w:rsidRPr="001A3C68">
        <w:rPr>
          <w:b/>
          <w:lang w:val="da-DK"/>
        </w:rPr>
        <w:t>14.</w:t>
      </w:r>
      <w:r w:rsidRPr="001A3C68">
        <w:rPr>
          <w:b/>
          <w:spacing w:val="-1"/>
          <w:lang w:val="da-DK"/>
        </w:rPr>
        <w:t xml:space="preserve"> </w:t>
      </w:r>
      <w:r w:rsidRPr="001A3C68">
        <w:rPr>
          <w:lang w:val="da-DK"/>
        </w:rPr>
        <w:t>Konsekvensvurderingerne</w:t>
      </w:r>
      <w:r w:rsidRPr="001A3C68">
        <w:rPr>
          <w:spacing w:val="-1"/>
          <w:lang w:val="da-DK"/>
        </w:rPr>
        <w:t xml:space="preserve"> </w:t>
      </w:r>
      <w:r w:rsidRPr="001A3C68">
        <w:rPr>
          <w:lang w:val="da-DK"/>
        </w:rPr>
        <w:t>af</w:t>
      </w:r>
      <w:r w:rsidRPr="001A3C68">
        <w:rPr>
          <w:spacing w:val="-1"/>
          <w:lang w:val="da-DK"/>
        </w:rPr>
        <w:t xml:space="preserve"> </w:t>
      </w:r>
      <w:r w:rsidRPr="001A3C68">
        <w:rPr>
          <w:lang w:val="da-DK"/>
        </w:rPr>
        <w:t>Natura</w:t>
      </w:r>
      <w:r w:rsidRPr="001A3C68">
        <w:rPr>
          <w:spacing w:val="-1"/>
          <w:lang w:val="da-DK"/>
        </w:rPr>
        <w:t xml:space="preserve"> </w:t>
      </w:r>
      <w:r w:rsidRPr="001A3C68">
        <w:rPr>
          <w:lang w:val="da-DK"/>
        </w:rPr>
        <w:t>2000-området</w:t>
      </w:r>
      <w:r w:rsidRPr="001A3C68">
        <w:rPr>
          <w:spacing w:val="-1"/>
          <w:lang w:val="da-DK"/>
        </w:rPr>
        <w:t xml:space="preserve"> </w:t>
      </w:r>
      <w:r w:rsidRPr="001A3C68">
        <w:rPr>
          <w:lang w:val="da-DK"/>
        </w:rPr>
        <w:t>udarbejdes</w:t>
      </w:r>
      <w:r w:rsidRPr="001A3C68">
        <w:rPr>
          <w:spacing w:val="-2"/>
          <w:lang w:val="da-DK"/>
        </w:rPr>
        <w:t xml:space="preserve"> </w:t>
      </w:r>
      <w:r w:rsidRPr="001A3C68">
        <w:rPr>
          <w:lang w:val="da-DK"/>
        </w:rPr>
        <w:t>af</w:t>
      </w:r>
      <w:r w:rsidRPr="001A3C68">
        <w:rPr>
          <w:spacing w:val="-1"/>
          <w:lang w:val="da-DK"/>
        </w:rPr>
        <w:t xml:space="preserve"> </w:t>
      </w:r>
      <w:r w:rsidRPr="001A3C68">
        <w:rPr>
          <w:spacing w:val="-2"/>
          <w:lang w:val="da-DK"/>
        </w:rPr>
        <w:t>bygherren.</w:t>
      </w:r>
    </w:p>
    <w:p w14:paraId="5A85D4F4" w14:textId="77777777" w:rsidR="00A8113D" w:rsidRPr="001A3C68" w:rsidRDefault="00A8113D">
      <w:pPr>
        <w:jc w:val="both"/>
        <w:rPr>
          <w:lang w:val="da-DK"/>
        </w:rPr>
        <w:sectPr w:rsidR="00A8113D" w:rsidRPr="001A3C68">
          <w:pgSz w:w="11910" w:h="16840"/>
          <w:pgMar w:top="1320" w:right="740" w:bottom="840" w:left="740" w:header="0" w:footer="652" w:gutter="0"/>
          <w:cols w:space="708"/>
        </w:sectPr>
      </w:pPr>
    </w:p>
    <w:p w14:paraId="5B4768B5" w14:textId="77777777" w:rsidR="00A8113D" w:rsidRPr="001A3C68" w:rsidRDefault="001A3C68">
      <w:pPr>
        <w:pStyle w:val="Brdtekst"/>
        <w:spacing w:before="67" w:line="249" w:lineRule="auto"/>
        <w:ind w:right="108" w:firstLine="199"/>
        <w:jc w:val="both"/>
        <w:rPr>
          <w:lang w:val="da-DK"/>
        </w:rPr>
      </w:pPr>
      <w:r w:rsidRPr="001A3C68">
        <w:rPr>
          <w:i/>
          <w:lang w:val="da-DK"/>
        </w:rPr>
        <w:lastRenderedPageBreak/>
        <w:t xml:space="preserve">Stk. 2. </w:t>
      </w:r>
      <w:r w:rsidRPr="001A3C68">
        <w:rPr>
          <w:lang w:val="da-DK"/>
        </w:rPr>
        <w:t>Der skal foretages en konsekvensvurdering af projektets virkning på det internationale naturbe</w:t>
      </w:r>
      <w:del w:id="87" w:author="Alia Koleilat" w:date="2025-02-11T10:25:00Z">
        <w:r w:rsidRPr="001A3C68" w:rsidDel="005E7D9E">
          <w:rPr>
            <w:lang w:val="da-DK"/>
          </w:rPr>
          <w:delText xml:space="preserve">- </w:delText>
        </w:r>
      </w:del>
      <w:r w:rsidRPr="001A3C68">
        <w:rPr>
          <w:lang w:val="da-DK"/>
        </w:rPr>
        <w:t>skyttelsesområde under hensyn til bevaringsmålsætningen for det pågældende område.</w:t>
      </w:r>
    </w:p>
    <w:p w14:paraId="5D88E050" w14:textId="77777777" w:rsidR="00A8113D" w:rsidRPr="001A3C68" w:rsidRDefault="001A3C68">
      <w:pPr>
        <w:pStyle w:val="Brdtekst"/>
        <w:spacing w:before="2" w:line="249" w:lineRule="auto"/>
        <w:ind w:right="106" w:firstLine="199"/>
        <w:jc w:val="both"/>
        <w:rPr>
          <w:lang w:val="da-DK"/>
        </w:rPr>
      </w:pPr>
      <w:r w:rsidRPr="001A3C68">
        <w:rPr>
          <w:i/>
          <w:lang w:val="da-DK"/>
        </w:rPr>
        <w:t xml:space="preserve">Stk. 3. </w:t>
      </w:r>
      <w:r w:rsidRPr="001A3C68">
        <w:rPr>
          <w:lang w:val="da-DK"/>
        </w:rPr>
        <w:t>Hvis konsekvensvurderingen viser, at det ikke kan udelukkes, at projektet i sig selv eller i forbindelse med andre planer og projekter vil skade et Natura 2000-område, kan Trafikstyrelsen ikke give tilladelse, dispensation eller godkendelse til det ansøgte, jf. dog § 15, stk.1.</w:t>
      </w:r>
    </w:p>
    <w:p w14:paraId="671240DD" w14:textId="77777777" w:rsidR="00A8113D" w:rsidRPr="001A3C68" w:rsidRDefault="001A3C68">
      <w:pPr>
        <w:pStyle w:val="Brdtekst"/>
        <w:spacing w:before="123" w:line="249" w:lineRule="auto"/>
        <w:ind w:right="106" w:firstLine="200"/>
        <w:jc w:val="both"/>
        <w:rPr>
          <w:lang w:val="da-DK"/>
        </w:rPr>
      </w:pPr>
      <w:bookmarkStart w:id="88" w:name="§_15"/>
      <w:bookmarkEnd w:id="88"/>
      <w:r w:rsidRPr="001A3C68">
        <w:rPr>
          <w:b/>
          <w:lang w:val="da-DK"/>
        </w:rPr>
        <w:t xml:space="preserve">§ 15. </w:t>
      </w:r>
      <w:r w:rsidRPr="001A3C68">
        <w:rPr>
          <w:lang w:val="da-DK"/>
        </w:rPr>
        <w:t>Trafikstyrelsen kan træffe afgørelse om at fravige § 14, stk. 3, når der foreligger bydende nødvendige hensyn til væsentlige samfundsinteresser, herunder af social eller økonomisk art, hvis der</w:t>
      </w:r>
      <w:r w:rsidRPr="001A3C68">
        <w:rPr>
          <w:spacing w:val="40"/>
          <w:lang w:val="da-DK"/>
        </w:rPr>
        <w:t xml:space="preserve"> </w:t>
      </w:r>
      <w:r w:rsidRPr="001A3C68">
        <w:rPr>
          <w:lang w:val="da-DK"/>
        </w:rPr>
        <w:t>ikke findes nogen alternativ løsning, jf. dog § 16 og 17.</w:t>
      </w:r>
    </w:p>
    <w:p w14:paraId="424F5C64" w14:textId="77777777" w:rsidR="00A8113D" w:rsidRPr="001A3C68" w:rsidRDefault="001A3C68">
      <w:pPr>
        <w:pStyle w:val="Brdtekst"/>
        <w:spacing w:before="3" w:line="249" w:lineRule="auto"/>
        <w:ind w:right="106" w:firstLine="200"/>
        <w:jc w:val="both"/>
        <w:rPr>
          <w:lang w:val="da-DK"/>
        </w:rPr>
      </w:pPr>
      <w:r w:rsidRPr="001A3C68">
        <w:rPr>
          <w:i/>
          <w:lang w:val="da-DK"/>
        </w:rPr>
        <w:t xml:space="preserve">Stk. 2. </w:t>
      </w:r>
      <w:r w:rsidRPr="001A3C68">
        <w:rPr>
          <w:lang w:val="da-DK"/>
        </w:rPr>
        <w:t>I Natura 2000-områder, der indeholder prioriterede naturtyper eller dyre- eller plantearter efter bekendtgørelse om udpegning og administration af internationale naturbeskyttelsesområder samt beskyt</w:t>
      </w:r>
      <w:del w:id="89" w:author="Alia Koleilat" w:date="2025-02-11T10:25:00Z">
        <w:r w:rsidRPr="001A3C68" w:rsidDel="005E7D9E">
          <w:rPr>
            <w:lang w:val="da-DK"/>
          </w:rPr>
          <w:delText xml:space="preserve">- </w:delText>
        </w:r>
      </w:del>
      <w:r w:rsidRPr="001A3C68">
        <w:rPr>
          <w:lang w:val="da-DK"/>
        </w:rPr>
        <w:t xml:space="preserve">telse af visse arter, kan fravigelse som nævnt i stk. 1 dog kun ske, når der foreligger bydende nødvendige hensyn til menneskers sundhed og den offentlige sikkerhed eller væsentlige gavnlige virkninger på miljøet, eller, efter udtalelse fra Europa-Kommissionen, andre bydende nødvendige hensyn til væsentlige </w:t>
      </w:r>
      <w:r w:rsidRPr="001A3C68">
        <w:rPr>
          <w:spacing w:val="-2"/>
          <w:lang w:val="da-DK"/>
        </w:rPr>
        <w:t>samfundsinteresser.</w:t>
      </w:r>
    </w:p>
    <w:p w14:paraId="799836B3" w14:textId="77777777" w:rsidR="00A8113D" w:rsidRPr="001A3C68" w:rsidRDefault="001A3C68">
      <w:pPr>
        <w:pStyle w:val="Brdtekst"/>
        <w:spacing w:before="6" w:line="249" w:lineRule="auto"/>
        <w:ind w:right="107" w:firstLine="200"/>
        <w:jc w:val="both"/>
        <w:rPr>
          <w:lang w:val="da-DK"/>
        </w:rPr>
      </w:pPr>
      <w:r w:rsidRPr="001A3C68">
        <w:rPr>
          <w:i/>
          <w:lang w:val="da-DK"/>
        </w:rPr>
        <w:t xml:space="preserve">Stk. 3. </w:t>
      </w:r>
      <w:r w:rsidRPr="001A3C68">
        <w:rPr>
          <w:lang w:val="da-DK"/>
        </w:rPr>
        <w:t>Fravigelse efter stk. 1 forudsætter, at der træffes alle nødvendige kompensationsforanstaltninger for at sikre, at sammenhængen i Natura 2000-netværket bevares. Europa-Kommissionen skal underrettes om, hvilke kompensationsforanstaltninger, der træffes.</w:t>
      </w:r>
    </w:p>
    <w:p w14:paraId="5F777114" w14:textId="77777777" w:rsidR="00A8113D" w:rsidRPr="001A3C68" w:rsidRDefault="001A3C68">
      <w:pPr>
        <w:pStyle w:val="Brdtekst"/>
        <w:spacing w:before="3"/>
        <w:ind w:left="310"/>
        <w:jc w:val="both"/>
        <w:rPr>
          <w:lang w:val="da-DK"/>
        </w:rPr>
      </w:pPr>
      <w:r w:rsidRPr="001A3C68">
        <w:rPr>
          <w:i/>
          <w:lang w:val="da-DK"/>
        </w:rPr>
        <w:t>Stk.</w:t>
      </w:r>
      <w:r w:rsidRPr="001A3C68">
        <w:rPr>
          <w:i/>
          <w:spacing w:val="-3"/>
          <w:lang w:val="da-DK"/>
        </w:rPr>
        <w:t xml:space="preserve"> </w:t>
      </w:r>
      <w:r w:rsidRPr="001A3C68">
        <w:rPr>
          <w:i/>
          <w:lang w:val="da-DK"/>
        </w:rPr>
        <w:t>4.</w:t>
      </w:r>
      <w:r w:rsidRPr="001A3C68">
        <w:rPr>
          <w:i/>
          <w:spacing w:val="-2"/>
          <w:lang w:val="da-DK"/>
        </w:rPr>
        <w:t xml:space="preserve"> </w:t>
      </w:r>
      <w:r w:rsidRPr="001A3C68">
        <w:rPr>
          <w:lang w:val="da-DK"/>
        </w:rPr>
        <w:t>Afgørelse</w:t>
      </w:r>
      <w:r w:rsidRPr="001A3C68">
        <w:rPr>
          <w:spacing w:val="-2"/>
          <w:lang w:val="da-DK"/>
        </w:rPr>
        <w:t xml:space="preserve"> </w:t>
      </w:r>
      <w:r w:rsidRPr="001A3C68">
        <w:rPr>
          <w:lang w:val="da-DK"/>
        </w:rPr>
        <w:t>om</w:t>
      </w:r>
      <w:r w:rsidRPr="001A3C68">
        <w:rPr>
          <w:spacing w:val="-2"/>
          <w:lang w:val="da-DK"/>
        </w:rPr>
        <w:t xml:space="preserve"> </w:t>
      </w:r>
      <w:r w:rsidRPr="001A3C68">
        <w:rPr>
          <w:lang w:val="da-DK"/>
        </w:rPr>
        <w:t>fravigelse</w:t>
      </w:r>
      <w:r w:rsidRPr="001A3C68">
        <w:rPr>
          <w:spacing w:val="-2"/>
          <w:lang w:val="da-DK"/>
        </w:rPr>
        <w:t xml:space="preserve"> </w:t>
      </w:r>
      <w:r w:rsidRPr="001A3C68">
        <w:rPr>
          <w:lang w:val="da-DK"/>
        </w:rPr>
        <w:t>efter</w:t>
      </w:r>
      <w:r w:rsidRPr="001A3C68">
        <w:rPr>
          <w:spacing w:val="-2"/>
          <w:lang w:val="da-DK"/>
        </w:rPr>
        <w:t xml:space="preserve"> </w:t>
      </w:r>
      <w:r w:rsidRPr="001A3C68">
        <w:rPr>
          <w:lang w:val="da-DK"/>
        </w:rPr>
        <w:t>stk.</w:t>
      </w:r>
      <w:r w:rsidRPr="001A3C68">
        <w:rPr>
          <w:spacing w:val="-3"/>
          <w:lang w:val="da-DK"/>
        </w:rPr>
        <w:t xml:space="preserve"> </w:t>
      </w:r>
      <w:r w:rsidRPr="001A3C68">
        <w:rPr>
          <w:lang w:val="da-DK"/>
        </w:rPr>
        <w:t>1</w:t>
      </w:r>
      <w:r w:rsidRPr="001A3C68">
        <w:rPr>
          <w:spacing w:val="-2"/>
          <w:lang w:val="da-DK"/>
        </w:rPr>
        <w:t xml:space="preserve"> </w:t>
      </w:r>
      <w:r w:rsidRPr="001A3C68">
        <w:rPr>
          <w:lang w:val="da-DK"/>
        </w:rPr>
        <w:t>træffes</w:t>
      </w:r>
      <w:r w:rsidRPr="001A3C68">
        <w:rPr>
          <w:spacing w:val="-3"/>
          <w:lang w:val="da-DK"/>
        </w:rPr>
        <w:t xml:space="preserve"> </w:t>
      </w:r>
      <w:r w:rsidRPr="001A3C68">
        <w:rPr>
          <w:lang w:val="da-DK"/>
        </w:rPr>
        <w:t>efter</w:t>
      </w:r>
      <w:r w:rsidRPr="001A3C68">
        <w:rPr>
          <w:spacing w:val="-2"/>
          <w:lang w:val="da-DK"/>
        </w:rPr>
        <w:t xml:space="preserve"> </w:t>
      </w:r>
      <w:r w:rsidRPr="001A3C68">
        <w:rPr>
          <w:lang w:val="da-DK"/>
        </w:rPr>
        <w:t>Trafikstyrelsens</w:t>
      </w:r>
      <w:r w:rsidRPr="001A3C68">
        <w:rPr>
          <w:spacing w:val="-3"/>
          <w:lang w:val="da-DK"/>
        </w:rPr>
        <w:t xml:space="preserve"> </w:t>
      </w:r>
      <w:r w:rsidRPr="001A3C68">
        <w:rPr>
          <w:lang w:val="da-DK"/>
        </w:rPr>
        <w:t>høring</w:t>
      </w:r>
      <w:r w:rsidRPr="001A3C68">
        <w:rPr>
          <w:spacing w:val="-2"/>
          <w:lang w:val="da-DK"/>
        </w:rPr>
        <w:t xml:space="preserve"> </w:t>
      </w:r>
      <w:r w:rsidRPr="001A3C68">
        <w:rPr>
          <w:lang w:val="da-DK"/>
        </w:rPr>
        <w:t>af</w:t>
      </w:r>
      <w:r w:rsidRPr="001A3C68">
        <w:rPr>
          <w:spacing w:val="-2"/>
          <w:lang w:val="da-DK"/>
        </w:rPr>
        <w:t xml:space="preserve"> </w:t>
      </w:r>
      <w:r w:rsidRPr="001A3C68">
        <w:rPr>
          <w:lang w:val="da-DK"/>
        </w:rPr>
        <w:t>berørte</w:t>
      </w:r>
      <w:r w:rsidRPr="001A3C68">
        <w:rPr>
          <w:spacing w:val="-2"/>
          <w:lang w:val="da-DK"/>
        </w:rPr>
        <w:t xml:space="preserve"> myndigheder.</w:t>
      </w:r>
    </w:p>
    <w:p w14:paraId="0439F671" w14:textId="55A09CE1" w:rsidR="00A8113D" w:rsidRPr="001A3C68" w:rsidRDefault="001A3C68">
      <w:pPr>
        <w:pStyle w:val="Brdtekst"/>
        <w:spacing w:before="12" w:line="249" w:lineRule="auto"/>
        <w:ind w:right="109" w:firstLine="199"/>
        <w:jc w:val="both"/>
        <w:rPr>
          <w:lang w:val="da-DK"/>
        </w:rPr>
      </w:pPr>
      <w:r w:rsidRPr="001A3C68">
        <w:rPr>
          <w:i/>
          <w:lang w:val="da-DK"/>
        </w:rPr>
        <w:t>Stk.</w:t>
      </w:r>
      <w:r w:rsidRPr="001A3C68">
        <w:rPr>
          <w:i/>
          <w:spacing w:val="-2"/>
          <w:lang w:val="da-DK"/>
        </w:rPr>
        <w:t xml:space="preserve"> </w:t>
      </w:r>
      <w:r w:rsidRPr="001A3C68">
        <w:rPr>
          <w:i/>
          <w:lang w:val="da-DK"/>
        </w:rPr>
        <w:t xml:space="preserve">5. </w:t>
      </w:r>
      <w:r w:rsidRPr="001A3C68">
        <w:rPr>
          <w:lang w:val="da-DK"/>
        </w:rPr>
        <w:t>Trafik</w:t>
      </w:r>
      <w:del w:id="90" w:author="Nanna Vestergaard" w:date="2025-02-05T12:02:00Z">
        <w:r w:rsidRPr="001A3C68" w:rsidDel="00FF37E9">
          <w:rPr>
            <w:lang w:val="da-DK"/>
          </w:rPr>
          <w:delText>-, Bygge- og Bolig</w:delText>
        </w:r>
      </w:del>
      <w:r w:rsidRPr="001A3C68">
        <w:rPr>
          <w:lang w:val="da-DK"/>
        </w:rPr>
        <w:t>styrelsen forestår den i stk. 2 og 3 nævnte kontakt til Europa- Kommis</w:t>
      </w:r>
      <w:del w:id="91" w:author="Alia Koleilat" w:date="2025-02-11T10:26:00Z">
        <w:r w:rsidRPr="001A3C68" w:rsidDel="005E7D9E">
          <w:rPr>
            <w:lang w:val="da-DK"/>
          </w:rPr>
          <w:delText xml:space="preserve">- </w:delText>
        </w:r>
      </w:del>
      <w:r w:rsidRPr="001A3C68">
        <w:rPr>
          <w:spacing w:val="-2"/>
          <w:lang w:val="da-DK"/>
        </w:rPr>
        <w:t>sionen.</w:t>
      </w:r>
    </w:p>
    <w:p w14:paraId="3EB00F4A" w14:textId="77777777" w:rsidR="00A8113D" w:rsidRPr="001A3C68" w:rsidRDefault="001A3C68">
      <w:pPr>
        <w:pStyle w:val="Brdtekst"/>
        <w:spacing w:before="122" w:line="249" w:lineRule="auto"/>
        <w:ind w:right="108" w:firstLine="200"/>
        <w:jc w:val="both"/>
        <w:rPr>
          <w:lang w:val="da-DK"/>
        </w:rPr>
      </w:pPr>
      <w:bookmarkStart w:id="92" w:name="§_16"/>
      <w:bookmarkEnd w:id="92"/>
      <w:r w:rsidRPr="001A3C68">
        <w:rPr>
          <w:b/>
          <w:lang w:val="da-DK"/>
        </w:rPr>
        <w:t xml:space="preserve">§ 16. </w:t>
      </w:r>
      <w:r w:rsidRPr="001A3C68">
        <w:rPr>
          <w:lang w:val="da-DK"/>
        </w:rPr>
        <w:t>Ved administration af de i § 2 nævnte bestemmelser kan Trafikstyrelsen ikke give tilladelse, dispensation, godkendelse m.v., hvis det ansøgte projekt kan</w:t>
      </w:r>
    </w:p>
    <w:p w14:paraId="0347533E" w14:textId="77777777" w:rsidR="00A8113D" w:rsidRPr="001A3C68" w:rsidRDefault="001A3C68">
      <w:pPr>
        <w:pStyle w:val="Listeafsnit"/>
        <w:numPr>
          <w:ilvl w:val="0"/>
          <w:numId w:val="13"/>
        </w:numPr>
        <w:tabs>
          <w:tab w:val="left" w:pos="508"/>
          <w:tab w:val="left" w:pos="510"/>
        </w:tabs>
        <w:spacing w:before="2" w:line="249" w:lineRule="auto"/>
        <w:ind w:right="107"/>
        <w:jc w:val="both"/>
        <w:rPr>
          <w:sz w:val="24"/>
          <w:lang w:val="da-DK"/>
        </w:rPr>
      </w:pPr>
      <w:r w:rsidRPr="001A3C68">
        <w:rPr>
          <w:sz w:val="24"/>
          <w:lang w:val="da-DK"/>
        </w:rPr>
        <w:t>beskadige eller ødelægge yngle- eller rasteområder i det naturlige udbredelsesområde for de dyrear</w:t>
      </w:r>
      <w:del w:id="93" w:author="Alia Koleilat" w:date="2025-02-11T10:27:00Z">
        <w:r w:rsidRPr="001A3C68" w:rsidDel="005E7D9E">
          <w:rPr>
            <w:sz w:val="24"/>
            <w:lang w:val="da-DK"/>
          </w:rPr>
          <w:delText xml:space="preserve">- </w:delText>
        </w:r>
      </w:del>
      <w:r w:rsidRPr="001A3C68">
        <w:rPr>
          <w:sz w:val="24"/>
          <w:lang w:val="da-DK"/>
        </w:rPr>
        <w:t>ter, der er optaget i habitatdirektivets bilag IV, litra a), eller</w:t>
      </w:r>
    </w:p>
    <w:p w14:paraId="62511E54" w14:textId="77777777" w:rsidR="00A8113D" w:rsidRPr="001A3C68" w:rsidRDefault="001A3C68">
      <w:pPr>
        <w:pStyle w:val="Listeafsnit"/>
        <w:numPr>
          <w:ilvl w:val="0"/>
          <w:numId w:val="13"/>
        </w:numPr>
        <w:tabs>
          <w:tab w:val="left" w:pos="508"/>
        </w:tabs>
        <w:spacing w:before="2"/>
        <w:ind w:left="508" w:hanging="398"/>
        <w:jc w:val="both"/>
        <w:rPr>
          <w:sz w:val="24"/>
          <w:lang w:val="da-DK"/>
        </w:rPr>
      </w:pPr>
      <w:r w:rsidRPr="001A3C68">
        <w:rPr>
          <w:sz w:val="24"/>
          <w:lang w:val="da-DK"/>
        </w:rPr>
        <w:t>ødelægge</w:t>
      </w:r>
      <w:r w:rsidRPr="001A3C68">
        <w:rPr>
          <w:spacing w:val="-7"/>
          <w:sz w:val="24"/>
          <w:lang w:val="da-DK"/>
        </w:rPr>
        <w:t xml:space="preserve"> </w:t>
      </w:r>
      <w:r w:rsidRPr="001A3C68">
        <w:rPr>
          <w:sz w:val="24"/>
          <w:lang w:val="da-DK"/>
        </w:rPr>
        <w:t>de</w:t>
      </w:r>
      <w:r w:rsidRPr="001A3C68">
        <w:rPr>
          <w:spacing w:val="-4"/>
          <w:sz w:val="24"/>
          <w:lang w:val="da-DK"/>
        </w:rPr>
        <w:t xml:space="preserve"> </w:t>
      </w:r>
      <w:r w:rsidRPr="001A3C68">
        <w:rPr>
          <w:sz w:val="24"/>
          <w:lang w:val="da-DK"/>
        </w:rPr>
        <w:t>plantearter,</w:t>
      </w:r>
      <w:r w:rsidRPr="001A3C68">
        <w:rPr>
          <w:spacing w:val="-4"/>
          <w:sz w:val="24"/>
          <w:lang w:val="da-DK"/>
        </w:rPr>
        <w:t xml:space="preserve"> </w:t>
      </w:r>
      <w:r w:rsidRPr="001A3C68">
        <w:rPr>
          <w:sz w:val="24"/>
          <w:lang w:val="da-DK"/>
        </w:rPr>
        <w:t>som</w:t>
      </w:r>
      <w:r w:rsidRPr="001A3C68">
        <w:rPr>
          <w:spacing w:val="-4"/>
          <w:sz w:val="24"/>
          <w:lang w:val="da-DK"/>
        </w:rPr>
        <w:t xml:space="preserve"> </w:t>
      </w:r>
      <w:r w:rsidRPr="001A3C68">
        <w:rPr>
          <w:sz w:val="24"/>
          <w:lang w:val="da-DK"/>
        </w:rPr>
        <w:t>er</w:t>
      </w:r>
      <w:r w:rsidRPr="001A3C68">
        <w:rPr>
          <w:spacing w:val="-5"/>
          <w:sz w:val="24"/>
          <w:lang w:val="da-DK"/>
        </w:rPr>
        <w:t xml:space="preserve"> </w:t>
      </w:r>
      <w:r w:rsidRPr="001A3C68">
        <w:rPr>
          <w:sz w:val="24"/>
          <w:lang w:val="da-DK"/>
        </w:rPr>
        <w:t>optaget</w:t>
      </w:r>
      <w:r w:rsidRPr="001A3C68">
        <w:rPr>
          <w:spacing w:val="-4"/>
          <w:sz w:val="24"/>
          <w:lang w:val="da-DK"/>
        </w:rPr>
        <w:t xml:space="preserve"> </w:t>
      </w:r>
      <w:r w:rsidRPr="001A3C68">
        <w:rPr>
          <w:sz w:val="24"/>
          <w:lang w:val="da-DK"/>
        </w:rPr>
        <w:t>i</w:t>
      </w:r>
      <w:r w:rsidRPr="001A3C68">
        <w:rPr>
          <w:spacing w:val="-4"/>
          <w:sz w:val="24"/>
          <w:lang w:val="da-DK"/>
        </w:rPr>
        <w:t xml:space="preserve"> </w:t>
      </w:r>
      <w:r w:rsidRPr="001A3C68">
        <w:rPr>
          <w:sz w:val="24"/>
          <w:lang w:val="da-DK"/>
        </w:rPr>
        <w:t>habitatdirektivets</w:t>
      </w:r>
      <w:r w:rsidRPr="001A3C68">
        <w:rPr>
          <w:spacing w:val="-5"/>
          <w:sz w:val="24"/>
          <w:lang w:val="da-DK"/>
        </w:rPr>
        <w:t xml:space="preserve"> </w:t>
      </w:r>
      <w:r w:rsidRPr="001A3C68">
        <w:rPr>
          <w:sz w:val="24"/>
          <w:lang w:val="da-DK"/>
        </w:rPr>
        <w:t>bilag</w:t>
      </w:r>
      <w:r w:rsidRPr="001A3C68">
        <w:rPr>
          <w:spacing w:val="-4"/>
          <w:sz w:val="24"/>
          <w:lang w:val="da-DK"/>
        </w:rPr>
        <w:t xml:space="preserve"> </w:t>
      </w:r>
      <w:r w:rsidRPr="001A3C68">
        <w:rPr>
          <w:sz w:val="24"/>
          <w:lang w:val="da-DK"/>
        </w:rPr>
        <w:t>IV,</w:t>
      </w:r>
      <w:r w:rsidRPr="001A3C68">
        <w:rPr>
          <w:spacing w:val="-5"/>
          <w:sz w:val="24"/>
          <w:lang w:val="da-DK"/>
        </w:rPr>
        <w:t xml:space="preserve"> </w:t>
      </w:r>
      <w:r w:rsidRPr="001A3C68">
        <w:rPr>
          <w:sz w:val="24"/>
          <w:lang w:val="da-DK"/>
        </w:rPr>
        <w:t>litra</w:t>
      </w:r>
      <w:r w:rsidRPr="001A3C68">
        <w:rPr>
          <w:spacing w:val="-4"/>
          <w:sz w:val="24"/>
          <w:lang w:val="da-DK"/>
        </w:rPr>
        <w:t xml:space="preserve"> </w:t>
      </w:r>
      <w:r w:rsidRPr="001A3C68">
        <w:rPr>
          <w:sz w:val="24"/>
          <w:lang w:val="da-DK"/>
        </w:rPr>
        <w:t>b,</w:t>
      </w:r>
      <w:r w:rsidRPr="001A3C68">
        <w:rPr>
          <w:spacing w:val="-4"/>
          <w:sz w:val="24"/>
          <w:lang w:val="da-DK"/>
        </w:rPr>
        <w:t xml:space="preserve"> </w:t>
      </w:r>
      <w:r w:rsidRPr="001A3C68">
        <w:rPr>
          <w:sz w:val="24"/>
          <w:lang w:val="da-DK"/>
        </w:rPr>
        <w:t>i</w:t>
      </w:r>
      <w:r w:rsidRPr="001A3C68">
        <w:rPr>
          <w:spacing w:val="-4"/>
          <w:sz w:val="24"/>
          <w:lang w:val="da-DK"/>
        </w:rPr>
        <w:t xml:space="preserve"> </w:t>
      </w:r>
      <w:r w:rsidRPr="001A3C68">
        <w:rPr>
          <w:sz w:val="24"/>
          <w:lang w:val="da-DK"/>
        </w:rPr>
        <w:t>alle</w:t>
      </w:r>
      <w:r w:rsidRPr="001A3C68">
        <w:rPr>
          <w:spacing w:val="-4"/>
          <w:sz w:val="24"/>
          <w:lang w:val="da-DK"/>
        </w:rPr>
        <w:t xml:space="preserve"> </w:t>
      </w:r>
      <w:r w:rsidRPr="001A3C68">
        <w:rPr>
          <w:spacing w:val="-2"/>
          <w:sz w:val="24"/>
          <w:lang w:val="da-DK"/>
        </w:rPr>
        <w:t>livsstadier.</w:t>
      </w:r>
    </w:p>
    <w:p w14:paraId="5D056E2F" w14:textId="77777777" w:rsidR="00A8113D" w:rsidRPr="001A3C68" w:rsidRDefault="001A3C68">
      <w:pPr>
        <w:pStyle w:val="Brdtekst"/>
        <w:spacing w:before="12" w:line="249" w:lineRule="auto"/>
        <w:ind w:right="105" w:firstLine="199"/>
        <w:jc w:val="both"/>
        <w:rPr>
          <w:lang w:val="da-DK"/>
        </w:rPr>
      </w:pPr>
      <w:r w:rsidRPr="001A3C68">
        <w:rPr>
          <w:i/>
          <w:lang w:val="da-DK"/>
        </w:rPr>
        <w:t xml:space="preserve">Stk. 2. </w:t>
      </w:r>
      <w:r w:rsidRPr="001A3C68">
        <w:rPr>
          <w:lang w:val="da-DK"/>
        </w:rPr>
        <w:t>Bestemmelserne i stk. 1 gælder uanset, om de pågældende arter forekommer inden for et internationalt naturbeskyttelsesområde eller ej.</w:t>
      </w:r>
    </w:p>
    <w:p w14:paraId="3460E09C" w14:textId="77777777" w:rsidR="00A8113D" w:rsidRPr="001A3C68" w:rsidRDefault="001A3C68">
      <w:pPr>
        <w:pStyle w:val="Brdtekst"/>
        <w:spacing w:before="122" w:line="249" w:lineRule="auto"/>
        <w:ind w:right="105" w:firstLine="199"/>
        <w:jc w:val="both"/>
        <w:rPr>
          <w:lang w:val="da-DK"/>
        </w:rPr>
      </w:pPr>
      <w:bookmarkStart w:id="94" w:name="§_17"/>
      <w:bookmarkEnd w:id="94"/>
      <w:r w:rsidRPr="001A3C68">
        <w:rPr>
          <w:b/>
          <w:lang w:val="da-DK"/>
        </w:rPr>
        <w:t>§</w:t>
      </w:r>
      <w:r w:rsidRPr="001A3C68">
        <w:rPr>
          <w:b/>
          <w:spacing w:val="40"/>
          <w:lang w:val="da-DK"/>
        </w:rPr>
        <w:t xml:space="preserve"> </w:t>
      </w:r>
      <w:r w:rsidRPr="001A3C68">
        <w:rPr>
          <w:b/>
          <w:lang w:val="da-DK"/>
        </w:rPr>
        <w:t>17.</w:t>
      </w:r>
      <w:r w:rsidRPr="001A3C68">
        <w:rPr>
          <w:b/>
          <w:spacing w:val="40"/>
          <w:lang w:val="da-DK"/>
        </w:rPr>
        <w:t xml:space="preserve"> </w:t>
      </w:r>
      <w:r w:rsidRPr="001A3C68">
        <w:rPr>
          <w:lang w:val="da-DK"/>
        </w:rPr>
        <w:t>Trafikstyrelsen</w:t>
      </w:r>
      <w:r w:rsidRPr="001A3C68">
        <w:rPr>
          <w:spacing w:val="40"/>
          <w:lang w:val="da-DK"/>
        </w:rPr>
        <w:t xml:space="preserve"> </w:t>
      </w:r>
      <w:r w:rsidRPr="001A3C68">
        <w:rPr>
          <w:lang w:val="da-DK"/>
        </w:rPr>
        <w:t>kan</w:t>
      </w:r>
      <w:r w:rsidRPr="001A3C68">
        <w:rPr>
          <w:spacing w:val="40"/>
          <w:lang w:val="da-DK"/>
        </w:rPr>
        <w:t xml:space="preserve"> </w:t>
      </w:r>
      <w:r w:rsidRPr="001A3C68">
        <w:rPr>
          <w:lang w:val="da-DK"/>
        </w:rPr>
        <w:t>dog</w:t>
      </w:r>
      <w:r w:rsidRPr="001A3C68">
        <w:rPr>
          <w:spacing w:val="40"/>
          <w:lang w:val="da-DK"/>
        </w:rPr>
        <w:t xml:space="preserve"> </w:t>
      </w:r>
      <w:r w:rsidRPr="001A3C68">
        <w:rPr>
          <w:lang w:val="da-DK"/>
        </w:rPr>
        <w:t>fravige</w:t>
      </w:r>
      <w:r w:rsidRPr="001A3C68">
        <w:rPr>
          <w:spacing w:val="40"/>
          <w:lang w:val="da-DK"/>
        </w:rPr>
        <w:t xml:space="preserve"> </w:t>
      </w:r>
      <w:r w:rsidRPr="001A3C68">
        <w:rPr>
          <w:lang w:val="da-DK"/>
        </w:rPr>
        <w:t>§</w:t>
      </w:r>
      <w:r w:rsidRPr="001A3C68">
        <w:rPr>
          <w:spacing w:val="40"/>
          <w:lang w:val="da-DK"/>
        </w:rPr>
        <w:t xml:space="preserve"> </w:t>
      </w:r>
      <w:r w:rsidRPr="001A3C68">
        <w:rPr>
          <w:lang w:val="da-DK"/>
        </w:rPr>
        <w:t>16,</w:t>
      </w:r>
      <w:r w:rsidRPr="001A3C68">
        <w:rPr>
          <w:spacing w:val="40"/>
          <w:lang w:val="da-DK"/>
        </w:rPr>
        <w:t xml:space="preserve"> </w:t>
      </w:r>
      <w:r w:rsidRPr="001A3C68">
        <w:rPr>
          <w:lang w:val="da-DK"/>
        </w:rPr>
        <w:t>hvis</w:t>
      </w:r>
      <w:r w:rsidRPr="001A3C68">
        <w:rPr>
          <w:spacing w:val="40"/>
          <w:lang w:val="da-DK"/>
        </w:rPr>
        <w:t xml:space="preserve"> </w:t>
      </w:r>
      <w:r w:rsidRPr="001A3C68">
        <w:rPr>
          <w:lang w:val="da-DK"/>
        </w:rPr>
        <w:t>et</w:t>
      </w:r>
      <w:r w:rsidRPr="001A3C68">
        <w:rPr>
          <w:spacing w:val="40"/>
          <w:lang w:val="da-DK"/>
        </w:rPr>
        <w:t xml:space="preserve"> </w:t>
      </w:r>
      <w:r w:rsidRPr="001A3C68">
        <w:rPr>
          <w:lang w:val="da-DK"/>
        </w:rPr>
        <w:t>tilfredsstillende</w:t>
      </w:r>
      <w:r w:rsidRPr="001A3C68">
        <w:rPr>
          <w:spacing w:val="40"/>
          <w:lang w:val="da-DK"/>
        </w:rPr>
        <w:t xml:space="preserve"> </w:t>
      </w:r>
      <w:r w:rsidRPr="001A3C68">
        <w:rPr>
          <w:lang w:val="da-DK"/>
        </w:rPr>
        <w:t>alternativ</w:t>
      </w:r>
      <w:r w:rsidRPr="001A3C68">
        <w:rPr>
          <w:spacing w:val="40"/>
          <w:lang w:val="da-DK"/>
        </w:rPr>
        <w:t xml:space="preserve"> </w:t>
      </w:r>
      <w:r w:rsidRPr="001A3C68">
        <w:rPr>
          <w:lang w:val="da-DK"/>
        </w:rPr>
        <w:t>ikke</w:t>
      </w:r>
      <w:r w:rsidRPr="001A3C68">
        <w:rPr>
          <w:spacing w:val="40"/>
          <w:lang w:val="da-DK"/>
        </w:rPr>
        <w:t xml:space="preserve"> </w:t>
      </w:r>
      <w:r w:rsidRPr="001A3C68">
        <w:rPr>
          <w:lang w:val="da-DK"/>
        </w:rPr>
        <w:t>foreligger,</w:t>
      </w:r>
      <w:r w:rsidRPr="001A3C68">
        <w:rPr>
          <w:spacing w:val="40"/>
          <w:lang w:val="da-DK"/>
        </w:rPr>
        <w:t xml:space="preserve"> </w:t>
      </w:r>
      <w:r w:rsidRPr="001A3C68">
        <w:rPr>
          <w:lang w:val="da-DK"/>
        </w:rPr>
        <w:t>og hvis fravigelsen ikke hindrer, at den pågældende bestands bevaringsstatus opretholdes i dens naturlige udbredelsesområde. Fravigelse kan kun ske i de situationer, hvor det ansøgte har til formål at</w:t>
      </w:r>
    </w:p>
    <w:p w14:paraId="03958ADB" w14:textId="77777777" w:rsidR="00A8113D" w:rsidRPr="001A3C68" w:rsidRDefault="001A3C68">
      <w:pPr>
        <w:pStyle w:val="Listeafsnit"/>
        <w:numPr>
          <w:ilvl w:val="0"/>
          <w:numId w:val="12"/>
        </w:numPr>
        <w:tabs>
          <w:tab w:val="left" w:pos="509"/>
        </w:tabs>
        <w:spacing w:before="3"/>
        <w:ind w:left="509" w:hanging="399"/>
        <w:jc w:val="both"/>
        <w:rPr>
          <w:sz w:val="24"/>
          <w:lang w:val="da-DK"/>
        </w:rPr>
      </w:pPr>
      <w:r w:rsidRPr="001A3C68">
        <w:rPr>
          <w:sz w:val="24"/>
          <w:lang w:val="da-DK"/>
        </w:rPr>
        <w:t xml:space="preserve">beskytte vilde dyr og planter og bevare </w:t>
      </w:r>
      <w:r w:rsidRPr="001A3C68">
        <w:rPr>
          <w:spacing w:val="-2"/>
          <w:sz w:val="24"/>
          <w:lang w:val="da-DK"/>
        </w:rPr>
        <w:t>naturtyperne,</w:t>
      </w:r>
    </w:p>
    <w:p w14:paraId="1AFCA04B" w14:textId="77777777" w:rsidR="00A8113D" w:rsidRPr="001A3C68" w:rsidRDefault="001A3C68">
      <w:pPr>
        <w:pStyle w:val="Listeafsnit"/>
        <w:numPr>
          <w:ilvl w:val="0"/>
          <w:numId w:val="12"/>
        </w:numPr>
        <w:tabs>
          <w:tab w:val="left" w:pos="510"/>
        </w:tabs>
        <w:spacing w:before="12" w:line="249" w:lineRule="auto"/>
        <w:ind w:right="107" w:hanging="400"/>
        <w:jc w:val="both"/>
        <w:rPr>
          <w:sz w:val="24"/>
          <w:lang w:val="da-DK"/>
        </w:rPr>
      </w:pPr>
      <w:r w:rsidRPr="001A3C68">
        <w:rPr>
          <w:sz w:val="24"/>
          <w:lang w:val="da-DK"/>
        </w:rPr>
        <w:t xml:space="preserve">forhindre alvorlig skade navnlig på afgrøder, besætning, skove, fiskeri, vand og andre former for </w:t>
      </w:r>
      <w:r w:rsidRPr="001A3C68">
        <w:rPr>
          <w:spacing w:val="-2"/>
          <w:sz w:val="24"/>
          <w:lang w:val="da-DK"/>
        </w:rPr>
        <w:t>ejendom,</w:t>
      </w:r>
    </w:p>
    <w:p w14:paraId="689E2194" w14:textId="77777777" w:rsidR="00A8113D" w:rsidRPr="001A3C68" w:rsidRDefault="001A3C68">
      <w:pPr>
        <w:pStyle w:val="Listeafsnit"/>
        <w:numPr>
          <w:ilvl w:val="0"/>
          <w:numId w:val="12"/>
        </w:numPr>
        <w:tabs>
          <w:tab w:val="left" w:pos="510"/>
        </w:tabs>
        <w:spacing w:before="2" w:line="249" w:lineRule="auto"/>
        <w:ind w:right="105" w:hanging="400"/>
        <w:jc w:val="both"/>
        <w:rPr>
          <w:sz w:val="24"/>
          <w:lang w:val="da-DK"/>
        </w:rPr>
      </w:pPr>
      <w:r w:rsidRPr="001A3C68">
        <w:rPr>
          <w:sz w:val="24"/>
          <w:lang w:val="da-DK"/>
        </w:rPr>
        <w:t>sikre hensyn til den offentlige sundhed og sikkerhed eller af andre akutte nødvendige hensyn til væ</w:t>
      </w:r>
      <w:del w:id="95" w:author="Alia Koleilat" w:date="2025-02-11T10:28:00Z">
        <w:r w:rsidRPr="001A3C68" w:rsidDel="005E7D9E">
          <w:rPr>
            <w:sz w:val="24"/>
            <w:lang w:val="da-DK"/>
          </w:rPr>
          <w:delText xml:space="preserve">- </w:delText>
        </w:r>
      </w:del>
      <w:r w:rsidRPr="001A3C68">
        <w:rPr>
          <w:sz w:val="24"/>
          <w:lang w:val="da-DK"/>
        </w:rPr>
        <w:t>sentlige samfundsinteresser, herunder af social og økonomisk art, og hensyn til væsentlige gavnlige virkninger på miljøet, eller</w:t>
      </w:r>
    </w:p>
    <w:p w14:paraId="157B1DC9" w14:textId="77777777" w:rsidR="00A8113D" w:rsidRPr="001A3C68" w:rsidRDefault="001A3C68">
      <w:pPr>
        <w:pStyle w:val="Listeafsnit"/>
        <w:numPr>
          <w:ilvl w:val="0"/>
          <w:numId w:val="12"/>
        </w:numPr>
        <w:tabs>
          <w:tab w:val="left" w:pos="508"/>
          <w:tab w:val="left" w:pos="510"/>
        </w:tabs>
        <w:spacing w:before="3" w:line="249" w:lineRule="auto"/>
        <w:ind w:right="107"/>
        <w:jc w:val="both"/>
        <w:rPr>
          <w:sz w:val="24"/>
          <w:lang w:val="da-DK"/>
        </w:rPr>
      </w:pPr>
      <w:r w:rsidRPr="001A3C68">
        <w:rPr>
          <w:sz w:val="24"/>
          <w:lang w:val="da-DK"/>
        </w:rPr>
        <w:t>fremme forskning og undervisning, genopretning af en bestand, genudsætning af disse arter og</w:t>
      </w:r>
      <w:r w:rsidRPr="001A3C68">
        <w:rPr>
          <w:spacing w:val="40"/>
          <w:sz w:val="24"/>
          <w:lang w:val="da-DK"/>
        </w:rPr>
        <w:t xml:space="preserve"> </w:t>
      </w:r>
      <w:r w:rsidRPr="001A3C68">
        <w:rPr>
          <w:sz w:val="24"/>
          <w:lang w:val="da-DK"/>
        </w:rPr>
        <w:t>opdræt med henblik herpå, herunder kunstig opformering af planter.</w:t>
      </w:r>
    </w:p>
    <w:p w14:paraId="2F325487" w14:textId="77777777" w:rsidR="00A8113D" w:rsidRPr="001A3C68" w:rsidRDefault="001A3C68">
      <w:pPr>
        <w:pStyle w:val="Brdtekst"/>
        <w:spacing w:before="2"/>
        <w:ind w:left="310"/>
        <w:jc w:val="both"/>
        <w:rPr>
          <w:lang w:val="da-DK"/>
        </w:rPr>
      </w:pPr>
      <w:r w:rsidRPr="001A3C68">
        <w:rPr>
          <w:i/>
          <w:lang w:val="da-DK"/>
        </w:rPr>
        <w:t>Stk.</w:t>
      </w:r>
      <w:r w:rsidRPr="001A3C68">
        <w:rPr>
          <w:i/>
          <w:spacing w:val="-2"/>
          <w:lang w:val="da-DK"/>
        </w:rPr>
        <w:t xml:space="preserve"> </w:t>
      </w:r>
      <w:r w:rsidRPr="001A3C68">
        <w:rPr>
          <w:i/>
          <w:lang w:val="da-DK"/>
        </w:rPr>
        <w:t>2.</w:t>
      </w:r>
      <w:r w:rsidRPr="001A3C68">
        <w:rPr>
          <w:i/>
          <w:spacing w:val="-2"/>
          <w:lang w:val="da-DK"/>
        </w:rPr>
        <w:t xml:space="preserve"> </w:t>
      </w:r>
      <w:r w:rsidRPr="001A3C68">
        <w:rPr>
          <w:lang w:val="da-DK"/>
        </w:rPr>
        <w:t>Beslutning</w:t>
      </w:r>
      <w:r w:rsidRPr="001A3C68">
        <w:rPr>
          <w:spacing w:val="-3"/>
          <w:lang w:val="da-DK"/>
        </w:rPr>
        <w:t xml:space="preserve"> </w:t>
      </w:r>
      <w:r w:rsidRPr="001A3C68">
        <w:rPr>
          <w:lang w:val="da-DK"/>
        </w:rPr>
        <w:t>om</w:t>
      </w:r>
      <w:r w:rsidRPr="001A3C68">
        <w:rPr>
          <w:spacing w:val="-2"/>
          <w:lang w:val="da-DK"/>
        </w:rPr>
        <w:t xml:space="preserve"> </w:t>
      </w:r>
      <w:r w:rsidRPr="001A3C68">
        <w:rPr>
          <w:lang w:val="da-DK"/>
        </w:rPr>
        <w:t>at</w:t>
      </w:r>
      <w:r w:rsidRPr="001A3C68">
        <w:rPr>
          <w:spacing w:val="-2"/>
          <w:lang w:val="da-DK"/>
        </w:rPr>
        <w:t xml:space="preserve"> </w:t>
      </w:r>
      <w:r w:rsidRPr="001A3C68">
        <w:rPr>
          <w:lang w:val="da-DK"/>
        </w:rPr>
        <w:t>fravige</w:t>
      </w:r>
      <w:r w:rsidRPr="001A3C68">
        <w:rPr>
          <w:spacing w:val="-2"/>
          <w:lang w:val="da-DK"/>
        </w:rPr>
        <w:t xml:space="preserve"> </w:t>
      </w:r>
      <w:r w:rsidRPr="001A3C68">
        <w:rPr>
          <w:lang w:val="da-DK"/>
        </w:rPr>
        <w:t>efter</w:t>
      </w:r>
      <w:r w:rsidRPr="001A3C68">
        <w:rPr>
          <w:spacing w:val="-2"/>
          <w:lang w:val="da-DK"/>
        </w:rPr>
        <w:t xml:space="preserve"> </w:t>
      </w:r>
      <w:r w:rsidRPr="001A3C68">
        <w:rPr>
          <w:lang w:val="da-DK"/>
        </w:rPr>
        <w:t>stk.</w:t>
      </w:r>
      <w:r w:rsidRPr="001A3C68">
        <w:rPr>
          <w:spacing w:val="-2"/>
          <w:lang w:val="da-DK"/>
        </w:rPr>
        <w:t xml:space="preserve"> </w:t>
      </w:r>
      <w:r w:rsidRPr="001A3C68">
        <w:rPr>
          <w:lang w:val="da-DK"/>
        </w:rPr>
        <w:t>1</w:t>
      </w:r>
      <w:r w:rsidRPr="001A3C68">
        <w:rPr>
          <w:spacing w:val="-2"/>
          <w:lang w:val="da-DK"/>
        </w:rPr>
        <w:t xml:space="preserve"> </w:t>
      </w:r>
      <w:r w:rsidRPr="001A3C68">
        <w:rPr>
          <w:lang w:val="da-DK"/>
        </w:rPr>
        <w:t>træffes</w:t>
      </w:r>
      <w:r w:rsidRPr="001A3C68">
        <w:rPr>
          <w:spacing w:val="-3"/>
          <w:lang w:val="da-DK"/>
        </w:rPr>
        <w:t xml:space="preserve"> </w:t>
      </w:r>
      <w:r w:rsidRPr="001A3C68">
        <w:rPr>
          <w:lang w:val="da-DK"/>
        </w:rPr>
        <w:t>efter</w:t>
      </w:r>
      <w:r w:rsidRPr="001A3C68">
        <w:rPr>
          <w:spacing w:val="-2"/>
          <w:lang w:val="da-DK"/>
        </w:rPr>
        <w:t xml:space="preserve"> </w:t>
      </w:r>
      <w:r w:rsidRPr="001A3C68">
        <w:rPr>
          <w:lang w:val="da-DK"/>
        </w:rPr>
        <w:t>Trafikstyrelsens</w:t>
      </w:r>
      <w:r w:rsidRPr="001A3C68">
        <w:rPr>
          <w:spacing w:val="-2"/>
          <w:lang w:val="da-DK"/>
        </w:rPr>
        <w:t xml:space="preserve"> </w:t>
      </w:r>
      <w:r w:rsidRPr="001A3C68">
        <w:rPr>
          <w:lang w:val="da-DK"/>
        </w:rPr>
        <w:t>høring</w:t>
      </w:r>
      <w:r w:rsidRPr="001A3C68">
        <w:rPr>
          <w:spacing w:val="-2"/>
          <w:lang w:val="da-DK"/>
        </w:rPr>
        <w:t xml:space="preserve"> </w:t>
      </w:r>
      <w:r w:rsidRPr="001A3C68">
        <w:rPr>
          <w:lang w:val="da-DK"/>
        </w:rPr>
        <w:t>af</w:t>
      </w:r>
      <w:r w:rsidRPr="001A3C68">
        <w:rPr>
          <w:spacing w:val="-2"/>
          <w:lang w:val="da-DK"/>
        </w:rPr>
        <w:t xml:space="preserve"> </w:t>
      </w:r>
      <w:r w:rsidRPr="001A3C68">
        <w:rPr>
          <w:lang w:val="da-DK"/>
        </w:rPr>
        <w:t>berørte</w:t>
      </w:r>
      <w:r w:rsidRPr="001A3C68">
        <w:rPr>
          <w:spacing w:val="-2"/>
          <w:lang w:val="da-DK"/>
        </w:rPr>
        <w:t xml:space="preserve"> myndigheder.</w:t>
      </w:r>
    </w:p>
    <w:p w14:paraId="38E194D6" w14:textId="654158FB" w:rsidR="00A8113D" w:rsidRPr="001A3C68" w:rsidRDefault="001A3C68">
      <w:pPr>
        <w:pStyle w:val="Brdtekst"/>
        <w:spacing w:before="12"/>
        <w:ind w:left="310"/>
        <w:jc w:val="both"/>
        <w:rPr>
          <w:lang w:val="da-DK"/>
        </w:rPr>
      </w:pPr>
      <w:r w:rsidRPr="001A3C68">
        <w:rPr>
          <w:i/>
          <w:lang w:val="da-DK"/>
        </w:rPr>
        <w:t>Stk.</w:t>
      </w:r>
      <w:r w:rsidRPr="001A3C68">
        <w:rPr>
          <w:i/>
          <w:spacing w:val="-1"/>
          <w:lang w:val="da-DK"/>
        </w:rPr>
        <w:t xml:space="preserve"> </w:t>
      </w:r>
      <w:r w:rsidRPr="001A3C68">
        <w:rPr>
          <w:i/>
          <w:lang w:val="da-DK"/>
        </w:rPr>
        <w:t>3.</w:t>
      </w:r>
      <w:r w:rsidRPr="001A3C68">
        <w:rPr>
          <w:i/>
          <w:spacing w:val="-1"/>
          <w:lang w:val="da-DK"/>
        </w:rPr>
        <w:t xml:space="preserve"> </w:t>
      </w:r>
      <w:r w:rsidRPr="001A3C68">
        <w:rPr>
          <w:lang w:val="da-DK"/>
        </w:rPr>
        <w:t>Trafikstyrelsen</w:t>
      </w:r>
      <w:r w:rsidRPr="001A3C68">
        <w:rPr>
          <w:spacing w:val="-1"/>
          <w:lang w:val="da-DK"/>
        </w:rPr>
        <w:t xml:space="preserve"> </w:t>
      </w:r>
      <w:ins w:id="96" w:author="Nanna Vestergaard" w:date="2025-01-24T10:15:00Z">
        <w:r w:rsidR="00BD70CC">
          <w:rPr>
            <w:spacing w:val="-1"/>
            <w:lang w:val="da-DK"/>
          </w:rPr>
          <w:t xml:space="preserve">underretter </w:t>
        </w:r>
      </w:ins>
      <w:ins w:id="97" w:author="Alia Koleilat" w:date="2025-02-11T10:30:00Z">
        <w:r w:rsidR="005E7D9E" w:rsidRPr="005E7D9E">
          <w:rPr>
            <w:spacing w:val="-1"/>
            <w:lang w:val="da-DK"/>
          </w:rPr>
          <w:t>Miljø-</w:t>
        </w:r>
        <w:r w:rsidR="005E7D9E">
          <w:rPr>
            <w:spacing w:val="-1"/>
            <w:lang w:val="da-DK"/>
          </w:rPr>
          <w:t xml:space="preserve"> </w:t>
        </w:r>
        <w:r w:rsidR="005E7D9E" w:rsidRPr="005E7D9E">
          <w:rPr>
            <w:spacing w:val="-1"/>
            <w:lang w:val="da-DK"/>
          </w:rPr>
          <w:t>og Ligestillingsministeriet</w:t>
        </w:r>
        <w:r w:rsidR="005E7D9E" w:rsidRPr="005E7D9E" w:rsidDel="005E7D9E">
          <w:rPr>
            <w:spacing w:val="-1"/>
            <w:lang w:val="da-DK"/>
          </w:rPr>
          <w:t xml:space="preserve"> </w:t>
        </w:r>
      </w:ins>
      <w:ins w:id="98" w:author="Nanna Vestergaard" w:date="2025-01-24T10:15:00Z">
        <w:del w:id="99" w:author="Alia Koleilat" w:date="2025-02-11T10:30:00Z">
          <w:r w:rsidR="00BD70CC" w:rsidDel="005E7D9E">
            <w:rPr>
              <w:spacing w:val="-1"/>
              <w:lang w:val="da-DK"/>
            </w:rPr>
            <w:delText xml:space="preserve">Miljøministeriet </w:delText>
          </w:r>
        </w:del>
        <w:r w:rsidR="00BD70CC">
          <w:rPr>
            <w:spacing w:val="-1"/>
            <w:lang w:val="da-DK"/>
          </w:rPr>
          <w:t xml:space="preserve">som </w:t>
        </w:r>
      </w:ins>
      <w:r w:rsidRPr="001A3C68">
        <w:rPr>
          <w:lang w:val="da-DK"/>
        </w:rPr>
        <w:t>underretter</w:t>
      </w:r>
      <w:r w:rsidRPr="001A3C68">
        <w:rPr>
          <w:spacing w:val="-1"/>
          <w:lang w:val="da-DK"/>
        </w:rPr>
        <w:t xml:space="preserve"> </w:t>
      </w:r>
      <w:r w:rsidRPr="001A3C68">
        <w:rPr>
          <w:lang w:val="da-DK"/>
        </w:rPr>
        <w:t>Europa-Kommissionen</w:t>
      </w:r>
      <w:r w:rsidRPr="001A3C68">
        <w:rPr>
          <w:spacing w:val="-1"/>
          <w:lang w:val="da-DK"/>
        </w:rPr>
        <w:t xml:space="preserve"> </w:t>
      </w:r>
      <w:r w:rsidRPr="001A3C68">
        <w:rPr>
          <w:lang w:val="da-DK"/>
        </w:rPr>
        <w:t>om</w:t>
      </w:r>
      <w:r w:rsidRPr="001A3C68">
        <w:rPr>
          <w:spacing w:val="-1"/>
          <w:lang w:val="da-DK"/>
        </w:rPr>
        <w:t xml:space="preserve"> </w:t>
      </w:r>
      <w:r w:rsidRPr="001A3C68">
        <w:rPr>
          <w:lang w:val="da-DK"/>
        </w:rPr>
        <w:t>fravigelser</w:t>
      </w:r>
      <w:r w:rsidRPr="001A3C68">
        <w:rPr>
          <w:spacing w:val="-1"/>
          <w:lang w:val="da-DK"/>
        </w:rPr>
        <w:t xml:space="preserve"> </w:t>
      </w:r>
      <w:r w:rsidRPr="001A3C68">
        <w:rPr>
          <w:lang w:val="da-DK"/>
        </w:rPr>
        <w:t>efter</w:t>
      </w:r>
      <w:r w:rsidRPr="001A3C68">
        <w:rPr>
          <w:spacing w:val="-1"/>
          <w:lang w:val="da-DK"/>
        </w:rPr>
        <w:t xml:space="preserve"> </w:t>
      </w:r>
      <w:r w:rsidRPr="001A3C68">
        <w:rPr>
          <w:lang w:val="da-DK"/>
        </w:rPr>
        <w:t>stk.</w:t>
      </w:r>
      <w:r w:rsidRPr="001A3C68">
        <w:rPr>
          <w:spacing w:val="-1"/>
          <w:lang w:val="da-DK"/>
        </w:rPr>
        <w:t xml:space="preserve"> </w:t>
      </w:r>
      <w:r w:rsidRPr="001A3C68">
        <w:rPr>
          <w:spacing w:val="-5"/>
          <w:lang w:val="da-DK"/>
        </w:rPr>
        <w:t>1.</w:t>
      </w:r>
    </w:p>
    <w:p w14:paraId="4117AEC2" w14:textId="77777777" w:rsidR="00A8113D" w:rsidRPr="001A3C68" w:rsidRDefault="001A3C68">
      <w:pPr>
        <w:pStyle w:val="Brdtekst"/>
        <w:spacing w:before="132" w:line="249" w:lineRule="auto"/>
        <w:ind w:right="106" w:firstLine="200"/>
        <w:jc w:val="both"/>
        <w:rPr>
          <w:lang w:val="da-DK"/>
        </w:rPr>
      </w:pPr>
      <w:bookmarkStart w:id="100" w:name="§_18"/>
      <w:bookmarkEnd w:id="100"/>
      <w:r w:rsidRPr="001A3C68">
        <w:rPr>
          <w:b/>
          <w:lang w:val="da-DK"/>
        </w:rPr>
        <w:t xml:space="preserve">§ 18. </w:t>
      </w:r>
      <w:r w:rsidRPr="001A3C68">
        <w:rPr>
          <w:lang w:val="da-DK"/>
        </w:rPr>
        <w:t>Trafikstyrelsen kan fastsætte vilkår i tilladelse, dispensation eller godkendelse med henblik på opretholdelse af bevaringsmålsætninger for internationale naturbeskyttelsesområder og beskyttelse af visse arter, herunder om de nødvendige kompensationsforanstaltninger, som nævnt i § 15, stk. 3.</w:t>
      </w:r>
    </w:p>
    <w:p w14:paraId="44981A39" w14:textId="77777777" w:rsidR="00A8113D" w:rsidRPr="001A3C68" w:rsidRDefault="001A3C68">
      <w:pPr>
        <w:pStyle w:val="Brdtekst"/>
        <w:spacing w:before="3" w:line="249" w:lineRule="auto"/>
        <w:ind w:right="107" w:firstLine="200"/>
        <w:jc w:val="both"/>
        <w:rPr>
          <w:lang w:val="da-DK"/>
        </w:rPr>
      </w:pPr>
      <w:r w:rsidRPr="001A3C68">
        <w:rPr>
          <w:i/>
          <w:lang w:val="da-DK"/>
        </w:rPr>
        <w:t>Stk.</w:t>
      </w:r>
      <w:r w:rsidRPr="001A3C68">
        <w:rPr>
          <w:i/>
          <w:spacing w:val="-1"/>
          <w:lang w:val="da-DK"/>
        </w:rPr>
        <w:t xml:space="preserve"> </w:t>
      </w:r>
      <w:r w:rsidRPr="001A3C68">
        <w:rPr>
          <w:i/>
          <w:lang w:val="da-DK"/>
        </w:rPr>
        <w:t xml:space="preserve">2. </w:t>
      </w:r>
      <w:r w:rsidRPr="001A3C68">
        <w:rPr>
          <w:lang w:val="da-DK"/>
        </w:rPr>
        <w:t>Overtrædes vilkår som nævnt i stk. 1, så der opstår risiko for negativ påvirkning af det internati</w:t>
      </w:r>
      <w:del w:id="101" w:author="Alia Koleilat" w:date="2025-02-11T10:32:00Z">
        <w:r w:rsidRPr="001A3C68" w:rsidDel="005E7D9E">
          <w:rPr>
            <w:lang w:val="da-DK"/>
          </w:rPr>
          <w:delText xml:space="preserve">- </w:delText>
        </w:r>
      </w:del>
      <w:r w:rsidRPr="001A3C68">
        <w:rPr>
          <w:lang w:val="da-DK"/>
        </w:rPr>
        <w:t>onale naturbeskyttelsesområde under hensyn til bevaringsmålsætningen for det pågældende område eller beskyttelsen af visse arter, kan Trafikstyrelsen meddele påbud eller forbud om at</w:t>
      </w:r>
    </w:p>
    <w:p w14:paraId="1A32DD11" w14:textId="77777777" w:rsidR="00A8113D" w:rsidRPr="001A3C68" w:rsidRDefault="00A8113D">
      <w:pPr>
        <w:spacing w:line="249" w:lineRule="auto"/>
        <w:jc w:val="both"/>
        <w:rPr>
          <w:lang w:val="da-DK"/>
        </w:rPr>
        <w:sectPr w:rsidR="00A8113D" w:rsidRPr="001A3C68">
          <w:pgSz w:w="11910" w:h="16840"/>
          <w:pgMar w:top="1320" w:right="740" w:bottom="840" w:left="740" w:header="0" w:footer="652" w:gutter="0"/>
          <w:cols w:space="708"/>
        </w:sectPr>
      </w:pPr>
    </w:p>
    <w:p w14:paraId="2C579F48" w14:textId="77777777" w:rsidR="00A8113D" w:rsidRDefault="001A3C68">
      <w:pPr>
        <w:pStyle w:val="Listeafsnit"/>
        <w:numPr>
          <w:ilvl w:val="0"/>
          <w:numId w:val="11"/>
        </w:numPr>
        <w:tabs>
          <w:tab w:val="left" w:pos="510"/>
        </w:tabs>
        <w:spacing w:before="67"/>
        <w:ind w:hanging="400"/>
        <w:rPr>
          <w:sz w:val="24"/>
        </w:rPr>
      </w:pPr>
      <w:proofErr w:type="spellStart"/>
      <w:r>
        <w:rPr>
          <w:sz w:val="24"/>
        </w:rPr>
        <w:lastRenderedPageBreak/>
        <w:t>overtrædelsen</w:t>
      </w:r>
      <w:proofErr w:type="spellEnd"/>
      <w:r>
        <w:rPr>
          <w:spacing w:val="-3"/>
          <w:sz w:val="24"/>
        </w:rPr>
        <w:t xml:space="preserve"> </w:t>
      </w:r>
      <w:proofErr w:type="spellStart"/>
      <w:r>
        <w:rPr>
          <w:sz w:val="24"/>
        </w:rPr>
        <w:t>bringes</w:t>
      </w:r>
      <w:proofErr w:type="spellEnd"/>
      <w:r>
        <w:rPr>
          <w:spacing w:val="-2"/>
          <w:sz w:val="24"/>
        </w:rPr>
        <w:t xml:space="preserve"> </w:t>
      </w:r>
      <w:proofErr w:type="spellStart"/>
      <w:r>
        <w:rPr>
          <w:sz w:val="24"/>
        </w:rPr>
        <w:t>til</w:t>
      </w:r>
      <w:proofErr w:type="spellEnd"/>
      <w:r>
        <w:rPr>
          <w:spacing w:val="-2"/>
          <w:sz w:val="24"/>
        </w:rPr>
        <w:t xml:space="preserve"> </w:t>
      </w:r>
      <w:proofErr w:type="spellStart"/>
      <w:r>
        <w:rPr>
          <w:spacing w:val="-2"/>
          <w:sz w:val="24"/>
        </w:rPr>
        <w:t>ophør</w:t>
      </w:r>
      <w:proofErr w:type="spellEnd"/>
      <w:r>
        <w:rPr>
          <w:spacing w:val="-2"/>
          <w:sz w:val="24"/>
        </w:rPr>
        <w:t>,</w:t>
      </w:r>
    </w:p>
    <w:p w14:paraId="38865949" w14:textId="77777777" w:rsidR="00A8113D" w:rsidRPr="001A3C68" w:rsidRDefault="001A3C68">
      <w:pPr>
        <w:pStyle w:val="Listeafsnit"/>
        <w:numPr>
          <w:ilvl w:val="0"/>
          <w:numId w:val="11"/>
        </w:numPr>
        <w:tabs>
          <w:tab w:val="left" w:pos="510"/>
        </w:tabs>
        <w:spacing w:before="12"/>
        <w:ind w:hanging="400"/>
        <w:rPr>
          <w:sz w:val="24"/>
          <w:lang w:val="da-DK"/>
        </w:rPr>
      </w:pPr>
      <w:r w:rsidRPr="001A3C68">
        <w:rPr>
          <w:sz w:val="24"/>
          <w:lang w:val="da-DK"/>
        </w:rPr>
        <w:t>der</w:t>
      </w:r>
      <w:r w:rsidRPr="001A3C68">
        <w:rPr>
          <w:spacing w:val="-2"/>
          <w:sz w:val="24"/>
          <w:lang w:val="da-DK"/>
        </w:rPr>
        <w:t xml:space="preserve"> </w:t>
      </w:r>
      <w:r w:rsidRPr="001A3C68">
        <w:rPr>
          <w:sz w:val="24"/>
          <w:lang w:val="da-DK"/>
        </w:rPr>
        <w:t>gennemføres</w:t>
      </w:r>
      <w:r w:rsidRPr="001A3C68">
        <w:rPr>
          <w:spacing w:val="-2"/>
          <w:sz w:val="24"/>
          <w:lang w:val="da-DK"/>
        </w:rPr>
        <w:t xml:space="preserve"> </w:t>
      </w:r>
      <w:r w:rsidRPr="001A3C68">
        <w:rPr>
          <w:sz w:val="24"/>
          <w:lang w:val="da-DK"/>
        </w:rPr>
        <w:t>foranstaltninger</w:t>
      </w:r>
      <w:r w:rsidRPr="001A3C68">
        <w:rPr>
          <w:spacing w:val="-1"/>
          <w:sz w:val="24"/>
          <w:lang w:val="da-DK"/>
        </w:rPr>
        <w:t xml:space="preserve"> </w:t>
      </w:r>
      <w:r w:rsidRPr="001A3C68">
        <w:rPr>
          <w:sz w:val="24"/>
          <w:lang w:val="da-DK"/>
        </w:rPr>
        <w:t>for</w:t>
      </w:r>
      <w:r w:rsidRPr="001A3C68">
        <w:rPr>
          <w:spacing w:val="-1"/>
          <w:sz w:val="24"/>
          <w:lang w:val="da-DK"/>
        </w:rPr>
        <w:t xml:space="preserve"> </w:t>
      </w:r>
      <w:r w:rsidRPr="001A3C68">
        <w:rPr>
          <w:sz w:val="24"/>
          <w:lang w:val="da-DK"/>
        </w:rPr>
        <w:t>at</w:t>
      </w:r>
      <w:r w:rsidRPr="001A3C68">
        <w:rPr>
          <w:spacing w:val="-2"/>
          <w:sz w:val="24"/>
          <w:lang w:val="da-DK"/>
        </w:rPr>
        <w:t xml:space="preserve"> </w:t>
      </w:r>
      <w:r w:rsidRPr="001A3C68">
        <w:rPr>
          <w:sz w:val="24"/>
          <w:lang w:val="da-DK"/>
        </w:rPr>
        <w:t>ophæve</w:t>
      </w:r>
      <w:r w:rsidRPr="001A3C68">
        <w:rPr>
          <w:spacing w:val="-1"/>
          <w:sz w:val="24"/>
          <w:lang w:val="da-DK"/>
        </w:rPr>
        <w:t xml:space="preserve"> </w:t>
      </w:r>
      <w:r w:rsidRPr="001A3C68">
        <w:rPr>
          <w:sz w:val="24"/>
          <w:lang w:val="da-DK"/>
        </w:rPr>
        <w:t>den</w:t>
      </w:r>
      <w:r w:rsidRPr="001A3C68">
        <w:rPr>
          <w:spacing w:val="-1"/>
          <w:sz w:val="24"/>
          <w:lang w:val="da-DK"/>
        </w:rPr>
        <w:t xml:space="preserve"> </w:t>
      </w:r>
      <w:r w:rsidRPr="001A3C68">
        <w:rPr>
          <w:sz w:val="24"/>
          <w:lang w:val="da-DK"/>
        </w:rPr>
        <w:t>negative</w:t>
      </w:r>
      <w:r w:rsidRPr="001A3C68">
        <w:rPr>
          <w:spacing w:val="-1"/>
          <w:sz w:val="24"/>
          <w:lang w:val="da-DK"/>
        </w:rPr>
        <w:t xml:space="preserve"> </w:t>
      </w:r>
      <w:r w:rsidRPr="001A3C68">
        <w:rPr>
          <w:spacing w:val="-2"/>
          <w:sz w:val="24"/>
          <w:lang w:val="da-DK"/>
        </w:rPr>
        <w:t>påvirkning,</w:t>
      </w:r>
    </w:p>
    <w:p w14:paraId="151C0DFA" w14:textId="77777777" w:rsidR="00A8113D" w:rsidRDefault="001A3C68">
      <w:pPr>
        <w:pStyle w:val="Listeafsnit"/>
        <w:numPr>
          <w:ilvl w:val="0"/>
          <w:numId w:val="11"/>
        </w:numPr>
        <w:tabs>
          <w:tab w:val="left" w:pos="510"/>
        </w:tabs>
        <w:spacing w:before="12"/>
        <w:ind w:hanging="400"/>
        <w:rPr>
          <w:sz w:val="24"/>
        </w:rPr>
      </w:pPr>
      <w:proofErr w:type="spellStart"/>
      <w:r>
        <w:rPr>
          <w:sz w:val="24"/>
        </w:rPr>
        <w:t>planen</w:t>
      </w:r>
      <w:proofErr w:type="spellEnd"/>
      <w:r>
        <w:rPr>
          <w:sz w:val="24"/>
        </w:rPr>
        <w:t xml:space="preserve"> </w:t>
      </w:r>
      <w:proofErr w:type="spellStart"/>
      <w:r>
        <w:rPr>
          <w:sz w:val="24"/>
        </w:rPr>
        <w:t>eller</w:t>
      </w:r>
      <w:proofErr w:type="spellEnd"/>
      <w:r>
        <w:rPr>
          <w:sz w:val="24"/>
        </w:rPr>
        <w:t xml:space="preserve"> </w:t>
      </w:r>
      <w:proofErr w:type="spellStart"/>
      <w:r>
        <w:rPr>
          <w:sz w:val="24"/>
        </w:rPr>
        <w:t>projektet</w:t>
      </w:r>
      <w:proofErr w:type="spellEnd"/>
      <w:r>
        <w:rPr>
          <w:sz w:val="24"/>
        </w:rPr>
        <w:t xml:space="preserve"> </w:t>
      </w:r>
      <w:proofErr w:type="spellStart"/>
      <w:r>
        <w:rPr>
          <w:sz w:val="24"/>
        </w:rPr>
        <w:t>ændres</w:t>
      </w:r>
      <w:proofErr w:type="spellEnd"/>
      <w:r>
        <w:rPr>
          <w:sz w:val="24"/>
        </w:rPr>
        <w:t xml:space="preserve">, </w:t>
      </w:r>
      <w:r>
        <w:rPr>
          <w:spacing w:val="-5"/>
          <w:sz w:val="24"/>
        </w:rPr>
        <w:t>og</w:t>
      </w:r>
    </w:p>
    <w:p w14:paraId="7050FC18" w14:textId="77777777" w:rsidR="00A8113D" w:rsidRPr="001A3C68" w:rsidRDefault="001A3C68">
      <w:pPr>
        <w:pStyle w:val="Listeafsnit"/>
        <w:numPr>
          <w:ilvl w:val="0"/>
          <w:numId w:val="11"/>
        </w:numPr>
        <w:tabs>
          <w:tab w:val="left" w:pos="510"/>
        </w:tabs>
        <w:spacing w:before="12"/>
        <w:ind w:hanging="400"/>
        <w:rPr>
          <w:sz w:val="24"/>
          <w:lang w:val="da-DK"/>
        </w:rPr>
      </w:pPr>
      <w:r w:rsidRPr="001A3C68">
        <w:rPr>
          <w:sz w:val="24"/>
          <w:lang w:val="da-DK"/>
        </w:rPr>
        <w:t xml:space="preserve">alt arbejde vedrørende gennemførelse af projektet </w:t>
      </w:r>
      <w:r w:rsidRPr="001A3C68">
        <w:rPr>
          <w:spacing w:val="-2"/>
          <w:sz w:val="24"/>
          <w:lang w:val="da-DK"/>
        </w:rPr>
        <w:t>indstilles.</w:t>
      </w:r>
    </w:p>
    <w:p w14:paraId="6DE42179" w14:textId="77777777" w:rsidR="00A8113D" w:rsidRPr="001A3C68" w:rsidRDefault="001A3C68">
      <w:pPr>
        <w:pStyle w:val="Brdtekst"/>
        <w:spacing w:before="172"/>
        <w:ind w:left="0"/>
        <w:jc w:val="center"/>
        <w:rPr>
          <w:lang w:val="da-DK"/>
        </w:rPr>
      </w:pPr>
      <w:bookmarkStart w:id="102" w:name="Kapitel_5_-_Høringer_m.v."/>
      <w:bookmarkEnd w:id="102"/>
      <w:r w:rsidRPr="001A3C68">
        <w:rPr>
          <w:lang w:val="da-DK"/>
        </w:rPr>
        <w:t xml:space="preserve">Kapitel </w:t>
      </w:r>
      <w:r w:rsidRPr="001A3C68">
        <w:rPr>
          <w:spacing w:val="-10"/>
          <w:lang w:val="da-DK"/>
        </w:rPr>
        <w:t>5</w:t>
      </w:r>
    </w:p>
    <w:p w14:paraId="63E5096E" w14:textId="77777777" w:rsidR="00A8113D" w:rsidRPr="001A3C68" w:rsidRDefault="001A3C68">
      <w:pPr>
        <w:spacing w:before="92"/>
        <w:jc w:val="center"/>
        <w:rPr>
          <w:i/>
          <w:sz w:val="24"/>
          <w:lang w:val="da-DK"/>
        </w:rPr>
      </w:pPr>
      <w:r w:rsidRPr="001A3C68">
        <w:rPr>
          <w:i/>
          <w:sz w:val="24"/>
          <w:lang w:val="da-DK"/>
        </w:rPr>
        <w:t>Høringer</w:t>
      </w:r>
      <w:r w:rsidRPr="001A3C68">
        <w:rPr>
          <w:i/>
          <w:spacing w:val="-8"/>
          <w:sz w:val="24"/>
          <w:lang w:val="da-DK"/>
        </w:rPr>
        <w:t xml:space="preserve"> </w:t>
      </w:r>
      <w:r w:rsidRPr="001A3C68">
        <w:rPr>
          <w:i/>
          <w:spacing w:val="-4"/>
          <w:sz w:val="24"/>
          <w:lang w:val="da-DK"/>
        </w:rPr>
        <w:t>m.v.</w:t>
      </w:r>
    </w:p>
    <w:p w14:paraId="64A79F25" w14:textId="77777777" w:rsidR="00A8113D" w:rsidRPr="001A3C68" w:rsidRDefault="001A3C68">
      <w:pPr>
        <w:pStyle w:val="Brdtekst"/>
        <w:spacing w:before="132" w:line="249" w:lineRule="auto"/>
        <w:ind w:right="106" w:firstLine="199"/>
        <w:jc w:val="both"/>
        <w:rPr>
          <w:lang w:val="da-DK"/>
        </w:rPr>
      </w:pPr>
      <w:bookmarkStart w:id="103" w:name="§_19"/>
      <w:bookmarkEnd w:id="103"/>
      <w:r w:rsidRPr="001A3C68">
        <w:rPr>
          <w:b/>
          <w:lang w:val="da-DK"/>
        </w:rPr>
        <w:t xml:space="preserve">§ 19. </w:t>
      </w:r>
      <w:r w:rsidRPr="001A3C68">
        <w:rPr>
          <w:lang w:val="da-DK"/>
        </w:rPr>
        <w:t>For at sikre offentlighedens og berørte myndigheders effektive deltagelse i miljøkonsekvensvur</w:t>
      </w:r>
      <w:del w:id="104" w:author="Alia Koleilat" w:date="2025-02-11T10:32:00Z">
        <w:r w:rsidRPr="001A3C68" w:rsidDel="005E7D9E">
          <w:rPr>
            <w:lang w:val="da-DK"/>
          </w:rPr>
          <w:delText xml:space="preserve">- </w:delText>
        </w:r>
      </w:del>
      <w:r w:rsidRPr="001A3C68">
        <w:rPr>
          <w:lang w:val="da-DK"/>
        </w:rPr>
        <w:t>deringen af et projekt, jf. § 4, skal Trafikstyrelsen tidligt i miljøkonsekvensvurderingen og senest, så</w:t>
      </w:r>
      <w:r w:rsidRPr="001A3C68">
        <w:rPr>
          <w:spacing w:val="80"/>
          <w:w w:val="150"/>
          <w:lang w:val="da-DK"/>
        </w:rPr>
        <w:t xml:space="preserve"> </w:t>
      </w:r>
      <w:r w:rsidRPr="001A3C68">
        <w:rPr>
          <w:lang w:val="da-DK"/>
        </w:rPr>
        <w:t>snart oplysningerne med rimelighed kan gives, stille oplysningerne nævnt i stk. 2, til rådighed for offentligheden og berørte myndigheder.</w:t>
      </w:r>
    </w:p>
    <w:p w14:paraId="0D9134A6" w14:textId="77777777" w:rsidR="00A8113D" w:rsidRPr="001A3C68" w:rsidRDefault="001A3C68">
      <w:pPr>
        <w:pStyle w:val="Brdtekst"/>
        <w:spacing w:before="4"/>
        <w:ind w:left="310"/>
        <w:jc w:val="both"/>
        <w:rPr>
          <w:lang w:val="da-DK"/>
        </w:rPr>
      </w:pPr>
      <w:r w:rsidRPr="001A3C68">
        <w:rPr>
          <w:i/>
          <w:lang w:val="da-DK"/>
        </w:rPr>
        <w:t>Stk.</w:t>
      </w:r>
      <w:r w:rsidRPr="001A3C68">
        <w:rPr>
          <w:i/>
          <w:spacing w:val="-2"/>
          <w:lang w:val="da-DK"/>
        </w:rPr>
        <w:t xml:space="preserve"> </w:t>
      </w:r>
      <w:r w:rsidRPr="001A3C68">
        <w:rPr>
          <w:i/>
          <w:lang w:val="da-DK"/>
        </w:rPr>
        <w:t>2.</w:t>
      </w:r>
      <w:r w:rsidRPr="001A3C68">
        <w:rPr>
          <w:i/>
          <w:spacing w:val="-1"/>
          <w:lang w:val="da-DK"/>
        </w:rPr>
        <w:t xml:space="preserve"> </w:t>
      </w:r>
      <w:r w:rsidRPr="001A3C68">
        <w:rPr>
          <w:lang w:val="da-DK"/>
        </w:rPr>
        <w:t>De</w:t>
      </w:r>
      <w:r w:rsidRPr="001A3C68">
        <w:rPr>
          <w:spacing w:val="-2"/>
          <w:lang w:val="da-DK"/>
        </w:rPr>
        <w:t xml:space="preserve"> </w:t>
      </w:r>
      <w:r w:rsidRPr="001A3C68">
        <w:rPr>
          <w:lang w:val="da-DK"/>
        </w:rPr>
        <w:t>oplysninger,</w:t>
      </w:r>
      <w:r w:rsidRPr="001A3C68">
        <w:rPr>
          <w:spacing w:val="-1"/>
          <w:lang w:val="da-DK"/>
        </w:rPr>
        <w:t xml:space="preserve"> </w:t>
      </w:r>
      <w:r w:rsidRPr="001A3C68">
        <w:rPr>
          <w:lang w:val="da-DK"/>
        </w:rPr>
        <w:t>som</w:t>
      </w:r>
      <w:r w:rsidRPr="001A3C68">
        <w:rPr>
          <w:spacing w:val="-1"/>
          <w:lang w:val="da-DK"/>
        </w:rPr>
        <w:t xml:space="preserve"> </w:t>
      </w:r>
      <w:r w:rsidRPr="001A3C68">
        <w:rPr>
          <w:lang w:val="da-DK"/>
        </w:rPr>
        <w:t>Trafikstyrelsen</w:t>
      </w:r>
      <w:r w:rsidRPr="001A3C68">
        <w:rPr>
          <w:spacing w:val="-2"/>
          <w:lang w:val="da-DK"/>
        </w:rPr>
        <w:t xml:space="preserve"> </w:t>
      </w:r>
      <w:r w:rsidRPr="001A3C68">
        <w:rPr>
          <w:lang w:val="da-DK"/>
        </w:rPr>
        <w:t>skal</w:t>
      </w:r>
      <w:r w:rsidRPr="001A3C68">
        <w:rPr>
          <w:spacing w:val="-1"/>
          <w:lang w:val="da-DK"/>
        </w:rPr>
        <w:t xml:space="preserve"> </w:t>
      </w:r>
      <w:r w:rsidRPr="001A3C68">
        <w:rPr>
          <w:lang w:val="da-DK"/>
        </w:rPr>
        <w:t>stille</w:t>
      </w:r>
      <w:r w:rsidRPr="001A3C68">
        <w:rPr>
          <w:spacing w:val="-1"/>
          <w:lang w:val="da-DK"/>
        </w:rPr>
        <w:t xml:space="preserve"> </w:t>
      </w:r>
      <w:r w:rsidRPr="001A3C68">
        <w:rPr>
          <w:lang w:val="da-DK"/>
        </w:rPr>
        <w:t>til</w:t>
      </w:r>
      <w:r w:rsidRPr="001A3C68">
        <w:rPr>
          <w:spacing w:val="-2"/>
          <w:lang w:val="da-DK"/>
        </w:rPr>
        <w:t xml:space="preserve"> </w:t>
      </w:r>
      <w:r w:rsidRPr="001A3C68">
        <w:rPr>
          <w:lang w:val="da-DK"/>
        </w:rPr>
        <w:t>rådighed,</w:t>
      </w:r>
      <w:r w:rsidRPr="001A3C68">
        <w:rPr>
          <w:spacing w:val="-1"/>
          <w:lang w:val="da-DK"/>
        </w:rPr>
        <w:t xml:space="preserve"> </w:t>
      </w:r>
      <w:r w:rsidRPr="001A3C68">
        <w:rPr>
          <w:lang w:val="da-DK"/>
        </w:rPr>
        <w:t>jf.</w:t>
      </w:r>
      <w:r w:rsidRPr="001A3C68">
        <w:rPr>
          <w:spacing w:val="-1"/>
          <w:lang w:val="da-DK"/>
        </w:rPr>
        <w:t xml:space="preserve"> </w:t>
      </w:r>
      <w:r w:rsidRPr="001A3C68">
        <w:rPr>
          <w:lang w:val="da-DK"/>
        </w:rPr>
        <w:t>stk.</w:t>
      </w:r>
      <w:r w:rsidRPr="001A3C68">
        <w:rPr>
          <w:spacing w:val="-2"/>
          <w:lang w:val="da-DK"/>
        </w:rPr>
        <w:t xml:space="preserve"> </w:t>
      </w:r>
      <w:r w:rsidRPr="001A3C68">
        <w:rPr>
          <w:lang w:val="da-DK"/>
        </w:rPr>
        <w:t>1,</w:t>
      </w:r>
      <w:r w:rsidRPr="001A3C68">
        <w:rPr>
          <w:spacing w:val="-1"/>
          <w:lang w:val="da-DK"/>
        </w:rPr>
        <w:t xml:space="preserve"> </w:t>
      </w:r>
      <w:r w:rsidRPr="001A3C68">
        <w:rPr>
          <w:lang w:val="da-DK"/>
        </w:rPr>
        <w:t>er</w:t>
      </w:r>
      <w:r w:rsidRPr="001A3C68">
        <w:rPr>
          <w:spacing w:val="-1"/>
          <w:lang w:val="da-DK"/>
        </w:rPr>
        <w:t xml:space="preserve"> </w:t>
      </w:r>
      <w:r w:rsidRPr="001A3C68">
        <w:rPr>
          <w:spacing w:val="-2"/>
          <w:lang w:val="da-DK"/>
        </w:rPr>
        <w:t>følgende:</w:t>
      </w:r>
    </w:p>
    <w:p w14:paraId="169D6E7E" w14:textId="77777777" w:rsidR="00A8113D" w:rsidRDefault="001A3C68">
      <w:pPr>
        <w:pStyle w:val="Listeafsnit"/>
        <w:numPr>
          <w:ilvl w:val="0"/>
          <w:numId w:val="10"/>
        </w:numPr>
        <w:tabs>
          <w:tab w:val="left" w:pos="610"/>
        </w:tabs>
        <w:spacing w:before="12"/>
        <w:rPr>
          <w:sz w:val="24"/>
        </w:rPr>
      </w:pPr>
      <w:proofErr w:type="spellStart"/>
      <w:r>
        <w:rPr>
          <w:sz w:val="24"/>
        </w:rPr>
        <w:t>Ansøgningen</w:t>
      </w:r>
      <w:proofErr w:type="spellEnd"/>
      <w:r>
        <w:rPr>
          <w:sz w:val="24"/>
        </w:rPr>
        <w:t xml:space="preserve"> om </w:t>
      </w:r>
      <w:proofErr w:type="spellStart"/>
      <w:r>
        <w:rPr>
          <w:sz w:val="24"/>
        </w:rPr>
        <w:t>tilladelse</w:t>
      </w:r>
      <w:proofErr w:type="spellEnd"/>
      <w:r>
        <w:rPr>
          <w:sz w:val="24"/>
        </w:rPr>
        <w:t xml:space="preserve">, </w:t>
      </w:r>
      <w:proofErr w:type="spellStart"/>
      <w:r>
        <w:rPr>
          <w:sz w:val="24"/>
        </w:rPr>
        <w:t>jf</w:t>
      </w:r>
      <w:proofErr w:type="spellEnd"/>
      <w:r>
        <w:rPr>
          <w:sz w:val="24"/>
        </w:rPr>
        <w:t xml:space="preserve">. § </w:t>
      </w:r>
      <w:r>
        <w:rPr>
          <w:spacing w:val="-5"/>
          <w:sz w:val="24"/>
        </w:rPr>
        <w:t>5.</w:t>
      </w:r>
    </w:p>
    <w:p w14:paraId="30A4955E" w14:textId="77777777" w:rsidR="00A8113D" w:rsidRPr="001A3C68" w:rsidRDefault="001A3C68">
      <w:pPr>
        <w:pStyle w:val="Listeafsnit"/>
        <w:numPr>
          <w:ilvl w:val="0"/>
          <w:numId w:val="10"/>
        </w:numPr>
        <w:tabs>
          <w:tab w:val="left" w:pos="610"/>
        </w:tabs>
        <w:spacing w:before="12" w:line="249" w:lineRule="auto"/>
        <w:ind w:right="106"/>
        <w:rPr>
          <w:sz w:val="24"/>
          <w:lang w:val="da-DK"/>
        </w:rPr>
      </w:pPr>
      <w:r w:rsidRPr="001A3C68">
        <w:rPr>
          <w:sz w:val="24"/>
          <w:lang w:val="da-DK"/>
        </w:rPr>
        <w:t>At projektet er underkastet en miljøkonsekvensvurdering, og hvis relevant, at § 20 finder anvendel</w:t>
      </w:r>
      <w:del w:id="105" w:author="Alia Koleilat" w:date="2025-02-11T10:33:00Z">
        <w:r w:rsidRPr="001A3C68" w:rsidDel="005E7D9E">
          <w:rPr>
            <w:sz w:val="24"/>
            <w:lang w:val="da-DK"/>
          </w:rPr>
          <w:delText xml:space="preserve">- </w:delText>
        </w:r>
      </w:del>
      <w:r w:rsidRPr="001A3C68">
        <w:rPr>
          <w:spacing w:val="-4"/>
          <w:sz w:val="24"/>
          <w:lang w:val="da-DK"/>
        </w:rPr>
        <w:t>se.</w:t>
      </w:r>
    </w:p>
    <w:p w14:paraId="3502F677" w14:textId="77777777" w:rsidR="00A8113D" w:rsidRPr="001A3C68" w:rsidRDefault="001A3C68">
      <w:pPr>
        <w:pStyle w:val="Listeafsnit"/>
        <w:numPr>
          <w:ilvl w:val="0"/>
          <w:numId w:val="10"/>
        </w:numPr>
        <w:tabs>
          <w:tab w:val="left" w:pos="610"/>
        </w:tabs>
        <w:spacing w:before="2"/>
        <w:rPr>
          <w:sz w:val="24"/>
          <w:lang w:val="da-DK"/>
        </w:rPr>
      </w:pPr>
      <w:r w:rsidRPr="001A3C68">
        <w:rPr>
          <w:sz w:val="24"/>
          <w:lang w:val="da-DK"/>
        </w:rPr>
        <w:t>At</w:t>
      </w:r>
      <w:r w:rsidRPr="001A3C68">
        <w:rPr>
          <w:spacing w:val="-2"/>
          <w:sz w:val="24"/>
          <w:lang w:val="da-DK"/>
        </w:rPr>
        <w:t xml:space="preserve"> </w:t>
      </w:r>
      <w:r w:rsidRPr="001A3C68">
        <w:rPr>
          <w:sz w:val="24"/>
          <w:lang w:val="da-DK"/>
        </w:rPr>
        <w:t>Trafikstyrelsen</w:t>
      </w:r>
      <w:r w:rsidRPr="001A3C68">
        <w:rPr>
          <w:spacing w:val="-2"/>
          <w:sz w:val="24"/>
          <w:lang w:val="da-DK"/>
        </w:rPr>
        <w:t xml:space="preserve"> </w:t>
      </w:r>
      <w:r w:rsidRPr="001A3C68">
        <w:rPr>
          <w:sz w:val="24"/>
          <w:lang w:val="da-DK"/>
        </w:rPr>
        <w:t>skal</w:t>
      </w:r>
      <w:r w:rsidRPr="001A3C68">
        <w:rPr>
          <w:spacing w:val="-1"/>
          <w:sz w:val="24"/>
          <w:lang w:val="da-DK"/>
        </w:rPr>
        <w:t xml:space="preserve"> </w:t>
      </w:r>
      <w:r w:rsidRPr="001A3C68">
        <w:rPr>
          <w:sz w:val="24"/>
          <w:lang w:val="da-DK"/>
        </w:rPr>
        <w:t>træffe</w:t>
      </w:r>
      <w:r w:rsidRPr="001A3C68">
        <w:rPr>
          <w:spacing w:val="-2"/>
          <w:sz w:val="24"/>
          <w:lang w:val="da-DK"/>
        </w:rPr>
        <w:t xml:space="preserve"> </w:t>
      </w:r>
      <w:r w:rsidRPr="001A3C68">
        <w:rPr>
          <w:sz w:val="24"/>
          <w:lang w:val="da-DK"/>
        </w:rPr>
        <w:t>afgørelse</w:t>
      </w:r>
      <w:r w:rsidRPr="001A3C68">
        <w:rPr>
          <w:spacing w:val="-1"/>
          <w:sz w:val="24"/>
          <w:lang w:val="da-DK"/>
        </w:rPr>
        <w:t xml:space="preserve"> </w:t>
      </w:r>
      <w:r w:rsidRPr="001A3C68">
        <w:rPr>
          <w:sz w:val="24"/>
          <w:lang w:val="da-DK"/>
        </w:rPr>
        <w:t>efter</w:t>
      </w:r>
      <w:r w:rsidRPr="001A3C68">
        <w:rPr>
          <w:spacing w:val="-2"/>
          <w:sz w:val="24"/>
          <w:lang w:val="da-DK"/>
        </w:rPr>
        <w:t xml:space="preserve"> </w:t>
      </w:r>
      <w:r w:rsidRPr="001A3C68">
        <w:rPr>
          <w:sz w:val="24"/>
          <w:lang w:val="da-DK"/>
        </w:rPr>
        <w:t>§</w:t>
      </w:r>
      <w:r w:rsidRPr="001A3C68">
        <w:rPr>
          <w:spacing w:val="-1"/>
          <w:sz w:val="24"/>
          <w:lang w:val="da-DK"/>
        </w:rPr>
        <w:t xml:space="preserve"> </w:t>
      </w:r>
      <w:r w:rsidRPr="001A3C68">
        <w:rPr>
          <w:sz w:val="24"/>
          <w:lang w:val="da-DK"/>
        </w:rPr>
        <w:t>21,</w:t>
      </w:r>
      <w:r w:rsidRPr="001A3C68">
        <w:rPr>
          <w:spacing w:val="-2"/>
          <w:sz w:val="24"/>
          <w:lang w:val="da-DK"/>
        </w:rPr>
        <w:t xml:space="preserve"> </w:t>
      </w:r>
      <w:r w:rsidRPr="001A3C68">
        <w:rPr>
          <w:sz w:val="24"/>
          <w:lang w:val="da-DK"/>
        </w:rPr>
        <w:t>stk.</w:t>
      </w:r>
      <w:r w:rsidRPr="001A3C68">
        <w:rPr>
          <w:spacing w:val="-1"/>
          <w:sz w:val="24"/>
          <w:lang w:val="da-DK"/>
        </w:rPr>
        <w:t xml:space="preserve"> </w:t>
      </w:r>
      <w:r w:rsidRPr="001A3C68">
        <w:rPr>
          <w:spacing w:val="-5"/>
          <w:sz w:val="24"/>
          <w:lang w:val="da-DK"/>
        </w:rPr>
        <w:t>1.</w:t>
      </w:r>
    </w:p>
    <w:p w14:paraId="4DB5F95D" w14:textId="77777777" w:rsidR="00A8113D" w:rsidRPr="001A3C68" w:rsidRDefault="001A3C68">
      <w:pPr>
        <w:pStyle w:val="Listeafsnit"/>
        <w:numPr>
          <w:ilvl w:val="0"/>
          <w:numId w:val="10"/>
        </w:numPr>
        <w:tabs>
          <w:tab w:val="left" w:pos="610"/>
        </w:tabs>
        <w:spacing w:before="12" w:line="249" w:lineRule="auto"/>
        <w:ind w:right="107"/>
        <w:jc w:val="both"/>
        <w:rPr>
          <w:sz w:val="24"/>
          <w:lang w:val="da-DK"/>
        </w:rPr>
      </w:pPr>
      <w:r w:rsidRPr="001A3C68">
        <w:rPr>
          <w:sz w:val="24"/>
          <w:lang w:val="da-DK"/>
        </w:rPr>
        <w:t xml:space="preserve">Oplysninger om hvorfra der kan indhentes relevante oplysninger, og hvortil bemærkninger eller spørgsmål kan rettes, og nærmere oplysninger om fristerne for fremsendelse af bemærkninger eller </w:t>
      </w:r>
      <w:r w:rsidRPr="001A3C68">
        <w:rPr>
          <w:spacing w:val="-2"/>
          <w:sz w:val="24"/>
          <w:lang w:val="da-DK"/>
        </w:rPr>
        <w:t>spørgsmål.</w:t>
      </w:r>
    </w:p>
    <w:p w14:paraId="592C3F39" w14:textId="77777777" w:rsidR="00A8113D" w:rsidRPr="001A3C68" w:rsidRDefault="001A3C68">
      <w:pPr>
        <w:pStyle w:val="Listeafsnit"/>
        <w:numPr>
          <w:ilvl w:val="0"/>
          <w:numId w:val="10"/>
        </w:numPr>
        <w:tabs>
          <w:tab w:val="left" w:pos="610"/>
        </w:tabs>
        <w:spacing w:before="3" w:line="249" w:lineRule="auto"/>
        <w:ind w:right="108"/>
        <w:jc w:val="both"/>
        <w:rPr>
          <w:sz w:val="24"/>
          <w:lang w:val="da-DK"/>
        </w:rPr>
      </w:pPr>
      <w:r w:rsidRPr="001A3C68">
        <w:rPr>
          <w:sz w:val="24"/>
          <w:lang w:val="da-DK"/>
        </w:rPr>
        <w:t>Oplysninger om karakteren af eventuelle afgørelser eller udkast til afgørelse, hvis et sådant forelig- ger, og efter hvilken lov afgørelsen skal træffes.</w:t>
      </w:r>
    </w:p>
    <w:p w14:paraId="118250C4" w14:textId="77777777" w:rsidR="00A8113D" w:rsidRPr="001A3C68" w:rsidRDefault="001A3C68">
      <w:pPr>
        <w:pStyle w:val="Listeafsnit"/>
        <w:numPr>
          <w:ilvl w:val="0"/>
          <w:numId w:val="10"/>
        </w:numPr>
        <w:tabs>
          <w:tab w:val="left" w:pos="610"/>
        </w:tabs>
        <w:spacing w:before="2" w:line="249" w:lineRule="auto"/>
        <w:ind w:right="108"/>
        <w:jc w:val="both"/>
        <w:rPr>
          <w:sz w:val="24"/>
          <w:lang w:val="da-DK"/>
        </w:rPr>
      </w:pPr>
      <w:r w:rsidRPr="001A3C68">
        <w:rPr>
          <w:sz w:val="24"/>
          <w:lang w:val="da-DK"/>
        </w:rPr>
        <w:t>Oplysninger om hvorvidt de miljøoplysninger, der er indhentet af bygherren eller Trafikstyrelsen til brug for sagens behandling, er til rådighed for offentligheden.</w:t>
      </w:r>
    </w:p>
    <w:p w14:paraId="4F6127A0" w14:textId="05BB4A15" w:rsidR="00A8113D" w:rsidRPr="001A3C68" w:rsidRDefault="001A3C68">
      <w:pPr>
        <w:pStyle w:val="Listeafsnit"/>
        <w:numPr>
          <w:ilvl w:val="0"/>
          <w:numId w:val="10"/>
        </w:numPr>
        <w:tabs>
          <w:tab w:val="left" w:pos="609"/>
        </w:tabs>
        <w:spacing w:before="2"/>
        <w:ind w:left="609" w:hanging="499"/>
        <w:jc w:val="both"/>
        <w:rPr>
          <w:sz w:val="24"/>
          <w:lang w:val="da-DK"/>
        </w:rPr>
      </w:pPr>
      <w:proofErr w:type="spellStart"/>
      <w:r w:rsidRPr="001A3C68">
        <w:rPr>
          <w:sz w:val="24"/>
          <w:lang w:val="da-DK"/>
        </w:rPr>
        <w:t>Oplysning</w:t>
      </w:r>
      <w:ins w:id="106" w:author="Alia Koleilat" w:date="2025-02-11T10:34:00Z">
        <w:r w:rsidR="005E7D9E">
          <w:rPr>
            <w:spacing w:val="-2"/>
            <w:sz w:val="24"/>
            <w:lang w:val="da-DK"/>
          </w:rPr>
          <w:t>er</w:t>
        </w:r>
      </w:ins>
      <w:del w:id="107" w:author="Alia Koleilat" w:date="2025-02-11T10:34:00Z">
        <w:r w:rsidRPr="001A3C68" w:rsidDel="005E7D9E">
          <w:rPr>
            <w:sz w:val="24"/>
            <w:lang w:val="da-DK"/>
          </w:rPr>
          <w:delText>re</w:delText>
        </w:r>
      </w:del>
      <w:del w:id="108" w:author="Alia Koleilat" w:date="2025-02-11T10:33:00Z">
        <w:r w:rsidRPr="001A3C68" w:rsidDel="005E7D9E">
          <w:rPr>
            <w:spacing w:val="-2"/>
            <w:sz w:val="24"/>
            <w:lang w:val="da-DK"/>
          </w:rPr>
          <w:delText xml:space="preserve"> </w:delText>
        </w:r>
      </w:del>
      <w:r w:rsidRPr="001A3C68">
        <w:rPr>
          <w:sz w:val="24"/>
          <w:lang w:val="da-DK"/>
        </w:rPr>
        <w:t>om</w:t>
      </w:r>
      <w:proofErr w:type="spellEnd"/>
      <w:r w:rsidRPr="001A3C68">
        <w:rPr>
          <w:spacing w:val="-2"/>
          <w:sz w:val="24"/>
          <w:lang w:val="da-DK"/>
        </w:rPr>
        <w:t xml:space="preserve"> </w:t>
      </w:r>
      <w:r w:rsidRPr="001A3C68">
        <w:rPr>
          <w:sz w:val="24"/>
          <w:lang w:val="da-DK"/>
        </w:rPr>
        <w:t>hvornår,</w:t>
      </w:r>
      <w:r w:rsidRPr="001A3C68">
        <w:rPr>
          <w:spacing w:val="-1"/>
          <w:sz w:val="24"/>
          <w:lang w:val="da-DK"/>
        </w:rPr>
        <w:t xml:space="preserve"> </w:t>
      </w:r>
      <w:r w:rsidRPr="001A3C68">
        <w:rPr>
          <w:sz w:val="24"/>
          <w:lang w:val="da-DK"/>
        </w:rPr>
        <w:t>hvor</w:t>
      </w:r>
      <w:r w:rsidRPr="001A3C68">
        <w:rPr>
          <w:spacing w:val="-2"/>
          <w:sz w:val="24"/>
          <w:lang w:val="da-DK"/>
        </w:rPr>
        <w:t xml:space="preserve"> </w:t>
      </w:r>
      <w:r w:rsidRPr="001A3C68">
        <w:rPr>
          <w:sz w:val="24"/>
          <w:lang w:val="da-DK"/>
        </w:rPr>
        <w:t>og</w:t>
      </w:r>
      <w:r w:rsidRPr="001A3C68">
        <w:rPr>
          <w:spacing w:val="-2"/>
          <w:sz w:val="24"/>
          <w:lang w:val="da-DK"/>
        </w:rPr>
        <w:t xml:space="preserve"> </w:t>
      </w:r>
      <w:r w:rsidRPr="001A3C68">
        <w:rPr>
          <w:sz w:val="24"/>
          <w:lang w:val="da-DK"/>
        </w:rPr>
        <w:t>hvordan</w:t>
      </w:r>
      <w:r w:rsidRPr="001A3C68">
        <w:rPr>
          <w:spacing w:val="-1"/>
          <w:sz w:val="24"/>
          <w:lang w:val="da-DK"/>
        </w:rPr>
        <w:t xml:space="preserve"> </w:t>
      </w:r>
      <w:r w:rsidRPr="001A3C68">
        <w:rPr>
          <w:sz w:val="24"/>
          <w:lang w:val="da-DK"/>
        </w:rPr>
        <w:t>relevante</w:t>
      </w:r>
      <w:r w:rsidRPr="001A3C68">
        <w:rPr>
          <w:spacing w:val="-2"/>
          <w:sz w:val="24"/>
          <w:lang w:val="da-DK"/>
        </w:rPr>
        <w:t xml:space="preserve"> </w:t>
      </w:r>
      <w:r w:rsidRPr="001A3C68">
        <w:rPr>
          <w:sz w:val="24"/>
          <w:lang w:val="da-DK"/>
        </w:rPr>
        <w:t>oplysninger</w:t>
      </w:r>
      <w:r w:rsidRPr="001A3C68">
        <w:rPr>
          <w:spacing w:val="-1"/>
          <w:sz w:val="24"/>
          <w:lang w:val="da-DK"/>
        </w:rPr>
        <w:t xml:space="preserve"> </w:t>
      </w:r>
      <w:r w:rsidRPr="001A3C68">
        <w:rPr>
          <w:sz w:val="24"/>
          <w:lang w:val="da-DK"/>
        </w:rPr>
        <w:t>stilles</w:t>
      </w:r>
      <w:r w:rsidRPr="001A3C68">
        <w:rPr>
          <w:spacing w:val="-3"/>
          <w:sz w:val="24"/>
          <w:lang w:val="da-DK"/>
        </w:rPr>
        <w:t xml:space="preserve"> </w:t>
      </w:r>
      <w:r w:rsidRPr="001A3C68">
        <w:rPr>
          <w:sz w:val="24"/>
          <w:lang w:val="da-DK"/>
        </w:rPr>
        <w:t>til</w:t>
      </w:r>
      <w:r w:rsidRPr="001A3C68">
        <w:rPr>
          <w:spacing w:val="-1"/>
          <w:sz w:val="24"/>
          <w:lang w:val="da-DK"/>
        </w:rPr>
        <w:t xml:space="preserve"> </w:t>
      </w:r>
      <w:r w:rsidRPr="001A3C68">
        <w:rPr>
          <w:spacing w:val="-2"/>
          <w:sz w:val="24"/>
          <w:lang w:val="da-DK"/>
        </w:rPr>
        <w:t>rådighed.</w:t>
      </w:r>
    </w:p>
    <w:p w14:paraId="5D39F659" w14:textId="77777777" w:rsidR="00A8113D" w:rsidRPr="001A3C68" w:rsidRDefault="001A3C68">
      <w:pPr>
        <w:pStyle w:val="Listeafsnit"/>
        <w:numPr>
          <w:ilvl w:val="0"/>
          <w:numId w:val="10"/>
        </w:numPr>
        <w:tabs>
          <w:tab w:val="left" w:pos="610"/>
        </w:tabs>
        <w:spacing w:before="12" w:line="249" w:lineRule="auto"/>
        <w:ind w:right="109" w:hanging="501"/>
        <w:rPr>
          <w:sz w:val="24"/>
          <w:lang w:val="da-DK"/>
        </w:rPr>
      </w:pPr>
      <w:r w:rsidRPr="001A3C68">
        <w:rPr>
          <w:sz w:val="24"/>
          <w:lang w:val="da-DK"/>
        </w:rPr>
        <w:t>Oplysninger om hvilke foranstaltninger der er eller vil blive truffet med henblik på offentlighedens deltagelse i miljøkonsekvensvurderingen.</w:t>
      </w:r>
    </w:p>
    <w:p w14:paraId="13AC8A47" w14:textId="77777777" w:rsidR="00A8113D" w:rsidRPr="001A3C68" w:rsidRDefault="001A3C68">
      <w:pPr>
        <w:pStyle w:val="Listeafsnit"/>
        <w:numPr>
          <w:ilvl w:val="0"/>
          <w:numId w:val="10"/>
        </w:numPr>
        <w:tabs>
          <w:tab w:val="left" w:pos="610"/>
        </w:tabs>
        <w:spacing w:before="2" w:line="249" w:lineRule="auto"/>
        <w:ind w:right="108" w:hanging="501"/>
        <w:rPr>
          <w:sz w:val="24"/>
          <w:lang w:val="da-DK"/>
        </w:rPr>
      </w:pPr>
      <w:r w:rsidRPr="001A3C68">
        <w:rPr>
          <w:sz w:val="24"/>
          <w:lang w:val="da-DK"/>
        </w:rPr>
        <w:t>Miljøkonsekvensrapporten, jf. § 10, udtalelsen om afgrænsning af miljøkonsekvensrapportens ind- hold, jf. § 9, resultatet af høringerne, jf. stk. 4, og indhentede oplysninger, jf. § 10, stk. 9, 2. pkt.</w:t>
      </w:r>
    </w:p>
    <w:p w14:paraId="5D418661" w14:textId="77777777" w:rsidR="00A8113D" w:rsidRPr="001A3C68" w:rsidRDefault="001A3C68">
      <w:pPr>
        <w:pStyle w:val="Listeafsnit"/>
        <w:numPr>
          <w:ilvl w:val="0"/>
          <w:numId w:val="10"/>
        </w:numPr>
        <w:tabs>
          <w:tab w:val="left" w:pos="608"/>
          <w:tab w:val="left" w:pos="610"/>
        </w:tabs>
        <w:spacing w:before="2" w:line="249" w:lineRule="auto"/>
        <w:ind w:right="108" w:hanging="501"/>
        <w:rPr>
          <w:sz w:val="24"/>
          <w:lang w:val="da-DK"/>
        </w:rPr>
      </w:pPr>
      <w:r w:rsidRPr="001A3C68">
        <w:rPr>
          <w:sz w:val="24"/>
          <w:lang w:val="da-DK"/>
        </w:rPr>
        <w:t>Eventuelle</w:t>
      </w:r>
      <w:r w:rsidRPr="001A3C68">
        <w:rPr>
          <w:spacing w:val="40"/>
          <w:sz w:val="24"/>
          <w:lang w:val="da-DK"/>
        </w:rPr>
        <w:t xml:space="preserve"> </w:t>
      </w:r>
      <w:r w:rsidRPr="001A3C68">
        <w:rPr>
          <w:sz w:val="24"/>
          <w:lang w:val="da-DK"/>
        </w:rPr>
        <w:t>supplerende</w:t>
      </w:r>
      <w:r w:rsidRPr="001A3C68">
        <w:rPr>
          <w:spacing w:val="40"/>
          <w:sz w:val="24"/>
          <w:lang w:val="da-DK"/>
        </w:rPr>
        <w:t xml:space="preserve"> </w:t>
      </w:r>
      <w:r w:rsidRPr="001A3C68">
        <w:rPr>
          <w:sz w:val="24"/>
          <w:lang w:val="da-DK"/>
        </w:rPr>
        <w:t>oplysninger,</w:t>
      </w:r>
      <w:r w:rsidRPr="001A3C68">
        <w:rPr>
          <w:spacing w:val="40"/>
          <w:sz w:val="24"/>
          <w:lang w:val="da-DK"/>
        </w:rPr>
        <w:t xml:space="preserve"> </w:t>
      </w:r>
      <w:r w:rsidRPr="001A3C68">
        <w:rPr>
          <w:sz w:val="24"/>
          <w:lang w:val="da-DK"/>
        </w:rPr>
        <w:t>herunder</w:t>
      </w:r>
      <w:r w:rsidRPr="001A3C68">
        <w:rPr>
          <w:spacing w:val="40"/>
          <w:sz w:val="24"/>
          <w:lang w:val="da-DK"/>
        </w:rPr>
        <w:t xml:space="preserve"> </w:t>
      </w:r>
      <w:r w:rsidRPr="001A3C68">
        <w:rPr>
          <w:sz w:val="24"/>
          <w:lang w:val="da-DK"/>
        </w:rPr>
        <w:t>de</w:t>
      </w:r>
      <w:r w:rsidRPr="001A3C68">
        <w:rPr>
          <w:spacing w:val="40"/>
          <w:sz w:val="24"/>
          <w:lang w:val="da-DK"/>
        </w:rPr>
        <w:t xml:space="preserve"> </w:t>
      </w:r>
      <w:r w:rsidRPr="001A3C68">
        <w:rPr>
          <w:sz w:val="24"/>
          <w:lang w:val="da-DK"/>
        </w:rPr>
        <w:t>vigtigste</w:t>
      </w:r>
      <w:r w:rsidRPr="001A3C68">
        <w:rPr>
          <w:spacing w:val="40"/>
          <w:sz w:val="24"/>
          <w:lang w:val="da-DK"/>
        </w:rPr>
        <w:t xml:space="preserve"> </w:t>
      </w:r>
      <w:r w:rsidRPr="001A3C68">
        <w:rPr>
          <w:sz w:val="24"/>
          <w:lang w:val="da-DK"/>
        </w:rPr>
        <w:t>rapporter</w:t>
      </w:r>
      <w:r w:rsidRPr="001A3C68">
        <w:rPr>
          <w:spacing w:val="40"/>
          <w:sz w:val="24"/>
          <w:lang w:val="da-DK"/>
        </w:rPr>
        <w:t xml:space="preserve"> </w:t>
      </w:r>
      <w:r w:rsidRPr="001A3C68">
        <w:rPr>
          <w:sz w:val="24"/>
          <w:lang w:val="da-DK"/>
        </w:rPr>
        <w:t>og</w:t>
      </w:r>
      <w:r w:rsidRPr="001A3C68">
        <w:rPr>
          <w:spacing w:val="40"/>
          <w:sz w:val="24"/>
          <w:lang w:val="da-DK"/>
        </w:rPr>
        <w:t xml:space="preserve"> </w:t>
      </w:r>
      <w:r w:rsidRPr="001A3C68">
        <w:rPr>
          <w:sz w:val="24"/>
          <w:lang w:val="da-DK"/>
        </w:rPr>
        <w:t>anbefalinger</w:t>
      </w:r>
      <w:r w:rsidRPr="001A3C68">
        <w:rPr>
          <w:spacing w:val="40"/>
          <w:sz w:val="24"/>
          <w:lang w:val="da-DK"/>
        </w:rPr>
        <w:t xml:space="preserve"> </w:t>
      </w:r>
      <w:r w:rsidRPr="001A3C68">
        <w:rPr>
          <w:sz w:val="24"/>
          <w:lang w:val="da-DK"/>
        </w:rPr>
        <w:t>m.v.,</w:t>
      </w:r>
      <w:r w:rsidRPr="001A3C68">
        <w:rPr>
          <w:spacing w:val="40"/>
          <w:sz w:val="24"/>
          <w:lang w:val="da-DK"/>
        </w:rPr>
        <w:t xml:space="preserve"> </w:t>
      </w:r>
      <w:r w:rsidRPr="001A3C68">
        <w:rPr>
          <w:sz w:val="24"/>
          <w:lang w:val="da-DK"/>
        </w:rPr>
        <w:t>som myndigheden har modtaget.</w:t>
      </w:r>
    </w:p>
    <w:p w14:paraId="35CD271B" w14:textId="77777777" w:rsidR="00A8113D" w:rsidRPr="001A3C68" w:rsidRDefault="001A3C68">
      <w:pPr>
        <w:pStyle w:val="Listeafsnit"/>
        <w:numPr>
          <w:ilvl w:val="0"/>
          <w:numId w:val="10"/>
        </w:numPr>
        <w:tabs>
          <w:tab w:val="left" w:pos="608"/>
          <w:tab w:val="left" w:pos="610"/>
        </w:tabs>
        <w:spacing w:before="2" w:line="249" w:lineRule="auto"/>
        <w:ind w:right="107" w:hanging="501"/>
        <w:rPr>
          <w:sz w:val="24"/>
          <w:lang w:val="da-DK"/>
        </w:rPr>
      </w:pPr>
      <w:r w:rsidRPr="001A3C68">
        <w:rPr>
          <w:sz w:val="24"/>
          <w:lang w:val="da-DK"/>
        </w:rPr>
        <w:t>Andre end de oplysningerne, der er nævnt i nr. 1-10, som er relevante for afgørelsen efter § 21, stk.</w:t>
      </w:r>
      <w:r w:rsidRPr="001A3C68">
        <w:rPr>
          <w:spacing w:val="40"/>
          <w:sz w:val="24"/>
          <w:lang w:val="da-DK"/>
        </w:rPr>
        <w:t xml:space="preserve"> </w:t>
      </w:r>
      <w:r w:rsidRPr="001A3C68">
        <w:rPr>
          <w:spacing w:val="-6"/>
          <w:sz w:val="24"/>
          <w:lang w:val="da-DK"/>
        </w:rPr>
        <w:t>1.</w:t>
      </w:r>
    </w:p>
    <w:p w14:paraId="1A6217EB" w14:textId="77777777" w:rsidR="00A8113D" w:rsidRPr="001A3C68" w:rsidRDefault="001A3C68">
      <w:pPr>
        <w:pStyle w:val="Brdtekst"/>
        <w:spacing w:before="2" w:line="249" w:lineRule="auto"/>
        <w:ind w:right="107" w:firstLine="200"/>
        <w:jc w:val="both"/>
        <w:rPr>
          <w:lang w:val="da-DK"/>
        </w:rPr>
      </w:pPr>
      <w:r w:rsidRPr="001A3C68">
        <w:rPr>
          <w:i/>
          <w:lang w:val="da-DK"/>
        </w:rPr>
        <w:t>Stk.</w:t>
      </w:r>
      <w:r w:rsidRPr="001A3C68">
        <w:rPr>
          <w:i/>
          <w:spacing w:val="-4"/>
          <w:lang w:val="da-DK"/>
        </w:rPr>
        <w:t xml:space="preserve"> </w:t>
      </w:r>
      <w:r w:rsidRPr="001A3C68">
        <w:rPr>
          <w:i/>
          <w:lang w:val="da-DK"/>
        </w:rPr>
        <w:t>3.</w:t>
      </w:r>
      <w:r w:rsidRPr="001A3C68">
        <w:rPr>
          <w:i/>
          <w:spacing w:val="-3"/>
          <w:lang w:val="da-DK"/>
        </w:rPr>
        <w:t xml:space="preserve"> </w:t>
      </w:r>
      <w:r w:rsidRPr="001A3C68">
        <w:rPr>
          <w:lang w:val="da-DK"/>
        </w:rPr>
        <w:t>Trafikstyrelsen</w:t>
      </w:r>
      <w:r w:rsidRPr="001A3C68">
        <w:rPr>
          <w:spacing w:val="-4"/>
          <w:lang w:val="da-DK"/>
        </w:rPr>
        <w:t xml:space="preserve"> </w:t>
      </w:r>
      <w:r w:rsidRPr="001A3C68">
        <w:rPr>
          <w:lang w:val="da-DK"/>
        </w:rPr>
        <w:t>skal</w:t>
      </w:r>
      <w:r w:rsidRPr="001A3C68">
        <w:rPr>
          <w:spacing w:val="-3"/>
          <w:lang w:val="da-DK"/>
        </w:rPr>
        <w:t xml:space="preserve"> </w:t>
      </w:r>
      <w:r w:rsidRPr="001A3C68">
        <w:rPr>
          <w:lang w:val="da-DK"/>
        </w:rPr>
        <w:t>foretage</w:t>
      </w:r>
      <w:r w:rsidRPr="001A3C68">
        <w:rPr>
          <w:spacing w:val="-3"/>
          <w:lang w:val="da-DK"/>
        </w:rPr>
        <w:t xml:space="preserve"> </w:t>
      </w:r>
      <w:r w:rsidRPr="001A3C68">
        <w:rPr>
          <w:lang w:val="da-DK"/>
        </w:rPr>
        <w:t>høring</w:t>
      </w:r>
      <w:r w:rsidRPr="001A3C68">
        <w:rPr>
          <w:spacing w:val="-4"/>
          <w:lang w:val="da-DK"/>
        </w:rPr>
        <w:t xml:space="preserve"> </w:t>
      </w:r>
      <w:r w:rsidRPr="001A3C68">
        <w:rPr>
          <w:lang w:val="da-DK"/>
        </w:rPr>
        <w:t>af</w:t>
      </w:r>
      <w:r w:rsidRPr="001A3C68">
        <w:rPr>
          <w:spacing w:val="-4"/>
          <w:lang w:val="da-DK"/>
        </w:rPr>
        <w:t xml:space="preserve"> </w:t>
      </w:r>
      <w:r w:rsidRPr="001A3C68">
        <w:rPr>
          <w:lang w:val="da-DK"/>
        </w:rPr>
        <w:t>berørte</w:t>
      </w:r>
      <w:r w:rsidRPr="001A3C68">
        <w:rPr>
          <w:spacing w:val="-3"/>
          <w:lang w:val="da-DK"/>
        </w:rPr>
        <w:t xml:space="preserve"> </w:t>
      </w:r>
      <w:r w:rsidRPr="001A3C68">
        <w:rPr>
          <w:lang w:val="da-DK"/>
        </w:rPr>
        <w:t>myndigheder,</w:t>
      </w:r>
      <w:r w:rsidRPr="001A3C68">
        <w:rPr>
          <w:spacing w:val="-4"/>
          <w:lang w:val="da-DK"/>
        </w:rPr>
        <w:t xml:space="preserve"> </w:t>
      </w:r>
      <w:r w:rsidRPr="001A3C68">
        <w:rPr>
          <w:lang w:val="da-DK"/>
        </w:rPr>
        <w:t>inden</w:t>
      </w:r>
      <w:r w:rsidRPr="001A3C68">
        <w:rPr>
          <w:spacing w:val="-4"/>
          <w:lang w:val="da-DK"/>
        </w:rPr>
        <w:t xml:space="preserve"> </w:t>
      </w:r>
      <w:r w:rsidRPr="001A3C68">
        <w:rPr>
          <w:lang w:val="da-DK"/>
        </w:rPr>
        <w:t>styrelsen</w:t>
      </w:r>
      <w:r w:rsidRPr="001A3C68">
        <w:rPr>
          <w:spacing w:val="-4"/>
          <w:lang w:val="da-DK"/>
        </w:rPr>
        <w:t xml:space="preserve"> </w:t>
      </w:r>
      <w:r w:rsidRPr="001A3C68">
        <w:rPr>
          <w:lang w:val="da-DK"/>
        </w:rPr>
        <w:t>træffer</w:t>
      </w:r>
      <w:r w:rsidRPr="001A3C68">
        <w:rPr>
          <w:spacing w:val="-4"/>
          <w:lang w:val="da-DK"/>
        </w:rPr>
        <w:t xml:space="preserve"> </w:t>
      </w:r>
      <w:r w:rsidRPr="001A3C68">
        <w:rPr>
          <w:lang w:val="da-DK"/>
        </w:rPr>
        <w:t>screeningsaf</w:t>
      </w:r>
      <w:del w:id="109" w:author="Alia Koleilat" w:date="2025-02-11T10:34:00Z">
        <w:r w:rsidRPr="001A3C68" w:rsidDel="005E7D9E">
          <w:rPr>
            <w:lang w:val="da-DK"/>
          </w:rPr>
          <w:delText xml:space="preserve">- </w:delText>
        </w:r>
      </w:del>
      <w:r w:rsidRPr="001A3C68">
        <w:rPr>
          <w:lang w:val="da-DK"/>
        </w:rPr>
        <w:t>gørelse efter § 7, stk. 1. Trafikstyrelsen fastsætter en passende frist på mindst 30 dage for høringen, som giver myndighederne mulighed for at forberede sig og opnå en reel deltagelse i processen.</w:t>
      </w:r>
    </w:p>
    <w:p w14:paraId="403C556F" w14:textId="77777777" w:rsidR="00A8113D" w:rsidRPr="001A3C68" w:rsidRDefault="001A3C68">
      <w:pPr>
        <w:pStyle w:val="Brdtekst"/>
        <w:spacing w:before="3" w:line="249" w:lineRule="auto"/>
        <w:ind w:right="107" w:firstLine="200"/>
        <w:jc w:val="both"/>
        <w:rPr>
          <w:lang w:val="da-DK"/>
        </w:rPr>
      </w:pPr>
      <w:r w:rsidRPr="001A3C68">
        <w:rPr>
          <w:i/>
          <w:lang w:val="da-DK"/>
        </w:rPr>
        <w:t xml:space="preserve">Stk. 4. </w:t>
      </w:r>
      <w:r w:rsidRPr="001A3C68">
        <w:rPr>
          <w:lang w:val="da-DK"/>
        </w:rPr>
        <w:t>Trafikstyrelsen skal foretage høring af berørte myndigheder, inden styrelsen afgiver udtalelse efter § 9. Trafikstyrelsen fastsætter en passende frist for høringen på mindst 14 dage, som giver myndig- hederne mulighed for at forberede sig og opnå en reel deltagelse i processen.</w:t>
      </w:r>
    </w:p>
    <w:p w14:paraId="65A64C9A" w14:textId="79791D71" w:rsidR="00A8113D" w:rsidRPr="001A3C68" w:rsidRDefault="001A3C68">
      <w:pPr>
        <w:pStyle w:val="Brdtekst"/>
        <w:spacing w:before="3" w:line="249" w:lineRule="auto"/>
        <w:ind w:right="105" w:firstLine="200"/>
        <w:jc w:val="both"/>
        <w:rPr>
          <w:lang w:val="da-DK"/>
        </w:rPr>
      </w:pPr>
      <w:r w:rsidRPr="001A3C68">
        <w:rPr>
          <w:i/>
          <w:lang w:val="da-DK"/>
        </w:rPr>
        <w:t xml:space="preserve">Stk. 5. </w:t>
      </w:r>
      <w:r w:rsidRPr="001A3C68">
        <w:rPr>
          <w:lang w:val="da-DK"/>
        </w:rPr>
        <w:t>Trafikstyrelsen skal efter gennemgang af miljøkonsekvensrapporten sende denne, ansøgningen og eventuelle supplerende oplysninger i høring med henblik på at give berørte myndigheder og offentlig- heden mulighed for at fremsætte bemærkninger, før der træffes afgørelse om administrativ tilladelse. Tra</w:t>
      </w:r>
      <w:del w:id="110" w:author="Alia Koleilat" w:date="2025-02-11T10:34:00Z">
        <w:r w:rsidRPr="001A3C68" w:rsidDel="005E7D9E">
          <w:rPr>
            <w:lang w:val="da-DK"/>
          </w:rPr>
          <w:delText xml:space="preserve">- </w:delText>
        </w:r>
      </w:del>
      <w:r w:rsidRPr="001A3C68">
        <w:rPr>
          <w:lang w:val="da-DK"/>
        </w:rPr>
        <w:t xml:space="preserve">fikstyrelsen fastsætter en passende frist for fremsættelse af bemærkninger til miljøkonsekvensrapporten, dog mindst </w:t>
      </w:r>
      <w:del w:id="111" w:author="Nanna Vestergaard" w:date="2025-01-24T10:16:00Z">
        <w:r w:rsidRPr="001A3C68" w:rsidDel="00BD70CC">
          <w:rPr>
            <w:lang w:val="da-DK"/>
          </w:rPr>
          <w:delText>8 uger</w:delText>
        </w:r>
      </w:del>
      <w:ins w:id="112" w:author="Nanna Vestergaard" w:date="2025-01-24T10:16:00Z">
        <w:r w:rsidR="00BD70CC">
          <w:rPr>
            <w:lang w:val="da-DK"/>
          </w:rPr>
          <w:t>30 dage</w:t>
        </w:r>
      </w:ins>
      <w:r w:rsidRPr="001A3C68">
        <w:rPr>
          <w:lang w:val="da-DK"/>
        </w:rPr>
        <w:t>, som giver myndighederne og offentligheden mulighed for at forberede sig og opnå en reel deltagelse i processen. Fristen skal fremgå af høringen.</w:t>
      </w:r>
    </w:p>
    <w:p w14:paraId="37D5A283" w14:textId="77777777" w:rsidR="00A8113D" w:rsidRPr="001A3C68" w:rsidRDefault="001A3C68">
      <w:pPr>
        <w:pStyle w:val="Brdtekst"/>
        <w:spacing w:before="6" w:line="249" w:lineRule="auto"/>
        <w:ind w:right="106" w:firstLine="200"/>
        <w:jc w:val="both"/>
        <w:rPr>
          <w:lang w:val="da-DK"/>
        </w:rPr>
      </w:pPr>
      <w:r w:rsidRPr="001A3C68">
        <w:rPr>
          <w:i/>
          <w:lang w:val="da-DK"/>
        </w:rPr>
        <w:t xml:space="preserve">Stk. 6. </w:t>
      </w:r>
      <w:r w:rsidRPr="001A3C68">
        <w:rPr>
          <w:lang w:val="da-DK"/>
        </w:rPr>
        <w:t>Ved projekter, hvor der meddeles tilladelse ved anlægslov, sender Trafikstyrelsen miljøkonse</w:t>
      </w:r>
      <w:del w:id="113" w:author="Alia Koleilat" w:date="2025-02-11T11:54:00Z">
        <w:r w:rsidRPr="001A3C68" w:rsidDel="00176382">
          <w:rPr>
            <w:lang w:val="da-DK"/>
          </w:rPr>
          <w:delText xml:space="preserve">- </w:delText>
        </w:r>
      </w:del>
      <w:r w:rsidRPr="001A3C68">
        <w:rPr>
          <w:lang w:val="da-DK"/>
        </w:rPr>
        <w:t>kvensrapporten og eventuelle supplerende oplysninger i høring med henblik på at give berørte myndighe</w:t>
      </w:r>
      <w:del w:id="114" w:author="Alia Koleilat" w:date="2025-02-11T11:55:00Z">
        <w:r w:rsidRPr="001A3C68" w:rsidDel="00176382">
          <w:rPr>
            <w:lang w:val="da-DK"/>
          </w:rPr>
          <w:delText xml:space="preserve">- </w:delText>
        </w:r>
      </w:del>
      <w:r w:rsidRPr="001A3C68">
        <w:rPr>
          <w:lang w:val="da-DK"/>
        </w:rPr>
        <w:t>der</w:t>
      </w:r>
      <w:r w:rsidRPr="001A3C68">
        <w:rPr>
          <w:spacing w:val="-3"/>
          <w:lang w:val="da-DK"/>
        </w:rPr>
        <w:t xml:space="preserve"> </w:t>
      </w:r>
      <w:r w:rsidRPr="001A3C68">
        <w:rPr>
          <w:lang w:val="da-DK"/>
        </w:rPr>
        <w:t>og</w:t>
      </w:r>
      <w:r w:rsidRPr="001A3C68">
        <w:rPr>
          <w:spacing w:val="-3"/>
          <w:lang w:val="da-DK"/>
        </w:rPr>
        <w:t xml:space="preserve"> </w:t>
      </w:r>
      <w:r w:rsidRPr="001A3C68">
        <w:rPr>
          <w:lang w:val="da-DK"/>
        </w:rPr>
        <w:t>offentligheden</w:t>
      </w:r>
      <w:r w:rsidRPr="001A3C68">
        <w:rPr>
          <w:spacing w:val="-3"/>
          <w:lang w:val="da-DK"/>
        </w:rPr>
        <w:t xml:space="preserve"> </w:t>
      </w:r>
      <w:r w:rsidRPr="001A3C68">
        <w:rPr>
          <w:lang w:val="da-DK"/>
        </w:rPr>
        <w:t>mulighed</w:t>
      </w:r>
      <w:r w:rsidRPr="001A3C68">
        <w:rPr>
          <w:spacing w:val="-3"/>
          <w:lang w:val="da-DK"/>
        </w:rPr>
        <w:t xml:space="preserve"> </w:t>
      </w:r>
      <w:r w:rsidRPr="001A3C68">
        <w:rPr>
          <w:lang w:val="da-DK"/>
        </w:rPr>
        <w:t>for</w:t>
      </w:r>
      <w:r w:rsidRPr="001A3C68">
        <w:rPr>
          <w:spacing w:val="-3"/>
          <w:lang w:val="da-DK"/>
        </w:rPr>
        <w:t xml:space="preserve"> </w:t>
      </w:r>
      <w:r w:rsidRPr="001A3C68">
        <w:rPr>
          <w:lang w:val="da-DK"/>
        </w:rPr>
        <w:t>at</w:t>
      </w:r>
      <w:r w:rsidRPr="001A3C68">
        <w:rPr>
          <w:spacing w:val="-2"/>
          <w:lang w:val="da-DK"/>
        </w:rPr>
        <w:t xml:space="preserve"> </w:t>
      </w:r>
      <w:r w:rsidRPr="001A3C68">
        <w:rPr>
          <w:lang w:val="da-DK"/>
        </w:rPr>
        <w:t>fremsætte</w:t>
      </w:r>
      <w:r w:rsidRPr="001A3C68">
        <w:rPr>
          <w:spacing w:val="-2"/>
          <w:lang w:val="da-DK"/>
        </w:rPr>
        <w:t xml:space="preserve"> </w:t>
      </w:r>
      <w:r w:rsidRPr="001A3C68">
        <w:rPr>
          <w:lang w:val="da-DK"/>
        </w:rPr>
        <w:t>bemærkninger,</w:t>
      </w:r>
      <w:r w:rsidRPr="001A3C68">
        <w:rPr>
          <w:spacing w:val="-3"/>
          <w:lang w:val="da-DK"/>
        </w:rPr>
        <w:t xml:space="preserve"> </w:t>
      </w:r>
      <w:r w:rsidRPr="001A3C68">
        <w:rPr>
          <w:lang w:val="da-DK"/>
        </w:rPr>
        <w:t>før</w:t>
      </w:r>
      <w:r w:rsidRPr="001A3C68">
        <w:rPr>
          <w:spacing w:val="-3"/>
          <w:lang w:val="da-DK"/>
        </w:rPr>
        <w:t xml:space="preserve"> </w:t>
      </w:r>
      <w:r w:rsidRPr="001A3C68">
        <w:rPr>
          <w:lang w:val="da-DK"/>
        </w:rPr>
        <w:t>vedtagelse</w:t>
      </w:r>
      <w:r w:rsidRPr="001A3C68">
        <w:rPr>
          <w:spacing w:val="-2"/>
          <w:lang w:val="da-DK"/>
        </w:rPr>
        <w:t xml:space="preserve"> </w:t>
      </w:r>
      <w:r w:rsidRPr="001A3C68">
        <w:rPr>
          <w:lang w:val="da-DK"/>
        </w:rPr>
        <w:t>af</w:t>
      </w:r>
      <w:r w:rsidRPr="001A3C68">
        <w:rPr>
          <w:spacing w:val="-3"/>
          <w:lang w:val="da-DK"/>
        </w:rPr>
        <w:t xml:space="preserve"> </w:t>
      </w:r>
      <w:r w:rsidRPr="001A3C68">
        <w:rPr>
          <w:lang w:val="da-DK"/>
        </w:rPr>
        <w:t>anlægsloven,</w:t>
      </w:r>
      <w:r w:rsidRPr="001A3C68">
        <w:rPr>
          <w:spacing w:val="-3"/>
          <w:lang w:val="da-DK"/>
        </w:rPr>
        <w:t xml:space="preserve"> </w:t>
      </w:r>
      <w:r w:rsidRPr="001A3C68">
        <w:rPr>
          <w:lang w:val="da-DK"/>
        </w:rPr>
        <w:t>jf.</w:t>
      </w:r>
      <w:r w:rsidRPr="001A3C68">
        <w:rPr>
          <w:spacing w:val="-3"/>
          <w:lang w:val="da-DK"/>
        </w:rPr>
        <w:t xml:space="preserve"> </w:t>
      </w:r>
      <w:r w:rsidRPr="001A3C68">
        <w:rPr>
          <w:lang w:val="da-DK"/>
        </w:rPr>
        <w:t>dog</w:t>
      </w:r>
      <w:r w:rsidRPr="001A3C68">
        <w:rPr>
          <w:spacing w:val="-3"/>
          <w:lang w:val="da-DK"/>
        </w:rPr>
        <w:t xml:space="preserve"> </w:t>
      </w:r>
      <w:r w:rsidRPr="001A3C68">
        <w:rPr>
          <w:lang w:val="da-DK"/>
        </w:rPr>
        <w:t>§</w:t>
      </w:r>
      <w:r w:rsidRPr="001A3C68">
        <w:rPr>
          <w:spacing w:val="-3"/>
          <w:lang w:val="da-DK"/>
        </w:rPr>
        <w:t xml:space="preserve"> </w:t>
      </w:r>
      <w:r w:rsidRPr="001A3C68">
        <w:rPr>
          <w:lang w:val="da-DK"/>
        </w:rPr>
        <w:t>4, stk.</w:t>
      </w:r>
      <w:r w:rsidRPr="001A3C68">
        <w:rPr>
          <w:spacing w:val="11"/>
          <w:lang w:val="da-DK"/>
        </w:rPr>
        <w:t xml:space="preserve"> </w:t>
      </w:r>
      <w:r w:rsidRPr="001A3C68">
        <w:rPr>
          <w:lang w:val="da-DK"/>
        </w:rPr>
        <w:t>3.</w:t>
      </w:r>
      <w:r w:rsidRPr="001A3C68">
        <w:rPr>
          <w:spacing w:val="11"/>
          <w:lang w:val="da-DK"/>
        </w:rPr>
        <w:t xml:space="preserve"> </w:t>
      </w:r>
      <w:r w:rsidRPr="001A3C68">
        <w:rPr>
          <w:lang w:val="da-DK"/>
        </w:rPr>
        <w:t>Trafikstyrelsen</w:t>
      </w:r>
      <w:r w:rsidRPr="001A3C68">
        <w:rPr>
          <w:spacing w:val="11"/>
          <w:lang w:val="da-DK"/>
        </w:rPr>
        <w:t xml:space="preserve"> </w:t>
      </w:r>
      <w:r w:rsidRPr="001A3C68">
        <w:rPr>
          <w:lang w:val="da-DK"/>
        </w:rPr>
        <w:t>fastsætter</w:t>
      </w:r>
      <w:r w:rsidRPr="001A3C68">
        <w:rPr>
          <w:spacing w:val="12"/>
          <w:lang w:val="da-DK"/>
        </w:rPr>
        <w:t xml:space="preserve"> </w:t>
      </w:r>
      <w:r w:rsidRPr="001A3C68">
        <w:rPr>
          <w:lang w:val="da-DK"/>
        </w:rPr>
        <w:t>en</w:t>
      </w:r>
      <w:r w:rsidRPr="001A3C68">
        <w:rPr>
          <w:spacing w:val="11"/>
          <w:lang w:val="da-DK"/>
        </w:rPr>
        <w:t xml:space="preserve"> </w:t>
      </w:r>
      <w:r w:rsidRPr="001A3C68">
        <w:rPr>
          <w:lang w:val="da-DK"/>
        </w:rPr>
        <w:t>passende</w:t>
      </w:r>
      <w:r w:rsidRPr="001A3C68">
        <w:rPr>
          <w:spacing w:val="11"/>
          <w:lang w:val="da-DK"/>
        </w:rPr>
        <w:t xml:space="preserve"> </w:t>
      </w:r>
      <w:r w:rsidRPr="001A3C68">
        <w:rPr>
          <w:lang w:val="da-DK"/>
        </w:rPr>
        <w:t>frist</w:t>
      </w:r>
      <w:r w:rsidRPr="001A3C68">
        <w:rPr>
          <w:spacing w:val="11"/>
          <w:lang w:val="da-DK"/>
        </w:rPr>
        <w:t xml:space="preserve"> </w:t>
      </w:r>
      <w:r w:rsidRPr="001A3C68">
        <w:rPr>
          <w:lang w:val="da-DK"/>
        </w:rPr>
        <w:t>for</w:t>
      </w:r>
      <w:r w:rsidRPr="001A3C68">
        <w:rPr>
          <w:spacing w:val="12"/>
          <w:lang w:val="da-DK"/>
        </w:rPr>
        <w:t xml:space="preserve"> </w:t>
      </w:r>
      <w:r w:rsidRPr="001A3C68">
        <w:rPr>
          <w:lang w:val="da-DK"/>
        </w:rPr>
        <w:t>fremsættelse</w:t>
      </w:r>
      <w:r w:rsidRPr="001A3C68">
        <w:rPr>
          <w:spacing w:val="11"/>
          <w:lang w:val="da-DK"/>
        </w:rPr>
        <w:t xml:space="preserve"> </w:t>
      </w:r>
      <w:r w:rsidRPr="001A3C68">
        <w:rPr>
          <w:lang w:val="da-DK"/>
        </w:rPr>
        <w:t>af</w:t>
      </w:r>
      <w:r w:rsidRPr="001A3C68">
        <w:rPr>
          <w:spacing w:val="11"/>
          <w:lang w:val="da-DK"/>
        </w:rPr>
        <w:t xml:space="preserve"> </w:t>
      </w:r>
      <w:r w:rsidRPr="001A3C68">
        <w:rPr>
          <w:lang w:val="da-DK"/>
        </w:rPr>
        <w:t>bemærkninger</w:t>
      </w:r>
      <w:r w:rsidRPr="001A3C68">
        <w:rPr>
          <w:spacing w:val="11"/>
          <w:lang w:val="da-DK"/>
        </w:rPr>
        <w:t xml:space="preserve"> </w:t>
      </w:r>
      <w:r w:rsidRPr="001A3C68">
        <w:rPr>
          <w:lang w:val="da-DK"/>
        </w:rPr>
        <w:t>til</w:t>
      </w:r>
      <w:r w:rsidRPr="001A3C68">
        <w:rPr>
          <w:spacing w:val="12"/>
          <w:lang w:val="da-DK"/>
        </w:rPr>
        <w:t xml:space="preserve"> </w:t>
      </w:r>
      <w:r w:rsidRPr="001A3C68">
        <w:rPr>
          <w:spacing w:val="-2"/>
          <w:lang w:val="da-DK"/>
        </w:rPr>
        <w:t>miljøkonsekvens-</w:t>
      </w:r>
    </w:p>
    <w:p w14:paraId="19C84B04" w14:textId="77777777" w:rsidR="00A8113D" w:rsidRPr="001A3C68" w:rsidRDefault="00A8113D">
      <w:pPr>
        <w:spacing w:line="249" w:lineRule="auto"/>
        <w:jc w:val="both"/>
        <w:rPr>
          <w:lang w:val="da-DK"/>
        </w:rPr>
        <w:sectPr w:rsidR="00A8113D" w:rsidRPr="001A3C68">
          <w:pgSz w:w="11910" w:h="16840"/>
          <w:pgMar w:top="1320" w:right="740" w:bottom="840" w:left="740" w:header="0" w:footer="652" w:gutter="0"/>
          <w:cols w:space="708"/>
        </w:sectPr>
      </w:pPr>
    </w:p>
    <w:p w14:paraId="33F2A09C" w14:textId="5844E8F2" w:rsidR="00A8113D" w:rsidRPr="001A3C68" w:rsidRDefault="001A3C68">
      <w:pPr>
        <w:pStyle w:val="Brdtekst"/>
        <w:spacing w:before="67" w:line="249" w:lineRule="auto"/>
        <w:ind w:right="106" w:hanging="1"/>
        <w:jc w:val="both"/>
        <w:rPr>
          <w:lang w:val="da-DK"/>
        </w:rPr>
      </w:pPr>
      <w:r w:rsidRPr="001A3C68">
        <w:rPr>
          <w:lang w:val="da-DK"/>
        </w:rPr>
        <w:lastRenderedPageBreak/>
        <w:t xml:space="preserve">rapporten, dog mindst </w:t>
      </w:r>
      <w:del w:id="115" w:author="Nanna Vestergaard" w:date="2025-01-24T10:16:00Z">
        <w:r w:rsidRPr="001A3C68" w:rsidDel="00BD70CC">
          <w:rPr>
            <w:lang w:val="da-DK"/>
          </w:rPr>
          <w:delText>8 uger</w:delText>
        </w:r>
      </w:del>
      <w:ins w:id="116" w:author="Nanna Vestergaard" w:date="2025-01-24T10:16:00Z">
        <w:r w:rsidR="00BD70CC">
          <w:rPr>
            <w:lang w:val="da-DK"/>
          </w:rPr>
          <w:t>30 dage</w:t>
        </w:r>
      </w:ins>
      <w:r w:rsidRPr="001A3C68">
        <w:rPr>
          <w:lang w:val="da-DK"/>
        </w:rPr>
        <w:t>, som giver myndighederne og offentligheden mulighed for at forberede sig og opnå en reel deltagelse i processen. Fristen skal fremgå af høringen.</w:t>
      </w:r>
    </w:p>
    <w:p w14:paraId="7E08576F" w14:textId="77777777" w:rsidR="00A8113D" w:rsidRPr="001A3C68" w:rsidRDefault="001A3C68">
      <w:pPr>
        <w:pStyle w:val="Brdtekst"/>
        <w:spacing w:before="2" w:line="249" w:lineRule="auto"/>
        <w:ind w:right="107" w:firstLine="199"/>
        <w:jc w:val="both"/>
        <w:rPr>
          <w:lang w:val="da-DK"/>
        </w:rPr>
      </w:pPr>
      <w:r w:rsidRPr="001A3C68">
        <w:rPr>
          <w:i/>
          <w:lang w:val="da-DK"/>
        </w:rPr>
        <w:t>Stk.</w:t>
      </w:r>
      <w:r w:rsidRPr="001A3C68">
        <w:rPr>
          <w:i/>
          <w:spacing w:val="17"/>
          <w:lang w:val="da-DK"/>
        </w:rPr>
        <w:t xml:space="preserve"> </w:t>
      </w:r>
      <w:r w:rsidRPr="001A3C68">
        <w:rPr>
          <w:i/>
          <w:lang w:val="da-DK"/>
        </w:rPr>
        <w:t>7.</w:t>
      </w:r>
      <w:r w:rsidRPr="001A3C68">
        <w:rPr>
          <w:i/>
          <w:spacing w:val="18"/>
          <w:lang w:val="da-DK"/>
        </w:rPr>
        <w:t xml:space="preserve"> </w:t>
      </w:r>
      <w:r w:rsidRPr="001A3C68">
        <w:rPr>
          <w:lang w:val="da-DK"/>
        </w:rPr>
        <w:t>I</w:t>
      </w:r>
      <w:r w:rsidRPr="001A3C68">
        <w:rPr>
          <w:spacing w:val="17"/>
          <w:lang w:val="da-DK"/>
        </w:rPr>
        <w:t xml:space="preserve"> </w:t>
      </w:r>
      <w:r w:rsidRPr="001A3C68">
        <w:rPr>
          <w:lang w:val="da-DK"/>
        </w:rPr>
        <w:t>de</w:t>
      </w:r>
      <w:r w:rsidRPr="001A3C68">
        <w:rPr>
          <w:spacing w:val="18"/>
          <w:lang w:val="da-DK"/>
        </w:rPr>
        <w:t xml:space="preserve"> </w:t>
      </w:r>
      <w:r w:rsidRPr="001A3C68">
        <w:rPr>
          <w:lang w:val="da-DK"/>
        </w:rPr>
        <w:t>tilfælde,</w:t>
      </w:r>
      <w:r w:rsidRPr="001A3C68">
        <w:rPr>
          <w:spacing w:val="17"/>
          <w:lang w:val="da-DK"/>
        </w:rPr>
        <w:t xml:space="preserve"> </w:t>
      </w:r>
      <w:r w:rsidRPr="001A3C68">
        <w:rPr>
          <w:lang w:val="da-DK"/>
        </w:rPr>
        <w:t>hvor</w:t>
      </w:r>
      <w:r w:rsidRPr="001A3C68">
        <w:rPr>
          <w:spacing w:val="17"/>
          <w:lang w:val="da-DK"/>
        </w:rPr>
        <w:t xml:space="preserve"> </w:t>
      </w:r>
      <w:r w:rsidRPr="001A3C68">
        <w:rPr>
          <w:lang w:val="da-DK"/>
        </w:rPr>
        <w:t>høringer</w:t>
      </w:r>
      <w:r w:rsidRPr="001A3C68">
        <w:rPr>
          <w:spacing w:val="17"/>
          <w:lang w:val="da-DK"/>
        </w:rPr>
        <w:t xml:space="preserve"> </w:t>
      </w:r>
      <w:r w:rsidRPr="001A3C68">
        <w:rPr>
          <w:lang w:val="da-DK"/>
        </w:rPr>
        <w:t>efter</w:t>
      </w:r>
      <w:r w:rsidRPr="001A3C68">
        <w:rPr>
          <w:spacing w:val="17"/>
          <w:lang w:val="da-DK"/>
        </w:rPr>
        <w:t xml:space="preserve"> </w:t>
      </w:r>
      <w:r w:rsidRPr="001A3C68">
        <w:rPr>
          <w:lang w:val="da-DK"/>
        </w:rPr>
        <w:t>stk.</w:t>
      </w:r>
      <w:r w:rsidRPr="001A3C68">
        <w:rPr>
          <w:spacing w:val="17"/>
          <w:lang w:val="da-DK"/>
        </w:rPr>
        <w:t xml:space="preserve"> </w:t>
      </w:r>
      <w:r w:rsidRPr="001A3C68">
        <w:rPr>
          <w:lang w:val="da-DK"/>
        </w:rPr>
        <w:t>5</w:t>
      </w:r>
      <w:r w:rsidRPr="001A3C68">
        <w:rPr>
          <w:spacing w:val="17"/>
          <w:lang w:val="da-DK"/>
        </w:rPr>
        <w:t xml:space="preserve"> </w:t>
      </w:r>
      <w:r w:rsidRPr="001A3C68">
        <w:rPr>
          <w:lang w:val="da-DK"/>
        </w:rPr>
        <w:t>og</w:t>
      </w:r>
      <w:r w:rsidRPr="001A3C68">
        <w:rPr>
          <w:spacing w:val="17"/>
          <w:lang w:val="da-DK"/>
        </w:rPr>
        <w:t xml:space="preserve"> </w:t>
      </w:r>
      <w:r w:rsidRPr="001A3C68">
        <w:rPr>
          <w:lang w:val="da-DK"/>
        </w:rPr>
        <w:t>6</w:t>
      </w:r>
      <w:r w:rsidRPr="001A3C68">
        <w:rPr>
          <w:spacing w:val="18"/>
          <w:lang w:val="da-DK"/>
        </w:rPr>
        <w:t xml:space="preserve"> </w:t>
      </w:r>
      <w:r w:rsidRPr="001A3C68">
        <w:rPr>
          <w:lang w:val="da-DK"/>
        </w:rPr>
        <w:t>er</w:t>
      </w:r>
      <w:r w:rsidRPr="001A3C68">
        <w:rPr>
          <w:spacing w:val="17"/>
          <w:lang w:val="da-DK"/>
        </w:rPr>
        <w:t xml:space="preserve"> </w:t>
      </w:r>
      <w:r w:rsidRPr="001A3C68">
        <w:rPr>
          <w:lang w:val="da-DK"/>
        </w:rPr>
        <w:t>afsluttet</w:t>
      </w:r>
      <w:r w:rsidRPr="001A3C68">
        <w:rPr>
          <w:spacing w:val="18"/>
          <w:lang w:val="da-DK"/>
        </w:rPr>
        <w:t xml:space="preserve"> </w:t>
      </w:r>
      <w:r w:rsidRPr="001A3C68">
        <w:rPr>
          <w:lang w:val="da-DK"/>
        </w:rPr>
        <w:t>og</w:t>
      </w:r>
      <w:r w:rsidRPr="001A3C68">
        <w:rPr>
          <w:spacing w:val="17"/>
          <w:lang w:val="da-DK"/>
        </w:rPr>
        <w:t xml:space="preserve"> </w:t>
      </w:r>
      <w:r w:rsidRPr="001A3C68">
        <w:rPr>
          <w:lang w:val="da-DK"/>
        </w:rPr>
        <w:t>der</w:t>
      </w:r>
      <w:r w:rsidRPr="001A3C68">
        <w:rPr>
          <w:spacing w:val="17"/>
          <w:lang w:val="da-DK"/>
        </w:rPr>
        <w:t xml:space="preserve"> </w:t>
      </w:r>
      <w:r w:rsidRPr="001A3C68">
        <w:rPr>
          <w:lang w:val="da-DK"/>
        </w:rPr>
        <w:t>opstår</w:t>
      </w:r>
      <w:r w:rsidRPr="001A3C68">
        <w:rPr>
          <w:spacing w:val="17"/>
          <w:lang w:val="da-DK"/>
        </w:rPr>
        <w:t xml:space="preserve"> </w:t>
      </w:r>
      <w:r w:rsidRPr="001A3C68">
        <w:rPr>
          <w:lang w:val="da-DK"/>
        </w:rPr>
        <w:t>behov</w:t>
      </w:r>
      <w:r w:rsidRPr="001A3C68">
        <w:rPr>
          <w:spacing w:val="17"/>
          <w:lang w:val="da-DK"/>
        </w:rPr>
        <w:t xml:space="preserve"> </w:t>
      </w:r>
      <w:r w:rsidRPr="001A3C68">
        <w:rPr>
          <w:lang w:val="da-DK"/>
        </w:rPr>
        <w:t>for</w:t>
      </w:r>
      <w:r w:rsidRPr="001A3C68">
        <w:rPr>
          <w:spacing w:val="17"/>
          <w:lang w:val="da-DK"/>
        </w:rPr>
        <w:t xml:space="preserve"> </w:t>
      </w:r>
      <w:r w:rsidRPr="001A3C68">
        <w:rPr>
          <w:lang w:val="da-DK"/>
        </w:rPr>
        <w:t>at</w:t>
      </w:r>
      <w:r w:rsidRPr="001A3C68">
        <w:rPr>
          <w:spacing w:val="18"/>
          <w:lang w:val="da-DK"/>
        </w:rPr>
        <w:t xml:space="preserve"> </w:t>
      </w:r>
      <w:r w:rsidRPr="001A3C68">
        <w:rPr>
          <w:lang w:val="da-DK"/>
        </w:rPr>
        <w:t>gennemføre en</w:t>
      </w:r>
      <w:r w:rsidRPr="001A3C68">
        <w:rPr>
          <w:spacing w:val="-3"/>
          <w:lang w:val="da-DK"/>
        </w:rPr>
        <w:t xml:space="preserve"> </w:t>
      </w:r>
      <w:r w:rsidRPr="001A3C68">
        <w:rPr>
          <w:lang w:val="da-DK"/>
        </w:rPr>
        <w:t>supplerende</w:t>
      </w:r>
      <w:r w:rsidRPr="001A3C68">
        <w:rPr>
          <w:spacing w:val="-3"/>
          <w:lang w:val="da-DK"/>
        </w:rPr>
        <w:t xml:space="preserve"> </w:t>
      </w:r>
      <w:r w:rsidRPr="001A3C68">
        <w:rPr>
          <w:lang w:val="da-DK"/>
        </w:rPr>
        <w:t>miljøkonsekvensvurdering,</w:t>
      </w:r>
      <w:r w:rsidRPr="001A3C68">
        <w:rPr>
          <w:spacing w:val="-3"/>
          <w:lang w:val="da-DK"/>
        </w:rPr>
        <w:t xml:space="preserve"> </w:t>
      </w:r>
      <w:r w:rsidRPr="001A3C68">
        <w:rPr>
          <w:lang w:val="da-DK"/>
        </w:rPr>
        <w:t>kan</w:t>
      </w:r>
      <w:r w:rsidRPr="001A3C68">
        <w:rPr>
          <w:spacing w:val="-3"/>
          <w:lang w:val="da-DK"/>
        </w:rPr>
        <w:t xml:space="preserve"> </w:t>
      </w:r>
      <w:r w:rsidRPr="001A3C68">
        <w:rPr>
          <w:lang w:val="da-DK"/>
        </w:rPr>
        <w:t>høringen</w:t>
      </w:r>
      <w:r w:rsidRPr="001A3C68">
        <w:rPr>
          <w:spacing w:val="-3"/>
          <w:lang w:val="da-DK"/>
        </w:rPr>
        <w:t xml:space="preserve"> </w:t>
      </w:r>
      <w:r w:rsidRPr="001A3C68">
        <w:rPr>
          <w:lang w:val="da-DK"/>
        </w:rPr>
        <w:t>over</w:t>
      </w:r>
      <w:r w:rsidRPr="001A3C68">
        <w:rPr>
          <w:spacing w:val="-3"/>
          <w:lang w:val="da-DK"/>
        </w:rPr>
        <w:t xml:space="preserve"> </w:t>
      </w:r>
      <w:r w:rsidRPr="001A3C68">
        <w:rPr>
          <w:lang w:val="da-DK"/>
        </w:rPr>
        <w:t>en</w:t>
      </w:r>
      <w:r w:rsidRPr="001A3C68">
        <w:rPr>
          <w:spacing w:val="-3"/>
          <w:lang w:val="da-DK"/>
        </w:rPr>
        <w:t xml:space="preserve"> </w:t>
      </w:r>
      <w:r w:rsidRPr="001A3C68">
        <w:rPr>
          <w:lang w:val="da-DK"/>
        </w:rPr>
        <w:t>supplerende</w:t>
      </w:r>
      <w:r w:rsidRPr="001A3C68">
        <w:rPr>
          <w:spacing w:val="-3"/>
          <w:lang w:val="da-DK"/>
        </w:rPr>
        <w:t xml:space="preserve"> </w:t>
      </w:r>
      <w:r w:rsidRPr="001A3C68">
        <w:rPr>
          <w:lang w:val="da-DK"/>
        </w:rPr>
        <w:t>miljøkonsekvensrapport</w:t>
      </w:r>
      <w:r w:rsidRPr="001A3C68">
        <w:rPr>
          <w:spacing w:val="-3"/>
          <w:lang w:val="da-DK"/>
        </w:rPr>
        <w:t xml:space="preserve"> </w:t>
      </w:r>
      <w:r w:rsidRPr="001A3C68">
        <w:rPr>
          <w:lang w:val="da-DK"/>
        </w:rPr>
        <w:t>ske med en passende høringsfrist på mindst 30 dage, som giver myndigheden og offentligheden mulighed for at forberede sig og opnå en reel deltagelse i processen.</w:t>
      </w:r>
    </w:p>
    <w:p w14:paraId="210F4A91" w14:textId="77777777" w:rsidR="00A8113D" w:rsidRPr="001A3C68" w:rsidRDefault="001A3C68">
      <w:pPr>
        <w:pStyle w:val="Brdtekst"/>
        <w:spacing w:before="4" w:line="249" w:lineRule="auto"/>
        <w:ind w:right="108" w:firstLine="199"/>
        <w:jc w:val="both"/>
        <w:rPr>
          <w:lang w:val="da-DK"/>
        </w:rPr>
      </w:pPr>
      <w:r w:rsidRPr="001A3C68">
        <w:rPr>
          <w:i/>
          <w:lang w:val="da-DK"/>
        </w:rPr>
        <w:t xml:space="preserve">Stk. 8. </w:t>
      </w:r>
      <w:r w:rsidRPr="001A3C68">
        <w:rPr>
          <w:lang w:val="da-DK"/>
        </w:rPr>
        <w:t>Trafikstyrelsen udpeger de berørte myndigheder, der skal ske høring af efter stk. 3-7 for det enkelte projekt.</w:t>
      </w:r>
    </w:p>
    <w:p w14:paraId="62AC5F49" w14:textId="77777777" w:rsidR="00A8113D" w:rsidRPr="001A3C68" w:rsidRDefault="001A3C68">
      <w:pPr>
        <w:spacing w:before="162"/>
        <w:ind w:left="4076"/>
        <w:jc w:val="both"/>
        <w:rPr>
          <w:i/>
          <w:sz w:val="24"/>
          <w:lang w:val="da-DK"/>
        </w:rPr>
      </w:pPr>
      <w:bookmarkStart w:id="117" w:name="Internationale_høringer"/>
      <w:bookmarkEnd w:id="117"/>
      <w:r w:rsidRPr="001A3C68">
        <w:rPr>
          <w:i/>
          <w:sz w:val="24"/>
          <w:lang w:val="da-DK"/>
        </w:rPr>
        <w:t xml:space="preserve">Internationale </w:t>
      </w:r>
      <w:r w:rsidRPr="001A3C68">
        <w:rPr>
          <w:i/>
          <w:spacing w:val="-2"/>
          <w:sz w:val="24"/>
          <w:lang w:val="da-DK"/>
        </w:rPr>
        <w:t>høringer</w:t>
      </w:r>
    </w:p>
    <w:p w14:paraId="09D05FB8" w14:textId="77777777" w:rsidR="00A8113D" w:rsidRPr="001A3C68" w:rsidRDefault="001A3C68">
      <w:pPr>
        <w:pStyle w:val="Brdtekst"/>
        <w:spacing w:before="132" w:line="249" w:lineRule="auto"/>
        <w:ind w:right="105" w:firstLine="200"/>
        <w:jc w:val="both"/>
        <w:rPr>
          <w:lang w:val="da-DK"/>
        </w:rPr>
      </w:pPr>
      <w:bookmarkStart w:id="118" w:name="§_20"/>
      <w:bookmarkEnd w:id="118"/>
      <w:r w:rsidRPr="001A3C68">
        <w:rPr>
          <w:b/>
          <w:lang w:val="da-DK"/>
        </w:rPr>
        <w:t>§</w:t>
      </w:r>
      <w:r w:rsidRPr="001A3C68">
        <w:rPr>
          <w:b/>
          <w:spacing w:val="35"/>
          <w:lang w:val="da-DK"/>
        </w:rPr>
        <w:t xml:space="preserve"> </w:t>
      </w:r>
      <w:r w:rsidRPr="001A3C68">
        <w:rPr>
          <w:b/>
          <w:lang w:val="da-DK"/>
        </w:rPr>
        <w:t>20.</w:t>
      </w:r>
      <w:r w:rsidRPr="001A3C68">
        <w:rPr>
          <w:b/>
          <w:spacing w:val="35"/>
          <w:lang w:val="da-DK"/>
        </w:rPr>
        <w:t xml:space="preserve"> </w:t>
      </w:r>
      <w:r w:rsidRPr="001A3C68">
        <w:rPr>
          <w:lang w:val="da-DK"/>
        </w:rPr>
        <w:t>Kan</w:t>
      </w:r>
      <w:r w:rsidRPr="001A3C68">
        <w:rPr>
          <w:spacing w:val="35"/>
          <w:lang w:val="da-DK"/>
        </w:rPr>
        <w:t xml:space="preserve"> </w:t>
      </w:r>
      <w:r w:rsidRPr="001A3C68">
        <w:rPr>
          <w:lang w:val="da-DK"/>
        </w:rPr>
        <w:t>et</w:t>
      </w:r>
      <w:r w:rsidRPr="001A3C68">
        <w:rPr>
          <w:spacing w:val="35"/>
          <w:lang w:val="da-DK"/>
        </w:rPr>
        <w:t xml:space="preserve"> </w:t>
      </w:r>
      <w:r w:rsidRPr="001A3C68">
        <w:rPr>
          <w:lang w:val="da-DK"/>
        </w:rPr>
        <w:t>projekt</w:t>
      </w:r>
      <w:r w:rsidRPr="001A3C68">
        <w:rPr>
          <w:spacing w:val="35"/>
          <w:lang w:val="da-DK"/>
        </w:rPr>
        <w:t xml:space="preserve"> </w:t>
      </w:r>
      <w:r w:rsidRPr="001A3C68">
        <w:rPr>
          <w:lang w:val="da-DK"/>
        </w:rPr>
        <w:t>omfattet</w:t>
      </w:r>
      <w:r w:rsidRPr="001A3C68">
        <w:rPr>
          <w:spacing w:val="35"/>
          <w:lang w:val="da-DK"/>
        </w:rPr>
        <w:t xml:space="preserve"> </w:t>
      </w:r>
      <w:r w:rsidRPr="001A3C68">
        <w:rPr>
          <w:lang w:val="da-DK"/>
        </w:rPr>
        <w:t>af</w:t>
      </w:r>
      <w:r w:rsidRPr="001A3C68">
        <w:rPr>
          <w:spacing w:val="35"/>
          <w:lang w:val="da-DK"/>
        </w:rPr>
        <w:t xml:space="preserve"> </w:t>
      </w:r>
      <w:r w:rsidRPr="001A3C68">
        <w:rPr>
          <w:lang w:val="da-DK"/>
        </w:rPr>
        <w:t>§</w:t>
      </w:r>
      <w:r w:rsidRPr="001A3C68">
        <w:rPr>
          <w:spacing w:val="35"/>
          <w:lang w:val="da-DK"/>
        </w:rPr>
        <w:t xml:space="preserve"> </w:t>
      </w:r>
      <w:r w:rsidRPr="001A3C68">
        <w:rPr>
          <w:lang w:val="da-DK"/>
        </w:rPr>
        <w:t>4</w:t>
      </w:r>
      <w:r w:rsidRPr="001A3C68">
        <w:rPr>
          <w:spacing w:val="35"/>
          <w:lang w:val="da-DK"/>
        </w:rPr>
        <w:t xml:space="preserve"> </w:t>
      </w:r>
      <w:r w:rsidRPr="001A3C68">
        <w:rPr>
          <w:lang w:val="da-DK"/>
        </w:rPr>
        <w:t>forventes</w:t>
      </w:r>
      <w:r w:rsidRPr="001A3C68">
        <w:rPr>
          <w:spacing w:val="35"/>
          <w:lang w:val="da-DK"/>
        </w:rPr>
        <w:t xml:space="preserve"> </w:t>
      </w:r>
      <w:r w:rsidRPr="001A3C68">
        <w:rPr>
          <w:lang w:val="da-DK"/>
        </w:rPr>
        <w:t>at</w:t>
      </w:r>
      <w:r w:rsidRPr="001A3C68">
        <w:rPr>
          <w:spacing w:val="35"/>
          <w:lang w:val="da-DK"/>
        </w:rPr>
        <w:t xml:space="preserve"> </w:t>
      </w:r>
      <w:r w:rsidRPr="001A3C68">
        <w:rPr>
          <w:lang w:val="da-DK"/>
        </w:rPr>
        <w:t>få</w:t>
      </w:r>
      <w:r w:rsidRPr="001A3C68">
        <w:rPr>
          <w:spacing w:val="35"/>
          <w:lang w:val="da-DK"/>
        </w:rPr>
        <w:t xml:space="preserve"> </w:t>
      </w:r>
      <w:r w:rsidRPr="001A3C68">
        <w:rPr>
          <w:lang w:val="da-DK"/>
        </w:rPr>
        <w:t>væsentlige</w:t>
      </w:r>
      <w:r w:rsidRPr="001A3C68">
        <w:rPr>
          <w:spacing w:val="35"/>
          <w:lang w:val="da-DK"/>
        </w:rPr>
        <w:t xml:space="preserve"> </w:t>
      </w:r>
      <w:r w:rsidRPr="001A3C68">
        <w:rPr>
          <w:lang w:val="da-DK"/>
        </w:rPr>
        <w:t>indvirkninger</w:t>
      </w:r>
      <w:r w:rsidRPr="001A3C68">
        <w:rPr>
          <w:spacing w:val="35"/>
          <w:lang w:val="da-DK"/>
        </w:rPr>
        <w:t xml:space="preserve"> </w:t>
      </w:r>
      <w:r w:rsidRPr="001A3C68">
        <w:rPr>
          <w:lang w:val="da-DK"/>
        </w:rPr>
        <w:t>på</w:t>
      </w:r>
      <w:r w:rsidRPr="001A3C68">
        <w:rPr>
          <w:spacing w:val="35"/>
          <w:lang w:val="da-DK"/>
        </w:rPr>
        <w:t xml:space="preserve"> </w:t>
      </w:r>
      <w:r w:rsidRPr="001A3C68">
        <w:rPr>
          <w:lang w:val="da-DK"/>
        </w:rPr>
        <w:t>miljøet</w:t>
      </w:r>
      <w:r w:rsidRPr="001A3C68">
        <w:rPr>
          <w:spacing w:val="35"/>
          <w:lang w:val="da-DK"/>
        </w:rPr>
        <w:t xml:space="preserve"> </w:t>
      </w:r>
      <w:r w:rsidRPr="001A3C68">
        <w:rPr>
          <w:lang w:val="da-DK"/>
        </w:rPr>
        <w:t>i</w:t>
      </w:r>
      <w:r w:rsidRPr="001A3C68">
        <w:rPr>
          <w:spacing w:val="35"/>
          <w:lang w:val="da-DK"/>
        </w:rPr>
        <w:t xml:space="preserve"> </w:t>
      </w:r>
      <w:r w:rsidRPr="001A3C68">
        <w:rPr>
          <w:lang w:val="da-DK"/>
        </w:rPr>
        <w:t>en</w:t>
      </w:r>
      <w:r w:rsidRPr="001A3C68">
        <w:rPr>
          <w:spacing w:val="35"/>
          <w:lang w:val="da-DK"/>
        </w:rPr>
        <w:t xml:space="preserve"> </w:t>
      </w:r>
      <w:r w:rsidRPr="001A3C68">
        <w:rPr>
          <w:lang w:val="da-DK"/>
        </w:rPr>
        <w:t>anden stat,</w:t>
      </w:r>
      <w:r w:rsidRPr="001A3C68">
        <w:rPr>
          <w:spacing w:val="40"/>
          <w:lang w:val="da-DK"/>
        </w:rPr>
        <w:t xml:space="preserve"> </w:t>
      </w:r>
      <w:r w:rsidRPr="001A3C68">
        <w:rPr>
          <w:lang w:val="da-DK"/>
        </w:rPr>
        <w:t>skal</w:t>
      </w:r>
      <w:r w:rsidRPr="001A3C68">
        <w:rPr>
          <w:spacing w:val="40"/>
          <w:lang w:val="da-DK"/>
        </w:rPr>
        <w:t xml:space="preserve"> </w:t>
      </w:r>
      <w:r w:rsidRPr="001A3C68">
        <w:rPr>
          <w:lang w:val="da-DK"/>
        </w:rPr>
        <w:t>Trafikstyrelsen</w:t>
      </w:r>
      <w:r w:rsidRPr="001A3C68">
        <w:rPr>
          <w:spacing w:val="40"/>
          <w:lang w:val="da-DK"/>
        </w:rPr>
        <w:t xml:space="preserve"> </w:t>
      </w:r>
      <w:r w:rsidRPr="001A3C68">
        <w:rPr>
          <w:lang w:val="da-DK"/>
        </w:rPr>
        <w:t>snarest</w:t>
      </w:r>
      <w:r w:rsidRPr="001A3C68">
        <w:rPr>
          <w:spacing w:val="40"/>
          <w:lang w:val="da-DK"/>
        </w:rPr>
        <w:t xml:space="preserve"> </w:t>
      </w:r>
      <w:r w:rsidRPr="001A3C68">
        <w:rPr>
          <w:lang w:val="da-DK"/>
        </w:rPr>
        <w:t>muligt</w:t>
      </w:r>
      <w:r w:rsidRPr="001A3C68">
        <w:rPr>
          <w:spacing w:val="40"/>
          <w:lang w:val="da-DK"/>
        </w:rPr>
        <w:t xml:space="preserve"> </w:t>
      </w:r>
      <w:r w:rsidRPr="001A3C68">
        <w:rPr>
          <w:lang w:val="da-DK"/>
        </w:rPr>
        <w:t>underrette</w:t>
      </w:r>
      <w:r w:rsidRPr="001A3C68">
        <w:rPr>
          <w:spacing w:val="40"/>
          <w:lang w:val="da-DK"/>
        </w:rPr>
        <w:t xml:space="preserve"> </w:t>
      </w:r>
      <w:r w:rsidRPr="001A3C68">
        <w:rPr>
          <w:lang w:val="da-DK"/>
        </w:rPr>
        <w:t>miljøministeren</w:t>
      </w:r>
      <w:r w:rsidRPr="001A3C68">
        <w:rPr>
          <w:spacing w:val="40"/>
          <w:lang w:val="da-DK"/>
        </w:rPr>
        <w:t xml:space="preserve"> </w:t>
      </w:r>
      <w:r w:rsidRPr="001A3C68">
        <w:rPr>
          <w:lang w:val="da-DK"/>
        </w:rPr>
        <w:t>med</w:t>
      </w:r>
      <w:r w:rsidRPr="001A3C68">
        <w:rPr>
          <w:spacing w:val="40"/>
          <w:lang w:val="da-DK"/>
        </w:rPr>
        <w:t xml:space="preserve"> </w:t>
      </w:r>
      <w:r w:rsidRPr="001A3C68">
        <w:rPr>
          <w:lang w:val="da-DK"/>
        </w:rPr>
        <w:t>henblik</w:t>
      </w:r>
      <w:r w:rsidRPr="001A3C68">
        <w:rPr>
          <w:spacing w:val="40"/>
          <w:lang w:val="da-DK"/>
        </w:rPr>
        <w:t xml:space="preserve"> </w:t>
      </w:r>
      <w:r w:rsidRPr="001A3C68">
        <w:rPr>
          <w:lang w:val="da-DK"/>
        </w:rPr>
        <w:t>på</w:t>
      </w:r>
      <w:r w:rsidRPr="001A3C68">
        <w:rPr>
          <w:spacing w:val="40"/>
          <w:lang w:val="da-DK"/>
        </w:rPr>
        <w:t xml:space="preserve"> </w:t>
      </w:r>
      <w:r w:rsidRPr="001A3C68">
        <w:rPr>
          <w:lang w:val="da-DK"/>
        </w:rPr>
        <w:t>gennemførelse</w:t>
      </w:r>
      <w:r w:rsidRPr="001A3C68">
        <w:rPr>
          <w:spacing w:val="40"/>
          <w:lang w:val="da-DK"/>
        </w:rPr>
        <w:t xml:space="preserve"> </w:t>
      </w:r>
      <w:r w:rsidRPr="001A3C68">
        <w:rPr>
          <w:lang w:val="da-DK"/>
        </w:rPr>
        <w:t>af en international høring, jf. stk. 3 og 4. Trafikstyrelsen kan ikke meddele administrativ tilladelse, før miljøministeren har meddelt samtykke hertil.</w:t>
      </w:r>
    </w:p>
    <w:p w14:paraId="19F4D469" w14:textId="77777777" w:rsidR="00A8113D" w:rsidRPr="001A3C68" w:rsidRDefault="001A3C68">
      <w:pPr>
        <w:pStyle w:val="Brdtekst"/>
        <w:spacing w:before="4" w:line="249" w:lineRule="auto"/>
        <w:ind w:right="105" w:firstLine="199"/>
        <w:jc w:val="both"/>
        <w:rPr>
          <w:lang w:val="da-DK"/>
        </w:rPr>
      </w:pPr>
      <w:r w:rsidRPr="001A3C68">
        <w:rPr>
          <w:i/>
          <w:lang w:val="da-DK"/>
        </w:rPr>
        <w:t>Stk.</w:t>
      </w:r>
      <w:r w:rsidRPr="001A3C68">
        <w:rPr>
          <w:i/>
          <w:spacing w:val="34"/>
          <w:lang w:val="da-DK"/>
        </w:rPr>
        <w:t xml:space="preserve"> </w:t>
      </w:r>
      <w:r w:rsidRPr="001A3C68">
        <w:rPr>
          <w:i/>
          <w:lang w:val="da-DK"/>
        </w:rPr>
        <w:t>2.</w:t>
      </w:r>
      <w:r w:rsidRPr="001A3C68">
        <w:rPr>
          <w:i/>
          <w:spacing w:val="34"/>
          <w:lang w:val="da-DK"/>
        </w:rPr>
        <w:t xml:space="preserve"> </w:t>
      </w:r>
      <w:r w:rsidRPr="001A3C68">
        <w:rPr>
          <w:lang w:val="da-DK"/>
        </w:rPr>
        <w:t>Får</w:t>
      </w:r>
      <w:r w:rsidRPr="001A3C68">
        <w:rPr>
          <w:spacing w:val="34"/>
          <w:lang w:val="da-DK"/>
        </w:rPr>
        <w:t xml:space="preserve"> </w:t>
      </w:r>
      <w:r w:rsidRPr="001A3C68">
        <w:rPr>
          <w:lang w:val="da-DK"/>
        </w:rPr>
        <w:t>miljøministeren</w:t>
      </w:r>
      <w:r w:rsidRPr="001A3C68">
        <w:rPr>
          <w:spacing w:val="34"/>
          <w:lang w:val="da-DK"/>
        </w:rPr>
        <w:t xml:space="preserve"> </w:t>
      </w:r>
      <w:r w:rsidRPr="001A3C68">
        <w:rPr>
          <w:lang w:val="da-DK"/>
        </w:rPr>
        <w:t>en</w:t>
      </w:r>
      <w:r w:rsidRPr="001A3C68">
        <w:rPr>
          <w:spacing w:val="34"/>
          <w:lang w:val="da-DK"/>
        </w:rPr>
        <w:t xml:space="preserve"> </w:t>
      </w:r>
      <w:r w:rsidRPr="001A3C68">
        <w:rPr>
          <w:lang w:val="da-DK"/>
        </w:rPr>
        <w:t>henvendelse</w:t>
      </w:r>
      <w:r w:rsidRPr="001A3C68">
        <w:rPr>
          <w:spacing w:val="34"/>
          <w:lang w:val="da-DK"/>
        </w:rPr>
        <w:t xml:space="preserve"> </w:t>
      </w:r>
      <w:r w:rsidRPr="001A3C68">
        <w:rPr>
          <w:lang w:val="da-DK"/>
        </w:rPr>
        <w:t>fra</w:t>
      </w:r>
      <w:r w:rsidRPr="001A3C68">
        <w:rPr>
          <w:spacing w:val="34"/>
          <w:lang w:val="da-DK"/>
        </w:rPr>
        <w:t xml:space="preserve"> </w:t>
      </w:r>
      <w:r w:rsidRPr="001A3C68">
        <w:rPr>
          <w:lang w:val="da-DK"/>
        </w:rPr>
        <w:t>en</w:t>
      </w:r>
      <w:r w:rsidRPr="001A3C68">
        <w:rPr>
          <w:spacing w:val="34"/>
          <w:lang w:val="da-DK"/>
        </w:rPr>
        <w:t xml:space="preserve"> </w:t>
      </w:r>
      <w:r w:rsidRPr="001A3C68">
        <w:rPr>
          <w:lang w:val="da-DK"/>
        </w:rPr>
        <w:t>anden</w:t>
      </w:r>
      <w:r w:rsidRPr="001A3C68">
        <w:rPr>
          <w:spacing w:val="34"/>
          <w:lang w:val="da-DK"/>
        </w:rPr>
        <w:t xml:space="preserve"> </w:t>
      </w:r>
      <w:r w:rsidRPr="001A3C68">
        <w:rPr>
          <w:lang w:val="da-DK"/>
        </w:rPr>
        <w:t>stat</w:t>
      </w:r>
      <w:r w:rsidRPr="001A3C68">
        <w:rPr>
          <w:spacing w:val="34"/>
          <w:lang w:val="da-DK"/>
        </w:rPr>
        <w:t xml:space="preserve"> </w:t>
      </w:r>
      <w:r w:rsidRPr="001A3C68">
        <w:rPr>
          <w:lang w:val="da-DK"/>
        </w:rPr>
        <w:t>om,</w:t>
      </w:r>
      <w:r w:rsidRPr="001A3C68">
        <w:rPr>
          <w:spacing w:val="34"/>
          <w:lang w:val="da-DK"/>
        </w:rPr>
        <w:t xml:space="preserve"> </w:t>
      </w:r>
      <w:r w:rsidRPr="001A3C68">
        <w:rPr>
          <w:lang w:val="da-DK"/>
        </w:rPr>
        <w:t>at</w:t>
      </w:r>
      <w:r w:rsidRPr="001A3C68">
        <w:rPr>
          <w:spacing w:val="34"/>
          <w:lang w:val="da-DK"/>
        </w:rPr>
        <w:t xml:space="preserve"> </w:t>
      </w:r>
      <w:r w:rsidRPr="001A3C68">
        <w:rPr>
          <w:lang w:val="da-DK"/>
        </w:rPr>
        <w:t>denne</w:t>
      </w:r>
      <w:r w:rsidRPr="001A3C68">
        <w:rPr>
          <w:spacing w:val="34"/>
          <w:lang w:val="da-DK"/>
        </w:rPr>
        <w:t xml:space="preserve"> </w:t>
      </w:r>
      <w:r w:rsidRPr="001A3C68">
        <w:rPr>
          <w:lang w:val="da-DK"/>
        </w:rPr>
        <w:t>finder,</w:t>
      </w:r>
      <w:r w:rsidRPr="001A3C68">
        <w:rPr>
          <w:spacing w:val="34"/>
          <w:lang w:val="da-DK"/>
        </w:rPr>
        <w:t xml:space="preserve"> </w:t>
      </w:r>
      <w:r w:rsidRPr="001A3C68">
        <w:rPr>
          <w:lang w:val="da-DK"/>
        </w:rPr>
        <w:t>at</w:t>
      </w:r>
      <w:r w:rsidRPr="001A3C68">
        <w:rPr>
          <w:spacing w:val="34"/>
          <w:lang w:val="da-DK"/>
        </w:rPr>
        <w:t xml:space="preserve"> </w:t>
      </w:r>
      <w:r w:rsidRPr="001A3C68">
        <w:rPr>
          <w:lang w:val="da-DK"/>
        </w:rPr>
        <w:t>der</w:t>
      </w:r>
      <w:r w:rsidRPr="001A3C68">
        <w:rPr>
          <w:spacing w:val="34"/>
          <w:lang w:val="da-DK"/>
        </w:rPr>
        <w:t xml:space="preserve"> </w:t>
      </w:r>
      <w:r w:rsidRPr="001A3C68">
        <w:rPr>
          <w:lang w:val="da-DK"/>
        </w:rPr>
        <w:t>i</w:t>
      </w:r>
      <w:r w:rsidRPr="001A3C68">
        <w:rPr>
          <w:spacing w:val="34"/>
          <w:lang w:val="da-DK"/>
        </w:rPr>
        <w:t xml:space="preserve"> </w:t>
      </w:r>
      <w:r w:rsidRPr="001A3C68">
        <w:rPr>
          <w:lang w:val="da-DK"/>
        </w:rPr>
        <w:t>Danmark er</w:t>
      </w:r>
      <w:r w:rsidRPr="001A3C68">
        <w:rPr>
          <w:spacing w:val="24"/>
          <w:lang w:val="da-DK"/>
        </w:rPr>
        <w:t xml:space="preserve"> </w:t>
      </w:r>
      <w:r w:rsidRPr="001A3C68">
        <w:rPr>
          <w:lang w:val="da-DK"/>
        </w:rPr>
        <w:t>indledt</w:t>
      </w:r>
      <w:r w:rsidRPr="001A3C68">
        <w:rPr>
          <w:spacing w:val="24"/>
          <w:lang w:val="da-DK"/>
        </w:rPr>
        <w:t xml:space="preserve"> </w:t>
      </w:r>
      <w:r w:rsidRPr="001A3C68">
        <w:rPr>
          <w:lang w:val="da-DK"/>
        </w:rPr>
        <w:t>et</w:t>
      </w:r>
      <w:r w:rsidRPr="001A3C68">
        <w:rPr>
          <w:spacing w:val="24"/>
          <w:lang w:val="da-DK"/>
        </w:rPr>
        <w:t xml:space="preserve"> </w:t>
      </w:r>
      <w:r w:rsidRPr="001A3C68">
        <w:rPr>
          <w:lang w:val="da-DK"/>
        </w:rPr>
        <w:t>projekt</w:t>
      </w:r>
      <w:r w:rsidRPr="001A3C68">
        <w:rPr>
          <w:spacing w:val="24"/>
          <w:lang w:val="da-DK"/>
        </w:rPr>
        <w:t xml:space="preserve"> </w:t>
      </w:r>
      <w:r w:rsidRPr="001A3C68">
        <w:rPr>
          <w:lang w:val="da-DK"/>
        </w:rPr>
        <w:t>omfattet</w:t>
      </w:r>
      <w:r w:rsidRPr="001A3C68">
        <w:rPr>
          <w:spacing w:val="24"/>
          <w:lang w:val="da-DK"/>
        </w:rPr>
        <w:t xml:space="preserve"> </w:t>
      </w:r>
      <w:r w:rsidRPr="001A3C68">
        <w:rPr>
          <w:lang w:val="da-DK"/>
        </w:rPr>
        <w:t>af</w:t>
      </w:r>
      <w:r w:rsidRPr="001A3C68">
        <w:rPr>
          <w:spacing w:val="24"/>
          <w:lang w:val="da-DK"/>
        </w:rPr>
        <w:t xml:space="preserve"> </w:t>
      </w:r>
      <w:r w:rsidRPr="001A3C68">
        <w:rPr>
          <w:lang w:val="da-DK"/>
        </w:rPr>
        <w:t>§</w:t>
      </w:r>
      <w:r w:rsidRPr="001A3C68">
        <w:rPr>
          <w:spacing w:val="24"/>
          <w:lang w:val="da-DK"/>
        </w:rPr>
        <w:t xml:space="preserve"> </w:t>
      </w:r>
      <w:r w:rsidRPr="001A3C68">
        <w:rPr>
          <w:lang w:val="da-DK"/>
        </w:rPr>
        <w:t>4,</w:t>
      </w:r>
      <w:r w:rsidRPr="001A3C68">
        <w:rPr>
          <w:spacing w:val="24"/>
          <w:lang w:val="da-DK"/>
        </w:rPr>
        <w:t xml:space="preserve"> </w:t>
      </w:r>
      <w:r w:rsidRPr="001A3C68">
        <w:rPr>
          <w:lang w:val="da-DK"/>
        </w:rPr>
        <w:t>og</w:t>
      </w:r>
      <w:r w:rsidRPr="001A3C68">
        <w:rPr>
          <w:spacing w:val="24"/>
          <w:lang w:val="da-DK"/>
        </w:rPr>
        <w:t xml:space="preserve"> </w:t>
      </w:r>
      <w:r w:rsidRPr="001A3C68">
        <w:rPr>
          <w:lang w:val="da-DK"/>
        </w:rPr>
        <w:t>hvis</w:t>
      </w:r>
      <w:r w:rsidRPr="001A3C68">
        <w:rPr>
          <w:spacing w:val="24"/>
          <w:lang w:val="da-DK"/>
        </w:rPr>
        <w:t xml:space="preserve"> </w:t>
      </w:r>
      <w:r w:rsidRPr="001A3C68">
        <w:rPr>
          <w:lang w:val="da-DK"/>
        </w:rPr>
        <w:t>gennemførelse</w:t>
      </w:r>
      <w:r w:rsidRPr="001A3C68">
        <w:rPr>
          <w:spacing w:val="24"/>
          <w:lang w:val="da-DK"/>
        </w:rPr>
        <w:t xml:space="preserve"> </w:t>
      </w:r>
      <w:r w:rsidRPr="001A3C68">
        <w:rPr>
          <w:lang w:val="da-DK"/>
        </w:rPr>
        <w:t>kan</w:t>
      </w:r>
      <w:r w:rsidRPr="001A3C68">
        <w:rPr>
          <w:spacing w:val="24"/>
          <w:lang w:val="da-DK"/>
        </w:rPr>
        <w:t xml:space="preserve"> </w:t>
      </w:r>
      <w:r w:rsidRPr="001A3C68">
        <w:rPr>
          <w:lang w:val="da-DK"/>
        </w:rPr>
        <w:t>få</w:t>
      </w:r>
      <w:r w:rsidRPr="001A3C68">
        <w:rPr>
          <w:spacing w:val="24"/>
          <w:lang w:val="da-DK"/>
        </w:rPr>
        <w:t xml:space="preserve"> </w:t>
      </w:r>
      <w:r w:rsidRPr="001A3C68">
        <w:rPr>
          <w:lang w:val="da-DK"/>
        </w:rPr>
        <w:t>væsentlige</w:t>
      </w:r>
      <w:r w:rsidRPr="001A3C68">
        <w:rPr>
          <w:spacing w:val="24"/>
          <w:lang w:val="da-DK"/>
        </w:rPr>
        <w:t xml:space="preserve"> </w:t>
      </w:r>
      <w:r w:rsidRPr="001A3C68">
        <w:rPr>
          <w:lang w:val="da-DK"/>
        </w:rPr>
        <w:t>indvirkninger</w:t>
      </w:r>
      <w:r w:rsidRPr="001A3C68">
        <w:rPr>
          <w:spacing w:val="24"/>
          <w:lang w:val="da-DK"/>
        </w:rPr>
        <w:t xml:space="preserve"> </w:t>
      </w:r>
      <w:r w:rsidRPr="001A3C68">
        <w:rPr>
          <w:lang w:val="da-DK"/>
        </w:rPr>
        <w:t>på</w:t>
      </w:r>
      <w:r w:rsidRPr="001A3C68">
        <w:rPr>
          <w:spacing w:val="24"/>
          <w:lang w:val="da-DK"/>
        </w:rPr>
        <w:t xml:space="preserve"> </w:t>
      </w:r>
      <w:r w:rsidRPr="001A3C68">
        <w:rPr>
          <w:lang w:val="da-DK"/>
        </w:rPr>
        <w:t>miljøet i den pågældende stat, underretter miljøministeren snarest muligt Trafikstyrelsen herom med henblik på afklaring af, om der skal gennemføres en international høring, jf. stk. 3 og 4. Trafikstyrelsen kan ikke meddele administrativ tilladelse, før miljøministeren har meddelt samtykke hertil.</w:t>
      </w:r>
    </w:p>
    <w:p w14:paraId="60858D52" w14:textId="77777777" w:rsidR="00A8113D" w:rsidRPr="001A3C68" w:rsidRDefault="001A3C68">
      <w:pPr>
        <w:pStyle w:val="Brdtekst"/>
        <w:spacing w:before="5" w:line="249" w:lineRule="auto"/>
        <w:ind w:right="105" w:firstLine="200"/>
        <w:jc w:val="both"/>
        <w:rPr>
          <w:lang w:val="da-DK"/>
        </w:rPr>
      </w:pPr>
      <w:r w:rsidRPr="001A3C68">
        <w:rPr>
          <w:i/>
          <w:lang w:val="da-DK"/>
        </w:rPr>
        <w:t>Stk.</w:t>
      </w:r>
      <w:r w:rsidRPr="001A3C68">
        <w:rPr>
          <w:i/>
          <w:spacing w:val="-1"/>
          <w:lang w:val="da-DK"/>
        </w:rPr>
        <w:t xml:space="preserve"> </w:t>
      </w:r>
      <w:r w:rsidRPr="001A3C68">
        <w:rPr>
          <w:i/>
          <w:lang w:val="da-DK"/>
        </w:rPr>
        <w:t xml:space="preserve">3. </w:t>
      </w:r>
      <w:r w:rsidRPr="001A3C68">
        <w:rPr>
          <w:lang w:val="da-DK"/>
        </w:rPr>
        <w:t>Kan et projekt få væsentlige indvirkninger på miljøet i en anden stat, jf. stk. 1 og 2, stiller miljø- ministeren oplysningerne nævnt i § 19, stk. 2, til rådighed for den pågældende stat i overensstemmelse med § 19, stk. 1.</w:t>
      </w:r>
    </w:p>
    <w:p w14:paraId="7E8B6012" w14:textId="6B9B3007" w:rsidR="00A8113D" w:rsidRPr="001A3C68" w:rsidRDefault="001A3C68">
      <w:pPr>
        <w:pStyle w:val="Brdtekst"/>
        <w:spacing w:before="3" w:line="249" w:lineRule="auto"/>
        <w:ind w:right="105" w:firstLine="200"/>
        <w:jc w:val="both"/>
        <w:rPr>
          <w:lang w:val="da-DK"/>
        </w:rPr>
      </w:pPr>
      <w:r w:rsidRPr="001A3C68">
        <w:rPr>
          <w:i/>
          <w:lang w:val="da-DK"/>
        </w:rPr>
        <w:t>Stk.</w:t>
      </w:r>
      <w:r w:rsidRPr="001A3C68">
        <w:rPr>
          <w:i/>
          <w:spacing w:val="-2"/>
          <w:lang w:val="da-DK"/>
        </w:rPr>
        <w:t xml:space="preserve"> </w:t>
      </w:r>
      <w:r w:rsidRPr="001A3C68">
        <w:rPr>
          <w:i/>
          <w:lang w:val="da-DK"/>
        </w:rPr>
        <w:t xml:space="preserve">4. </w:t>
      </w:r>
      <w:r w:rsidRPr="001A3C68">
        <w:rPr>
          <w:lang w:val="da-DK"/>
        </w:rPr>
        <w:t>Med henblik på gennemførelse af en international høring, jf. stk. 1 og 2, sender miljøministeren, de oplysninger, der er nævnt i § 19, stk. 2, 5 og 6, oplysninger om projektets mulige grænseoverskridende virkninger på miljøet, herunder på menneskers sundhed, og oplysninger om beslutningsproceduren, herunder angivelse af en frist for afgivelse af bemærkninger, til den berørte stat. Fristen for afgivelse af bemærkninger fastsættes i overensstemmelse med § 38, stk. 6, 2. og 3. pkt. i lov om miljøvurdering af planer og programmer og af konkrete projekter</w:t>
      </w:r>
      <w:del w:id="119" w:author="Nanna Vestergaard" w:date="2025-01-24T10:17:00Z">
        <w:r w:rsidRPr="001A3C68" w:rsidDel="00BD70CC">
          <w:rPr>
            <w:lang w:val="da-DK"/>
          </w:rPr>
          <w:delText xml:space="preserve"> (VVM)</w:delText>
        </w:r>
      </w:del>
      <w:r w:rsidRPr="001A3C68">
        <w:rPr>
          <w:lang w:val="da-DK"/>
        </w:rPr>
        <w:t>.</w:t>
      </w:r>
    </w:p>
    <w:p w14:paraId="43F19836" w14:textId="77777777" w:rsidR="00A8113D" w:rsidRPr="001A3C68" w:rsidRDefault="001A3C68">
      <w:pPr>
        <w:pStyle w:val="Brdtekst"/>
        <w:spacing w:before="166"/>
        <w:ind w:left="0"/>
        <w:jc w:val="center"/>
        <w:rPr>
          <w:lang w:val="da-DK"/>
        </w:rPr>
      </w:pPr>
      <w:bookmarkStart w:id="120" w:name="Kapitel_6_-_Administrativ_tilladelse"/>
      <w:bookmarkEnd w:id="120"/>
      <w:r w:rsidRPr="001A3C68">
        <w:rPr>
          <w:lang w:val="da-DK"/>
        </w:rPr>
        <w:t xml:space="preserve">Kapitel </w:t>
      </w:r>
      <w:r w:rsidRPr="001A3C68">
        <w:rPr>
          <w:spacing w:val="-10"/>
          <w:lang w:val="da-DK"/>
        </w:rPr>
        <w:t>6</w:t>
      </w:r>
    </w:p>
    <w:p w14:paraId="26692B42" w14:textId="77777777" w:rsidR="00A8113D" w:rsidRPr="001A3C68" w:rsidRDefault="001A3C68">
      <w:pPr>
        <w:spacing w:before="92"/>
        <w:jc w:val="center"/>
        <w:rPr>
          <w:i/>
          <w:sz w:val="24"/>
          <w:lang w:val="da-DK"/>
        </w:rPr>
      </w:pPr>
      <w:r w:rsidRPr="001A3C68">
        <w:rPr>
          <w:i/>
          <w:sz w:val="24"/>
          <w:lang w:val="da-DK"/>
        </w:rPr>
        <w:t xml:space="preserve">Administrativ </w:t>
      </w:r>
      <w:r w:rsidRPr="001A3C68">
        <w:rPr>
          <w:i/>
          <w:spacing w:val="-2"/>
          <w:sz w:val="24"/>
          <w:lang w:val="da-DK"/>
        </w:rPr>
        <w:t>tilladelse</w:t>
      </w:r>
    </w:p>
    <w:p w14:paraId="2BAD3C13" w14:textId="77777777" w:rsidR="00A8113D" w:rsidRPr="001A3C68" w:rsidRDefault="001A3C68">
      <w:pPr>
        <w:pStyle w:val="Brdtekst"/>
        <w:spacing w:before="132" w:line="249" w:lineRule="auto"/>
        <w:ind w:right="105" w:firstLine="199"/>
        <w:jc w:val="both"/>
        <w:rPr>
          <w:lang w:val="da-DK"/>
        </w:rPr>
      </w:pPr>
      <w:bookmarkStart w:id="121" w:name="§_21"/>
      <w:bookmarkEnd w:id="121"/>
      <w:r w:rsidRPr="001A3C68">
        <w:rPr>
          <w:b/>
          <w:lang w:val="da-DK"/>
        </w:rPr>
        <w:t>§</w:t>
      </w:r>
      <w:r w:rsidRPr="001A3C68">
        <w:rPr>
          <w:b/>
          <w:spacing w:val="-3"/>
          <w:lang w:val="da-DK"/>
        </w:rPr>
        <w:t xml:space="preserve"> </w:t>
      </w:r>
      <w:r w:rsidRPr="001A3C68">
        <w:rPr>
          <w:b/>
          <w:lang w:val="da-DK"/>
        </w:rPr>
        <w:t xml:space="preserve">21. </w:t>
      </w:r>
      <w:r w:rsidRPr="001A3C68">
        <w:rPr>
          <w:lang w:val="da-DK"/>
        </w:rPr>
        <w:t>Trafikstyrelsen træffer afgørelse om, hvorvidt et ansøgt projekt, der er omfattet af § 4, stk. 1 og 2, kan tillades efter § 2, i lov om havne eller § 24, i lov om Metroselskabet I/S og Udviklingsselskabet By &amp; Havn I/S. Afgørelsen træffes på grundlag af bygherrens ansøgning, miljøkonsekvensrapporten, eventuelle supplerende oplysninger og resultatet af de høringer, der er foretaget, samt Trafikstyrelsens begrundede konklusion. Trafikstyrelsen skal, før der træffes afgørelse, sikre, at miljøkonsekvensrapporten, eventuelle supplerende oplysninger og den begrundede konklusion er tidssvarende.</w:t>
      </w:r>
    </w:p>
    <w:p w14:paraId="2FE6681D" w14:textId="77777777" w:rsidR="00A8113D" w:rsidRPr="001A3C68" w:rsidRDefault="001A3C68">
      <w:pPr>
        <w:pStyle w:val="Brdtekst"/>
        <w:spacing w:before="6" w:line="249" w:lineRule="auto"/>
        <w:ind w:right="106" w:firstLine="199"/>
        <w:jc w:val="both"/>
        <w:rPr>
          <w:lang w:val="da-DK"/>
        </w:rPr>
      </w:pPr>
      <w:r w:rsidRPr="001A3C68">
        <w:rPr>
          <w:i/>
          <w:lang w:val="da-DK"/>
        </w:rPr>
        <w:t xml:space="preserve">Stk. 2. </w:t>
      </w:r>
      <w:r w:rsidRPr="001A3C68">
        <w:rPr>
          <w:lang w:val="da-DK"/>
        </w:rPr>
        <w:t>Trafikstyrelsen skal træffe afgørelse efter stk. 1 inden for en rimelig frist. Hvis Trafikstyrelsen ikke kan træffe afgørelse inden for en rimelig frist, meddeles dette bygherren samt begrundelsen herfor.</w:t>
      </w:r>
    </w:p>
    <w:p w14:paraId="3534F7C1" w14:textId="77777777" w:rsidR="00A8113D" w:rsidRPr="001A3C68" w:rsidRDefault="001A3C68">
      <w:pPr>
        <w:pStyle w:val="Brdtekst"/>
        <w:spacing w:before="122" w:line="249" w:lineRule="auto"/>
        <w:ind w:right="105" w:firstLine="200"/>
        <w:jc w:val="both"/>
        <w:rPr>
          <w:lang w:val="da-DK"/>
        </w:rPr>
      </w:pPr>
      <w:bookmarkStart w:id="122" w:name="§_22"/>
      <w:bookmarkEnd w:id="122"/>
      <w:r w:rsidRPr="001A3C68">
        <w:rPr>
          <w:b/>
          <w:lang w:val="da-DK"/>
        </w:rPr>
        <w:t xml:space="preserve">§ 22. </w:t>
      </w:r>
      <w:r w:rsidRPr="001A3C68">
        <w:rPr>
          <w:lang w:val="da-DK"/>
        </w:rPr>
        <w:t>Træffer Trafikstyrelsen afgørelse om at tillade det ansøgte projekt, jf. § 21, stk. 1, skal afgørelsen indeholde den begrundede konklusion samt alle de miljømæssige betingelser, der er knyttet til afgørelsen, en beskrivelse af alle projektets særkender og de foranstaltninger, der påtænkes truffet for at undgå, forebygge eller begrænse og om muligt neutralisere væsentlige skadelige indvirkninger på miljøet samt eventuelle overvågningsforanstaltninger.</w:t>
      </w:r>
    </w:p>
    <w:p w14:paraId="4C116B13" w14:textId="77777777" w:rsidR="00A8113D" w:rsidRPr="001A3C68" w:rsidRDefault="001A3C68">
      <w:pPr>
        <w:pStyle w:val="Brdtekst"/>
        <w:spacing w:before="5" w:line="249" w:lineRule="auto"/>
        <w:ind w:right="106" w:firstLine="199"/>
        <w:jc w:val="both"/>
        <w:rPr>
          <w:lang w:val="da-DK"/>
        </w:rPr>
      </w:pPr>
      <w:r w:rsidRPr="001A3C68">
        <w:rPr>
          <w:i/>
          <w:lang w:val="da-DK"/>
        </w:rPr>
        <w:t>Stk.</w:t>
      </w:r>
      <w:r w:rsidRPr="001A3C68">
        <w:rPr>
          <w:i/>
          <w:spacing w:val="-3"/>
          <w:lang w:val="da-DK"/>
        </w:rPr>
        <w:t xml:space="preserve"> </w:t>
      </w:r>
      <w:r w:rsidRPr="001A3C68">
        <w:rPr>
          <w:i/>
          <w:lang w:val="da-DK"/>
        </w:rPr>
        <w:t xml:space="preserve">2. </w:t>
      </w:r>
      <w:r w:rsidRPr="001A3C68">
        <w:rPr>
          <w:lang w:val="da-DK"/>
        </w:rPr>
        <w:t>Trafikstyrelsen kan stille vilkår for administrative tilladelser med henblik på opfyldelse af denne bekendtgørelses</w:t>
      </w:r>
      <w:r w:rsidRPr="001A3C68">
        <w:rPr>
          <w:spacing w:val="-2"/>
          <w:lang w:val="da-DK"/>
        </w:rPr>
        <w:t xml:space="preserve"> </w:t>
      </w:r>
      <w:r w:rsidRPr="001A3C68">
        <w:rPr>
          <w:lang w:val="da-DK"/>
        </w:rPr>
        <w:t>formål,</w:t>
      </w:r>
      <w:r w:rsidRPr="001A3C68">
        <w:rPr>
          <w:spacing w:val="1"/>
          <w:lang w:val="da-DK"/>
        </w:rPr>
        <w:t xml:space="preserve"> </w:t>
      </w:r>
      <w:r w:rsidRPr="001A3C68">
        <w:rPr>
          <w:lang w:val="da-DK"/>
        </w:rPr>
        <w:t>jf.</w:t>
      </w:r>
      <w:r w:rsidRPr="001A3C68">
        <w:rPr>
          <w:spacing w:val="1"/>
          <w:lang w:val="da-DK"/>
        </w:rPr>
        <w:t xml:space="preserve"> </w:t>
      </w:r>
      <w:r w:rsidRPr="001A3C68">
        <w:rPr>
          <w:lang w:val="da-DK"/>
        </w:rPr>
        <w:t>§</w:t>
      </w:r>
      <w:r w:rsidRPr="001A3C68">
        <w:rPr>
          <w:spacing w:val="1"/>
          <w:lang w:val="da-DK"/>
        </w:rPr>
        <w:t xml:space="preserve"> </w:t>
      </w:r>
      <w:r w:rsidRPr="001A3C68">
        <w:rPr>
          <w:lang w:val="da-DK"/>
        </w:rPr>
        <w:t>1.</w:t>
      </w:r>
      <w:r w:rsidRPr="001A3C68">
        <w:rPr>
          <w:spacing w:val="1"/>
          <w:lang w:val="da-DK"/>
        </w:rPr>
        <w:t xml:space="preserve"> </w:t>
      </w:r>
      <w:r w:rsidRPr="001A3C68">
        <w:rPr>
          <w:lang w:val="da-DK"/>
        </w:rPr>
        <w:t>Trafikstyrelsen</w:t>
      </w:r>
      <w:r w:rsidRPr="001A3C68">
        <w:rPr>
          <w:spacing w:val="1"/>
          <w:lang w:val="da-DK"/>
        </w:rPr>
        <w:t xml:space="preserve"> </w:t>
      </w:r>
      <w:r w:rsidRPr="001A3C68">
        <w:rPr>
          <w:lang w:val="da-DK"/>
        </w:rPr>
        <w:t>skal, hvis</w:t>
      </w:r>
      <w:r w:rsidRPr="001A3C68">
        <w:rPr>
          <w:spacing w:val="1"/>
          <w:lang w:val="da-DK"/>
        </w:rPr>
        <w:t xml:space="preserve"> </w:t>
      </w:r>
      <w:r w:rsidRPr="001A3C68">
        <w:rPr>
          <w:lang w:val="da-DK"/>
        </w:rPr>
        <w:t>projektet</w:t>
      </w:r>
      <w:r w:rsidRPr="001A3C68">
        <w:rPr>
          <w:spacing w:val="1"/>
          <w:lang w:val="da-DK"/>
        </w:rPr>
        <w:t xml:space="preserve"> </w:t>
      </w:r>
      <w:r w:rsidRPr="001A3C68">
        <w:rPr>
          <w:lang w:val="da-DK"/>
        </w:rPr>
        <w:t>har</w:t>
      </w:r>
      <w:r w:rsidRPr="001A3C68">
        <w:rPr>
          <w:spacing w:val="1"/>
          <w:lang w:val="da-DK"/>
        </w:rPr>
        <w:t xml:space="preserve"> </w:t>
      </w:r>
      <w:r w:rsidRPr="001A3C68">
        <w:rPr>
          <w:lang w:val="da-DK"/>
        </w:rPr>
        <w:t>væsentlige</w:t>
      </w:r>
      <w:r w:rsidRPr="001A3C68">
        <w:rPr>
          <w:spacing w:val="1"/>
          <w:lang w:val="da-DK"/>
        </w:rPr>
        <w:t xml:space="preserve"> </w:t>
      </w:r>
      <w:r w:rsidRPr="001A3C68">
        <w:rPr>
          <w:lang w:val="da-DK"/>
        </w:rPr>
        <w:t>skadelige</w:t>
      </w:r>
      <w:r w:rsidRPr="001A3C68">
        <w:rPr>
          <w:spacing w:val="1"/>
          <w:lang w:val="da-DK"/>
        </w:rPr>
        <w:t xml:space="preserve"> </w:t>
      </w:r>
      <w:r w:rsidRPr="001A3C68">
        <w:rPr>
          <w:spacing w:val="-2"/>
          <w:lang w:val="da-DK"/>
        </w:rPr>
        <w:t>indvirkninger</w:t>
      </w:r>
    </w:p>
    <w:p w14:paraId="53458813" w14:textId="77777777" w:rsidR="00A8113D" w:rsidRPr="001A3C68" w:rsidRDefault="00A8113D">
      <w:pPr>
        <w:spacing w:line="249" w:lineRule="auto"/>
        <w:jc w:val="both"/>
        <w:rPr>
          <w:lang w:val="da-DK"/>
        </w:rPr>
        <w:sectPr w:rsidR="00A8113D" w:rsidRPr="001A3C68">
          <w:pgSz w:w="11910" w:h="16840"/>
          <w:pgMar w:top="1320" w:right="740" w:bottom="840" w:left="740" w:header="0" w:footer="652" w:gutter="0"/>
          <w:cols w:space="708"/>
        </w:sectPr>
      </w:pPr>
    </w:p>
    <w:p w14:paraId="2D822861" w14:textId="77777777" w:rsidR="00A8113D" w:rsidRPr="001A3C68" w:rsidRDefault="001A3C68">
      <w:pPr>
        <w:pStyle w:val="Brdtekst"/>
        <w:spacing w:before="67" w:line="249" w:lineRule="auto"/>
        <w:ind w:right="108" w:hanging="1"/>
        <w:jc w:val="both"/>
        <w:rPr>
          <w:lang w:val="da-DK"/>
        </w:rPr>
      </w:pPr>
      <w:r w:rsidRPr="001A3C68">
        <w:rPr>
          <w:lang w:val="da-DK"/>
        </w:rPr>
        <w:lastRenderedPageBreak/>
        <w:t>på miljøet, stille vilkår om bygherrens overvågning heraf. Hvor det er hensigtsmæssigt, kan der anvendes eksisterende overvågningsordninger.</w:t>
      </w:r>
    </w:p>
    <w:p w14:paraId="7553E528" w14:textId="77777777" w:rsidR="00A8113D" w:rsidRPr="001A3C68" w:rsidRDefault="001A3C68">
      <w:pPr>
        <w:pStyle w:val="Brdtekst"/>
        <w:spacing w:before="2" w:line="249" w:lineRule="auto"/>
        <w:ind w:right="108" w:firstLine="200"/>
        <w:jc w:val="both"/>
        <w:rPr>
          <w:lang w:val="da-DK"/>
        </w:rPr>
      </w:pPr>
      <w:r w:rsidRPr="001A3C68">
        <w:rPr>
          <w:i/>
          <w:lang w:val="da-DK"/>
        </w:rPr>
        <w:t xml:space="preserve">Stk. 3. </w:t>
      </w:r>
      <w:r w:rsidRPr="001A3C68">
        <w:rPr>
          <w:lang w:val="da-DK"/>
        </w:rPr>
        <w:t>Vilkår, jf. stk. 2, skal stå i et rimeligt forhold til projektets art, placering og dimensioner samt omfanget af dets indvirkninger på miljøet.</w:t>
      </w:r>
    </w:p>
    <w:p w14:paraId="2E8B1A28" w14:textId="77777777" w:rsidR="00A8113D" w:rsidRPr="001A3C68" w:rsidRDefault="001A3C68">
      <w:pPr>
        <w:pStyle w:val="Brdtekst"/>
        <w:spacing w:before="2" w:line="249" w:lineRule="auto"/>
        <w:ind w:right="105" w:firstLine="199"/>
        <w:jc w:val="both"/>
        <w:rPr>
          <w:lang w:val="da-DK"/>
        </w:rPr>
      </w:pPr>
      <w:r w:rsidRPr="001A3C68">
        <w:rPr>
          <w:i/>
          <w:lang w:val="da-DK"/>
        </w:rPr>
        <w:t>Stk.</w:t>
      </w:r>
      <w:r w:rsidRPr="001A3C68">
        <w:rPr>
          <w:i/>
          <w:spacing w:val="-4"/>
          <w:lang w:val="da-DK"/>
        </w:rPr>
        <w:t xml:space="preserve"> </w:t>
      </w:r>
      <w:r w:rsidRPr="001A3C68">
        <w:rPr>
          <w:i/>
          <w:lang w:val="da-DK"/>
        </w:rPr>
        <w:t xml:space="preserve">4. </w:t>
      </w:r>
      <w:r w:rsidRPr="001A3C68">
        <w:rPr>
          <w:lang w:val="da-DK"/>
        </w:rPr>
        <w:t>Træffer</w:t>
      </w:r>
      <w:r w:rsidRPr="001A3C68">
        <w:rPr>
          <w:spacing w:val="-1"/>
          <w:lang w:val="da-DK"/>
        </w:rPr>
        <w:t xml:space="preserve"> </w:t>
      </w:r>
      <w:r w:rsidRPr="001A3C68">
        <w:rPr>
          <w:lang w:val="da-DK"/>
        </w:rPr>
        <w:t>Trafikstyrelsen</w:t>
      </w:r>
      <w:r w:rsidRPr="001A3C68">
        <w:rPr>
          <w:spacing w:val="-1"/>
          <w:lang w:val="da-DK"/>
        </w:rPr>
        <w:t xml:space="preserve"> </w:t>
      </w:r>
      <w:r w:rsidRPr="001A3C68">
        <w:rPr>
          <w:lang w:val="da-DK"/>
        </w:rPr>
        <w:t>afgørelse</w:t>
      </w:r>
      <w:r w:rsidRPr="001A3C68">
        <w:rPr>
          <w:spacing w:val="-1"/>
          <w:lang w:val="da-DK"/>
        </w:rPr>
        <w:t xml:space="preserve"> </w:t>
      </w:r>
      <w:r w:rsidRPr="001A3C68">
        <w:rPr>
          <w:lang w:val="da-DK"/>
        </w:rPr>
        <w:t>om</w:t>
      </w:r>
      <w:r w:rsidRPr="001A3C68">
        <w:rPr>
          <w:spacing w:val="-1"/>
          <w:lang w:val="da-DK"/>
        </w:rPr>
        <w:t xml:space="preserve"> </w:t>
      </w:r>
      <w:r w:rsidRPr="001A3C68">
        <w:rPr>
          <w:lang w:val="da-DK"/>
        </w:rPr>
        <w:t>at</w:t>
      </w:r>
      <w:r w:rsidRPr="001A3C68">
        <w:rPr>
          <w:spacing w:val="-1"/>
          <w:lang w:val="da-DK"/>
        </w:rPr>
        <w:t xml:space="preserve"> </w:t>
      </w:r>
      <w:r w:rsidRPr="001A3C68">
        <w:rPr>
          <w:lang w:val="da-DK"/>
        </w:rPr>
        <w:t>nægte</w:t>
      </w:r>
      <w:r w:rsidRPr="001A3C68">
        <w:rPr>
          <w:spacing w:val="-1"/>
          <w:lang w:val="da-DK"/>
        </w:rPr>
        <w:t xml:space="preserve"> </w:t>
      </w:r>
      <w:r w:rsidRPr="001A3C68">
        <w:rPr>
          <w:lang w:val="da-DK"/>
        </w:rPr>
        <w:t>administrativ</w:t>
      </w:r>
      <w:r w:rsidRPr="001A3C68">
        <w:rPr>
          <w:spacing w:val="-1"/>
          <w:lang w:val="da-DK"/>
        </w:rPr>
        <w:t xml:space="preserve"> </w:t>
      </w:r>
      <w:r w:rsidRPr="001A3C68">
        <w:rPr>
          <w:lang w:val="da-DK"/>
        </w:rPr>
        <w:t>tilladelse</w:t>
      </w:r>
      <w:r w:rsidRPr="001A3C68">
        <w:rPr>
          <w:spacing w:val="-1"/>
          <w:lang w:val="da-DK"/>
        </w:rPr>
        <w:t xml:space="preserve"> </w:t>
      </w:r>
      <w:r w:rsidRPr="001A3C68">
        <w:rPr>
          <w:lang w:val="da-DK"/>
        </w:rPr>
        <w:t>til</w:t>
      </w:r>
      <w:r w:rsidRPr="001A3C68">
        <w:rPr>
          <w:spacing w:val="-1"/>
          <w:lang w:val="da-DK"/>
        </w:rPr>
        <w:t xml:space="preserve"> </w:t>
      </w:r>
      <w:r w:rsidRPr="001A3C68">
        <w:rPr>
          <w:lang w:val="da-DK"/>
        </w:rPr>
        <w:t>det</w:t>
      </w:r>
      <w:r w:rsidRPr="001A3C68">
        <w:rPr>
          <w:spacing w:val="-1"/>
          <w:lang w:val="da-DK"/>
        </w:rPr>
        <w:t xml:space="preserve"> </w:t>
      </w:r>
      <w:r w:rsidRPr="001A3C68">
        <w:rPr>
          <w:lang w:val="da-DK"/>
        </w:rPr>
        <w:t>ansøgte</w:t>
      </w:r>
      <w:r w:rsidRPr="001A3C68">
        <w:rPr>
          <w:spacing w:val="-1"/>
          <w:lang w:val="da-DK"/>
        </w:rPr>
        <w:t xml:space="preserve"> </w:t>
      </w:r>
      <w:r w:rsidRPr="001A3C68">
        <w:rPr>
          <w:lang w:val="da-DK"/>
        </w:rPr>
        <w:t>projekt,</w:t>
      </w:r>
      <w:r w:rsidRPr="001A3C68">
        <w:rPr>
          <w:spacing w:val="-1"/>
          <w:lang w:val="da-DK"/>
        </w:rPr>
        <w:t xml:space="preserve"> </w:t>
      </w:r>
      <w:r w:rsidRPr="001A3C68">
        <w:rPr>
          <w:lang w:val="da-DK"/>
        </w:rPr>
        <w:t>skal Trafikstyrelsen angive hovedårsagerne hertil i afgørelsen.</w:t>
      </w:r>
    </w:p>
    <w:p w14:paraId="2977364B" w14:textId="77777777" w:rsidR="00A8113D" w:rsidRPr="001A3C68" w:rsidRDefault="001A3C68">
      <w:pPr>
        <w:pStyle w:val="Brdtekst"/>
        <w:spacing w:before="122" w:line="249" w:lineRule="auto"/>
        <w:ind w:right="105" w:firstLine="199"/>
        <w:jc w:val="both"/>
        <w:rPr>
          <w:lang w:val="da-DK"/>
        </w:rPr>
      </w:pPr>
      <w:bookmarkStart w:id="123" w:name="§_23"/>
      <w:bookmarkEnd w:id="123"/>
      <w:r w:rsidRPr="001A3C68">
        <w:rPr>
          <w:b/>
          <w:lang w:val="da-DK"/>
        </w:rPr>
        <w:t xml:space="preserve">§ 23. </w:t>
      </w:r>
      <w:r w:rsidRPr="001A3C68">
        <w:rPr>
          <w:lang w:val="da-DK"/>
        </w:rPr>
        <w:t>Trafikstyrelsen kan genoptage en afgørelse om at tillade et ansøgt projekt, jf. § 21, stk. 1, og om nødvendigt meddele forbud og påbud, herunder tilbagekalde en tilladelse eller fastsætte særlige vilkår til en eksisterende tilladelse, hvis</w:t>
      </w:r>
    </w:p>
    <w:p w14:paraId="5D6A92D7" w14:textId="77777777" w:rsidR="00A8113D" w:rsidRPr="001A3C68" w:rsidRDefault="001A3C68">
      <w:pPr>
        <w:pStyle w:val="Listeafsnit"/>
        <w:numPr>
          <w:ilvl w:val="0"/>
          <w:numId w:val="9"/>
        </w:numPr>
        <w:tabs>
          <w:tab w:val="left" w:pos="508"/>
          <w:tab w:val="left" w:pos="510"/>
        </w:tabs>
        <w:spacing w:before="3" w:line="249" w:lineRule="auto"/>
        <w:ind w:right="108"/>
        <w:rPr>
          <w:sz w:val="24"/>
          <w:lang w:val="da-DK"/>
        </w:rPr>
      </w:pPr>
      <w:r w:rsidRPr="001A3C68">
        <w:rPr>
          <w:sz w:val="24"/>
          <w:lang w:val="da-DK"/>
        </w:rPr>
        <w:t>der fremkommer nye oplysninger om projektets væsentlige skadelige indvirkning på miljøet, herun</w:t>
      </w:r>
      <w:del w:id="124" w:author="Alia Koleilat" w:date="2025-02-11T12:05:00Z">
        <w:r w:rsidRPr="001A3C68" w:rsidDel="00450586">
          <w:rPr>
            <w:sz w:val="24"/>
            <w:lang w:val="da-DK"/>
          </w:rPr>
          <w:delText xml:space="preserve">- </w:delText>
        </w:r>
      </w:del>
      <w:r w:rsidRPr="001A3C68">
        <w:rPr>
          <w:sz w:val="24"/>
          <w:lang w:val="da-DK"/>
        </w:rPr>
        <w:t>der på et internationalt naturbeskyttelsesområde,</w:t>
      </w:r>
    </w:p>
    <w:p w14:paraId="5C9039C4" w14:textId="77777777" w:rsidR="00A8113D" w:rsidRPr="001A3C68" w:rsidRDefault="001A3C68">
      <w:pPr>
        <w:pStyle w:val="Listeafsnit"/>
        <w:numPr>
          <w:ilvl w:val="0"/>
          <w:numId w:val="9"/>
        </w:numPr>
        <w:tabs>
          <w:tab w:val="left" w:pos="510"/>
        </w:tabs>
        <w:spacing w:before="2" w:line="249" w:lineRule="auto"/>
        <w:ind w:right="108" w:hanging="401"/>
        <w:rPr>
          <w:sz w:val="24"/>
          <w:lang w:val="da-DK"/>
        </w:rPr>
      </w:pPr>
      <w:r w:rsidRPr="001A3C68">
        <w:rPr>
          <w:sz w:val="24"/>
          <w:lang w:val="da-DK"/>
        </w:rPr>
        <w:t xml:space="preserve">projektets væsentlige skadelige indvirkning ikke kunne forudses ved Trafikstyrelsens meddelelse af </w:t>
      </w:r>
      <w:r w:rsidRPr="001A3C68">
        <w:rPr>
          <w:spacing w:val="-2"/>
          <w:sz w:val="24"/>
          <w:lang w:val="da-DK"/>
        </w:rPr>
        <w:t>tilladelsen,</w:t>
      </w:r>
    </w:p>
    <w:p w14:paraId="2404F11E" w14:textId="77777777" w:rsidR="00A8113D" w:rsidRPr="001A3C68" w:rsidRDefault="001A3C68">
      <w:pPr>
        <w:pStyle w:val="Listeafsnit"/>
        <w:numPr>
          <w:ilvl w:val="0"/>
          <w:numId w:val="9"/>
        </w:numPr>
        <w:tabs>
          <w:tab w:val="left" w:pos="510"/>
        </w:tabs>
        <w:spacing w:before="2" w:line="249" w:lineRule="auto"/>
        <w:ind w:right="108"/>
        <w:rPr>
          <w:sz w:val="24"/>
          <w:lang w:val="da-DK"/>
        </w:rPr>
      </w:pPr>
      <w:r w:rsidRPr="001A3C68">
        <w:rPr>
          <w:sz w:val="24"/>
          <w:lang w:val="da-DK"/>
        </w:rPr>
        <w:t>projektet</w:t>
      </w:r>
      <w:r w:rsidRPr="001A3C68">
        <w:rPr>
          <w:spacing w:val="40"/>
          <w:sz w:val="24"/>
          <w:lang w:val="da-DK"/>
        </w:rPr>
        <w:t xml:space="preserve"> </w:t>
      </w:r>
      <w:r w:rsidRPr="001A3C68">
        <w:rPr>
          <w:sz w:val="24"/>
          <w:lang w:val="da-DK"/>
        </w:rPr>
        <w:t>medfører</w:t>
      </w:r>
      <w:r w:rsidRPr="001A3C68">
        <w:rPr>
          <w:spacing w:val="40"/>
          <w:sz w:val="24"/>
          <w:lang w:val="da-DK"/>
        </w:rPr>
        <w:t xml:space="preserve"> </w:t>
      </w:r>
      <w:r w:rsidRPr="001A3C68">
        <w:rPr>
          <w:sz w:val="24"/>
          <w:lang w:val="da-DK"/>
        </w:rPr>
        <w:t>skadevirkninger</w:t>
      </w:r>
      <w:r w:rsidRPr="001A3C68">
        <w:rPr>
          <w:spacing w:val="40"/>
          <w:sz w:val="24"/>
          <w:lang w:val="da-DK"/>
        </w:rPr>
        <w:t xml:space="preserve"> </w:t>
      </w:r>
      <w:r w:rsidRPr="001A3C68">
        <w:rPr>
          <w:sz w:val="24"/>
          <w:lang w:val="da-DK"/>
        </w:rPr>
        <w:t>på</w:t>
      </w:r>
      <w:r w:rsidRPr="001A3C68">
        <w:rPr>
          <w:spacing w:val="40"/>
          <w:sz w:val="24"/>
          <w:lang w:val="da-DK"/>
        </w:rPr>
        <w:t xml:space="preserve"> </w:t>
      </w:r>
      <w:r w:rsidRPr="001A3C68">
        <w:rPr>
          <w:sz w:val="24"/>
          <w:lang w:val="da-DK"/>
        </w:rPr>
        <w:t>et</w:t>
      </w:r>
      <w:r w:rsidRPr="001A3C68">
        <w:rPr>
          <w:spacing w:val="40"/>
          <w:sz w:val="24"/>
          <w:lang w:val="da-DK"/>
        </w:rPr>
        <w:t xml:space="preserve"> </w:t>
      </w:r>
      <w:r w:rsidRPr="001A3C68">
        <w:rPr>
          <w:sz w:val="24"/>
          <w:lang w:val="da-DK"/>
        </w:rPr>
        <w:t>internationalt</w:t>
      </w:r>
      <w:r w:rsidRPr="001A3C68">
        <w:rPr>
          <w:spacing w:val="40"/>
          <w:sz w:val="24"/>
          <w:lang w:val="da-DK"/>
        </w:rPr>
        <w:t xml:space="preserve"> </w:t>
      </w:r>
      <w:r w:rsidRPr="001A3C68">
        <w:rPr>
          <w:sz w:val="24"/>
          <w:lang w:val="da-DK"/>
        </w:rPr>
        <w:t>naturbeskyttelsesområde,</w:t>
      </w:r>
      <w:r w:rsidRPr="001A3C68">
        <w:rPr>
          <w:spacing w:val="40"/>
          <w:sz w:val="24"/>
          <w:lang w:val="da-DK"/>
        </w:rPr>
        <w:t xml:space="preserve"> </w:t>
      </w:r>
      <w:r w:rsidRPr="001A3C68">
        <w:rPr>
          <w:sz w:val="24"/>
          <w:lang w:val="da-DK"/>
        </w:rPr>
        <w:t>der</w:t>
      </w:r>
      <w:r w:rsidRPr="001A3C68">
        <w:rPr>
          <w:spacing w:val="40"/>
          <w:sz w:val="24"/>
          <w:lang w:val="da-DK"/>
        </w:rPr>
        <w:t xml:space="preserve"> </w:t>
      </w:r>
      <w:r w:rsidRPr="001A3C68">
        <w:rPr>
          <w:sz w:val="24"/>
          <w:lang w:val="da-DK"/>
        </w:rPr>
        <w:t>ikke</w:t>
      </w:r>
      <w:r w:rsidRPr="001A3C68">
        <w:rPr>
          <w:spacing w:val="40"/>
          <w:sz w:val="24"/>
          <w:lang w:val="da-DK"/>
        </w:rPr>
        <w:t xml:space="preserve"> </w:t>
      </w:r>
      <w:r w:rsidRPr="001A3C68">
        <w:rPr>
          <w:sz w:val="24"/>
          <w:lang w:val="da-DK"/>
        </w:rPr>
        <w:t>kunne forudses ved tilladelsens, dispensationens eller godkendelsens meddelelse, eller</w:t>
      </w:r>
    </w:p>
    <w:p w14:paraId="6CA2C85D" w14:textId="77777777" w:rsidR="00A8113D" w:rsidRPr="001A3C68" w:rsidRDefault="001A3C68">
      <w:pPr>
        <w:pStyle w:val="Listeafsnit"/>
        <w:numPr>
          <w:ilvl w:val="0"/>
          <w:numId w:val="9"/>
        </w:numPr>
        <w:tabs>
          <w:tab w:val="left" w:pos="508"/>
          <w:tab w:val="left" w:pos="510"/>
        </w:tabs>
        <w:spacing w:before="2" w:line="249" w:lineRule="auto"/>
        <w:ind w:right="108"/>
        <w:rPr>
          <w:sz w:val="24"/>
          <w:lang w:val="da-DK"/>
        </w:rPr>
      </w:pPr>
      <w:r w:rsidRPr="001A3C68">
        <w:rPr>
          <w:sz w:val="24"/>
          <w:lang w:val="da-DK"/>
        </w:rPr>
        <w:t>projektets</w:t>
      </w:r>
      <w:r w:rsidRPr="001A3C68">
        <w:rPr>
          <w:spacing w:val="40"/>
          <w:sz w:val="24"/>
          <w:lang w:val="da-DK"/>
        </w:rPr>
        <w:t xml:space="preserve"> </w:t>
      </w:r>
      <w:r w:rsidRPr="001A3C68">
        <w:rPr>
          <w:sz w:val="24"/>
          <w:lang w:val="da-DK"/>
        </w:rPr>
        <w:t>væsentlige</w:t>
      </w:r>
      <w:r w:rsidRPr="001A3C68">
        <w:rPr>
          <w:spacing w:val="40"/>
          <w:sz w:val="24"/>
          <w:lang w:val="da-DK"/>
        </w:rPr>
        <w:t xml:space="preserve"> </w:t>
      </w:r>
      <w:r w:rsidRPr="001A3C68">
        <w:rPr>
          <w:sz w:val="24"/>
          <w:lang w:val="da-DK"/>
        </w:rPr>
        <w:t>skadelige</w:t>
      </w:r>
      <w:r w:rsidRPr="001A3C68">
        <w:rPr>
          <w:spacing w:val="40"/>
          <w:sz w:val="24"/>
          <w:lang w:val="da-DK"/>
        </w:rPr>
        <w:t xml:space="preserve"> </w:t>
      </w:r>
      <w:r w:rsidRPr="001A3C68">
        <w:rPr>
          <w:sz w:val="24"/>
          <w:lang w:val="da-DK"/>
        </w:rPr>
        <w:t>indvirkning</w:t>
      </w:r>
      <w:r w:rsidRPr="001A3C68">
        <w:rPr>
          <w:spacing w:val="40"/>
          <w:sz w:val="24"/>
          <w:lang w:val="da-DK"/>
        </w:rPr>
        <w:t xml:space="preserve"> </w:t>
      </w:r>
      <w:r w:rsidRPr="001A3C68">
        <w:rPr>
          <w:sz w:val="24"/>
          <w:lang w:val="da-DK"/>
        </w:rPr>
        <w:t>i</w:t>
      </w:r>
      <w:r w:rsidRPr="001A3C68">
        <w:rPr>
          <w:spacing w:val="40"/>
          <w:sz w:val="24"/>
          <w:lang w:val="da-DK"/>
        </w:rPr>
        <w:t xml:space="preserve"> </w:t>
      </w:r>
      <w:r w:rsidRPr="001A3C68">
        <w:rPr>
          <w:sz w:val="24"/>
          <w:lang w:val="da-DK"/>
        </w:rPr>
        <w:t>øvrigt</w:t>
      </w:r>
      <w:r w:rsidRPr="001A3C68">
        <w:rPr>
          <w:spacing w:val="40"/>
          <w:sz w:val="24"/>
          <w:lang w:val="da-DK"/>
        </w:rPr>
        <w:t xml:space="preserve"> </w:t>
      </w:r>
      <w:r w:rsidRPr="001A3C68">
        <w:rPr>
          <w:sz w:val="24"/>
          <w:lang w:val="da-DK"/>
        </w:rPr>
        <w:t>går</w:t>
      </w:r>
      <w:r w:rsidRPr="001A3C68">
        <w:rPr>
          <w:spacing w:val="40"/>
          <w:sz w:val="24"/>
          <w:lang w:val="da-DK"/>
        </w:rPr>
        <w:t xml:space="preserve"> </w:t>
      </w:r>
      <w:r w:rsidRPr="001A3C68">
        <w:rPr>
          <w:sz w:val="24"/>
          <w:lang w:val="da-DK"/>
        </w:rPr>
        <w:t>ud</w:t>
      </w:r>
      <w:r w:rsidRPr="001A3C68">
        <w:rPr>
          <w:spacing w:val="40"/>
          <w:sz w:val="24"/>
          <w:lang w:val="da-DK"/>
        </w:rPr>
        <w:t xml:space="preserve"> </w:t>
      </w:r>
      <w:r w:rsidRPr="001A3C68">
        <w:rPr>
          <w:sz w:val="24"/>
          <w:lang w:val="da-DK"/>
        </w:rPr>
        <w:t>over</w:t>
      </w:r>
      <w:r w:rsidRPr="001A3C68">
        <w:rPr>
          <w:spacing w:val="40"/>
          <w:sz w:val="24"/>
          <w:lang w:val="da-DK"/>
        </w:rPr>
        <w:t xml:space="preserve"> </w:t>
      </w:r>
      <w:r w:rsidRPr="001A3C68">
        <w:rPr>
          <w:sz w:val="24"/>
          <w:lang w:val="da-DK"/>
        </w:rPr>
        <w:t>det,</w:t>
      </w:r>
      <w:r w:rsidRPr="001A3C68">
        <w:rPr>
          <w:spacing w:val="40"/>
          <w:sz w:val="24"/>
          <w:lang w:val="da-DK"/>
        </w:rPr>
        <w:t xml:space="preserve"> </w:t>
      </w:r>
      <w:r w:rsidRPr="001A3C68">
        <w:rPr>
          <w:sz w:val="24"/>
          <w:lang w:val="da-DK"/>
        </w:rPr>
        <w:t>som</w:t>
      </w:r>
      <w:r w:rsidRPr="001A3C68">
        <w:rPr>
          <w:spacing w:val="40"/>
          <w:sz w:val="24"/>
          <w:lang w:val="da-DK"/>
        </w:rPr>
        <w:t xml:space="preserve"> </w:t>
      </w:r>
      <w:r w:rsidRPr="001A3C68">
        <w:rPr>
          <w:sz w:val="24"/>
          <w:lang w:val="da-DK"/>
        </w:rPr>
        <w:t>blev</w:t>
      </w:r>
      <w:r w:rsidRPr="001A3C68">
        <w:rPr>
          <w:spacing w:val="40"/>
          <w:sz w:val="24"/>
          <w:lang w:val="da-DK"/>
        </w:rPr>
        <w:t xml:space="preserve"> </w:t>
      </w:r>
      <w:r w:rsidRPr="001A3C68">
        <w:rPr>
          <w:sz w:val="24"/>
          <w:lang w:val="da-DK"/>
        </w:rPr>
        <w:t>lagt</w:t>
      </w:r>
      <w:r w:rsidRPr="001A3C68">
        <w:rPr>
          <w:spacing w:val="40"/>
          <w:sz w:val="24"/>
          <w:lang w:val="da-DK"/>
        </w:rPr>
        <w:t xml:space="preserve"> </w:t>
      </w:r>
      <w:r w:rsidRPr="001A3C68">
        <w:rPr>
          <w:sz w:val="24"/>
          <w:lang w:val="da-DK"/>
        </w:rPr>
        <w:t>til</w:t>
      </w:r>
      <w:r w:rsidRPr="001A3C68">
        <w:rPr>
          <w:spacing w:val="40"/>
          <w:sz w:val="24"/>
          <w:lang w:val="da-DK"/>
        </w:rPr>
        <w:t xml:space="preserve"> </w:t>
      </w:r>
      <w:r w:rsidRPr="001A3C68">
        <w:rPr>
          <w:sz w:val="24"/>
          <w:lang w:val="da-DK"/>
        </w:rPr>
        <w:t>grund</w:t>
      </w:r>
      <w:r w:rsidRPr="001A3C68">
        <w:rPr>
          <w:spacing w:val="40"/>
          <w:sz w:val="24"/>
          <w:lang w:val="da-DK"/>
        </w:rPr>
        <w:t xml:space="preserve"> </w:t>
      </w:r>
      <w:r w:rsidRPr="001A3C68">
        <w:rPr>
          <w:sz w:val="24"/>
          <w:lang w:val="da-DK"/>
        </w:rPr>
        <w:t>ved Trafikstyrelsens meddelelse af tilladelse.</w:t>
      </w:r>
    </w:p>
    <w:p w14:paraId="3BED8807" w14:textId="77777777" w:rsidR="00A8113D" w:rsidRPr="001A3C68" w:rsidRDefault="001A3C68">
      <w:pPr>
        <w:pStyle w:val="Brdtekst"/>
        <w:spacing w:before="162"/>
        <w:ind w:left="0"/>
        <w:jc w:val="center"/>
        <w:rPr>
          <w:lang w:val="da-DK"/>
        </w:rPr>
      </w:pPr>
      <w:bookmarkStart w:id="125" w:name="Kapitel_7_-_Overvågning"/>
      <w:bookmarkEnd w:id="125"/>
      <w:r w:rsidRPr="001A3C68">
        <w:rPr>
          <w:lang w:val="da-DK"/>
        </w:rPr>
        <w:t xml:space="preserve">Kapitel </w:t>
      </w:r>
      <w:r w:rsidRPr="001A3C68">
        <w:rPr>
          <w:spacing w:val="-10"/>
          <w:lang w:val="da-DK"/>
        </w:rPr>
        <w:t>7</w:t>
      </w:r>
    </w:p>
    <w:p w14:paraId="22885248" w14:textId="77777777" w:rsidR="00A8113D" w:rsidRPr="001A3C68" w:rsidRDefault="001A3C68">
      <w:pPr>
        <w:spacing w:before="92" w:line="388" w:lineRule="auto"/>
        <w:ind w:left="3833" w:right="3832"/>
        <w:jc w:val="center"/>
        <w:rPr>
          <w:i/>
          <w:sz w:val="24"/>
          <w:lang w:val="da-DK"/>
        </w:rPr>
      </w:pPr>
      <w:r w:rsidRPr="001A3C68">
        <w:rPr>
          <w:i/>
          <w:spacing w:val="-2"/>
          <w:sz w:val="24"/>
          <w:lang w:val="da-DK"/>
        </w:rPr>
        <w:t xml:space="preserve">Overvågning </w:t>
      </w:r>
      <w:bookmarkStart w:id="126" w:name="Overvågningens_indhold"/>
      <w:bookmarkEnd w:id="126"/>
      <w:r w:rsidRPr="001A3C68">
        <w:rPr>
          <w:i/>
          <w:sz w:val="24"/>
          <w:lang w:val="da-DK"/>
        </w:rPr>
        <w:t>Overvågningens</w:t>
      </w:r>
      <w:r w:rsidRPr="001A3C68">
        <w:rPr>
          <w:i/>
          <w:spacing w:val="-15"/>
          <w:sz w:val="24"/>
          <w:lang w:val="da-DK"/>
        </w:rPr>
        <w:t xml:space="preserve"> </w:t>
      </w:r>
      <w:r w:rsidRPr="001A3C68">
        <w:rPr>
          <w:i/>
          <w:sz w:val="24"/>
          <w:lang w:val="da-DK"/>
        </w:rPr>
        <w:t>indhold</w:t>
      </w:r>
    </w:p>
    <w:p w14:paraId="62C9508C" w14:textId="77777777" w:rsidR="00A8113D" w:rsidRPr="001A3C68" w:rsidRDefault="001A3C68">
      <w:pPr>
        <w:pStyle w:val="Brdtekst"/>
        <w:spacing w:before="0" w:line="238" w:lineRule="exact"/>
        <w:ind w:left="310"/>
        <w:jc w:val="both"/>
        <w:rPr>
          <w:lang w:val="da-DK"/>
        </w:rPr>
      </w:pPr>
      <w:bookmarkStart w:id="127" w:name="§_24"/>
      <w:bookmarkEnd w:id="127"/>
      <w:r w:rsidRPr="001A3C68">
        <w:rPr>
          <w:b/>
          <w:lang w:val="da-DK"/>
        </w:rPr>
        <w:t>§</w:t>
      </w:r>
      <w:r w:rsidRPr="001A3C68">
        <w:rPr>
          <w:b/>
          <w:spacing w:val="60"/>
          <w:lang w:val="da-DK"/>
        </w:rPr>
        <w:t xml:space="preserve"> </w:t>
      </w:r>
      <w:r w:rsidRPr="001A3C68">
        <w:rPr>
          <w:b/>
          <w:lang w:val="da-DK"/>
        </w:rPr>
        <w:t>24.</w:t>
      </w:r>
      <w:r w:rsidRPr="001A3C68">
        <w:rPr>
          <w:b/>
          <w:spacing w:val="60"/>
          <w:lang w:val="da-DK"/>
        </w:rPr>
        <w:t xml:space="preserve"> </w:t>
      </w:r>
      <w:r w:rsidRPr="001A3C68">
        <w:rPr>
          <w:lang w:val="da-DK"/>
        </w:rPr>
        <w:t>Trafikstyrelsen</w:t>
      </w:r>
      <w:r w:rsidRPr="001A3C68">
        <w:rPr>
          <w:spacing w:val="61"/>
          <w:lang w:val="da-DK"/>
        </w:rPr>
        <w:t xml:space="preserve"> </w:t>
      </w:r>
      <w:r w:rsidRPr="001A3C68">
        <w:rPr>
          <w:lang w:val="da-DK"/>
        </w:rPr>
        <w:t>kan</w:t>
      </w:r>
      <w:r w:rsidRPr="001A3C68">
        <w:rPr>
          <w:spacing w:val="60"/>
          <w:lang w:val="da-DK"/>
        </w:rPr>
        <w:t xml:space="preserve"> </w:t>
      </w:r>
      <w:r w:rsidRPr="001A3C68">
        <w:rPr>
          <w:lang w:val="da-DK"/>
        </w:rPr>
        <w:t>fastsætte</w:t>
      </w:r>
      <w:r w:rsidRPr="001A3C68">
        <w:rPr>
          <w:spacing w:val="60"/>
          <w:lang w:val="da-DK"/>
        </w:rPr>
        <w:t xml:space="preserve"> </w:t>
      </w:r>
      <w:r w:rsidRPr="001A3C68">
        <w:rPr>
          <w:lang w:val="da-DK"/>
        </w:rPr>
        <w:t>i</w:t>
      </w:r>
      <w:r w:rsidRPr="001A3C68">
        <w:rPr>
          <w:spacing w:val="61"/>
          <w:lang w:val="da-DK"/>
        </w:rPr>
        <w:t xml:space="preserve"> </w:t>
      </w:r>
      <w:r w:rsidRPr="001A3C68">
        <w:rPr>
          <w:lang w:val="da-DK"/>
        </w:rPr>
        <w:t>vilkårene</w:t>
      </w:r>
      <w:r w:rsidRPr="001A3C68">
        <w:rPr>
          <w:spacing w:val="60"/>
          <w:lang w:val="da-DK"/>
        </w:rPr>
        <w:t xml:space="preserve"> </w:t>
      </w:r>
      <w:r w:rsidRPr="001A3C68">
        <w:rPr>
          <w:lang w:val="da-DK"/>
        </w:rPr>
        <w:t>de</w:t>
      </w:r>
      <w:r w:rsidRPr="001A3C68">
        <w:rPr>
          <w:spacing w:val="60"/>
          <w:lang w:val="da-DK"/>
        </w:rPr>
        <w:t xml:space="preserve"> </w:t>
      </w:r>
      <w:r w:rsidRPr="001A3C68">
        <w:rPr>
          <w:lang w:val="da-DK"/>
        </w:rPr>
        <w:t>relevante</w:t>
      </w:r>
      <w:r w:rsidRPr="001A3C68">
        <w:rPr>
          <w:spacing w:val="61"/>
          <w:lang w:val="da-DK"/>
        </w:rPr>
        <w:t xml:space="preserve"> </w:t>
      </w:r>
      <w:r w:rsidRPr="001A3C68">
        <w:rPr>
          <w:lang w:val="da-DK"/>
        </w:rPr>
        <w:t>mål</w:t>
      </w:r>
      <w:r w:rsidRPr="001A3C68">
        <w:rPr>
          <w:spacing w:val="60"/>
          <w:lang w:val="da-DK"/>
        </w:rPr>
        <w:t xml:space="preserve"> </w:t>
      </w:r>
      <w:r w:rsidRPr="001A3C68">
        <w:rPr>
          <w:lang w:val="da-DK"/>
        </w:rPr>
        <w:t>og</w:t>
      </w:r>
      <w:r w:rsidRPr="001A3C68">
        <w:rPr>
          <w:spacing w:val="60"/>
          <w:lang w:val="da-DK"/>
        </w:rPr>
        <w:t xml:space="preserve"> </w:t>
      </w:r>
      <w:r w:rsidRPr="001A3C68">
        <w:rPr>
          <w:lang w:val="da-DK"/>
        </w:rPr>
        <w:t>parametre,</w:t>
      </w:r>
      <w:r w:rsidRPr="001A3C68">
        <w:rPr>
          <w:spacing w:val="61"/>
          <w:lang w:val="da-DK"/>
        </w:rPr>
        <w:t xml:space="preserve"> </w:t>
      </w:r>
      <w:r w:rsidRPr="001A3C68">
        <w:rPr>
          <w:lang w:val="da-DK"/>
        </w:rPr>
        <w:t>samt</w:t>
      </w:r>
      <w:r w:rsidRPr="001A3C68">
        <w:rPr>
          <w:spacing w:val="60"/>
          <w:lang w:val="da-DK"/>
        </w:rPr>
        <w:t xml:space="preserve"> </w:t>
      </w:r>
      <w:r w:rsidRPr="001A3C68">
        <w:rPr>
          <w:lang w:val="da-DK"/>
        </w:rPr>
        <w:t>perioden</w:t>
      </w:r>
      <w:r w:rsidRPr="001A3C68">
        <w:rPr>
          <w:spacing w:val="61"/>
          <w:lang w:val="da-DK"/>
        </w:rPr>
        <w:t xml:space="preserve"> </w:t>
      </w:r>
      <w:r w:rsidRPr="001A3C68">
        <w:rPr>
          <w:spacing w:val="-5"/>
          <w:lang w:val="da-DK"/>
        </w:rPr>
        <w:t>for</w:t>
      </w:r>
    </w:p>
    <w:p w14:paraId="6023F422" w14:textId="77777777" w:rsidR="00A8113D" w:rsidRPr="001A3C68" w:rsidRDefault="001A3C68">
      <w:pPr>
        <w:pStyle w:val="Brdtekst"/>
        <w:spacing w:before="12" w:line="249" w:lineRule="auto"/>
        <w:ind w:right="108" w:hanging="1"/>
        <w:jc w:val="both"/>
        <w:rPr>
          <w:lang w:val="da-DK"/>
        </w:rPr>
      </w:pPr>
      <w:r w:rsidRPr="001A3C68">
        <w:rPr>
          <w:lang w:val="da-DK"/>
        </w:rPr>
        <w:t>overvågningen,</w:t>
      </w:r>
      <w:r w:rsidRPr="001A3C68">
        <w:rPr>
          <w:spacing w:val="28"/>
          <w:lang w:val="da-DK"/>
        </w:rPr>
        <w:t xml:space="preserve"> </w:t>
      </w:r>
      <w:r w:rsidRPr="001A3C68">
        <w:rPr>
          <w:lang w:val="da-DK"/>
        </w:rPr>
        <w:t>herunder</w:t>
      </w:r>
      <w:r w:rsidRPr="001A3C68">
        <w:rPr>
          <w:spacing w:val="28"/>
          <w:lang w:val="da-DK"/>
        </w:rPr>
        <w:t xml:space="preserve"> </w:t>
      </w:r>
      <w:r w:rsidRPr="001A3C68">
        <w:rPr>
          <w:lang w:val="da-DK"/>
        </w:rPr>
        <w:t>om</w:t>
      </w:r>
      <w:r w:rsidRPr="001A3C68">
        <w:rPr>
          <w:spacing w:val="28"/>
          <w:lang w:val="da-DK"/>
        </w:rPr>
        <w:t xml:space="preserve"> </w:t>
      </w:r>
      <w:r w:rsidRPr="001A3C68">
        <w:rPr>
          <w:lang w:val="da-DK"/>
        </w:rPr>
        <w:t>overvågningen</w:t>
      </w:r>
      <w:r w:rsidRPr="001A3C68">
        <w:rPr>
          <w:spacing w:val="28"/>
          <w:lang w:val="da-DK"/>
        </w:rPr>
        <w:t xml:space="preserve"> </w:t>
      </w:r>
      <w:r w:rsidRPr="001A3C68">
        <w:rPr>
          <w:lang w:val="da-DK"/>
        </w:rPr>
        <w:t>skal</w:t>
      </w:r>
      <w:r w:rsidRPr="001A3C68">
        <w:rPr>
          <w:spacing w:val="28"/>
          <w:lang w:val="da-DK"/>
        </w:rPr>
        <w:t xml:space="preserve"> </w:t>
      </w:r>
      <w:r w:rsidRPr="001A3C68">
        <w:rPr>
          <w:lang w:val="da-DK"/>
        </w:rPr>
        <w:t>foretages</w:t>
      </w:r>
      <w:r w:rsidRPr="001A3C68">
        <w:rPr>
          <w:spacing w:val="28"/>
          <w:lang w:val="da-DK"/>
        </w:rPr>
        <w:t xml:space="preserve"> </w:t>
      </w:r>
      <w:r w:rsidRPr="001A3C68">
        <w:rPr>
          <w:lang w:val="da-DK"/>
        </w:rPr>
        <w:t>i</w:t>
      </w:r>
      <w:r w:rsidRPr="001A3C68">
        <w:rPr>
          <w:spacing w:val="28"/>
          <w:lang w:val="da-DK"/>
        </w:rPr>
        <w:t xml:space="preserve"> </w:t>
      </w:r>
      <w:r w:rsidRPr="001A3C68">
        <w:rPr>
          <w:lang w:val="da-DK"/>
        </w:rPr>
        <w:t>intervaller,</w:t>
      </w:r>
      <w:r w:rsidRPr="001A3C68">
        <w:rPr>
          <w:spacing w:val="28"/>
          <w:lang w:val="da-DK"/>
        </w:rPr>
        <w:t xml:space="preserve"> </w:t>
      </w:r>
      <w:r w:rsidRPr="001A3C68">
        <w:rPr>
          <w:lang w:val="da-DK"/>
        </w:rPr>
        <w:t>jf.</w:t>
      </w:r>
      <w:r w:rsidRPr="001A3C68">
        <w:rPr>
          <w:spacing w:val="28"/>
          <w:lang w:val="da-DK"/>
        </w:rPr>
        <w:t xml:space="preserve"> </w:t>
      </w:r>
      <w:r w:rsidRPr="001A3C68">
        <w:rPr>
          <w:lang w:val="da-DK"/>
        </w:rPr>
        <w:t>§</w:t>
      </w:r>
      <w:r w:rsidRPr="001A3C68">
        <w:rPr>
          <w:spacing w:val="28"/>
          <w:lang w:val="da-DK"/>
        </w:rPr>
        <w:t xml:space="preserve"> </w:t>
      </w:r>
      <w:r w:rsidRPr="001A3C68">
        <w:rPr>
          <w:lang w:val="da-DK"/>
        </w:rPr>
        <w:t>22,</w:t>
      </w:r>
      <w:r w:rsidRPr="001A3C68">
        <w:rPr>
          <w:spacing w:val="28"/>
          <w:lang w:val="da-DK"/>
        </w:rPr>
        <w:t xml:space="preserve"> </w:t>
      </w:r>
      <w:r w:rsidRPr="001A3C68">
        <w:rPr>
          <w:lang w:val="da-DK"/>
        </w:rPr>
        <w:t>stk.</w:t>
      </w:r>
      <w:r w:rsidRPr="001A3C68">
        <w:rPr>
          <w:spacing w:val="28"/>
          <w:lang w:val="da-DK"/>
        </w:rPr>
        <w:t xml:space="preserve"> </w:t>
      </w:r>
      <w:r w:rsidRPr="001A3C68">
        <w:rPr>
          <w:lang w:val="da-DK"/>
        </w:rPr>
        <w:t>2.</w:t>
      </w:r>
      <w:r w:rsidRPr="001A3C68">
        <w:rPr>
          <w:spacing w:val="28"/>
          <w:lang w:val="da-DK"/>
        </w:rPr>
        <w:t xml:space="preserve"> </w:t>
      </w:r>
      <w:r w:rsidRPr="001A3C68">
        <w:rPr>
          <w:lang w:val="da-DK"/>
        </w:rPr>
        <w:t>Vilkårene</w:t>
      </w:r>
      <w:r w:rsidRPr="001A3C68">
        <w:rPr>
          <w:spacing w:val="28"/>
          <w:lang w:val="da-DK"/>
        </w:rPr>
        <w:t xml:space="preserve"> </w:t>
      </w:r>
      <w:r w:rsidRPr="001A3C68">
        <w:rPr>
          <w:lang w:val="da-DK"/>
        </w:rPr>
        <w:t>skal stå i et rimeligt forhold til projektets art, placering, økonomi og dimensioner, samt omfanget af dets indvirkninger på miljøet.</w:t>
      </w:r>
    </w:p>
    <w:p w14:paraId="5E599E0E" w14:textId="77777777" w:rsidR="00A8113D" w:rsidRPr="001A3C68" w:rsidRDefault="001A3C68">
      <w:pPr>
        <w:pStyle w:val="Brdtekst"/>
        <w:spacing w:before="3"/>
        <w:ind w:left="310"/>
        <w:jc w:val="both"/>
        <w:rPr>
          <w:lang w:val="da-DK"/>
        </w:rPr>
      </w:pPr>
      <w:r w:rsidRPr="001A3C68">
        <w:rPr>
          <w:i/>
          <w:lang w:val="da-DK"/>
        </w:rPr>
        <w:t>Stk.</w:t>
      </w:r>
      <w:r w:rsidRPr="001A3C68">
        <w:rPr>
          <w:i/>
          <w:spacing w:val="-2"/>
          <w:lang w:val="da-DK"/>
        </w:rPr>
        <w:t xml:space="preserve"> </w:t>
      </w:r>
      <w:r w:rsidRPr="001A3C68">
        <w:rPr>
          <w:i/>
          <w:lang w:val="da-DK"/>
        </w:rPr>
        <w:t>2.</w:t>
      </w:r>
      <w:r w:rsidRPr="001A3C68">
        <w:rPr>
          <w:i/>
          <w:spacing w:val="-2"/>
          <w:lang w:val="da-DK"/>
        </w:rPr>
        <w:t xml:space="preserve"> </w:t>
      </w:r>
      <w:r w:rsidRPr="001A3C68">
        <w:rPr>
          <w:lang w:val="da-DK"/>
        </w:rPr>
        <w:t>Trafikstyrelsen</w:t>
      </w:r>
      <w:r w:rsidRPr="001A3C68">
        <w:rPr>
          <w:spacing w:val="-2"/>
          <w:lang w:val="da-DK"/>
        </w:rPr>
        <w:t xml:space="preserve"> </w:t>
      </w:r>
      <w:r w:rsidRPr="001A3C68">
        <w:rPr>
          <w:lang w:val="da-DK"/>
        </w:rPr>
        <w:t>kan</w:t>
      </w:r>
      <w:r w:rsidRPr="001A3C68">
        <w:rPr>
          <w:spacing w:val="-1"/>
          <w:lang w:val="da-DK"/>
        </w:rPr>
        <w:t xml:space="preserve"> </w:t>
      </w:r>
      <w:r w:rsidRPr="001A3C68">
        <w:rPr>
          <w:lang w:val="da-DK"/>
        </w:rPr>
        <w:t>beslutte,</w:t>
      </w:r>
      <w:r w:rsidRPr="001A3C68">
        <w:rPr>
          <w:spacing w:val="-2"/>
          <w:lang w:val="da-DK"/>
        </w:rPr>
        <w:t xml:space="preserve"> </w:t>
      </w:r>
      <w:r w:rsidRPr="001A3C68">
        <w:rPr>
          <w:lang w:val="da-DK"/>
        </w:rPr>
        <w:t>at</w:t>
      </w:r>
      <w:r w:rsidRPr="001A3C68">
        <w:rPr>
          <w:spacing w:val="-1"/>
          <w:lang w:val="da-DK"/>
        </w:rPr>
        <w:t xml:space="preserve"> </w:t>
      </w:r>
      <w:r w:rsidRPr="001A3C68">
        <w:rPr>
          <w:lang w:val="da-DK"/>
        </w:rPr>
        <w:t>eksisterende</w:t>
      </w:r>
      <w:r w:rsidRPr="001A3C68">
        <w:rPr>
          <w:spacing w:val="-2"/>
          <w:lang w:val="da-DK"/>
        </w:rPr>
        <w:t xml:space="preserve"> </w:t>
      </w:r>
      <w:r w:rsidRPr="001A3C68">
        <w:rPr>
          <w:lang w:val="da-DK"/>
        </w:rPr>
        <w:t>overvågningsordninger</w:t>
      </w:r>
      <w:r w:rsidRPr="001A3C68">
        <w:rPr>
          <w:spacing w:val="-1"/>
          <w:lang w:val="da-DK"/>
        </w:rPr>
        <w:t xml:space="preserve"> </w:t>
      </w:r>
      <w:r w:rsidRPr="001A3C68">
        <w:rPr>
          <w:lang w:val="da-DK"/>
        </w:rPr>
        <w:t>kan</w:t>
      </w:r>
      <w:r w:rsidRPr="001A3C68">
        <w:rPr>
          <w:spacing w:val="-2"/>
          <w:lang w:val="da-DK"/>
        </w:rPr>
        <w:t xml:space="preserve"> </w:t>
      </w:r>
      <w:r w:rsidRPr="001A3C68">
        <w:rPr>
          <w:lang w:val="da-DK"/>
        </w:rPr>
        <w:t>anvendes</w:t>
      </w:r>
      <w:r w:rsidRPr="001A3C68">
        <w:rPr>
          <w:spacing w:val="-2"/>
          <w:lang w:val="da-DK"/>
        </w:rPr>
        <w:t xml:space="preserve"> </w:t>
      </w:r>
      <w:r w:rsidRPr="001A3C68">
        <w:rPr>
          <w:lang w:val="da-DK"/>
        </w:rPr>
        <w:t>som</w:t>
      </w:r>
      <w:r w:rsidRPr="001A3C68">
        <w:rPr>
          <w:spacing w:val="-1"/>
          <w:lang w:val="da-DK"/>
        </w:rPr>
        <w:t xml:space="preserve"> </w:t>
      </w:r>
      <w:r w:rsidRPr="001A3C68">
        <w:rPr>
          <w:spacing w:val="-2"/>
          <w:lang w:val="da-DK"/>
        </w:rPr>
        <w:t>vilkår.</w:t>
      </w:r>
    </w:p>
    <w:p w14:paraId="2F1179E5" w14:textId="77777777" w:rsidR="00A8113D" w:rsidRPr="001A3C68" w:rsidRDefault="001A3C68">
      <w:pPr>
        <w:spacing w:before="172"/>
        <w:ind w:left="3700"/>
        <w:rPr>
          <w:i/>
          <w:sz w:val="24"/>
          <w:lang w:val="da-DK"/>
        </w:rPr>
      </w:pPr>
      <w:bookmarkStart w:id="128" w:name="Overvågningens_gennemførelse"/>
      <w:bookmarkEnd w:id="128"/>
      <w:r w:rsidRPr="001A3C68">
        <w:rPr>
          <w:i/>
          <w:sz w:val="24"/>
          <w:lang w:val="da-DK"/>
        </w:rPr>
        <w:t>Overvågningens</w:t>
      </w:r>
      <w:r w:rsidRPr="001A3C68">
        <w:rPr>
          <w:i/>
          <w:spacing w:val="-14"/>
          <w:sz w:val="24"/>
          <w:lang w:val="da-DK"/>
        </w:rPr>
        <w:t xml:space="preserve"> </w:t>
      </w:r>
      <w:r w:rsidRPr="001A3C68">
        <w:rPr>
          <w:i/>
          <w:spacing w:val="-2"/>
          <w:sz w:val="24"/>
          <w:lang w:val="da-DK"/>
        </w:rPr>
        <w:t>gennemførelse</w:t>
      </w:r>
    </w:p>
    <w:p w14:paraId="4C7E14DE" w14:textId="77777777" w:rsidR="00A8113D" w:rsidRPr="001A3C68" w:rsidRDefault="001A3C68">
      <w:pPr>
        <w:pStyle w:val="Brdtekst"/>
        <w:spacing w:before="132"/>
        <w:ind w:left="310"/>
        <w:rPr>
          <w:lang w:val="da-DK"/>
        </w:rPr>
      </w:pPr>
      <w:bookmarkStart w:id="129" w:name="§_25"/>
      <w:bookmarkEnd w:id="129"/>
      <w:r w:rsidRPr="001A3C68">
        <w:rPr>
          <w:b/>
          <w:lang w:val="da-DK"/>
        </w:rPr>
        <w:t xml:space="preserve">§ 25. </w:t>
      </w:r>
      <w:r w:rsidRPr="001A3C68">
        <w:rPr>
          <w:lang w:val="da-DK"/>
        </w:rPr>
        <w:t xml:space="preserve">Bygherren varetager </w:t>
      </w:r>
      <w:r w:rsidRPr="001A3C68">
        <w:rPr>
          <w:spacing w:val="-2"/>
          <w:lang w:val="da-DK"/>
        </w:rPr>
        <w:t>overvågningen.</w:t>
      </w:r>
    </w:p>
    <w:p w14:paraId="1BF357DA" w14:textId="77777777" w:rsidR="00A8113D" w:rsidRPr="001A3C68" w:rsidRDefault="001A3C68">
      <w:pPr>
        <w:pStyle w:val="Brdtekst"/>
        <w:spacing w:before="12"/>
        <w:ind w:left="310"/>
        <w:rPr>
          <w:lang w:val="da-DK"/>
        </w:rPr>
      </w:pPr>
      <w:r w:rsidRPr="001A3C68">
        <w:rPr>
          <w:i/>
          <w:lang w:val="da-DK"/>
        </w:rPr>
        <w:t>Stk. 2.</w:t>
      </w:r>
      <w:r w:rsidRPr="001A3C68">
        <w:rPr>
          <w:i/>
          <w:spacing w:val="-1"/>
          <w:lang w:val="da-DK"/>
        </w:rPr>
        <w:t xml:space="preserve"> </w:t>
      </w:r>
      <w:r w:rsidRPr="001A3C68">
        <w:rPr>
          <w:lang w:val="da-DK"/>
        </w:rPr>
        <w:t xml:space="preserve">Bygherren skal indhente alle relevante oplysninger til brug for </w:t>
      </w:r>
      <w:r w:rsidRPr="001A3C68">
        <w:rPr>
          <w:spacing w:val="-2"/>
          <w:lang w:val="da-DK"/>
        </w:rPr>
        <w:t>overvågningen.</w:t>
      </w:r>
    </w:p>
    <w:p w14:paraId="617DF972" w14:textId="77777777" w:rsidR="00A8113D" w:rsidRPr="001A3C68" w:rsidRDefault="001A3C68">
      <w:pPr>
        <w:pStyle w:val="Brdtekst"/>
        <w:spacing w:before="12" w:line="249" w:lineRule="auto"/>
        <w:ind w:firstLine="200"/>
        <w:rPr>
          <w:lang w:val="da-DK"/>
        </w:rPr>
      </w:pPr>
      <w:r w:rsidRPr="001A3C68">
        <w:rPr>
          <w:i/>
          <w:lang w:val="da-DK"/>
        </w:rPr>
        <w:t>Stk.</w:t>
      </w:r>
      <w:r w:rsidRPr="001A3C68">
        <w:rPr>
          <w:i/>
          <w:spacing w:val="40"/>
          <w:lang w:val="da-DK"/>
        </w:rPr>
        <w:t xml:space="preserve"> </w:t>
      </w:r>
      <w:r w:rsidRPr="001A3C68">
        <w:rPr>
          <w:i/>
          <w:lang w:val="da-DK"/>
        </w:rPr>
        <w:t>3.</w:t>
      </w:r>
      <w:r w:rsidRPr="001A3C68">
        <w:rPr>
          <w:i/>
          <w:spacing w:val="40"/>
          <w:lang w:val="da-DK"/>
        </w:rPr>
        <w:t xml:space="preserve"> </w:t>
      </w:r>
      <w:r w:rsidRPr="001A3C68">
        <w:rPr>
          <w:lang w:val="da-DK"/>
        </w:rPr>
        <w:t>Trafikstyrelsen</w:t>
      </w:r>
      <w:r w:rsidRPr="001A3C68">
        <w:rPr>
          <w:spacing w:val="40"/>
          <w:lang w:val="da-DK"/>
        </w:rPr>
        <w:t xml:space="preserve"> </w:t>
      </w:r>
      <w:r w:rsidRPr="001A3C68">
        <w:rPr>
          <w:lang w:val="da-DK"/>
        </w:rPr>
        <w:t>kan</w:t>
      </w:r>
      <w:r w:rsidRPr="001A3C68">
        <w:rPr>
          <w:spacing w:val="40"/>
          <w:lang w:val="da-DK"/>
        </w:rPr>
        <w:t xml:space="preserve"> </w:t>
      </w:r>
      <w:r w:rsidRPr="001A3C68">
        <w:rPr>
          <w:lang w:val="da-DK"/>
        </w:rPr>
        <w:t>pålægge</w:t>
      </w:r>
      <w:r w:rsidRPr="001A3C68">
        <w:rPr>
          <w:spacing w:val="40"/>
          <w:lang w:val="da-DK"/>
        </w:rPr>
        <w:t xml:space="preserve"> </w:t>
      </w:r>
      <w:r w:rsidRPr="001A3C68">
        <w:rPr>
          <w:lang w:val="da-DK"/>
        </w:rPr>
        <w:t>bygherren</w:t>
      </w:r>
      <w:r w:rsidRPr="001A3C68">
        <w:rPr>
          <w:spacing w:val="40"/>
          <w:lang w:val="da-DK"/>
        </w:rPr>
        <w:t xml:space="preserve"> </w:t>
      </w:r>
      <w:r w:rsidRPr="001A3C68">
        <w:rPr>
          <w:lang w:val="da-DK"/>
        </w:rPr>
        <w:t>at</w:t>
      </w:r>
      <w:r w:rsidRPr="001A3C68">
        <w:rPr>
          <w:spacing w:val="40"/>
          <w:lang w:val="da-DK"/>
        </w:rPr>
        <w:t xml:space="preserve"> </w:t>
      </w:r>
      <w:r w:rsidRPr="001A3C68">
        <w:rPr>
          <w:lang w:val="da-DK"/>
        </w:rPr>
        <w:t>foretage</w:t>
      </w:r>
      <w:r w:rsidRPr="001A3C68">
        <w:rPr>
          <w:spacing w:val="40"/>
          <w:lang w:val="da-DK"/>
        </w:rPr>
        <w:t xml:space="preserve"> </w:t>
      </w:r>
      <w:r w:rsidRPr="001A3C68">
        <w:rPr>
          <w:lang w:val="da-DK"/>
        </w:rPr>
        <w:t>nødvendige</w:t>
      </w:r>
      <w:r w:rsidRPr="001A3C68">
        <w:rPr>
          <w:spacing w:val="40"/>
          <w:lang w:val="da-DK"/>
        </w:rPr>
        <w:t xml:space="preserve"> </w:t>
      </w:r>
      <w:r w:rsidRPr="001A3C68">
        <w:rPr>
          <w:lang w:val="da-DK"/>
        </w:rPr>
        <w:t>dispositioner</w:t>
      </w:r>
      <w:r w:rsidRPr="001A3C68">
        <w:rPr>
          <w:spacing w:val="40"/>
          <w:lang w:val="da-DK"/>
        </w:rPr>
        <w:t xml:space="preserve"> </w:t>
      </w:r>
      <w:r w:rsidRPr="001A3C68">
        <w:rPr>
          <w:lang w:val="da-DK"/>
        </w:rPr>
        <w:t>for</w:t>
      </w:r>
      <w:r w:rsidRPr="001A3C68">
        <w:rPr>
          <w:spacing w:val="40"/>
          <w:lang w:val="da-DK"/>
        </w:rPr>
        <w:t xml:space="preserve"> </w:t>
      </w:r>
      <w:r w:rsidRPr="001A3C68">
        <w:rPr>
          <w:lang w:val="da-DK"/>
        </w:rPr>
        <w:t>at</w:t>
      </w:r>
      <w:r w:rsidRPr="001A3C68">
        <w:rPr>
          <w:spacing w:val="40"/>
          <w:lang w:val="da-DK"/>
        </w:rPr>
        <w:t xml:space="preserve"> </w:t>
      </w:r>
      <w:r w:rsidRPr="001A3C68">
        <w:rPr>
          <w:lang w:val="da-DK"/>
        </w:rPr>
        <w:t>sikre,</w:t>
      </w:r>
      <w:r w:rsidRPr="001A3C68">
        <w:rPr>
          <w:spacing w:val="40"/>
          <w:lang w:val="da-DK"/>
        </w:rPr>
        <w:t xml:space="preserve"> </w:t>
      </w:r>
      <w:r w:rsidRPr="001A3C68">
        <w:rPr>
          <w:lang w:val="da-DK"/>
        </w:rPr>
        <w:t>at overvågningen gennemføres, og kan beslutte, at overvågning skal udøves af andre end bygherren.</w:t>
      </w:r>
    </w:p>
    <w:p w14:paraId="38D76D8C" w14:textId="77777777" w:rsidR="00A8113D" w:rsidRPr="001A3C68" w:rsidRDefault="001A3C68">
      <w:pPr>
        <w:spacing w:before="162"/>
        <w:ind w:left="3732"/>
        <w:jc w:val="both"/>
        <w:rPr>
          <w:i/>
          <w:sz w:val="24"/>
          <w:lang w:val="da-DK"/>
        </w:rPr>
      </w:pPr>
      <w:bookmarkStart w:id="130" w:name="Afrapportering_af_overvågning"/>
      <w:bookmarkEnd w:id="130"/>
      <w:r w:rsidRPr="001A3C68">
        <w:rPr>
          <w:i/>
          <w:sz w:val="24"/>
          <w:lang w:val="da-DK"/>
        </w:rPr>
        <w:t xml:space="preserve">Afrapportering af </w:t>
      </w:r>
      <w:r w:rsidRPr="001A3C68">
        <w:rPr>
          <w:i/>
          <w:spacing w:val="-2"/>
          <w:sz w:val="24"/>
          <w:lang w:val="da-DK"/>
        </w:rPr>
        <w:t>overvågning</w:t>
      </w:r>
    </w:p>
    <w:p w14:paraId="3B925340" w14:textId="77777777" w:rsidR="00A8113D" w:rsidRPr="001A3C68" w:rsidRDefault="001A3C68">
      <w:pPr>
        <w:pStyle w:val="Brdtekst"/>
        <w:spacing w:before="132" w:line="249" w:lineRule="auto"/>
        <w:ind w:right="108" w:firstLine="200"/>
        <w:jc w:val="both"/>
        <w:rPr>
          <w:lang w:val="da-DK"/>
        </w:rPr>
      </w:pPr>
      <w:bookmarkStart w:id="131" w:name="§_26"/>
      <w:bookmarkEnd w:id="131"/>
      <w:r w:rsidRPr="001A3C68">
        <w:rPr>
          <w:b/>
          <w:lang w:val="da-DK"/>
        </w:rPr>
        <w:t xml:space="preserve">§ 26. </w:t>
      </w:r>
      <w:r w:rsidRPr="001A3C68">
        <w:rPr>
          <w:lang w:val="da-DK"/>
        </w:rPr>
        <w:t>Bygherren skal, hvis der pålægges vilkår om overvågning, løbende indberette resultaterne af overvågningen til Trafikstyrelsen. Trafikstyrelsen fastsætter de nærmere krav til hyppighed og arten af indberetning i vilkår om overvågning.</w:t>
      </w:r>
    </w:p>
    <w:p w14:paraId="77908B59" w14:textId="77777777" w:rsidR="00A8113D" w:rsidRPr="001A3C68" w:rsidRDefault="001A3C68">
      <w:pPr>
        <w:pStyle w:val="Brdtekst"/>
        <w:spacing w:before="3" w:line="249" w:lineRule="auto"/>
        <w:ind w:right="106" w:firstLine="200"/>
        <w:jc w:val="both"/>
        <w:rPr>
          <w:lang w:val="da-DK"/>
        </w:rPr>
      </w:pPr>
      <w:r w:rsidRPr="001A3C68">
        <w:rPr>
          <w:i/>
          <w:lang w:val="da-DK"/>
        </w:rPr>
        <w:t xml:space="preserve">Stk. 2. </w:t>
      </w:r>
      <w:r w:rsidRPr="001A3C68">
        <w:rPr>
          <w:lang w:val="da-DK"/>
        </w:rPr>
        <w:t>Trafikstyrelsen kan på baggrund af overvågningens resultater genoptage en afgørelse om at tillade et ansøgt projekt, og om nødvendigt meddele forbud og påbud, herunder tilbagekalde en tilladelse eller fastsætte særlige vilkår til en eksisterende tilladelse, jf. § 36.</w:t>
      </w:r>
    </w:p>
    <w:p w14:paraId="7F3ED202" w14:textId="77777777" w:rsidR="00A8113D" w:rsidRPr="001A3C68" w:rsidRDefault="001A3C68">
      <w:pPr>
        <w:pStyle w:val="Brdtekst"/>
        <w:spacing w:before="163"/>
        <w:ind w:left="0"/>
        <w:jc w:val="center"/>
        <w:rPr>
          <w:lang w:val="da-DK"/>
        </w:rPr>
      </w:pPr>
      <w:bookmarkStart w:id="132" w:name="Kapitel_8_-_Samordnet_procedure"/>
      <w:bookmarkEnd w:id="132"/>
      <w:r w:rsidRPr="001A3C68">
        <w:rPr>
          <w:lang w:val="da-DK"/>
        </w:rPr>
        <w:t xml:space="preserve">Kapitel </w:t>
      </w:r>
      <w:r w:rsidRPr="001A3C68">
        <w:rPr>
          <w:spacing w:val="-10"/>
          <w:lang w:val="da-DK"/>
        </w:rPr>
        <w:t>8</w:t>
      </w:r>
    </w:p>
    <w:p w14:paraId="280BA085" w14:textId="77777777" w:rsidR="00A8113D" w:rsidRPr="001A3C68" w:rsidRDefault="001A3C68">
      <w:pPr>
        <w:spacing w:before="92"/>
        <w:jc w:val="center"/>
        <w:rPr>
          <w:i/>
          <w:sz w:val="24"/>
          <w:lang w:val="da-DK"/>
        </w:rPr>
      </w:pPr>
      <w:r w:rsidRPr="001A3C68">
        <w:rPr>
          <w:i/>
          <w:sz w:val="24"/>
          <w:lang w:val="da-DK"/>
        </w:rPr>
        <w:t>Samordnet</w:t>
      </w:r>
      <w:r w:rsidRPr="001A3C68">
        <w:rPr>
          <w:i/>
          <w:spacing w:val="-13"/>
          <w:sz w:val="24"/>
          <w:lang w:val="da-DK"/>
        </w:rPr>
        <w:t xml:space="preserve"> </w:t>
      </w:r>
      <w:r w:rsidRPr="001A3C68">
        <w:rPr>
          <w:i/>
          <w:spacing w:val="-2"/>
          <w:sz w:val="24"/>
          <w:lang w:val="da-DK"/>
        </w:rPr>
        <w:t>procedure</w:t>
      </w:r>
    </w:p>
    <w:p w14:paraId="6119E9A7" w14:textId="77777777" w:rsidR="00A8113D" w:rsidRPr="001A3C68" w:rsidRDefault="001A3C68">
      <w:pPr>
        <w:pStyle w:val="Brdtekst"/>
        <w:spacing w:before="132" w:line="249" w:lineRule="auto"/>
        <w:ind w:right="107" w:firstLine="200"/>
        <w:jc w:val="both"/>
        <w:rPr>
          <w:lang w:val="da-DK"/>
        </w:rPr>
      </w:pPr>
      <w:bookmarkStart w:id="133" w:name="§_27"/>
      <w:bookmarkEnd w:id="133"/>
      <w:r w:rsidRPr="001A3C68">
        <w:rPr>
          <w:b/>
          <w:lang w:val="da-DK"/>
        </w:rPr>
        <w:t>§</w:t>
      </w:r>
      <w:r w:rsidRPr="001A3C68">
        <w:rPr>
          <w:b/>
          <w:spacing w:val="39"/>
          <w:lang w:val="da-DK"/>
        </w:rPr>
        <w:t xml:space="preserve"> </w:t>
      </w:r>
      <w:r w:rsidRPr="001A3C68">
        <w:rPr>
          <w:b/>
          <w:lang w:val="da-DK"/>
        </w:rPr>
        <w:t>27.</w:t>
      </w:r>
      <w:r w:rsidRPr="001A3C68">
        <w:rPr>
          <w:b/>
          <w:spacing w:val="39"/>
          <w:lang w:val="da-DK"/>
        </w:rPr>
        <w:t xml:space="preserve"> </w:t>
      </w:r>
      <w:r w:rsidRPr="001A3C68">
        <w:rPr>
          <w:lang w:val="da-DK"/>
        </w:rPr>
        <w:t>Trafikstyrelsen</w:t>
      </w:r>
      <w:r w:rsidRPr="001A3C68">
        <w:rPr>
          <w:spacing w:val="39"/>
          <w:lang w:val="da-DK"/>
        </w:rPr>
        <w:t xml:space="preserve"> </w:t>
      </w:r>
      <w:r w:rsidRPr="001A3C68">
        <w:rPr>
          <w:lang w:val="da-DK"/>
        </w:rPr>
        <w:t>anvender</w:t>
      </w:r>
      <w:r w:rsidRPr="001A3C68">
        <w:rPr>
          <w:spacing w:val="39"/>
          <w:lang w:val="da-DK"/>
        </w:rPr>
        <w:t xml:space="preserve"> </w:t>
      </w:r>
      <w:r w:rsidRPr="001A3C68">
        <w:rPr>
          <w:lang w:val="da-DK"/>
        </w:rPr>
        <w:t>en</w:t>
      </w:r>
      <w:r w:rsidRPr="001A3C68">
        <w:rPr>
          <w:spacing w:val="39"/>
          <w:lang w:val="da-DK"/>
        </w:rPr>
        <w:t xml:space="preserve"> </w:t>
      </w:r>
      <w:r w:rsidRPr="001A3C68">
        <w:rPr>
          <w:lang w:val="da-DK"/>
        </w:rPr>
        <w:t>samordnet</w:t>
      </w:r>
      <w:r w:rsidRPr="001A3C68">
        <w:rPr>
          <w:spacing w:val="39"/>
          <w:lang w:val="da-DK"/>
        </w:rPr>
        <w:t xml:space="preserve"> </w:t>
      </w:r>
      <w:r w:rsidRPr="001A3C68">
        <w:rPr>
          <w:lang w:val="da-DK"/>
        </w:rPr>
        <w:t>procedure,</w:t>
      </w:r>
      <w:r w:rsidRPr="001A3C68">
        <w:rPr>
          <w:spacing w:val="39"/>
          <w:lang w:val="da-DK"/>
        </w:rPr>
        <w:t xml:space="preserve"> </w:t>
      </w:r>
      <w:r w:rsidRPr="001A3C68">
        <w:rPr>
          <w:lang w:val="da-DK"/>
        </w:rPr>
        <w:t>jf.</w:t>
      </w:r>
      <w:r w:rsidRPr="001A3C68">
        <w:rPr>
          <w:spacing w:val="39"/>
          <w:lang w:val="da-DK"/>
        </w:rPr>
        <w:t xml:space="preserve"> </w:t>
      </w:r>
      <w:r w:rsidRPr="001A3C68">
        <w:rPr>
          <w:lang w:val="da-DK"/>
        </w:rPr>
        <w:t>stk.</w:t>
      </w:r>
      <w:r w:rsidRPr="001A3C68">
        <w:rPr>
          <w:spacing w:val="39"/>
          <w:lang w:val="da-DK"/>
        </w:rPr>
        <w:t xml:space="preserve"> </w:t>
      </w:r>
      <w:r w:rsidRPr="001A3C68">
        <w:rPr>
          <w:lang w:val="da-DK"/>
        </w:rPr>
        <w:t>2,</w:t>
      </w:r>
      <w:r w:rsidRPr="001A3C68">
        <w:rPr>
          <w:spacing w:val="39"/>
          <w:lang w:val="da-DK"/>
        </w:rPr>
        <w:t xml:space="preserve"> </w:t>
      </w:r>
      <w:r w:rsidRPr="001A3C68">
        <w:rPr>
          <w:lang w:val="da-DK"/>
        </w:rPr>
        <w:t>hvis</w:t>
      </w:r>
      <w:r w:rsidRPr="001A3C68">
        <w:rPr>
          <w:spacing w:val="39"/>
          <w:lang w:val="da-DK"/>
        </w:rPr>
        <w:t xml:space="preserve"> </w:t>
      </w:r>
      <w:r w:rsidRPr="001A3C68">
        <w:rPr>
          <w:lang w:val="da-DK"/>
        </w:rPr>
        <w:t>et</w:t>
      </w:r>
      <w:r w:rsidRPr="001A3C68">
        <w:rPr>
          <w:spacing w:val="39"/>
          <w:lang w:val="da-DK"/>
        </w:rPr>
        <w:t xml:space="preserve"> </w:t>
      </w:r>
      <w:r w:rsidRPr="001A3C68">
        <w:rPr>
          <w:lang w:val="da-DK"/>
        </w:rPr>
        <w:t>projekt</w:t>
      </w:r>
      <w:r w:rsidRPr="001A3C68">
        <w:rPr>
          <w:spacing w:val="39"/>
          <w:lang w:val="da-DK"/>
        </w:rPr>
        <w:t xml:space="preserve"> </w:t>
      </w:r>
      <w:r w:rsidRPr="001A3C68">
        <w:rPr>
          <w:lang w:val="da-DK"/>
        </w:rPr>
        <w:t>både</w:t>
      </w:r>
      <w:r w:rsidRPr="001A3C68">
        <w:rPr>
          <w:spacing w:val="39"/>
          <w:lang w:val="da-DK"/>
        </w:rPr>
        <w:t xml:space="preserve"> </w:t>
      </w:r>
      <w:r w:rsidRPr="001A3C68">
        <w:rPr>
          <w:lang w:val="da-DK"/>
        </w:rPr>
        <w:t>forudsætter, at der foretages en miljøkonsekvensvurdering efter denne bekendtgørelse, og at en eller flere statslige myndigheder, regioner eller kommuner som kompetente myndigheder skal foretage en vurdering efter bestemmelser, som gennemfører habitatdirektivet og fuglebeskyttelsesdirektivet.</w:t>
      </w:r>
    </w:p>
    <w:p w14:paraId="3A25959E" w14:textId="77777777" w:rsidR="00A8113D" w:rsidRPr="001A3C68" w:rsidRDefault="00A8113D">
      <w:pPr>
        <w:spacing w:line="249" w:lineRule="auto"/>
        <w:jc w:val="both"/>
        <w:rPr>
          <w:lang w:val="da-DK"/>
        </w:rPr>
        <w:sectPr w:rsidR="00A8113D" w:rsidRPr="001A3C68">
          <w:pgSz w:w="11910" w:h="16840"/>
          <w:pgMar w:top="1320" w:right="740" w:bottom="840" w:left="740" w:header="0" w:footer="652" w:gutter="0"/>
          <w:cols w:space="708"/>
        </w:sectPr>
      </w:pPr>
    </w:p>
    <w:p w14:paraId="4EE9A218" w14:textId="77777777" w:rsidR="00A8113D" w:rsidRPr="001A3C68" w:rsidRDefault="001A3C68">
      <w:pPr>
        <w:pStyle w:val="Brdtekst"/>
        <w:spacing w:before="67" w:line="249" w:lineRule="auto"/>
        <w:ind w:right="107" w:firstLine="199"/>
        <w:jc w:val="both"/>
        <w:rPr>
          <w:lang w:val="da-DK"/>
        </w:rPr>
      </w:pPr>
      <w:r w:rsidRPr="001A3C68">
        <w:rPr>
          <w:i/>
          <w:lang w:val="da-DK"/>
        </w:rPr>
        <w:lastRenderedPageBreak/>
        <w:t>Stk.</w:t>
      </w:r>
      <w:r w:rsidRPr="001A3C68">
        <w:rPr>
          <w:i/>
          <w:spacing w:val="-5"/>
          <w:lang w:val="da-DK"/>
        </w:rPr>
        <w:t xml:space="preserve"> </w:t>
      </w:r>
      <w:r w:rsidRPr="001A3C68">
        <w:rPr>
          <w:i/>
          <w:lang w:val="da-DK"/>
        </w:rPr>
        <w:t>2.</w:t>
      </w:r>
      <w:r w:rsidRPr="001A3C68">
        <w:rPr>
          <w:i/>
          <w:spacing w:val="-4"/>
          <w:lang w:val="da-DK"/>
        </w:rPr>
        <w:t xml:space="preserve"> </w:t>
      </w:r>
      <w:r w:rsidRPr="001A3C68">
        <w:rPr>
          <w:lang w:val="da-DK"/>
        </w:rPr>
        <w:t>Ved</w:t>
      </w:r>
      <w:r w:rsidRPr="001A3C68">
        <w:rPr>
          <w:spacing w:val="-5"/>
          <w:lang w:val="da-DK"/>
        </w:rPr>
        <w:t xml:space="preserve"> </w:t>
      </w:r>
      <w:r w:rsidRPr="001A3C68">
        <w:rPr>
          <w:lang w:val="da-DK"/>
        </w:rPr>
        <w:t>den</w:t>
      </w:r>
      <w:r w:rsidRPr="001A3C68">
        <w:rPr>
          <w:spacing w:val="-5"/>
          <w:lang w:val="da-DK"/>
        </w:rPr>
        <w:t xml:space="preserve"> </w:t>
      </w:r>
      <w:r w:rsidRPr="001A3C68">
        <w:rPr>
          <w:lang w:val="da-DK"/>
        </w:rPr>
        <w:t>samordnede</w:t>
      </w:r>
      <w:r w:rsidRPr="001A3C68">
        <w:rPr>
          <w:spacing w:val="-5"/>
          <w:lang w:val="da-DK"/>
        </w:rPr>
        <w:t xml:space="preserve"> </w:t>
      </w:r>
      <w:r w:rsidRPr="001A3C68">
        <w:rPr>
          <w:lang w:val="da-DK"/>
        </w:rPr>
        <w:t>procedure</w:t>
      </w:r>
      <w:r w:rsidRPr="001A3C68">
        <w:rPr>
          <w:spacing w:val="-5"/>
          <w:lang w:val="da-DK"/>
        </w:rPr>
        <w:t xml:space="preserve"> </w:t>
      </w:r>
      <w:r w:rsidRPr="001A3C68">
        <w:rPr>
          <w:lang w:val="da-DK"/>
        </w:rPr>
        <w:t>fungerer</w:t>
      </w:r>
      <w:r w:rsidRPr="001A3C68">
        <w:rPr>
          <w:spacing w:val="-5"/>
          <w:lang w:val="da-DK"/>
        </w:rPr>
        <w:t xml:space="preserve"> </w:t>
      </w:r>
      <w:r w:rsidRPr="001A3C68">
        <w:rPr>
          <w:lang w:val="da-DK"/>
        </w:rPr>
        <w:t>Trafikstyrelsen</w:t>
      </w:r>
      <w:r w:rsidRPr="001A3C68">
        <w:rPr>
          <w:spacing w:val="-5"/>
          <w:lang w:val="da-DK"/>
        </w:rPr>
        <w:t xml:space="preserve"> </w:t>
      </w:r>
      <w:r w:rsidRPr="001A3C68">
        <w:rPr>
          <w:lang w:val="da-DK"/>
        </w:rPr>
        <w:t>som</w:t>
      </w:r>
      <w:r w:rsidRPr="001A3C68">
        <w:rPr>
          <w:spacing w:val="-5"/>
          <w:lang w:val="da-DK"/>
        </w:rPr>
        <w:t xml:space="preserve"> </w:t>
      </w:r>
      <w:r w:rsidRPr="001A3C68">
        <w:rPr>
          <w:lang w:val="da-DK"/>
        </w:rPr>
        <w:t>kontaktpunkt</w:t>
      </w:r>
      <w:r w:rsidRPr="001A3C68">
        <w:rPr>
          <w:spacing w:val="-5"/>
          <w:lang w:val="da-DK"/>
        </w:rPr>
        <w:t xml:space="preserve"> </w:t>
      </w:r>
      <w:r w:rsidRPr="001A3C68">
        <w:rPr>
          <w:lang w:val="da-DK"/>
        </w:rPr>
        <w:t>for</w:t>
      </w:r>
      <w:r w:rsidRPr="001A3C68">
        <w:rPr>
          <w:spacing w:val="-5"/>
          <w:lang w:val="da-DK"/>
        </w:rPr>
        <w:t xml:space="preserve"> </w:t>
      </w:r>
      <w:r w:rsidRPr="001A3C68">
        <w:rPr>
          <w:lang w:val="da-DK"/>
        </w:rPr>
        <w:t>såvel</w:t>
      </w:r>
      <w:r w:rsidRPr="001A3C68">
        <w:rPr>
          <w:spacing w:val="-5"/>
          <w:lang w:val="da-DK"/>
        </w:rPr>
        <w:t xml:space="preserve"> </w:t>
      </w:r>
      <w:r w:rsidRPr="001A3C68">
        <w:rPr>
          <w:lang w:val="da-DK"/>
        </w:rPr>
        <w:t>ansøger</w:t>
      </w:r>
      <w:r w:rsidRPr="001A3C68">
        <w:rPr>
          <w:spacing w:val="-5"/>
          <w:lang w:val="da-DK"/>
        </w:rPr>
        <w:t xml:space="preserve"> </w:t>
      </w:r>
      <w:r w:rsidRPr="001A3C68">
        <w:rPr>
          <w:lang w:val="da-DK"/>
        </w:rPr>
        <w:t>som de kompetente myndigheder, når et projekt omfattet af denne bekendtgørelse kræver miljøvurdering efter bestemmelser, som gennemfører habitatdirektivet og fuglebeskyttelsesdirektivet.</w:t>
      </w:r>
    </w:p>
    <w:p w14:paraId="73FC486F" w14:textId="77777777" w:rsidR="00A8113D" w:rsidRPr="001A3C68" w:rsidRDefault="001A3C68">
      <w:pPr>
        <w:pStyle w:val="Brdtekst"/>
        <w:spacing w:before="3" w:line="249" w:lineRule="auto"/>
        <w:ind w:right="108" w:firstLine="200"/>
        <w:jc w:val="both"/>
        <w:rPr>
          <w:lang w:val="da-DK"/>
        </w:rPr>
      </w:pPr>
      <w:r w:rsidRPr="001A3C68">
        <w:rPr>
          <w:i/>
          <w:lang w:val="da-DK"/>
        </w:rPr>
        <w:t xml:space="preserve">Stk. 3. </w:t>
      </w:r>
      <w:r w:rsidRPr="001A3C68">
        <w:rPr>
          <w:lang w:val="da-DK"/>
        </w:rPr>
        <w:t>Trafikstyrelsen sikrer, at miljøvurderingsprocessen koordineres mellem de kompetente myndig- heder og samler de enkelte myndigheders vurderinger af projektet med henblik på at sikre, at eventuelle uenigheder mellem myndighederne om vurderingen af projektet afklares hurtigst muligt.</w:t>
      </w:r>
    </w:p>
    <w:p w14:paraId="3073C2BC" w14:textId="525ECDED" w:rsidR="00A8113D" w:rsidRPr="001A3C68" w:rsidRDefault="001A3C68">
      <w:pPr>
        <w:pStyle w:val="Brdtekst"/>
        <w:spacing w:before="3" w:line="249" w:lineRule="auto"/>
        <w:ind w:right="107" w:firstLine="200"/>
        <w:jc w:val="both"/>
        <w:rPr>
          <w:lang w:val="da-DK"/>
        </w:rPr>
      </w:pPr>
      <w:r w:rsidRPr="001A3C68">
        <w:rPr>
          <w:i/>
          <w:lang w:val="da-DK"/>
        </w:rPr>
        <w:t xml:space="preserve">Stk. 4. </w:t>
      </w:r>
      <w:r w:rsidRPr="001A3C68">
        <w:rPr>
          <w:lang w:val="da-DK"/>
        </w:rPr>
        <w:t>Vurderinger efter bestemmelser, der gennemfører habitatdirektivet og fuglebeskyttelses-direkti</w:t>
      </w:r>
      <w:del w:id="134" w:author="Alia Koleilat" w:date="2025-02-11T12:07:00Z">
        <w:r w:rsidRPr="001A3C68" w:rsidDel="00450586">
          <w:rPr>
            <w:lang w:val="da-DK"/>
          </w:rPr>
          <w:delText xml:space="preserve">- </w:delText>
        </w:r>
      </w:del>
      <w:r w:rsidRPr="001A3C68">
        <w:rPr>
          <w:lang w:val="da-DK"/>
        </w:rPr>
        <w:t>vet, skal tydeligt kunne identificeres i miljøkonsekvens</w:t>
      </w:r>
      <w:del w:id="135" w:author="Nanna Vestergaard" w:date="2025-01-24T10:18:00Z">
        <w:r w:rsidRPr="001A3C68" w:rsidDel="00BD70CC">
          <w:rPr>
            <w:lang w:val="da-DK"/>
          </w:rPr>
          <w:delText>vurderings</w:delText>
        </w:r>
      </w:del>
      <w:r w:rsidRPr="001A3C68">
        <w:rPr>
          <w:lang w:val="da-DK"/>
        </w:rPr>
        <w:t>rapporten.</w:t>
      </w:r>
    </w:p>
    <w:p w14:paraId="64027C3D" w14:textId="77777777" w:rsidR="00A8113D" w:rsidRPr="001A3C68" w:rsidRDefault="001A3C68">
      <w:pPr>
        <w:pStyle w:val="Brdtekst"/>
        <w:spacing w:before="162"/>
        <w:ind w:left="0"/>
        <w:jc w:val="center"/>
        <w:rPr>
          <w:lang w:val="da-DK"/>
        </w:rPr>
      </w:pPr>
      <w:bookmarkStart w:id="136" w:name="Kapitel_9_-_Fælles_bestemmelser"/>
      <w:bookmarkEnd w:id="136"/>
      <w:r w:rsidRPr="001A3C68">
        <w:rPr>
          <w:lang w:val="da-DK"/>
        </w:rPr>
        <w:t xml:space="preserve">Kapitel </w:t>
      </w:r>
      <w:r w:rsidRPr="001A3C68">
        <w:rPr>
          <w:spacing w:val="-10"/>
          <w:lang w:val="da-DK"/>
        </w:rPr>
        <w:t>9</w:t>
      </w:r>
    </w:p>
    <w:p w14:paraId="4E65171C" w14:textId="77777777" w:rsidR="00A8113D" w:rsidRPr="001A3C68" w:rsidRDefault="001A3C68">
      <w:pPr>
        <w:spacing w:before="92" w:line="388" w:lineRule="auto"/>
        <w:ind w:left="3833" w:right="3832"/>
        <w:jc w:val="center"/>
        <w:rPr>
          <w:i/>
          <w:sz w:val="24"/>
          <w:lang w:val="da-DK"/>
        </w:rPr>
      </w:pPr>
      <w:r w:rsidRPr="001A3C68">
        <w:rPr>
          <w:i/>
          <w:sz w:val="24"/>
          <w:lang w:val="da-DK"/>
        </w:rPr>
        <w:t>Fælles</w:t>
      </w:r>
      <w:r w:rsidRPr="001A3C68">
        <w:rPr>
          <w:i/>
          <w:spacing w:val="-15"/>
          <w:sz w:val="24"/>
          <w:lang w:val="da-DK"/>
        </w:rPr>
        <w:t xml:space="preserve"> </w:t>
      </w:r>
      <w:r w:rsidRPr="001A3C68">
        <w:rPr>
          <w:i/>
          <w:sz w:val="24"/>
          <w:lang w:val="da-DK"/>
        </w:rPr>
        <w:t xml:space="preserve">bestemmelser </w:t>
      </w:r>
      <w:bookmarkStart w:id="137" w:name="Offentliggørelse"/>
      <w:bookmarkEnd w:id="137"/>
      <w:r w:rsidRPr="001A3C68">
        <w:rPr>
          <w:i/>
          <w:spacing w:val="-2"/>
          <w:sz w:val="24"/>
          <w:lang w:val="da-DK"/>
        </w:rPr>
        <w:t>Offentliggørelse</w:t>
      </w:r>
    </w:p>
    <w:p w14:paraId="17347D0B" w14:textId="77777777" w:rsidR="00A8113D" w:rsidRPr="001A3C68" w:rsidDel="00450586" w:rsidRDefault="001A3C68">
      <w:pPr>
        <w:pStyle w:val="Brdtekst"/>
        <w:spacing w:before="0" w:line="238" w:lineRule="exact"/>
        <w:ind w:left="201"/>
        <w:jc w:val="center"/>
        <w:rPr>
          <w:del w:id="138" w:author="Alia Koleilat" w:date="2025-02-11T12:08:00Z"/>
          <w:lang w:val="da-DK"/>
        </w:rPr>
      </w:pPr>
      <w:bookmarkStart w:id="139" w:name="§_28"/>
      <w:bookmarkEnd w:id="139"/>
      <w:r w:rsidRPr="001A3C68">
        <w:rPr>
          <w:b/>
          <w:lang w:val="da-DK"/>
        </w:rPr>
        <w:t>§</w:t>
      </w:r>
      <w:r w:rsidRPr="001A3C68">
        <w:rPr>
          <w:b/>
          <w:spacing w:val="-1"/>
          <w:lang w:val="da-DK"/>
        </w:rPr>
        <w:t xml:space="preserve"> </w:t>
      </w:r>
      <w:r w:rsidRPr="001A3C68">
        <w:rPr>
          <w:b/>
          <w:lang w:val="da-DK"/>
        </w:rPr>
        <w:t xml:space="preserve">28. </w:t>
      </w:r>
      <w:r w:rsidRPr="001A3C68">
        <w:rPr>
          <w:lang w:val="da-DK"/>
        </w:rPr>
        <w:t>Når</w:t>
      </w:r>
      <w:r w:rsidRPr="001A3C68">
        <w:rPr>
          <w:spacing w:val="-1"/>
          <w:lang w:val="da-DK"/>
        </w:rPr>
        <w:t xml:space="preserve"> </w:t>
      </w:r>
      <w:r w:rsidRPr="001A3C68">
        <w:rPr>
          <w:lang w:val="da-DK"/>
        </w:rPr>
        <w:t>Trafikstyrelsen</w:t>
      </w:r>
      <w:r w:rsidRPr="001A3C68">
        <w:rPr>
          <w:spacing w:val="-1"/>
          <w:lang w:val="da-DK"/>
        </w:rPr>
        <w:t xml:space="preserve"> </w:t>
      </w:r>
      <w:r w:rsidRPr="001A3C68">
        <w:rPr>
          <w:lang w:val="da-DK"/>
        </w:rPr>
        <w:t>har</w:t>
      </w:r>
      <w:r w:rsidRPr="001A3C68">
        <w:rPr>
          <w:spacing w:val="-1"/>
          <w:lang w:val="da-DK"/>
        </w:rPr>
        <w:t xml:space="preserve"> </w:t>
      </w:r>
      <w:r w:rsidRPr="001A3C68">
        <w:rPr>
          <w:lang w:val="da-DK"/>
        </w:rPr>
        <w:t>truffet afgørelse om at give eller</w:t>
      </w:r>
      <w:r w:rsidRPr="001A3C68">
        <w:rPr>
          <w:spacing w:val="-1"/>
          <w:lang w:val="da-DK"/>
        </w:rPr>
        <w:t xml:space="preserve"> </w:t>
      </w:r>
      <w:r w:rsidRPr="001A3C68">
        <w:rPr>
          <w:lang w:val="da-DK"/>
        </w:rPr>
        <w:t>nægte administrativ</w:t>
      </w:r>
      <w:r w:rsidRPr="001A3C68">
        <w:rPr>
          <w:spacing w:val="-1"/>
          <w:lang w:val="da-DK"/>
        </w:rPr>
        <w:t xml:space="preserve"> </w:t>
      </w:r>
      <w:r w:rsidRPr="001A3C68">
        <w:rPr>
          <w:lang w:val="da-DK"/>
        </w:rPr>
        <w:t>tilladelse,</w:t>
      </w:r>
      <w:r w:rsidRPr="001A3C68">
        <w:rPr>
          <w:spacing w:val="-1"/>
          <w:lang w:val="da-DK"/>
        </w:rPr>
        <w:t xml:space="preserve"> </w:t>
      </w:r>
      <w:r w:rsidRPr="001A3C68">
        <w:rPr>
          <w:lang w:val="da-DK"/>
        </w:rPr>
        <w:t>skal</w:t>
      </w:r>
      <w:r w:rsidRPr="001A3C68">
        <w:rPr>
          <w:spacing w:val="1"/>
          <w:lang w:val="da-DK"/>
        </w:rPr>
        <w:t xml:space="preserve"> </w:t>
      </w:r>
      <w:r w:rsidRPr="001A3C68">
        <w:rPr>
          <w:spacing w:val="-2"/>
          <w:lang w:val="da-DK"/>
        </w:rPr>
        <w:t>styrel</w:t>
      </w:r>
      <w:del w:id="140" w:author="Alia Koleilat" w:date="2025-02-11T12:08:00Z">
        <w:r w:rsidRPr="001A3C68" w:rsidDel="00450586">
          <w:rPr>
            <w:spacing w:val="-2"/>
            <w:lang w:val="da-DK"/>
          </w:rPr>
          <w:delText>-</w:delText>
        </w:r>
      </w:del>
    </w:p>
    <w:p w14:paraId="53ADC9BD" w14:textId="77777777" w:rsidR="00A8113D" w:rsidRPr="001A3C68" w:rsidRDefault="001A3C68" w:rsidP="007E065B">
      <w:pPr>
        <w:pStyle w:val="Brdtekst"/>
        <w:spacing w:before="0" w:line="238" w:lineRule="exact"/>
        <w:ind w:left="201"/>
        <w:jc w:val="center"/>
        <w:rPr>
          <w:lang w:val="da-DK"/>
        </w:rPr>
      </w:pPr>
      <w:r w:rsidRPr="001A3C68">
        <w:rPr>
          <w:lang w:val="da-DK"/>
        </w:rPr>
        <w:t>sen sikre, at følgende oplysninger straks gøre tilgængelige for offentligheden og de berørte myndigheder på en central elektronisk portal eller på Trafikstyrelsens hjemmeside:</w:t>
      </w:r>
    </w:p>
    <w:p w14:paraId="4D214115" w14:textId="77777777" w:rsidR="00A8113D" w:rsidRDefault="001A3C68">
      <w:pPr>
        <w:pStyle w:val="Listeafsnit"/>
        <w:numPr>
          <w:ilvl w:val="0"/>
          <w:numId w:val="8"/>
        </w:numPr>
        <w:tabs>
          <w:tab w:val="left" w:pos="510"/>
        </w:tabs>
        <w:spacing w:before="2"/>
        <w:ind w:hanging="400"/>
        <w:rPr>
          <w:sz w:val="24"/>
        </w:rPr>
      </w:pPr>
      <w:r w:rsidRPr="001A3C68">
        <w:rPr>
          <w:sz w:val="24"/>
          <w:lang w:val="da-DK"/>
        </w:rPr>
        <w:t>Indholdet</w:t>
      </w:r>
      <w:r w:rsidRPr="001A3C68">
        <w:rPr>
          <w:spacing w:val="-1"/>
          <w:sz w:val="24"/>
          <w:lang w:val="da-DK"/>
        </w:rPr>
        <w:t xml:space="preserve"> </w:t>
      </w:r>
      <w:r w:rsidRPr="001A3C68">
        <w:rPr>
          <w:sz w:val="24"/>
          <w:lang w:val="da-DK"/>
        </w:rPr>
        <w:t>af</w:t>
      </w:r>
      <w:r w:rsidRPr="001A3C68">
        <w:rPr>
          <w:spacing w:val="-1"/>
          <w:sz w:val="24"/>
          <w:lang w:val="da-DK"/>
        </w:rPr>
        <w:t xml:space="preserve"> </w:t>
      </w:r>
      <w:r w:rsidRPr="001A3C68">
        <w:rPr>
          <w:sz w:val="24"/>
          <w:lang w:val="da-DK"/>
        </w:rPr>
        <w:t>afgørelsen og</w:t>
      </w:r>
      <w:r w:rsidRPr="001A3C68">
        <w:rPr>
          <w:spacing w:val="-1"/>
          <w:sz w:val="24"/>
          <w:lang w:val="da-DK"/>
        </w:rPr>
        <w:t xml:space="preserve"> </w:t>
      </w:r>
      <w:r w:rsidRPr="001A3C68">
        <w:rPr>
          <w:sz w:val="24"/>
          <w:lang w:val="da-DK"/>
        </w:rPr>
        <w:t>de</w:t>
      </w:r>
      <w:r w:rsidRPr="001A3C68">
        <w:rPr>
          <w:spacing w:val="-1"/>
          <w:sz w:val="24"/>
          <w:lang w:val="da-DK"/>
        </w:rPr>
        <w:t xml:space="preserve"> </w:t>
      </w:r>
      <w:r w:rsidRPr="001A3C68">
        <w:rPr>
          <w:sz w:val="24"/>
          <w:lang w:val="da-DK"/>
        </w:rPr>
        <w:t>betingelser, der</w:t>
      </w:r>
      <w:r w:rsidRPr="001A3C68">
        <w:rPr>
          <w:spacing w:val="-1"/>
          <w:sz w:val="24"/>
          <w:lang w:val="da-DK"/>
        </w:rPr>
        <w:t xml:space="preserve"> </w:t>
      </w:r>
      <w:r w:rsidRPr="001A3C68">
        <w:rPr>
          <w:sz w:val="24"/>
          <w:lang w:val="da-DK"/>
        </w:rPr>
        <w:t>eventuelt</w:t>
      </w:r>
      <w:r w:rsidRPr="001A3C68">
        <w:rPr>
          <w:spacing w:val="-1"/>
          <w:sz w:val="24"/>
          <w:lang w:val="da-DK"/>
        </w:rPr>
        <w:t xml:space="preserve"> </w:t>
      </w:r>
      <w:r w:rsidRPr="001A3C68">
        <w:rPr>
          <w:sz w:val="24"/>
          <w:lang w:val="da-DK"/>
        </w:rPr>
        <w:t>er knyttet</w:t>
      </w:r>
      <w:r w:rsidRPr="001A3C68">
        <w:rPr>
          <w:spacing w:val="-1"/>
          <w:sz w:val="24"/>
          <w:lang w:val="da-DK"/>
        </w:rPr>
        <w:t xml:space="preserve"> </w:t>
      </w:r>
      <w:r w:rsidRPr="001A3C68">
        <w:rPr>
          <w:sz w:val="24"/>
          <w:lang w:val="da-DK"/>
        </w:rPr>
        <w:t>hertil,</w:t>
      </w:r>
      <w:r w:rsidRPr="001A3C68">
        <w:rPr>
          <w:spacing w:val="-1"/>
          <w:sz w:val="24"/>
          <w:lang w:val="da-DK"/>
        </w:rPr>
        <w:t xml:space="preserve"> </w:t>
      </w:r>
      <w:r w:rsidRPr="001A3C68">
        <w:rPr>
          <w:sz w:val="24"/>
          <w:lang w:val="da-DK"/>
        </w:rPr>
        <w:t xml:space="preserve">jf. </w:t>
      </w:r>
      <w:r>
        <w:rPr>
          <w:sz w:val="24"/>
        </w:rPr>
        <w:t>§</w:t>
      </w:r>
      <w:r>
        <w:rPr>
          <w:spacing w:val="-1"/>
          <w:sz w:val="24"/>
        </w:rPr>
        <w:t xml:space="preserve"> </w:t>
      </w:r>
      <w:r>
        <w:rPr>
          <w:sz w:val="24"/>
        </w:rPr>
        <w:t>22,</w:t>
      </w:r>
      <w:r>
        <w:rPr>
          <w:spacing w:val="-1"/>
          <w:sz w:val="24"/>
        </w:rPr>
        <w:t xml:space="preserve"> </w:t>
      </w:r>
      <w:r>
        <w:rPr>
          <w:sz w:val="24"/>
        </w:rPr>
        <w:t>stk. 1-</w:t>
      </w:r>
      <w:r>
        <w:rPr>
          <w:spacing w:val="-5"/>
          <w:sz w:val="24"/>
        </w:rPr>
        <w:t>4.</w:t>
      </w:r>
    </w:p>
    <w:p w14:paraId="0FCAB246" w14:textId="77777777" w:rsidR="00A8113D" w:rsidRPr="001A3C68" w:rsidRDefault="001A3C68">
      <w:pPr>
        <w:pStyle w:val="Listeafsnit"/>
        <w:numPr>
          <w:ilvl w:val="0"/>
          <w:numId w:val="8"/>
        </w:numPr>
        <w:tabs>
          <w:tab w:val="left" w:pos="510"/>
        </w:tabs>
        <w:spacing w:before="12" w:line="249" w:lineRule="auto"/>
        <w:ind w:right="106" w:hanging="400"/>
        <w:rPr>
          <w:sz w:val="24"/>
          <w:lang w:val="da-DK"/>
        </w:rPr>
      </w:pPr>
      <w:r w:rsidRPr="001A3C68">
        <w:rPr>
          <w:sz w:val="24"/>
          <w:lang w:val="da-DK"/>
        </w:rPr>
        <w:t>De vigtigste begrundelser og overvejelser, der ligger til grund for afgørelsen, herunder oplysninger</w:t>
      </w:r>
      <w:r w:rsidRPr="001A3C68">
        <w:rPr>
          <w:spacing w:val="80"/>
          <w:sz w:val="24"/>
          <w:lang w:val="da-DK"/>
        </w:rPr>
        <w:t xml:space="preserve"> </w:t>
      </w:r>
      <w:r w:rsidRPr="001A3C68">
        <w:rPr>
          <w:sz w:val="24"/>
          <w:lang w:val="da-DK"/>
        </w:rPr>
        <w:t>om proceduren for offentlig deltagelse.</w:t>
      </w:r>
    </w:p>
    <w:p w14:paraId="6E25F3A1" w14:textId="77777777" w:rsidR="00A8113D" w:rsidRPr="001A3C68" w:rsidRDefault="001A3C68">
      <w:pPr>
        <w:pStyle w:val="Listeafsnit"/>
        <w:numPr>
          <w:ilvl w:val="0"/>
          <w:numId w:val="8"/>
        </w:numPr>
        <w:tabs>
          <w:tab w:val="left" w:pos="508"/>
        </w:tabs>
        <w:spacing w:before="2"/>
        <w:ind w:left="508" w:hanging="398"/>
        <w:rPr>
          <w:sz w:val="24"/>
          <w:lang w:val="da-DK"/>
        </w:rPr>
      </w:pPr>
      <w:r w:rsidRPr="001A3C68">
        <w:rPr>
          <w:sz w:val="24"/>
          <w:lang w:val="da-DK"/>
        </w:rPr>
        <w:t>Resuméet</w:t>
      </w:r>
      <w:r w:rsidRPr="001A3C68">
        <w:rPr>
          <w:spacing w:val="-2"/>
          <w:sz w:val="24"/>
          <w:lang w:val="da-DK"/>
        </w:rPr>
        <w:t xml:space="preserve"> </w:t>
      </w:r>
      <w:r w:rsidRPr="001A3C68">
        <w:rPr>
          <w:sz w:val="24"/>
          <w:lang w:val="da-DK"/>
        </w:rPr>
        <w:t>af</w:t>
      </w:r>
      <w:r w:rsidRPr="001A3C68">
        <w:rPr>
          <w:spacing w:val="-1"/>
          <w:sz w:val="24"/>
          <w:lang w:val="da-DK"/>
        </w:rPr>
        <w:t xml:space="preserve"> </w:t>
      </w:r>
      <w:r w:rsidRPr="001A3C68">
        <w:rPr>
          <w:sz w:val="24"/>
          <w:lang w:val="da-DK"/>
        </w:rPr>
        <w:t>resultaterne</w:t>
      </w:r>
      <w:r w:rsidRPr="001A3C68">
        <w:rPr>
          <w:spacing w:val="-1"/>
          <w:sz w:val="24"/>
          <w:lang w:val="da-DK"/>
        </w:rPr>
        <w:t xml:space="preserve"> </w:t>
      </w:r>
      <w:r w:rsidRPr="001A3C68">
        <w:rPr>
          <w:sz w:val="24"/>
          <w:lang w:val="da-DK"/>
        </w:rPr>
        <w:t>af</w:t>
      </w:r>
      <w:r w:rsidRPr="001A3C68">
        <w:rPr>
          <w:spacing w:val="-1"/>
          <w:sz w:val="24"/>
          <w:lang w:val="da-DK"/>
        </w:rPr>
        <w:t xml:space="preserve"> </w:t>
      </w:r>
      <w:r w:rsidRPr="001A3C68">
        <w:rPr>
          <w:sz w:val="24"/>
          <w:lang w:val="da-DK"/>
        </w:rPr>
        <w:t>de</w:t>
      </w:r>
      <w:r w:rsidRPr="001A3C68">
        <w:rPr>
          <w:spacing w:val="-2"/>
          <w:sz w:val="24"/>
          <w:lang w:val="da-DK"/>
        </w:rPr>
        <w:t xml:space="preserve"> </w:t>
      </w:r>
      <w:r w:rsidRPr="001A3C68">
        <w:rPr>
          <w:sz w:val="24"/>
          <w:lang w:val="da-DK"/>
        </w:rPr>
        <w:t>høringer,</w:t>
      </w:r>
      <w:r w:rsidRPr="001A3C68">
        <w:rPr>
          <w:spacing w:val="-1"/>
          <w:sz w:val="24"/>
          <w:lang w:val="da-DK"/>
        </w:rPr>
        <w:t xml:space="preserve"> </w:t>
      </w:r>
      <w:r w:rsidRPr="001A3C68">
        <w:rPr>
          <w:sz w:val="24"/>
          <w:lang w:val="da-DK"/>
        </w:rPr>
        <w:t>der</w:t>
      </w:r>
      <w:r w:rsidRPr="001A3C68">
        <w:rPr>
          <w:spacing w:val="-1"/>
          <w:sz w:val="24"/>
          <w:lang w:val="da-DK"/>
        </w:rPr>
        <w:t xml:space="preserve"> </w:t>
      </w:r>
      <w:r w:rsidRPr="001A3C68">
        <w:rPr>
          <w:sz w:val="24"/>
          <w:lang w:val="da-DK"/>
        </w:rPr>
        <w:t>er</w:t>
      </w:r>
      <w:r w:rsidRPr="001A3C68">
        <w:rPr>
          <w:spacing w:val="-1"/>
          <w:sz w:val="24"/>
          <w:lang w:val="da-DK"/>
        </w:rPr>
        <w:t xml:space="preserve"> </w:t>
      </w:r>
      <w:r w:rsidRPr="001A3C68">
        <w:rPr>
          <w:spacing w:val="-2"/>
          <w:sz w:val="24"/>
          <w:lang w:val="da-DK"/>
        </w:rPr>
        <w:t>foretaget.</w:t>
      </w:r>
    </w:p>
    <w:p w14:paraId="41005D47" w14:textId="77777777" w:rsidR="00A8113D" w:rsidRPr="001A3C68" w:rsidRDefault="001A3C68">
      <w:pPr>
        <w:pStyle w:val="Listeafsnit"/>
        <w:numPr>
          <w:ilvl w:val="0"/>
          <w:numId w:val="8"/>
        </w:numPr>
        <w:tabs>
          <w:tab w:val="left" w:pos="508"/>
        </w:tabs>
        <w:spacing w:before="12"/>
        <w:ind w:left="508" w:hanging="398"/>
        <w:rPr>
          <w:sz w:val="24"/>
          <w:lang w:val="da-DK"/>
        </w:rPr>
      </w:pPr>
      <w:r w:rsidRPr="001A3C68">
        <w:rPr>
          <w:sz w:val="24"/>
          <w:lang w:val="da-DK"/>
        </w:rPr>
        <w:t>De</w:t>
      </w:r>
      <w:r w:rsidRPr="001A3C68">
        <w:rPr>
          <w:spacing w:val="-1"/>
          <w:sz w:val="24"/>
          <w:lang w:val="da-DK"/>
        </w:rPr>
        <w:t xml:space="preserve"> </w:t>
      </w:r>
      <w:r w:rsidRPr="001A3C68">
        <w:rPr>
          <w:sz w:val="24"/>
          <w:lang w:val="da-DK"/>
        </w:rPr>
        <w:t>oplysninger, der</w:t>
      </w:r>
      <w:r w:rsidRPr="001A3C68">
        <w:rPr>
          <w:spacing w:val="-1"/>
          <w:sz w:val="24"/>
          <w:lang w:val="da-DK"/>
        </w:rPr>
        <w:t xml:space="preserve"> </w:t>
      </w:r>
      <w:r w:rsidRPr="001A3C68">
        <w:rPr>
          <w:sz w:val="24"/>
          <w:lang w:val="da-DK"/>
        </w:rPr>
        <w:t>er indsamlet</w:t>
      </w:r>
      <w:r w:rsidRPr="001A3C68">
        <w:rPr>
          <w:spacing w:val="-1"/>
          <w:sz w:val="24"/>
          <w:lang w:val="da-DK"/>
        </w:rPr>
        <w:t xml:space="preserve"> </w:t>
      </w:r>
      <w:r w:rsidRPr="001A3C68">
        <w:rPr>
          <w:sz w:val="24"/>
          <w:lang w:val="da-DK"/>
        </w:rPr>
        <w:t>i henhold</w:t>
      </w:r>
      <w:r w:rsidRPr="001A3C68">
        <w:rPr>
          <w:spacing w:val="-1"/>
          <w:sz w:val="24"/>
          <w:lang w:val="da-DK"/>
        </w:rPr>
        <w:t xml:space="preserve"> </w:t>
      </w:r>
      <w:r w:rsidRPr="001A3C68">
        <w:rPr>
          <w:sz w:val="24"/>
          <w:lang w:val="da-DK"/>
        </w:rPr>
        <w:t>til §</w:t>
      </w:r>
      <w:r w:rsidRPr="001A3C68">
        <w:rPr>
          <w:spacing w:val="-1"/>
          <w:sz w:val="24"/>
          <w:lang w:val="da-DK"/>
        </w:rPr>
        <w:t xml:space="preserve"> </w:t>
      </w:r>
      <w:r w:rsidRPr="001A3C68">
        <w:rPr>
          <w:sz w:val="24"/>
          <w:lang w:val="da-DK"/>
        </w:rPr>
        <w:t>10, stk.</w:t>
      </w:r>
      <w:r w:rsidRPr="001A3C68">
        <w:rPr>
          <w:spacing w:val="-1"/>
          <w:sz w:val="24"/>
          <w:lang w:val="da-DK"/>
        </w:rPr>
        <w:t xml:space="preserve"> </w:t>
      </w:r>
      <w:r w:rsidRPr="001A3C68">
        <w:rPr>
          <w:sz w:val="24"/>
          <w:lang w:val="da-DK"/>
        </w:rPr>
        <w:t>9, 2.</w:t>
      </w:r>
      <w:r w:rsidRPr="001A3C68">
        <w:rPr>
          <w:spacing w:val="-1"/>
          <w:sz w:val="24"/>
          <w:lang w:val="da-DK"/>
        </w:rPr>
        <w:t xml:space="preserve"> </w:t>
      </w:r>
      <w:r w:rsidRPr="001A3C68">
        <w:rPr>
          <w:sz w:val="24"/>
          <w:lang w:val="da-DK"/>
        </w:rPr>
        <w:t>pkt., §</w:t>
      </w:r>
      <w:r w:rsidRPr="001A3C68">
        <w:rPr>
          <w:spacing w:val="-1"/>
          <w:sz w:val="24"/>
          <w:lang w:val="da-DK"/>
        </w:rPr>
        <w:t xml:space="preserve"> </w:t>
      </w:r>
      <w:r w:rsidRPr="001A3C68">
        <w:rPr>
          <w:sz w:val="24"/>
          <w:lang w:val="da-DK"/>
        </w:rPr>
        <w:t>19, stk.</w:t>
      </w:r>
      <w:r w:rsidRPr="001A3C68">
        <w:rPr>
          <w:spacing w:val="-1"/>
          <w:sz w:val="24"/>
          <w:lang w:val="da-DK"/>
        </w:rPr>
        <w:t xml:space="preserve"> </w:t>
      </w:r>
      <w:r w:rsidRPr="001A3C68">
        <w:rPr>
          <w:sz w:val="24"/>
          <w:lang w:val="da-DK"/>
        </w:rPr>
        <w:t>5 og</w:t>
      </w:r>
      <w:r w:rsidRPr="001A3C68">
        <w:rPr>
          <w:spacing w:val="-1"/>
          <w:sz w:val="24"/>
          <w:lang w:val="da-DK"/>
        </w:rPr>
        <w:t xml:space="preserve"> </w:t>
      </w:r>
      <w:r w:rsidRPr="001A3C68">
        <w:rPr>
          <w:sz w:val="24"/>
          <w:lang w:val="da-DK"/>
        </w:rPr>
        <w:t xml:space="preserve">§ </w:t>
      </w:r>
      <w:r w:rsidRPr="001A3C68">
        <w:rPr>
          <w:spacing w:val="-5"/>
          <w:sz w:val="24"/>
          <w:lang w:val="da-DK"/>
        </w:rPr>
        <w:t>20.</w:t>
      </w:r>
    </w:p>
    <w:p w14:paraId="460734F3" w14:textId="77777777" w:rsidR="00A8113D" w:rsidRDefault="001A3C68">
      <w:pPr>
        <w:pStyle w:val="Listeafsnit"/>
        <w:numPr>
          <w:ilvl w:val="0"/>
          <w:numId w:val="8"/>
        </w:numPr>
        <w:tabs>
          <w:tab w:val="left" w:pos="508"/>
          <w:tab w:val="left" w:pos="510"/>
        </w:tabs>
        <w:spacing w:before="12" w:line="249" w:lineRule="auto"/>
        <w:ind w:right="106" w:hanging="400"/>
        <w:rPr>
          <w:sz w:val="24"/>
        </w:rPr>
      </w:pPr>
      <w:r w:rsidRPr="001A3C68">
        <w:rPr>
          <w:sz w:val="24"/>
          <w:lang w:val="da-DK"/>
        </w:rPr>
        <w:t xml:space="preserve">Hvorledes resultaterne og oplysningerne, der er nævnt i nr. 3 og 4, er indarbejdet i afgørelsen eller på anden måde taget i betragtning, navnlig eventuelle bemærkninger fra berørte stater, jf. </w:t>
      </w:r>
      <w:r>
        <w:rPr>
          <w:sz w:val="24"/>
        </w:rPr>
        <w:t>§ 11.</w:t>
      </w:r>
    </w:p>
    <w:p w14:paraId="1D87250C" w14:textId="77777777" w:rsidR="00A8113D" w:rsidRPr="001A3C68" w:rsidRDefault="001A3C68">
      <w:pPr>
        <w:pStyle w:val="Brdtekst"/>
        <w:spacing w:before="2" w:line="249" w:lineRule="auto"/>
        <w:ind w:firstLine="199"/>
        <w:rPr>
          <w:lang w:val="da-DK"/>
        </w:rPr>
      </w:pPr>
      <w:r w:rsidRPr="001A3C68">
        <w:rPr>
          <w:i/>
          <w:lang w:val="da-DK"/>
        </w:rPr>
        <w:t>Stk.</w:t>
      </w:r>
      <w:r w:rsidRPr="001A3C68">
        <w:rPr>
          <w:i/>
          <w:spacing w:val="40"/>
          <w:lang w:val="da-DK"/>
        </w:rPr>
        <w:t xml:space="preserve"> </w:t>
      </w:r>
      <w:r w:rsidRPr="001A3C68">
        <w:rPr>
          <w:i/>
          <w:lang w:val="da-DK"/>
        </w:rPr>
        <w:t>2.</w:t>
      </w:r>
      <w:r w:rsidRPr="001A3C68">
        <w:rPr>
          <w:i/>
          <w:spacing w:val="40"/>
          <w:lang w:val="da-DK"/>
        </w:rPr>
        <w:t xml:space="preserve"> </w:t>
      </w:r>
      <w:r w:rsidRPr="001A3C68">
        <w:rPr>
          <w:lang w:val="da-DK"/>
        </w:rPr>
        <w:t>Trafikstyrelsen</w:t>
      </w:r>
      <w:r w:rsidRPr="001A3C68">
        <w:rPr>
          <w:spacing w:val="40"/>
          <w:lang w:val="da-DK"/>
        </w:rPr>
        <w:t xml:space="preserve"> </w:t>
      </w:r>
      <w:r w:rsidRPr="001A3C68">
        <w:rPr>
          <w:lang w:val="da-DK"/>
        </w:rPr>
        <w:t>skal</w:t>
      </w:r>
      <w:r w:rsidRPr="001A3C68">
        <w:rPr>
          <w:spacing w:val="40"/>
          <w:lang w:val="da-DK"/>
        </w:rPr>
        <w:t xml:space="preserve"> </w:t>
      </w:r>
      <w:r w:rsidRPr="001A3C68">
        <w:rPr>
          <w:lang w:val="da-DK"/>
        </w:rPr>
        <w:t>underrette</w:t>
      </w:r>
      <w:r w:rsidRPr="001A3C68">
        <w:rPr>
          <w:spacing w:val="40"/>
          <w:lang w:val="da-DK"/>
        </w:rPr>
        <w:t xml:space="preserve"> </w:t>
      </w:r>
      <w:r w:rsidRPr="001A3C68">
        <w:rPr>
          <w:lang w:val="da-DK"/>
        </w:rPr>
        <w:t>alle</w:t>
      </w:r>
      <w:r w:rsidRPr="001A3C68">
        <w:rPr>
          <w:spacing w:val="40"/>
          <w:lang w:val="da-DK"/>
        </w:rPr>
        <w:t xml:space="preserve"> </w:t>
      </w:r>
      <w:r w:rsidRPr="001A3C68">
        <w:rPr>
          <w:lang w:val="da-DK"/>
        </w:rPr>
        <w:t>stater,</w:t>
      </w:r>
      <w:r w:rsidRPr="001A3C68">
        <w:rPr>
          <w:spacing w:val="40"/>
          <w:lang w:val="da-DK"/>
        </w:rPr>
        <w:t xml:space="preserve"> </w:t>
      </w:r>
      <w:r w:rsidRPr="001A3C68">
        <w:rPr>
          <w:lang w:val="da-DK"/>
        </w:rPr>
        <w:t>der</w:t>
      </w:r>
      <w:r w:rsidRPr="001A3C68">
        <w:rPr>
          <w:spacing w:val="40"/>
          <w:lang w:val="da-DK"/>
        </w:rPr>
        <w:t xml:space="preserve"> </w:t>
      </w:r>
      <w:r w:rsidRPr="001A3C68">
        <w:rPr>
          <w:lang w:val="da-DK"/>
        </w:rPr>
        <w:t>er</w:t>
      </w:r>
      <w:r w:rsidRPr="001A3C68">
        <w:rPr>
          <w:spacing w:val="40"/>
          <w:lang w:val="da-DK"/>
        </w:rPr>
        <w:t xml:space="preserve"> </w:t>
      </w:r>
      <w:r w:rsidRPr="001A3C68">
        <w:rPr>
          <w:lang w:val="da-DK"/>
        </w:rPr>
        <w:t>blevet</w:t>
      </w:r>
      <w:r w:rsidRPr="001A3C68">
        <w:rPr>
          <w:spacing w:val="40"/>
          <w:lang w:val="da-DK"/>
        </w:rPr>
        <w:t xml:space="preserve"> </w:t>
      </w:r>
      <w:r w:rsidRPr="001A3C68">
        <w:rPr>
          <w:lang w:val="da-DK"/>
        </w:rPr>
        <w:t>hørt,</w:t>
      </w:r>
      <w:r w:rsidRPr="001A3C68">
        <w:rPr>
          <w:spacing w:val="40"/>
          <w:lang w:val="da-DK"/>
        </w:rPr>
        <w:t xml:space="preserve"> </w:t>
      </w:r>
      <w:r w:rsidRPr="001A3C68">
        <w:rPr>
          <w:lang w:val="da-DK"/>
        </w:rPr>
        <w:t>jf.</w:t>
      </w:r>
      <w:r w:rsidRPr="001A3C68">
        <w:rPr>
          <w:spacing w:val="40"/>
          <w:lang w:val="da-DK"/>
        </w:rPr>
        <w:t xml:space="preserve"> </w:t>
      </w:r>
      <w:r w:rsidRPr="001A3C68">
        <w:rPr>
          <w:lang w:val="da-DK"/>
        </w:rPr>
        <w:t>§</w:t>
      </w:r>
      <w:r w:rsidRPr="001A3C68">
        <w:rPr>
          <w:spacing w:val="40"/>
          <w:lang w:val="da-DK"/>
        </w:rPr>
        <w:t xml:space="preserve"> </w:t>
      </w:r>
      <w:r w:rsidRPr="001A3C68">
        <w:rPr>
          <w:lang w:val="da-DK"/>
        </w:rPr>
        <w:t>20,</w:t>
      </w:r>
      <w:r w:rsidRPr="001A3C68">
        <w:rPr>
          <w:spacing w:val="40"/>
          <w:lang w:val="da-DK"/>
        </w:rPr>
        <w:t xml:space="preserve"> </w:t>
      </w:r>
      <w:r w:rsidRPr="001A3C68">
        <w:rPr>
          <w:lang w:val="da-DK"/>
        </w:rPr>
        <w:t>stk.</w:t>
      </w:r>
      <w:r w:rsidRPr="001A3C68">
        <w:rPr>
          <w:spacing w:val="40"/>
          <w:lang w:val="da-DK"/>
        </w:rPr>
        <w:t xml:space="preserve"> </w:t>
      </w:r>
      <w:r w:rsidRPr="001A3C68">
        <w:rPr>
          <w:lang w:val="da-DK"/>
        </w:rPr>
        <w:t>4,</w:t>
      </w:r>
      <w:r w:rsidRPr="001A3C68">
        <w:rPr>
          <w:spacing w:val="40"/>
          <w:lang w:val="da-DK"/>
        </w:rPr>
        <w:t xml:space="preserve"> </w:t>
      </w:r>
      <w:r w:rsidRPr="001A3C68">
        <w:rPr>
          <w:lang w:val="da-DK"/>
        </w:rPr>
        <w:t>og</w:t>
      </w:r>
      <w:r w:rsidRPr="001A3C68">
        <w:rPr>
          <w:spacing w:val="40"/>
          <w:lang w:val="da-DK"/>
        </w:rPr>
        <w:t xml:space="preserve"> </w:t>
      </w:r>
      <w:r w:rsidRPr="001A3C68">
        <w:rPr>
          <w:lang w:val="da-DK"/>
        </w:rPr>
        <w:t>sende</w:t>
      </w:r>
      <w:r w:rsidRPr="001A3C68">
        <w:rPr>
          <w:spacing w:val="40"/>
          <w:lang w:val="da-DK"/>
        </w:rPr>
        <w:t xml:space="preserve"> </w:t>
      </w:r>
      <w:r w:rsidRPr="001A3C68">
        <w:rPr>
          <w:lang w:val="da-DK"/>
        </w:rPr>
        <w:t>de</w:t>
      </w:r>
      <w:r w:rsidRPr="001A3C68">
        <w:rPr>
          <w:spacing w:val="40"/>
          <w:lang w:val="da-DK"/>
        </w:rPr>
        <w:t xml:space="preserve"> </w:t>
      </w:r>
      <w:r w:rsidRPr="001A3C68">
        <w:rPr>
          <w:lang w:val="da-DK"/>
        </w:rPr>
        <w:t>oplysninger, der er nævnt i stk. 1.</w:t>
      </w:r>
    </w:p>
    <w:p w14:paraId="64A4FDDF" w14:textId="77777777" w:rsidR="00A8113D" w:rsidRPr="001A3C68" w:rsidRDefault="001A3C68">
      <w:pPr>
        <w:pStyle w:val="Brdtekst"/>
        <w:spacing w:before="2" w:line="249" w:lineRule="auto"/>
        <w:ind w:firstLine="200"/>
        <w:rPr>
          <w:lang w:val="da-DK"/>
        </w:rPr>
      </w:pPr>
      <w:r w:rsidRPr="001A3C68">
        <w:rPr>
          <w:i/>
          <w:lang w:val="da-DK"/>
        </w:rPr>
        <w:t xml:space="preserve">Stk. 3. </w:t>
      </w:r>
      <w:r w:rsidRPr="001A3C68">
        <w:rPr>
          <w:lang w:val="da-DK"/>
        </w:rPr>
        <w:t>I de projekter, hvor der gives tilladelse ved anlægslov, skal Trafikstyrelsen stille de oplysninger, der er nævnt i stk. 1, til rådighed for offentligheden og de berørte myndigheder.</w:t>
      </w:r>
    </w:p>
    <w:p w14:paraId="28AC3CEA" w14:textId="77777777" w:rsidR="00A8113D" w:rsidRPr="001A3C68" w:rsidRDefault="001A3C68">
      <w:pPr>
        <w:pStyle w:val="Brdtekst"/>
        <w:spacing w:before="2" w:line="249" w:lineRule="auto"/>
        <w:ind w:firstLine="200"/>
        <w:rPr>
          <w:lang w:val="da-DK"/>
        </w:rPr>
      </w:pPr>
      <w:r w:rsidRPr="001A3C68">
        <w:rPr>
          <w:i/>
          <w:lang w:val="da-DK"/>
        </w:rPr>
        <w:t>Stk.</w:t>
      </w:r>
      <w:r w:rsidRPr="001A3C68">
        <w:rPr>
          <w:i/>
          <w:spacing w:val="28"/>
          <w:lang w:val="da-DK"/>
        </w:rPr>
        <w:t xml:space="preserve"> </w:t>
      </w:r>
      <w:r w:rsidRPr="001A3C68">
        <w:rPr>
          <w:i/>
          <w:lang w:val="da-DK"/>
        </w:rPr>
        <w:t>4.</w:t>
      </w:r>
      <w:r w:rsidRPr="001A3C68">
        <w:rPr>
          <w:i/>
          <w:spacing w:val="28"/>
          <w:lang w:val="da-DK"/>
        </w:rPr>
        <w:t xml:space="preserve"> </w:t>
      </w:r>
      <w:r w:rsidRPr="001A3C68">
        <w:rPr>
          <w:lang w:val="da-DK"/>
        </w:rPr>
        <w:t>I</w:t>
      </w:r>
      <w:r w:rsidRPr="001A3C68">
        <w:rPr>
          <w:spacing w:val="28"/>
          <w:lang w:val="da-DK"/>
        </w:rPr>
        <w:t xml:space="preserve"> </w:t>
      </w:r>
      <w:r w:rsidRPr="001A3C68">
        <w:rPr>
          <w:lang w:val="da-DK"/>
        </w:rPr>
        <w:t>de</w:t>
      </w:r>
      <w:r w:rsidRPr="001A3C68">
        <w:rPr>
          <w:spacing w:val="28"/>
          <w:lang w:val="da-DK"/>
        </w:rPr>
        <w:t xml:space="preserve"> </w:t>
      </w:r>
      <w:r w:rsidRPr="001A3C68">
        <w:rPr>
          <w:lang w:val="da-DK"/>
        </w:rPr>
        <w:t>projekter,</w:t>
      </w:r>
      <w:r w:rsidRPr="001A3C68">
        <w:rPr>
          <w:spacing w:val="28"/>
          <w:lang w:val="da-DK"/>
        </w:rPr>
        <w:t xml:space="preserve"> </w:t>
      </w:r>
      <w:r w:rsidRPr="001A3C68">
        <w:rPr>
          <w:lang w:val="da-DK"/>
        </w:rPr>
        <w:t>hvor</w:t>
      </w:r>
      <w:r w:rsidRPr="001A3C68">
        <w:rPr>
          <w:spacing w:val="28"/>
          <w:lang w:val="da-DK"/>
        </w:rPr>
        <w:t xml:space="preserve"> </w:t>
      </w:r>
      <w:r w:rsidRPr="001A3C68">
        <w:rPr>
          <w:lang w:val="da-DK"/>
        </w:rPr>
        <w:t>der</w:t>
      </w:r>
      <w:r w:rsidRPr="001A3C68">
        <w:rPr>
          <w:spacing w:val="28"/>
          <w:lang w:val="da-DK"/>
        </w:rPr>
        <w:t xml:space="preserve"> </w:t>
      </w:r>
      <w:r w:rsidRPr="001A3C68">
        <w:rPr>
          <w:lang w:val="da-DK"/>
        </w:rPr>
        <w:t>gives</w:t>
      </w:r>
      <w:r w:rsidRPr="001A3C68">
        <w:rPr>
          <w:spacing w:val="28"/>
          <w:lang w:val="da-DK"/>
        </w:rPr>
        <w:t xml:space="preserve"> </w:t>
      </w:r>
      <w:r w:rsidRPr="001A3C68">
        <w:rPr>
          <w:lang w:val="da-DK"/>
        </w:rPr>
        <w:t>tilladelse</w:t>
      </w:r>
      <w:r w:rsidRPr="001A3C68">
        <w:rPr>
          <w:spacing w:val="28"/>
          <w:lang w:val="da-DK"/>
        </w:rPr>
        <w:t xml:space="preserve"> </w:t>
      </w:r>
      <w:r w:rsidRPr="001A3C68">
        <w:rPr>
          <w:lang w:val="da-DK"/>
        </w:rPr>
        <w:t>ved</w:t>
      </w:r>
      <w:r w:rsidRPr="001A3C68">
        <w:rPr>
          <w:spacing w:val="28"/>
          <w:lang w:val="da-DK"/>
        </w:rPr>
        <w:t xml:space="preserve"> </w:t>
      </w:r>
      <w:r w:rsidRPr="001A3C68">
        <w:rPr>
          <w:lang w:val="da-DK"/>
        </w:rPr>
        <w:t>anlægslov,</w:t>
      </w:r>
      <w:r w:rsidRPr="001A3C68">
        <w:rPr>
          <w:spacing w:val="28"/>
          <w:lang w:val="da-DK"/>
        </w:rPr>
        <w:t xml:space="preserve"> </w:t>
      </w:r>
      <w:r w:rsidRPr="001A3C68">
        <w:rPr>
          <w:lang w:val="da-DK"/>
        </w:rPr>
        <w:t>skal</w:t>
      </w:r>
      <w:r w:rsidRPr="001A3C68">
        <w:rPr>
          <w:spacing w:val="28"/>
          <w:lang w:val="da-DK"/>
        </w:rPr>
        <w:t xml:space="preserve"> </w:t>
      </w:r>
      <w:r w:rsidRPr="001A3C68">
        <w:rPr>
          <w:lang w:val="da-DK"/>
        </w:rPr>
        <w:t>Trafikstyrelsen</w:t>
      </w:r>
      <w:r w:rsidRPr="001A3C68">
        <w:rPr>
          <w:spacing w:val="28"/>
          <w:lang w:val="da-DK"/>
        </w:rPr>
        <w:t xml:space="preserve"> </w:t>
      </w:r>
      <w:r w:rsidRPr="001A3C68">
        <w:rPr>
          <w:lang w:val="da-DK"/>
        </w:rPr>
        <w:t>underrette</w:t>
      </w:r>
      <w:r w:rsidRPr="001A3C68">
        <w:rPr>
          <w:spacing w:val="28"/>
          <w:lang w:val="da-DK"/>
        </w:rPr>
        <w:t xml:space="preserve"> </w:t>
      </w:r>
      <w:r w:rsidRPr="001A3C68">
        <w:rPr>
          <w:lang w:val="da-DK"/>
        </w:rPr>
        <w:t>alle</w:t>
      </w:r>
      <w:r w:rsidRPr="001A3C68">
        <w:rPr>
          <w:spacing w:val="28"/>
          <w:lang w:val="da-DK"/>
        </w:rPr>
        <w:t xml:space="preserve"> </w:t>
      </w:r>
      <w:r w:rsidRPr="001A3C68">
        <w:rPr>
          <w:lang w:val="da-DK"/>
        </w:rPr>
        <w:t>de stater, der er blevet hørt, jf. § 20, stk. 4, og fremsende de oplysninger, der er nævnt i stk. 1.</w:t>
      </w:r>
    </w:p>
    <w:p w14:paraId="72A99BDF" w14:textId="77777777" w:rsidR="00A8113D" w:rsidRPr="001A3C68" w:rsidRDefault="001A3C68">
      <w:pPr>
        <w:spacing w:before="162"/>
        <w:jc w:val="center"/>
        <w:rPr>
          <w:i/>
          <w:sz w:val="24"/>
          <w:lang w:val="da-DK"/>
        </w:rPr>
      </w:pPr>
      <w:bookmarkStart w:id="141" w:name="Tilsyn"/>
      <w:bookmarkEnd w:id="141"/>
      <w:r w:rsidRPr="001A3C68">
        <w:rPr>
          <w:i/>
          <w:spacing w:val="-2"/>
          <w:sz w:val="24"/>
          <w:lang w:val="da-DK"/>
        </w:rPr>
        <w:t>Tilsyn</w:t>
      </w:r>
    </w:p>
    <w:p w14:paraId="6FCDA30F" w14:textId="77777777" w:rsidR="00A8113D" w:rsidRPr="001A3C68" w:rsidRDefault="001A3C68">
      <w:pPr>
        <w:pStyle w:val="Brdtekst"/>
        <w:spacing w:before="132" w:line="249" w:lineRule="auto"/>
        <w:ind w:right="106" w:firstLine="200"/>
        <w:jc w:val="both"/>
        <w:rPr>
          <w:lang w:val="da-DK"/>
        </w:rPr>
      </w:pPr>
      <w:bookmarkStart w:id="142" w:name="§_29"/>
      <w:bookmarkEnd w:id="142"/>
      <w:r w:rsidRPr="001A3C68">
        <w:rPr>
          <w:b/>
          <w:lang w:val="da-DK"/>
        </w:rPr>
        <w:t xml:space="preserve">§ 29. </w:t>
      </w:r>
      <w:r w:rsidRPr="001A3C68">
        <w:rPr>
          <w:lang w:val="da-DK"/>
        </w:rPr>
        <w:t>For projekter, der er omfattet af § 4, stk. 1 og 2, fører Trafikstyrelsen tilsyn med overholdelse af bestemmelserne</w:t>
      </w:r>
      <w:r w:rsidRPr="001A3C68">
        <w:rPr>
          <w:spacing w:val="-1"/>
          <w:lang w:val="da-DK"/>
        </w:rPr>
        <w:t xml:space="preserve"> </w:t>
      </w:r>
      <w:r w:rsidRPr="001A3C68">
        <w:rPr>
          <w:lang w:val="da-DK"/>
        </w:rPr>
        <w:t>i</w:t>
      </w:r>
      <w:r w:rsidRPr="001A3C68">
        <w:rPr>
          <w:spacing w:val="-1"/>
          <w:lang w:val="da-DK"/>
        </w:rPr>
        <w:t xml:space="preserve"> </w:t>
      </w:r>
      <w:r w:rsidRPr="001A3C68">
        <w:rPr>
          <w:lang w:val="da-DK"/>
        </w:rPr>
        <w:t>denne</w:t>
      </w:r>
      <w:r w:rsidRPr="001A3C68">
        <w:rPr>
          <w:spacing w:val="-1"/>
          <w:lang w:val="da-DK"/>
        </w:rPr>
        <w:t xml:space="preserve"> </w:t>
      </w:r>
      <w:r w:rsidRPr="001A3C68">
        <w:rPr>
          <w:lang w:val="da-DK"/>
        </w:rPr>
        <w:t>bekendtgørelse</w:t>
      </w:r>
      <w:r w:rsidRPr="001A3C68">
        <w:rPr>
          <w:spacing w:val="-1"/>
          <w:lang w:val="da-DK"/>
        </w:rPr>
        <w:t xml:space="preserve"> </w:t>
      </w:r>
      <w:r w:rsidRPr="001A3C68">
        <w:rPr>
          <w:lang w:val="da-DK"/>
        </w:rPr>
        <w:t>og</w:t>
      </w:r>
      <w:r w:rsidRPr="001A3C68">
        <w:rPr>
          <w:spacing w:val="-1"/>
          <w:lang w:val="da-DK"/>
        </w:rPr>
        <w:t xml:space="preserve"> </w:t>
      </w:r>
      <w:r w:rsidRPr="001A3C68">
        <w:rPr>
          <w:lang w:val="da-DK"/>
        </w:rPr>
        <w:t>med,</w:t>
      </w:r>
      <w:r w:rsidRPr="001A3C68">
        <w:rPr>
          <w:spacing w:val="-1"/>
          <w:lang w:val="da-DK"/>
        </w:rPr>
        <w:t xml:space="preserve"> </w:t>
      </w:r>
      <w:r w:rsidRPr="001A3C68">
        <w:rPr>
          <w:lang w:val="da-DK"/>
        </w:rPr>
        <w:t>at</w:t>
      </w:r>
      <w:r w:rsidRPr="001A3C68">
        <w:rPr>
          <w:spacing w:val="-1"/>
          <w:lang w:val="da-DK"/>
        </w:rPr>
        <w:t xml:space="preserve"> </w:t>
      </w:r>
      <w:r w:rsidRPr="001A3C68">
        <w:rPr>
          <w:lang w:val="da-DK"/>
        </w:rPr>
        <w:t>de</w:t>
      </w:r>
      <w:r w:rsidRPr="001A3C68">
        <w:rPr>
          <w:spacing w:val="-1"/>
          <w:lang w:val="da-DK"/>
        </w:rPr>
        <w:t xml:space="preserve"> </w:t>
      </w:r>
      <w:r w:rsidRPr="001A3C68">
        <w:rPr>
          <w:lang w:val="da-DK"/>
        </w:rPr>
        <w:t>fastsatte</w:t>
      </w:r>
      <w:r w:rsidRPr="001A3C68">
        <w:rPr>
          <w:spacing w:val="-1"/>
          <w:lang w:val="da-DK"/>
        </w:rPr>
        <w:t xml:space="preserve"> </w:t>
      </w:r>
      <w:r w:rsidRPr="001A3C68">
        <w:rPr>
          <w:lang w:val="da-DK"/>
        </w:rPr>
        <w:t>vilkår</w:t>
      </w:r>
      <w:r w:rsidRPr="001A3C68">
        <w:rPr>
          <w:spacing w:val="-1"/>
          <w:lang w:val="da-DK"/>
        </w:rPr>
        <w:t xml:space="preserve"> </w:t>
      </w:r>
      <w:r w:rsidRPr="001A3C68">
        <w:rPr>
          <w:lang w:val="da-DK"/>
        </w:rPr>
        <w:t>m.v.</w:t>
      </w:r>
      <w:r w:rsidRPr="001A3C68">
        <w:rPr>
          <w:spacing w:val="-1"/>
          <w:lang w:val="da-DK"/>
        </w:rPr>
        <w:t xml:space="preserve"> </w:t>
      </w:r>
      <w:r w:rsidRPr="001A3C68">
        <w:rPr>
          <w:lang w:val="da-DK"/>
        </w:rPr>
        <w:t>for</w:t>
      </w:r>
      <w:r w:rsidRPr="001A3C68">
        <w:rPr>
          <w:spacing w:val="-1"/>
          <w:lang w:val="da-DK"/>
        </w:rPr>
        <w:t xml:space="preserve"> </w:t>
      </w:r>
      <w:r w:rsidRPr="001A3C68">
        <w:rPr>
          <w:lang w:val="da-DK"/>
        </w:rPr>
        <w:t>projekternes</w:t>
      </w:r>
      <w:r w:rsidRPr="001A3C68">
        <w:rPr>
          <w:spacing w:val="-1"/>
          <w:lang w:val="da-DK"/>
        </w:rPr>
        <w:t xml:space="preserve"> </w:t>
      </w:r>
      <w:r w:rsidRPr="001A3C68">
        <w:rPr>
          <w:lang w:val="da-DK"/>
        </w:rPr>
        <w:t xml:space="preserve">gennemførelse </w:t>
      </w:r>
      <w:r w:rsidRPr="001A3C68">
        <w:rPr>
          <w:spacing w:val="-2"/>
          <w:lang w:val="da-DK"/>
        </w:rPr>
        <w:t>overholdes.</w:t>
      </w:r>
    </w:p>
    <w:p w14:paraId="3EF569C4" w14:textId="77777777" w:rsidR="00A8113D" w:rsidRPr="001A3C68" w:rsidRDefault="001A3C68">
      <w:pPr>
        <w:spacing w:before="163"/>
        <w:jc w:val="center"/>
        <w:rPr>
          <w:i/>
          <w:sz w:val="24"/>
          <w:lang w:val="da-DK"/>
        </w:rPr>
      </w:pPr>
      <w:bookmarkStart w:id="143" w:name="Klage"/>
      <w:bookmarkEnd w:id="143"/>
      <w:r w:rsidRPr="001A3C68">
        <w:rPr>
          <w:i/>
          <w:spacing w:val="-2"/>
          <w:sz w:val="24"/>
          <w:lang w:val="da-DK"/>
        </w:rPr>
        <w:t>Klage</w:t>
      </w:r>
    </w:p>
    <w:p w14:paraId="67E74CA8" w14:textId="10059391" w:rsidR="00A8113D" w:rsidRPr="001A3C68" w:rsidRDefault="001A3C68">
      <w:pPr>
        <w:pStyle w:val="Brdtekst"/>
        <w:spacing w:before="132" w:line="249" w:lineRule="auto"/>
        <w:ind w:right="107" w:firstLine="200"/>
        <w:jc w:val="both"/>
        <w:rPr>
          <w:lang w:val="da-DK"/>
        </w:rPr>
      </w:pPr>
      <w:bookmarkStart w:id="144" w:name="§_30"/>
      <w:bookmarkEnd w:id="144"/>
      <w:r w:rsidRPr="001A3C68">
        <w:rPr>
          <w:b/>
          <w:lang w:val="da-DK"/>
        </w:rPr>
        <w:t>§</w:t>
      </w:r>
      <w:r w:rsidRPr="001A3C68">
        <w:rPr>
          <w:b/>
          <w:spacing w:val="-3"/>
          <w:lang w:val="da-DK"/>
        </w:rPr>
        <w:t xml:space="preserve"> </w:t>
      </w:r>
      <w:r w:rsidRPr="001A3C68">
        <w:rPr>
          <w:b/>
          <w:lang w:val="da-DK"/>
        </w:rPr>
        <w:t xml:space="preserve">30. </w:t>
      </w:r>
      <w:r w:rsidRPr="001A3C68">
        <w:rPr>
          <w:lang w:val="da-DK"/>
        </w:rPr>
        <w:t xml:space="preserve">Afgørelser truffet af Trafikstyrelsen efter denne bekendtgørelse kan ikke påklages til </w:t>
      </w:r>
      <w:ins w:id="145" w:author="Alia Koleilat" w:date="2025-02-11T12:06:00Z">
        <w:r w:rsidR="00450586">
          <w:rPr>
            <w:lang w:val="da-DK"/>
          </w:rPr>
          <w:t>T</w:t>
        </w:r>
      </w:ins>
      <w:del w:id="146" w:author="Alia Koleilat" w:date="2025-02-11T12:06:00Z">
        <w:r w:rsidRPr="001A3C68" w:rsidDel="00450586">
          <w:rPr>
            <w:lang w:val="da-DK"/>
          </w:rPr>
          <w:delText>t</w:delText>
        </w:r>
      </w:del>
      <w:r w:rsidRPr="001A3C68">
        <w:rPr>
          <w:lang w:val="da-DK"/>
        </w:rPr>
        <w:t>ransportmi</w:t>
      </w:r>
      <w:del w:id="147" w:author="Alia Koleilat" w:date="2025-02-11T12:06:00Z">
        <w:r w:rsidRPr="001A3C68" w:rsidDel="00450586">
          <w:rPr>
            <w:lang w:val="da-DK"/>
          </w:rPr>
          <w:delText xml:space="preserve">- </w:delText>
        </w:r>
      </w:del>
      <w:r w:rsidRPr="001A3C68">
        <w:rPr>
          <w:lang w:val="da-DK"/>
        </w:rPr>
        <w:t>nisteren eller anden administrativ myndighed, jf. bekendtgørelse om Trafik</w:t>
      </w:r>
      <w:del w:id="148" w:author="Nanna Vestergaard" w:date="2025-02-05T12:02:00Z">
        <w:r w:rsidRPr="001A3C68" w:rsidDel="00FF37E9">
          <w:rPr>
            <w:lang w:val="da-DK"/>
          </w:rPr>
          <w:delText>-, Bygge- og Bolig</w:delText>
        </w:r>
      </w:del>
      <w:r w:rsidRPr="001A3C68">
        <w:rPr>
          <w:lang w:val="da-DK"/>
        </w:rPr>
        <w:t>styrelsens opgaver og beføjelser, klageadgang og kundgørelse af visse af Trafik</w:t>
      </w:r>
      <w:del w:id="149" w:author="Nanna Vestergaard" w:date="2025-02-05T12:02:00Z">
        <w:r w:rsidRPr="001A3C68" w:rsidDel="00FF37E9">
          <w:rPr>
            <w:lang w:val="da-DK"/>
          </w:rPr>
          <w:delText>-, Bygge- og Bolig</w:delText>
        </w:r>
      </w:del>
      <w:r w:rsidRPr="001A3C68">
        <w:rPr>
          <w:lang w:val="da-DK"/>
        </w:rPr>
        <w:t xml:space="preserve">styrelsens for- </w:t>
      </w:r>
      <w:r w:rsidRPr="001A3C68">
        <w:rPr>
          <w:spacing w:val="-2"/>
          <w:lang w:val="da-DK"/>
        </w:rPr>
        <w:t>skrifter.</w:t>
      </w:r>
    </w:p>
    <w:p w14:paraId="2F74BBAC" w14:textId="77777777" w:rsidR="00A8113D" w:rsidRPr="001A3C68" w:rsidRDefault="001A3C68">
      <w:pPr>
        <w:pStyle w:val="Brdtekst"/>
        <w:spacing w:before="4" w:line="249" w:lineRule="auto"/>
        <w:ind w:right="108" w:firstLine="200"/>
        <w:jc w:val="both"/>
        <w:rPr>
          <w:lang w:val="da-DK"/>
        </w:rPr>
      </w:pPr>
      <w:r w:rsidRPr="001A3C68">
        <w:rPr>
          <w:i/>
          <w:lang w:val="da-DK"/>
        </w:rPr>
        <w:t xml:space="preserve">Stk. 2. </w:t>
      </w:r>
      <w:r w:rsidRPr="001A3C68">
        <w:rPr>
          <w:lang w:val="da-DK"/>
        </w:rPr>
        <w:t>Ved søgsmål om forhold omfattet af denne bekendtgørelse, herunder søgsmål om miljømæssige spørgsmål i forhold til projekter, der opnår tilladelse ved anlægslov, skal retten påse, at omkostningerne ved sagen ikke er uoverkommelige høje for de berørte parter.</w:t>
      </w:r>
    </w:p>
    <w:p w14:paraId="2C508BE1" w14:textId="77777777" w:rsidR="00A8113D" w:rsidRPr="001A3C68" w:rsidRDefault="001A3C68">
      <w:pPr>
        <w:pStyle w:val="Brdtekst"/>
        <w:spacing w:before="3" w:line="249" w:lineRule="auto"/>
        <w:ind w:right="109" w:firstLine="199"/>
        <w:jc w:val="both"/>
        <w:rPr>
          <w:lang w:val="da-DK"/>
        </w:rPr>
      </w:pPr>
      <w:r w:rsidRPr="001A3C68">
        <w:rPr>
          <w:i/>
          <w:lang w:val="da-DK"/>
        </w:rPr>
        <w:t>Stk.</w:t>
      </w:r>
      <w:r w:rsidRPr="001A3C68">
        <w:rPr>
          <w:i/>
          <w:spacing w:val="-2"/>
          <w:lang w:val="da-DK"/>
        </w:rPr>
        <w:t xml:space="preserve"> </w:t>
      </w:r>
      <w:r w:rsidRPr="001A3C68">
        <w:rPr>
          <w:i/>
          <w:lang w:val="da-DK"/>
        </w:rPr>
        <w:t xml:space="preserve">3. </w:t>
      </w:r>
      <w:r w:rsidRPr="001A3C68">
        <w:rPr>
          <w:lang w:val="da-DK"/>
        </w:rPr>
        <w:t>Søgsmål til prøvelse af afgørelser efter § 7 og § 21, stk. 1 skal være anlagt inden 6 måneder efter at afgørelsen er offentliggjort.</w:t>
      </w:r>
    </w:p>
    <w:p w14:paraId="2912FAC6" w14:textId="77777777" w:rsidR="00A8113D" w:rsidRPr="001A3C68" w:rsidRDefault="001A3C68">
      <w:pPr>
        <w:spacing w:before="162"/>
        <w:jc w:val="center"/>
        <w:rPr>
          <w:i/>
          <w:sz w:val="24"/>
          <w:lang w:val="da-DK"/>
        </w:rPr>
      </w:pPr>
      <w:bookmarkStart w:id="150" w:name="Straf"/>
      <w:bookmarkEnd w:id="150"/>
      <w:r w:rsidRPr="001A3C68">
        <w:rPr>
          <w:i/>
          <w:spacing w:val="-2"/>
          <w:sz w:val="24"/>
          <w:lang w:val="da-DK"/>
        </w:rPr>
        <w:t>Straf</w:t>
      </w:r>
    </w:p>
    <w:p w14:paraId="582B5512" w14:textId="77777777" w:rsidR="00A8113D" w:rsidRPr="001A3C68" w:rsidRDefault="001A3C68">
      <w:pPr>
        <w:pStyle w:val="Brdtekst"/>
        <w:spacing w:before="132"/>
        <w:ind w:left="201" w:right="691"/>
        <w:jc w:val="center"/>
        <w:rPr>
          <w:lang w:val="da-DK"/>
        </w:rPr>
      </w:pPr>
      <w:bookmarkStart w:id="151" w:name="§_31"/>
      <w:bookmarkEnd w:id="151"/>
      <w:r w:rsidRPr="001A3C68">
        <w:rPr>
          <w:b/>
          <w:lang w:val="da-DK"/>
        </w:rPr>
        <w:t>§</w:t>
      </w:r>
      <w:r w:rsidRPr="001A3C68">
        <w:rPr>
          <w:b/>
          <w:spacing w:val="-1"/>
          <w:lang w:val="da-DK"/>
        </w:rPr>
        <w:t xml:space="preserve"> </w:t>
      </w:r>
      <w:r w:rsidRPr="001A3C68">
        <w:rPr>
          <w:b/>
          <w:lang w:val="da-DK"/>
        </w:rPr>
        <w:t xml:space="preserve">31. </w:t>
      </w:r>
      <w:r w:rsidRPr="001A3C68">
        <w:rPr>
          <w:lang w:val="da-DK"/>
        </w:rPr>
        <w:t>Medmindre</w:t>
      </w:r>
      <w:r w:rsidRPr="001A3C68">
        <w:rPr>
          <w:spacing w:val="-1"/>
          <w:lang w:val="da-DK"/>
        </w:rPr>
        <w:t xml:space="preserve"> </w:t>
      </w:r>
      <w:r w:rsidRPr="001A3C68">
        <w:rPr>
          <w:lang w:val="da-DK"/>
        </w:rPr>
        <w:t>højere straf</w:t>
      </w:r>
      <w:r w:rsidRPr="001A3C68">
        <w:rPr>
          <w:spacing w:val="-1"/>
          <w:lang w:val="da-DK"/>
        </w:rPr>
        <w:t xml:space="preserve"> </w:t>
      </w:r>
      <w:r w:rsidRPr="001A3C68">
        <w:rPr>
          <w:lang w:val="da-DK"/>
        </w:rPr>
        <w:t>er forskyldt</w:t>
      </w:r>
      <w:r w:rsidRPr="001A3C68">
        <w:rPr>
          <w:spacing w:val="-1"/>
          <w:lang w:val="da-DK"/>
        </w:rPr>
        <w:t xml:space="preserve"> </w:t>
      </w:r>
      <w:r w:rsidRPr="001A3C68">
        <w:rPr>
          <w:lang w:val="da-DK"/>
        </w:rPr>
        <w:t>efter den</w:t>
      </w:r>
      <w:r w:rsidRPr="001A3C68">
        <w:rPr>
          <w:spacing w:val="-1"/>
          <w:lang w:val="da-DK"/>
        </w:rPr>
        <w:t xml:space="preserve"> </w:t>
      </w:r>
      <w:r w:rsidRPr="001A3C68">
        <w:rPr>
          <w:lang w:val="da-DK"/>
        </w:rPr>
        <w:t>øvrige lovgivning,</w:t>
      </w:r>
      <w:r w:rsidRPr="001A3C68">
        <w:rPr>
          <w:spacing w:val="-1"/>
          <w:lang w:val="da-DK"/>
        </w:rPr>
        <w:t xml:space="preserve"> </w:t>
      </w:r>
      <w:r w:rsidRPr="001A3C68">
        <w:rPr>
          <w:lang w:val="da-DK"/>
        </w:rPr>
        <w:t>straffes</w:t>
      </w:r>
      <w:r w:rsidRPr="001A3C68">
        <w:rPr>
          <w:spacing w:val="-1"/>
          <w:lang w:val="da-DK"/>
        </w:rPr>
        <w:t xml:space="preserve"> </w:t>
      </w:r>
      <w:r w:rsidRPr="001A3C68">
        <w:rPr>
          <w:lang w:val="da-DK"/>
        </w:rPr>
        <w:t>med</w:t>
      </w:r>
      <w:r w:rsidRPr="001A3C68">
        <w:rPr>
          <w:spacing w:val="-1"/>
          <w:lang w:val="da-DK"/>
        </w:rPr>
        <w:t xml:space="preserve"> </w:t>
      </w:r>
      <w:r w:rsidRPr="001A3C68">
        <w:rPr>
          <w:lang w:val="da-DK"/>
        </w:rPr>
        <w:t xml:space="preserve">bøde den, </w:t>
      </w:r>
      <w:r w:rsidRPr="001A3C68">
        <w:rPr>
          <w:spacing w:val="-5"/>
          <w:lang w:val="da-DK"/>
        </w:rPr>
        <w:t>der</w:t>
      </w:r>
    </w:p>
    <w:p w14:paraId="116B76E6" w14:textId="77777777" w:rsidR="00A8113D" w:rsidRPr="001A3C68" w:rsidRDefault="00A8113D">
      <w:pPr>
        <w:jc w:val="center"/>
        <w:rPr>
          <w:lang w:val="da-DK"/>
        </w:rPr>
        <w:sectPr w:rsidR="00A8113D" w:rsidRPr="001A3C68">
          <w:pgSz w:w="11910" w:h="16840"/>
          <w:pgMar w:top="1320" w:right="740" w:bottom="840" w:left="740" w:header="0" w:footer="652" w:gutter="0"/>
          <w:cols w:space="708"/>
        </w:sectPr>
      </w:pPr>
    </w:p>
    <w:p w14:paraId="62BD037C" w14:textId="77777777" w:rsidR="00A8113D" w:rsidRPr="001A3C68" w:rsidRDefault="001A3C68">
      <w:pPr>
        <w:pStyle w:val="Listeafsnit"/>
        <w:numPr>
          <w:ilvl w:val="0"/>
          <w:numId w:val="7"/>
        </w:numPr>
        <w:tabs>
          <w:tab w:val="left" w:pos="510"/>
        </w:tabs>
        <w:spacing w:before="67" w:line="249" w:lineRule="auto"/>
        <w:ind w:right="107" w:hanging="400"/>
        <w:rPr>
          <w:sz w:val="24"/>
          <w:lang w:val="da-DK"/>
        </w:rPr>
      </w:pPr>
      <w:r w:rsidRPr="001A3C68">
        <w:rPr>
          <w:sz w:val="24"/>
          <w:lang w:val="da-DK"/>
        </w:rPr>
        <w:lastRenderedPageBreak/>
        <w:t>undlader</w:t>
      </w:r>
      <w:r w:rsidRPr="001A3C68">
        <w:rPr>
          <w:spacing w:val="39"/>
          <w:sz w:val="24"/>
          <w:lang w:val="da-DK"/>
        </w:rPr>
        <w:t xml:space="preserve"> </w:t>
      </w:r>
      <w:r w:rsidRPr="001A3C68">
        <w:rPr>
          <w:sz w:val="24"/>
          <w:lang w:val="da-DK"/>
        </w:rPr>
        <w:t>i</w:t>
      </w:r>
      <w:r w:rsidRPr="001A3C68">
        <w:rPr>
          <w:spacing w:val="39"/>
          <w:sz w:val="24"/>
          <w:lang w:val="da-DK"/>
        </w:rPr>
        <w:t xml:space="preserve"> </w:t>
      </w:r>
      <w:r w:rsidRPr="001A3C68">
        <w:rPr>
          <w:sz w:val="24"/>
          <w:lang w:val="da-DK"/>
        </w:rPr>
        <w:t>strid</w:t>
      </w:r>
      <w:r w:rsidRPr="001A3C68">
        <w:rPr>
          <w:spacing w:val="39"/>
          <w:sz w:val="24"/>
          <w:lang w:val="da-DK"/>
        </w:rPr>
        <w:t xml:space="preserve"> </w:t>
      </w:r>
      <w:r w:rsidRPr="001A3C68">
        <w:rPr>
          <w:sz w:val="24"/>
          <w:lang w:val="da-DK"/>
        </w:rPr>
        <w:t>med</w:t>
      </w:r>
      <w:r w:rsidRPr="001A3C68">
        <w:rPr>
          <w:spacing w:val="39"/>
          <w:sz w:val="24"/>
          <w:lang w:val="da-DK"/>
        </w:rPr>
        <w:t xml:space="preserve"> </w:t>
      </w:r>
      <w:r w:rsidRPr="001A3C68">
        <w:rPr>
          <w:sz w:val="24"/>
          <w:lang w:val="da-DK"/>
        </w:rPr>
        <w:t>§</w:t>
      </w:r>
      <w:r w:rsidRPr="001A3C68">
        <w:rPr>
          <w:spacing w:val="39"/>
          <w:sz w:val="24"/>
          <w:lang w:val="da-DK"/>
        </w:rPr>
        <w:t xml:space="preserve"> </w:t>
      </w:r>
      <w:r w:rsidRPr="001A3C68">
        <w:rPr>
          <w:sz w:val="24"/>
          <w:lang w:val="da-DK"/>
        </w:rPr>
        <w:t>5</w:t>
      </w:r>
      <w:r w:rsidRPr="001A3C68">
        <w:rPr>
          <w:spacing w:val="39"/>
          <w:sz w:val="24"/>
          <w:lang w:val="da-DK"/>
        </w:rPr>
        <w:t xml:space="preserve"> </w:t>
      </w:r>
      <w:r w:rsidRPr="001A3C68">
        <w:rPr>
          <w:sz w:val="24"/>
          <w:lang w:val="da-DK"/>
        </w:rPr>
        <w:t>at</w:t>
      </w:r>
      <w:r w:rsidRPr="001A3C68">
        <w:rPr>
          <w:spacing w:val="39"/>
          <w:sz w:val="24"/>
          <w:lang w:val="da-DK"/>
        </w:rPr>
        <w:t xml:space="preserve"> </w:t>
      </w:r>
      <w:r w:rsidRPr="001A3C68">
        <w:rPr>
          <w:sz w:val="24"/>
          <w:lang w:val="da-DK"/>
        </w:rPr>
        <w:t>indgive</w:t>
      </w:r>
      <w:r w:rsidRPr="001A3C68">
        <w:rPr>
          <w:spacing w:val="39"/>
          <w:sz w:val="24"/>
          <w:lang w:val="da-DK"/>
        </w:rPr>
        <w:t xml:space="preserve"> </w:t>
      </w:r>
      <w:r w:rsidRPr="001A3C68">
        <w:rPr>
          <w:sz w:val="24"/>
          <w:lang w:val="da-DK"/>
        </w:rPr>
        <w:t>skriftlig</w:t>
      </w:r>
      <w:r w:rsidRPr="001A3C68">
        <w:rPr>
          <w:spacing w:val="39"/>
          <w:sz w:val="24"/>
          <w:lang w:val="da-DK"/>
        </w:rPr>
        <w:t xml:space="preserve"> </w:t>
      </w:r>
      <w:r w:rsidRPr="001A3C68">
        <w:rPr>
          <w:sz w:val="24"/>
          <w:lang w:val="da-DK"/>
        </w:rPr>
        <w:t>ansøgning</w:t>
      </w:r>
      <w:r w:rsidRPr="001A3C68">
        <w:rPr>
          <w:spacing w:val="39"/>
          <w:sz w:val="24"/>
          <w:lang w:val="da-DK"/>
        </w:rPr>
        <w:t xml:space="preserve"> </w:t>
      </w:r>
      <w:r w:rsidRPr="001A3C68">
        <w:rPr>
          <w:sz w:val="24"/>
          <w:lang w:val="da-DK"/>
        </w:rPr>
        <w:t>om</w:t>
      </w:r>
      <w:r w:rsidRPr="001A3C68">
        <w:rPr>
          <w:spacing w:val="39"/>
          <w:sz w:val="24"/>
          <w:lang w:val="da-DK"/>
        </w:rPr>
        <w:t xml:space="preserve"> </w:t>
      </w:r>
      <w:r w:rsidRPr="001A3C68">
        <w:rPr>
          <w:sz w:val="24"/>
          <w:lang w:val="da-DK"/>
        </w:rPr>
        <w:t>afgørelse</w:t>
      </w:r>
      <w:r w:rsidRPr="001A3C68">
        <w:rPr>
          <w:spacing w:val="39"/>
          <w:sz w:val="24"/>
          <w:lang w:val="da-DK"/>
        </w:rPr>
        <w:t xml:space="preserve"> </w:t>
      </w:r>
      <w:r w:rsidRPr="001A3C68">
        <w:rPr>
          <w:sz w:val="24"/>
          <w:lang w:val="da-DK"/>
        </w:rPr>
        <w:t>efter</w:t>
      </w:r>
      <w:r w:rsidRPr="001A3C68">
        <w:rPr>
          <w:spacing w:val="39"/>
          <w:sz w:val="24"/>
          <w:lang w:val="da-DK"/>
        </w:rPr>
        <w:t xml:space="preserve"> </w:t>
      </w:r>
      <w:r w:rsidRPr="001A3C68">
        <w:rPr>
          <w:sz w:val="24"/>
          <w:lang w:val="da-DK"/>
        </w:rPr>
        <w:t>§</w:t>
      </w:r>
      <w:r w:rsidRPr="001A3C68">
        <w:rPr>
          <w:spacing w:val="39"/>
          <w:sz w:val="24"/>
          <w:lang w:val="da-DK"/>
        </w:rPr>
        <w:t xml:space="preserve"> </w:t>
      </w:r>
      <w:r w:rsidRPr="001A3C68">
        <w:rPr>
          <w:sz w:val="24"/>
          <w:lang w:val="da-DK"/>
        </w:rPr>
        <w:t>7</w:t>
      </w:r>
      <w:r w:rsidRPr="001A3C68">
        <w:rPr>
          <w:spacing w:val="39"/>
          <w:sz w:val="24"/>
          <w:lang w:val="da-DK"/>
        </w:rPr>
        <w:t xml:space="preserve"> </w:t>
      </w:r>
      <w:r w:rsidRPr="001A3C68">
        <w:rPr>
          <w:sz w:val="24"/>
          <w:lang w:val="da-DK"/>
        </w:rPr>
        <w:t>eller</w:t>
      </w:r>
      <w:r w:rsidRPr="001A3C68">
        <w:rPr>
          <w:spacing w:val="39"/>
          <w:sz w:val="24"/>
          <w:lang w:val="da-DK"/>
        </w:rPr>
        <w:t xml:space="preserve"> </w:t>
      </w:r>
      <w:r w:rsidRPr="001A3C68">
        <w:rPr>
          <w:sz w:val="24"/>
          <w:lang w:val="da-DK"/>
        </w:rPr>
        <w:t>administrativ tilladelse efter § 21, stk. 1,</w:t>
      </w:r>
    </w:p>
    <w:p w14:paraId="083B9327" w14:textId="77777777" w:rsidR="00A8113D" w:rsidRPr="001A3C68" w:rsidRDefault="001A3C68">
      <w:pPr>
        <w:pStyle w:val="Listeafsnit"/>
        <w:numPr>
          <w:ilvl w:val="0"/>
          <w:numId w:val="7"/>
        </w:numPr>
        <w:tabs>
          <w:tab w:val="left" w:pos="508"/>
        </w:tabs>
        <w:spacing w:before="2"/>
        <w:ind w:left="508" w:hanging="398"/>
        <w:rPr>
          <w:sz w:val="24"/>
          <w:lang w:val="da-DK"/>
        </w:rPr>
      </w:pPr>
      <w:r w:rsidRPr="001A3C68">
        <w:rPr>
          <w:sz w:val="24"/>
          <w:lang w:val="da-DK"/>
        </w:rPr>
        <w:t>påbegynder</w:t>
      </w:r>
      <w:r w:rsidRPr="001A3C68">
        <w:rPr>
          <w:spacing w:val="-1"/>
          <w:sz w:val="24"/>
          <w:lang w:val="da-DK"/>
        </w:rPr>
        <w:t xml:space="preserve"> </w:t>
      </w:r>
      <w:r w:rsidRPr="001A3C68">
        <w:rPr>
          <w:sz w:val="24"/>
          <w:lang w:val="da-DK"/>
        </w:rPr>
        <w:t>i</w:t>
      </w:r>
      <w:r w:rsidRPr="001A3C68">
        <w:rPr>
          <w:spacing w:val="-1"/>
          <w:sz w:val="24"/>
          <w:lang w:val="da-DK"/>
        </w:rPr>
        <w:t xml:space="preserve"> </w:t>
      </w:r>
      <w:r w:rsidRPr="001A3C68">
        <w:rPr>
          <w:sz w:val="24"/>
          <w:lang w:val="da-DK"/>
        </w:rPr>
        <w:t>strid med</w:t>
      </w:r>
      <w:r w:rsidRPr="001A3C68">
        <w:rPr>
          <w:spacing w:val="-1"/>
          <w:sz w:val="24"/>
          <w:lang w:val="da-DK"/>
        </w:rPr>
        <w:t xml:space="preserve"> </w:t>
      </w:r>
      <w:r w:rsidRPr="001A3C68">
        <w:rPr>
          <w:sz w:val="24"/>
          <w:lang w:val="da-DK"/>
        </w:rPr>
        <w:t>§ 7</w:t>
      </w:r>
      <w:r w:rsidRPr="001A3C68">
        <w:rPr>
          <w:spacing w:val="-1"/>
          <w:sz w:val="24"/>
          <w:lang w:val="da-DK"/>
        </w:rPr>
        <w:t xml:space="preserve"> </w:t>
      </w:r>
      <w:r w:rsidRPr="001A3C68">
        <w:rPr>
          <w:sz w:val="24"/>
          <w:lang w:val="da-DK"/>
        </w:rPr>
        <w:t>eller 21,</w:t>
      </w:r>
      <w:r w:rsidRPr="001A3C68">
        <w:rPr>
          <w:spacing w:val="-1"/>
          <w:sz w:val="24"/>
          <w:lang w:val="da-DK"/>
        </w:rPr>
        <w:t xml:space="preserve"> </w:t>
      </w:r>
      <w:r w:rsidRPr="001A3C68">
        <w:rPr>
          <w:sz w:val="24"/>
          <w:lang w:val="da-DK"/>
        </w:rPr>
        <w:t>stk. 1,</w:t>
      </w:r>
      <w:r w:rsidRPr="001A3C68">
        <w:rPr>
          <w:spacing w:val="-1"/>
          <w:sz w:val="24"/>
          <w:lang w:val="da-DK"/>
        </w:rPr>
        <w:t xml:space="preserve"> </w:t>
      </w:r>
      <w:r w:rsidRPr="001A3C68">
        <w:rPr>
          <w:sz w:val="24"/>
          <w:lang w:val="da-DK"/>
        </w:rPr>
        <w:t>et ansøgt</w:t>
      </w:r>
      <w:r w:rsidRPr="001A3C68">
        <w:rPr>
          <w:spacing w:val="-1"/>
          <w:sz w:val="24"/>
          <w:lang w:val="da-DK"/>
        </w:rPr>
        <w:t xml:space="preserve"> </w:t>
      </w:r>
      <w:r w:rsidRPr="001A3C68">
        <w:rPr>
          <w:sz w:val="24"/>
          <w:lang w:val="da-DK"/>
        </w:rPr>
        <w:t>projekt, før</w:t>
      </w:r>
      <w:r w:rsidRPr="001A3C68">
        <w:rPr>
          <w:spacing w:val="-1"/>
          <w:sz w:val="24"/>
          <w:lang w:val="da-DK"/>
        </w:rPr>
        <w:t xml:space="preserve"> </w:t>
      </w:r>
      <w:r w:rsidRPr="001A3C68">
        <w:rPr>
          <w:sz w:val="24"/>
          <w:lang w:val="da-DK"/>
        </w:rPr>
        <w:t>Trafikstyrelsen har</w:t>
      </w:r>
      <w:r w:rsidRPr="001A3C68">
        <w:rPr>
          <w:spacing w:val="-1"/>
          <w:sz w:val="24"/>
          <w:lang w:val="da-DK"/>
        </w:rPr>
        <w:t xml:space="preserve"> </w:t>
      </w:r>
      <w:r w:rsidRPr="001A3C68">
        <w:rPr>
          <w:sz w:val="24"/>
          <w:lang w:val="da-DK"/>
        </w:rPr>
        <w:t xml:space="preserve">meddelt </w:t>
      </w:r>
      <w:r w:rsidRPr="001A3C68">
        <w:rPr>
          <w:spacing w:val="-2"/>
          <w:sz w:val="24"/>
          <w:lang w:val="da-DK"/>
        </w:rPr>
        <w:t>tilladelse,</w:t>
      </w:r>
    </w:p>
    <w:p w14:paraId="7088F03E" w14:textId="77777777" w:rsidR="00A8113D" w:rsidRPr="001A3C68" w:rsidRDefault="001A3C68">
      <w:pPr>
        <w:pStyle w:val="Listeafsnit"/>
        <w:numPr>
          <w:ilvl w:val="0"/>
          <w:numId w:val="7"/>
        </w:numPr>
        <w:tabs>
          <w:tab w:val="left" w:pos="508"/>
        </w:tabs>
        <w:spacing w:before="12"/>
        <w:ind w:left="508" w:hanging="398"/>
        <w:rPr>
          <w:sz w:val="24"/>
          <w:lang w:val="da-DK"/>
        </w:rPr>
      </w:pPr>
      <w:r w:rsidRPr="001A3C68">
        <w:rPr>
          <w:sz w:val="24"/>
          <w:lang w:val="da-DK"/>
        </w:rPr>
        <w:t>overtræder</w:t>
      </w:r>
      <w:r w:rsidRPr="001A3C68">
        <w:rPr>
          <w:spacing w:val="-2"/>
          <w:sz w:val="24"/>
          <w:lang w:val="da-DK"/>
        </w:rPr>
        <w:t xml:space="preserve"> </w:t>
      </w:r>
      <w:r w:rsidRPr="001A3C68">
        <w:rPr>
          <w:sz w:val="24"/>
          <w:lang w:val="da-DK"/>
        </w:rPr>
        <w:t>et</w:t>
      </w:r>
      <w:r w:rsidRPr="001A3C68">
        <w:rPr>
          <w:spacing w:val="-1"/>
          <w:sz w:val="24"/>
          <w:lang w:val="da-DK"/>
        </w:rPr>
        <w:t xml:space="preserve"> </w:t>
      </w:r>
      <w:r w:rsidRPr="001A3C68">
        <w:rPr>
          <w:sz w:val="24"/>
          <w:lang w:val="da-DK"/>
        </w:rPr>
        <w:t>vilkår,</w:t>
      </w:r>
      <w:r w:rsidRPr="001A3C68">
        <w:rPr>
          <w:spacing w:val="-1"/>
          <w:sz w:val="24"/>
          <w:lang w:val="da-DK"/>
        </w:rPr>
        <w:t xml:space="preserve"> </w:t>
      </w:r>
      <w:r w:rsidRPr="001A3C68">
        <w:rPr>
          <w:sz w:val="24"/>
          <w:lang w:val="da-DK"/>
        </w:rPr>
        <w:t>der</w:t>
      </w:r>
      <w:r w:rsidRPr="001A3C68">
        <w:rPr>
          <w:spacing w:val="-1"/>
          <w:sz w:val="24"/>
          <w:lang w:val="da-DK"/>
        </w:rPr>
        <w:t xml:space="preserve"> </w:t>
      </w:r>
      <w:r w:rsidRPr="001A3C68">
        <w:rPr>
          <w:sz w:val="24"/>
          <w:lang w:val="da-DK"/>
        </w:rPr>
        <w:t>er</w:t>
      </w:r>
      <w:r w:rsidRPr="001A3C68">
        <w:rPr>
          <w:spacing w:val="-1"/>
          <w:sz w:val="24"/>
          <w:lang w:val="da-DK"/>
        </w:rPr>
        <w:t xml:space="preserve"> </w:t>
      </w:r>
      <w:r w:rsidRPr="001A3C68">
        <w:rPr>
          <w:sz w:val="24"/>
          <w:lang w:val="da-DK"/>
        </w:rPr>
        <w:t>fastsat</w:t>
      </w:r>
      <w:r w:rsidRPr="001A3C68">
        <w:rPr>
          <w:spacing w:val="-1"/>
          <w:sz w:val="24"/>
          <w:lang w:val="da-DK"/>
        </w:rPr>
        <w:t xml:space="preserve"> </w:t>
      </w:r>
      <w:r w:rsidRPr="001A3C68">
        <w:rPr>
          <w:sz w:val="24"/>
          <w:lang w:val="da-DK"/>
        </w:rPr>
        <w:t>i</w:t>
      </w:r>
      <w:r w:rsidRPr="001A3C68">
        <w:rPr>
          <w:spacing w:val="-1"/>
          <w:sz w:val="24"/>
          <w:lang w:val="da-DK"/>
        </w:rPr>
        <w:t xml:space="preserve"> </w:t>
      </w:r>
      <w:r w:rsidRPr="001A3C68">
        <w:rPr>
          <w:sz w:val="24"/>
          <w:lang w:val="da-DK"/>
        </w:rPr>
        <w:t>afgørelser</w:t>
      </w:r>
      <w:r w:rsidRPr="001A3C68">
        <w:rPr>
          <w:spacing w:val="-1"/>
          <w:sz w:val="24"/>
          <w:lang w:val="da-DK"/>
        </w:rPr>
        <w:t xml:space="preserve"> </w:t>
      </w:r>
      <w:r w:rsidRPr="001A3C68">
        <w:rPr>
          <w:sz w:val="24"/>
          <w:lang w:val="da-DK"/>
        </w:rPr>
        <w:t>truffet</w:t>
      </w:r>
      <w:r w:rsidRPr="001A3C68">
        <w:rPr>
          <w:spacing w:val="-1"/>
          <w:sz w:val="24"/>
          <w:lang w:val="da-DK"/>
        </w:rPr>
        <w:t xml:space="preserve"> </w:t>
      </w:r>
      <w:r w:rsidRPr="001A3C68">
        <w:rPr>
          <w:sz w:val="24"/>
          <w:lang w:val="da-DK"/>
        </w:rPr>
        <w:t>i</w:t>
      </w:r>
      <w:r w:rsidRPr="001A3C68">
        <w:rPr>
          <w:spacing w:val="-1"/>
          <w:sz w:val="24"/>
          <w:lang w:val="da-DK"/>
        </w:rPr>
        <w:t xml:space="preserve"> </w:t>
      </w:r>
      <w:r w:rsidRPr="001A3C68">
        <w:rPr>
          <w:sz w:val="24"/>
          <w:lang w:val="da-DK"/>
        </w:rPr>
        <w:t>henhold</w:t>
      </w:r>
      <w:r w:rsidRPr="001A3C68">
        <w:rPr>
          <w:spacing w:val="-1"/>
          <w:sz w:val="24"/>
          <w:lang w:val="da-DK"/>
        </w:rPr>
        <w:t xml:space="preserve"> </w:t>
      </w:r>
      <w:r w:rsidRPr="001A3C68">
        <w:rPr>
          <w:sz w:val="24"/>
          <w:lang w:val="da-DK"/>
        </w:rPr>
        <w:t>til</w:t>
      </w:r>
      <w:r w:rsidRPr="001A3C68">
        <w:rPr>
          <w:spacing w:val="-1"/>
          <w:sz w:val="24"/>
          <w:lang w:val="da-DK"/>
        </w:rPr>
        <w:t xml:space="preserve"> </w:t>
      </w:r>
      <w:r w:rsidRPr="001A3C68">
        <w:rPr>
          <w:sz w:val="24"/>
          <w:lang w:val="da-DK"/>
        </w:rPr>
        <w:t>denne</w:t>
      </w:r>
      <w:r w:rsidRPr="001A3C68">
        <w:rPr>
          <w:spacing w:val="-1"/>
          <w:sz w:val="24"/>
          <w:lang w:val="da-DK"/>
        </w:rPr>
        <w:t xml:space="preserve"> </w:t>
      </w:r>
      <w:r w:rsidRPr="001A3C68">
        <w:rPr>
          <w:sz w:val="24"/>
          <w:lang w:val="da-DK"/>
        </w:rPr>
        <w:t>bekendtgørelse,</w:t>
      </w:r>
      <w:r w:rsidRPr="001A3C68">
        <w:rPr>
          <w:spacing w:val="-1"/>
          <w:sz w:val="24"/>
          <w:lang w:val="da-DK"/>
        </w:rPr>
        <w:t xml:space="preserve"> </w:t>
      </w:r>
      <w:r w:rsidRPr="001A3C68">
        <w:rPr>
          <w:spacing w:val="-2"/>
          <w:sz w:val="24"/>
          <w:lang w:val="da-DK"/>
        </w:rPr>
        <w:t>eller</w:t>
      </w:r>
    </w:p>
    <w:p w14:paraId="507579C0" w14:textId="77777777" w:rsidR="00A8113D" w:rsidRPr="001A3C68" w:rsidRDefault="001A3C68">
      <w:pPr>
        <w:pStyle w:val="Listeafsnit"/>
        <w:numPr>
          <w:ilvl w:val="0"/>
          <w:numId w:val="7"/>
        </w:numPr>
        <w:tabs>
          <w:tab w:val="left" w:pos="508"/>
        </w:tabs>
        <w:spacing w:before="12"/>
        <w:ind w:left="508" w:hanging="398"/>
        <w:rPr>
          <w:sz w:val="24"/>
          <w:lang w:val="da-DK"/>
        </w:rPr>
      </w:pPr>
      <w:r w:rsidRPr="001A3C68">
        <w:rPr>
          <w:sz w:val="24"/>
          <w:lang w:val="da-DK"/>
        </w:rPr>
        <w:t xml:space="preserve">ikke efterkommer et påbud eller forbud, der er udstedt i medfør af § 26, stk. 2, og § </w:t>
      </w:r>
      <w:r w:rsidRPr="001A3C68">
        <w:rPr>
          <w:spacing w:val="-5"/>
          <w:sz w:val="24"/>
          <w:lang w:val="da-DK"/>
        </w:rPr>
        <w:t>23.</w:t>
      </w:r>
    </w:p>
    <w:p w14:paraId="45CCA513" w14:textId="77777777" w:rsidR="00A8113D" w:rsidRPr="001A3C68" w:rsidRDefault="001A3C68">
      <w:pPr>
        <w:spacing w:before="172"/>
        <w:jc w:val="center"/>
        <w:rPr>
          <w:i/>
          <w:sz w:val="24"/>
          <w:lang w:val="da-DK"/>
        </w:rPr>
      </w:pPr>
      <w:bookmarkStart w:id="152" w:name="Ikrafttræden"/>
      <w:bookmarkEnd w:id="152"/>
      <w:r w:rsidRPr="001A3C68">
        <w:rPr>
          <w:i/>
          <w:spacing w:val="-2"/>
          <w:sz w:val="24"/>
          <w:lang w:val="da-DK"/>
        </w:rPr>
        <w:t>Ikrafttræden</w:t>
      </w:r>
    </w:p>
    <w:p w14:paraId="56E59A13" w14:textId="68955210" w:rsidR="00A8113D" w:rsidRPr="001A3C68" w:rsidRDefault="001A3C68">
      <w:pPr>
        <w:pStyle w:val="Brdtekst"/>
        <w:spacing w:before="132"/>
        <w:ind w:left="310"/>
        <w:jc w:val="both"/>
        <w:rPr>
          <w:lang w:val="da-DK"/>
        </w:rPr>
      </w:pPr>
      <w:bookmarkStart w:id="153" w:name="§_32"/>
      <w:bookmarkEnd w:id="153"/>
      <w:r w:rsidRPr="001A3C68">
        <w:rPr>
          <w:b/>
          <w:lang w:val="da-DK"/>
        </w:rPr>
        <w:t xml:space="preserve">§ 32. </w:t>
      </w:r>
      <w:r w:rsidRPr="001A3C68">
        <w:rPr>
          <w:lang w:val="da-DK"/>
        </w:rPr>
        <w:t xml:space="preserve">Bekendtgørelsen træder i kraft den 1. </w:t>
      </w:r>
      <w:del w:id="154" w:author="Nanna Vestergaard" w:date="2025-01-24T10:19:00Z">
        <w:r w:rsidRPr="001A3C68" w:rsidDel="00BD70CC">
          <w:rPr>
            <w:lang w:val="da-DK"/>
          </w:rPr>
          <w:delText xml:space="preserve">april </w:delText>
        </w:r>
      </w:del>
      <w:ins w:id="155" w:author="Nanna Vestergaard" w:date="2025-01-24T10:19:00Z">
        <w:r w:rsidR="00BD70CC">
          <w:rPr>
            <w:lang w:val="da-DK"/>
          </w:rPr>
          <w:t>juli</w:t>
        </w:r>
        <w:r w:rsidR="00BD70CC" w:rsidRPr="001A3C68">
          <w:rPr>
            <w:lang w:val="da-DK"/>
          </w:rPr>
          <w:t xml:space="preserve"> </w:t>
        </w:r>
      </w:ins>
      <w:r w:rsidRPr="001A3C68">
        <w:rPr>
          <w:spacing w:val="-2"/>
          <w:lang w:val="da-DK"/>
        </w:rPr>
        <w:t>202</w:t>
      </w:r>
      <w:del w:id="156" w:author="Nanna Vestergaard" w:date="2025-01-24T10:19:00Z">
        <w:r w:rsidRPr="001A3C68" w:rsidDel="00BD70CC">
          <w:rPr>
            <w:spacing w:val="-2"/>
            <w:lang w:val="da-DK"/>
          </w:rPr>
          <w:delText>1</w:delText>
        </w:r>
      </w:del>
      <w:ins w:id="157" w:author="Nanna Vestergaard" w:date="2025-01-24T10:19:00Z">
        <w:r w:rsidR="00BD70CC">
          <w:rPr>
            <w:spacing w:val="-2"/>
            <w:lang w:val="da-DK"/>
          </w:rPr>
          <w:t>5</w:t>
        </w:r>
      </w:ins>
      <w:r w:rsidRPr="001A3C68">
        <w:rPr>
          <w:spacing w:val="-2"/>
          <w:lang w:val="da-DK"/>
        </w:rPr>
        <w:t>.</w:t>
      </w:r>
    </w:p>
    <w:p w14:paraId="4154B261" w14:textId="1B63AC3F" w:rsidR="00A8113D" w:rsidRPr="001A3C68" w:rsidRDefault="001A3C68">
      <w:pPr>
        <w:pStyle w:val="Brdtekst"/>
        <w:spacing w:before="12" w:line="249" w:lineRule="auto"/>
        <w:ind w:right="107" w:firstLine="200"/>
        <w:jc w:val="both"/>
        <w:rPr>
          <w:lang w:val="da-DK"/>
        </w:rPr>
      </w:pPr>
      <w:r w:rsidRPr="001A3C68">
        <w:rPr>
          <w:i/>
          <w:lang w:val="da-DK"/>
        </w:rPr>
        <w:t>Stk.</w:t>
      </w:r>
      <w:r w:rsidRPr="001A3C68">
        <w:rPr>
          <w:i/>
          <w:spacing w:val="-3"/>
          <w:lang w:val="da-DK"/>
        </w:rPr>
        <w:t xml:space="preserve"> </w:t>
      </w:r>
      <w:r w:rsidRPr="001A3C68">
        <w:rPr>
          <w:i/>
          <w:lang w:val="da-DK"/>
        </w:rPr>
        <w:t xml:space="preserve">2. </w:t>
      </w:r>
      <w:r w:rsidRPr="001A3C68">
        <w:rPr>
          <w:lang w:val="da-DK"/>
        </w:rPr>
        <w:t xml:space="preserve">Bekendtgørelse nr. </w:t>
      </w:r>
      <w:ins w:id="158" w:author="Nanna Vestergaard" w:date="2025-01-24T10:19:00Z">
        <w:r w:rsidR="00BD70CC">
          <w:rPr>
            <w:lang w:val="da-DK"/>
          </w:rPr>
          <w:t>517</w:t>
        </w:r>
      </w:ins>
      <w:del w:id="159" w:author="Nanna Vestergaard" w:date="2025-01-24T10:19:00Z">
        <w:r w:rsidRPr="00BD70CC" w:rsidDel="00BD70CC">
          <w:rPr>
            <w:lang w:val="da-DK"/>
            <w:rPrChange w:id="160" w:author="Nanna Vestergaard" w:date="2025-01-24T10:11:00Z">
              <w:rPr/>
            </w:rPrChange>
          </w:rPr>
          <w:delText>930</w:delText>
        </w:r>
      </w:del>
      <w:r w:rsidRPr="00BD70CC">
        <w:rPr>
          <w:lang w:val="da-DK"/>
          <w:rPrChange w:id="161" w:author="Nanna Vestergaard" w:date="2025-01-24T10:11:00Z">
            <w:rPr/>
          </w:rPrChange>
        </w:rPr>
        <w:t xml:space="preserve"> af </w:t>
      </w:r>
      <w:ins w:id="162" w:author="Nanna Vestergaard" w:date="2025-01-24T10:19:00Z">
        <w:r w:rsidR="00BD70CC">
          <w:rPr>
            <w:lang w:val="da-DK"/>
          </w:rPr>
          <w:t>24</w:t>
        </w:r>
      </w:ins>
      <w:del w:id="163" w:author="Nanna Vestergaard" w:date="2025-01-24T10:19:00Z">
        <w:r w:rsidRPr="00BD70CC" w:rsidDel="00BD70CC">
          <w:rPr>
            <w:lang w:val="da-DK"/>
            <w:rPrChange w:id="164" w:author="Nanna Vestergaard" w:date="2025-01-24T10:11:00Z">
              <w:rPr/>
            </w:rPrChange>
          </w:rPr>
          <w:delText>18</w:delText>
        </w:r>
      </w:del>
      <w:r w:rsidRPr="00BD70CC">
        <w:rPr>
          <w:lang w:val="da-DK"/>
          <w:rPrChange w:id="165" w:author="Nanna Vestergaard" w:date="2025-01-24T10:11:00Z">
            <w:rPr/>
          </w:rPrChange>
        </w:rPr>
        <w:t xml:space="preserve">. </w:t>
      </w:r>
      <w:ins w:id="166" w:author="Nanna Vestergaard" w:date="2025-01-24T10:19:00Z">
        <w:r w:rsidR="00BD70CC">
          <w:rPr>
            <w:lang w:val="da-DK"/>
          </w:rPr>
          <w:t>marts</w:t>
        </w:r>
      </w:ins>
      <w:del w:id="167" w:author="Nanna Vestergaard" w:date="2025-01-24T10:19:00Z">
        <w:r w:rsidRPr="00BD70CC" w:rsidDel="00BD70CC">
          <w:rPr>
            <w:lang w:val="da-DK"/>
            <w:rPrChange w:id="168" w:author="Nanna Vestergaard" w:date="2025-01-24T10:11:00Z">
              <w:rPr/>
            </w:rPrChange>
          </w:rPr>
          <w:delText>juni</w:delText>
        </w:r>
      </w:del>
      <w:r w:rsidRPr="00BD70CC">
        <w:rPr>
          <w:lang w:val="da-DK"/>
          <w:rPrChange w:id="169" w:author="Nanna Vestergaard" w:date="2025-01-24T10:11:00Z">
            <w:rPr/>
          </w:rPrChange>
        </w:rPr>
        <w:t xml:space="preserve"> 202</w:t>
      </w:r>
      <w:del w:id="170" w:author="Nanna Vestergaard" w:date="2025-01-24T10:19:00Z">
        <w:r w:rsidRPr="00BD70CC" w:rsidDel="00BD70CC">
          <w:rPr>
            <w:lang w:val="da-DK"/>
            <w:rPrChange w:id="171" w:author="Nanna Vestergaard" w:date="2025-01-24T10:11:00Z">
              <w:rPr/>
            </w:rPrChange>
          </w:rPr>
          <w:delText>0</w:delText>
        </w:r>
      </w:del>
      <w:ins w:id="172" w:author="Nanna Vestergaard" w:date="2025-01-24T10:19:00Z">
        <w:r w:rsidR="00BD70CC">
          <w:rPr>
            <w:lang w:val="da-DK"/>
          </w:rPr>
          <w:t>1</w:t>
        </w:r>
      </w:ins>
      <w:r w:rsidRPr="001A3C68">
        <w:rPr>
          <w:lang w:val="da-DK"/>
        </w:rPr>
        <w:t xml:space="preserve"> om vurdering af virkning på miljøet (VVM) af projekter vedrørende erhvervshavne og Københavns Havn samt om administration af internationale naturbeskyttel</w:t>
      </w:r>
      <w:del w:id="173" w:author="Nanna Vestergaard" w:date="2025-01-24T10:19:00Z">
        <w:r w:rsidRPr="001A3C68" w:rsidDel="00BD70CC">
          <w:rPr>
            <w:lang w:val="da-DK"/>
          </w:rPr>
          <w:delText xml:space="preserve">- </w:delText>
        </w:r>
      </w:del>
      <w:r w:rsidRPr="001A3C68">
        <w:rPr>
          <w:lang w:val="da-DK"/>
        </w:rPr>
        <w:t>sesområder og beskyttelse af visse arter for så vidt angår anlæg og udvidelse af havne ophæves.</w:t>
      </w:r>
    </w:p>
    <w:p w14:paraId="694C0728" w14:textId="77777777" w:rsidR="00A8113D" w:rsidRPr="001A3C68" w:rsidRDefault="00A8113D">
      <w:pPr>
        <w:pStyle w:val="Brdtekst"/>
        <w:spacing w:before="167"/>
        <w:ind w:left="0"/>
        <w:rPr>
          <w:lang w:val="da-DK"/>
        </w:rPr>
      </w:pPr>
    </w:p>
    <w:p w14:paraId="24BB7428" w14:textId="4942DD56" w:rsidR="00A8113D" w:rsidRPr="00BD70CC" w:rsidRDefault="001A3C68">
      <w:pPr>
        <w:jc w:val="center"/>
        <w:rPr>
          <w:i/>
          <w:sz w:val="24"/>
          <w:lang w:val="da-DK"/>
          <w:rPrChange w:id="174" w:author="Nanna Vestergaard" w:date="2025-01-24T10:11:00Z">
            <w:rPr>
              <w:i/>
              <w:sz w:val="24"/>
            </w:rPr>
          </w:rPrChange>
        </w:rPr>
      </w:pPr>
      <w:r w:rsidRPr="001A3C68">
        <w:rPr>
          <w:i/>
          <w:sz w:val="24"/>
          <w:lang w:val="da-DK"/>
        </w:rPr>
        <w:t>Trafikstyrelsen,</w:t>
      </w:r>
      <w:r w:rsidRPr="001A3C68">
        <w:rPr>
          <w:i/>
          <w:spacing w:val="-9"/>
          <w:sz w:val="24"/>
          <w:lang w:val="da-DK"/>
        </w:rPr>
        <w:t xml:space="preserve"> </w:t>
      </w:r>
      <w:r w:rsidRPr="001A3C68">
        <w:rPr>
          <w:i/>
          <w:sz w:val="24"/>
          <w:lang w:val="da-DK"/>
        </w:rPr>
        <w:t>den</w:t>
      </w:r>
      <w:r w:rsidRPr="001A3C68">
        <w:rPr>
          <w:i/>
          <w:spacing w:val="-9"/>
          <w:sz w:val="24"/>
          <w:lang w:val="da-DK"/>
        </w:rPr>
        <w:t xml:space="preserve"> </w:t>
      </w:r>
      <w:del w:id="175" w:author="Alia Koleilat" w:date="2025-02-11T12:25:00Z">
        <w:r w:rsidRPr="001A3C68" w:rsidDel="00854AD4">
          <w:rPr>
            <w:i/>
            <w:sz w:val="24"/>
            <w:lang w:val="da-DK"/>
          </w:rPr>
          <w:delText>24</w:delText>
        </w:r>
      </w:del>
      <w:ins w:id="176" w:author="Alia Koleilat" w:date="2025-02-11T12:25:00Z">
        <w:r w:rsidR="00854AD4">
          <w:rPr>
            <w:i/>
            <w:sz w:val="24"/>
            <w:lang w:val="da-DK"/>
          </w:rPr>
          <w:t>xx</w:t>
        </w:r>
      </w:ins>
      <w:r w:rsidRPr="001A3C68">
        <w:rPr>
          <w:i/>
          <w:sz w:val="24"/>
          <w:lang w:val="da-DK"/>
        </w:rPr>
        <w:t>.</w:t>
      </w:r>
      <w:r w:rsidRPr="001A3C68">
        <w:rPr>
          <w:i/>
          <w:spacing w:val="-9"/>
          <w:sz w:val="24"/>
          <w:lang w:val="da-DK"/>
        </w:rPr>
        <w:t xml:space="preserve"> </w:t>
      </w:r>
      <w:del w:id="177" w:author="Nanna Vestergaard" w:date="2025-01-24T10:20:00Z">
        <w:r w:rsidRPr="001A3C68" w:rsidDel="00BD70CC">
          <w:rPr>
            <w:i/>
            <w:sz w:val="24"/>
            <w:lang w:val="da-DK"/>
          </w:rPr>
          <w:delText>marts</w:delText>
        </w:r>
        <w:r w:rsidRPr="001A3C68" w:rsidDel="00BD70CC">
          <w:rPr>
            <w:i/>
            <w:spacing w:val="-9"/>
            <w:sz w:val="24"/>
            <w:lang w:val="da-DK"/>
          </w:rPr>
          <w:delText xml:space="preserve"> </w:delText>
        </w:r>
      </w:del>
      <w:ins w:id="178" w:author="Nanna Vestergaard" w:date="2025-01-24T10:20:00Z">
        <w:r w:rsidR="00BD70CC">
          <w:rPr>
            <w:i/>
            <w:sz w:val="24"/>
            <w:lang w:val="da-DK"/>
          </w:rPr>
          <w:t>juni</w:t>
        </w:r>
        <w:r w:rsidR="00BD70CC" w:rsidRPr="001A3C68">
          <w:rPr>
            <w:i/>
            <w:spacing w:val="-9"/>
            <w:sz w:val="24"/>
            <w:lang w:val="da-DK"/>
          </w:rPr>
          <w:t xml:space="preserve"> </w:t>
        </w:r>
      </w:ins>
      <w:r w:rsidRPr="001A3C68">
        <w:rPr>
          <w:i/>
          <w:spacing w:val="-4"/>
          <w:sz w:val="24"/>
          <w:lang w:val="da-DK"/>
        </w:rPr>
        <w:t>202</w:t>
      </w:r>
      <w:ins w:id="179" w:author="Nanna Vestergaard" w:date="2025-01-24T10:20:00Z">
        <w:r w:rsidR="00BD70CC">
          <w:rPr>
            <w:i/>
            <w:spacing w:val="-4"/>
            <w:sz w:val="24"/>
            <w:lang w:val="da-DK"/>
          </w:rPr>
          <w:t>5</w:t>
        </w:r>
      </w:ins>
      <w:del w:id="180" w:author="Nanna Vestergaard" w:date="2025-01-24T10:20:00Z">
        <w:r w:rsidRPr="00BD70CC" w:rsidDel="00BD70CC">
          <w:rPr>
            <w:i/>
            <w:spacing w:val="-4"/>
            <w:sz w:val="24"/>
            <w:lang w:val="da-DK"/>
            <w:rPrChange w:id="181" w:author="Nanna Vestergaard" w:date="2025-01-24T10:11:00Z">
              <w:rPr>
                <w:i/>
                <w:spacing w:val="-4"/>
                <w:sz w:val="24"/>
              </w:rPr>
            </w:rPrChange>
          </w:rPr>
          <w:delText>1</w:delText>
        </w:r>
      </w:del>
    </w:p>
    <w:p w14:paraId="4663E837" w14:textId="42BA98BA" w:rsidR="00A8113D" w:rsidRPr="001A3C68" w:rsidRDefault="001A3C68">
      <w:pPr>
        <w:pStyle w:val="Brdtekst"/>
        <w:spacing w:before="212"/>
        <w:ind w:left="0"/>
        <w:jc w:val="center"/>
        <w:rPr>
          <w:lang w:val="da-DK"/>
        </w:rPr>
      </w:pPr>
      <w:del w:id="182" w:author="Nanna Vestergaard" w:date="2025-01-24T10:20:00Z">
        <w:r w:rsidRPr="00BD70CC" w:rsidDel="00BD70CC">
          <w:rPr>
            <w:lang w:val="da-DK"/>
            <w:rPrChange w:id="183" w:author="Nanna Vestergaard" w:date="2025-01-24T10:11:00Z">
              <w:rPr/>
            </w:rPrChange>
          </w:rPr>
          <w:delText>Ca</w:delText>
        </w:r>
        <w:r w:rsidRPr="00BD70CC" w:rsidDel="00BD70CC">
          <w:rPr>
            <w:smallCaps/>
            <w:lang w:val="da-DK"/>
            <w:rPrChange w:id="184" w:author="Nanna Vestergaard" w:date="2025-01-24T10:11:00Z">
              <w:rPr>
                <w:smallCaps/>
              </w:rPr>
            </w:rPrChange>
          </w:rPr>
          <w:delText>rsten</w:delText>
        </w:r>
        <w:r w:rsidRPr="00BD70CC" w:rsidDel="00BD70CC">
          <w:rPr>
            <w:spacing w:val="-7"/>
            <w:lang w:val="da-DK"/>
            <w:rPrChange w:id="185" w:author="Nanna Vestergaard" w:date="2025-01-24T10:11:00Z">
              <w:rPr>
                <w:spacing w:val="-7"/>
              </w:rPr>
            </w:rPrChange>
          </w:rPr>
          <w:delText xml:space="preserve"> </w:delText>
        </w:r>
        <w:r w:rsidRPr="00BD70CC" w:rsidDel="00BD70CC">
          <w:rPr>
            <w:lang w:val="da-DK"/>
            <w:rPrChange w:id="186" w:author="Nanna Vestergaard" w:date="2025-01-24T10:11:00Z">
              <w:rPr/>
            </w:rPrChange>
          </w:rPr>
          <w:delText>Fa</w:delText>
        </w:r>
        <w:r w:rsidRPr="00BD70CC" w:rsidDel="00BD70CC">
          <w:rPr>
            <w:smallCaps/>
            <w:lang w:val="da-DK"/>
            <w:rPrChange w:id="187" w:author="Nanna Vestergaard" w:date="2025-01-24T10:11:00Z">
              <w:rPr>
                <w:smallCaps/>
              </w:rPr>
            </w:rPrChange>
          </w:rPr>
          <w:delText>lk</w:delText>
        </w:r>
        <w:r w:rsidRPr="00BD70CC" w:rsidDel="00BD70CC">
          <w:rPr>
            <w:spacing w:val="-6"/>
            <w:lang w:val="da-DK"/>
            <w:rPrChange w:id="188" w:author="Nanna Vestergaard" w:date="2025-01-24T10:11:00Z">
              <w:rPr>
                <w:spacing w:val="-6"/>
              </w:rPr>
            </w:rPrChange>
          </w:rPr>
          <w:delText xml:space="preserve"> </w:delText>
        </w:r>
        <w:r w:rsidRPr="00BD70CC" w:rsidDel="00BD70CC">
          <w:rPr>
            <w:spacing w:val="-2"/>
            <w:lang w:val="da-DK"/>
            <w:rPrChange w:id="189" w:author="Nanna Vestergaard" w:date="2025-01-24T10:11:00Z">
              <w:rPr>
                <w:spacing w:val="-2"/>
              </w:rPr>
            </w:rPrChange>
          </w:rPr>
          <w:delText>Hans</w:delText>
        </w:r>
        <w:r w:rsidRPr="00BD70CC" w:rsidDel="00BD70CC">
          <w:rPr>
            <w:smallCaps/>
            <w:spacing w:val="-2"/>
            <w:lang w:val="da-DK"/>
            <w:rPrChange w:id="190" w:author="Nanna Vestergaard" w:date="2025-01-24T10:11:00Z">
              <w:rPr>
                <w:smallCaps/>
                <w:spacing w:val="-2"/>
              </w:rPr>
            </w:rPrChange>
          </w:rPr>
          <w:delText>en</w:delText>
        </w:r>
      </w:del>
      <w:ins w:id="191" w:author="Nanna Vestergaard" w:date="2025-01-24T10:20:00Z">
        <w:r w:rsidR="00BD70CC">
          <w:rPr>
            <w:lang w:val="da-DK"/>
          </w:rPr>
          <w:t>Nanna Møller</w:t>
        </w:r>
      </w:ins>
    </w:p>
    <w:p w14:paraId="01D05CFA" w14:textId="77777777" w:rsidR="00A8113D" w:rsidRPr="001A3C68" w:rsidRDefault="001A3C68">
      <w:pPr>
        <w:pStyle w:val="Brdtekst"/>
        <w:spacing w:before="212"/>
        <w:ind w:left="0" w:right="108"/>
        <w:jc w:val="right"/>
        <w:rPr>
          <w:lang w:val="da-DK"/>
        </w:rPr>
      </w:pPr>
      <w:r w:rsidRPr="001A3C68">
        <w:rPr>
          <w:lang w:val="da-DK"/>
        </w:rPr>
        <w:t xml:space="preserve">/ Jan </w:t>
      </w:r>
      <w:r w:rsidRPr="001A3C68">
        <w:rPr>
          <w:spacing w:val="-2"/>
          <w:lang w:val="da-DK"/>
        </w:rPr>
        <w:t>Albrecht</w:t>
      </w:r>
    </w:p>
    <w:p w14:paraId="318B91E0" w14:textId="77777777" w:rsidR="00A8113D" w:rsidRPr="001A3C68" w:rsidRDefault="00A8113D">
      <w:pPr>
        <w:jc w:val="right"/>
        <w:rPr>
          <w:lang w:val="da-DK"/>
        </w:rPr>
        <w:sectPr w:rsidR="00A8113D" w:rsidRPr="001A3C68">
          <w:pgSz w:w="11910" w:h="16840"/>
          <w:pgMar w:top="1320" w:right="740" w:bottom="840" w:left="740" w:header="0" w:footer="652" w:gutter="0"/>
          <w:cols w:space="708"/>
        </w:sectPr>
      </w:pPr>
    </w:p>
    <w:p w14:paraId="52681AEA" w14:textId="77777777" w:rsidR="00A8113D" w:rsidRPr="001A3C68" w:rsidDel="00450586" w:rsidRDefault="001A3C68">
      <w:pPr>
        <w:spacing w:before="69" w:line="249" w:lineRule="auto"/>
        <w:ind w:left="410" w:right="106" w:hanging="300"/>
        <w:jc w:val="both"/>
        <w:rPr>
          <w:del w:id="192" w:author="Alia Koleilat" w:date="2025-02-11T12:13:00Z"/>
          <w:sz w:val="16"/>
          <w:lang w:val="da-DK"/>
        </w:rPr>
      </w:pPr>
      <w:r w:rsidRPr="001A3C68">
        <w:rPr>
          <w:position w:val="4"/>
          <w:sz w:val="12"/>
          <w:lang w:val="da-DK"/>
        </w:rPr>
        <w:lastRenderedPageBreak/>
        <w:t>1)</w:t>
      </w:r>
      <w:r w:rsidRPr="001A3C68">
        <w:rPr>
          <w:spacing w:val="80"/>
          <w:position w:val="4"/>
          <w:sz w:val="12"/>
          <w:lang w:val="da-DK"/>
        </w:rPr>
        <w:t xml:space="preserve"> </w:t>
      </w:r>
      <w:r w:rsidRPr="001A3C68">
        <w:rPr>
          <w:sz w:val="16"/>
          <w:lang w:val="da-DK"/>
        </w:rPr>
        <w:t>Bekendtgørelsen indeholder bestemmelser, der gennemfører dele af Europa-Parlamentets og Rådets direktiv 2011/92/EU af 13. december 2011 om</w:t>
      </w:r>
      <w:r w:rsidRPr="001A3C68">
        <w:rPr>
          <w:spacing w:val="40"/>
          <w:sz w:val="16"/>
          <w:lang w:val="da-DK"/>
        </w:rPr>
        <w:t xml:space="preserve"> </w:t>
      </w:r>
      <w:r w:rsidRPr="001A3C68">
        <w:rPr>
          <w:sz w:val="16"/>
          <w:lang w:val="da-DK"/>
        </w:rPr>
        <w:t>vurdering af visse offentlige og private projekters indvirkning på miljøet, EU-Tidende 2012, nr. L 26, side 1, som ændret ved Europa-Parlamentets og</w:t>
      </w:r>
      <w:r w:rsidRPr="001A3C68">
        <w:rPr>
          <w:spacing w:val="40"/>
          <w:sz w:val="16"/>
          <w:lang w:val="da-DK"/>
        </w:rPr>
        <w:t xml:space="preserve"> </w:t>
      </w:r>
      <w:r w:rsidRPr="001A3C68">
        <w:rPr>
          <w:sz w:val="16"/>
          <w:lang w:val="da-DK"/>
        </w:rPr>
        <w:t>Rådets direktiv 2014/52/EU af 16. april 2014 om ændring af direktiv 2011/92/EU af 13. december 2011 om vurdering af visse offentlige og private</w:t>
      </w:r>
      <w:r w:rsidRPr="001A3C68">
        <w:rPr>
          <w:spacing w:val="40"/>
          <w:sz w:val="16"/>
          <w:lang w:val="da-DK"/>
        </w:rPr>
        <w:t xml:space="preserve"> </w:t>
      </w:r>
      <w:r w:rsidRPr="001A3C68">
        <w:rPr>
          <w:sz w:val="16"/>
          <w:lang w:val="da-DK"/>
        </w:rPr>
        <w:t>projekters</w:t>
      </w:r>
      <w:r w:rsidRPr="001A3C68">
        <w:rPr>
          <w:spacing w:val="-2"/>
          <w:sz w:val="16"/>
          <w:lang w:val="da-DK"/>
        </w:rPr>
        <w:t xml:space="preserve"> </w:t>
      </w:r>
      <w:r w:rsidRPr="001A3C68">
        <w:rPr>
          <w:sz w:val="16"/>
          <w:lang w:val="da-DK"/>
        </w:rPr>
        <w:t>indvirkning</w:t>
      </w:r>
      <w:r w:rsidRPr="001A3C68">
        <w:rPr>
          <w:spacing w:val="-2"/>
          <w:sz w:val="16"/>
          <w:lang w:val="da-DK"/>
        </w:rPr>
        <w:t xml:space="preserve"> </w:t>
      </w:r>
      <w:r w:rsidRPr="001A3C68">
        <w:rPr>
          <w:sz w:val="16"/>
          <w:lang w:val="da-DK"/>
        </w:rPr>
        <w:t>på</w:t>
      </w:r>
      <w:r w:rsidRPr="001A3C68">
        <w:rPr>
          <w:spacing w:val="-2"/>
          <w:sz w:val="16"/>
          <w:lang w:val="da-DK"/>
        </w:rPr>
        <w:t xml:space="preserve"> </w:t>
      </w:r>
      <w:r w:rsidRPr="001A3C68">
        <w:rPr>
          <w:sz w:val="16"/>
          <w:lang w:val="da-DK"/>
        </w:rPr>
        <w:t>miljøet,</w:t>
      </w:r>
      <w:r w:rsidRPr="001A3C68">
        <w:rPr>
          <w:spacing w:val="-2"/>
          <w:sz w:val="16"/>
          <w:lang w:val="da-DK"/>
        </w:rPr>
        <w:t xml:space="preserve"> </w:t>
      </w:r>
      <w:r w:rsidRPr="001A3C68">
        <w:rPr>
          <w:sz w:val="16"/>
          <w:lang w:val="da-DK"/>
        </w:rPr>
        <w:t>EU-Tidende</w:t>
      </w:r>
      <w:r w:rsidRPr="001A3C68">
        <w:rPr>
          <w:spacing w:val="-2"/>
          <w:sz w:val="16"/>
          <w:lang w:val="da-DK"/>
        </w:rPr>
        <w:t xml:space="preserve"> </w:t>
      </w:r>
      <w:r w:rsidRPr="001A3C68">
        <w:rPr>
          <w:sz w:val="16"/>
          <w:lang w:val="da-DK"/>
        </w:rPr>
        <w:t>2014,</w:t>
      </w:r>
      <w:r w:rsidRPr="001A3C68">
        <w:rPr>
          <w:spacing w:val="-2"/>
          <w:sz w:val="16"/>
          <w:lang w:val="da-DK"/>
        </w:rPr>
        <w:t xml:space="preserve"> </w:t>
      </w:r>
      <w:r w:rsidRPr="001A3C68">
        <w:rPr>
          <w:sz w:val="16"/>
          <w:lang w:val="da-DK"/>
        </w:rPr>
        <w:t>nr.</w:t>
      </w:r>
      <w:r w:rsidRPr="001A3C68">
        <w:rPr>
          <w:spacing w:val="-2"/>
          <w:sz w:val="16"/>
          <w:lang w:val="da-DK"/>
        </w:rPr>
        <w:t xml:space="preserve"> </w:t>
      </w:r>
      <w:r w:rsidRPr="001A3C68">
        <w:rPr>
          <w:sz w:val="16"/>
          <w:lang w:val="da-DK"/>
        </w:rPr>
        <w:t>L</w:t>
      </w:r>
      <w:r w:rsidRPr="001A3C68">
        <w:rPr>
          <w:spacing w:val="-2"/>
          <w:sz w:val="16"/>
          <w:lang w:val="da-DK"/>
        </w:rPr>
        <w:t xml:space="preserve"> </w:t>
      </w:r>
      <w:r w:rsidRPr="001A3C68">
        <w:rPr>
          <w:sz w:val="16"/>
          <w:lang w:val="da-DK"/>
        </w:rPr>
        <w:t>124,</w:t>
      </w:r>
      <w:r w:rsidRPr="001A3C68">
        <w:rPr>
          <w:spacing w:val="-2"/>
          <w:sz w:val="16"/>
          <w:lang w:val="da-DK"/>
        </w:rPr>
        <w:t xml:space="preserve"> </w:t>
      </w:r>
      <w:r w:rsidRPr="001A3C68">
        <w:rPr>
          <w:sz w:val="16"/>
          <w:lang w:val="da-DK"/>
        </w:rPr>
        <w:t>side</w:t>
      </w:r>
      <w:r w:rsidRPr="001A3C68">
        <w:rPr>
          <w:spacing w:val="-2"/>
          <w:sz w:val="16"/>
          <w:lang w:val="da-DK"/>
        </w:rPr>
        <w:t xml:space="preserve"> </w:t>
      </w:r>
      <w:r w:rsidRPr="001A3C68">
        <w:rPr>
          <w:sz w:val="16"/>
          <w:lang w:val="da-DK"/>
        </w:rPr>
        <w:t>1,</w:t>
      </w:r>
      <w:r w:rsidRPr="001A3C68">
        <w:rPr>
          <w:spacing w:val="-2"/>
          <w:sz w:val="16"/>
          <w:lang w:val="da-DK"/>
        </w:rPr>
        <w:t xml:space="preserve"> </w:t>
      </w:r>
      <w:r w:rsidRPr="001A3C68">
        <w:rPr>
          <w:sz w:val="16"/>
          <w:lang w:val="da-DK"/>
        </w:rPr>
        <w:t>dele</w:t>
      </w:r>
      <w:r w:rsidRPr="001A3C68">
        <w:rPr>
          <w:spacing w:val="-2"/>
          <w:sz w:val="16"/>
          <w:lang w:val="da-DK"/>
        </w:rPr>
        <w:t xml:space="preserve"> </w:t>
      </w:r>
      <w:r w:rsidRPr="001A3C68">
        <w:rPr>
          <w:sz w:val="16"/>
          <w:lang w:val="da-DK"/>
        </w:rPr>
        <w:t>af</w:t>
      </w:r>
      <w:r w:rsidRPr="001A3C68">
        <w:rPr>
          <w:spacing w:val="-2"/>
          <w:sz w:val="16"/>
          <w:lang w:val="da-DK"/>
        </w:rPr>
        <w:t xml:space="preserve"> </w:t>
      </w:r>
      <w:r w:rsidRPr="001A3C68">
        <w:rPr>
          <w:sz w:val="16"/>
          <w:lang w:val="da-DK"/>
        </w:rPr>
        <w:t>Europa-Parlamentets</w:t>
      </w:r>
      <w:r w:rsidRPr="001A3C68">
        <w:rPr>
          <w:spacing w:val="-2"/>
          <w:sz w:val="16"/>
          <w:lang w:val="da-DK"/>
        </w:rPr>
        <w:t xml:space="preserve"> </w:t>
      </w:r>
      <w:r w:rsidRPr="001A3C68">
        <w:rPr>
          <w:sz w:val="16"/>
          <w:lang w:val="da-DK"/>
        </w:rPr>
        <w:t>og</w:t>
      </w:r>
      <w:r w:rsidRPr="001A3C68">
        <w:rPr>
          <w:spacing w:val="-2"/>
          <w:sz w:val="16"/>
          <w:lang w:val="da-DK"/>
        </w:rPr>
        <w:t xml:space="preserve"> </w:t>
      </w:r>
      <w:r w:rsidRPr="001A3C68">
        <w:rPr>
          <w:sz w:val="16"/>
          <w:lang w:val="da-DK"/>
        </w:rPr>
        <w:t>Rådets</w:t>
      </w:r>
      <w:r w:rsidRPr="001A3C68">
        <w:rPr>
          <w:spacing w:val="-2"/>
          <w:sz w:val="16"/>
          <w:lang w:val="da-DK"/>
        </w:rPr>
        <w:t xml:space="preserve"> </w:t>
      </w:r>
      <w:r w:rsidRPr="001A3C68">
        <w:rPr>
          <w:sz w:val="16"/>
          <w:lang w:val="da-DK"/>
        </w:rPr>
        <w:t>direktiv</w:t>
      </w:r>
      <w:r w:rsidRPr="001A3C68">
        <w:rPr>
          <w:spacing w:val="-2"/>
          <w:sz w:val="16"/>
          <w:lang w:val="da-DK"/>
        </w:rPr>
        <w:t xml:space="preserve"> </w:t>
      </w:r>
      <w:r w:rsidRPr="001A3C68">
        <w:rPr>
          <w:sz w:val="16"/>
          <w:lang w:val="da-DK"/>
        </w:rPr>
        <w:t>2009/147/EF</w:t>
      </w:r>
      <w:r w:rsidRPr="001A3C68">
        <w:rPr>
          <w:spacing w:val="-2"/>
          <w:sz w:val="16"/>
          <w:lang w:val="da-DK"/>
        </w:rPr>
        <w:t xml:space="preserve"> </w:t>
      </w:r>
      <w:r w:rsidRPr="001A3C68">
        <w:rPr>
          <w:sz w:val="16"/>
          <w:lang w:val="da-DK"/>
        </w:rPr>
        <w:t>af</w:t>
      </w:r>
      <w:r w:rsidRPr="001A3C68">
        <w:rPr>
          <w:spacing w:val="-2"/>
          <w:sz w:val="16"/>
          <w:lang w:val="da-DK"/>
        </w:rPr>
        <w:t xml:space="preserve"> </w:t>
      </w:r>
      <w:r w:rsidRPr="001A3C68">
        <w:rPr>
          <w:sz w:val="16"/>
          <w:lang w:val="da-DK"/>
        </w:rPr>
        <w:t>30.</w:t>
      </w:r>
      <w:r w:rsidRPr="001A3C68">
        <w:rPr>
          <w:spacing w:val="-2"/>
          <w:sz w:val="16"/>
          <w:lang w:val="da-DK"/>
        </w:rPr>
        <w:t xml:space="preserve"> </w:t>
      </w:r>
      <w:r w:rsidRPr="001A3C68">
        <w:rPr>
          <w:sz w:val="16"/>
          <w:lang w:val="da-DK"/>
        </w:rPr>
        <w:t>november</w:t>
      </w:r>
      <w:r w:rsidRPr="001A3C68">
        <w:rPr>
          <w:spacing w:val="-2"/>
          <w:sz w:val="16"/>
          <w:lang w:val="da-DK"/>
        </w:rPr>
        <w:t xml:space="preserve"> </w:t>
      </w:r>
      <w:r w:rsidRPr="001A3C68">
        <w:rPr>
          <w:sz w:val="16"/>
          <w:lang w:val="da-DK"/>
        </w:rPr>
        <w:t>2009</w:t>
      </w:r>
      <w:r w:rsidRPr="001A3C68">
        <w:rPr>
          <w:spacing w:val="40"/>
          <w:sz w:val="16"/>
          <w:lang w:val="da-DK"/>
        </w:rPr>
        <w:t xml:space="preserve"> </w:t>
      </w:r>
      <w:r w:rsidRPr="001A3C68">
        <w:rPr>
          <w:sz w:val="16"/>
          <w:lang w:val="da-DK"/>
        </w:rPr>
        <w:t>om beskyttelse af vilde fugle (fuglebeskyttelsesdirektivet), EU-Tidende 2010, nr. L 20, side 7, som ændret ved Rådets direktiv 2013/17/EU af 13. maj</w:t>
      </w:r>
      <w:r w:rsidRPr="001A3C68">
        <w:rPr>
          <w:spacing w:val="40"/>
          <w:sz w:val="16"/>
          <w:lang w:val="da-DK"/>
        </w:rPr>
        <w:t xml:space="preserve"> </w:t>
      </w:r>
      <w:r w:rsidRPr="001A3C68">
        <w:rPr>
          <w:sz w:val="16"/>
          <w:lang w:val="da-DK"/>
        </w:rPr>
        <w:t>2013 om tilpasning af visse direktiver vedrørende miljø på grund af Republikken Kroatiens tiltrædelse, EU-tidende 2013, nr. L 158, side 193, og dele af</w:t>
      </w:r>
      <w:r w:rsidRPr="001A3C68">
        <w:rPr>
          <w:spacing w:val="40"/>
          <w:sz w:val="16"/>
          <w:lang w:val="da-DK"/>
        </w:rPr>
        <w:t xml:space="preserve"> </w:t>
      </w:r>
      <w:r w:rsidRPr="001A3C68">
        <w:rPr>
          <w:sz w:val="16"/>
          <w:lang w:val="da-DK"/>
        </w:rPr>
        <w:t>Rådets direktiv 92/43/EØF af 21. maj 1992 om bevaring af naturtyper samt vilde dyr og planter(habitatdirektivet), EF-Tidende 1992, nr. L 206, side 7,</w:t>
      </w:r>
      <w:r w:rsidRPr="001A3C68">
        <w:rPr>
          <w:spacing w:val="40"/>
          <w:sz w:val="16"/>
          <w:lang w:val="da-DK"/>
        </w:rPr>
        <w:t xml:space="preserve"> </w:t>
      </w:r>
      <w:r w:rsidRPr="001A3C68">
        <w:rPr>
          <w:sz w:val="16"/>
          <w:lang w:val="da-DK"/>
        </w:rPr>
        <w:t>som ændret senest ved Rådets direktiv 2013/17/EU af 13. maj 2013 om tilpasning af visse direktiver vedrørende miljø på grund af Republikken Kroatiens</w:t>
      </w:r>
      <w:r w:rsidRPr="001A3C68">
        <w:rPr>
          <w:spacing w:val="40"/>
          <w:sz w:val="16"/>
          <w:lang w:val="da-DK"/>
        </w:rPr>
        <w:t xml:space="preserve"> </w:t>
      </w:r>
      <w:r w:rsidRPr="001A3C68">
        <w:rPr>
          <w:sz w:val="16"/>
          <w:lang w:val="da-DK"/>
        </w:rPr>
        <w:t>tiltrædelse, EU-Tidende 2013, nr. L 158, side 193.</w:t>
      </w:r>
    </w:p>
    <w:p w14:paraId="7EDD59FF" w14:textId="77777777" w:rsidR="00A8113D" w:rsidRPr="001A3C68" w:rsidRDefault="00A8113D">
      <w:pPr>
        <w:spacing w:before="69" w:line="249" w:lineRule="auto"/>
        <w:ind w:left="410" w:right="106" w:hanging="300"/>
        <w:jc w:val="both"/>
        <w:rPr>
          <w:sz w:val="16"/>
          <w:lang w:val="da-DK"/>
        </w:rPr>
        <w:sectPr w:rsidR="00A8113D" w:rsidRPr="001A3C68">
          <w:pgSz w:w="11910" w:h="16840"/>
          <w:pgMar w:top="1320" w:right="740" w:bottom="840" w:left="740" w:header="0" w:footer="652" w:gutter="0"/>
          <w:cols w:space="708"/>
        </w:sectPr>
        <w:pPrChange w:id="193" w:author="Alia Koleilat" w:date="2025-02-11T12:13:00Z">
          <w:pPr>
            <w:spacing w:line="249" w:lineRule="auto"/>
            <w:jc w:val="both"/>
          </w:pPr>
        </w:pPrChange>
      </w:pPr>
    </w:p>
    <w:p w14:paraId="0CD2876C" w14:textId="77777777" w:rsidR="00A8113D" w:rsidRPr="001A3C68" w:rsidRDefault="001A3C68">
      <w:pPr>
        <w:spacing w:before="69" w:line="249" w:lineRule="auto"/>
        <w:ind w:left="410" w:right="108" w:hanging="300"/>
        <w:jc w:val="both"/>
        <w:rPr>
          <w:sz w:val="16"/>
          <w:lang w:val="da-DK"/>
        </w:rPr>
      </w:pPr>
      <w:r w:rsidRPr="001A3C68">
        <w:rPr>
          <w:position w:val="4"/>
          <w:sz w:val="12"/>
          <w:lang w:val="da-DK"/>
        </w:rPr>
        <w:lastRenderedPageBreak/>
        <w:t>2)</w:t>
      </w:r>
      <w:r w:rsidRPr="001A3C68">
        <w:rPr>
          <w:spacing w:val="80"/>
          <w:position w:val="4"/>
          <w:sz w:val="12"/>
          <w:lang w:val="da-DK"/>
        </w:rPr>
        <w:t xml:space="preserve"> </w:t>
      </w:r>
      <w:proofErr w:type="spellStart"/>
      <w:r w:rsidRPr="001A3C68">
        <w:rPr>
          <w:sz w:val="16"/>
          <w:lang w:val="da-DK"/>
        </w:rPr>
        <w:t>Ramsarkonventionen</w:t>
      </w:r>
      <w:proofErr w:type="spellEnd"/>
      <w:r w:rsidRPr="001A3C68">
        <w:rPr>
          <w:sz w:val="16"/>
          <w:lang w:val="da-DK"/>
        </w:rPr>
        <w:t xml:space="preserve"> af 2. februar 1971 om vådområder af international betydning navnlig som levesteder for vandfugle, jf. Udenrigsministeriets</w:t>
      </w:r>
      <w:r w:rsidRPr="001A3C68">
        <w:rPr>
          <w:spacing w:val="40"/>
          <w:sz w:val="16"/>
          <w:lang w:val="da-DK"/>
        </w:rPr>
        <w:t xml:space="preserve"> </w:t>
      </w:r>
      <w:r w:rsidRPr="001A3C68">
        <w:rPr>
          <w:sz w:val="16"/>
          <w:lang w:val="da-DK"/>
        </w:rPr>
        <w:t>bekendtgørelser</w:t>
      </w:r>
      <w:r w:rsidRPr="001A3C68">
        <w:rPr>
          <w:spacing w:val="29"/>
          <w:sz w:val="16"/>
          <w:lang w:val="da-DK"/>
        </w:rPr>
        <w:t xml:space="preserve"> </w:t>
      </w:r>
      <w:r w:rsidRPr="001A3C68">
        <w:rPr>
          <w:sz w:val="16"/>
          <w:lang w:val="da-DK"/>
        </w:rPr>
        <w:t>nr.</w:t>
      </w:r>
      <w:r w:rsidRPr="001A3C68">
        <w:rPr>
          <w:spacing w:val="29"/>
          <w:sz w:val="16"/>
          <w:lang w:val="da-DK"/>
        </w:rPr>
        <w:t xml:space="preserve"> </w:t>
      </w:r>
      <w:r w:rsidRPr="001A3C68">
        <w:rPr>
          <w:sz w:val="16"/>
          <w:lang w:val="da-DK"/>
        </w:rPr>
        <w:t>26</w:t>
      </w:r>
      <w:r w:rsidRPr="001A3C68">
        <w:rPr>
          <w:spacing w:val="29"/>
          <w:sz w:val="16"/>
          <w:lang w:val="da-DK"/>
        </w:rPr>
        <w:t xml:space="preserve"> </w:t>
      </w:r>
      <w:r w:rsidRPr="001A3C68">
        <w:rPr>
          <w:sz w:val="16"/>
          <w:lang w:val="da-DK"/>
        </w:rPr>
        <w:t>af</w:t>
      </w:r>
      <w:r w:rsidRPr="001A3C68">
        <w:rPr>
          <w:spacing w:val="29"/>
          <w:sz w:val="16"/>
          <w:lang w:val="da-DK"/>
        </w:rPr>
        <w:t xml:space="preserve"> </w:t>
      </w:r>
      <w:r w:rsidRPr="001A3C68">
        <w:rPr>
          <w:sz w:val="16"/>
          <w:lang w:val="da-DK"/>
        </w:rPr>
        <w:t>4.</w:t>
      </w:r>
      <w:r w:rsidRPr="001A3C68">
        <w:rPr>
          <w:spacing w:val="29"/>
          <w:sz w:val="16"/>
          <w:lang w:val="da-DK"/>
        </w:rPr>
        <w:t xml:space="preserve"> </w:t>
      </w:r>
      <w:r w:rsidRPr="001A3C68">
        <w:rPr>
          <w:sz w:val="16"/>
          <w:lang w:val="da-DK"/>
        </w:rPr>
        <w:t>april</w:t>
      </w:r>
      <w:r w:rsidRPr="001A3C68">
        <w:rPr>
          <w:spacing w:val="29"/>
          <w:sz w:val="16"/>
          <w:lang w:val="da-DK"/>
        </w:rPr>
        <w:t xml:space="preserve"> </w:t>
      </w:r>
      <w:r w:rsidRPr="001A3C68">
        <w:rPr>
          <w:sz w:val="16"/>
          <w:lang w:val="da-DK"/>
        </w:rPr>
        <w:t>1978,</w:t>
      </w:r>
      <w:r w:rsidRPr="001A3C68">
        <w:rPr>
          <w:spacing w:val="29"/>
          <w:sz w:val="16"/>
          <w:lang w:val="da-DK"/>
        </w:rPr>
        <w:t xml:space="preserve"> </w:t>
      </w:r>
      <w:r w:rsidRPr="001A3C68">
        <w:rPr>
          <w:sz w:val="16"/>
          <w:lang w:val="da-DK"/>
        </w:rPr>
        <w:t>nr.</w:t>
      </w:r>
      <w:r w:rsidRPr="001A3C68">
        <w:rPr>
          <w:spacing w:val="29"/>
          <w:sz w:val="16"/>
          <w:lang w:val="da-DK"/>
        </w:rPr>
        <w:t xml:space="preserve"> </w:t>
      </w:r>
      <w:r w:rsidRPr="001A3C68">
        <w:rPr>
          <w:sz w:val="16"/>
          <w:lang w:val="da-DK"/>
        </w:rPr>
        <w:t>55</w:t>
      </w:r>
      <w:r w:rsidRPr="001A3C68">
        <w:rPr>
          <w:spacing w:val="29"/>
          <w:sz w:val="16"/>
          <w:lang w:val="da-DK"/>
        </w:rPr>
        <w:t xml:space="preserve"> </w:t>
      </w:r>
      <w:r w:rsidRPr="001A3C68">
        <w:rPr>
          <w:sz w:val="16"/>
          <w:lang w:val="da-DK"/>
        </w:rPr>
        <w:t>af</w:t>
      </w:r>
      <w:r w:rsidRPr="001A3C68">
        <w:rPr>
          <w:spacing w:val="29"/>
          <w:sz w:val="16"/>
          <w:lang w:val="da-DK"/>
        </w:rPr>
        <w:t xml:space="preserve"> </w:t>
      </w:r>
      <w:r w:rsidRPr="001A3C68">
        <w:rPr>
          <w:sz w:val="16"/>
          <w:lang w:val="da-DK"/>
        </w:rPr>
        <w:t>11.</w:t>
      </w:r>
      <w:r w:rsidRPr="001A3C68">
        <w:rPr>
          <w:spacing w:val="29"/>
          <w:sz w:val="16"/>
          <w:lang w:val="da-DK"/>
        </w:rPr>
        <w:t xml:space="preserve"> </w:t>
      </w:r>
      <w:r w:rsidRPr="001A3C68">
        <w:rPr>
          <w:sz w:val="16"/>
          <w:lang w:val="da-DK"/>
        </w:rPr>
        <w:t>august</w:t>
      </w:r>
      <w:r w:rsidRPr="001A3C68">
        <w:rPr>
          <w:spacing w:val="29"/>
          <w:sz w:val="16"/>
          <w:lang w:val="da-DK"/>
        </w:rPr>
        <w:t xml:space="preserve"> </w:t>
      </w:r>
      <w:r w:rsidRPr="001A3C68">
        <w:rPr>
          <w:sz w:val="16"/>
          <w:lang w:val="da-DK"/>
        </w:rPr>
        <w:t>1987</w:t>
      </w:r>
      <w:r w:rsidRPr="001A3C68">
        <w:rPr>
          <w:spacing w:val="29"/>
          <w:sz w:val="16"/>
          <w:lang w:val="da-DK"/>
        </w:rPr>
        <w:t xml:space="preserve"> </w:t>
      </w:r>
      <w:r w:rsidRPr="001A3C68">
        <w:rPr>
          <w:sz w:val="16"/>
          <w:lang w:val="da-DK"/>
        </w:rPr>
        <w:t>og</w:t>
      </w:r>
      <w:r w:rsidRPr="001A3C68">
        <w:rPr>
          <w:spacing w:val="29"/>
          <w:sz w:val="16"/>
          <w:lang w:val="da-DK"/>
        </w:rPr>
        <w:t xml:space="preserve"> </w:t>
      </w:r>
      <w:r w:rsidRPr="001A3C68">
        <w:rPr>
          <w:sz w:val="16"/>
          <w:lang w:val="da-DK"/>
        </w:rPr>
        <w:t>nr.</w:t>
      </w:r>
      <w:r w:rsidRPr="001A3C68">
        <w:rPr>
          <w:spacing w:val="29"/>
          <w:sz w:val="16"/>
          <w:lang w:val="da-DK"/>
        </w:rPr>
        <w:t xml:space="preserve"> </w:t>
      </w:r>
      <w:r w:rsidRPr="001A3C68">
        <w:rPr>
          <w:sz w:val="16"/>
          <w:lang w:val="da-DK"/>
        </w:rPr>
        <w:t>109</w:t>
      </w:r>
      <w:r w:rsidRPr="001A3C68">
        <w:rPr>
          <w:spacing w:val="29"/>
          <w:sz w:val="16"/>
          <w:lang w:val="da-DK"/>
        </w:rPr>
        <w:t xml:space="preserve"> </w:t>
      </w:r>
      <w:r w:rsidRPr="001A3C68">
        <w:rPr>
          <w:sz w:val="16"/>
          <w:lang w:val="da-DK"/>
        </w:rPr>
        <w:t>af</w:t>
      </w:r>
      <w:r w:rsidRPr="001A3C68">
        <w:rPr>
          <w:spacing w:val="29"/>
          <w:sz w:val="16"/>
          <w:lang w:val="da-DK"/>
        </w:rPr>
        <w:t xml:space="preserve"> </w:t>
      </w:r>
      <w:r w:rsidRPr="001A3C68">
        <w:rPr>
          <w:sz w:val="16"/>
          <w:lang w:val="da-DK"/>
        </w:rPr>
        <w:t>20.</w:t>
      </w:r>
      <w:r w:rsidRPr="001A3C68">
        <w:rPr>
          <w:spacing w:val="29"/>
          <w:sz w:val="16"/>
          <w:lang w:val="da-DK"/>
        </w:rPr>
        <w:t xml:space="preserve"> </w:t>
      </w:r>
      <w:r w:rsidRPr="001A3C68">
        <w:rPr>
          <w:sz w:val="16"/>
          <w:lang w:val="da-DK"/>
        </w:rPr>
        <w:t>oktober</w:t>
      </w:r>
      <w:r w:rsidRPr="001A3C68">
        <w:rPr>
          <w:spacing w:val="29"/>
          <w:sz w:val="16"/>
          <w:lang w:val="da-DK"/>
        </w:rPr>
        <w:t xml:space="preserve"> </w:t>
      </w:r>
      <w:r w:rsidRPr="001A3C68">
        <w:rPr>
          <w:sz w:val="16"/>
          <w:lang w:val="da-DK"/>
        </w:rPr>
        <w:t>1994.</w:t>
      </w:r>
      <w:r w:rsidRPr="001A3C68">
        <w:rPr>
          <w:spacing w:val="29"/>
          <w:sz w:val="16"/>
          <w:lang w:val="da-DK"/>
        </w:rPr>
        <w:t xml:space="preserve"> </w:t>
      </w:r>
      <w:r w:rsidRPr="001A3C68">
        <w:rPr>
          <w:sz w:val="16"/>
          <w:lang w:val="da-DK"/>
        </w:rPr>
        <w:t>Internationale</w:t>
      </w:r>
      <w:r w:rsidRPr="001A3C68">
        <w:rPr>
          <w:spacing w:val="29"/>
          <w:sz w:val="16"/>
          <w:lang w:val="da-DK"/>
        </w:rPr>
        <w:t xml:space="preserve"> </w:t>
      </w:r>
      <w:r w:rsidRPr="001A3C68">
        <w:rPr>
          <w:sz w:val="16"/>
          <w:lang w:val="da-DK"/>
        </w:rPr>
        <w:t>beskyttelsesområder</w:t>
      </w:r>
      <w:r w:rsidRPr="001A3C68">
        <w:rPr>
          <w:spacing w:val="29"/>
          <w:sz w:val="16"/>
          <w:lang w:val="da-DK"/>
        </w:rPr>
        <w:t xml:space="preserve"> </w:t>
      </w:r>
      <w:r w:rsidRPr="001A3C68">
        <w:rPr>
          <w:sz w:val="16"/>
          <w:lang w:val="da-DK"/>
        </w:rPr>
        <w:t>i</w:t>
      </w:r>
      <w:r w:rsidRPr="001A3C68">
        <w:rPr>
          <w:spacing w:val="29"/>
          <w:sz w:val="16"/>
          <w:lang w:val="da-DK"/>
        </w:rPr>
        <w:t xml:space="preserve"> </w:t>
      </w:r>
      <w:r w:rsidRPr="001A3C68">
        <w:rPr>
          <w:sz w:val="16"/>
          <w:lang w:val="da-DK"/>
        </w:rPr>
        <w:t>Danmark,</w:t>
      </w:r>
      <w:r w:rsidRPr="001A3C68">
        <w:rPr>
          <w:spacing w:val="40"/>
          <w:sz w:val="16"/>
          <w:lang w:val="da-DK"/>
        </w:rPr>
        <w:t xml:space="preserve"> </w:t>
      </w:r>
      <w:r w:rsidRPr="001A3C68">
        <w:rPr>
          <w:sz w:val="16"/>
          <w:lang w:val="da-DK"/>
        </w:rPr>
        <w:t xml:space="preserve">som inkluderer fuglebeskyttelsesområder, habitatområder og </w:t>
      </w:r>
      <w:proofErr w:type="spellStart"/>
      <w:r w:rsidRPr="001A3C68">
        <w:rPr>
          <w:sz w:val="16"/>
          <w:lang w:val="da-DK"/>
        </w:rPr>
        <w:t>Ramsarområder</w:t>
      </w:r>
      <w:proofErr w:type="spellEnd"/>
      <w:r w:rsidRPr="001A3C68">
        <w:rPr>
          <w:sz w:val="16"/>
          <w:lang w:val="da-DK"/>
        </w:rPr>
        <w:t>, er udpeget i medfør af lov om miljømål m.v. for vandforekomster og</w:t>
      </w:r>
      <w:r w:rsidRPr="001A3C68">
        <w:rPr>
          <w:spacing w:val="40"/>
          <w:sz w:val="16"/>
          <w:lang w:val="da-DK"/>
        </w:rPr>
        <w:t xml:space="preserve"> </w:t>
      </w:r>
      <w:r w:rsidRPr="001A3C68">
        <w:rPr>
          <w:sz w:val="16"/>
          <w:lang w:val="da-DK"/>
        </w:rPr>
        <w:t>internationale naturbeskyttelsesområder (miljømålsloven).</w:t>
      </w:r>
    </w:p>
    <w:p w14:paraId="03A1F069" w14:textId="77777777" w:rsidR="00A8113D" w:rsidRPr="001A3C68" w:rsidRDefault="00A8113D">
      <w:pPr>
        <w:spacing w:line="249" w:lineRule="auto"/>
        <w:jc w:val="both"/>
        <w:rPr>
          <w:sz w:val="16"/>
          <w:lang w:val="da-DK"/>
        </w:rPr>
        <w:sectPr w:rsidR="00A8113D" w:rsidRPr="001A3C68">
          <w:pgSz w:w="11910" w:h="16840"/>
          <w:pgMar w:top="1320" w:right="740" w:bottom="840" w:left="740" w:header="0" w:footer="652" w:gutter="0"/>
          <w:cols w:space="708"/>
        </w:sectPr>
      </w:pPr>
    </w:p>
    <w:p w14:paraId="7690AC21" w14:textId="77777777" w:rsidR="00A8113D" w:rsidRPr="001A3C68" w:rsidRDefault="001A3C68">
      <w:pPr>
        <w:pStyle w:val="Overskrift1"/>
        <w:ind w:left="9482"/>
        <w:jc w:val="left"/>
        <w:rPr>
          <w:lang w:val="da-DK"/>
        </w:rPr>
      </w:pPr>
      <w:bookmarkStart w:id="194" w:name="Bilag_1_-_Projekter_omhandlet_i_§_4,_stk"/>
      <w:bookmarkEnd w:id="194"/>
      <w:r w:rsidRPr="001A3C68">
        <w:rPr>
          <w:lang w:val="da-DK"/>
        </w:rPr>
        <w:lastRenderedPageBreak/>
        <w:t xml:space="preserve">Bilag </w:t>
      </w:r>
      <w:r w:rsidRPr="001A3C68">
        <w:rPr>
          <w:spacing w:val="-10"/>
          <w:lang w:val="da-DK"/>
        </w:rPr>
        <w:t>1</w:t>
      </w:r>
    </w:p>
    <w:p w14:paraId="272872D7" w14:textId="77777777" w:rsidR="00A8113D" w:rsidRPr="001A3C68" w:rsidRDefault="001A3C68">
      <w:pPr>
        <w:pStyle w:val="Overskrift2"/>
        <w:ind w:left="3568"/>
        <w:jc w:val="left"/>
        <w:rPr>
          <w:lang w:val="da-DK"/>
        </w:rPr>
      </w:pPr>
      <w:r w:rsidRPr="001A3C68">
        <w:rPr>
          <w:lang w:val="da-DK"/>
        </w:rPr>
        <w:t>Projekter</w:t>
      </w:r>
      <w:r w:rsidRPr="001A3C68">
        <w:rPr>
          <w:spacing w:val="-1"/>
          <w:lang w:val="da-DK"/>
        </w:rPr>
        <w:t xml:space="preserve"> </w:t>
      </w:r>
      <w:r w:rsidRPr="001A3C68">
        <w:rPr>
          <w:lang w:val="da-DK"/>
        </w:rPr>
        <w:t>omhandlet</w:t>
      </w:r>
      <w:r w:rsidRPr="001A3C68">
        <w:rPr>
          <w:spacing w:val="-1"/>
          <w:lang w:val="da-DK"/>
        </w:rPr>
        <w:t xml:space="preserve"> </w:t>
      </w:r>
      <w:r w:rsidRPr="001A3C68">
        <w:rPr>
          <w:lang w:val="da-DK"/>
        </w:rPr>
        <w:t>i</w:t>
      </w:r>
      <w:r w:rsidRPr="001A3C68">
        <w:rPr>
          <w:spacing w:val="-1"/>
          <w:lang w:val="da-DK"/>
        </w:rPr>
        <w:t xml:space="preserve"> </w:t>
      </w:r>
      <w:r w:rsidRPr="001A3C68">
        <w:rPr>
          <w:lang w:val="da-DK"/>
        </w:rPr>
        <w:t>§</w:t>
      </w:r>
      <w:r w:rsidRPr="001A3C68">
        <w:rPr>
          <w:spacing w:val="-1"/>
          <w:lang w:val="da-DK"/>
        </w:rPr>
        <w:t xml:space="preserve"> </w:t>
      </w:r>
      <w:r w:rsidRPr="001A3C68">
        <w:rPr>
          <w:lang w:val="da-DK"/>
        </w:rPr>
        <w:t>4,</w:t>
      </w:r>
      <w:r w:rsidRPr="001A3C68">
        <w:rPr>
          <w:spacing w:val="-1"/>
          <w:lang w:val="da-DK"/>
        </w:rPr>
        <w:t xml:space="preserve"> </w:t>
      </w:r>
      <w:r w:rsidRPr="001A3C68">
        <w:rPr>
          <w:lang w:val="da-DK"/>
        </w:rPr>
        <w:t xml:space="preserve">stk. </w:t>
      </w:r>
      <w:r w:rsidRPr="001A3C68">
        <w:rPr>
          <w:spacing w:val="-10"/>
          <w:lang w:val="da-DK"/>
        </w:rPr>
        <w:t>1</w:t>
      </w:r>
    </w:p>
    <w:p w14:paraId="55CA5787" w14:textId="77777777" w:rsidR="00A8113D" w:rsidRPr="001A3C68" w:rsidRDefault="001A3C68">
      <w:pPr>
        <w:spacing w:before="212" w:line="408" w:lineRule="auto"/>
        <w:ind w:left="110" w:right="3668" w:firstLine="3560"/>
        <w:rPr>
          <w:i/>
          <w:sz w:val="24"/>
          <w:lang w:val="da-DK"/>
        </w:rPr>
      </w:pPr>
      <w:bookmarkStart w:id="195" w:name="Projekter_omhandlet_i_§_4,_stk._1"/>
      <w:bookmarkEnd w:id="195"/>
      <w:r w:rsidRPr="001A3C68">
        <w:rPr>
          <w:i/>
          <w:sz w:val="24"/>
          <w:lang w:val="da-DK"/>
        </w:rPr>
        <w:t>Projekter</w:t>
      </w:r>
      <w:r w:rsidRPr="001A3C68">
        <w:rPr>
          <w:i/>
          <w:spacing w:val="-8"/>
          <w:sz w:val="24"/>
          <w:lang w:val="da-DK"/>
        </w:rPr>
        <w:t xml:space="preserve"> </w:t>
      </w:r>
      <w:r w:rsidRPr="001A3C68">
        <w:rPr>
          <w:i/>
          <w:sz w:val="24"/>
          <w:lang w:val="da-DK"/>
        </w:rPr>
        <w:t>omhandlet</w:t>
      </w:r>
      <w:r w:rsidRPr="001A3C68">
        <w:rPr>
          <w:i/>
          <w:spacing w:val="-7"/>
          <w:sz w:val="24"/>
          <w:lang w:val="da-DK"/>
        </w:rPr>
        <w:t xml:space="preserve"> </w:t>
      </w:r>
      <w:r w:rsidRPr="001A3C68">
        <w:rPr>
          <w:i/>
          <w:sz w:val="24"/>
          <w:lang w:val="da-DK"/>
        </w:rPr>
        <w:t>i</w:t>
      </w:r>
      <w:r w:rsidRPr="001A3C68">
        <w:rPr>
          <w:i/>
          <w:spacing w:val="-7"/>
          <w:sz w:val="24"/>
          <w:lang w:val="da-DK"/>
        </w:rPr>
        <w:t xml:space="preserve"> </w:t>
      </w:r>
      <w:r w:rsidRPr="001A3C68">
        <w:rPr>
          <w:i/>
          <w:sz w:val="24"/>
          <w:lang w:val="da-DK"/>
        </w:rPr>
        <w:t>§</w:t>
      </w:r>
      <w:r w:rsidRPr="001A3C68">
        <w:rPr>
          <w:i/>
          <w:spacing w:val="-7"/>
          <w:sz w:val="24"/>
          <w:lang w:val="da-DK"/>
        </w:rPr>
        <w:t xml:space="preserve"> </w:t>
      </w:r>
      <w:r w:rsidRPr="001A3C68">
        <w:rPr>
          <w:i/>
          <w:sz w:val="24"/>
          <w:lang w:val="da-DK"/>
        </w:rPr>
        <w:t>4,</w:t>
      </w:r>
      <w:r w:rsidRPr="001A3C68">
        <w:rPr>
          <w:i/>
          <w:spacing w:val="-7"/>
          <w:sz w:val="24"/>
          <w:lang w:val="da-DK"/>
        </w:rPr>
        <w:t xml:space="preserve"> </w:t>
      </w:r>
      <w:r w:rsidRPr="001A3C68">
        <w:rPr>
          <w:i/>
          <w:sz w:val="24"/>
          <w:lang w:val="da-DK"/>
        </w:rPr>
        <w:t>stk.</w:t>
      </w:r>
      <w:r w:rsidRPr="001A3C68">
        <w:rPr>
          <w:i/>
          <w:spacing w:val="-7"/>
          <w:sz w:val="24"/>
          <w:lang w:val="da-DK"/>
        </w:rPr>
        <w:t xml:space="preserve"> </w:t>
      </w:r>
      <w:r w:rsidRPr="001A3C68">
        <w:rPr>
          <w:i/>
          <w:sz w:val="24"/>
          <w:lang w:val="da-DK"/>
        </w:rPr>
        <w:t>1 (VVM-direktivets bilag 1 om projekter omhandlet i artikel 4, stk. 1.)</w:t>
      </w:r>
    </w:p>
    <w:p w14:paraId="4E8CC370" w14:textId="77777777" w:rsidR="00A8113D" w:rsidRPr="001A3C68" w:rsidRDefault="001A3C68">
      <w:pPr>
        <w:pStyle w:val="Listeafsnit"/>
        <w:numPr>
          <w:ilvl w:val="0"/>
          <w:numId w:val="6"/>
        </w:numPr>
        <w:tabs>
          <w:tab w:val="left" w:pos="376"/>
        </w:tabs>
        <w:spacing w:before="178" w:line="249" w:lineRule="auto"/>
        <w:ind w:right="108" w:firstLine="0"/>
        <w:jc w:val="both"/>
        <w:rPr>
          <w:sz w:val="24"/>
          <w:lang w:val="da-DK"/>
        </w:rPr>
      </w:pPr>
      <w:r w:rsidRPr="001A3C68">
        <w:rPr>
          <w:sz w:val="24"/>
          <w:lang w:val="da-DK"/>
        </w:rPr>
        <w:t>Råolieraffinaderier (undtagen virksomheder, der udelukkende fremstiller smøremidler på grundlag af råolie) samt anlæg til forgasning og fortætning af mindst 500 tons kul eller bituminøs skifer om dagen.</w:t>
      </w:r>
    </w:p>
    <w:p w14:paraId="09328106" w14:textId="77777777" w:rsidR="00A8113D" w:rsidRPr="001A3C68" w:rsidRDefault="00A8113D">
      <w:pPr>
        <w:pStyle w:val="Brdtekst"/>
        <w:spacing w:before="86"/>
        <w:ind w:left="0"/>
        <w:rPr>
          <w:lang w:val="da-DK"/>
        </w:rPr>
      </w:pPr>
    </w:p>
    <w:p w14:paraId="718C74C8" w14:textId="77777777" w:rsidR="00A8113D" w:rsidRDefault="001A3C68">
      <w:pPr>
        <w:pStyle w:val="Listeafsnit"/>
        <w:numPr>
          <w:ilvl w:val="0"/>
          <w:numId w:val="6"/>
        </w:numPr>
        <w:tabs>
          <w:tab w:val="left" w:pos="290"/>
        </w:tabs>
        <w:spacing w:before="0"/>
        <w:ind w:left="290" w:hanging="180"/>
        <w:rPr>
          <w:sz w:val="24"/>
        </w:rPr>
      </w:pPr>
      <w:r>
        <w:rPr>
          <w:sz w:val="24"/>
        </w:rPr>
        <w:t>​</w:t>
      </w:r>
    </w:p>
    <w:p w14:paraId="3468FFF0" w14:textId="77777777" w:rsidR="00A8113D" w:rsidRPr="003E3716" w:rsidRDefault="001A3C68">
      <w:pPr>
        <w:pStyle w:val="Listeafsnit"/>
        <w:numPr>
          <w:ilvl w:val="1"/>
          <w:numId w:val="6"/>
        </w:numPr>
        <w:tabs>
          <w:tab w:val="left" w:pos="356"/>
        </w:tabs>
        <w:ind w:hanging="246"/>
        <w:rPr>
          <w:sz w:val="24"/>
          <w:lang w:val="da-DK"/>
        </w:rPr>
      </w:pPr>
      <w:r w:rsidRPr="003E3716">
        <w:rPr>
          <w:sz w:val="24"/>
          <w:lang w:val="da-DK"/>
        </w:rPr>
        <w:t xml:space="preserve">Konventionelle kraftværker og andre fyringsanlæg med en termisk ydelse på mindst 300 </w:t>
      </w:r>
      <w:r w:rsidRPr="003E3716">
        <w:rPr>
          <w:spacing w:val="-5"/>
          <w:sz w:val="24"/>
          <w:lang w:val="da-DK"/>
        </w:rPr>
        <w:t>MW.</w:t>
      </w:r>
    </w:p>
    <w:p w14:paraId="3B2F6797" w14:textId="77777777" w:rsidR="00A8113D" w:rsidRPr="003E3716" w:rsidRDefault="001A3C68">
      <w:pPr>
        <w:pStyle w:val="Listeafsnit"/>
        <w:numPr>
          <w:ilvl w:val="1"/>
          <w:numId w:val="6"/>
        </w:numPr>
        <w:tabs>
          <w:tab w:val="left" w:pos="110"/>
          <w:tab w:val="left" w:pos="373"/>
        </w:tabs>
        <w:spacing w:line="249" w:lineRule="auto"/>
        <w:ind w:left="110" w:right="108" w:hanging="1"/>
        <w:jc w:val="both"/>
        <w:rPr>
          <w:sz w:val="24"/>
          <w:lang w:val="da-DK"/>
        </w:rPr>
      </w:pPr>
      <w:r w:rsidRPr="003E3716">
        <w:rPr>
          <w:sz w:val="24"/>
          <w:lang w:val="da-DK"/>
        </w:rPr>
        <w:t>Kernekraftværker og andre kernereaktorer herunder demontering og nedlukning af sådanne kernekraft- værker eller reaktorer (bortset fra forskningsanlæg til fremstilling og forarbejdning af spaltelige og fertile stoffer, hvis maksimumskapacitet ikke overstiger 1 kW vedvarende termisk ydelse)</w:t>
      </w:r>
    </w:p>
    <w:p w14:paraId="24A5D7AF" w14:textId="77777777" w:rsidR="00A8113D" w:rsidRPr="003E3716" w:rsidRDefault="00A8113D">
      <w:pPr>
        <w:pStyle w:val="Brdtekst"/>
        <w:spacing w:before="87"/>
        <w:ind w:left="0"/>
        <w:rPr>
          <w:lang w:val="da-DK"/>
        </w:rPr>
      </w:pPr>
    </w:p>
    <w:p w14:paraId="09502786" w14:textId="77777777" w:rsidR="00A8113D" w:rsidRDefault="001A3C68">
      <w:pPr>
        <w:pStyle w:val="Listeafsnit"/>
        <w:numPr>
          <w:ilvl w:val="0"/>
          <w:numId w:val="6"/>
        </w:numPr>
        <w:tabs>
          <w:tab w:val="left" w:pos="290"/>
        </w:tabs>
        <w:spacing w:before="0"/>
        <w:ind w:left="290" w:hanging="180"/>
        <w:rPr>
          <w:sz w:val="24"/>
        </w:rPr>
      </w:pPr>
      <w:r>
        <w:rPr>
          <w:sz w:val="24"/>
        </w:rPr>
        <w:t>​</w:t>
      </w:r>
    </w:p>
    <w:p w14:paraId="6308F613" w14:textId="77777777" w:rsidR="00A8113D" w:rsidRPr="003E3716" w:rsidRDefault="001A3C68">
      <w:pPr>
        <w:pStyle w:val="Listeafsnit"/>
        <w:numPr>
          <w:ilvl w:val="1"/>
          <w:numId w:val="6"/>
        </w:numPr>
        <w:tabs>
          <w:tab w:val="left" w:pos="356"/>
        </w:tabs>
        <w:ind w:hanging="246"/>
        <w:rPr>
          <w:sz w:val="24"/>
          <w:lang w:val="da-DK"/>
        </w:rPr>
      </w:pPr>
      <w:r w:rsidRPr="003E3716">
        <w:rPr>
          <w:sz w:val="24"/>
          <w:lang w:val="da-DK"/>
        </w:rPr>
        <w:t xml:space="preserve">Anlæg til oparbejdning af bestrålet nukleart </w:t>
      </w:r>
      <w:r w:rsidRPr="003E3716">
        <w:rPr>
          <w:spacing w:val="-2"/>
          <w:sz w:val="24"/>
          <w:lang w:val="da-DK"/>
        </w:rPr>
        <w:t>brændsel.</w:t>
      </w:r>
    </w:p>
    <w:p w14:paraId="69D53228" w14:textId="77777777" w:rsidR="00A8113D" w:rsidRDefault="001A3C68">
      <w:pPr>
        <w:pStyle w:val="Listeafsnit"/>
        <w:numPr>
          <w:ilvl w:val="1"/>
          <w:numId w:val="6"/>
        </w:numPr>
        <w:tabs>
          <w:tab w:val="left" w:pos="369"/>
        </w:tabs>
        <w:ind w:left="369" w:hanging="259"/>
        <w:rPr>
          <w:sz w:val="24"/>
        </w:rPr>
      </w:pPr>
      <w:proofErr w:type="spellStart"/>
      <w:r>
        <w:rPr>
          <w:sz w:val="24"/>
        </w:rPr>
        <w:t>Anlæg</w:t>
      </w:r>
      <w:proofErr w:type="spellEnd"/>
      <w:r>
        <w:rPr>
          <w:sz w:val="24"/>
        </w:rPr>
        <w:t xml:space="preserve">, der er </w:t>
      </w:r>
      <w:proofErr w:type="spellStart"/>
      <w:r>
        <w:rPr>
          <w:spacing w:val="-2"/>
          <w:sz w:val="24"/>
        </w:rPr>
        <w:t>bestemt</w:t>
      </w:r>
      <w:proofErr w:type="spellEnd"/>
      <w:r>
        <w:rPr>
          <w:spacing w:val="-2"/>
          <w:sz w:val="24"/>
        </w:rPr>
        <w:t>:</w:t>
      </w:r>
    </w:p>
    <w:p w14:paraId="32F22104" w14:textId="77777777" w:rsidR="00A8113D" w:rsidRPr="003E3716" w:rsidRDefault="001A3C68">
      <w:pPr>
        <w:pStyle w:val="Listeafsnit"/>
        <w:numPr>
          <w:ilvl w:val="2"/>
          <w:numId w:val="6"/>
        </w:numPr>
        <w:tabs>
          <w:tab w:val="left" w:pos="316"/>
        </w:tabs>
        <w:ind w:left="316" w:hanging="206"/>
        <w:rPr>
          <w:sz w:val="24"/>
          <w:lang w:val="da-DK"/>
        </w:rPr>
      </w:pPr>
      <w:r w:rsidRPr="003E3716">
        <w:rPr>
          <w:sz w:val="24"/>
          <w:lang w:val="da-DK"/>
        </w:rPr>
        <w:t xml:space="preserve">til fremstilling eller berigning af nukleart </w:t>
      </w:r>
      <w:r w:rsidRPr="003E3716">
        <w:rPr>
          <w:spacing w:val="-2"/>
          <w:sz w:val="24"/>
          <w:lang w:val="da-DK"/>
        </w:rPr>
        <w:t>brændsel,</w:t>
      </w:r>
    </w:p>
    <w:p w14:paraId="0DE9734B" w14:textId="77777777" w:rsidR="00A8113D" w:rsidRPr="003E3716" w:rsidRDefault="001A3C68">
      <w:pPr>
        <w:pStyle w:val="Listeafsnit"/>
        <w:numPr>
          <w:ilvl w:val="2"/>
          <w:numId w:val="6"/>
        </w:numPr>
        <w:tabs>
          <w:tab w:val="left" w:pos="383"/>
        </w:tabs>
        <w:ind w:left="383" w:hanging="273"/>
        <w:rPr>
          <w:sz w:val="24"/>
          <w:lang w:val="da-DK"/>
        </w:rPr>
      </w:pPr>
      <w:r w:rsidRPr="003E3716">
        <w:rPr>
          <w:sz w:val="24"/>
          <w:lang w:val="da-DK"/>
        </w:rPr>
        <w:t>til</w:t>
      </w:r>
      <w:r w:rsidRPr="003E3716">
        <w:rPr>
          <w:spacing w:val="-2"/>
          <w:sz w:val="24"/>
          <w:lang w:val="da-DK"/>
        </w:rPr>
        <w:t xml:space="preserve"> </w:t>
      </w:r>
      <w:r w:rsidRPr="003E3716">
        <w:rPr>
          <w:sz w:val="24"/>
          <w:lang w:val="da-DK"/>
        </w:rPr>
        <w:t xml:space="preserve">oparbejdning af bestrålet nukleart brændsel eller højradioaktivt </w:t>
      </w:r>
      <w:r w:rsidRPr="003E3716">
        <w:rPr>
          <w:spacing w:val="-2"/>
          <w:sz w:val="24"/>
          <w:lang w:val="da-DK"/>
        </w:rPr>
        <w:t>affald,</w:t>
      </w:r>
    </w:p>
    <w:p w14:paraId="4FF8B9BF" w14:textId="77777777" w:rsidR="00A8113D" w:rsidRPr="003E3716" w:rsidRDefault="001A3C68">
      <w:pPr>
        <w:pStyle w:val="Listeafsnit"/>
        <w:numPr>
          <w:ilvl w:val="2"/>
          <w:numId w:val="6"/>
        </w:numPr>
        <w:tabs>
          <w:tab w:val="left" w:pos="449"/>
        </w:tabs>
        <w:ind w:left="449" w:hanging="339"/>
        <w:rPr>
          <w:sz w:val="24"/>
          <w:lang w:val="da-DK"/>
        </w:rPr>
      </w:pPr>
      <w:r w:rsidRPr="003E3716">
        <w:rPr>
          <w:sz w:val="24"/>
          <w:lang w:val="da-DK"/>
        </w:rPr>
        <w:t>til</w:t>
      </w:r>
      <w:r w:rsidRPr="003E3716">
        <w:rPr>
          <w:spacing w:val="-1"/>
          <w:sz w:val="24"/>
          <w:lang w:val="da-DK"/>
        </w:rPr>
        <w:t xml:space="preserve"> </w:t>
      </w:r>
      <w:r w:rsidRPr="003E3716">
        <w:rPr>
          <w:sz w:val="24"/>
          <w:lang w:val="da-DK"/>
        </w:rPr>
        <w:t>endelig</w:t>
      </w:r>
      <w:r w:rsidRPr="003E3716">
        <w:rPr>
          <w:spacing w:val="-1"/>
          <w:sz w:val="24"/>
          <w:lang w:val="da-DK"/>
        </w:rPr>
        <w:t xml:space="preserve"> </w:t>
      </w:r>
      <w:r w:rsidRPr="003E3716">
        <w:rPr>
          <w:sz w:val="24"/>
          <w:lang w:val="da-DK"/>
        </w:rPr>
        <w:t>bortskaffelse</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bestrålet</w:t>
      </w:r>
      <w:r w:rsidRPr="003E3716">
        <w:rPr>
          <w:spacing w:val="-1"/>
          <w:sz w:val="24"/>
          <w:lang w:val="da-DK"/>
        </w:rPr>
        <w:t xml:space="preserve"> </w:t>
      </w:r>
      <w:r w:rsidRPr="003E3716">
        <w:rPr>
          <w:sz w:val="24"/>
          <w:lang w:val="da-DK"/>
        </w:rPr>
        <w:t xml:space="preserve">nukleart </w:t>
      </w:r>
      <w:r w:rsidRPr="003E3716">
        <w:rPr>
          <w:spacing w:val="-2"/>
          <w:sz w:val="24"/>
          <w:lang w:val="da-DK"/>
        </w:rPr>
        <w:t>brændsel,</w:t>
      </w:r>
    </w:p>
    <w:p w14:paraId="13FAA264" w14:textId="77777777" w:rsidR="00A8113D" w:rsidRPr="003E3716" w:rsidRDefault="001A3C68">
      <w:pPr>
        <w:pStyle w:val="Listeafsnit"/>
        <w:numPr>
          <w:ilvl w:val="2"/>
          <w:numId w:val="6"/>
        </w:numPr>
        <w:tabs>
          <w:tab w:val="left" w:pos="436"/>
        </w:tabs>
        <w:ind w:left="436" w:hanging="326"/>
        <w:rPr>
          <w:sz w:val="24"/>
          <w:lang w:val="da-DK"/>
        </w:rPr>
      </w:pPr>
      <w:r w:rsidRPr="003E3716">
        <w:rPr>
          <w:sz w:val="24"/>
          <w:lang w:val="da-DK"/>
        </w:rPr>
        <w:t>udelukkende</w:t>
      </w:r>
      <w:r w:rsidRPr="003E3716">
        <w:rPr>
          <w:spacing w:val="-1"/>
          <w:sz w:val="24"/>
          <w:lang w:val="da-DK"/>
        </w:rPr>
        <w:t xml:space="preserve"> </w:t>
      </w:r>
      <w:r w:rsidRPr="003E3716">
        <w:rPr>
          <w:sz w:val="24"/>
          <w:lang w:val="da-DK"/>
        </w:rPr>
        <w:t>til</w:t>
      </w:r>
      <w:r w:rsidRPr="003E3716">
        <w:rPr>
          <w:spacing w:val="-1"/>
          <w:sz w:val="24"/>
          <w:lang w:val="da-DK"/>
        </w:rPr>
        <w:t xml:space="preserve"> </w:t>
      </w:r>
      <w:r w:rsidRPr="003E3716">
        <w:rPr>
          <w:sz w:val="24"/>
          <w:lang w:val="da-DK"/>
        </w:rPr>
        <w:t>endelig</w:t>
      </w:r>
      <w:r w:rsidRPr="003E3716">
        <w:rPr>
          <w:spacing w:val="-1"/>
          <w:sz w:val="24"/>
          <w:lang w:val="da-DK"/>
        </w:rPr>
        <w:t xml:space="preserve"> </w:t>
      </w:r>
      <w:r w:rsidRPr="003E3716">
        <w:rPr>
          <w:sz w:val="24"/>
          <w:lang w:val="da-DK"/>
        </w:rPr>
        <w:t>bortskaffelse</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 xml:space="preserve">radioaktivt </w:t>
      </w:r>
      <w:r w:rsidRPr="003E3716">
        <w:rPr>
          <w:spacing w:val="-2"/>
          <w:sz w:val="24"/>
          <w:lang w:val="da-DK"/>
        </w:rPr>
        <w:t>affald,</w:t>
      </w:r>
    </w:p>
    <w:p w14:paraId="11348D2E" w14:textId="77777777" w:rsidR="00A8113D" w:rsidRPr="003E3716" w:rsidRDefault="001A3C68">
      <w:pPr>
        <w:pStyle w:val="Listeafsnit"/>
        <w:numPr>
          <w:ilvl w:val="2"/>
          <w:numId w:val="6"/>
        </w:numPr>
        <w:tabs>
          <w:tab w:val="left" w:pos="110"/>
          <w:tab w:val="left" w:pos="389"/>
        </w:tabs>
        <w:spacing w:line="249" w:lineRule="auto"/>
        <w:ind w:left="110" w:right="104" w:hanging="1"/>
        <w:jc w:val="both"/>
        <w:rPr>
          <w:sz w:val="24"/>
          <w:lang w:val="da-DK"/>
        </w:rPr>
      </w:pPr>
      <w:r w:rsidRPr="003E3716">
        <w:rPr>
          <w:sz w:val="24"/>
          <w:lang w:val="da-DK"/>
        </w:rPr>
        <w:t>udelukkende til deponering (planlagt til at vare i mere end 10 år) af bestrålet nukleart brændsel eller radioaktivt affald på et andet sted med produktionsstedet.</w:t>
      </w:r>
    </w:p>
    <w:p w14:paraId="2818CFB1" w14:textId="77777777" w:rsidR="00A8113D" w:rsidRPr="003E3716" w:rsidRDefault="00A8113D">
      <w:pPr>
        <w:pStyle w:val="Brdtekst"/>
        <w:spacing w:before="86"/>
        <w:ind w:left="0"/>
        <w:rPr>
          <w:lang w:val="da-DK"/>
        </w:rPr>
      </w:pPr>
    </w:p>
    <w:p w14:paraId="5AE472B2" w14:textId="77777777" w:rsidR="00A8113D" w:rsidRDefault="001A3C68">
      <w:pPr>
        <w:pStyle w:val="Listeafsnit"/>
        <w:numPr>
          <w:ilvl w:val="0"/>
          <w:numId w:val="6"/>
        </w:numPr>
        <w:tabs>
          <w:tab w:val="left" w:pos="290"/>
        </w:tabs>
        <w:spacing w:before="0"/>
        <w:ind w:left="290" w:hanging="180"/>
        <w:rPr>
          <w:sz w:val="24"/>
        </w:rPr>
      </w:pPr>
      <w:r>
        <w:rPr>
          <w:sz w:val="24"/>
        </w:rPr>
        <w:t>​</w:t>
      </w:r>
    </w:p>
    <w:p w14:paraId="0910F5C0" w14:textId="77777777" w:rsidR="00A8113D" w:rsidRPr="003E3716" w:rsidRDefault="001A3C68">
      <w:pPr>
        <w:pStyle w:val="Listeafsnit"/>
        <w:numPr>
          <w:ilvl w:val="1"/>
          <w:numId w:val="6"/>
        </w:numPr>
        <w:tabs>
          <w:tab w:val="left" w:pos="356"/>
        </w:tabs>
        <w:ind w:hanging="246"/>
        <w:rPr>
          <w:sz w:val="24"/>
          <w:lang w:val="da-DK"/>
        </w:rPr>
      </w:pPr>
      <w:r w:rsidRPr="003E3716">
        <w:rPr>
          <w:sz w:val="24"/>
          <w:lang w:val="da-DK"/>
        </w:rPr>
        <w:t xml:space="preserve">Integrerede jern- og stålværker til fremstilling af råjern og </w:t>
      </w:r>
      <w:proofErr w:type="spellStart"/>
      <w:r w:rsidRPr="003E3716">
        <w:rPr>
          <w:spacing w:val="-2"/>
          <w:sz w:val="24"/>
          <w:lang w:val="da-DK"/>
        </w:rPr>
        <w:t>råstål</w:t>
      </w:r>
      <w:proofErr w:type="spellEnd"/>
      <w:r w:rsidRPr="003E3716">
        <w:rPr>
          <w:spacing w:val="-2"/>
          <w:sz w:val="24"/>
          <w:lang w:val="da-DK"/>
        </w:rPr>
        <w:t>.</w:t>
      </w:r>
    </w:p>
    <w:p w14:paraId="6AB08D7B" w14:textId="77777777" w:rsidR="00A8113D" w:rsidRPr="003E3716" w:rsidRDefault="001A3C68">
      <w:pPr>
        <w:pStyle w:val="Listeafsnit"/>
        <w:numPr>
          <w:ilvl w:val="1"/>
          <w:numId w:val="6"/>
        </w:numPr>
        <w:tabs>
          <w:tab w:val="left" w:pos="372"/>
        </w:tabs>
        <w:spacing w:line="249" w:lineRule="auto"/>
        <w:ind w:left="110" w:right="107" w:firstLine="0"/>
        <w:jc w:val="both"/>
        <w:rPr>
          <w:sz w:val="24"/>
          <w:lang w:val="da-DK"/>
        </w:rPr>
      </w:pPr>
      <w:r w:rsidRPr="003E3716">
        <w:rPr>
          <w:sz w:val="24"/>
          <w:lang w:val="da-DK"/>
        </w:rPr>
        <w:t>Anlæg til udvinding af non-</w:t>
      </w:r>
      <w:proofErr w:type="spellStart"/>
      <w:r w:rsidRPr="003E3716">
        <w:rPr>
          <w:sz w:val="24"/>
          <w:lang w:val="da-DK"/>
        </w:rPr>
        <w:t>ferro</w:t>
      </w:r>
      <w:proofErr w:type="spellEnd"/>
      <w:r w:rsidRPr="003E3716">
        <w:rPr>
          <w:sz w:val="24"/>
          <w:lang w:val="da-DK"/>
        </w:rPr>
        <w:t xml:space="preserve"> </w:t>
      </w:r>
      <w:proofErr w:type="spellStart"/>
      <w:r w:rsidRPr="003E3716">
        <w:rPr>
          <w:sz w:val="24"/>
          <w:lang w:val="da-DK"/>
        </w:rPr>
        <w:t>råmetaller</w:t>
      </w:r>
      <w:proofErr w:type="spellEnd"/>
      <w:r w:rsidRPr="003E3716">
        <w:rPr>
          <w:sz w:val="24"/>
          <w:lang w:val="da-DK"/>
        </w:rPr>
        <w:t xml:space="preserve"> af malme, koncentrater eller sekundære råstoffer ved hjælp af metalprocesser, kemiske eller elektrolytiske processer.</w:t>
      </w:r>
    </w:p>
    <w:p w14:paraId="12309382" w14:textId="77777777" w:rsidR="00A8113D" w:rsidRPr="003E3716" w:rsidRDefault="00A8113D">
      <w:pPr>
        <w:pStyle w:val="Brdtekst"/>
        <w:spacing w:before="86"/>
        <w:ind w:left="0"/>
        <w:rPr>
          <w:lang w:val="da-DK"/>
        </w:rPr>
      </w:pPr>
    </w:p>
    <w:p w14:paraId="6C97A450" w14:textId="77777777" w:rsidR="00A8113D" w:rsidRPr="003E3716" w:rsidRDefault="001A3C68">
      <w:pPr>
        <w:pStyle w:val="Listeafsnit"/>
        <w:numPr>
          <w:ilvl w:val="0"/>
          <w:numId w:val="6"/>
        </w:numPr>
        <w:tabs>
          <w:tab w:val="left" w:pos="110"/>
          <w:tab w:val="left" w:pos="353"/>
        </w:tabs>
        <w:spacing w:before="0" w:line="249" w:lineRule="auto"/>
        <w:ind w:right="106" w:hanging="1"/>
        <w:jc w:val="both"/>
        <w:rPr>
          <w:sz w:val="24"/>
          <w:lang w:val="da-DK"/>
        </w:rPr>
      </w:pPr>
      <w:r w:rsidRPr="003E3716">
        <w:rPr>
          <w:sz w:val="24"/>
          <w:lang w:val="da-DK"/>
        </w:rPr>
        <w:t xml:space="preserve">Anlæg til udvinding af asbest og til behandling og forarbejdning af asbest og af produkter, der </w:t>
      </w:r>
      <w:proofErr w:type="spellStart"/>
      <w:r w:rsidRPr="003E3716">
        <w:rPr>
          <w:sz w:val="24"/>
          <w:lang w:val="da-DK"/>
        </w:rPr>
        <w:t>indehol</w:t>
      </w:r>
      <w:proofErr w:type="spellEnd"/>
      <w:r w:rsidRPr="003E3716">
        <w:rPr>
          <w:sz w:val="24"/>
          <w:lang w:val="da-DK"/>
        </w:rPr>
        <w:t>- der asbest: for så vidt angår produkter i asbestcement, med en årlig produktion på over 20 000 tons færdige produkter; for så vidt angår friktionspakninger, med en årlig produktion på 50 tons færdige produkter; for så vidt angår anden anvendelse af asbest, med et årligt forbrug heraf på over 200 tons.</w:t>
      </w:r>
    </w:p>
    <w:p w14:paraId="108772D9" w14:textId="77777777" w:rsidR="00A8113D" w:rsidRPr="003E3716" w:rsidRDefault="00A8113D">
      <w:pPr>
        <w:pStyle w:val="Brdtekst"/>
        <w:spacing w:before="88"/>
        <w:ind w:left="0"/>
        <w:rPr>
          <w:lang w:val="da-DK"/>
        </w:rPr>
      </w:pPr>
    </w:p>
    <w:p w14:paraId="374DA3F5" w14:textId="77777777" w:rsidR="00A8113D" w:rsidRPr="003E3716" w:rsidRDefault="001A3C68">
      <w:pPr>
        <w:pStyle w:val="Listeafsnit"/>
        <w:numPr>
          <w:ilvl w:val="0"/>
          <w:numId w:val="6"/>
        </w:numPr>
        <w:tabs>
          <w:tab w:val="left" w:pos="398"/>
        </w:tabs>
        <w:spacing w:before="0" w:line="249" w:lineRule="auto"/>
        <w:ind w:right="106" w:firstLine="0"/>
        <w:jc w:val="both"/>
        <w:rPr>
          <w:sz w:val="24"/>
          <w:lang w:val="da-DK"/>
        </w:rPr>
      </w:pPr>
      <w:r w:rsidRPr="003E3716">
        <w:rPr>
          <w:sz w:val="24"/>
          <w:lang w:val="da-DK"/>
        </w:rPr>
        <w:t>Integrerede kemiske anlæg, dvs. anlæg til fremstilling i industriel målestok af stoffer ved kemisk omdannelse, som ligger side om side og funktionelt hører sammen, og som er:</w:t>
      </w:r>
    </w:p>
    <w:p w14:paraId="3897BF87" w14:textId="77777777" w:rsidR="00A8113D" w:rsidRPr="003E3716" w:rsidRDefault="001A3C68">
      <w:pPr>
        <w:pStyle w:val="Listeafsnit"/>
        <w:numPr>
          <w:ilvl w:val="1"/>
          <w:numId w:val="6"/>
        </w:numPr>
        <w:tabs>
          <w:tab w:val="left" w:pos="356"/>
        </w:tabs>
        <w:spacing w:before="182"/>
        <w:ind w:hanging="246"/>
        <w:rPr>
          <w:sz w:val="24"/>
          <w:lang w:val="da-DK"/>
        </w:rPr>
      </w:pPr>
      <w:r w:rsidRPr="003E3716">
        <w:rPr>
          <w:sz w:val="24"/>
          <w:lang w:val="da-DK"/>
        </w:rPr>
        <w:t>til</w:t>
      </w:r>
      <w:r w:rsidRPr="003E3716">
        <w:rPr>
          <w:spacing w:val="-2"/>
          <w:sz w:val="24"/>
          <w:lang w:val="da-DK"/>
        </w:rPr>
        <w:t xml:space="preserve"> </w:t>
      </w:r>
      <w:r w:rsidRPr="003E3716">
        <w:rPr>
          <w:sz w:val="24"/>
          <w:lang w:val="da-DK"/>
        </w:rPr>
        <w:t>fremstilling</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organiske</w:t>
      </w:r>
      <w:r w:rsidRPr="003E3716">
        <w:rPr>
          <w:spacing w:val="-1"/>
          <w:sz w:val="24"/>
          <w:lang w:val="da-DK"/>
        </w:rPr>
        <w:t xml:space="preserve"> </w:t>
      </w:r>
      <w:r w:rsidRPr="003E3716">
        <w:rPr>
          <w:spacing w:val="-2"/>
          <w:sz w:val="24"/>
          <w:lang w:val="da-DK"/>
        </w:rPr>
        <w:t>grundkemikalier,</w:t>
      </w:r>
    </w:p>
    <w:p w14:paraId="309B697F" w14:textId="77777777" w:rsidR="00A8113D" w:rsidRPr="003E3716" w:rsidRDefault="00A8113D">
      <w:pPr>
        <w:rPr>
          <w:sz w:val="24"/>
          <w:lang w:val="da-DK"/>
        </w:rPr>
        <w:sectPr w:rsidR="00A8113D" w:rsidRPr="003E3716">
          <w:pgSz w:w="11910" w:h="16840"/>
          <w:pgMar w:top="1320" w:right="740" w:bottom="840" w:left="740" w:header="0" w:footer="652" w:gutter="0"/>
          <w:cols w:space="708"/>
        </w:sectPr>
      </w:pPr>
    </w:p>
    <w:p w14:paraId="552B039A" w14:textId="77777777" w:rsidR="00A8113D" w:rsidRPr="003E3716" w:rsidRDefault="001A3C68">
      <w:pPr>
        <w:pStyle w:val="Listeafsnit"/>
        <w:numPr>
          <w:ilvl w:val="1"/>
          <w:numId w:val="6"/>
        </w:numPr>
        <w:tabs>
          <w:tab w:val="left" w:pos="369"/>
        </w:tabs>
        <w:spacing w:before="67"/>
        <w:ind w:left="369" w:hanging="259"/>
        <w:rPr>
          <w:sz w:val="24"/>
          <w:lang w:val="da-DK"/>
        </w:rPr>
      </w:pPr>
      <w:r w:rsidRPr="003E3716">
        <w:rPr>
          <w:sz w:val="24"/>
          <w:lang w:val="da-DK"/>
        </w:rPr>
        <w:lastRenderedPageBreak/>
        <w:t>til</w:t>
      </w:r>
      <w:r w:rsidRPr="003E3716">
        <w:rPr>
          <w:spacing w:val="-2"/>
          <w:sz w:val="24"/>
          <w:lang w:val="da-DK"/>
        </w:rPr>
        <w:t xml:space="preserve"> </w:t>
      </w:r>
      <w:r w:rsidRPr="003E3716">
        <w:rPr>
          <w:sz w:val="24"/>
          <w:lang w:val="da-DK"/>
        </w:rPr>
        <w:t>fremstilling</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uorganiske</w:t>
      </w:r>
      <w:r w:rsidRPr="003E3716">
        <w:rPr>
          <w:spacing w:val="-1"/>
          <w:sz w:val="24"/>
          <w:lang w:val="da-DK"/>
        </w:rPr>
        <w:t xml:space="preserve"> </w:t>
      </w:r>
      <w:r w:rsidRPr="003E3716">
        <w:rPr>
          <w:spacing w:val="-2"/>
          <w:sz w:val="24"/>
          <w:lang w:val="da-DK"/>
        </w:rPr>
        <w:t>grundkemikalier,</w:t>
      </w:r>
    </w:p>
    <w:p w14:paraId="6E361C4F" w14:textId="77777777" w:rsidR="00A8113D" w:rsidRPr="003E3716" w:rsidRDefault="001A3C68">
      <w:pPr>
        <w:pStyle w:val="Listeafsnit"/>
        <w:numPr>
          <w:ilvl w:val="1"/>
          <w:numId w:val="6"/>
        </w:numPr>
        <w:tabs>
          <w:tab w:val="left" w:pos="356"/>
        </w:tabs>
        <w:ind w:hanging="246"/>
        <w:rPr>
          <w:sz w:val="24"/>
          <w:lang w:val="da-DK"/>
        </w:rPr>
      </w:pPr>
      <w:r w:rsidRPr="003E3716">
        <w:rPr>
          <w:sz w:val="24"/>
          <w:lang w:val="da-DK"/>
        </w:rPr>
        <w:t xml:space="preserve">til fremstilling af </w:t>
      </w:r>
      <w:proofErr w:type="spellStart"/>
      <w:r w:rsidRPr="003E3716">
        <w:rPr>
          <w:sz w:val="24"/>
          <w:lang w:val="da-DK"/>
        </w:rPr>
        <w:t>phosphat</w:t>
      </w:r>
      <w:proofErr w:type="spellEnd"/>
      <w:r w:rsidRPr="003E3716">
        <w:rPr>
          <w:sz w:val="24"/>
          <w:lang w:val="da-DK"/>
        </w:rPr>
        <w:t xml:space="preserve">-, kvælstof- eller kaliumholdig kunstgødning (også </w:t>
      </w:r>
      <w:r w:rsidRPr="003E3716">
        <w:rPr>
          <w:spacing w:val="-2"/>
          <w:sz w:val="24"/>
          <w:lang w:val="da-DK"/>
        </w:rPr>
        <w:t>blandingsgødning),</w:t>
      </w:r>
    </w:p>
    <w:p w14:paraId="2CE8FC16" w14:textId="77777777" w:rsidR="00A8113D" w:rsidRPr="003E3716" w:rsidRDefault="001A3C68">
      <w:pPr>
        <w:pStyle w:val="Listeafsnit"/>
        <w:numPr>
          <w:ilvl w:val="1"/>
          <w:numId w:val="6"/>
        </w:numPr>
        <w:tabs>
          <w:tab w:val="left" w:pos="369"/>
        </w:tabs>
        <w:ind w:left="369" w:hanging="259"/>
        <w:rPr>
          <w:sz w:val="24"/>
          <w:lang w:val="da-DK"/>
        </w:rPr>
      </w:pPr>
      <w:r w:rsidRPr="003E3716">
        <w:rPr>
          <w:sz w:val="24"/>
          <w:lang w:val="da-DK"/>
        </w:rPr>
        <w:t>til</w:t>
      </w:r>
      <w:r w:rsidRPr="003E3716">
        <w:rPr>
          <w:spacing w:val="-2"/>
          <w:sz w:val="24"/>
          <w:lang w:val="da-DK"/>
        </w:rPr>
        <w:t xml:space="preserve"> </w:t>
      </w:r>
      <w:r w:rsidRPr="003E3716">
        <w:rPr>
          <w:sz w:val="24"/>
          <w:lang w:val="da-DK"/>
        </w:rPr>
        <w:t xml:space="preserve">fremstilling af basisplantebeskyttelsesmidler og </w:t>
      </w:r>
      <w:r w:rsidRPr="003E3716">
        <w:rPr>
          <w:spacing w:val="-2"/>
          <w:sz w:val="24"/>
          <w:lang w:val="da-DK"/>
        </w:rPr>
        <w:t>biocider,</w:t>
      </w:r>
    </w:p>
    <w:p w14:paraId="011B955D" w14:textId="77777777" w:rsidR="00A8113D" w:rsidRPr="003E3716" w:rsidRDefault="001A3C68">
      <w:pPr>
        <w:pStyle w:val="Listeafsnit"/>
        <w:numPr>
          <w:ilvl w:val="1"/>
          <w:numId w:val="6"/>
        </w:numPr>
        <w:tabs>
          <w:tab w:val="left" w:pos="356"/>
        </w:tabs>
        <w:ind w:hanging="246"/>
        <w:rPr>
          <w:sz w:val="24"/>
          <w:lang w:val="da-DK"/>
        </w:rPr>
      </w:pPr>
      <w:r w:rsidRPr="003E3716">
        <w:rPr>
          <w:sz w:val="24"/>
          <w:lang w:val="da-DK"/>
        </w:rPr>
        <w:t xml:space="preserve">til fremstilling af farmaceutiske basisprodukter ved hjælp af en kemisk eller biologisk </w:t>
      </w:r>
      <w:r w:rsidRPr="003E3716">
        <w:rPr>
          <w:spacing w:val="-2"/>
          <w:sz w:val="24"/>
          <w:lang w:val="da-DK"/>
        </w:rPr>
        <w:t>proces,</w:t>
      </w:r>
    </w:p>
    <w:p w14:paraId="1A3DBB32" w14:textId="77777777" w:rsidR="00A8113D" w:rsidRDefault="001A3C68">
      <w:pPr>
        <w:pStyle w:val="Listeafsnit"/>
        <w:numPr>
          <w:ilvl w:val="1"/>
          <w:numId w:val="6"/>
        </w:numPr>
        <w:tabs>
          <w:tab w:val="left" w:pos="329"/>
        </w:tabs>
        <w:ind w:left="329" w:hanging="219"/>
        <w:rPr>
          <w:sz w:val="24"/>
        </w:rPr>
      </w:pPr>
      <w:proofErr w:type="spellStart"/>
      <w:r>
        <w:rPr>
          <w:sz w:val="24"/>
        </w:rPr>
        <w:t>til</w:t>
      </w:r>
      <w:proofErr w:type="spellEnd"/>
      <w:r>
        <w:rPr>
          <w:sz w:val="24"/>
        </w:rPr>
        <w:t xml:space="preserve"> </w:t>
      </w:r>
      <w:proofErr w:type="spellStart"/>
      <w:r>
        <w:rPr>
          <w:sz w:val="24"/>
        </w:rPr>
        <w:t>fremstilling</w:t>
      </w:r>
      <w:proofErr w:type="spellEnd"/>
      <w:r>
        <w:rPr>
          <w:sz w:val="24"/>
        </w:rPr>
        <w:t xml:space="preserve"> af </w:t>
      </w:r>
      <w:proofErr w:type="spellStart"/>
      <w:r>
        <w:rPr>
          <w:spacing w:val="-2"/>
          <w:sz w:val="24"/>
        </w:rPr>
        <w:t>sprængstoffer</w:t>
      </w:r>
      <w:proofErr w:type="spellEnd"/>
      <w:r>
        <w:rPr>
          <w:spacing w:val="-2"/>
          <w:sz w:val="24"/>
        </w:rPr>
        <w:t>.</w:t>
      </w:r>
    </w:p>
    <w:p w14:paraId="4D433FA9" w14:textId="77777777" w:rsidR="00A8113D" w:rsidRDefault="00A8113D">
      <w:pPr>
        <w:pStyle w:val="Brdtekst"/>
        <w:spacing w:before="96"/>
        <w:ind w:left="0"/>
      </w:pPr>
    </w:p>
    <w:p w14:paraId="27EE1B36" w14:textId="77777777" w:rsidR="00A8113D" w:rsidRDefault="001A3C68">
      <w:pPr>
        <w:pStyle w:val="Listeafsnit"/>
        <w:numPr>
          <w:ilvl w:val="0"/>
          <w:numId w:val="6"/>
        </w:numPr>
        <w:tabs>
          <w:tab w:val="left" w:pos="290"/>
        </w:tabs>
        <w:spacing w:before="0"/>
        <w:ind w:left="290" w:hanging="180"/>
        <w:rPr>
          <w:sz w:val="24"/>
        </w:rPr>
      </w:pPr>
      <w:r>
        <w:rPr>
          <w:sz w:val="24"/>
        </w:rPr>
        <w:t>​</w:t>
      </w:r>
    </w:p>
    <w:p w14:paraId="7496BC7B" w14:textId="77777777" w:rsidR="00A8113D" w:rsidRPr="003E3716" w:rsidRDefault="001A3C68">
      <w:pPr>
        <w:pStyle w:val="Listeafsnit"/>
        <w:numPr>
          <w:ilvl w:val="1"/>
          <w:numId w:val="6"/>
        </w:numPr>
        <w:tabs>
          <w:tab w:val="left" w:pos="356"/>
        </w:tabs>
        <w:ind w:hanging="246"/>
        <w:rPr>
          <w:sz w:val="24"/>
          <w:lang w:val="da-DK"/>
        </w:rPr>
      </w:pPr>
      <w:proofErr w:type="spellStart"/>
      <w:r w:rsidRPr="003E3716">
        <w:rPr>
          <w:sz w:val="24"/>
          <w:lang w:val="da-DK"/>
        </w:rPr>
        <w:t>Nyanlæg</w:t>
      </w:r>
      <w:proofErr w:type="spellEnd"/>
      <w:r w:rsidRPr="003E3716">
        <w:rPr>
          <w:sz w:val="24"/>
          <w:lang w:val="da-DK"/>
        </w:rPr>
        <w:t xml:space="preserve"> til jernbanefjerntrafik samt lufthavne med en start- og landingsbane på mindst 2.100 </w:t>
      </w:r>
      <w:r w:rsidRPr="003E3716">
        <w:rPr>
          <w:spacing w:val="-5"/>
          <w:sz w:val="24"/>
          <w:lang w:val="da-DK"/>
        </w:rPr>
        <w:t>m.</w:t>
      </w:r>
    </w:p>
    <w:p w14:paraId="55C9C107" w14:textId="77777777" w:rsidR="00A8113D" w:rsidRPr="003E3716" w:rsidRDefault="001A3C68">
      <w:pPr>
        <w:pStyle w:val="Listeafsnit"/>
        <w:numPr>
          <w:ilvl w:val="1"/>
          <w:numId w:val="6"/>
        </w:numPr>
        <w:tabs>
          <w:tab w:val="left" w:pos="369"/>
        </w:tabs>
        <w:ind w:left="369" w:hanging="259"/>
        <w:rPr>
          <w:sz w:val="24"/>
          <w:lang w:val="da-DK"/>
        </w:rPr>
      </w:pPr>
      <w:r w:rsidRPr="003E3716">
        <w:rPr>
          <w:sz w:val="24"/>
          <w:lang w:val="da-DK"/>
        </w:rPr>
        <w:t xml:space="preserve">Anlæg af motorveje og </w:t>
      </w:r>
      <w:r w:rsidRPr="003E3716">
        <w:rPr>
          <w:spacing w:val="-2"/>
          <w:sz w:val="24"/>
          <w:lang w:val="da-DK"/>
        </w:rPr>
        <w:t>motortrafikveje.</w:t>
      </w:r>
    </w:p>
    <w:p w14:paraId="37FF1D9C" w14:textId="77777777" w:rsidR="00A8113D" w:rsidRPr="003E3716" w:rsidRDefault="001A3C68">
      <w:pPr>
        <w:pStyle w:val="Listeafsnit"/>
        <w:numPr>
          <w:ilvl w:val="1"/>
          <w:numId w:val="6"/>
        </w:numPr>
        <w:tabs>
          <w:tab w:val="left" w:pos="370"/>
        </w:tabs>
        <w:spacing w:line="249" w:lineRule="auto"/>
        <w:ind w:left="110" w:right="107" w:firstLine="0"/>
        <w:jc w:val="both"/>
        <w:rPr>
          <w:sz w:val="24"/>
          <w:lang w:val="da-DK"/>
        </w:rPr>
      </w:pPr>
      <w:r w:rsidRPr="003E3716">
        <w:rPr>
          <w:sz w:val="24"/>
          <w:lang w:val="da-DK"/>
        </w:rPr>
        <w:t>Anlæg af nye veje med mindst fire kørebaner eller udretning og/eller udvidelse af en eksisterende vej med højst to kørebaner med henblik på anlæg af mindst fire kørebaner, hvis en sådan ny vej eller et såle- des udrettet og/eller udvidet vejafsnit har en ubrudt længde på mindst 10 km.</w:t>
      </w:r>
    </w:p>
    <w:p w14:paraId="511FAB02" w14:textId="77777777" w:rsidR="00A8113D" w:rsidRPr="003E3716" w:rsidRDefault="00A8113D">
      <w:pPr>
        <w:pStyle w:val="Brdtekst"/>
        <w:spacing w:before="87"/>
        <w:ind w:left="0"/>
        <w:rPr>
          <w:lang w:val="da-DK"/>
        </w:rPr>
      </w:pPr>
    </w:p>
    <w:p w14:paraId="46F0548D" w14:textId="77777777" w:rsidR="00A8113D" w:rsidRDefault="001A3C68">
      <w:pPr>
        <w:pStyle w:val="Listeafsnit"/>
        <w:numPr>
          <w:ilvl w:val="0"/>
          <w:numId w:val="6"/>
        </w:numPr>
        <w:tabs>
          <w:tab w:val="left" w:pos="290"/>
        </w:tabs>
        <w:spacing w:before="0"/>
        <w:ind w:left="290" w:hanging="180"/>
        <w:rPr>
          <w:sz w:val="24"/>
        </w:rPr>
      </w:pPr>
      <w:r>
        <w:rPr>
          <w:sz w:val="24"/>
        </w:rPr>
        <w:t>​</w:t>
      </w:r>
    </w:p>
    <w:p w14:paraId="0CE8837C" w14:textId="77777777" w:rsidR="00A8113D" w:rsidRPr="003E3716" w:rsidRDefault="001A3C68">
      <w:pPr>
        <w:pStyle w:val="Listeafsnit"/>
        <w:numPr>
          <w:ilvl w:val="1"/>
          <w:numId w:val="6"/>
        </w:numPr>
        <w:tabs>
          <w:tab w:val="left" w:pos="356"/>
        </w:tabs>
        <w:ind w:hanging="246"/>
        <w:rPr>
          <w:sz w:val="24"/>
          <w:lang w:val="da-DK"/>
        </w:rPr>
      </w:pPr>
      <w:r w:rsidRPr="003E3716">
        <w:rPr>
          <w:sz w:val="24"/>
          <w:lang w:val="da-DK"/>
        </w:rPr>
        <w:t>Indre</w:t>
      </w:r>
      <w:r w:rsidRPr="003E3716">
        <w:rPr>
          <w:spacing w:val="-1"/>
          <w:sz w:val="24"/>
          <w:lang w:val="da-DK"/>
        </w:rPr>
        <w:t xml:space="preserve"> </w:t>
      </w:r>
      <w:r w:rsidRPr="003E3716">
        <w:rPr>
          <w:sz w:val="24"/>
          <w:lang w:val="da-DK"/>
        </w:rPr>
        <w:t>vandveje og</w:t>
      </w:r>
      <w:r w:rsidRPr="003E3716">
        <w:rPr>
          <w:spacing w:val="-1"/>
          <w:sz w:val="24"/>
          <w:lang w:val="da-DK"/>
        </w:rPr>
        <w:t xml:space="preserve"> </w:t>
      </w:r>
      <w:r w:rsidRPr="003E3716">
        <w:rPr>
          <w:sz w:val="24"/>
          <w:lang w:val="da-DK"/>
        </w:rPr>
        <w:t>havne ved indre</w:t>
      </w:r>
      <w:r w:rsidRPr="003E3716">
        <w:rPr>
          <w:spacing w:val="-1"/>
          <w:sz w:val="24"/>
          <w:lang w:val="da-DK"/>
        </w:rPr>
        <w:t xml:space="preserve"> </w:t>
      </w:r>
      <w:r w:rsidRPr="003E3716">
        <w:rPr>
          <w:sz w:val="24"/>
          <w:lang w:val="da-DK"/>
        </w:rPr>
        <w:t>vandveje, som</w:t>
      </w:r>
      <w:r w:rsidRPr="003E3716">
        <w:rPr>
          <w:spacing w:val="-1"/>
          <w:sz w:val="24"/>
          <w:lang w:val="da-DK"/>
        </w:rPr>
        <w:t xml:space="preserve"> </w:t>
      </w:r>
      <w:r w:rsidRPr="003E3716">
        <w:rPr>
          <w:sz w:val="24"/>
          <w:lang w:val="da-DK"/>
        </w:rPr>
        <w:t>kan anløbes</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fartøjer på</w:t>
      </w:r>
      <w:r w:rsidRPr="003E3716">
        <w:rPr>
          <w:spacing w:val="-1"/>
          <w:sz w:val="24"/>
          <w:lang w:val="da-DK"/>
        </w:rPr>
        <w:t xml:space="preserve"> </w:t>
      </w:r>
      <w:r w:rsidRPr="003E3716">
        <w:rPr>
          <w:sz w:val="24"/>
          <w:lang w:val="da-DK"/>
        </w:rPr>
        <w:t xml:space="preserve">over 1.350 </w:t>
      </w:r>
      <w:r w:rsidRPr="003E3716">
        <w:rPr>
          <w:spacing w:val="-2"/>
          <w:sz w:val="24"/>
          <w:lang w:val="da-DK"/>
        </w:rPr>
        <w:t>tons.</w:t>
      </w:r>
    </w:p>
    <w:p w14:paraId="4F08F2DB" w14:textId="77777777" w:rsidR="00A8113D" w:rsidRPr="003E3716" w:rsidRDefault="001A3C68">
      <w:pPr>
        <w:pStyle w:val="Listeafsnit"/>
        <w:numPr>
          <w:ilvl w:val="1"/>
          <w:numId w:val="6"/>
        </w:numPr>
        <w:tabs>
          <w:tab w:val="left" w:pos="385"/>
        </w:tabs>
        <w:spacing w:line="249" w:lineRule="auto"/>
        <w:ind w:left="110" w:right="109" w:firstLine="0"/>
        <w:jc w:val="both"/>
        <w:rPr>
          <w:sz w:val="24"/>
          <w:lang w:val="da-DK"/>
        </w:rPr>
      </w:pPr>
      <w:proofErr w:type="spellStart"/>
      <w:r w:rsidRPr="003E3716">
        <w:rPr>
          <w:sz w:val="24"/>
          <w:lang w:val="da-DK"/>
        </w:rPr>
        <w:t>Søhandelshavne</w:t>
      </w:r>
      <w:proofErr w:type="spellEnd"/>
      <w:r w:rsidRPr="003E3716">
        <w:rPr>
          <w:sz w:val="24"/>
          <w:lang w:val="da-DK"/>
        </w:rPr>
        <w:t xml:space="preserve">, anløbsbroer til lastning og losning, der er forbundet med </w:t>
      </w:r>
      <w:proofErr w:type="spellStart"/>
      <w:r w:rsidRPr="003E3716">
        <w:rPr>
          <w:sz w:val="24"/>
          <w:lang w:val="da-DK"/>
        </w:rPr>
        <w:t>havneanlæg</w:t>
      </w:r>
      <w:proofErr w:type="spellEnd"/>
      <w:r w:rsidRPr="003E3716">
        <w:rPr>
          <w:sz w:val="24"/>
          <w:lang w:val="da-DK"/>
        </w:rPr>
        <w:t xml:space="preserve"> til lands og til vands (bortset fra færgebroer), der kan anløbes af fartøjer på over 1.350 tons.</w:t>
      </w:r>
    </w:p>
    <w:p w14:paraId="255987FD" w14:textId="77777777" w:rsidR="00A8113D" w:rsidRPr="003E3716" w:rsidRDefault="00A8113D">
      <w:pPr>
        <w:pStyle w:val="Brdtekst"/>
        <w:spacing w:before="86"/>
        <w:ind w:left="0"/>
        <w:rPr>
          <w:lang w:val="da-DK"/>
        </w:rPr>
      </w:pPr>
    </w:p>
    <w:p w14:paraId="76C2B2DF" w14:textId="77777777" w:rsidR="00A8113D" w:rsidRPr="003E3716" w:rsidRDefault="001A3C68">
      <w:pPr>
        <w:pStyle w:val="Listeafsnit"/>
        <w:numPr>
          <w:ilvl w:val="0"/>
          <w:numId w:val="6"/>
        </w:numPr>
        <w:tabs>
          <w:tab w:val="left" w:pos="377"/>
        </w:tabs>
        <w:spacing w:before="0" w:line="249" w:lineRule="auto"/>
        <w:ind w:right="106" w:firstLine="0"/>
        <w:jc w:val="both"/>
        <w:rPr>
          <w:sz w:val="24"/>
          <w:lang w:val="da-DK"/>
        </w:rPr>
      </w:pPr>
      <w:r w:rsidRPr="003E3716">
        <w:rPr>
          <w:sz w:val="24"/>
          <w:lang w:val="da-DK"/>
        </w:rPr>
        <w:t>Anlæg</w:t>
      </w:r>
      <w:r w:rsidRPr="003E3716">
        <w:rPr>
          <w:spacing w:val="24"/>
          <w:sz w:val="24"/>
          <w:lang w:val="da-DK"/>
        </w:rPr>
        <w:t xml:space="preserve"> </w:t>
      </w:r>
      <w:r w:rsidRPr="003E3716">
        <w:rPr>
          <w:sz w:val="24"/>
          <w:lang w:val="da-DK"/>
        </w:rPr>
        <w:t>til</w:t>
      </w:r>
      <w:r w:rsidRPr="003E3716">
        <w:rPr>
          <w:spacing w:val="24"/>
          <w:sz w:val="24"/>
          <w:lang w:val="da-DK"/>
        </w:rPr>
        <w:t xml:space="preserve"> </w:t>
      </w:r>
      <w:r w:rsidRPr="003E3716">
        <w:rPr>
          <w:sz w:val="24"/>
          <w:lang w:val="da-DK"/>
        </w:rPr>
        <w:t>bortskaffelse</w:t>
      </w:r>
      <w:r w:rsidRPr="003E3716">
        <w:rPr>
          <w:spacing w:val="24"/>
          <w:sz w:val="24"/>
          <w:lang w:val="da-DK"/>
        </w:rPr>
        <w:t xml:space="preserve"> </w:t>
      </w:r>
      <w:r w:rsidRPr="003E3716">
        <w:rPr>
          <w:sz w:val="24"/>
          <w:lang w:val="da-DK"/>
        </w:rPr>
        <w:t>af</w:t>
      </w:r>
      <w:r w:rsidRPr="003E3716">
        <w:rPr>
          <w:spacing w:val="24"/>
          <w:sz w:val="24"/>
          <w:lang w:val="da-DK"/>
        </w:rPr>
        <w:t xml:space="preserve"> </w:t>
      </w:r>
      <w:r w:rsidRPr="003E3716">
        <w:rPr>
          <w:sz w:val="24"/>
          <w:lang w:val="da-DK"/>
        </w:rPr>
        <w:t>farligt</w:t>
      </w:r>
      <w:r w:rsidRPr="003E3716">
        <w:rPr>
          <w:spacing w:val="24"/>
          <w:sz w:val="24"/>
          <w:lang w:val="da-DK"/>
        </w:rPr>
        <w:t xml:space="preserve"> </w:t>
      </w:r>
      <w:r w:rsidRPr="003E3716">
        <w:rPr>
          <w:sz w:val="24"/>
          <w:lang w:val="da-DK"/>
        </w:rPr>
        <w:t>affald</w:t>
      </w:r>
      <w:r w:rsidRPr="003E3716">
        <w:rPr>
          <w:spacing w:val="24"/>
          <w:sz w:val="24"/>
          <w:lang w:val="da-DK"/>
        </w:rPr>
        <w:t xml:space="preserve"> </w:t>
      </w:r>
      <w:r w:rsidRPr="003E3716">
        <w:rPr>
          <w:sz w:val="24"/>
          <w:lang w:val="da-DK"/>
        </w:rPr>
        <w:t>ved</w:t>
      </w:r>
      <w:r w:rsidRPr="003E3716">
        <w:rPr>
          <w:spacing w:val="24"/>
          <w:sz w:val="24"/>
          <w:lang w:val="da-DK"/>
        </w:rPr>
        <w:t xml:space="preserve"> </w:t>
      </w:r>
      <w:r w:rsidRPr="003E3716">
        <w:rPr>
          <w:sz w:val="24"/>
          <w:lang w:val="da-DK"/>
        </w:rPr>
        <w:t>forbrænding,</w:t>
      </w:r>
      <w:r w:rsidRPr="003E3716">
        <w:rPr>
          <w:spacing w:val="24"/>
          <w:sz w:val="24"/>
          <w:lang w:val="da-DK"/>
        </w:rPr>
        <w:t xml:space="preserve"> </w:t>
      </w:r>
      <w:r w:rsidRPr="003E3716">
        <w:rPr>
          <w:sz w:val="24"/>
          <w:lang w:val="da-DK"/>
        </w:rPr>
        <w:t>kemisk</w:t>
      </w:r>
      <w:r w:rsidRPr="003E3716">
        <w:rPr>
          <w:spacing w:val="24"/>
          <w:sz w:val="24"/>
          <w:lang w:val="da-DK"/>
        </w:rPr>
        <w:t xml:space="preserve"> </w:t>
      </w:r>
      <w:r w:rsidRPr="003E3716">
        <w:rPr>
          <w:sz w:val="24"/>
          <w:lang w:val="da-DK"/>
        </w:rPr>
        <w:t>behandling</w:t>
      </w:r>
      <w:r w:rsidRPr="003E3716">
        <w:rPr>
          <w:spacing w:val="24"/>
          <w:sz w:val="24"/>
          <w:lang w:val="da-DK"/>
        </w:rPr>
        <w:t xml:space="preserve"> </w:t>
      </w:r>
      <w:r w:rsidRPr="003E3716">
        <w:rPr>
          <w:sz w:val="24"/>
          <w:lang w:val="da-DK"/>
        </w:rPr>
        <w:t>(som</w:t>
      </w:r>
      <w:r w:rsidRPr="003E3716">
        <w:rPr>
          <w:spacing w:val="24"/>
          <w:sz w:val="24"/>
          <w:lang w:val="da-DK"/>
        </w:rPr>
        <w:t xml:space="preserve"> </w:t>
      </w:r>
      <w:r w:rsidRPr="003E3716">
        <w:rPr>
          <w:sz w:val="24"/>
          <w:lang w:val="da-DK"/>
        </w:rPr>
        <w:t>defineret</w:t>
      </w:r>
      <w:r w:rsidRPr="003E3716">
        <w:rPr>
          <w:spacing w:val="24"/>
          <w:sz w:val="24"/>
          <w:lang w:val="da-DK"/>
        </w:rPr>
        <w:t xml:space="preserve"> </w:t>
      </w:r>
      <w:r w:rsidRPr="003E3716">
        <w:rPr>
          <w:sz w:val="24"/>
          <w:lang w:val="da-DK"/>
        </w:rPr>
        <w:t>i</w:t>
      </w:r>
      <w:r w:rsidRPr="003E3716">
        <w:rPr>
          <w:spacing w:val="24"/>
          <w:sz w:val="24"/>
          <w:lang w:val="da-DK"/>
        </w:rPr>
        <w:t xml:space="preserve"> </w:t>
      </w:r>
      <w:r w:rsidRPr="003E3716">
        <w:rPr>
          <w:sz w:val="24"/>
          <w:lang w:val="da-DK"/>
        </w:rPr>
        <w:t>bilag</w:t>
      </w:r>
      <w:r w:rsidRPr="003E3716">
        <w:rPr>
          <w:spacing w:val="24"/>
          <w:sz w:val="24"/>
          <w:lang w:val="da-DK"/>
        </w:rPr>
        <w:t xml:space="preserve"> </w:t>
      </w:r>
      <w:r w:rsidRPr="003E3716">
        <w:rPr>
          <w:sz w:val="24"/>
          <w:lang w:val="da-DK"/>
        </w:rPr>
        <w:t>I til Europa- Parlamentets og Rådets direktiv 2008/98/EF af 19. november 2008 om affald, afsnit D9) eller deponering i jorden som defineret i artikel 3, nr. 2, i det nævnte direktiv.</w:t>
      </w:r>
    </w:p>
    <w:p w14:paraId="26551D88" w14:textId="77777777" w:rsidR="00A8113D" w:rsidRPr="003E3716" w:rsidRDefault="00A8113D">
      <w:pPr>
        <w:pStyle w:val="Brdtekst"/>
        <w:spacing w:before="87"/>
        <w:ind w:left="0"/>
        <w:rPr>
          <w:lang w:val="da-DK"/>
        </w:rPr>
      </w:pPr>
    </w:p>
    <w:p w14:paraId="2A5AC273" w14:textId="77777777" w:rsidR="00A8113D" w:rsidRPr="003E3716" w:rsidRDefault="001A3C68">
      <w:pPr>
        <w:pStyle w:val="Listeafsnit"/>
        <w:numPr>
          <w:ilvl w:val="0"/>
          <w:numId w:val="6"/>
        </w:numPr>
        <w:tabs>
          <w:tab w:val="left" w:pos="473"/>
        </w:tabs>
        <w:spacing w:before="0" w:line="249" w:lineRule="auto"/>
        <w:ind w:right="106" w:firstLine="0"/>
        <w:jc w:val="both"/>
        <w:rPr>
          <w:sz w:val="24"/>
          <w:lang w:val="da-DK"/>
        </w:rPr>
      </w:pPr>
      <w:r w:rsidRPr="003E3716">
        <w:rPr>
          <w:sz w:val="24"/>
          <w:lang w:val="da-DK"/>
        </w:rPr>
        <w:t>Anlæg til bortskaffelse af ikke-farligt affald ved forbrænding eller kemisk behandling (som defineret i bilag I til direktiv 2008/98/</w:t>
      </w:r>
      <w:proofErr w:type="gramStart"/>
      <w:r w:rsidRPr="003E3716">
        <w:rPr>
          <w:sz w:val="24"/>
          <w:lang w:val="da-DK"/>
        </w:rPr>
        <w:t>EF afsnit</w:t>
      </w:r>
      <w:proofErr w:type="gramEnd"/>
      <w:r w:rsidRPr="003E3716">
        <w:rPr>
          <w:sz w:val="24"/>
          <w:lang w:val="da-DK"/>
        </w:rPr>
        <w:t xml:space="preserve"> D9) med en kapacitet på over 100 tons/dag.</w:t>
      </w:r>
    </w:p>
    <w:p w14:paraId="76E279A9" w14:textId="77777777" w:rsidR="00A8113D" w:rsidRPr="003E3716" w:rsidRDefault="00A8113D">
      <w:pPr>
        <w:pStyle w:val="Brdtekst"/>
        <w:spacing w:before="86"/>
        <w:ind w:left="0"/>
        <w:rPr>
          <w:lang w:val="da-DK"/>
        </w:rPr>
      </w:pPr>
    </w:p>
    <w:p w14:paraId="696237F6" w14:textId="77777777" w:rsidR="00A8113D" w:rsidRPr="003E3716" w:rsidRDefault="001A3C68">
      <w:pPr>
        <w:pStyle w:val="Listeafsnit"/>
        <w:numPr>
          <w:ilvl w:val="0"/>
          <w:numId w:val="6"/>
        </w:numPr>
        <w:tabs>
          <w:tab w:val="left" w:pos="110"/>
          <w:tab w:val="left" w:pos="493"/>
        </w:tabs>
        <w:spacing w:before="0" w:line="249" w:lineRule="auto"/>
        <w:ind w:right="106" w:hanging="1"/>
        <w:jc w:val="both"/>
        <w:rPr>
          <w:sz w:val="24"/>
          <w:lang w:val="da-DK"/>
        </w:rPr>
      </w:pPr>
      <w:r w:rsidRPr="003E3716">
        <w:rPr>
          <w:sz w:val="24"/>
          <w:lang w:val="da-DK"/>
        </w:rPr>
        <w:t>Arbejder i forbindelse med indvinding af grundvand eller kunstig tilførsel af grundvand, hvor den indvundne eller tilførte mængde vand udgør mindst 10 mio. kubikmeter/år.</w:t>
      </w:r>
    </w:p>
    <w:p w14:paraId="7809C409" w14:textId="77777777" w:rsidR="00A8113D" w:rsidRPr="003E3716" w:rsidRDefault="00A8113D">
      <w:pPr>
        <w:pStyle w:val="Brdtekst"/>
        <w:spacing w:before="86"/>
        <w:ind w:left="0"/>
        <w:rPr>
          <w:lang w:val="da-DK"/>
        </w:rPr>
      </w:pPr>
    </w:p>
    <w:p w14:paraId="29B28E26" w14:textId="77777777" w:rsidR="00A8113D" w:rsidRDefault="001A3C68">
      <w:pPr>
        <w:pStyle w:val="Listeafsnit"/>
        <w:numPr>
          <w:ilvl w:val="0"/>
          <w:numId w:val="6"/>
        </w:numPr>
        <w:tabs>
          <w:tab w:val="left" w:pos="410"/>
        </w:tabs>
        <w:spacing w:before="0"/>
        <w:ind w:left="410" w:hanging="300"/>
        <w:rPr>
          <w:sz w:val="24"/>
        </w:rPr>
      </w:pPr>
      <w:r>
        <w:rPr>
          <w:sz w:val="24"/>
        </w:rPr>
        <w:t>​</w:t>
      </w:r>
    </w:p>
    <w:p w14:paraId="42040B77" w14:textId="77777777" w:rsidR="00A8113D" w:rsidRPr="003E3716" w:rsidRDefault="001A3C68">
      <w:pPr>
        <w:pStyle w:val="Listeafsnit"/>
        <w:numPr>
          <w:ilvl w:val="1"/>
          <w:numId w:val="6"/>
        </w:numPr>
        <w:tabs>
          <w:tab w:val="left" w:pos="110"/>
          <w:tab w:val="left" w:pos="388"/>
        </w:tabs>
        <w:spacing w:line="249" w:lineRule="auto"/>
        <w:ind w:left="110" w:right="107" w:hanging="1"/>
        <w:jc w:val="both"/>
        <w:rPr>
          <w:sz w:val="24"/>
          <w:lang w:val="da-DK"/>
        </w:rPr>
      </w:pPr>
      <w:r w:rsidRPr="003E3716">
        <w:rPr>
          <w:sz w:val="24"/>
          <w:lang w:val="da-DK"/>
        </w:rPr>
        <w:t>Anlæg til overførsel af vandressourcer mellem flodbækkener, når formålet er at forebygge eventuel vandmangel, og når den overførte vandmængde overstiger 100 mio. m3 /år.</w:t>
      </w:r>
    </w:p>
    <w:p w14:paraId="3038AEE5" w14:textId="77777777" w:rsidR="00A8113D" w:rsidRPr="003E3716" w:rsidRDefault="001A3C68">
      <w:pPr>
        <w:pStyle w:val="Listeafsnit"/>
        <w:numPr>
          <w:ilvl w:val="1"/>
          <w:numId w:val="6"/>
        </w:numPr>
        <w:tabs>
          <w:tab w:val="left" w:pos="370"/>
        </w:tabs>
        <w:spacing w:before="182" w:line="249" w:lineRule="auto"/>
        <w:ind w:left="110" w:right="107" w:firstLine="0"/>
        <w:jc w:val="both"/>
        <w:rPr>
          <w:sz w:val="24"/>
          <w:lang w:val="da-DK"/>
        </w:rPr>
      </w:pPr>
      <w:r w:rsidRPr="003E3716">
        <w:rPr>
          <w:sz w:val="24"/>
          <w:lang w:val="da-DK"/>
        </w:rPr>
        <w:t>I</w:t>
      </w:r>
      <w:r w:rsidRPr="003E3716">
        <w:rPr>
          <w:spacing w:val="-2"/>
          <w:sz w:val="24"/>
          <w:lang w:val="da-DK"/>
        </w:rPr>
        <w:t xml:space="preserve"> </w:t>
      </w:r>
      <w:r w:rsidRPr="003E3716">
        <w:rPr>
          <w:sz w:val="24"/>
          <w:lang w:val="da-DK"/>
        </w:rPr>
        <w:t>alle</w:t>
      </w:r>
      <w:r w:rsidRPr="003E3716">
        <w:rPr>
          <w:spacing w:val="-2"/>
          <w:sz w:val="24"/>
          <w:lang w:val="da-DK"/>
        </w:rPr>
        <w:t xml:space="preserve"> </w:t>
      </w:r>
      <w:r w:rsidRPr="003E3716">
        <w:rPr>
          <w:sz w:val="24"/>
          <w:lang w:val="da-DK"/>
        </w:rPr>
        <w:t>andre</w:t>
      </w:r>
      <w:r w:rsidRPr="003E3716">
        <w:rPr>
          <w:spacing w:val="-2"/>
          <w:sz w:val="24"/>
          <w:lang w:val="da-DK"/>
        </w:rPr>
        <w:t xml:space="preserve"> </w:t>
      </w:r>
      <w:r w:rsidRPr="003E3716">
        <w:rPr>
          <w:sz w:val="24"/>
          <w:lang w:val="da-DK"/>
        </w:rPr>
        <w:t>tilfælde</w:t>
      </w:r>
      <w:r w:rsidRPr="003E3716">
        <w:rPr>
          <w:spacing w:val="-2"/>
          <w:sz w:val="24"/>
          <w:lang w:val="da-DK"/>
        </w:rPr>
        <w:t xml:space="preserve"> </w:t>
      </w:r>
      <w:r w:rsidRPr="003E3716">
        <w:rPr>
          <w:sz w:val="24"/>
          <w:lang w:val="da-DK"/>
        </w:rPr>
        <w:t>anlæg</w:t>
      </w:r>
      <w:r w:rsidRPr="003E3716">
        <w:rPr>
          <w:spacing w:val="-2"/>
          <w:sz w:val="24"/>
          <w:lang w:val="da-DK"/>
        </w:rPr>
        <w:t xml:space="preserve"> </w:t>
      </w:r>
      <w:r w:rsidRPr="003E3716">
        <w:rPr>
          <w:sz w:val="24"/>
          <w:lang w:val="da-DK"/>
        </w:rPr>
        <w:t>til</w:t>
      </w:r>
      <w:r w:rsidRPr="003E3716">
        <w:rPr>
          <w:spacing w:val="-2"/>
          <w:sz w:val="24"/>
          <w:lang w:val="da-DK"/>
        </w:rPr>
        <w:t xml:space="preserve"> </w:t>
      </w:r>
      <w:r w:rsidRPr="003E3716">
        <w:rPr>
          <w:sz w:val="24"/>
          <w:lang w:val="da-DK"/>
        </w:rPr>
        <w:t>overførsel</w:t>
      </w:r>
      <w:r w:rsidRPr="003E3716">
        <w:rPr>
          <w:spacing w:val="-2"/>
          <w:sz w:val="24"/>
          <w:lang w:val="da-DK"/>
        </w:rPr>
        <w:t xml:space="preserve"> </w:t>
      </w:r>
      <w:r w:rsidRPr="003E3716">
        <w:rPr>
          <w:sz w:val="24"/>
          <w:lang w:val="da-DK"/>
        </w:rPr>
        <w:t>af</w:t>
      </w:r>
      <w:r w:rsidRPr="003E3716">
        <w:rPr>
          <w:spacing w:val="-2"/>
          <w:sz w:val="24"/>
          <w:lang w:val="da-DK"/>
        </w:rPr>
        <w:t xml:space="preserve"> </w:t>
      </w:r>
      <w:r w:rsidRPr="003E3716">
        <w:rPr>
          <w:sz w:val="24"/>
          <w:lang w:val="da-DK"/>
        </w:rPr>
        <w:t>vandressourcer</w:t>
      </w:r>
      <w:r w:rsidRPr="003E3716">
        <w:rPr>
          <w:spacing w:val="-2"/>
          <w:sz w:val="24"/>
          <w:lang w:val="da-DK"/>
        </w:rPr>
        <w:t xml:space="preserve"> </w:t>
      </w:r>
      <w:r w:rsidRPr="003E3716">
        <w:rPr>
          <w:sz w:val="24"/>
          <w:lang w:val="da-DK"/>
        </w:rPr>
        <w:t>mellem</w:t>
      </w:r>
      <w:r w:rsidRPr="003E3716">
        <w:rPr>
          <w:spacing w:val="-2"/>
          <w:sz w:val="24"/>
          <w:lang w:val="da-DK"/>
        </w:rPr>
        <w:t xml:space="preserve"> </w:t>
      </w:r>
      <w:r w:rsidRPr="003E3716">
        <w:rPr>
          <w:sz w:val="24"/>
          <w:lang w:val="da-DK"/>
        </w:rPr>
        <w:t>flodbækkener,</w:t>
      </w:r>
      <w:r w:rsidRPr="003E3716">
        <w:rPr>
          <w:spacing w:val="-2"/>
          <w:sz w:val="24"/>
          <w:lang w:val="da-DK"/>
        </w:rPr>
        <w:t xml:space="preserve"> </w:t>
      </w:r>
      <w:r w:rsidRPr="003E3716">
        <w:rPr>
          <w:sz w:val="24"/>
          <w:lang w:val="da-DK"/>
        </w:rPr>
        <w:t>når</w:t>
      </w:r>
      <w:r w:rsidRPr="003E3716">
        <w:rPr>
          <w:spacing w:val="-2"/>
          <w:sz w:val="24"/>
          <w:lang w:val="da-DK"/>
        </w:rPr>
        <w:t xml:space="preserve"> </w:t>
      </w:r>
      <w:r w:rsidRPr="003E3716">
        <w:rPr>
          <w:sz w:val="24"/>
          <w:lang w:val="da-DK"/>
        </w:rPr>
        <w:t>den</w:t>
      </w:r>
      <w:r w:rsidRPr="003E3716">
        <w:rPr>
          <w:spacing w:val="-2"/>
          <w:sz w:val="24"/>
          <w:lang w:val="da-DK"/>
        </w:rPr>
        <w:t xml:space="preserve"> </w:t>
      </w:r>
      <w:proofErr w:type="spellStart"/>
      <w:r w:rsidRPr="003E3716">
        <w:rPr>
          <w:sz w:val="24"/>
          <w:lang w:val="da-DK"/>
        </w:rPr>
        <w:t>gennemsnitli</w:t>
      </w:r>
      <w:proofErr w:type="spellEnd"/>
      <w:r w:rsidRPr="003E3716">
        <w:rPr>
          <w:sz w:val="24"/>
          <w:lang w:val="da-DK"/>
        </w:rPr>
        <w:t>- ge</w:t>
      </w:r>
      <w:r w:rsidRPr="003E3716">
        <w:rPr>
          <w:spacing w:val="-1"/>
          <w:sz w:val="24"/>
          <w:lang w:val="da-DK"/>
        </w:rPr>
        <w:t xml:space="preserve"> </w:t>
      </w:r>
      <w:r w:rsidRPr="003E3716">
        <w:rPr>
          <w:sz w:val="24"/>
          <w:lang w:val="da-DK"/>
        </w:rPr>
        <w:t>vandmængde</w:t>
      </w:r>
      <w:r w:rsidRPr="003E3716">
        <w:rPr>
          <w:spacing w:val="-1"/>
          <w:sz w:val="24"/>
          <w:lang w:val="da-DK"/>
        </w:rPr>
        <w:t xml:space="preserve"> </w:t>
      </w:r>
      <w:r w:rsidRPr="003E3716">
        <w:rPr>
          <w:sz w:val="24"/>
          <w:lang w:val="da-DK"/>
        </w:rPr>
        <w:t>i</w:t>
      </w:r>
      <w:r w:rsidRPr="003E3716">
        <w:rPr>
          <w:spacing w:val="-1"/>
          <w:sz w:val="24"/>
          <w:lang w:val="da-DK"/>
        </w:rPr>
        <w:t xml:space="preserve"> </w:t>
      </w:r>
      <w:r w:rsidRPr="003E3716">
        <w:rPr>
          <w:sz w:val="24"/>
          <w:lang w:val="da-DK"/>
        </w:rPr>
        <w:t>det</w:t>
      </w:r>
      <w:r w:rsidRPr="003E3716">
        <w:rPr>
          <w:spacing w:val="-1"/>
          <w:sz w:val="24"/>
          <w:lang w:val="da-DK"/>
        </w:rPr>
        <w:t xml:space="preserve"> </w:t>
      </w:r>
      <w:r w:rsidRPr="003E3716">
        <w:rPr>
          <w:sz w:val="24"/>
          <w:lang w:val="da-DK"/>
        </w:rPr>
        <w:t>bækken,</w:t>
      </w:r>
      <w:r w:rsidRPr="003E3716">
        <w:rPr>
          <w:spacing w:val="-2"/>
          <w:sz w:val="24"/>
          <w:lang w:val="da-DK"/>
        </w:rPr>
        <w:t xml:space="preserve"> </w:t>
      </w:r>
      <w:r w:rsidRPr="003E3716">
        <w:rPr>
          <w:sz w:val="24"/>
          <w:lang w:val="da-DK"/>
        </w:rPr>
        <w:t>hvorfra</w:t>
      </w:r>
      <w:r w:rsidRPr="003E3716">
        <w:rPr>
          <w:spacing w:val="-1"/>
          <w:sz w:val="24"/>
          <w:lang w:val="da-DK"/>
        </w:rPr>
        <w:t xml:space="preserve"> </w:t>
      </w:r>
      <w:r w:rsidRPr="003E3716">
        <w:rPr>
          <w:sz w:val="24"/>
          <w:lang w:val="da-DK"/>
        </w:rPr>
        <w:t>vandet</w:t>
      </w:r>
      <w:r w:rsidRPr="003E3716">
        <w:rPr>
          <w:spacing w:val="-1"/>
          <w:sz w:val="24"/>
          <w:lang w:val="da-DK"/>
        </w:rPr>
        <w:t xml:space="preserve"> </w:t>
      </w:r>
      <w:r w:rsidRPr="003E3716">
        <w:rPr>
          <w:sz w:val="24"/>
          <w:lang w:val="da-DK"/>
        </w:rPr>
        <w:t>overføres,</w:t>
      </w:r>
      <w:r w:rsidRPr="003E3716">
        <w:rPr>
          <w:spacing w:val="-2"/>
          <w:sz w:val="24"/>
          <w:lang w:val="da-DK"/>
        </w:rPr>
        <w:t xml:space="preserve"> </w:t>
      </w:r>
      <w:r w:rsidRPr="003E3716">
        <w:rPr>
          <w:sz w:val="24"/>
          <w:lang w:val="da-DK"/>
        </w:rPr>
        <w:t>over</w:t>
      </w:r>
      <w:r w:rsidRPr="003E3716">
        <w:rPr>
          <w:spacing w:val="-2"/>
          <w:sz w:val="24"/>
          <w:lang w:val="da-DK"/>
        </w:rPr>
        <w:t xml:space="preserve"> </w:t>
      </w:r>
      <w:r w:rsidRPr="003E3716">
        <w:rPr>
          <w:sz w:val="24"/>
          <w:lang w:val="da-DK"/>
        </w:rPr>
        <w:t>flere</w:t>
      </w:r>
      <w:r w:rsidRPr="003E3716">
        <w:rPr>
          <w:spacing w:val="-1"/>
          <w:sz w:val="24"/>
          <w:lang w:val="da-DK"/>
        </w:rPr>
        <w:t xml:space="preserve"> </w:t>
      </w:r>
      <w:r w:rsidRPr="003E3716">
        <w:rPr>
          <w:sz w:val="24"/>
          <w:lang w:val="da-DK"/>
        </w:rPr>
        <w:t>år</w:t>
      </w:r>
      <w:r w:rsidRPr="003E3716">
        <w:rPr>
          <w:spacing w:val="-2"/>
          <w:sz w:val="24"/>
          <w:lang w:val="da-DK"/>
        </w:rPr>
        <w:t xml:space="preserve"> </w:t>
      </w:r>
      <w:r w:rsidRPr="003E3716">
        <w:rPr>
          <w:sz w:val="24"/>
          <w:lang w:val="da-DK"/>
        </w:rPr>
        <w:t>overstiger</w:t>
      </w:r>
      <w:r w:rsidRPr="003E3716">
        <w:rPr>
          <w:spacing w:val="-2"/>
          <w:sz w:val="24"/>
          <w:lang w:val="da-DK"/>
        </w:rPr>
        <w:t xml:space="preserve"> </w:t>
      </w:r>
      <w:r w:rsidRPr="003E3716">
        <w:rPr>
          <w:sz w:val="24"/>
          <w:lang w:val="da-DK"/>
        </w:rPr>
        <w:t>2.000</w:t>
      </w:r>
      <w:r w:rsidRPr="003E3716">
        <w:rPr>
          <w:spacing w:val="-2"/>
          <w:sz w:val="24"/>
          <w:lang w:val="da-DK"/>
        </w:rPr>
        <w:t xml:space="preserve"> </w:t>
      </w:r>
      <w:r w:rsidRPr="003E3716">
        <w:rPr>
          <w:sz w:val="24"/>
          <w:lang w:val="da-DK"/>
        </w:rPr>
        <w:t>mio.</w:t>
      </w:r>
      <w:r w:rsidRPr="003E3716">
        <w:rPr>
          <w:spacing w:val="-2"/>
          <w:sz w:val="24"/>
          <w:lang w:val="da-DK"/>
        </w:rPr>
        <w:t xml:space="preserve"> </w:t>
      </w:r>
      <w:r w:rsidRPr="003E3716">
        <w:rPr>
          <w:sz w:val="24"/>
          <w:lang w:val="da-DK"/>
        </w:rPr>
        <w:t>m3</w:t>
      </w:r>
      <w:r w:rsidRPr="003E3716">
        <w:rPr>
          <w:spacing w:val="-2"/>
          <w:sz w:val="24"/>
          <w:lang w:val="da-DK"/>
        </w:rPr>
        <w:t xml:space="preserve"> </w:t>
      </w:r>
      <w:r w:rsidRPr="003E3716">
        <w:rPr>
          <w:sz w:val="24"/>
          <w:lang w:val="da-DK"/>
        </w:rPr>
        <w:t>/år,</w:t>
      </w:r>
      <w:r w:rsidRPr="003E3716">
        <w:rPr>
          <w:spacing w:val="-2"/>
          <w:sz w:val="24"/>
          <w:lang w:val="da-DK"/>
        </w:rPr>
        <w:t xml:space="preserve"> </w:t>
      </w:r>
      <w:r w:rsidRPr="003E3716">
        <w:rPr>
          <w:sz w:val="24"/>
          <w:lang w:val="da-DK"/>
        </w:rPr>
        <w:t>og</w:t>
      </w:r>
      <w:r w:rsidRPr="003E3716">
        <w:rPr>
          <w:spacing w:val="-2"/>
          <w:sz w:val="24"/>
          <w:lang w:val="da-DK"/>
        </w:rPr>
        <w:t xml:space="preserve"> </w:t>
      </w:r>
      <w:r w:rsidRPr="003E3716">
        <w:rPr>
          <w:sz w:val="24"/>
          <w:lang w:val="da-DK"/>
        </w:rPr>
        <w:t>den overførte vandmængde overstiger 5 % af denne mængde.</w:t>
      </w:r>
    </w:p>
    <w:p w14:paraId="099A58CB" w14:textId="77777777" w:rsidR="00A8113D" w:rsidRPr="003E3716" w:rsidRDefault="00A8113D">
      <w:pPr>
        <w:pStyle w:val="Brdtekst"/>
        <w:spacing w:before="87"/>
        <w:ind w:left="0"/>
        <w:rPr>
          <w:lang w:val="da-DK"/>
        </w:rPr>
      </w:pPr>
    </w:p>
    <w:p w14:paraId="014D0FCF" w14:textId="77777777" w:rsidR="00A8113D" w:rsidRPr="003E3716" w:rsidRDefault="001A3C68">
      <w:pPr>
        <w:pStyle w:val="Brdtekst"/>
        <w:spacing w:before="0"/>
        <w:rPr>
          <w:lang w:val="da-DK"/>
        </w:rPr>
      </w:pPr>
      <w:r w:rsidRPr="003E3716">
        <w:rPr>
          <w:lang w:val="da-DK"/>
        </w:rPr>
        <w:t xml:space="preserve">I begge tilfælde er overførsel af drikkevand via rørledninger ikke </w:t>
      </w:r>
      <w:r w:rsidRPr="003E3716">
        <w:rPr>
          <w:spacing w:val="-2"/>
          <w:lang w:val="da-DK"/>
        </w:rPr>
        <w:t>omfattet.</w:t>
      </w:r>
    </w:p>
    <w:p w14:paraId="04642430" w14:textId="77777777" w:rsidR="00A8113D" w:rsidRPr="003E3716" w:rsidRDefault="00A8113D">
      <w:pPr>
        <w:pStyle w:val="Brdtekst"/>
        <w:spacing w:before="96"/>
        <w:ind w:left="0"/>
        <w:rPr>
          <w:lang w:val="da-DK"/>
        </w:rPr>
      </w:pPr>
    </w:p>
    <w:p w14:paraId="10CCEA75" w14:textId="77777777" w:rsidR="00A8113D" w:rsidRPr="003E3716" w:rsidRDefault="001A3C68">
      <w:pPr>
        <w:pStyle w:val="Listeafsnit"/>
        <w:numPr>
          <w:ilvl w:val="0"/>
          <w:numId w:val="6"/>
        </w:numPr>
        <w:tabs>
          <w:tab w:val="left" w:pos="529"/>
        </w:tabs>
        <w:spacing w:before="0" w:line="249" w:lineRule="auto"/>
        <w:ind w:right="107" w:firstLine="0"/>
        <w:jc w:val="both"/>
        <w:rPr>
          <w:sz w:val="24"/>
          <w:lang w:val="da-DK"/>
        </w:rPr>
      </w:pPr>
      <w:r w:rsidRPr="003E3716">
        <w:rPr>
          <w:sz w:val="24"/>
          <w:lang w:val="da-DK"/>
        </w:rPr>
        <w:t xml:space="preserve">Anlæg til behandling af spildevand med en kapacitet på over 150.000 personækvivalenter som defineret i artikel 2, nr. 6, i Rådets direktiv 91/271/EØF af 21. maj 1991 om rensning af </w:t>
      </w:r>
      <w:proofErr w:type="spellStart"/>
      <w:r w:rsidRPr="003E3716">
        <w:rPr>
          <w:sz w:val="24"/>
          <w:lang w:val="da-DK"/>
        </w:rPr>
        <w:t>byspildevand</w:t>
      </w:r>
      <w:proofErr w:type="spellEnd"/>
      <w:r w:rsidRPr="003E3716">
        <w:rPr>
          <w:sz w:val="24"/>
          <w:lang w:val="da-DK"/>
        </w:rPr>
        <w:t>.</w:t>
      </w:r>
    </w:p>
    <w:p w14:paraId="204B3F23" w14:textId="77777777" w:rsidR="00A8113D" w:rsidRPr="003E3716" w:rsidRDefault="00A8113D">
      <w:pPr>
        <w:spacing w:line="249" w:lineRule="auto"/>
        <w:jc w:val="both"/>
        <w:rPr>
          <w:sz w:val="24"/>
          <w:lang w:val="da-DK"/>
        </w:rPr>
        <w:sectPr w:rsidR="00A8113D" w:rsidRPr="003E3716">
          <w:pgSz w:w="11910" w:h="16840"/>
          <w:pgMar w:top="1320" w:right="740" w:bottom="840" w:left="740" w:header="0" w:footer="652" w:gutter="0"/>
          <w:cols w:space="708"/>
        </w:sectPr>
      </w:pPr>
    </w:p>
    <w:p w14:paraId="01C1F7DE" w14:textId="77777777" w:rsidR="00A8113D" w:rsidRPr="003E3716" w:rsidRDefault="001A3C68">
      <w:pPr>
        <w:pStyle w:val="Listeafsnit"/>
        <w:numPr>
          <w:ilvl w:val="0"/>
          <w:numId w:val="6"/>
        </w:numPr>
        <w:tabs>
          <w:tab w:val="left" w:pos="509"/>
        </w:tabs>
        <w:spacing w:before="67" w:line="249" w:lineRule="auto"/>
        <w:ind w:right="108" w:firstLine="0"/>
        <w:jc w:val="both"/>
        <w:rPr>
          <w:sz w:val="24"/>
          <w:lang w:val="da-DK"/>
        </w:rPr>
      </w:pPr>
      <w:r w:rsidRPr="003E3716">
        <w:rPr>
          <w:sz w:val="24"/>
          <w:lang w:val="da-DK"/>
        </w:rPr>
        <w:lastRenderedPageBreak/>
        <w:t xml:space="preserve">Udvinding af mere end 500 tons råolie/dag og mere end 500.000 m3 naturgas/dag i kommercielt </w:t>
      </w:r>
      <w:r w:rsidRPr="003E3716">
        <w:rPr>
          <w:spacing w:val="-2"/>
          <w:sz w:val="24"/>
          <w:lang w:val="da-DK"/>
        </w:rPr>
        <w:t>øjemed.</w:t>
      </w:r>
    </w:p>
    <w:p w14:paraId="094EB6A6" w14:textId="77777777" w:rsidR="00A8113D" w:rsidRPr="003E3716" w:rsidRDefault="00A8113D">
      <w:pPr>
        <w:pStyle w:val="Brdtekst"/>
        <w:spacing w:before="86"/>
        <w:ind w:left="0"/>
        <w:rPr>
          <w:lang w:val="da-DK"/>
        </w:rPr>
      </w:pPr>
    </w:p>
    <w:p w14:paraId="2BC1BE39" w14:textId="77777777" w:rsidR="00A8113D" w:rsidRPr="003E3716" w:rsidRDefault="001A3C68">
      <w:pPr>
        <w:pStyle w:val="Listeafsnit"/>
        <w:numPr>
          <w:ilvl w:val="0"/>
          <w:numId w:val="6"/>
        </w:numPr>
        <w:tabs>
          <w:tab w:val="left" w:pos="110"/>
          <w:tab w:val="left" w:pos="472"/>
        </w:tabs>
        <w:spacing w:before="0" w:line="249" w:lineRule="auto"/>
        <w:ind w:right="107" w:hanging="1"/>
        <w:jc w:val="both"/>
        <w:rPr>
          <w:sz w:val="24"/>
          <w:lang w:val="da-DK"/>
        </w:rPr>
      </w:pPr>
      <w:r w:rsidRPr="003E3716">
        <w:rPr>
          <w:sz w:val="24"/>
          <w:lang w:val="da-DK"/>
        </w:rPr>
        <w:t xml:space="preserve">Dæmninger og andre anlæg til </w:t>
      </w:r>
      <w:proofErr w:type="spellStart"/>
      <w:r w:rsidRPr="003E3716">
        <w:rPr>
          <w:sz w:val="24"/>
          <w:lang w:val="da-DK"/>
        </w:rPr>
        <w:t>opstuvning</w:t>
      </w:r>
      <w:proofErr w:type="spellEnd"/>
      <w:r w:rsidRPr="003E3716">
        <w:rPr>
          <w:sz w:val="24"/>
          <w:lang w:val="da-DK"/>
        </w:rPr>
        <w:t xml:space="preserve"> eller varig oplagring af vand, når den nye eller supplerende opstuvede eller oplagrede vandmængde overstiger 10 mio. m3.</w:t>
      </w:r>
    </w:p>
    <w:p w14:paraId="42AB58DB" w14:textId="77777777" w:rsidR="00A8113D" w:rsidRPr="003E3716" w:rsidRDefault="00A8113D">
      <w:pPr>
        <w:pStyle w:val="Brdtekst"/>
        <w:spacing w:before="86"/>
        <w:ind w:left="0"/>
        <w:rPr>
          <w:lang w:val="da-DK"/>
        </w:rPr>
      </w:pPr>
    </w:p>
    <w:p w14:paraId="427C9114" w14:textId="77777777" w:rsidR="00A8113D" w:rsidRPr="003E3716" w:rsidRDefault="001A3C68">
      <w:pPr>
        <w:pStyle w:val="Listeafsnit"/>
        <w:numPr>
          <w:ilvl w:val="0"/>
          <w:numId w:val="6"/>
        </w:numPr>
        <w:tabs>
          <w:tab w:val="left" w:pos="470"/>
        </w:tabs>
        <w:spacing w:before="0"/>
        <w:ind w:left="470" w:hanging="360"/>
        <w:rPr>
          <w:sz w:val="24"/>
          <w:lang w:val="da-DK"/>
        </w:rPr>
      </w:pPr>
      <w:r w:rsidRPr="003E3716">
        <w:rPr>
          <w:sz w:val="24"/>
          <w:lang w:val="da-DK"/>
        </w:rPr>
        <w:t xml:space="preserve">Rørledninger med en diameter på over 800 mm og en længde på over 40 </w:t>
      </w:r>
      <w:r w:rsidRPr="003E3716">
        <w:rPr>
          <w:spacing w:val="-5"/>
          <w:sz w:val="24"/>
          <w:lang w:val="da-DK"/>
        </w:rPr>
        <w:t>km:</w:t>
      </w:r>
    </w:p>
    <w:p w14:paraId="3FD68162" w14:textId="77777777" w:rsidR="00A8113D" w:rsidRPr="003E3716" w:rsidRDefault="001A3C68">
      <w:pPr>
        <w:pStyle w:val="Listeafsnit"/>
        <w:numPr>
          <w:ilvl w:val="1"/>
          <w:numId w:val="6"/>
        </w:numPr>
        <w:tabs>
          <w:tab w:val="left" w:pos="356"/>
        </w:tabs>
        <w:ind w:hanging="246"/>
        <w:rPr>
          <w:sz w:val="24"/>
          <w:lang w:val="da-DK"/>
        </w:rPr>
      </w:pPr>
      <w:r w:rsidRPr="003E3716">
        <w:rPr>
          <w:sz w:val="24"/>
          <w:lang w:val="da-DK"/>
        </w:rPr>
        <w:t xml:space="preserve">til transport af gas, olie, </w:t>
      </w:r>
      <w:r w:rsidRPr="003E3716">
        <w:rPr>
          <w:spacing w:val="-2"/>
          <w:sz w:val="24"/>
          <w:lang w:val="da-DK"/>
        </w:rPr>
        <w:t>kemikalier,</w:t>
      </w:r>
    </w:p>
    <w:p w14:paraId="232E73A1" w14:textId="77777777" w:rsidR="00A8113D" w:rsidRPr="003E3716" w:rsidRDefault="001A3C68">
      <w:pPr>
        <w:pStyle w:val="Listeafsnit"/>
        <w:numPr>
          <w:ilvl w:val="1"/>
          <w:numId w:val="6"/>
        </w:numPr>
        <w:tabs>
          <w:tab w:val="left" w:pos="432"/>
        </w:tabs>
        <w:spacing w:line="249" w:lineRule="auto"/>
        <w:ind w:left="110" w:right="106" w:firstLine="0"/>
        <w:jc w:val="both"/>
        <w:rPr>
          <w:sz w:val="24"/>
          <w:lang w:val="da-DK"/>
        </w:rPr>
      </w:pPr>
      <w:r w:rsidRPr="003E3716">
        <w:rPr>
          <w:sz w:val="24"/>
          <w:lang w:val="da-DK"/>
        </w:rPr>
        <w:t xml:space="preserve">til transport af kuldioxidstrømme (CO2) med henblik på geologisk lagring, herunder tilknyttede </w:t>
      </w:r>
      <w:r w:rsidRPr="003E3716">
        <w:rPr>
          <w:spacing w:val="-2"/>
          <w:sz w:val="24"/>
          <w:lang w:val="da-DK"/>
        </w:rPr>
        <w:t>pumpestationer.</w:t>
      </w:r>
    </w:p>
    <w:p w14:paraId="4816B7F6" w14:textId="77777777" w:rsidR="00A8113D" w:rsidRPr="003E3716" w:rsidRDefault="00A8113D">
      <w:pPr>
        <w:pStyle w:val="Brdtekst"/>
        <w:spacing w:before="86"/>
        <w:ind w:left="0"/>
        <w:rPr>
          <w:lang w:val="da-DK"/>
        </w:rPr>
      </w:pPr>
    </w:p>
    <w:p w14:paraId="2A9C355B" w14:textId="77777777" w:rsidR="00A8113D" w:rsidRPr="003E3716" w:rsidRDefault="001A3C68">
      <w:pPr>
        <w:pStyle w:val="Listeafsnit"/>
        <w:numPr>
          <w:ilvl w:val="0"/>
          <w:numId w:val="6"/>
        </w:numPr>
        <w:tabs>
          <w:tab w:val="left" w:pos="470"/>
        </w:tabs>
        <w:spacing w:before="0"/>
        <w:ind w:left="470" w:hanging="360"/>
        <w:rPr>
          <w:sz w:val="24"/>
          <w:lang w:val="da-DK"/>
        </w:rPr>
      </w:pPr>
      <w:r w:rsidRPr="003E3716">
        <w:rPr>
          <w:sz w:val="24"/>
          <w:lang w:val="da-DK"/>
        </w:rPr>
        <w:t xml:space="preserve">Anlæg til intensiv fjerkræavl og svineavl med mere </w:t>
      </w:r>
      <w:r w:rsidRPr="003E3716">
        <w:rPr>
          <w:spacing w:val="-4"/>
          <w:sz w:val="24"/>
          <w:lang w:val="da-DK"/>
        </w:rPr>
        <w:t>end:</w:t>
      </w:r>
    </w:p>
    <w:p w14:paraId="45B7A77E" w14:textId="77777777" w:rsidR="00A8113D" w:rsidRPr="003E3716" w:rsidRDefault="001A3C68">
      <w:pPr>
        <w:pStyle w:val="Listeafsnit"/>
        <w:numPr>
          <w:ilvl w:val="1"/>
          <w:numId w:val="6"/>
        </w:numPr>
        <w:tabs>
          <w:tab w:val="left" w:pos="356"/>
        </w:tabs>
        <w:ind w:hanging="246"/>
        <w:rPr>
          <w:sz w:val="24"/>
          <w:lang w:val="da-DK"/>
        </w:rPr>
      </w:pPr>
      <w:r w:rsidRPr="003E3716">
        <w:rPr>
          <w:sz w:val="24"/>
          <w:lang w:val="da-DK"/>
        </w:rPr>
        <w:t>85.000</w:t>
      </w:r>
      <w:r w:rsidRPr="003E3716">
        <w:rPr>
          <w:spacing w:val="-2"/>
          <w:sz w:val="24"/>
          <w:lang w:val="da-DK"/>
        </w:rPr>
        <w:t xml:space="preserve"> </w:t>
      </w:r>
      <w:r w:rsidRPr="003E3716">
        <w:rPr>
          <w:sz w:val="24"/>
          <w:lang w:val="da-DK"/>
        </w:rPr>
        <w:t>pladser</w:t>
      </w:r>
      <w:r w:rsidRPr="003E3716">
        <w:rPr>
          <w:spacing w:val="-1"/>
          <w:sz w:val="24"/>
          <w:lang w:val="da-DK"/>
        </w:rPr>
        <w:t xml:space="preserve"> </w:t>
      </w:r>
      <w:r w:rsidRPr="003E3716">
        <w:rPr>
          <w:sz w:val="24"/>
          <w:lang w:val="da-DK"/>
        </w:rPr>
        <w:t>til</w:t>
      </w:r>
      <w:r w:rsidRPr="003E3716">
        <w:rPr>
          <w:spacing w:val="-2"/>
          <w:sz w:val="24"/>
          <w:lang w:val="da-DK"/>
        </w:rPr>
        <w:t xml:space="preserve"> </w:t>
      </w:r>
      <w:r w:rsidRPr="003E3716">
        <w:rPr>
          <w:sz w:val="24"/>
          <w:lang w:val="da-DK"/>
        </w:rPr>
        <w:t>slagtekyllinger,</w:t>
      </w:r>
      <w:r w:rsidRPr="003E3716">
        <w:rPr>
          <w:spacing w:val="-1"/>
          <w:sz w:val="24"/>
          <w:lang w:val="da-DK"/>
        </w:rPr>
        <w:t xml:space="preserve"> </w:t>
      </w:r>
      <w:r w:rsidRPr="003E3716">
        <w:rPr>
          <w:sz w:val="24"/>
          <w:lang w:val="da-DK"/>
        </w:rPr>
        <w:t>60.000</w:t>
      </w:r>
      <w:r w:rsidRPr="003E3716">
        <w:rPr>
          <w:spacing w:val="-2"/>
          <w:sz w:val="24"/>
          <w:lang w:val="da-DK"/>
        </w:rPr>
        <w:t xml:space="preserve"> </w:t>
      </w:r>
      <w:r w:rsidRPr="003E3716">
        <w:rPr>
          <w:sz w:val="24"/>
          <w:lang w:val="da-DK"/>
        </w:rPr>
        <w:t>pladser</w:t>
      </w:r>
      <w:r w:rsidRPr="003E3716">
        <w:rPr>
          <w:spacing w:val="-1"/>
          <w:sz w:val="24"/>
          <w:lang w:val="da-DK"/>
        </w:rPr>
        <w:t xml:space="preserve"> </w:t>
      </w:r>
      <w:r w:rsidRPr="003E3716">
        <w:rPr>
          <w:sz w:val="24"/>
          <w:lang w:val="da-DK"/>
        </w:rPr>
        <w:t>til</w:t>
      </w:r>
      <w:r w:rsidRPr="003E3716">
        <w:rPr>
          <w:spacing w:val="-1"/>
          <w:sz w:val="24"/>
          <w:lang w:val="da-DK"/>
        </w:rPr>
        <w:t xml:space="preserve"> </w:t>
      </w:r>
      <w:r w:rsidRPr="003E3716">
        <w:rPr>
          <w:spacing w:val="-2"/>
          <w:sz w:val="24"/>
          <w:lang w:val="da-DK"/>
        </w:rPr>
        <w:t>høner,</w:t>
      </w:r>
    </w:p>
    <w:p w14:paraId="31A178E5" w14:textId="77777777" w:rsidR="00A8113D" w:rsidRPr="003E3716" w:rsidRDefault="001A3C68">
      <w:pPr>
        <w:pStyle w:val="Listeafsnit"/>
        <w:numPr>
          <w:ilvl w:val="1"/>
          <w:numId w:val="6"/>
        </w:numPr>
        <w:tabs>
          <w:tab w:val="left" w:pos="369"/>
        </w:tabs>
        <w:ind w:left="369" w:hanging="259"/>
        <w:rPr>
          <w:sz w:val="24"/>
          <w:lang w:val="da-DK"/>
        </w:rPr>
      </w:pPr>
      <w:r w:rsidRPr="003E3716">
        <w:rPr>
          <w:sz w:val="24"/>
          <w:lang w:val="da-DK"/>
        </w:rPr>
        <w:t xml:space="preserve">3.000 pladser til slagtesvin (over 30 kg) </w:t>
      </w:r>
      <w:r w:rsidRPr="003E3716">
        <w:rPr>
          <w:spacing w:val="-2"/>
          <w:sz w:val="24"/>
          <w:lang w:val="da-DK"/>
        </w:rPr>
        <w:t>eller</w:t>
      </w:r>
    </w:p>
    <w:p w14:paraId="1AA7C727" w14:textId="77777777" w:rsidR="00A8113D" w:rsidRDefault="001A3C68">
      <w:pPr>
        <w:pStyle w:val="Listeafsnit"/>
        <w:numPr>
          <w:ilvl w:val="1"/>
          <w:numId w:val="6"/>
        </w:numPr>
        <w:tabs>
          <w:tab w:val="left" w:pos="356"/>
        </w:tabs>
        <w:ind w:hanging="246"/>
        <w:rPr>
          <w:sz w:val="24"/>
        </w:rPr>
      </w:pPr>
      <w:r>
        <w:rPr>
          <w:sz w:val="24"/>
        </w:rPr>
        <w:t xml:space="preserve">900 </w:t>
      </w:r>
      <w:proofErr w:type="spellStart"/>
      <w:r>
        <w:rPr>
          <w:sz w:val="24"/>
        </w:rPr>
        <w:t>pladser</w:t>
      </w:r>
      <w:proofErr w:type="spellEnd"/>
      <w:r>
        <w:rPr>
          <w:sz w:val="24"/>
        </w:rPr>
        <w:t xml:space="preserve"> </w:t>
      </w:r>
      <w:proofErr w:type="spellStart"/>
      <w:r>
        <w:rPr>
          <w:sz w:val="24"/>
        </w:rPr>
        <w:t>til</w:t>
      </w:r>
      <w:proofErr w:type="spellEnd"/>
      <w:r>
        <w:rPr>
          <w:sz w:val="24"/>
        </w:rPr>
        <w:t xml:space="preserve"> </w:t>
      </w:r>
      <w:proofErr w:type="spellStart"/>
      <w:r>
        <w:rPr>
          <w:spacing w:val="-4"/>
          <w:sz w:val="24"/>
        </w:rPr>
        <w:t>søer</w:t>
      </w:r>
      <w:proofErr w:type="spellEnd"/>
      <w:r>
        <w:rPr>
          <w:spacing w:val="-4"/>
          <w:sz w:val="24"/>
        </w:rPr>
        <w:t>.</w:t>
      </w:r>
    </w:p>
    <w:p w14:paraId="318FF477" w14:textId="77777777" w:rsidR="00A8113D" w:rsidRDefault="00A8113D">
      <w:pPr>
        <w:pStyle w:val="Brdtekst"/>
        <w:spacing w:before="96"/>
        <w:ind w:left="0"/>
      </w:pPr>
    </w:p>
    <w:p w14:paraId="7AA25623" w14:textId="77777777" w:rsidR="00A8113D" w:rsidRDefault="001A3C68">
      <w:pPr>
        <w:pStyle w:val="Listeafsnit"/>
        <w:numPr>
          <w:ilvl w:val="0"/>
          <w:numId w:val="6"/>
        </w:numPr>
        <w:tabs>
          <w:tab w:val="left" w:pos="470"/>
        </w:tabs>
        <w:spacing w:before="0"/>
        <w:ind w:left="470" w:hanging="360"/>
        <w:rPr>
          <w:sz w:val="24"/>
        </w:rPr>
      </w:pPr>
      <w:r>
        <w:rPr>
          <w:sz w:val="24"/>
        </w:rPr>
        <w:t xml:space="preserve">Industrianlæg til fremstilling </w:t>
      </w:r>
      <w:r>
        <w:rPr>
          <w:spacing w:val="-5"/>
          <w:sz w:val="24"/>
        </w:rPr>
        <w:t>af:</w:t>
      </w:r>
    </w:p>
    <w:p w14:paraId="40CF85E9" w14:textId="77777777" w:rsidR="00A8113D" w:rsidRPr="003E3716" w:rsidRDefault="001A3C68">
      <w:pPr>
        <w:pStyle w:val="Listeafsnit"/>
        <w:numPr>
          <w:ilvl w:val="1"/>
          <w:numId w:val="6"/>
        </w:numPr>
        <w:tabs>
          <w:tab w:val="left" w:pos="356"/>
        </w:tabs>
        <w:ind w:hanging="246"/>
        <w:rPr>
          <w:sz w:val="24"/>
          <w:lang w:val="da-DK"/>
        </w:rPr>
      </w:pPr>
      <w:r w:rsidRPr="003E3716">
        <w:rPr>
          <w:sz w:val="24"/>
          <w:lang w:val="da-DK"/>
        </w:rPr>
        <w:t xml:space="preserve">papirmasse af træ eller andre </w:t>
      </w:r>
      <w:r w:rsidRPr="003E3716">
        <w:rPr>
          <w:spacing w:val="-2"/>
          <w:sz w:val="24"/>
          <w:lang w:val="da-DK"/>
        </w:rPr>
        <w:t>fibermaterialer,</w:t>
      </w:r>
    </w:p>
    <w:p w14:paraId="74510599" w14:textId="77777777" w:rsidR="00A8113D" w:rsidRPr="003E3716" w:rsidRDefault="001A3C68">
      <w:pPr>
        <w:pStyle w:val="Listeafsnit"/>
        <w:numPr>
          <w:ilvl w:val="1"/>
          <w:numId w:val="6"/>
        </w:numPr>
        <w:tabs>
          <w:tab w:val="left" w:pos="369"/>
        </w:tabs>
        <w:ind w:left="369" w:hanging="259"/>
        <w:rPr>
          <w:sz w:val="24"/>
          <w:lang w:val="da-DK"/>
        </w:rPr>
      </w:pPr>
      <w:r w:rsidRPr="003E3716">
        <w:rPr>
          <w:sz w:val="24"/>
          <w:lang w:val="da-DK"/>
        </w:rPr>
        <w:t>papir</w:t>
      </w:r>
      <w:r w:rsidRPr="003E3716">
        <w:rPr>
          <w:spacing w:val="-1"/>
          <w:sz w:val="24"/>
          <w:lang w:val="da-DK"/>
        </w:rPr>
        <w:t xml:space="preserve"> </w:t>
      </w:r>
      <w:r w:rsidRPr="003E3716">
        <w:rPr>
          <w:sz w:val="24"/>
          <w:lang w:val="da-DK"/>
        </w:rPr>
        <w:t>og pap med en</w:t>
      </w:r>
      <w:r w:rsidRPr="003E3716">
        <w:rPr>
          <w:spacing w:val="-1"/>
          <w:sz w:val="24"/>
          <w:lang w:val="da-DK"/>
        </w:rPr>
        <w:t xml:space="preserve"> </w:t>
      </w:r>
      <w:r w:rsidRPr="003E3716">
        <w:rPr>
          <w:sz w:val="24"/>
          <w:lang w:val="da-DK"/>
        </w:rPr>
        <w:t>produktionskapacitet på mere end</w:t>
      </w:r>
      <w:r w:rsidRPr="003E3716">
        <w:rPr>
          <w:spacing w:val="-1"/>
          <w:sz w:val="24"/>
          <w:lang w:val="da-DK"/>
        </w:rPr>
        <w:t xml:space="preserve"> </w:t>
      </w:r>
      <w:r w:rsidRPr="003E3716">
        <w:rPr>
          <w:sz w:val="24"/>
          <w:lang w:val="da-DK"/>
        </w:rPr>
        <w:t>200 tons</w:t>
      </w:r>
      <w:r w:rsidRPr="003E3716">
        <w:rPr>
          <w:spacing w:val="-1"/>
          <w:sz w:val="24"/>
          <w:lang w:val="da-DK"/>
        </w:rPr>
        <w:t xml:space="preserve"> </w:t>
      </w:r>
      <w:r w:rsidRPr="003E3716">
        <w:rPr>
          <w:sz w:val="24"/>
          <w:lang w:val="da-DK"/>
        </w:rPr>
        <w:t xml:space="preserve">per </w:t>
      </w:r>
      <w:r w:rsidRPr="003E3716">
        <w:rPr>
          <w:spacing w:val="-4"/>
          <w:sz w:val="24"/>
          <w:lang w:val="da-DK"/>
        </w:rPr>
        <w:t>dag.</w:t>
      </w:r>
    </w:p>
    <w:p w14:paraId="6350A322" w14:textId="77777777" w:rsidR="00A8113D" w:rsidRPr="003E3716" w:rsidRDefault="00A8113D">
      <w:pPr>
        <w:pStyle w:val="Brdtekst"/>
        <w:spacing w:before="96"/>
        <w:ind w:left="0"/>
        <w:rPr>
          <w:lang w:val="da-DK"/>
        </w:rPr>
      </w:pPr>
    </w:p>
    <w:p w14:paraId="278F4690" w14:textId="77777777" w:rsidR="00A8113D" w:rsidRPr="003E3716" w:rsidRDefault="001A3C68">
      <w:pPr>
        <w:pStyle w:val="Listeafsnit"/>
        <w:numPr>
          <w:ilvl w:val="0"/>
          <w:numId w:val="6"/>
        </w:numPr>
        <w:tabs>
          <w:tab w:val="left" w:pos="110"/>
          <w:tab w:val="left" w:pos="477"/>
        </w:tabs>
        <w:spacing w:before="0" w:line="249" w:lineRule="auto"/>
        <w:ind w:right="109" w:hanging="1"/>
        <w:jc w:val="both"/>
        <w:rPr>
          <w:sz w:val="24"/>
          <w:lang w:val="da-DK"/>
        </w:rPr>
      </w:pPr>
      <w:r w:rsidRPr="003E3716">
        <w:rPr>
          <w:sz w:val="24"/>
          <w:lang w:val="da-DK"/>
        </w:rPr>
        <w:t xml:space="preserve">Stenbrud og minedrift i åbne brud, hvor </w:t>
      </w:r>
      <w:proofErr w:type="spellStart"/>
      <w:r w:rsidRPr="003E3716">
        <w:rPr>
          <w:sz w:val="24"/>
          <w:lang w:val="da-DK"/>
        </w:rPr>
        <w:t>minestedets</w:t>
      </w:r>
      <w:proofErr w:type="spellEnd"/>
      <w:r w:rsidRPr="003E3716">
        <w:rPr>
          <w:sz w:val="24"/>
          <w:lang w:val="da-DK"/>
        </w:rPr>
        <w:t xml:space="preserve"> areal er over 25 hektar, eller tørvegravning på et areal over 150 hektar.</w:t>
      </w:r>
    </w:p>
    <w:p w14:paraId="3E92DBC7" w14:textId="77777777" w:rsidR="00A8113D" w:rsidRPr="003E3716" w:rsidRDefault="00A8113D">
      <w:pPr>
        <w:pStyle w:val="Brdtekst"/>
        <w:spacing w:before="86"/>
        <w:ind w:left="0"/>
        <w:rPr>
          <w:lang w:val="da-DK"/>
        </w:rPr>
      </w:pPr>
    </w:p>
    <w:p w14:paraId="2306367D" w14:textId="77777777" w:rsidR="00A8113D" w:rsidRPr="003E3716" w:rsidRDefault="001A3C68">
      <w:pPr>
        <w:pStyle w:val="Listeafsnit"/>
        <w:numPr>
          <w:ilvl w:val="0"/>
          <w:numId w:val="6"/>
        </w:numPr>
        <w:tabs>
          <w:tab w:val="left" w:pos="470"/>
        </w:tabs>
        <w:spacing w:before="0"/>
        <w:ind w:left="470" w:hanging="360"/>
        <w:rPr>
          <w:sz w:val="24"/>
          <w:lang w:val="da-DK"/>
        </w:rPr>
      </w:pPr>
      <w:r w:rsidRPr="003E3716">
        <w:rPr>
          <w:sz w:val="24"/>
          <w:lang w:val="da-DK"/>
        </w:rPr>
        <w:t>Anlæg</w:t>
      </w:r>
      <w:r w:rsidRPr="003E3716">
        <w:rPr>
          <w:spacing w:val="-1"/>
          <w:sz w:val="24"/>
          <w:lang w:val="da-DK"/>
        </w:rPr>
        <w:t xml:space="preserve"> </w:t>
      </w:r>
      <w:r w:rsidRPr="003E3716">
        <w:rPr>
          <w:sz w:val="24"/>
          <w:lang w:val="da-DK"/>
        </w:rPr>
        <w:t>af stærkstrømsluftledninger med en spænding på mindst 220 kV</w:t>
      </w:r>
      <w:r w:rsidRPr="003E3716">
        <w:rPr>
          <w:spacing w:val="-1"/>
          <w:sz w:val="24"/>
          <w:lang w:val="da-DK"/>
        </w:rPr>
        <w:t xml:space="preserve"> </w:t>
      </w:r>
      <w:r w:rsidRPr="003E3716">
        <w:rPr>
          <w:sz w:val="24"/>
          <w:lang w:val="da-DK"/>
        </w:rPr>
        <w:t xml:space="preserve">og en længde på over 15 </w:t>
      </w:r>
      <w:r w:rsidRPr="003E3716">
        <w:rPr>
          <w:spacing w:val="-5"/>
          <w:sz w:val="24"/>
          <w:lang w:val="da-DK"/>
        </w:rPr>
        <w:t>km.</w:t>
      </w:r>
    </w:p>
    <w:p w14:paraId="4065210B" w14:textId="77777777" w:rsidR="00A8113D" w:rsidRPr="003E3716" w:rsidRDefault="00A8113D">
      <w:pPr>
        <w:pStyle w:val="Brdtekst"/>
        <w:spacing w:before="96"/>
        <w:ind w:left="0"/>
        <w:rPr>
          <w:lang w:val="da-DK"/>
        </w:rPr>
      </w:pPr>
    </w:p>
    <w:p w14:paraId="02B16F5A" w14:textId="77777777" w:rsidR="00A8113D" w:rsidRPr="003E3716" w:rsidRDefault="001A3C68">
      <w:pPr>
        <w:pStyle w:val="Listeafsnit"/>
        <w:numPr>
          <w:ilvl w:val="0"/>
          <w:numId w:val="6"/>
        </w:numPr>
        <w:tabs>
          <w:tab w:val="left" w:pos="483"/>
        </w:tabs>
        <w:spacing w:before="1"/>
        <w:ind w:left="483" w:hanging="373"/>
        <w:rPr>
          <w:sz w:val="24"/>
          <w:lang w:val="da-DK"/>
        </w:rPr>
      </w:pPr>
      <w:r w:rsidRPr="003E3716">
        <w:rPr>
          <w:sz w:val="24"/>
          <w:lang w:val="da-DK"/>
        </w:rPr>
        <w:t>Anlæg</w:t>
      </w:r>
      <w:r w:rsidRPr="003E3716">
        <w:rPr>
          <w:spacing w:val="13"/>
          <w:sz w:val="24"/>
          <w:lang w:val="da-DK"/>
        </w:rPr>
        <w:t xml:space="preserve"> </w:t>
      </w:r>
      <w:r w:rsidRPr="003E3716">
        <w:rPr>
          <w:sz w:val="24"/>
          <w:lang w:val="da-DK"/>
        </w:rPr>
        <w:t>til</w:t>
      </w:r>
      <w:r w:rsidRPr="003E3716">
        <w:rPr>
          <w:spacing w:val="13"/>
          <w:sz w:val="24"/>
          <w:lang w:val="da-DK"/>
        </w:rPr>
        <w:t xml:space="preserve"> </w:t>
      </w:r>
      <w:r w:rsidRPr="003E3716">
        <w:rPr>
          <w:sz w:val="24"/>
          <w:lang w:val="da-DK"/>
        </w:rPr>
        <w:t>oplagring</w:t>
      </w:r>
      <w:r w:rsidRPr="003E3716">
        <w:rPr>
          <w:spacing w:val="13"/>
          <w:sz w:val="24"/>
          <w:lang w:val="da-DK"/>
        </w:rPr>
        <w:t xml:space="preserve"> </w:t>
      </w:r>
      <w:r w:rsidRPr="003E3716">
        <w:rPr>
          <w:sz w:val="24"/>
          <w:lang w:val="da-DK"/>
        </w:rPr>
        <w:t>af</w:t>
      </w:r>
      <w:r w:rsidRPr="003E3716">
        <w:rPr>
          <w:spacing w:val="13"/>
          <w:sz w:val="24"/>
          <w:lang w:val="da-DK"/>
        </w:rPr>
        <w:t xml:space="preserve"> </w:t>
      </w:r>
      <w:r w:rsidRPr="003E3716">
        <w:rPr>
          <w:sz w:val="24"/>
          <w:lang w:val="da-DK"/>
        </w:rPr>
        <w:t>olieprodukter</w:t>
      </w:r>
      <w:r w:rsidRPr="003E3716">
        <w:rPr>
          <w:spacing w:val="13"/>
          <w:sz w:val="24"/>
          <w:lang w:val="da-DK"/>
        </w:rPr>
        <w:t xml:space="preserve"> </w:t>
      </w:r>
      <w:r w:rsidRPr="003E3716">
        <w:rPr>
          <w:sz w:val="24"/>
          <w:lang w:val="da-DK"/>
        </w:rPr>
        <w:t>samt</w:t>
      </w:r>
      <w:r w:rsidRPr="003E3716">
        <w:rPr>
          <w:spacing w:val="13"/>
          <w:sz w:val="24"/>
          <w:lang w:val="da-DK"/>
        </w:rPr>
        <w:t xml:space="preserve"> </w:t>
      </w:r>
      <w:r w:rsidRPr="003E3716">
        <w:rPr>
          <w:sz w:val="24"/>
          <w:lang w:val="da-DK"/>
        </w:rPr>
        <w:t>petrokemiske</w:t>
      </w:r>
      <w:r w:rsidRPr="003E3716">
        <w:rPr>
          <w:spacing w:val="13"/>
          <w:sz w:val="24"/>
          <w:lang w:val="da-DK"/>
        </w:rPr>
        <w:t xml:space="preserve"> </w:t>
      </w:r>
      <w:r w:rsidRPr="003E3716">
        <w:rPr>
          <w:sz w:val="24"/>
          <w:lang w:val="da-DK"/>
        </w:rPr>
        <w:t>eller</w:t>
      </w:r>
      <w:r w:rsidRPr="003E3716">
        <w:rPr>
          <w:spacing w:val="13"/>
          <w:sz w:val="24"/>
          <w:lang w:val="da-DK"/>
        </w:rPr>
        <w:t xml:space="preserve"> </w:t>
      </w:r>
      <w:r w:rsidRPr="003E3716">
        <w:rPr>
          <w:sz w:val="24"/>
          <w:lang w:val="da-DK"/>
        </w:rPr>
        <w:t>kemiske</w:t>
      </w:r>
      <w:r w:rsidRPr="003E3716">
        <w:rPr>
          <w:spacing w:val="13"/>
          <w:sz w:val="24"/>
          <w:lang w:val="da-DK"/>
        </w:rPr>
        <w:t xml:space="preserve"> </w:t>
      </w:r>
      <w:r w:rsidRPr="003E3716">
        <w:rPr>
          <w:sz w:val="24"/>
          <w:lang w:val="da-DK"/>
        </w:rPr>
        <w:t>produkter</w:t>
      </w:r>
      <w:r w:rsidRPr="003E3716">
        <w:rPr>
          <w:spacing w:val="13"/>
          <w:sz w:val="24"/>
          <w:lang w:val="da-DK"/>
        </w:rPr>
        <w:t xml:space="preserve"> </w:t>
      </w:r>
      <w:r w:rsidRPr="003E3716">
        <w:rPr>
          <w:sz w:val="24"/>
          <w:lang w:val="da-DK"/>
        </w:rPr>
        <w:t>med</w:t>
      </w:r>
      <w:r w:rsidRPr="003E3716">
        <w:rPr>
          <w:spacing w:val="13"/>
          <w:sz w:val="24"/>
          <w:lang w:val="da-DK"/>
        </w:rPr>
        <w:t xml:space="preserve"> </w:t>
      </w:r>
      <w:r w:rsidRPr="003E3716">
        <w:rPr>
          <w:sz w:val="24"/>
          <w:lang w:val="da-DK"/>
        </w:rPr>
        <w:t>en</w:t>
      </w:r>
      <w:r w:rsidRPr="003E3716">
        <w:rPr>
          <w:spacing w:val="13"/>
          <w:sz w:val="24"/>
          <w:lang w:val="da-DK"/>
        </w:rPr>
        <w:t xml:space="preserve"> </w:t>
      </w:r>
      <w:r w:rsidRPr="003E3716">
        <w:rPr>
          <w:sz w:val="24"/>
          <w:lang w:val="da-DK"/>
        </w:rPr>
        <w:t>kapacitet</w:t>
      </w:r>
      <w:r w:rsidRPr="003E3716">
        <w:rPr>
          <w:spacing w:val="13"/>
          <w:sz w:val="24"/>
          <w:lang w:val="da-DK"/>
        </w:rPr>
        <w:t xml:space="preserve"> </w:t>
      </w:r>
      <w:r w:rsidRPr="003E3716">
        <w:rPr>
          <w:spacing w:val="-5"/>
          <w:sz w:val="24"/>
          <w:lang w:val="da-DK"/>
        </w:rPr>
        <w:t>på</w:t>
      </w:r>
    </w:p>
    <w:p w14:paraId="6C0986B1" w14:textId="77777777" w:rsidR="00A8113D" w:rsidRDefault="001A3C68">
      <w:pPr>
        <w:pStyle w:val="Brdtekst"/>
        <w:spacing w:before="12"/>
      </w:pPr>
      <w:r>
        <w:t>200.000</w:t>
      </w:r>
      <w:r>
        <w:rPr>
          <w:spacing w:val="-1"/>
        </w:rPr>
        <w:t xml:space="preserve"> </w:t>
      </w:r>
      <w:r>
        <w:t>tons</w:t>
      </w:r>
      <w:r>
        <w:rPr>
          <w:spacing w:val="-2"/>
        </w:rPr>
        <w:t xml:space="preserve"> </w:t>
      </w:r>
      <w:proofErr w:type="spellStart"/>
      <w:r>
        <w:t>eller</w:t>
      </w:r>
      <w:proofErr w:type="spellEnd"/>
      <w:r>
        <w:rPr>
          <w:spacing w:val="-1"/>
        </w:rPr>
        <w:t xml:space="preserve"> </w:t>
      </w:r>
      <w:proofErr w:type="spellStart"/>
      <w:r>
        <w:rPr>
          <w:spacing w:val="-2"/>
        </w:rPr>
        <w:t>derover</w:t>
      </w:r>
      <w:proofErr w:type="spellEnd"/>
      <w:r>
        <w:rPr>
          <w:spacing w:val="-2"/>
        </w:rPr>
        <w:t>.</w:t>
      </w:r>
    </w:p>
    <w:p w14:paraId="44811A95" w14:textId="77777777" w:rsidR="00A8113D" w:rsidRDefault="00A8113D">
      <w:pPr>
        <w:pStyle w:val="Brdtekst"/>
        <w:spacing w:before="95"/>
        <w:ind w:left="0"/>
      </w:pPr>
    </w:p>
    <w:p w14:paraId="27E58E49" w14:textId="77777777" w:rsidR="00A8113D" w:rsidRPr="003E3716" w:rsidRDefault="001A3C68">
      <w:pPr>
        <w:pStyle w:val="Listeafsnit"/>
        <w:numPr>
          <w:ilvl w:val="0"/>
          <w:numId w:val="6"/>
        </w:numPr>
        <w:tabs>
          <w:tab w:val="left" w:pos="499"/>
        </w:tabs>
        <w:spacing w:before="1" w:line="249" w:lineRule="auto"/>
        <w:ind w:right="107" w:firstLine="0"/>
        <w:jc w:val="both"/>
        <w:rPr>
          <w:sz w:val="24"/>
          <w:lang w:val="da-DK"/>
        </w:rPr>
      </w:pPr>
      <w:r w:rsidRPr="003E3716">
        <w:rPr>
          <w:sz w:val="24"/>
          <w:lang w:val="da-DK"/>
        </w:rPr>
        <w:t>Lagringslokalitet som omhandlet i Europa-Parlamentets og Rådets direktiv 2009/31/EF af 23. april 2009 om geologisk lagring af kuldioxid.</w:t>
      </w:r>
    </w:p>
    <w:p w14:paraId="2C905D4A" w14:textId="77777777" w:rsidR="00A8113D" w:rsidRPr="003E3716" w:rsidRDefault="00A8113D">
      <w:pPr>
        <w:pStyle w:val="Brdtekst"/>
        <w:spacing w:before="85"/>
        <w:ind w:left="0"/>
        <w:rPr>
          <w:lang w:val="da-DK"/>
        </w:rPr>
      </w:pPr>
    </w:p>
    <w:p w14:paraId="3957A066" w14:textId="77777777" w:rsidR="00A8113D" w:rsidRPr="003E3716" w:rsidRDefault="001A3C68">
      <w:pPr>
        <w:pStyle w:val="Listeafsnit"/>
        <w:numPr>
          <w:ilvl w:val="0"/>
          <w:numId w:val="6"/>
        </w:numPr>
        <w:tabs>
          <w:tab w:val="left" w:pos="501"/>
        </w:tabs>
        <w:spacing w:before="1" w:line="249" w:lineRule="auto"/>
        <w:ind w:right="108" w:firstLine="0"/>
        <w:jc w:val="both"/>
        <w:rPr>
          <w:sz w:val="24"/>
          <w:lang w:val="da-DK"/>
        </w:rPr>
      </w:pPr>
      <w:r w:rsidRPr="003E3716">
        <w:rPr>
          <w:sz w:val="24"/>
          <w:lang w:val="da-DK"/>
        </w:rPr>
        <w:t>Anlæg til opsamling af CO2-strømme fra anlæg omfattet af dette bilag, med henblik på geologisk lagring i medfør af direktiv 2009/31/EF, eller hvor den samlede opsamling af CO2 årligt ligger på 1,5 megatons eller derover.</w:t>
      </w:r>
    </w:p>
    <w:p w14:paraId="71B12B97" w14:textId="77777777" w:rsidR="00A8113D" w:rsidRPr="003E3716" w:rsidRDefault="00A8113D">
      <w:pPr>
        <w:pStyle w:val="Brdtekst"/>
        <w:spacing w:before="86"/>
        <w:ind w:left="0"/>
        <w:rPr>
          <w:lang w:val="da-DK"/>
        </w:rPr>
      </w:pPr>
    </w:p>
    <w:p w14:paraId="34E22516" w14:textId="77777777" w:rsidR="00A8113D" w:rsidRPr="003E3716" w:rsidRDefault="001A3C68">
      <w:pPr>
        <w:pStyle w:val="Listeafsnit"/>
        <w:numPr>
          <w:ilvl w:val="0"/>
          <w:numId w:val="6"/>
        </w:numPr>
        <w:tabs>
          <w:tab w:val="left" w:pos="110"/>
          <w:tab w:val="left" w:pos="474"/>
        </w:tabs>
        <w:spacing w:before="1" w:line="249" w:lineRule="auto"/>
        <w:ind w:right="107" w:hanging="1"/>
        <w:jc w:val="both"/>
        <w:rPr>
          <w:sz w:val="24"/>
          <w:lang w:val="da-DK"/>
        </w:rPr>
      </w:pPr>
      <w:r w:rsidRPr="003E3716">
        <w:rPr>
          <w:sz w:val="24"/>
          <w:lang w:val="da-DK"/>
        </w:rPr>
        <w:t xml:space="preserve">Enhver ændring eller udvidelse af projekter, der er opført i dette bilag, </w:t>
      </w:r>
      <w:proofErr w:type="gramStart"/>
      <w:r w:rsidRPr="003E3716">
        <w:rPr>
          <w:sz w:val="24"/>
          <w:lang w:val="da-DK"/>
        </w:rPr>
        <w:t>såfremt</w:t>
      </w:r>
      <w:proofErr w:type="gramEnd"/>
      <w:r w:rsidRPr="003E3716">
        <w:rPr>
          <w:sz w:val="24"/>
          <w:lang w:val="da-DK"/>
        </w:rPr>
        <w:t xml:space="preserve"> en sådan ændring eller udvidelse i sig selv opfylder de eventuelle tærskelværdier, der er fastsat i dette bilag.</w:t>
      </w:r>
    </w:p>
    <w:p w14:paraId="62B57FC0" w14:textId="77777777" w:rsidR="00A8113D" w:rsidRPr="003E3716" w:rsidRDefault="00A8113D">
      <w:pPr>
        <w:spacing w:line="249" w:lineRule="auto"/>
        <w:jc w:val="both"/>
        <w:rPr>
          <w:sz w:val="24"/>
          <w:lang w:val="da-DK"/>
        </w:rPr>
        <w:sectPr w:rsidR="00A8113D" w:rsidRPr="003E3716">
          <w:pgSz w:w="11910" w:h="16840"/>
          <w:pgMar w:top="1320" w:right="740" w:bottom="840" w:left="740" w:header="0" w:footer="652" w:gutter="0"/>
          <w:cols w:space="708"/>
        </w:sectPr>
      </w:pPr>
    </w:p>
    <w:p w14:paraId="67F2E2E2" w14:textId="77777777" w:rsidR="00A8113D" w:rsidRPr="003E3716" w:rsidRDefault="001A3C68">
      <w:pPr>
        <w:pStyle w:val="Overskrift1"/>
        <w:rPr>
          <w:lang w:val="da-DK"/>
        </w:rPr>
      </w:pPr>
      <w:bookmarkStart w:id="196" w:name="Bilag_2_-_Projekter_omhandlet_i_§_4,_stk"/>
      <w:bookmarkEnd w:id="196"/>
      <w:r w:rsidRPr="003E3716">
        <w:rPr>
          <w:lang w:val="da-DK"/>
        </w:rPr>
        <w:lastRenderedPageBreak/>
        <w:t xml:space="preserve">Bilag </w:t>
      </w:r>
      <w:r w:rsidRPr="003E3716">
        <w:rPr>
          <w:spacing w:val="-10"/>
          <w:lang w:val="da-DK"/>
        </w:rPr>
        <w:t>2</w:t>
      </w:r>
    </w:p>
    <w:p w14:paraId="6BF6D4C9" w14:textId="77777777" w:rsidR="00A8113D" w:rsidRPr="003E3716" w:rsidRDefault="001A3C68">
      <w:pPr>
        <w:pStyle w:val="Overskrift2"/>
        <w:rPr>
          <w:lang w:val="da-DK"/>
        </w:rPr>
      </w:pPr>
      <w:r w:rsidRPr="003E3716">
        <w:rPr>
          <w:lang w:val="da-DK"/>
        </w:rPr>
        <w:t>Projekter</w:t>
      </w:r>
      <w:r w:rsidRPr="003E3716">
        <w:rPr>
          <w:spacing w:val="-1"/>
          <w:lang w:val="da-DK"/>
        </w:rPr>
        <w:t xml:space="preserve"> </w:t>
      </w:r>
      <w:r w:rsidRPr="003E3716">
        <w:rPr>
          <w:lang w:val="da-DK"/>
        </w:rPr>
        <w:t>omhandlet</w:t>
      </w:r>
      <w:r w:rsidRPr="003E3716">
        <w:rPr>
          <w:spacing w:val="-1"/>
          <w:lang w:val="da-DK"/>
        </w:rPr>
        <w:t xml:space="preserve"> </w:t>
      </w:r>
      <w:r w:rsidRPr="003E3716">
        <w:rPr>
          <w:lang w:val="da-DK"/>
        </w:rPr>
        <w:t>i</w:t>
      </w:r>
      <w:r w:rsidRPr="003E3716">
        <w:rPr>
          <w:spacing w:val="-1"/>
          <w:lang w:val="da-DK"/>
        </w:rPr>
        <w:t xml:space="preserve"> </w:t>
      </w:r>
      <w:r w:rsidRPr="003E3716">
        <w:rPr>
          <w:lang w:val="da-DK"/>
        </w:rPr>
        <w:t>§</w:t>
      </w:r>
      <w:r w:rsidRPr="003E3716">
        <w:rPr>
          <w:spacing w:val="-1"/>
          <w:lang w:val="da-DK"/>
        </w:rPr>
        <w:t xml:space="preserve"> </w:t>
      </w:r>
      <w:r w:rsidRPr="003E3716">
        <w:rPr>
          <w:lang w:val="da-DK"/>
        </w:rPr>
        <w:t>4,</w:t>
      </w:r>
      <w:r w:rsidRPr="003E3716">
        <w:rPr>
          <w:spacing w:val="-1"/>
          <w:lang w:val="da-DK"/>
        </w:rPr>
        <w:t xml:space="preserve"> </w:t>
      </w:r>
      <w:r w:rsidRPr="003E3716">
        <w:rPr>
          <w:lang w:val="da-DK"/>
        </w:rPr>
        <w:t xml:space="preserve">stk. </w:t>
      </w:r>
      <w:r w:rsidRPr="003E3716">
        <w:rPr>
          <w:spacing w:val="-10"/>
          <w:lang w:val="da-DK"/>
        </w:rPr>
        <w:t>2</w:t>
      </w:r>
    </w:p>
    <w:p w14:paraId="774E174E" w14:textId="77777777" w:rsidR="00A8113D" w:rsidRPr="003E3716" w:rsidRDefault="001A3C68">
      <w:pPr>
        <w:spacing w:before="212"/>
        <w:jc w:val="center"/>
        <w:rPr>
          <w:i/>
          <w:sz w:val="24"/>
          <w:lang w:val="da-DK"/>
        </w:rPr>
      </w:pPr>
      <w:bookmarkStart w:id="197" w:name="Projekter_omhandlet_i_§_4,_stk._2"/>
      <w:bookmarkEnd w:id="197"/>
      <w:r w:rsidRPr="003E3716">
        <w:rPr>
          <w:i/>
          <w:sz w:val="24"/>
          <w:lang w:val="da-DK"/>
        </w:rPr>
        <w:t>Projekter</w:t>
      </w:r>
      <w:r w:rsidRPr="003E3716">
        <w:rPr>
          <w:i/>
          <w:spacing w:val="-4"/>
          <w:sz w:val="24"/>
          <w:lang w:val="da-DK"/>
        </w:rPr>
        <w:t xml:space="preserve"> </w:t>
      </w:r>
      <w:r w:rsidRPr="003E3716">
        <w:rPr>
          <w:i/>
          <w:sz w:val="24"/>
          <w:lang w:val="da-DK"/>
        </w:rPr>
        <w:t>omhandlet</w:t>
      </w:r>
      <w:r w:rsidRPr="003E3716">
        <w:rPr>
          <w:i/>
          <w:spacing w:val="-3"/>
          <w:sz w:val="24"/>
          <w:lang w:val="da-DK"/>
        </w:rPr>
        <w:t xml:space="preserve"> </w:t>
      </w:r>
      <w:r w:rsidRPr="003E3716">
        <w:rPr>
          <w:i/>
          <w:sz w:val="24"/>
          <w:lang w:val="da-DK"/>
        </w:rPr>
        <w:t>i</w:t>
      </w:r>
      <w:r w:rsidRPr="003E3716">
        <w:rPr>
          <w:i/>
          <w:spacing w:val="-2"/>
          <w:sz w:val="24"/>
          <w:lang w:val="da-DK"/>
        </w:rPr>
        <w:t xml:space="preserve"> </w:t>
      </w:r>
      <w:r w:rsidRPr="003E3716">
        <w:rPr>
          <w:i/>
          <w:sz w:val="24"/>
          <w:lang w:val="da-DK"/>
        </w:rPr>
        <w:t>§</w:t>
      </w:r>
      <w:r w:rsidRPr="003E3716">
        <w:rPr>
          <w:i/>
          <w:spacing w:val="-3"/>
          <w:sz w:val="24"/>
          <w:lang w:val="da-DK"/>
        </w:rPr>
        <w:t xml:space="preserve"> </w:t>
      </w:r>
      <w:r w:rsidRPr="003E3716">
        <w:rPr>
          <w:i/>
          <w:sz w:val="24"/>
          <w:lang w:val="da-DK"/>
        </w:rPr>
        <w:t>4,</w:t>
      </w:r>
      <w:r w:rsidRPr="003E3716">
        <w:rPr>
          <w:i/>
          <w:spacing w:val="-3"/>
          <w:sz w:val="24"/>
          <w:lang w:val="da-DK"/>
        </w:rPr>
        <w:t xml:space="preserve"> </w:t>
      </w:r>
      <w:r w:rsidRPr="003E3716">
        <w:rPr>
          <w:i/>
          <w:sz w:val="24"/>
          <w:lang w:val="da-DK"/>
        </w:rPr>
        <w:t>stk.</w:t>
      </w:r>
      <w:r w:rsidRPr="003E3716">
        <w:rPr>
          <w:i/>
          <w:spacing w:val="-2"/>
          <w:sz w:val="24"/>
          <w:lang w:val="da-DK"/>
        </w:rPr>
        <w:t xml:space="preserve"> </w:t>
      </w:r>
      <w:r w:rsidRPr="003E3716">
        <w:rPr>
          <w:i/>
          <w:spacing w:val="-10"/>
          <w:sz w:val="24"/>
          <w:lang w:val="da-DK"/>
        </w:rPr>
        <w:t>2</w:t>
      </w:r>
    </w:p>
    <w:p w14:paraId="09E107F2" w14:textId="77777777" w:rsidR="00A8113D" w:rsidRPr="003E3716" w:rsidRDefault="001A3C68">
      <w:pPr>
        <w:spacing w:before="192"/>
        <w:ind w:left="110"/>
        <w:rPr>
          <w:i/>
          <w:sz w:val="24"/>
          <w:lang w:val="da-DK"/>
        </w:rPr>
      </w:pPr>
      <w:r w:rsidRPr="003E3716">
        <w:rPr>
          <w:sz w:val="24"/>
          <w:lang w:val="da-DK"/>
        </w:rPr>
        <w:t>(</w:t>
      </w:r>
      <w:r w:rsidRPr="003E3716">
        <w:rPr>
          <w:i/>
          <w:sz w:val="24"/>
          <w:lang w:val="da-DK"/>
        </w:rPr>
        <w:t>VVM-direktivets</w:t>
      </w:r>
      <w:r w:rsidRPr="003E3716">
        <w:rPr>
          <w:i/>
          <w:spacing w:val="-8"/>
          <w:sz w:val="24"/>
          <w:lang w:val="da-DK"/>
        </w:rPr>
        <w:t xml:space="preserve"> </w:t>
      </w:r>
      <w:r w:rsidRPr="003E3716">
        <w:rPr>
          <w:i/>
          <w:sz w:val="24"/>
          <w:lang w:val="da-DK"/>
        </w:rPr>
        <w:t>bilag</w:t>
      </w:r>
      <w:r w:rsidRPr="003E3716">
        <w:rPr>
          <w:i/>
          <w:spacing w:val="-4"/>
          <w:sz w:val="24"/>
          <w:lang w:val="da-DK"/>
        </w:rPr>
        <w:t xml:space="preserve"> </w:t>
      </w:r>
      <w:r w:rsidRPr="003E3716">
        <w:rPr>
          <w:i/>
          <w:sz w:val="24"/>
          <w:lang w:val="da-DK"/>
        </w:rPr>
        <w:t>II</w:t>
      </w:r>
      <w:r w:rsidRPr="003E3716">
        <w:rPr>
          <w:i/>
          <w:spacing w:val="-5"/>
          <w:sz w:val="24"/>
          <w:lang w:val="da-DK"/>
        </w:rPr>
        <w:t xml:space="preserve"> </w:t>
      </w:r>
      <w:r w:rsidRPr="003E3716">
        <w:rPr>
          <w:i/>
          <w:sz w:val="24"/>
          <w:lang w:val="da-DK"/>
        </w:rPr>
        <w:t>om</w:t>
      </w:r>
      <w:r w:rsidRPr="003E3716">
        <w:rPr>
          <w:i/>
          <w:spacing w:val="-5"/>
          <w:sz w:val="24"/>
          <w:lang w:val="da-DK"/>
        </w:rPr>
        <w:t xml:space="preserve"> </w:t>
      </w:r>
      <w:r w:rsidRPr="003E3716">
        <w:rPr>
          <w:i/>
          <w:sz w:val="24"/>
          <w:lang w:val="da-DK"/>
        </w:rPr>
        <w:t>projekter</w:t>
      </w:r>
      <w:r w:rsidRPr="003E3716">
        <w:rPr>
          <w:i/>
          <w:spacing w:val="-6"/>
          <w:sz w:val="24"/>
          <w:lang w:val="da-DK"/>
        </w:rPr>
        <w:t xml:space="preserve"> </w:t>
      </w:r>
      <w:r w:rsidRPr="003E3716">
        <w:rPr>
          <w:i/>
          <w:sz w:val="24"/>
          <w:lang w:val="da-DK"/>
        </w:rPr>
        <w:t>omhandlet</w:t>
      </w:r>
      <w:r w:rsidRPr="003E3716">
        <w:rPr>
          <w:i/>
          <w:spacing w:val="-4"/>
          <w:sz w:val="24"/>
          <w:lang w:val="da-DK"/>
        </w:rPr>
        <w:t xml:space="preserve"> </w:t>
      </w:r>
      <w:r w:rsidRPr="003E3716">
        <w:rPr>
          <w:i/>
          <w:sz w:val="24"/>
          <w:lang w:val="da-DK"/>
        </w:rPr>
        <w:t>i</w:t>
      </w:r>
      <w:r w:rsidRPr="003E3716">
        <w:rPr>
          <w:i/>
          <w:spacing w:val="-5"/>
          <w:sz w:val="24"/>
          <w:lang w:val="da-DK"/>
        </w:rPr>
        <w:t xml:space="preserve"> </w:t>
      </w:r>
      <w:r w:rsidRPr="003E3716">
        <w:rPr>
          <w:i/>
          <w:sz w:val="24"/>
          <w:lang w:val="da-DK"/>
        </w:rPr>
        <w:t>artikel</w:t>
      </w:r>
      <w:r w:rsidRPr="003E3716">
        <w:rPr>
          <w:i/>
          <w:spacing w:val="-4"/>
          <w:sz w:val="24"/>
          <w:lang w:val="da-DK"/>
        </w:rPr>
        <w:t xml:space="preserve"> </w:t>
      </w:r>
      <w:r w:rsidRPr="003E3716">
        <w:rPr>
          <w:i/>
          <w:sz w:val="24"/>
          <w:lang w:val="da-DK"/>
        </w:rPr>
        <w:t>4,</w:t>
      </w:r>
      <w:r w:rsidRPr="003E3716">
        <w:rPr>
          <w:i/>
          <w:spacing w:val="-4"/>
          <w:sz w:val="24"/>
          <w:lang w:val="da-DK"/>
        </w:rPr>
        <w:t xml:space="preserve"> </w:t>
      </w:r>
      <w:r w:rsidRPr="003E3716">
        <w:rPr>
          <w:i/>
          <w:spacing w:val="-2"/>
          <w:sz w:val="24"/>
          <w:lang w:val="da-DK"/>
        </w:rPr>
        <w:t>stk.2.)</w:t>
      </w:r>
    </w:p>
    <w:p w14:paraId="18FA8517" w14:textId="77777777" w:rsidR="00A8113D" w:rsidRPr="003E3716" w:rsidRDefault="00A8113D">
      <w:pPr>
        <w:pStyle w:val="Brdtekst"/>
        <w:spacing w:before="96"/>
        <w:ind w:left="0"/>
        <w:rPr>
          <w:i/>
          <w:lang w:val="da-DK"/>
        </w:rPr>
      </w:pPr>
    </w:p>
    <w:p w14:paraId="5DD08358" w14:textId="77777777" w:rsidR="00A8113D" w:rsidRDefault="001A3C68">
      <w:pPr>
        <w:pStyle w:val="Listeafsnit"/>
        <w:numPr>
          <w:ilvl w:val="0"/>
          <w:numId w:val="5"/>
        </w:numPr>
        <w:tabs>
          <w:tab w:val="left" w:pos="350"/>
        </w:tabs>
        <w:spacing w:before="0"/>
        <w:rPr>
          <w:sz w:val="24"/>
        </w:rPr>
      </w:pPr>
      <w:r>
        <w:rPr>
          <w:sz w:val="24"/>
        </w:rPr>
        <w:t>LANDBRUG,</w:t>
      </w:r>
      <w:r>
        <w:rPr>
          <w:spacing w:val="-3"/>
          <w:sz w:val="24"/>
        </w:rPr>
        <w:t xml:space="preserve"> </w:t>
      </w:r>
      <w:r>
        <w:rPr>
          <w:sz w:val="24"/>
        </w:rPr>
        <w:t>SKOVBRUG</w:t>
      </w:r>
      <w:r>
        <w:rPr>
          <w:spacing w:val="-4"/>
          <w:sz w:val="24"/>
        </w:rPr>
        <w:t xml:space="preserve"> </w:t>
      </w:r>
      <w:r>
        <w:rPr>
          <w:sz w:val="24"/>
        </w:rPr>
        <w:t>OG</w:t>
      </w:r>
      <w:r>
        <w:rPr>
          <w:spacing w:val="-3"/>
          <w:sz w:val="24"/>
        </w:rPr>
        <w:t xml:space="preserve"> </w:t>
      </w:r>
      <w:r>
        <w:rPr>
          <w:spacing w:val="-2"/>
          <w:sz w:val="24"/>
        </w:rPr>
        <w:t>AKVAKULTUR</w:t>
      </w:r>
    </w:p>
    <w:p w14:paraId="234BA575" w14:textId="77777777" w:rsidR="00A8113D" w:rsidRDefault="001A3C68">
      <w:pPr>
        <w:pStyle w:val="Listeafsnit"/>
        <w:numPr>
          <w:ilvl w:val="1"/>
          <w:numId w:val="5"/>
        </w:numPr>
        <w:tabs>
          <w:tab w:val="left" w:pos="356"/>
        </w:tabs>
        <w:ind w:hanging="246"/>
        <w:rPr>
          <w:sz w:val="24"/>
        </w:rPr>
      </w:pPr>
      <w:r>
        <w:rPr>
          <w:sz w:val="24"/>
        </w:rPr>
        <w:t xml:space="preserve">Projekter vedrørende </w:t>
      </w:r>
      <w:r>
        <w:rPr>
          <w:spacing w:val="-2"/>
          <w:sz w:val="24"/>
        </w:rPr>
        <w:t>sammenlægninger.</w:t>
      </w:r>
    </w:p>
    <w:p w14:paraId="28172EDB" w14:textId="77777777" w:rsidR="00A8113D" w:rsidRPr="003E3716" w:rsidRDefault="001A3C68">
      <w:pPr>
        <w:pStyle w:val="Listeafsnit"/>
        <w:numPr>
          <w:ilvl w:val="1"/>
          <w:numId w:val="5"/>
        </w:numPr>
        <w:tabs>
          <w:tab w:val="left" w:pos="386"/>
        </w:tabs>
        <w:spacing w:line="249" w:lineRule="auto"/>
        <w:ind w:left="110" w:right="107" w:firstLine="0"/>
        <w:rPr>
          <w:sz w:val="24"/>
          <w:lang w:val="da-DK"/>
        </w:rPr>
      </w:pPr>
      <w:r w:rsidRPr="003E3716">
        <w:rPr>
          <w:sz w:val="24"/>
          <w:lang w:val="da-DK"/>
        </w:rPr>
        <w:t xml:space="preserve">Projekter vedrørende inddragning af uopdyrket land eller delvise naturområder til intensiv landbrugs- </w:t>
      </w:r>
      <w:r w:rsidRPr="003E3716">
        <w:rPr>
          <w:spacing w:val="-2"/>
          <w:sz w:val="24"/>
          <w:lang w:val="da-DK"/>
        </w:rPr>
        <w:t>virksomhed.</w:t>
      </w:r>
    </w:p>
    <w:p w14:paraId="1C6D47A0" w14:textId="77777777" w:rsidR="00A8113D" w:rsidRPr="003E3716" w:rsidRDefault="001A3C68">
      <w:pPr>
        <w:pStyle w:val="Listeafsnit"/>
        <w:numPr>
          <w:ilvl w:val="1"/>
          <w:numId w:val="5"/>
        </w:numPr>
        <w:tabs>
          <w:tab w:val="left" w:pos="356"/>
        </w:tabs>
        <w:spacing w:before="182"/>
        <w:ind w:hanging="246"/>
        <w:rPr>
          <w:sz w:val="24"/>
          <w:lang w:val="da-DK"/>
        </w:rPr>
      </w:pPr>
      <w:r w:rsidRPr="003E3716">
        <w:rPr>
          <w:sz w:val="24"/>
          <w:lang w:val="da-DK"/>
        </w:rPr>
        <w:t>Vandforvaltningsprojekter</w:t>
      </w:r>
      <w:r w:rsidRPr="003E3716">
        <w:rPr>
          <w:spacing w:val="-6"/>
          <w:sz w:val="24"/>
          <w:lang w:val="da-DK"/>
        </w:rPr>
        <w:t xml:space="preserve"> </w:t>
      </w:r>
      <w:r w:rsidRPr="003E3716">
        <w:rPr>
          <w:sz w:val="24"/>
          <w:lang w:val="da-DK"/>
        </w:rPr>
        <w:t>inden</w:t>
      </w:r>
      <w:r w:rsidRPr="003E3716">
        <w:rPr>
          <w:spacing w:val="-4"/>
          <w:sz w:val="24"/>
          <w:lang w:val="da-DK"/>
        </w:rPr>
        <w:t xml:space="preserve"> </w:t>
      </w:r>
      <w:r w:rsidRPr="003E3716">
        <w:rPr>
          <w:sz w:val="24"/>
          <w:lang w:val="da-DK"/>
        </w:rPr>
        <w:t>for</w:t>
      </w:r>
      <w:r w:rsidRPr="003E3716">
        <w:rPr>
          <w:spacing w:val="-4"/>
          <w:sz w:val="24"/>
          <w:lang w:val="da-DK"/>
        </w:rPr>
        <w:t xml:space="preserve"> </w:t>
      </w:r>
      <w:r w:rsidRPr="003E3716">
        <w:rPr>
          <w:sz w:val="24"/>
          <w:lang w:val="da-DK"/>
        </w:rPr>
        <w:t>landbruget,</w:t>
      </w:r>
      <w:r w:rsidRPr="003E3716">
        <w:rPr>
          <w:spacing w:val="-4"/>
          <w:sz w:val="24"/>
          <w:lang w:val="da-DK"/>
        </w:rPr>
        <w:t xml:space="preserve"> </w:t>
      </w:r>
      <w:r w:rsidRPr="003E3716">
        <w:rPr>
          <w:sz w:val="24"/>
          <w:lang w:val="da-DK"/>
        </w:rPr>
        <w:t>herunder</w:t>
      </w:r>
      <w:r w:rsidRPr="003E3716">
        <w:rPr>
          <w:spacing w:val="-4"/>
          <w:sz w:val="24"/>
          <w:lang w:val="da-DK"/>
        </w:rPr>
        <w:t xml:space="preserve"> </w:t>
      </w:r>
      <w:r w:rsidRPr="003E3716">
        <w:rPr>
          <w:sz w:val="24"/>
          <w:lang w:val="da-DK"/>
        </w:rPr>
        <w:t>vandings-</w:t>
      </w:r>
      <w:r w:rsidRPr="003E3716">
        <w:rPr>
          <w:spacing w:val="-4"/>
          <w:sz w:val="24"/>
          <w:lang w:val="da-DK"/>
        </w:rPr>
        <w:t xml:space="preserve"> </w:t>
      </w:r>
      <w:r w:rsidRPr="003E3716">
        <w:rPr>
          <w:sz w:val="24"/>
          <w:lang w:val="da-DK"/>
        </w:rPr>
        <w:t>og</w:t>
      </w:r>
      <w:r w:rsidRPr="003E3716">
        <w:rPr>
          <w:spacing w:val="-3"/>
          <w:sz w:val="24"/>
          <w:lang w:val="da-DK"/>
        </w:rPr>
        <w:t xml:space="preserve"> </w:t>
      </w:r>
      <w:r w:rsidRPr="003E3716">
        <w:rPr>
          <w:spacing w:val="-2"/>
          <w:sz w:val="24"/>
          <w:lang w:val="da-DK"/>
        </w:rPr>
        <w:t>dræningsprojekter.</w:t>
      </w:r>
    </w:p>
    <w:p w14:paraId="27618437"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 xml:space="preserve">Nyplantning og rydning af skov med henblik på omlægning til anden </w:t>
      </w:r>
      <w:r w:rsidRPr="003E3716">
        <w:rPr>
          <w:spacing w:val="-2"/>
          <w:sz w:val="24"/>
          <w:lang w:val="da-DK"/>
        </w:rPr>
        <w:t>arealudnyttelse.</w:t>
      </w:r>
    </w:p>
    <w:p w14:paraId="631A0992"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Anlæg</w:t>
      </w:r>
      <w:r w:rsidRPr="003E3716">
        <w:rPr>
          <w:spacing w:val="-1"/>
          <w:sz w:val="24"/>
          <w:lang w:val="da-DK"/>
        </w:rPr>
        <w:t xml:space="preserve"> </w:t>
      </w:r>
      <w:r w:rsidRPr="003E3716">
        <w:rPr>
          <w:sz w:val="24"/>
          <w:lang w:val="da-DK"/>
        </w:rPr>
        <w:t>til</w:t>
      </w:r>
      <w:r w:rsidRPr="003E3716">
        <w:rPr>
          <w:spacing w:val="-1"/>
          <w:sz w:val="24"/>
          <w:lang w:val="da-DK"/>
        </w:rPr>
        <w:t xml:space="preserve"> </w:t>
      </w:r>
      <w:r w:rsidRPr="003E3716">
        <w:rPr>
          <w:sz w:val="24"/>
          <w:lang w:val="da-DK"/>
        </w:rPr>
        <w:t>intensiv</w:t>
      </w:r>
      <w:r w:rsidRPr="003E3716">
        <w:rPr>
          <w:spacing w:val="-1"/>
          <w:sz w:val="24"/>
          <w:lang w:val="da-DK"/>
        </w:rPr>
        <w:t xml:space="preserve"> </w:t>
      </w:r>
      <w:r w:rsidRPr="003E3716">
        <w:rPr>
          <w:sz w:val="24"/>
          <w:lang w:val="da-DK"/>
        </w:rPr>
        <w:t>husdyravl</w:t>
      </w:r>
      <w:r w:rsidRPr="003E3716">
        <w:rPr>
          <w:spacing w:val="-1"/>
          <w:sz w:val="24"/>
          <w:lang w:val="da-DK"/>
        </w:rPr>
        <w:t xml:space="preserve"> </w:t>
      </w:r>
      <w:r w:rsidRPr="003E3716">
        <w:rPr>
          <w:sz w:val="24"/>
          <w:lang w:val="da-DK"/>
        </w:rPr>
        <w:t>(projekter,</w:t>
      </w:r>
      <w:r w:rsidRPr="003E3716">
        <w:rPr>
          <w:spacing w:val="-1"/>
          <w:sz w:val="24"/>
          <w:lang w:val="da-DK"/>
        </w:rPr>
        <w:t xml:space="preserve"> </w:t>
      </w:r>
      <w:r w:rsidRPr="003E3716">
        <w:rPr>
          <w:sz w:val="24"/>
          <w:lang w:val="da-DK"/>
        </w:rPr>
        <w:t>som</w:t>
      </w:r>
      <w:r w:rsidRPr="003E3716">
        <w:rPr>
          <w:spacing w:val="-1"/>
          <w:sz w:val="24"/>
          <w:lang w:val="da-DK"/>
        </w:rPr>
        <w:t xml:space="preserve"> </w:t>
      </w:r>
      <w:r w:rsidRPr="003E3716">
        <w:rPr>
          <w:sz w:val="24"/>
          <w:lang w:val="da-DK"/>
        </w:rPr>
        <w:t>ikke</w:t>
      </w:r>
      <w:r w:rsidRPr="003E3716">
        <w:rPr>
          <w:spacing w:val="-1"/>
          <w:sz w:val="24"/>
          <w:lang w:val="da-DK"/>
        </w:rPr>
        <w:t xml:space="preserve"> </w:t>
      </w:r>
      <w:r w:rsidRPr="003E3716">
        <w:rPr>
          <w:sz w:val="24"/>
          <w:lang w:val="da-DK"/>
        </w:rPr>
        <w:t>er</w:t>
      </w:r>
      <w:r w:rsidRPr="003E3716">
        <w:rPr>
          <w:spacing w:val="-1"/>
          <w:sz w:val="24"/>
          <w:lang w:val="da-DK"/>
        </w:rPr>
        <w:t xml:space="preserve"> </w:t>
      </w:r>
      <w:r w:rsidRPr="003E3716">
        <w:rPr>
          <w:sz w:val="24"/>
          <w:lang w:val="da-DK"/>
        </w:rPr>
        <w:t>omfattet</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 xml:space="preserve">bilag </w:t>
      </w:r>
      <w:r w:rsidRPr="003E3716">
        <w:rPr>
          <w:spacing w:val="-5"/>
          <w:sz w:val="24"/>
          <w:lang w:val="da-DK"/>
        </w:rPr>
        <w:t>1).</w:t>
      </w:r>
    </w:p>
    <w:p w14:paraId="78EE0CD6" w14:textId="77777777" w:rsidR="00A8113D" w:rsidRDefault="001A3C68">
      <w:pPr>
        <w:pStyle w:val="Listeafsnit"/>
        <w:numPr>
          <w:ilvl w:val="1"/>
          <w:numId w:val="5"/>
        </w:numPr>
        <w:tabs>
          <w:tab w:val="left" w:pos="329"/>
        </w:tabs>
        <w:ind w:left="329" w:hanging="219"/>
        <w:rPr>
          <w:sz w:val="24"/>
        </w:rPr>
      </w:pPr>
      <w:proofErr w:type="spellStart"/>
      <w:r>
        <w:rPr>
          <w:sz w:val="24"/>
        </w:rPr>
        <w:t>Intensivt</w:t>
      </w:r>
      <w:proofErr w:type="spellEnd"/>
      <w:r>
        <w:rPr>
          <w:sz w:val="24"/>
        </w:rPr>
        <w:t xml:space="preserve"> </w:t>
      </w:r>
      <w:proofErr w:type="spellStart"/>
      <w:r>
        <w:rPr>
          <w:spacing w:val="-2"/>
          <w:sz w:val="24"/>
        </w:rPr>
        <w:t>fiskeopdræt</w:t>
      </w:r>
      <w:proofErr w:type="spellEnd"/>
      <w:r>
        <w:rPr>
          <w:spacing w:val="-2"/>
          <w:sz w:val="24"/>
        </w:rPr>
        <w:t>.</w:t>
      </w:r>
    </w:p>
    <w:p w14:paraId="5F6F7609" w14:textId="77777777" w:rsidR="00A8113D" w:rsidRDefault="001A3C68">
      <w:pPr>
        <w:pStyle w:val="Listeafsnit"/>
        <w:numPr>
          <w:ilvl w:val="1"/>
          <w:numId w:val="5"/>
        </w:numPr>
        <w:tabs>
          <w:tab w:val="left" w:pos="369"/>
        </w:tabs>
        <w:ind w:left="369" w:hanging="259"/>
        <w:rPr>
          <w:sz w:val="24"/>
        </w:rPr>
      </w:pPr>
      <w:r>
        <w:rPr>
          <w:sz w:val="24"/>
        </w:rPr>
        <w:t xml:space="preserve">Landindvinding fra </w:t>
      </w:r>
      <w:r>
        <w:rPr>
          <w:spacing w:val="-2"/>
          <w:sz w:val="24"/>
        </w:rPr>
        <w:t>havet.</w:t>
      </w:r>
    </w:p>
    <w:p w14:paraId="521020B1" w14:textId="77777777" w:rsidR="00A8113D" w:rsidRDefault="00A8113D">
      <w:pPr>
        <w:pStyle w:val="Brdtekst"/>
        <w:spacing w:before="96"/>
        <w:ind w:left="0"/>
      </w:pPr>
    </w:p>
    <w:p w14:paraId="4FC315F1" w14:textId="77777777" w:rsidR="00A8113D" w:rsidRDefault="001A3C68">
      <w:pPr>
        <w:pStyle w:val="Listeafsnit"/>
        <w:numPr>
          <w:ilvl w:val="0"/>
          <w:numId w:val="5"/>
        </w:numPr>
        <w:tabs>
          <w:tab w:val="left" w:pos="350"/>
        </w:tabs>
        <w:spacing w:before="1"/>
        <w:rPr>
          <w:sz w:val="24"/>
        </w:rPr>
      </w:pPr>
      <w:r>
        <w:rPr>
          <w:spacing w:val="-2"/>
          <w:sz w:val="24"/>
        </w:rPr>
        <w:t>UDVINDINGSINDUSTRIEN</w:t>
      </w:r>
    </w:p>
    <w:p w14:paraId="0A2DB11F"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Stenbrud</w:t>
      </w:r>
      <w:r w:rsidRPr="003E3716">
        <w:rPr>
          <w:spacing w:val="-1"/>
          <w:sz w:val="24"/>
          <w:lang w:val="da-DK"/>
        </w:rPr>
        <w:t xml:space="preserve"> </w:t>
      </w:r>
      <w:r w:rsidRPr="003E3716">
        <w:rPr>
          <w:sz w:val="24"/>
          <w:lang w:val="da-DK"/>
        </w:rPr>
        <w:t>og</w:t>
      </w:r>
      <w:r w:rsidRPr="003E3716">
        <w:rPr>
          <w:spacing w:val="-1"/>
          <w:sz w:val="24"/>
          <w:lang w:val="da-DK"/>
        </w:rPr>
        <w:t xml:space="preserve"> </w:t>
      </w:r>
      <w:r w:rsidRPr="003E3716">
        <w:rPr>
          <w:sz w:val="24"/>
          <w:lang w:val="da-DK"/>
        </w:rPr>
        <w:t>minedrift i</w:t>
      </w:r>
      <w:r w:rsidRPr="003E3716">
        <w:rPr>
          <w:spacing w:val="-1"/>
          <w:sz w:val="24"/>
          <w:lang w:val="da-DK"/>
        </w:rPr>
        <w:t xml:space="preserve"> </w:t>
      </w:r>
      <w:r w:rsidRPr="003E3716">
        <w:rPr>
          <w:sz w:val="24"/>
          <w:lang w:val="da-DK"/>
        </w:rPr>
        <w:t>åbne</w:t>
      </w:r>
      <w:r w:rsidRPr="003E3716">
        <w:rPr>
          <w:spacing w:val="-1"/>
          <w:sz w:val="24"/>
          <w:lang w:val="da-DK"/>
        </w:rPr>
        <w:t xml:space="preserve"> </w:t>
      </w:r>
      <w:r w:rsidRPr="003E3716">
        <w:rPr>
          <w:sz w:val="24"/>
          <w:lang w:val="da-DK"/>
        </w:rPr>
        <w:t>brud samt</w:t>
      </w:r>
      <w:r w:rsidRPr="003E3716">
        <w:rPr>
          <w:spacing w:val="-1"/>
          <w:sz w:val="24"/>
          <w:lang w:val="da-DK"/>
        </w:rPr>
        <w:t xml:space="preserve"> </w:t>
      </w:r>
      <w:r w:rsidRPr="003E3716">
        <w:rPr>
          <w:sz w:val="24"/>
          <w:lang w:val="da-DK"/>
        </w:rPr>
        <w:t>tørvegravning</w:t>
      </w:r>
      <w:r w:rsidRPr="003E3716">
        <w:rPr>
          <w:spacing w:val="-1"/>
          <w:sz w:val="24"/>
          <w:lang w:val="da-DK"/>
        </w:rPr>
        <w:t xml:space="preserve"> </w:t>
      </w:r>
      <w:r w:rsidRPr="003E3716">
        <w:rPr>
          <w:sz w:val="24"/>
          <w:lang w:val="da-DK"/>
        </w:rPr>
        <w:t>(projekter, som</w:t>
      </w:r>
      <w:r w:rsidRPr="003E3716">
        <w:rPr>
          <w:spacing w:val="-1"/>
          <w:sz w:val="24"/>
          <w:lang w:val="da-DK"/>
        </w:rPr>
        <w:t xml:space="preserve"> </w:t>
      </w:r>
      <w:r w:rsidRPr="003E3716">
        <w:rPr>
          <w:sz w:val="24"/>
          <w:lang w:val="da-DK"/>
        </w:rPr>
        <w:t>ikke</w:t>
      </w:r>
      <w:r w:rsidRPr="003E3716">
        <w:rPr>
          <w:spacing w:val="-1"/>
          <w:sz w:val="24"/>
          <w:lang w:val="da-DK"/>
        </w:rPr>
        <w:t xml:space="preserve"> </w:t>
      </w:r>
      <w:r w:rsidRPr="003E3716">
        <w:rPr>
          <w:sz w:val="24"/>
          <w:lang w:val="da-DK"/>
        </w:rPr>
        <w:t>er omfattet</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 xml:space="preserve">bilag </w:t>
      </w:r>
      <w:r w:rsidRPr="003E3716">
        <w:rPr>
          <w:spacing w:val="-5"/>
          <w:sz w:val="24"/>
          <w:lang w:val="da-DK"/>
        </w:rPr>
        <w:t>1).</w:t>
      </w:r>
    </w:p>
    <w:p w14:paraId="15F09B53" w14:textId="77777777" w:rsidR="00A8113D" w:rsidRDefault="001A3C68">
      <w:pPr>
        <w:pStyle w:val="Listeafsnit"/>
        <w:numPr>
          <w:ilvl w:val="1"/>
          <w:numId w:val="5"/>
        </w:numPr>
        <w:tabs>
          <w:tab w:val="left" w:pos="369"/>
        </w:tabs>
        <w:ind w:left="369" w:hanging="259"/>
        <w:rPr>
          <w:sz w:val="24"/>
        </w:rPr>
      </w:pPr>
      <w:proofErr w:type="spellStart"/>
      <w:r>
        <w:rPr>
          <w:sz w:val="24"/>
        </w:rPr>
        <w:t>Minedrift</w:t>
      </w:r>
      <w:proofErr w:type="spellEnd"/>
      <w:r>
        <w:rPr>
          <w:sz w:val="24"/>
        </w:rPr>
        <w:t xml:space="preserve"> i </w:t>
      </w:r>
      <w:proofErr w:type="spellStart"/>
      <w:r>
        <w:rPr>
          <w:sz w:val="24"/>
        </w:rPr>
        <w:t>underjordiske</w:t>
      </w:r>
      <w:proofErr w:type="spellEnd"/>
      <w:r>
        <w:rPr>
          <w:sz w:val="24"/>
        </w:rPr>
        <w:t xml:space="preserve"> </w:t>
      </w:r>
      <w:proofErr w:type="spellStart"/>
      <w:r>
        <w:rPr>
          <w:spacing w:val="-2"/>
          <w:sz w:val="24"/>
        </w:rPr>
        <w:t>brud</w:t>
      </w:r>
      <w:proofErr w:type="spellEnd"/>
      <w:r>
        <w:rPr>
          <w:spacing w:val="-2"/>
          <w:sz w:val="24"/>
        </w:rPr>
        <w:t>.</w:t>
      </w:r>
    </w:p>
    <w:p w14:paraId="4A83874F"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 xml:space="preserve">Udvinding af mineraler ved sandsugning fra hav- eller </w:t>
      </w:r>
      <w:r w:rsidRPr="003E3716">
        <w:rPr>
          <w:spacing w:val="-2"/>
          <w:sz w:val="24"/>
          <w:lang w:val="da-DK"/>
        </w:rPr>
        <w:t>flodbund.</w:t>
      </w:r>
    </w:p>
    <w:p w14:paraId="32EAB878" w14:textId="77777777" w:rsidR="00A8113D" w:rsidRDefault="001A3C68">
      <w:pPr>
        <w:pStyle w:val="Listeafsnit"/>
        <w:numPr>
          <w:ilvl w:val="1"/>
          <w:numId w:val="5"/>
        </w:numPr>
        <w:tabs>
          <w:tab w:val="left" w:pos="369"/>
        </w:tabs>
        <w:ind w:left="369" w:hanging="259"/>
        <w:rPr>
          <w:sz w:val="24"/>
        </w:rPr>
      </w:pPr>
      <w:proofErr w:type="spellStart"/>
      <w:r>
        <w:rPr>
          <w:sz w:val="24"/>
        </w:rPr>
        <w:t>Dybdeboringer</w:t>
      </w:r>
      <w:proofErr w:type="spellEnd"/>
      <w:r>
        <w:rPr>
          <w:sz w:val="24"/>
        </w:rPr>
        <w:t>,</w:t>
      </w:r>
      <w:r>
        <w:rPr>
          <w:spacing w:val="-10"/>
          <w:sz w:val="24"/>
        </w:rPr>
        <w:t xml:space="preserve"> </w:t>
      </w:r>
      <w:proofErr w:type="spellStart"/>
      <w:r>
        <w:rPr>
          <w:spacing w:val="-2"/>
          <w:sz w:val="24"/>
        </w:rPr>
        <w:t>navnlig</w:t>
      </w:r>
      <w:proofErr w:type="spellEnd"/>
      <w:r>
        <w:rPr>
          <w:spacing w:val="-2"/>
          <w:sz w:val="24"/>
        </w:rPr>
        <w:t>:</w:t>
      </w:r>
    </w:p>
    <w:p w14:paraId="71B3941B" w14:textId="77777777" w:rsidR="00A8113D" w:rsidRDefault="001A3C68">
      <w:pPr>
        <w:pStyle w:val="Listeafsnit"/>
        <w:numPr>
          <w:ilvl w:val="2"/>
          <w:numId w:val="5"/>
        </w:numPr>
        <w:tabs>
          <w:tab w:val="left" w:pos="316"/>
        </w:tabs>
        <w:ind w:left="316" w:hanging="206"/>
        <w:rPr>
          <w:sz w:val="24"/>
        </w:rPr>
      </w:pPr>
      <w:r>
        <w:rPr>
          <w:sz w:val="24"/>
        </w:rPr>
        <w:t xml:space="preserve">geotermiske </w:t>
      </w:r>
      <w:r>
        <w:rPr>
          <w:spacing w:val="-2"/>
          <w:sz w:val="24"/>
        </w:rPr>
        <w:t>boringer</w:t>
      </w:r>
    </w:p>
    <w:p w14:paraId="1145B8B6" w14:textId="77777777" w:rsidR="00A8113D" w:rsidRPr="003E3716" w:rsidRDefault="001A3C68">
      <w:pPr>
        <w:pStyle w:val="Listeafsnit"/>
        <w:numPr>
          <w:ilvl w:val="2"/>
          <w:numId w:val="5"/>
        </w:numPr>
        <w:tabs>
          <w:tab w:val="left" w:pos="383"/>
        </w:tabs>
        <w:ind w:left="383" w:hanging="273"/>
        <w:rPr>
          <w:sz w:val="24"/>
          <w:lang w:val="da-DK"/>
        </w:rPr>
      </w:pPr>
      <w:r w:rsidRPr="003E3716">
        <w:rPr>
          <w:sz w:val="24"/>
          <w:lang w:val="da-DK"/>
        </w:rPr>
        <w:t xml:space="preserve">boringer til deponering af nukleart </w:t>
      </w:r>
      <w:r w:rsidRPr="003E3716">
        <w:rPr>
          <w:spacing w:val="-2"/>
          <w:sz w:val="24"/>
          <w:lang w:val="da-DK"/>
        </w:rPr>
        <w:t>affald</w:t>
      </w:r>
    </w:p>
    <w:p w14:paraId="3ACBDCFC" w14:textId="77777777" w:rsidR="00A8113D" w:rsidRDefault="001A3C68">
      <w:pPr>
        <w:pStyle w:val="Listeafsnit"/>
        <w:numPr>
          <w:ilvl w:val="2"/>
          <w:numId w:val="5"/>
        </w:numPr>
        <w:tabs>
          <w:tab w:val="left" w:pos="449"/>
        </w:tabs>
        <w:ind w:left="449" w:hanging="339"/>
        <w:rPr>
          <w:sz w:val="24"/>
        </w:rPr>
      </w:pPr>
      <w:proofErr w:type="spellStart"/>
      <w:r>
        <w:rPr>
          <w:spacing w:val="-2"/>
          <w:sz w:val="24"/>
        </w:rPr>
        <w:t>vandforsyningsboringer</w:t>
      </w:r>
      <w:proofErr w:type="spellEnd"/>
    </w:p>
    <w:p w14:paraId="39E9723C" w14:textId="77777777" w:rsidR="00A8113D" w:rsidRPr="003E3716" w:rsidRDefault="001A3C68">
      <w:pPr>
        <w:pStyle w:val="Brdtekst"/>
        <w:rPr>
          <w:lang w:val="da-DK"/>
        </w:rPr>
      </w:pPr>
      <w:r w:rsidRPr="003E3716">
        <w:rPr>
          <w:lang w:val="da-DK"/>
        </w:rPr>
        <w:t>bortset</w:t>
      </w:r>
      <w:r w:rsidRPr="003E3716">
        <w:rPr>
          <w:spacing w:val="-2"/>
          <w:lang w:val="da-DK"/>
        </w:rPr>
        <w:t xml:space="preserve"> </w:t>
      </w:r>
      <w:r w:rsidRPr="003E3716">
        <w:rPr>
          <w:lang w:val="da-DK"/>
        </w:rPr>
        <w:t>fra</w:t>
      </w:r>
      <w:r w:rsidRPr="003E3716">
        <w:rPr>
          <w:spacing w:val="-1"/>
          <w:lang w:val="da-DK"/>
        </w:rPr>
        <w:t xml:space="preserve"> </w:t>
      </w:r>
      <w:r w:rsidRPr="003E3716">
        <w:rPr>
          <w:lang w:val="da-DK"/>
        </w:rPr>
        <w:t>boringer</w:t>
      </w:r>
      <w:r w:rsidRPr="003E3716">
        <w:rPr>
          <w:spacing w:val="-2"/>
          <w:lang w:val="da-DK"/>
        </w:rPr>
        <w:t xml:space="preserve"> </w:t>
      </w:r>
      <w:r w:rsidRPr="003E3716">
        <w:rPr>
          <w:lang w:val="da-DK"/>
        </w:rPr>
        <w:t>til</w:t>
      </w:r>
      <w:r w:rsidRPr="003E3716">
        <w:rPr>
          <w:spacing w:val="-1"/>
          <w:lang w:val="da-DK"/>
        </w:rPr>
        <w:t xml:space="preserve"> </w:t>
      </w:r>
      <w:r w:rsidRPr="003E3716">
        <w:rPr>
          <w:lang w:val="da-DK"/>
        </w:rPr>
        <w:t>undersøgelse</w:t>
      </w:r>
      <w:r w:rsidRPr="003E3716">
        <w:rPr>
          <w:spacing w:val="-2"/>
          <w:lang w:val="da-DK"/>
        </w:rPr>
        <w:t xml:space="preserve"> </w:t>
      </w:r>
      <w:r w:rsidRPr="003E3716">
        <w:rPr>
          <w:lang w:val="da-DK"/>
        </w:rPr>
        <w:t>af</w:t>
      </w:r>
      <w:r w:rsidRPr="003E3716">
        <w:rPr>
          <w:spacing w:val="-1"/>
          <w:lang w:val="da-DK"/>
        </w:rPr>
        <w:t xml:space="preserve"> </w:t>
      </w:r>
      <w:r w:rsidRPr="003E3716">
        <w:rPr>
          <w:lang w:val="da-DK"/>
        </w:rPr>
        <w:t>jordbundens</w:t>
      </w:r>
      <w:r w:rsidRPr="003E3716">
        <w:rPr>
          <w:spacing w:val="-2"/>
          <w:lang w:val="da-DK"/>
        </w:rPr>
        <w:t xml:space="preserve"> fasthed.</w:t>
      </w:r>
    </w:p>
    <w:p w14:paraId="4BD03499"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Overfladeanlæg</w:t>
      </w:r>
      <w:r w:rsidRPr="003E3716">
        <w:rPr>
          <w:spacing w:val="-2"/>
          <w:sz w:val="24"/>
          <w:lang w:val="da-DK"/>
        </w:rPr>
        <w:t xml:space="preserve"> </w:t>
      </w:r>
      <w:r w:rsidRPr="003E3716">
        <w:rPr>
          <w:sz w:val="24"/>
          <w:lang w:val="da-DK"/>
        </w:rPr>
        <w:t>til</w:t>
      </w:r>
      <w:r w:rsidRPr="003E3716">
        <w:rPr>
          <w:spacing w:val="-1"/>
          <w:sz w:val="24"/>
          <w:lang w:val="da-DK"/>
        </w:rPr>
        <w:t xml:space="preserve"> </w:t>
      </w:r>
      <w:r w:rsidRPr="003E3716">
        <w:rPr>
          <w:sz w:val="24"/>
          <w:lang w:val="da-DK"/>
        </w:rPr>
        <w:t>udvinding</w:t>
      </w:r>
      <w:r w:rsidRPr="003E3716">
        <w:rPr>
          <w:spacing w:val="-2"/>
          <w:sz w:val="24"/>
          <w:lang w:val="da-DK"/>
        </w:rPr>
        <w:t xml:space="preserve"> </w:t>
      </w:r>
      <w:r w:rsidRPr="003E3716">
        <w:rPr>
          <w:sz w:val="24"/>
          <w:lang w:val="da-DK"/>
        </w:rPr>
        <w:t>af</w:t>
      </w:r>
      <w:r w:rsidRPr="003E3716">
        <w:rPr>
          <w:spacing w:val="-1"/>
          <w:sz w:val="24"/>
          <w:lang w:val="da-DK"/>
        </w:rPr>
        <w:t xml:space="preserve"> </w:t>
      </w:r>
      <w:r w:rsidRPr="003E3716">
        <w:rPr>
          <w:sz w:val="24"/>
          <w:lang w:val="da-DK"/>
        </w:rPr>
        <w:t>stenkul,</w:t>
      </w:r>
      <w:r w:rsidRPr="003E3716">
        <w:rPr>
          <w:spacing w:val="-1"/>
          <w:sz w:val="24"/>
          <w:lang w:val="da-DK"/>
        </w:rPr>
        <w:t xml:space="preserve"> </w:t>
      </w:r>
      <w:r w:rsidRPr="003E3716">
        <w:rPr>
          <w:sz w:val="24"/>
          <w:lang w:val="da-DK"/>
        </w:rPr>
        <w:t>råolie,</w:t>
      </w:r>
      <w:r w:rsidRPr="003E3716">
        <w:rPr>
          <w:spacing w:val="-2"/>
          <w:sz w:val="24"/>
          <w:lang w:val="da-DK"/>
        </w:rPr>
        <w:t xml:space="preserve"> </w:t>
      </w:r>
      <w:r w:rsidRPr="003E3716">
        <w:rPr>
          <w:sz w:val="24"/>
          <w:lang w:val="da-DK"/>
        </w:rPr>
        <w:t>naturgas</w:t>
      </w:r>
      <w:r w:rsidRPr="003E3716">
        <w:rPr>
          <w:spacing w:val="-2"/>
          <w:sz w:val="24"/>
          <w:lang w:val="da-DK"/>
        </w:rPr>
        <w:t xml:space="preserve"> </w:t>
      </w:r>
      <w:r w:rsidRPr="003E3716">
        <w:rPr>
          <w:sz w:val="24"/>
          <w:lang w:val="da-DK"/>
        </w:rPr>
        <w:t>og</w:t>
      </w:r>
      <w:r w:rsidRPr="003E3716">
        <w:rPr>
          <w:spacing w:val="-1"/>
          <w:sz w:val="24"/>
          <w:lang w:val="da-DK"/>
        </w:rPr>
        <w:t xml:space="preserve"> </w:t>
      </w:r>
      <w:r w:rsidRPr="003E3716">
        <w:rPr>
          <w:sz w:val="24"/>
          <w:lang w:val="da-DK"/>
        </w:rPr>
        <w:t>malme</w:t>
      </w:r>
      <w:r w:rsidRPr="003E3716">
        <w:rPr>
          <w:spacing w:val="-2"/>
          <w:sz w:val="24"/>
          <w:lang w:val="da-DK"/>
        </w:rPr>
        <w:t xml:space="preserve"> </w:t>
      </w:r>
      <w:r w:rsidRPr="003E3716">
        <w:rPr>
          <w:sz w:val="24"/>
          <w:lang w:val="da-DK"/>
        </w:rPr>
        <w:t>samt</w:t>
      </w:r>
      <w:r w:rsidRPr="003E3716">
        <w:rPr>
          <w:spacing w:val="-1"/>
          <w:sz w:val="24"/>
          <w:lang w:val="da-DK"/>
        </w:rPr>
        <w:t xml:space="preserve"> </w:t>
      </w:r>
      <w:r w:rsidRPr="003E3716">
        <w:rPr>
          <w:sz w:val="24"/>
          <w:lang w:val="da-DK"/>
        </w:rPr>
        <w:t>bituminøs</w:t>
      </w:r>
      <w:r w:rsidRPr="003E3716">
        <w:rPr>
          <w:spacing w:val="-2"/>
          <w:sz w:val="24"/>
          <w:lang w:val="da-DK"/>
        </w:rPr>
        <w:t xml:space="preserve"> skifer.</w:t>
      </w:r>
    </w:p>
    <w:p w14:paraId="0D7EB265" w14:textId="77777777" w:rsidR="00A8113D" w:rsidRPr="003E3716" w:rsidRDefault="00A8113D">
      <w:pPr>
        <w:pStyle w:val="Brdtekst"/>
        <w:spacing w:before="96"/>
        <w:ind w:left="0"/>
        <w:rPr>
          <w:lang w:val="da-DK"/>
        </w:rPr>
      </w:pPr>
    </w:p>
    <w:p w14:paraId="508E73E1" w14:textId="77777777" w:rsidR="00A8113D" w:rsidRDefault="001A3C68">
      <w:pPr>
        <w:pStyle w:val="Listeafsnit"/>
        <w:numPr>
          <w:ilvl w:val="0"/>
          <w:numId w:val="5"/>
        </w:numPr>
        <w:tabs>
          <w:tab w:val="left" w:pos="350"/>
        </w:tabs>
        <w:spacing w:before="0"/>
        <w:rPr>
          <w:sz w:val="24"/>
        </w:rPr>
      </w:pPr>
      <w:r>
        <w:rPr>
          <w:spacing w:val="-2"/>
          <w:sz w:val="24"/>
        </w:rPr>
        <w:t>ENERGIINDUSTRIEN</w:t>
      </w:r>
    </w:p>
    <w:p w14:paraId="04005882" w14:textId="77777777" w:rsidR="00A8113D" w:rsidRPr="003E3716" w:rsidRDefault="001A3C68">
      <w:pPr>
        <w:pStyle w:val="Listeafsnit"/>
        <w:numPr>
          <w:ilvl w:val="1"/>
          <w:numId w:val="5"/>
        </w:numPr>
        <w:tabs>
          <w:tab w:val="left" w:pos="384"/>
        </w:tabs>
        <w:spacing w:line="249" w:lineRule="auto"/>
        <w:ind w:left="110" w:right="106" w:firstLine="0"/>
        <w:rPr>
          <w:sz w:val="24"/>
          <w:lang w:val="da-DK"/>
        </w:rPr>
      </w:pPr>
      <w:r w:rsidRPr="003E3716">
        <w:rPr>
          <w:sz w:val="24"/>
          <w:lang w:val="da-DK"/>
        </w:rPr>
        <w:t>Industrianlæg</w:t>
      </w:r>
      <w:r w:rsidRPr="003E3716">
        <w:rPr>
          <w:spacing w:val="25"/>
          <w:sz w:val="24"/>
          <w:lang w:val="da-DK"/>
        </w:rPr>
        <w:t xml:space="preserve"> </w:t>
      </w:r>
      <w:r w:rsidRPr="003E3716">
        <w:rPr>
          <w:sz w:val="24"/>
          <w:lang w:val="da-DK"/>
        </w:rPr>
        <w:t>til</w:t>
      </w:r>
      <w:r w:rsidRPr="003E3716">
        <w:rPr>
          <w:spacing w:val="25"/>
          <w:sz w:val="24"/>
          <w:lang w:val="da-DK"/>
        </w:rPr>
        <w:t xml:space="preserve"> </w:t>
      </w:r>
      <w:r w:rsidRPr="003E3716">
        <w:rPr>
          <w:sz w:val="24"/>
          <w:lang w:val="da-DK"/>
        </w:rPr>
        <w:t>fremstilling</w:t>
      </w:r>
      <w:r w:rsidRPr="003E3716">
        <w:rPr>
          <w:spacing w:val="25"/>
          <w:sz w:val="24"/>
          <w:lang w:val="da-DK"/>
        </w:rPr>
        <w:t xml:space="preserve"> </w:t>
      </w:r>
      <w:r w:rsidRPr="003E3716">
        <w:rPr>
          <w:sz w:val="24"/>
          <w:lang w:val="da-DK"/>
        </w:rPr>
        <w:t>af</w:t>
      </w:r>
      <w:r w:rsidRPr="003E3716">
        <w:rPr>
          <w:spacing w:val="25"/>
          <w:sz w:val="24"/>
          <w:lang w:val="da-DK"/>
        </w:rPr>
        <w:t xml:space="preserve"> </w:t>
      </w:r>
      <w:r w:rsidRPr="003E3716">
        <w:rPr>
          <w:sz w:val="24"/>
          <w:lang w:val="da-DK"/>
        </w:rPr>
        <w:t>elektricitet,</w:t>
      </w:r>
      <w:r w:rsidRPr="003E3716">
        <w:rPr>
          <w:spacing w:val="25"/>
          <w:sz w:val="24"/>
          <w:lang w:val="da-DK"/>
        </w:rPr>
        <w:t xml:space="preserve"> </w:t>
      </w:r>
      <w:r w:rsidRPr="003E3716">
        <w:rPr>
          <w:sz w:val="24"/>
          <w:lang w:val="da-DK"/>
        </w:rPr>
        <w:t>damp</w:t>
      </w:r>
      <w:r w:rsidRPr="003E3716">
        <w:rPr>
          <w:spacing w:val="25"/>
          <w:sz w:val="24"/>
          <w:lang w:val="da-DK"/>
        </w:rPr>
        <w:t xml:space="preserve"> </w:t>
      </w:r>
      <w:r w:rsidRPr="003E3716">
        <w:rPr>
          <w:sz w:val="24"/>
          <w:lang w:val="da-DK"/>
        </w:rPr>
        <w:t>og</w:t>
      </w:r>
      <w:r w:rsidRPr="003E3716">
        <w:rPr>
          <w:spacing w:val="25"/>
          <w:sz w:val="24"/>
          <w:lang w:val="da-DK"/>
        </w:rPr>
        <w:t xml:space="preserve"> </w:t>
      </w:r>
      <w:r w:rsidRPr="003E3716">
        <w:rPr>
          <w:sz w:val="24"/>
          <w:lang w:val="da-DK"/>
        </w:rPr>
        <w:t>varmt</w:t>
      </w:r>
      <w:r w:rsidRPr="003E3716">
        <w:rPr>
          <w:spacing w:val="25"/>
          <w:sz w:val="24"/>
          <w:lang w:val="da-DK"/>
        </w:rPr>
        <w:t xml:space="preserve"> </w:t>
      </w:r>
      <w:r w:rsidRPr="003E3716">
        <w:rPr>
          <w:sz w:val="24"/>
          <w:lang w:val="da-DK"/>
        </w:rPr>
        <w:t>vand</w:t>
      </w:r>
      <w:r w:rsidRPr="003E3716">
        <w:rPr>
          <w:spacing w:val="25"/>
          <w:sz w:val="24"/>
          <w:lang w:val="da-DK"/>
        </w:rPr>
        <w:t xml:space="preserve"> </w:t>
      </w:r>
      <w:r w:rsidRPr="003E3716">
        <w:rPr>
          <w:sz w:val="24"/>
          <w:lang w:val="da-DK"/>
        </w:rPr>
        <w:t>(projekter,</w:t>
      </w:r>
      <w:r w:rsidRPr="003E3716">
        <w:rPr>
          <w:spacing w:val="25"/>
          <w:sz w:val="24"/>
          <w:lang w:val="da-DK"/>
        </w:rPr>
        <w:t xml:space="preserve"> </w:t>
      </w:r>
      <w:r w:rsidRPr="003E3716">
        <w:rPr>
          <w:sz w:val="24"/>
          <w:lang w:val="da-DK"/>
        </w:rPr>
        <w:t>som</w:t>
      </w:r>
      <w:r w:rsidRPr="003E3716">
        <w:rPr>
          <w:spacing w:val="25"/>
          <w:sz w:val="24"/>
          <w:lang w:val="da-DK"/>
        </w:rPr>
        <w:t xml:space="preserve"> </w:t>
      </w:r>
      <w:r w:rsidRPr="003E3716">
        <w:rPr>
          <w:sz w:val="24"/>
          <w:lang w:val="da-DK"/>
        </w:rPr>
        <w:t>ikke</w:t>
      </w:r>
      <w:r w:rsidRPr="003E3716">
        <w:rPr>
          <w:spacing w:val="25"/>
          <w:sz w:val="24"/>
          <w:lang w:val="da-DK"/>
        </w:rPr>
        <w:t xml:space="preserve"> </w:t>
      </w:r>
      <w:r w:rsidRPr="003E3716">
        <w:rPr>
          <w:sz w:val="24"/>
          <w:lang w:val="da-DK"/>
        </w:rPr>
        <w:t>er</w:t>
      </w:r>
      <w:r w:rsidRPr="003E3716">
        <w:rPr>
          <w:spacing w:val="25"/>
          <w:sz w:val="24"/>
          <w:lang w:val="da-DK"/>
        </w:rPr>
        <w:t xml:space="preserve"> </w:t>
      </w:r>
      <w:r w:rsidRPr="003E3716">
        <w:rPr>
          <w:sz w:val="24"/>
          <w:lang w:val="da-DK"/>
        </w:rPr>
        <w:t>omfattet</w:t>
      </w:r>
      <w:r w:rsidRPr="003E3716">
        <w:rPr>
          <w:spacing w:val="25"/>
          <w:sz w:val="24"/>
          <w:lang w:val="da-DK"/>
        </w:rPr>
        <w:t xml:space="preserve"> </w:t>
      </w:r>
      <w:r w:rsidRPr="003E3716">
        <w:rPr>
          <w:sz w:val="24"/>
          <w:lang w:val="da-DK"/>
        </w:rPr>
        <w:t>af bilag 1).</w:t>
      </w:r>
    </w:p>
    <w:p w14:paraId="1C501792" w14:textId="77777777" w:rsidR="00A8113D" w:rsidRPr="003E3716" w:rsidRDefault="001A3C68">
      <w:pPr>
        <w:pStyle w:val="Listeafsnit"/>
        <w:numPr>
          <w:ilvl w:val="1"/>
          <w:numId w:val="5"/>
        </w:numPr>
        <w:tabs>
          <w:tab w:val="left" w:pos="110"/>
          <w:tab w:val="left" w:pos="389"/>
        </w:tabs>
        <w:spacing w:before="182" w:line="249" w:lineRule="auto"/>
        <w:ind w:left="110" w:right="106" w:hanging="1"/>
        <w:rPr>
          <w:sz w:val="24"/>
          <w:lang w:val="da-DK"/>
        </w:rPr>
      </w:pPr>
      <w:r w:rsidRPr="003E3716">
        <w:rPr>
          <w:sz w:val="24"/>
          <w:lang w:val="da-DK"/>
        </w:rPr>
        <w:t>Industrianlæg til transport af gas, damp og varmt vand; transport af elektricitet gennem luftledninger</w:t>
      </w:r>
      <w:r w:rsidRPr="003E3716">
        <w:rPr>
          <w:spacing w:val="40"/>
          <w:sz w:val="24"/>
          <w:lang w:val="da-DK"/>
        </w:rPr>
        <w:t xml:space="preserve"> </w:t>
      </w:r>
      <w:r w:rsidRPr="003E3716">
        <w:rPr>
          <w:sz w:val="24"/>
          <w:lang w:val="da-DK"/>
        </w:rPr>
        <w:t>(projekter, som ikke er omfattet af bilag 1).</w:t>
      </w:r>
    </w:p>
    <w:p w14:paraId="47A4F330" w14:textId="77777777" w:rsidR="00A8113D" w:rsidRPr="003E3716" w:rsidRDefault="001A3C68">
      <w:pPr>
        <w:pStyle w:val="Listeafsnit"/>
        <w:numPr>
          <w:ilvl w:val="1"/>
          <w:numId w:val="5"/>
        </w:numPr>
        <w:tabs>
          <w:tab w:val="left" w:pos="356"/>
        </w:tabs>
        <w:spacing w:before="182"/>
        <w:ind w:hanging="246"/>
        <w:rPr>
          <w:sz w:val="24"/>
          <w:lang w:val="da-DK"/>
        </w:rPr>
      </w:pPr>
      <w:r w:rsidRPr="003E3716">
        <w:rPr>
          <w:sz w:val="24"/>
          <w:lang w:val="da-DK"/>
        </w:rPr>
        <w:t>Oplagring</w:t>
      </w:r>
      <w:r w:rsidRPr="003E3716">
        <w:rPr>
          <w:spacing w:val="-2"/>
          <w:sz w:val="24"/>
          <w:lang w:val="da-DK"/>
        </w:rPr>
        <w:t xml:space="preserve"> </w:t>
      </w:r>
      <w:r w:rsidRPr="003E3716">
        <w:rPr>
          <w:sz w:val="24"/>
          <w:lang w:val="da-DK"/>
        </w:rPr>
        <w:t>af</w:t>
      </w:r>
      <w:r w:rsidRPr="003E3716">
        <w:rPr>
          <w:spacing w:val="-2"/>
          <w:sz w:val="24"/>
          <w:lang w:val="da-DK"/>
        </w:rPr>
        <w:t xml:space="preserve"> </w:t>
      </w:r>
      <w:r w:rsidRPr="003E3716">
        <w:rPr>
          <w:sz w:val="24"/>
          <w:lang w:val="da-DK"/>
        </w:rPr>
        <w:t>naturgas</w:t>
      </w:r>
      <w:r w:rsidRPr="003E3716">
        <w:rPr>
          <w:spacing w:val="-3"/>
          <w:sz w:val="24"/>
          <w:lang w:val="da-DK"/>
        </w:rPr>
        <w:t xml:space="preserve"> </w:t>
      </w:r>
      <w:r w:rsidRPr="003E3716">
        <w:rPr>
          <w:sz w:val="24"/>
          <w:lang w:val="da-DK"/>
        </w:rPr>
        <w:t>over</w:t>
      </w:r>
      <w:r w:rsidRPr="003E3716">
        <w:rPr>
          <w:spacing w:val="-1"/>
          <w:sz w:val="24"/>
          <w:lang w:val="da-DK"/>
        </w:rPr>
        <w:t xml:space="preserve"> </w:t>
      </w:r>
      <w:r w:rsidRPr="003E3716">
        <w:rPr>
          <w:spacing w:val="-2"/>
          <w:sz w:val="24"/>
          <w:lang w:val="da-DK"/>
        </w:rPr>
        <w:t>jorden.</w:t>
      </w:r>
    </w:p>
    <w:p w14:paraId="1E12464A"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Oplagring</w:t>
      </w:r>
      <w:r w:rsidRPr="003E3716">
        <w:rPr>
          <w:spacing w:val="-3"/>
          <w:sz w:val="24"/>
          <w:lang w:val="da-DK"/>
        </w:rPr>
        <w:t xml:space="preserve"> </w:t>
      </w:r>
      <w:r w:rsidRPr="003E3716">
        <w:rPr>
          <w:sz w:val="24"/>
          <w:lang w:val="da-DK"/>
        </w:rPr>
        <w:t>af</w:t>
      </w:r>
      <w:r w:rsidRPr="003E3716">
        <w:rPr>
          <w:spacing w:val="-2"/>
          <w:sz w:val="24"/>
          <w:lang w:val="da-DK"/>
        </w:rPr>
        <w:t xml:space="preserve"> </w:t>
      </w:r>
      <w:r w:rsidRPr="003E3716">
        <w:rPr>
          <w:sz w:val="24"/>
          <w:lang w:val="da-DK"/>
        </w:rPr>
        <w:t>brændselsgas</w:t>
      </w:r>
      <w:r w:rsidRPr="003E3716">
        <w:rPr>
          <w:spacing w:val="-3"/>
          <w:sz w:val="24"/>
          <w:lang w:val="da-DK"/>
        </w:rPr>
        <w:t xml:space="preserve"> </w:t>
      </w:r>
      <w:r w:rsidRPr="003E3716">
        <w:rPr>
          <w:sz w:val="24"/>
          <w:lang w:val="da-DK"/>
        </w:rPr>
        <w:t>i</w:t>
      </w:r>
      <w:r w:rsidRPr="003E3716">
        <w:rPr>
          <w:spacing w:val="-2"/>
          <w:sz w:val="24"/>
          <w:lang w:val="da-DK"/>
        </w:rPr>
        <w:t xml:space="preserve"> </w:t>
      </w:r>
      <w:r w:rsidRPr="003E3716">
        <w:rPr>
          <w:sz w:val="24"/>
          <w:lang w:val="da-DK"/>
        </w:rPr>
        <w:t>underjordiske</w:t>
      </w:r>
      <w:r w:rsidRPr="003E3716">
        <w:rPr>
          <w:spacing w:val="-2"/>
          <w:sz w:val="24"/>
          <w:lang w:val="da-DK"/>
        </w:rPr>
        <w:t xml:space="preserve"> beholdere.</w:t>
      </w:r>
    </w:p>
    <w:p w14:paraId="3E1F5428" w14:textId="77777777" w:rsidR="00A8113D" w:rsidRPr="003E3716" w:rsidRDefault="00A8113D">
      <w:pPr>
        <w:rPr>
          <w:sz w:val="24"/>
          <w:lang w:val="da-DK"/>
        </w:rPr>
        <w:sectPr w:rsidR="00A8113D" w:rsidRPr="003E3716">
          <w:pgSz w:w="11910" w:h="16840"/>
          <w:pgMar w:top="1320" w:right="740" w:bottom="840" w:left="740" w:header="0" w:footer="652" w:gutter="0"/>
          <w:cols w:space="708"/>
        </w:sectPr>
      </w:pPr>
    </w:p>
    <w:p w14:paraId="52EC631D" w14:textId="77777777" w:rsidR="00A8113D" w:rsidRPr="003E3716" w:rsidRDefault="001A3C68">
      <w:pPr>
        <w:pStyle w:val="Listeafsnit"/>
        <w:numPr>
          <w:ilvl w:val="1"/>
          <w:numId w:val="5"/>
        </w:numPr>
        <w:tabs>
          <w:tab w:val="left" w:pos="356"/>
        </w:tabs>
        <w:spacing w:before="67"/>
        <w:ind w:hanging="246"/>
        <w:rPr>
          <w:sz w:val="24"/>
          <w:lang w:val="da-DK"/>
        </w:rPr>
      </w:pPr>
      <w:r w:rsidRPr="003E3716">
        <w:rPr>
          <w:sz w:val="24"/>
          <w:lang w:val="da-DK"/>
        </w:rPr>
        <w:lastRenderedPageBreak/>
        <w:t xml:space="preserve">Oplagring af fossilt brændsel over </w:t>
      </w:r>
      <w:r w:rsidRPr="003E3716">
        <w:rPr>
          <w:spacing w:val="-2"/>
          <w:sz w:val="24"/>
          <w:lang w:val="da-DK"/>
        </w:rPr>
        <w:t>jorden.</w:t>
      </w:r>
    </w:p>
    <w:p w14:paraId="51A32E8B" w14:textId="77777777" w:rsidR="00A8113D" w:rsidRPr="003E3716" w:rsidRDefault="001A3C68">
      <w:pPr>
        <w:pStyle w:val="Listeafsnit"/>
        <w:numPr>
          <w:ilvl w:val="1"/>
          <w:numId w:val="5"/>
        </w:numPr>
        <w:tabs>
          <w:tab w:val="left" w:pos="329"/>
        </w:tabs>
        <w:ind w:left="329" w:hanging="219"/>
        <w:rPr>
          <w:sz w:val="24"/>
          <w:lang w:val="da-DK"/>
        </w:rPr>
      </w:pPr>
      <w:r w:rsidRPr="003E3716">
        <w:rPr>
          <w:sz w:val="24"/>
          <w:lang w:val="da-DK"/>
        </w:rPr>
        <w:t xml:space="preserve">Industriel brikettering af sten- og </w:t>
      </w:r>
      <w:r w:rsidRPr="003E3716">
        <w:rPr>
          <w:spacing w:val="-2"/>
          <w:sz w:val="24"/>
          <w:lang w:val="da-DK"/>
        </w:rPr>
        <w:t>brunkul.</w:t>
      </w:r>
    </w:p>
    <w:p w14:paraId="7C3D709F"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Anlæg</w:t>
      </w:r>
      <w:r w:rsidRPr="003E3716">
        <w:rPr>
          <w:spacing w:val="-1"/>
          <w:sz w:val="24"/>
          <w:lang w:val="da-DK"/>
        </w:rPr>
        <w:t xml:space="preserve"> </w:t>
      </w:r>
      <w:r w:rsidRPr="003E3716">
        <w:rPr>
          <w:sz w:val="24"/>
          <w:lang w:val="da-DK"/>
        </w:rPr>
        <w:t>til</w:t>
      </w:r>
      <w:r w:rsidRPr="003E3716">
        <w:rPr>
          <w:spacing w:val="-1"/>
          <w:sz w:val="24"/>
          <w:lang w:val="da-DK"/>
        </w:rPr>
        <w:t xml:space="preserve"> </w:t>
      </w:r>
      <w:r w:rsidRPr="003E3716">
        <w:rPr>
          <w:sz w:val="24"/>
          <w:lang w:val="da-DK"/>
        </w:rPr>
        <w:t>oparbejdning</w:t>
      </w:r>
      <w:r w:rsidRPr="003E3716">
        <w:rPr>
          <w:spacing w:val="-1"/>
          <w:sz w:val="24"/>
          <w:lang w:val="da-DK"/>
        </w:rPr>
        <w:t xml:space="preserve"> </w:t>
      </w:r>
      <w:r w:rsidRPr="003E3716">
        <w:rPr>
          <w:sz w:val="24"/>
          <w:lang w:val="da-DK"/>
        </w:rPr>
        <w:t>og</w:t>
      </w:r>
      <w:r w:rsidRPr="003E3716">
        <w:rPr>
          <w:spacing w:val="-1"/>
          <w:sz w:val="24"/>
          <w:lang w:val="da-DK"/>
        </w:rPr>
        <w:t xml:space="preserve"> </w:t>
      </w:r>
      <w:r w:rsidRPr="003E3716">
        <w:rPr>
          <w:sz w:val="24"/>
          <w:lang w:val="da-DK"/>
        </w:rPr>
        <w:t>deponering</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radioaktivt</w:t>
      </w:r>
      <w:r w:rsidRPr="003E3716">
        <w:rPr>
          <w:spacing w:val="-1"/>
          <w:sz w:val="24"/>
          <w:lang w:val="da-DK"/>
        </w:rPr>
        <w:t xml:space="preserve"> </w:t>
      </w:r>
      <w:r w:rsidRPr="003E3716">
        <w:rPr>
          <w:sz w:val="24"/>
          <w:lang w:val="da-DK"/>
        </w:rPr>
        <w:t>affald</w:t>
      </w:r>
      <w:r w:rsidRPr="003E3716">
        <w:rPr>
          <w:spacing w:val="-1"/>
          <w:sz w:val="24"/>
          <w:lang w:val="da-DK"/>
        </w:rPr>
        <w:t xml:space="preserve"> </w:t>
      </w:r>
      <w:r w:rsidRPr="003E3716">
        <w:rPr>
          <w:sz w:val="24"/>
          <w:lang w:val="da-DK"/>
        </w:rPr>
        <w:t>(projekter,</w:t>
      </w:r>
      <w:r w:rsidRPr="003E3716">
        <w:rPr>
          <w:spacing w:val="-1"/>
          <w:sz w:val="24"/>
          <w:lang w:val="da-DK"/>
        </w:rPr>
        <w:t xml:space="preserve"> </w:t>
      </w:r>
      <w:r w:rsidRPr="003E3716">
        <w:rPr>
          <w:sz w:val="24"/>
          <w:lang w:val="da-DK"/>
        </w:rPr>
        <w:t>som</w:t>
      </w:r>
      <w:r w:rsidRPr="003E3716">
        <w:rPr>
          <w:spacing w:val="-1"/>
          <w:sz w:val="24"/>
          <w:lang w:val="da-DK"/>
        </w:rPr>
        <w:t xml:space="preserve"> </w:t>
      </w:r>
      <w:r w:rsidRPr="003E3716">
        <w:rPr>
          <w:sz w:val="24"/>
          <w:lang w:val="da-DK"/>
        </w:rPr>
        <w:t>ikke</w:t>
      </w:r>
      <w:r w:rsidRPr="003E3716">
        <w:rPr>
          <w:spacing w:val="-1"/>
          <w:sz w:val="24"/>
          <w:lang w:val="da-DK"/>
        </w:rPr>
        <w:t xml:space="preserve"> </w:t>
      </w:r>
      <w:r w:rsidRPr="003E3716">
        <w:rPr>
          <w:sz w:val="24"/>
          <w:lang w:val="da-DK"/>
        </w:rPr>
        <w:t>er</w:t>
      </w:r>
      <w:r w:rsidRPr="003E3716">
        <w:rPr>
          <w:spacing w:val="-1"/>
          <w:sz w:val="24"/>
          <w:lang w:val="da-DK"/>
        </w:rPr>
        <w:t xml:space="preserve"> </w:t>
      </w:r>
      <w:r w:rsidRPr="003E3716">
        <w:rPr>
          <w:sz w:val="24"/>
          <w:lang w:val="da-DK"/>
        </w:rPr>
        <w:t>omfattet</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bilag</w:t>
      </w:r>
      <w:r w:rsidRPr="003E3716">
        <w:rPr>
          <w:spacing w:val="-1"/>
          <w:sz w:val="24"/>
          <w:lang w:val="da-DK"/>
        </w:rPr>
        <w:t xml:space="preserve"> </w:t>
      </w:r>
      <w:r w:rsidRPr="003E3716">
        <w:rPr>
          <w:spacing w:val="-5"/>
          <w:sz w:val="24"/>
          <w:lang w:val="da-DK"/>
        </w:rPr>
        <w:t>1).</w:t>
      </w:r>
    </w:p>
    <w:p w14:paraId="5C1673B4"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Anlæg</w:t>
      </w:r>
      <w:r w:rsidRPr="003E3716">
        <w:rPr>
          <w:spacing w:val="-2"/>
          <w:sz w:val="24"/>
          <w:lang w:val="da-DK"/>
        </w:rPr>
        <w:t xml:space="preserve"> </w:t>
      </w:r>
      <w:r w:rsidRPr="003E3716">
        <w:rPr>
          <w:sz w:val="24"/>
          <w:lang w:val="da-DK"/>
        </w:rPr>
        <w:t xml:space="preserve">til fremstilling af hydroelektrisk </w:t>
      </w:r>
      <w:r w:rsidRPr="003E3716">
        <w:rPr>
          <w:spacing w:val="-2"/>
          <w:sz w:val="24"/>
          <w:lang w:val="da-DK"/>
        </w:rPr>
        <w:t>energi.</w:t>
      </w:r>
    </w:p>
    <w:p w14:paraId="6461A89D" w14:textId="77777777" w:rsidR="00A8113D" w:rsidRPr="003E3716" w:rsidRDefault="001A3C68">
      <w:pPr>
        <w:pStyle w:val="Listeafsnit"/>
        <w:numPr>
          <w:ilvl w:val="1"/>
          <w:numId w:val="5"/>
        </w:numPr>
        <w:tabs>
          <w:tab w:val="left" w:pos="316"/>
        </w:tabs>
        <w:ind w:left="316" w:hanging="206"/>
        <w:rPr>
          <w:sz w:val="24"/>
          <w:lang w:val="da-DK"/>
        </w:rPr>
      </w:pPr>
      <w:r w:rsidRPr="003E3716">
        <w:rPr>
          <w:sz w:val="24"/>
          <w:lang w:val="da-DK"/>
        </w:rPr>
        <w:t>Anlæg</w:t>
      </w:r>
      <w:r w:rsidRPr="003E3716">
        <w:rPr>
          <w:spacing w:val="-1"/>
          <w:sz w:val="24"/>
          <w:lang w:val="da-DK"/>
        </w:rPr>
        <w:t xml:space="preserve"> </w:t>
      </w:r>
      <w:r w:rsidRPr="003E3716">
        <w:rPr>
          <w:sz w:val="24"/>
          <w:lang w:val="da-DK"/>
        </w:rPr>
        <w:t>til</w:t>
      </w:r>
      <w:r w:rsidRPr="003E3716">
        <w:rPr>
          <w:spacing w:val="-1"/>
          <w:sz w:val="24"/>
          <w:lang w:val="da-DK"/>
        </w:rPr>
        <w:t xml:space="preserve"> </w:t>
      </w:r>
      <w:r w:rsidRPr="003E3716">
        <w:rPr>
          <w:sz w:val="24"/>
          <w:lang w:val="da-DK"/>
        </w:rPr>
        <w:t>udnyttelse</w:t>
      </w:r>
      <w:r w:rsidRPr="003E3716">
        <w:rPr>
          <w:spacing w:val="-1"/>
          <w:sz w:val="24"/>
          <w:lang w:val="da-DK"/>
        </w:rPr>
        <w:t xml:space="preserve"> </w:t>
      </w:r>
      <w:r w:rsidRPr="003E3716">
        <w:rPr>
          <w:sz w:val="24"/>
          <w:lang w:val="da-DK"/>
        </w:rPr>
        <w:t>af vindkraft</w:t>
      </w:r>
      <w:r w:rsidRPr="003E3716">
        <w:rPr>
          <w:spacing w:val="-1"/>
          <w:sz w:val="24"/>
          <w:lang w:val="da-DK"/>
        </w:rPr>
        <w:t xml:space="preserve"> </w:t>
      </w:r>
      <w:r w:rsidRPr="003E3716">
        <w:rPr>
          <w:sz w:val="24"/>
          <w:lang w:val="da-DK"/>
        </w:rPr>
        <w:t>til</w:t>
      </w:r>
      <w:r w:rsidRPr="003E3716">
        <w:rPr>
          <w:spacing w:val="-1"/>
          <w:sz w:val="24"/>
          <w:lang w:val="da-DK"/>
        </w:rPr>
        <w:t xml:space="preserve"> </w:t>
      </w:r>
      <w:r w:rsidRPr="003E3716">
        <w:rPr>
          <w:sz w:val="24"/>
          <w:lang w:val="da-DK"/>
        </w:rPr>
        <w:t xml:space="preserve">energiproduktion </w:t>
      </w:r>
      <w:r w:rsidRPr="003E3716">
        <w:rPr>
          <w:spacing w:val="-2"/>
          <w:sz w:val="24"/>
          <w:lang w:val="da-DK"/>
        </w:rPr>
        <w:t>(vindmølleparker).</w:t>
      </w:r>
    </w:p>
    <w:p w14:paraId="118E8247" w14:textId="77777777" w:rsidR="00A8113D" w:rsidRPr="003E3716" w:rsidRDefault="001A3C68">
      <w:pPr>
        <w:pStyle w:val="Listeafsnit"/>
        <w:numPr>
          <w:ilvl w:val="1"/>
          <w:numId w:val="5"/>
        </w:numPr>
        <w:tabs>
          <w:tab w:val="left" w:pos="364"/>
        </w:tabs>
        <w:spacing w:line="249" w:lineRule="auto"/>
        <w:ind w:left="110" w:right="106" w:firstLine="0"/>
        <w:rPr>
          <w:sz w:val="24"/>
          <w:lang w:val="da-DK"/>
        </w:rPr>
      </w:pPr>
      <w:r w:rsidRPr="003E3716">
        <w:rPr>
          <w:sz w:val="24"/>
          <w:lang w:val="da-DK"/>
        </w:rPr>
        <w:t>Anlæg</w:t>
      </w:r>
      <w:r w:rsidRPr="003E3716">
        <w:rPr>
          <w:spacing w:val="40"/>
          <w:sz w:val="24"/>
          <w:lang w:val="da-DK"/>
        </w:rPr>
        <w:t xml:space="preserve"> </w:t>
      </w:r>
      <w:r w:rsidRPr="003E3716">
        <w:rPr>
          <w:sz w:val="24"/>
          <w:lang w:val="da-DK"/>
        </w:rPr>
        <w:t>til</w:t>
      </w:r>
      <w:r w:rsidRPr="003E3716">
        <w:rPr>
          <w:spacing w:val="40"/>
          <w:sz w:val="24"/>
          <w:lang w:val="da-DK"/>
        </w:rPr>
        <w:t xml:space="preserve"> </w:t>
      </w:r>
      <w:r w:rsidRPr="003E3716">
        <w:rPr>
          <w:sz w:val="24"/>
          <w:lang w:val="da-DK"/>
        </w:rPr>
        <w:t>opsamling</w:t>
      </w:r>
      <w:r w:rsidRPr="003E3716">
        <w:rPr>
          <w:spacing w:val="40"/>
          <w:sz w:val="24"/>
          <w:lang w:val="da-DK"/>
        </w:rPr>
        <w:t xml:space="preserve"> </w:t>
      </w:r>
      <w:r w:rsidRPr="003E3716">
        <w:rPr>
          <w:sz w:val="24"/>
          <w:lang w:val="da-DK"/>
        </w:rPr>
        <w:t>af</w:t>
      </w:r>
      <w:r w:rsidRPr="003E3716">
        <w:rPr>
          <w:spacing w:val="40"/>
          <w:sz w:val="24"/>
          <w:lang w:val="da-DK"/>
        </w:rPr>
        <w:t xml:space="preserve"> </w:t>
      </w:r>
      <w:r w:rsidRPr="003E3716">
        <w:rPr>
          <w:sz w:val="24"/>
          <w:lang w:val="da-DK"/>
        </w:rPr>
        <w:t>CO2-strømme</w:t>
      </w:r>
      <w:r w:rsidRPr="003E3716">
        <w:rPr>
          <w:spacing w:val="40"/>
          <w:sz w:val="24"/>
          <w:lang w:val="da-DK"/>
        </w:rPr>
        <w:t xml:space="preserve"> </w:t>
      </w:r>
      <w:r w:rsidRPr="003E3716">
        <w:rPr>
          <w:sz w:val="24"/>
          <w:lang w:val="da-DK"/>
        </w:rPr>
        <w:t>fra</w:t>
      </w:r>
      <w:r w:rsidRPr="003E3716">
        <w:rPr>
          <w:spacing w:val="40"/>
          <w:sz w:val="24"/>
          <w:lang w:val="da-DK"/>
        </w:rPr>
        <w:t xml:space="preserve"> </w:t>
      </w:r>
      <w:r w:rsidRPr="003E3716">
        <w:rPr>
          <w:sz w:val="24"/>
          <w:lang w:val="da-DK"/>
        </w:rPr>
        <w:t>anlæg,</w:t>
      </w:r>
      <w:r w:rsidRPr="003E3716">
        <w:rPr>
          <w:spacing w:val="40"/>
          <w:sz w:val="24"/>
          <w:lang w:val="da-DK"/>
        </w:rPr>
        <w:t xml:space="preserve"> </w:t>
      </w:r>
      <w:r w:rsidRPr="003E3716">
        <w:rPr>
          <w:sz w:val="24"/>
          <w:lang w:val="da-DK"/>
        </w:rPr>
        <w:t>der</w:t>
      </w:r>
      <w:r w:rsidRPr="003E3716">
        <w:rPr>
          <w:spacing w:val="40"/>
          <w:sz w:val="24"/>
          <w:lang w:val="da-DK"/>
        </w:rPr>
        <w:t xml:space="preserve"> </w:t>
      </w:r>
      <w:r w:rsidRPr="003E3716">
        <w:rPr>
          <w:sz w:val="24"/>
          <w:lang w:val="da-DK"/>
        </w:rPr>
        <w:t>ikke</w:t>
      </w:r>
      <w:r w:rsidRPr="003E3716">
        <w:rPr>
          <w:spacing w:val="40"/>
          <w:sz w:val="24"/>
          <w:lang w:val="da-DK"/>
        </w:rPr>
        <w:t xml:space="preserve"> </w:t>
      </w:r>
      <w:r w:rsidRPr="003E3716">
        <w:rPr>
          <w:sz w:val="24"/>
          <w:lang w:val="da-DK"/>
        </w:rPr>
        <w:t>er</w:t>
      </w:r>
      <w:r w:rsidRPr="003E3716">
        <w:rPr>
          <w:spacing w:val="40"/>
          <w:sz w:val="24"/>
          <w:lang w:val="da-DK"/>
        </w:rPr>
        <w:t xml:space="preserve"> </w:t>
      </w:r>
      <w:r w:rsidRPr="003E3716">
        <w:rPr>
          <w:sz w:val="24"/>
          <w:lang w:val="da-DK"/>
        </w:rPr>
        <w:t>omfattet</w:t>
      </w:r>
      <w:r w:rsidRPr="003E3716">
        <w:rPr>
          <w:spacing w:val="40"/>
          <w:sz w:val="24"/>
          <w:lang w:val="da-DK"/>
        </w:rPr>
        <w:t xml:space="preserve"> </w:t>
      </w:r>
      <w:r w:rsidRPr="003E3716">
        <w:rPr>
          <w:sz w:val="24"/>
          <w:lang w:val="da-DK"/>
        </w:rPr>
        <w:t>af</w:t>
      </w:r>
      <w:r w:rsidRPr="003E3716">
        <w:rPr>
          <w:spacing w:val="40"/>
          <w:sz w:val="24"/>
          <w:lang w:val="da-DK"/>
        </w:rPr>
        <w:t xml:space="preserve"> </w:t>
      </w:r>
      <w:r w:rsidRPr="003E3716">
        <w:rPr>
          <w:sz w:val="24"/>
          <w:lang w:val="da-DK"/>
        </w:rPr>
        <w:t>bilag</w:t>
      </w:r>
      <w:r w:rsidRPr="003E3716">
        <w:rPr>
          <w:spacing w:val="40"/>
          <w:sz w:val="24"/>
          <w:lang w:val="da-DK"/>
        </w:rPr>
        <w:t xml:space="preserve"> </w:t>
      </w:r>
      <w:r w:rsidRPr="003E3716">
        <w:rPr>
          <w:sz w:val="24"/>
          <w:lang w:val="da-DK"/>
        </w:rPr>
        <w:t>1,</w:t>
      </w:r>
      <w:r w:rsidRPr="003E3716">
        <w:rPr>
          <w:spacing w:val="40"/>
          <w:sz w:val="24"/>
          <w:lang w:val="da-DK"/>
        </w:rPr>
        <w:t xml:space="preserve"> </w:t>
      </w:r>
      <w:r w:rsidRPr="003E3716">
        <w:rPr>
          <w:sz w:val="24"/>
          <w:lang w:val="da-DK"/>
        </w:rPr>
        <w:t>med</w:t>
      </w:r>
      <w:r w:rsidRPr="003E3716">
        <w:rPr>
          <w:spacing w:val="40"/>
          <w:sz w:val="24"/>
          <w:lang w:val="da-DK"/>
        </w:rPr>
        <w:t xml:space="preserve"> </w:t>
      </w:r>
      <w:r w:rsidRPr="003E3716">
        <w:rPr>
          <w:sz w:val="24"/>
          <w:lang w:val="da-DK"/>
        </w:rPr>
        <w:t>henblik</w:t>
      </w:r>
      <w:r w:rsidRPr="003E3716">
        <w:rPr>
          <w:spacing w:val="40"/>
          <w:sz w:val="24"/>
          <w:lang w:val="da-DK"/>
        </w:rPr>
        <w:t xml:space="preserve"> </w:t>
      </w:r>
      <w:r w:rsidRPr="003E3716">
        <w:rPr>
          <w:sz w:val="24"/>
          <w:lang w:val="da-DK"/>
        </w:rPr>
        <w:t>på geologisk lagring i medfør af direktiv 2009/31/EF.</w:t>
      </w:r>
    </w:p>
    <w:p w14:paraId="23289F35" w14:textId="77777777" w:rsidR="00A8113D" w:rsidRPr="003E3716" w:rsidRDefault="00A8113D">
      <w:pPr>
        <w:pStyle w:val="Brdtekst"/>
        <w:spacing w:before="86"/>
        <w:ind w:left="0"/>
        <w:rPr>
          <w:lang w:val="da-DK"/>
        </w:rPr>
      </w:pPr>
    </w:p>
    <w:p w14:paraId="68707DAE" w14:textId="77777777" w:rsidR="00A8113D" w:rsidRPr="003E3716" w:rsidRDefault="001A3C68">
      <w:pPr>
        <w:pStyle w:val="Listeafsnit"/>
        <w:numPr>
          <w:ilvl w:val="0"/>
          <w:numId w:val="5"/>
        </w:numPr>
        <w:tabs>
          <w:tab w:val="left" w:pos="350"/>
        </w:tabs>
        <w:spacing w:before="0"/>
        <w:rPr>
          <w:sz w:val="24"/>
          <w:lang w:val="da-DK"/>
        </w:rPr>
      </w:pPr>
      <w:r w:rsidRPr="003E3716">
        <w:rPr>
          <w:sz w:val="24"/>
          <w:lang w:val="da-DK"/>
        </w:rPr>
        <w:t>PRODUKTION</w:t>
      </w:r>
      <w:r w:rsidRPr="003E3716">
        <w:rPr>
          <w:spacing w:val="-7"/>
          <w:sz w:val="24"/>
          <w:lang w:val="da-DK"/>
        </w:rPr>
        <w:t xml:space="preserve"> </w:t>
      </w:r>
      <w:r w:rsidRPr="003E3716">
        <w:rPr>
          <w:sz w:val="24"/>
          <w:lang w:val="da-DK"/>
        </w:rPr>
        <w:t>OG</w:t>
      </w:r>
      <w:r w:rsidRPr="003E3716">
        <w:rPr>
          <w:spacing w:val="-7"/>
          <w:sz w:val="24"/>
          <w:lang w:val="da-DK"/>
        </w:rPr>
        <w:t xml:space="preserve"> </w:t>
      </w:r>
      <w:r w:rsidRPr="003E3716">
        <w:rPr>
          <w:sz w:val="24"/>
          <w:lang w:val="da-DK"/>
        </w:rPr>
        <w:t>FORARBEJDNING</w:t>
      </w:r>
      <w:r w:rsidRPr="003E3716">
        <w:rPr>
          <w:spacing w:val="-7"/>
          <w:sz w:val="24"/>
          <w:lang w:val="da-DK"/>
        </w:rPr>
        <w:t xml:space="preserve"> </w:t>
      </w:r>
      <w:r w:rsidRPr="003E3716">
        <w:rPr>
          <w:sz w:val="24"/>
          <w:lang w:val="da-DK"/>
        </w:rPr>
        <w:t>AF</w:t>
      </w:r>
      <w:r w:rsidRPr="003E3716">
        <w:rPr>
          <w:spacing w:val="-6"/>
          <w:sz w:val="24"/>
          <w:lang w:val="da-DK"/>
        </w:rPr>
        <w:t xml:space="preserve"> </w:t>
      </w:r>
      <w:r w:rsidRPr="003E3716">
        <w:rPr>
          <w:spacing w:val="-2"/>
          <w:sz w:val="24"/>
          <w:lang w:val="da-DK"/>
        </w:rPr>
        <w:t>METALLER</w:t>
      </w:r>
    </w:p>
    <w:p w14:paraId="3E927CB7" w14:textId="77777777" w:rsidR="00A8113D" w:rsidRPr="003E3716" w:rsidRDefault="001A3C68">
      <w:pPr>
        <w:pStyle w:val="Listeafsnit"/>
        <w:numPr>
          <w:ilvl w:val="1"/>
          <w:numId w:val="5"/>
        </w:numPr>
        <w:tabs>
          <w:tab w:val="left" w:pos="110"/>
          <w:tab w:val="left" w:pos="380"/>
        </w:tabs>
        <w:spacing w:line="249" w:lineRule="auto"/>
        <w:ind w:left="110" w:right="106" w:hanging="1"/>
        <w:rPr>
          <w:sz w:val="24"/>
          <w:lang w:val="da-DK"/>
        </w:rPr>
      </w:pPr>
      <w:r w:rsidRPr="003E3716">
        <w:rPr>
          <w:sz w:val="24"/>
          <w:lang w:val="da-DK"/>
        </w:rPr>
        <w:t>Anlæg</w:t>
      </w:r>
      <w:r w:rsidRPr="003E3716">
        <w:rPr>
          <w:spacing w:val="23"/>
          <w:sz w:val="24"/>
          <w:lang w:val="da-DK"/>
        </w:rPr>
        <w:t xml:space="preserve"> </w:t>
      </w:r>
      <w:r w:rsidRPr="003E3716">
        <w:rPr>
          <w:sz w:val="24"/>
          <w:lang w:val="da-DK"/>
        </w:rPr>
        <w:t>til</w:t>
      </w:r>
      <w:r w:rsidRPr="003E3716">
        <w:rPr>
          <w:spacing w:val="23"/>
          <w:sz w:val="24"/>
          <w:lang w:val="da-DK"/>
        </w:rPr>
        <w:t xml:space="preserve"> </w:t>
      </w:r>
      <w:r w:rsidRPr="003E3716">
        <w:rPr>
          <w:sz w:val="24"/>
          <w:lang w:val="da-DK"/>
        </w:rPr>
        <w:t>produktion</w:t>
      </w:r>
      <w:r w:rsidRPr="003E3716">
        <w:rPr>
          <w:spacing w:val="23"/>
          <w:sz w:val="24"/>
          <w:lang w:val="da-DK"/>
        </w:rPr>
        <w:t xml:space="preserve"> </w:t>
      </w:r>
      <w:r w:rsidRPr="003E3716">
        <w:rPr>
          <w:sz w:val="24"/>
          <w:lang w:val="da-DK"/>
        </w:rPr>
        <w:t>af</w:t>
      </w:r>
      <w:r w:rsidRPr="003E3716">
        <w:rPr>
          <w:spacing w:val="23"/>
          <w:sz w:val="24"/>
          <w:lang w:val="da-DK"/>
        </w:rPr>
        <w:t xml:space="preserve"> </w:t>
      </w:r>
      <w:r w:rsidRPr="003E3716">
        <w:rPr>
          <w:sz w:val="24"/>
          <w:lang w:val="da-DK"/>
        </w:rPr>
        <w:t>støbejern</w:t>
      </w:r>
      <w:r w:rsidRPr="003E3716">
        <w:rPr>
          <w:spacing w:val="23"/>
          <w:sz w:val="24"/>
          <w:lang w:val="da-DK"/>
        </w:rPr>
        <w:t xml:space="preserve"> </w:t>
      </w:r>
      <w:r w:rsidRPr="003E3716">
        <w:rPr>
          <w:sz w:val="24"/>
          <w:lang w:val="da-DK"/>
        </w:rPr>
        <w:t>eller</w:t>
      </w:r>
      <w:r w:rsidRPr="003E3716">
        <w:rPr>
          <w:spacing w:val="23"/>
          <w:sz w:val="24"/>
          <w:lang w:val="da-DK"/>
        </w:rPr>
        <w:t xml:space="preserve"> </w:t>
      </w:r>
      <w:r w:rsidRPr="003E3716">
        <w:rPr>
          <w:sz w:val="24"/>
          <w:lang w:val="da-DK"/>
        </w:rPr>
        <w:t>stål</w:t>
      </w:r>
      <w:r w:rsidRPr="003E3716">
        <w:rPr>
          <w:spacing w:val="23"/>
          <w:sz w:val="24"/>
          <w:lang w:val="da-DK"/>
        </w:rPr>
        <w:t xml:space="preserve"> </w:t>
      </w:r>
      <w:r w:rsidRPr="003E3716">
        <w:rPr>
          <w:sz w:val="24"/>
          <w:lang w:val="da-DK"/>
        </w:rPr>
        <w:t>(første</w:t>
      </w:r>
      <w:r w:rsidRPr="003E3716">
        <w:rPr>
          <w:spacing w:val="23"/>
          <w:sz w:val="24"/>
          <w:lang w:val="da-DK"/>
        </w:rPr>
        <w:t xml:space="preserve"> </w:t>
      </w:r>
      <w:r w:rsidRPr="003E3716">
        <w:rPr>
          <w:sz w:val="24"/>
          <w:lang w:val="da-DK"/>
        </w:rPr>
        <w:t>eller</w:t>
      </w:r>
      <w:r w:rsidRPr="003E3716">
        <w:rPr>
          <w:spacing w:val="23"/>
          <w:sz w:val="24"/>
          <w:lang w:val="da-DK"/>
        </w:rPr>
        <w:t xml:space="preserve"> </w:t>
      </w:r>
      <w:r w:rsidRPr="003E3716">
        <w:rPr>
          <w:sz w:val="24"/>
          <w:lang w:val="da-DK"/>
        </w:rPr>
        <w:t>anden</w:t>
      </w:r>
      <w:r w:rsidRPr="003E3716">
        <w:rPr>
          <w:spacing w:val="23"/>
          <w:sz w:val="24"/>
          <w:lang w:val="da-DK"/>
        </w:rPr>
        <w:t xml:space="preserve"> </w:t>
      </w:r>
      <w:r w:rsidRPr="003E3716">
        <w:rPr>
          <w:sz w:val="24"/>
          <w:lang w:val="da-DK"/>
        </w:rPr>
        <w:t>smeltning)</w:t>
      </w:r>
      <w:r w:rsidRPr="003E3716">
        <w:rPr>
          <w:spacing w:val="23"/>
          <w:sz w:val="24"/>
          <w:lang w:val="da-DK"/>
        </w:rPr>
        <w:t xml:space="preserve"> </w:t>
      </w:r>
      <w:r w:rsidRPr="003E3716">
        <w:rPr>
          <w:sz w:val="24"/>
          <w:lang w:val="da-DK"/>
        </w:rPr>
        <w:t>med</w:t>
      </w:r>
      <w:r w:rsidRPr="003E3716">
        <w:rPr>
          <w:spacing w:val="23"/>
          <w:sz w:val="24"/>
          <w:lang w:val="da-DK"/>
        </w:rPr>
        <w:t xml:space="preserve"> </w:t>
      </w:r>
      <w:r w:rsidRPr="003E3716">
        <w:rPr>
          <w:sz w:val="24"/>
          <w:lang w:val="da-DK"/>
        </w:rPr>
        <w:t>dertil</w:t>
      </w:r>
      <w:r w:rsidRPr="003E3716">
        <w:rPr>
          <w:spacing w:val="23"/>
          <w:sz w:val="24"/>
          <w:lang w:val="da-DK"/>
        </w:rPr>
        <w:t xml:space="preserve"> </w:t>
      </w:r>
      <w:r w:rsidRPr="003E3716">
        <w:rPr>
          <w:sz w:val="24"/>
          <w:lang w:val="da-DK"/>
        </w:rPr>
        <w:t>hørende</w:t>
      </w:r>
      <w:r w:rsidRPr="003E3716">
        <w:rPr>
          <w:spacing w:val="23"/>
          <w:sz w:val="24"/>
          <w:lang w:val="da-DK"/>
        </w:rPr>
        <w:t xml:space="preserve"> </w:t>
      </w:r>
      <w:r w:rsidRPr="003E3716">
        <w:rPr>
          <w:sz w:val="24"/>
          <w:lang w:val="da-DK"/>
        </w:rPr>
        <w:t xml:space="preserve">streng- </w:t>
      </w:r>
      <w:r w:rsidRPr="003E3716">
        <w:rPr>
          <w:spacing w:val="-2"/>
          <w:sz w:val="24"/>
          <w:lang w:val="da-DK"/>
        </w:rPr>
        <w:t>støbning.</w:t>
      </w:r>
    </w:p>
    <w:p w14:paraId="14C73FAA" w14:textId="77777777" w:rsidR="00A8113D" w:rsidRPr="003E3716" w:rsidRDefault="001A3C68">
      <w:pPr>
        <w:pStyle w:val="Listeafsnit"/>
        <w:numPr>
          <w:ilvl w:val="1"/>
          <w:numId w:val="5"/>
        </w:numPr>
        <w:tabs>
          <w:tab w:val="left" w:pos="369"/>
        </w:tabs>
        <w:spacing w:before="182"/>
        <w:ind w:left="369" w:hanging="259"/>
        <w:rPr>
          <w:sz w:val="24"/>
          <w:lang w:val="da-DK"/>
        </w:rPr>
      </w:pPr>
      <w:r w:rsidRPr="003E3716">
        <w:rPr>
          <w:sz w:val="24"/>
          <w:lang w:val="da-DK"/>
        </w:rPr>
        <w:t xml:space="preserve">Anlæg til videreforarbejdning af jernmetaller ved hjælp </w:t>
      </w:r>
      <w:r w:rsidRPr="003E3716">
        <w:rPr>
          <w:spacing w:val="-5"/>
          <w:sz w:val="24"/>
          <w:lang w:val="da-DK"/>
        </w:rPr>
        <w:t>af:</w:t>
      </w:r>
    </w:p>
    <w:p w14:paraId="3AE225AA" w14:textId="77777777" w:rsidR="00A8113D" w:rsidRDefault="001A3C68">
      <w:pPr>
        <w:pStyle w:val="Listeafsnit"/>
        <w:numPr>
          <w:ilvl w:val="2"/>
          <w:numId w:val="5"/>
        </w:numPr>
        <w:tabs>
          <w:tab w:val="left" w:pos="316"/>
        </w:tabs>
        <w:ind w:left="316" w:hanging="206"/>
        <w:rPr>
          <w:sz w:val="24"/>
        </w:rPr>
      </w:pPr>
      <w:proofErr w:type="spellStart"/>
      <w:r>
        <w:rPr>
          <w:spacing w:val="-2"/>
          <w:sz w:val="24"/>
        </w:rPr>
        <w:t>varmtvalsning</w:t>
      </w:r>
      <w:proofErr w:type="spellEnd"/>
      <w:r>
        <w:rPr>
          <w:spacing w:val="-2"/>
          <w:sz w:val="24"/>
        </w:rPr>
        <w:t>,</w:t>
      </w:r>
    </w:p>
    <w:p w14:paraId="10CBBA7C" w14:textId="77777777" w:rsidR="00A8113D" w:rsidRDefault="001A3C68">
      <w:pPr>
        <w:pStyle w:val="Listeafsnit"/>
        <w:numPr>
          <w:ilvl w:val="2"/>
          <w:numId w:val="5"/>
        </w:numPr>
        <w:tabs>
          <w:tab w:val="left" w:pos="383"/>
        </w:tabs>
        <w:ind w:left="383" w:hanging="273"/>
        <w:rPr>
          <w:sz w:val="24"/>
        </w:rPr>
      </w:pPr>
      <w:r>
        <w:rPr>
          <w:sz w:val="24"/>
        </w:rPr>
        <w:t xml:space="preserve">smedning med </w:t>
      </w:r>
      <w:r>
        <w:rPr>
          <w:spacing w:val="-2"/>
          <w:sz w:val="24"/>
        </w:rPr>
        <w:t>hamre,</w:t>
      </w:r>
    </w:p>
    <w:p w14:paraId="72BDE4B6" w14:textId="77777777" w:rsidR="00A8113D" w:rsidRPr="003E3716" w:rsidRDefault="001A3C68">
      <w:pPr>
        <w:pStyle w:val="Listeafsnit"/>
        <w:numPr>
          <w:ilvl w:val="2"/>
          <w:numId w:val="5"/>
        </w:numPr>
        <w:tabs>
          <w:tab w:val="left" w:pos="449"/>
        </w:tabs>
        <w:ind w:left="449" w:hanging="339"/>
        <w:rPr>
          <w:sz w:val="24"/>
          <w:lang w:val="da-DK"/>
        </w:rPr>
      </w:pPr>
      <w:r w:rsidRPr="003E3716">
        <w:rPr>
          <w:sz w:val="24"/>
          <w:lang w:val="da-DK"/>
        </w:rPr>
        <w:t xml:space="preserve">anbringelse af beskyttelseslag af smeltet </w:t>
      </w:r>
      <w:r w:rsidRPr="003E3716">
        <w:rPr>
          <w:spacing w:val="-2"/>
          <w:sz w:val="24"/>
          <w:lang w:val="da-DK"/>
        </w:rPr>
        <w:t>metal.</w:t>
      </w:r>
    </w:p>
    <w:p w14:paraId="79FC06C3" w14:textId="77777777" w:rsidR="00A8113D" w:rsidRDefault="001A3C68">
      <w:pPr>
        <w:pStyle w:val="Listeafsnit"/>
        <w:numPr>
          <w:ilvl w:val="1"/>
          <w:numId w:val="5"/>
        </w:numPr>
        <w:tabs>
          <w:tab w:val="left" w:pos="356"/>
        </w:tabs>
        <w:ind w:hanging="246"/>
        <w:rPr>
          <w:sz w:val="24"/>
        </w:rPr>
      </w:pPr>
      <w:proofErr w:type="spellStart"/>
      <w:r>
        <w:rPr>
          <w:sz w:val="24"/>
        </w:rPr>
        <w:t>Smelteanlæg</w:t>
      </w:r>
      <w:proofErr w:type="spellEnd"/>
      <w:r>
        <w:rPr>
          <w:sz w:val="24"/>
        </w:rPr>
        <w:t xml:space="preserve"> for </w:t>
      </w:r>
      <w:proofErr w:type="spellStart"/>
      <w:r>
        <w:rPr>
          <w:spacing w:val="-2"/>
          <w:sz w:val="24"/>
        </w:rPr>
        <w:t>jernmetaller</w:t>
      </w:r>
      <w:proofErr w:type="spellEnd"/>
      <w:r>
        <w:rPr>
          <w:spacing w:val="-2"/>
          <w:sz w:val="24"/>
        </w:rPr>
        <w:t>.</w:t>
      </w:r>
    </w:p>
    <w:p w14:paraId="549C4F5D" w14:textId="77777777" w:rsidR="00A8113D" w:rsidRPr="003E3716" w:rsidRDefault="001A3C68">
      <w:pPr>
        <w:pStyle w:val="Listeafsnit"/>
        <w:numPr>
          <w:ilvl w:val="1"/>
          <w:numId w:val="5"/>
        </w:numPr>
        <w:tabs>
          <w:tab w:val="left" w:pos="382"/>
        </w:tabs>
        <w:spacing w:line="249" w:lineRule="auto"/>
        <w:ind w:left="110" w:right="108" w:firstLine="0"/>
        <w:rPr>
          <w:sz w:val="24"/>
          <w:lang w:val="da-DK"/>
        </w:rPr>
      </w:pPr>
      <w:r w:rsidRPr="003E3716">
        <w:rPr>
          <w:sz w:val="24"/>
          <w:lang w:val="da-DK"/>
        </w:rPr>
        <w:t>Anlæg til smeltning, inkl. legering, af non-</w:t>
      </w:r>
      <w:proofErr w:type="spellStart"/>
      <w:r w:rsidRPr="003E3716">
        <w:rPr>
          <w:sz w:val="24"/>
          <w:lang w:val="da-DK"/>
        </w:rPr>
        <w:t>ferro</w:t>
      </w:r>
      <w:proofErr w:type="spellEnd"/>
      <w:r w:rsidRPr="003E3716">
        <w:rPr>
          <w:sz w:val="24"/>
          <w:lang w:val="da-DK"/>
        </w:rPr>
        <w:t xml:space="preserve"> metaller, undtagen ædelmetaller, herunder genindvin</w:t>
      </w:r>
      <w:del w:id="198" w:author="Alia Koleilat" w:date="2025-02-11T12:23:00Z">
        <w:r w:rsidRPr="003E3716" w:rsidDel="00854AD4">
          <w:rPr>
            <w:sz w:val="24"/>
            <w:lang w:val="da-DK"/>
          </w:rPr>
          <w:delText xml:space="preserve">- </w:delText>
        </w:r>
      </w:del>
      <w:r w:rsidRPr="003E3716">
        <w:rPr>
          <w:sz w:val="24"/>
          <w:lang w:val="da-DK"/>
        </w:rPr>
        <w:t>dingsprodukter, (f.eks. forædling, støbning).</w:t>
      </w:r>
    </w:p>
    <w:p w14:paraId="0B9D8B9D" w14:textId="77777777" w:rsidR="00A8113D" w:rsidRPr="003E3716" w:rsidRDefault="001A3C68">
      <w:pPr>
        <w:pStyle w:val="Listeafsnit"/>
        <w:numPr>
          <w:ilvl w:val="1"/>
          <w:numId w:val="5"/>
        </w:numPr>
        <w:tabs>
          <w:tab w:val="left" w:pos="356"/>
        </w:tabs>
        <w:spacing w:before="182"/>
        <w:ind w:hanging="246"/>
        <w:rPr>
          <w:sz w:val="24"/>
          <w:lang w:val="da-DK"/>
        </w:rPr>
      </w:pPr>
      <w:r w:rsidRPr="003E3716">
        <w:rPr>
          <w:sz w:val="24"/>
          <w:lang w:val="da-DK"/>
        </w:rPr>
        <w:t xml:space="preserve">Anlæg til overfladebehandling af metaller og plastmaterialer ved en elektrolytisk eller kemisk </w:t>
      </w:r>
      <w:r w:rsidRPr="003E3716">
        <w:rPr>
          <w:spacing w:val="-2"/>
          <w:sz w:val="24"/>
          <w:lang w:val="da-DK"/>
        </w:rPr>
        <w:t>proces.</w:t>
      </w:r>
    </w:p>
    <w:p w14:paraId="3601BDEF" w14:textId="77777777" w:rsidR="00A8113D" w:rsidRPr="003E3716" w:rsidRDefault="001A3C68">
      <w:pPr>
        <w:pStyle w:val="Listeafsnit"/>
        <w:numPr>
          <w:ilvl w:val="1"/>
          <w:numId w:val="5"/>
        </w:numPr>
        <w:tabs>
          <w:tab w:val="left" w:pos="329"/>
        </w:tabs>
        <w:ind w:left="329" w:hanging="219"/>
        <w:rPr>
          <w:sz w:val="24"/>
          <w:lang w:val="da-DK"/>
        </w:rPr>
      </w:pPr>
      <w:r w:rsidRPr="003E3716">
        <w:rPr>
          <w:sz w:val="24"/>
          <w:lang w:val="da-DK"/>
        </w:rPr>
        <w:t xml:space="preserve">Fremstilling og samling af motorkøretøjer samt fremstilling af motorer til </w:t>
      </w:r>
      <w:r w:rsidRPr="003E3716">
        <w:rPr>
          <w:spacing w:val="-2"/>
          <w:sz w:val="24"/>
          <w:lang w:val="da-DK"/>
        </w:rPr>
        <w:t>sådanne.</w:t>
      </w:r>
    </w:p>
    <w:p w14:paraId="7BE040A1" w14:textId="77777777" w:rsidR="00A8113D" w:rsidRDefault="001A3C68">
      <w:pPr>
        <w:pStyle w:val="Listeafsnit"/>
        <w:numPr>
          <w:ilvl w:val="1"/>
          <w:numId w:val="5"/>
        </w:numPr>
        <w:tabs>
          <w:tab w:val="left" w:pos="369"/>
        </w:tabs>
        <w:ind w:left="369" w:hanging="259"/>
        <w:rPr>
          <w:sz w:val="24"/>
        </w:rPr>
      </w:pPr>
      <w:proofErr w:type="spellStart"/>
      <w:r>
        <w:rPr>
          <w:spacing w:val="-2"/>
          <w:sz w:val="24"/>
        </w:rPr>
        <w:t>Skibsværfter</w:t>
      </w:r>
      <w:proofErr w:type="spellEnd"/>
      <w:r>
        <w:rPr>
          <w:spacing w:val="-2"/>
          <w:sz w:val="24"/>
        </w:rPr>
        <w:t>.</w:t>
      </w:r>
    </w:p>
    <w:p w14:paraId="651C5347" w14:textId="77777777" w:rsidR="00A8113D" w:rsidRPr="003E3716" w:rsidRDefault="001A3C68">
      <w:pPr>
        <w:pStyle w:val="Listeafsnit"/>
        <w:numPr>
          <w:ilvl w:val="1"/>
          <w:numId w:val="5"/>
        </w:numPr>
        <w:tabs>
          <w:tab w:val="left" w:pos="369"/>
        </w:tabs>
        <w:spacing w:before="193"/>
        <w:ind w:left="369" w:hanging="259"/>
        <w:rPr>
          <w:sz w:val="24"/>
          <w:lang w:val="da-DK"/>
        </w:rPr>
      </w:pPr>
      <w:r w:rsidRPr="003E3716">
        <w:rPr>
          <w:sz w:val="24"/>
          <w:lang w:val="da-DK"/>
        </w:rPr>
        <w:t xml:space="preserve">Anlæg til fremstilling og reparation af </w:t>
      </w:r>
      <w:r w:rsidRPr="003E3716">
        <w:rPr>
          <w:spacing w:val="-2"/>
          <w:sz w:val="24"/>
          <w:lang w:val="da-DK"/>
        </w:rPr>
        <w:t>luftfartøjer.</w:t>
      </w:r>
    </w:p>
    <w:p w14:paraId="0AB3AF20" w14:textId="77777777" w:rsidR="00A8113D" w:rsidRDefault="001A3C68">
      <w:pPr>
        <w:pStyle w:val="Listeafsnit"/>
        <w:numPr>
          <w:ilvl w:val="1"/>
          <w:numId w:val="5"/>
        </w:numPr>
        <w:tabs>
          <w:tab w:val="left" w:pos="316"/>
        </w:tabs>
        <w:ind w:left="316" w:hanging="206"/>
        <w:rPr>
          <w:sz w:val="24"/>
        </w:rPr>
      </w:pPr>
      <w:proofErr w:type="spellStart"/>
      <w:r>
        <w:rPr>
          <w:sz w:val="24"/>
        </w:rPr>
        <w:t>Fremstilling</w:t>
      </w:r>
      <w:proofErr w:type="spellEnd"/>
      <w:r>
        <w:rPr>
          <w:sz w:val="24"/>
        </w:rPr>
        <w:t xml:space="preserve"> af </w:t>
      </w:r>
      <w:proofErr w:type="spellStart"/>
      <w:r>
        <w:rPr>
          <w:spacing w:val="-2"/>
          <w:sz w:val="24"/>
        </w:rPr>
        <w:t>jernbanemateriel</w:t>
      </w:r>
      <w:proofErr w:type="spellEnd"/>
      <w:r>
        <w:rPr>
          <w:spacing w:val="-2"/>
          <w:sz w:val="24"/>
        </w:rPr>
        <w:t>.</w:t>
      </w:r>
    </w:p>
    <w:p w14:paraId="2A521A6B" w14:textId="77777777" w:rsidR="00A8113D" w:rsidRDefault="001A3C68">
      <w:pPr>
        <w:pStyle w:val="Listeafsnit"/>
        <w:numPr>
          <w:ilvl w:val="1"/>
          <w:numId w:val="5"/>
        </w:numPr>
        <w:tabs>
          <w:tab w:val="left" w:pos="316"/>
        </w:tabs>
        <w:ind w:left="316" w:hanging="206"/>
        <w:rPr>
          <w:sz w:val="24"/>
        </w:rPr>
      </w:pPr>
      <w:r>
        <w:rPr>
          <w:sz w:val="24"/>
        </w:rPr>
        <w:t xml:space="preserve">Eksplosionsformgivning </w:t>
      </w:r>
      <w:r>
        <w:rPr>
          <w:spacing w:val="-2"/>
          <w:sz w:val="24"/>
        </w:rPr>
        <w:t>(dybtrykning).</w:t>
      </w:r>
    </w:p>
    <w:p w14:paraId="2ACC52C3"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 xml:space="preserve">Anlæg til </w:t>
      </w:r>
      <w:proofErr w:type="spellStart"/>
      <w:r w:rsidRPr="003E3716">
        <w:rPr>
          <w:sz w:val="24"/>
          <w:lang w:val="da-DK"/>
        </w:rPr>
        <w:t>kalcinering</w:t>
      </w:r>
      <w:proofErr w:type="spellEnd"/>
      <w:r w:rsidRPr="003E3716">
        <w:rPr>
          <w:sz w:val="24"/>
          <w:lang w:val="da-DK"/>
        </w:rPr>
        <w:t xml:space="preserve"> og udfritning af </w:t>
      </w:r>
      <w:r w:rsidRPr="003E3716">
        <w:rPr>
          <w:spacing w:val="-2"/>
          <w:sz w:val="24"/>
          <w:lang w:val="da-DK"/>
        </w:rPr>
        <w:t>malm.</w:t>
      </w:r>
    </w:p>
    <w:p w14:paraId="7B8FDF26" w14:textId="77777777" w:rsidR="00A8113D" w:rsidRPr="003E3716" w:rsidRDefault="00A8113D">
      <w:pPr>
        <w:pStyle w:val="Brdtekst"/>
        <w:spacing w:before="95"/>
        <w:ind w:left="0"/>
        <w:rPr>
          <w:lang w:val="da-DK"/>
        </w:rPr>
      </w:pPr>
    </w:p>
    <w:p w14:paraId="5970AC9D" w14:textId="77777777" w:rsidR="00A8113D" w:rsidRDefault="001A3C68">
      <w:pPr>
        <w:pStyle w:val="Listeafsnit"/>
        <w:numPr>
          <w:ilvl w:val="0"/>
          <w:numId w:val="5"/>
        </w:numPr>
        <w:tabs>
          <w:tab w:val="left" w:pos="350"/>
        </w:tabs>
        <w:spacing w:before="1"/>
        <w:rPr>
          <w:sz w:val="24"/>
        </w:rPr>
      </w:pPr>
      <w:r>
        <w:rPr>
          <w:spacing w:val="-2"/>
          <w:sz w:val="24"/>
        </w:rPr>
        <w:t>MINERALINDUSTRIEN</w:t>
      </w:r>
    </w:p>
    <w:p w14:paraId="529AEDF5" w14:textId="77777777" w:rsidR="00A8113D" w:rsidRDefault="001A3C68">
      <w:pPr>
        <w:pStyle w:val="Listeafsnit"/>
        <w:numPr>
          <w:ilvl w:val="1"/>
          <w:numId w:val="5"/>
        </w:numPr>
        <w:tabs>
          <w:tab w:val="left" w:pos="356"/>
        </w:tabs>
        <w:ind w:hanging="246"/>
        <w:rPr>
          <w:sz w:val="24"/>
        </w:rPr>
      </w:pPr>
      <w:r>
        <w:rPr>
          <w:sz w:val="24"/>
        </w:rPr>
        <w:t xml:space="preserve">Koksværker (tørdestillation af </w:t>
      </w:r>
      <w:r>
        <w:rPr>
          <w:spacing w:val="-2"/>
          <w:sz w:val="24"/>
        </w:rPr>
        <w:t>kul).</w:t>
      </w:r>
    </w:p>
    <w:p w14:paraId="1CA7B190" w14:textId="77777777" w:rsidR="00A8113D" w:rsidRDefault="001A3C68">
      <w:pPr>
        <w:pStyle w:val="Listeafsnit"/>
        <w:numPr>
          <w:ilvl w:val="1"/>
          <w:numId w:val="5"/>
        </w:numPr>
        <w:tabs>
          <w:tab w:val="left" w:pos="369"/>
        </w:tabs>
        <w:ind w:left="369" w:hanging="259"/>
        <w:rPr>
          <w:sz w:val="24"/>
        </w:rPr>
      </w:pPr>
      <w:r>
        <w:rPr>
          <w:sz w:val="24"/>
        </w:rPr>
        <w:t xml:space="preserve">Anlæg til </w:t>
      </w:r>
      <w:r>
        <w:rPr>
          <w:spacing w:val="-2"/>
          <w:sz w:val="24"/>
        </w:rPr>
        <w:t>cementfremstilling.</w:t>
      </w:r>
    </w:p>
    <w:p w14:paraId="6853A7D1" w14:textId="77777777" w:rsidR="00A8113D" w:rsidRPr="003E3716" w:rsidRDefault="001A3C68">
      <w:pPr>
        <w:pStyle w:val="Listeafsnit"/>
        <w:numPr>
          <w:ilvl w:val="1"/>
          <w:numId w:val="5"/>
        </w:numPr>
        <w:tabs>
          <w:tab w:val="left" w:pos="110"/>
          <w:tab w:val="left" w:pos="365"/>
        </w:tabs>
        <w:spacing w:line="249" w:lineRule="auto"/>
        <w:ind w:left="110" w:right="108" w:hanging="1"/>
        <w:rPr>
          <w:sz w:val="24"/>
          <w:lang w:val="da-DK"/>
        </w:rPr>
      </w:pPr>
      <w:r w:rsidRPr="003E3716">
        <w:rPr>
          <w:sz w:val="24"/>
          <w:lang w:val="da-DK"/>
        </w:rPr>
        <w:t>Anlæg til udvinding af asbest og fremstilling af produkter af asbest (projekter, som ikke er omfattet af bilag 1).</w:t>
      </w:r>
    </w:p>
    <w:p w14:paraId="6C59FA34" w14:textId="77777777" w:rsidR="00A8113D" w:rsidRPr="003E3716" w:rsidRDefault="001A3C68">
      <w:pPr>
        <w:pStyle w:val="Listeafsnit"/>
        <w:numPr>
          <w:ilvl w:val="1"/>
          <w:numId w:val="5"/>
        </w:numPr>
        <w:tabs>
          <w:tab w:val="left" w:pos="369"/>
        </w:tabs>
        <w:spacing w:before="182"/>
        <w:ind w:left="369" w:hanging="259"/>
        <w:rPr>
          <w:sz w:val="24"/>
          <w:lang w:val="da-DK"/>
        </w:rPr>
      </w:pPr>
      <w:r w:rsidRPr="003E3716">
        <w:rPr>
          <w:sz w:val="24"/>
          <w:lang w:val="da-DK"/>
        </w:rPr>
        <w:t xml:space="preserve">Anlæg til fremstilling af glas, inklusive </w:t>
      </w:r>
      <w:r w:rsidRPr="003E3716">
        <w:rPr>
          <w:spacing w:val="-2"/>
          <w:sz w:val="24"/>
          <w:lang w:val="da-DK"/>
        </w:rPr>
        <w:t>glasfibre.</w:t>
      </w:r>
    </w:p>
    <w:p w14:paraId="52E091B4"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Anlæg</w:t>
      </w:r>
      <w:r w:rsidRPr="003E3716">
        <w:rPr>
          <w:spacing w:val="-2"/>
          <w:sz w:val="24"/>
          <w:lang w:val="da-DK"/>
        </w:rPr>
        <w:t xml:space="preserve"> </w:t>
      </w:r>
      <w:r w:rsidRPr="003E3716">
        <w:rPr>
          <w:sz w:val="24"/>
          <w:lang w:val="da-DK"/>
        </w:rPr>
        <w:t>til</w:t>
      </w:r>
      <w:r w:rsidRPr="003E3716">
        <w:rPr>
          <w:spacing w:val="-2"/>
          <w:sz w:val="24"/>
          <w:lang w:val="da-DK"/>
        </w:rPr>
        <w:t xml:space="preserve"> </w:t>
      </w:r>
      <w:r w:rsidRPr="003E3716">
        <w:rPr>
          <w:sz w:val="24"/>
          <w:lang w:val="da-DK"/>
        </w:rPr>
        <w:t>smeltning</w:t>
      </w:r>
      <w:r w:rsidRPr="003E3716">
        <w:rPr>
          <w:spacing w:val="-1"/>
          <w:sz w:val="24"/>
          <w:lang w:val="da-DK"/>
        </w:rPr>
        <w:t xml:space="preserve"> </w:t>
      </w:r>
      <w:r w:rsidRPr="003E3716">
        <w:rPr>
          <w:sz w:val="24"/>
          <w:lang w:val="da-DK"/>
        </w:rPr>
        <w:t>af</w:t>
      </w:r>
      <w:r w:rsidRPr="003E3716">
        <w:rPr>
          <w:spacing w:val="-2"/>
          <w:sz w:val="24"/>
          <w:lang w:val="da-DK"/>
        </w:rPr>
        <w:t xml:space="preserve"> </w:t>
      </w:r>
      <w:r w:rsidRPr="003E3716">
        <w:rPr>
          <w:sz w:val="24"/>
          <w:lang w:val="da-DK"/>
        </w:rPr>
        <w:t>mineralske</w:t>
      </w:r>
      <w:r w:rsidRPr="003E3716">
        <w:rPr>
          <w:spacing w:val="-2"/>
          <w:sz w:val="24"/>
          <w:lang w:val="da-DK"/>
        </w:rPr>
        <w:t xml:space="preserve"> </w:t>
      </w:r>
      <w:r w:rsidRPr="003E3716">
        <w:rPr>
          <w:sz w:val="24"/>
          <w:lang w:val="da-DK"/>
        </w:rPr>
        <w:t>stoffer,</w:t>
      </w:r>
      <w:r w:rsidRPr="003E3716">
        <w:rPr>
          <w:spacing w:val="-1"/>
          <w:sz w:val="24"/>
          <w:lang w:val="da-DK"/>
        </w:rPr>
        <w:t xml:space="preserve"> </w:t>
      </w:r>
      <w:r w:rsidRPr="003E3716">
        <w:rPr>
          <w:sz w:val="24"/>
          <w:lang w:val="da-DK"/>
        </w:rPr>
        <w:t>inklusive</w:t>
      </w:r>
      <w:r w:rsidRPr="003E3716">
        <w:rPr>
          <w:spacing w:val="-2"/>
          <w:sz w:val="24"/>
          <w:lang w:val="da-DK"/>
        </w:rPr>
        <w:t xml:space="preserve"> </w:t>
      </w:r>
      <w:r w:rsidRPr="003E3716">
        <w:rPr>
          <w:sz w:val="24"/>
          <w:lang w:val="da-DK"/>
        </w:rPr>
        <w:t>fremstilling</w:t>
      </w:r>
      <w:r w:rsidRPr="003E3716">
        <w:rPr>
          <w:spacing w:val="-2"/>
          <w:sz w:val="24"/>
          <w:lang w:val="da-DK"/>
        </w:rPr>
        <w:t xml:space="preserve"> </w:t>
      </w:r>
      <w:r w:rsidRPr="003E3716">
        <w:rPr>
          <w:sz w:val="24"/>
          <w:lang w:val="da-DK"/>
        </w:rPr>
        <w:t>af</w:t>
      </w:r>
      <w:r w:rsidRPr="003E3716">
        <w:rPr>
          <w:spacing w:val="-1"/>
          <w:sz w:val="24"/>
          <w:lang w:val="da-DK"/>
        </w:rPr>
        <w:t xml:space="preserve"> </w:t>
      </w:r>
      <w:r w:rsidRPr="003E3716">
        <w:rPr>
          <w:spacing w:val="-2"/>
          <w:sz w:val="24"/>
          <w:lang w:val="da-DK"/>
        </w:rPr>
        <w:t>mineraluldsfibre.</w:t>
      </w:r>
    </w:p>
    <w:p w14:paraId="0C428720" w14:textId="77777777" w:rsidR="00A8113D" w:rsidRPr="003E3716" w:rsidRDefault="00A8113D">
      <w:pPr>
        <w:rPr>
          <w:sz w:val="24"/>
          <w:lang w:val="da-DK"/>
        </w:rPr>
        <w:sectPr w:rsidR="00A8113D" w:rsidRPr="003E3716">
          <w:pgSz w:w="11910" w:h="16840"/>
          <w:pgMar w:top="1320" w:right="740" w:bottom="840" w:left="740" w:header="0" w:footer="652" w:gutter="0"/>
          <w:cols w:space="708"/>
        </w:sectPr>
      </w:pPr>
    </w:p>
    <w:p w14:paraId="6F469D34" w14:textId="77777777" w:rsidR="00A8113D" w:rsidRPr="003E3716" w:rsidRDefault="001A3C68">
      <w:pPr>
        <w:pStyle w:val="Listeafsnit"/>
        <w:numPr>
          <w:ilvl w:val="1"/>
          <w:numId w:val="5"/>
        </w:numPr>
        <w:tabs>
          <w:tab w:val="left" w:pos="332"/>
        </w:tabs>
        <w:spacing w:before="67" w:line="249" w:lineRule="auto"/>
        <w:ind w:left="110" w:right="108" w:firstLine="0"/>
        <w:rPr>
          <w:sz w:val="24"/>
          <w:lang w:val="da-DK"/>
        </w:rPr>
      </w:pPr>
      <w:r w:rsidRPr="003E3716">
        <w:rPr>
          <w:sz w:val="24"/>
          <w:lang w:val="da-DK"/>
        </w:rPr>
        <w:lastRenderedPageBreak/>
        <w:t>Fremstilling</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keramiske</w:t>
      </w:r>
      <w:r w:rsidRPr="003E3716">
        <w:rPr>
          <w:spacing w:val="-1"/>
          <w:sz w:val="24"/>
          <w:lang w:val="da-DK"/>
        </w:rPr>
        <w:t xml:space="preserve"> </w:t>
      </w:r>
      <w:r w:rsidRPr="003E3716">
        <w:rPr>
          <w:sz w:val="24"/>
          <w:lang w:val="da-DK"/>
        </w:rPr>
        <w:t>produkter</w:t>
      </w:r>
      <w:r w:rsidRPr="003E3716">
        <w:rPr>
          <w:spacing w:val="-1"/>
          <w:sz w:val="24"/>
          <w:lang w:val="da-DK"/>
        </w:rPr>
        <w:t xml:space="preserve"> </w:t>
      </w:r>
      <w:r w:rsidRPr="003E3716">
        <w:rPr>
          <w:sz w:val="24"/>
          <w:lang w:val="da-DK"/>
        </w:rPr>
        <w:t>ved</w:t>
      </w:r>
      <w:r w:rsidRPr="003E3716">
        <w:rPr>
          <w:spacing w:val="-1"/>
          <w:sz w:val="24"/>
          <w:lang w:val="da-DK"/>
        </w:rPr>
        <w:t xml:space="preserve"> </w:t>
      </w:r>
      <w:r w:rsidRPr="003E3716">
        <w:rPr>
          <w:sz w:val="24"/>
          <w:lang w:val="da-DK"/>
        </w:rPr>
        <w:t>brænding,</w:t>
      </w:r>
      <w:r w:rsidRPr="003E3716">
        <w:rPr>
          <w:spacing w:val="-1"/>
          <w:sz w:val="24"/>
          <w:lang w:val="da-DK"/>
        </w:rPr>
        <w:t xml:space="preserve"> </w:t>
      </w:r>
      <w:r w:rsidRPr="003E3716">
        <w:rPr>
          <w:sz w:val="24"/>
          <w:lang w:val="da-DK"/>
        </w:rPr>
        <w:t>navnlig</w:t>
      </w:r>
      <w:r w:rsidRPr="003E3716">
        <w:rPr>
          <w:spacing w:val="-1"/>
          <w:sz w:val="24"/>
          <w:lang w:val="da-DK"/>
        </w:rPr>
        <w:t xml:space="preserve"> </w:t>
      </w:r>
      <w:r w:rsidRPr="003E3716">
        <w:rPr>
          <w:sz w:val="24"/>
          <w:lang w:val="da-DK"/>
        </w:rPr>
        <w:t>tagsten,</w:t>
      </w:r>
      <w:r w:rsidRPr="003E3716">
        <w:rPr>
          <w:spacing w:val="-1"/>
          <w:sz w:val="24"/>
          <w:lang w:val="da-DK"/>
        </w:rPr>
        <w:t xml:space="preserve"> </w:t>
      </w:r>
      <w:r w:rsidRPr="003E3716">
        <w:rPr>
          <w:sz w:val="24"/>
          <w:lang w:val="da-DK"/>
        </w:rPr>
        <w:t>mursten,</w:t>
      </w:r>
      <w:r w:rsidRPr="003E3716">
        <w:rPr>
          <w:spacing w:val="-1"/>
          <w:sz w:val="24"/>
          <w:lang w:val="da-DK"/>
        </w:rPr>
        <w:t xml:space="preserve"> </w:t>
      </w:r>
      <w:r w:rsidRPr="003E3716">
        <w:rPr>
          <w:sz w:val="24"/>
          <w:lang w:val="da-DK"/>
        </w:rPr>
        <w:t>ildfaste</w:t>
      </w:r>
      <w:r w:rsidRPr="003E3716">
        <w:rPr>
          <w:spacing w:val="-1"/>
          <w:sz w:val="24"/>
          <w:lang w:val="da-DK"/>
        </w:rPr>
        <w:t xml:space="preserve"> </w:t>
      </w:r>
      <w:r w:rsidRPr="003E3716">
        <w:rPr>
          <w:sz w:val="24"/>
          <w:lang w:val="da-DK"/>
        </w:rPr>
        <w:t>sten,</w:t>
      </w:r>
      <w:r w:rsidRPr="003E3716">
        <w:rPr>
          <w:spacing w:val="-1"/>
          <w:sz w:val="24"/>
          <w:lang w:val="da-DK"/>
        </w:rPr>
        <w:t xml:space="preserve"> </w:t>
      </w:r>
      <w:r w:rsidRPr="003E3716">
        <w:rPr>
          <w:sz w:val="24"/>
          <w:lang w:val="da-DK"/>
        </w:rPr>
        <w:t>fliser,</w:t>
      </w:r>
      <w:r w:rsidRPr="003E3716">
        <w:rPr>
          <w:spacing w:val="-1"/>
          <w:sz w:val="24"/>
          <w:lang w:val="da-DK"/>
        </w:rPr>
        <w:t xml:space="preserve"> </w:t>
      </w:r>
      <w:r w:rsidRPr="003E3716">
        <w:rPr>
          <w:sz w:val="24"/>
          <w:lang w:val="da-DK"/>
        </w:rPr>
        <w:t>stentøj eller porcelæn.</w:t>
      </w:r>
    </w:p>
    <w:p w14:paraId="0309D825" w14:textId="77777777" w:rsidR="00A8113D" w:rsidRPr="003E3716" w:rsidRDefault="00A8113D">
      <w:pPr>
        <w:pStyle w:val="Brdtekst"/>
        <w:spacing w:before="86"/>
        <w:ind w:left="0"/>
        <w:rPr>
          <w:lang w:val="da-DK"/>
        </w:rPr>
      </w:pPr>
    </w:p>
    <w:p w14:paraId="2BB5A77C" w14:textId="77777777" w:rsidR="00A8113D" w:rsidRPr="003E3716" w:rsidRDefault="001A3C68">
      <w:pPr>
        <w:pStyle w:val="Listeafsnit"/>
        <w:numPr>
          <w:ilvl w:val="0"/>
          <w:numId w:val="5"/>
        </w:numPr>
        <w:tabs>
          <w:tab w:val="left" w:pos="350"/>
        </w:tabs>
        <w:spacing w:before="0"/>
        <w:rPr>
          <w:sz w:val="24"/>
          <w:lang w:val="da-DK"/>
        </w:rPr>
      </w:pPr>
      <w:r w:rsidRPr="003E3716">
        <w:rPr>
          <w:sz w:val="24"/>
          <w:lang w:val="da-DK"/>
        </w:rPr>
        <w:t>DEN</w:t>
      </w:r>
      <w:r w:rsidRPr="003E3716">
        <w:rPr>
          <w:spacing w:val="-7"/>
          <w:sz w:val="24"/>
          <w:lang w:val="da-DK"/>
        </w:rPr>
        <w:t xml:space="preserve"> </w:t>
      </w:r>
      <w:r w:rsidRPr="003E3716">
        <w:rPr>
          <w:sz w:val="24"/>
          <w:lang w:val="da-DK"/>
        </w:rPr>
        <w:t>KEMISKE</w:t>
      </w:r>
      <w:r w:rsidRPr="003E3716">
        <w:rPr>
          <w:spacing w:val="-6"/>
          <w:sz w:val="24"/>
          <w:lang w:val="da-DK"/>
        </w:rPr>
        <w:t xml:space="preserve"> </w:t>
      </w:r>
      <w:r w:rsidRPr="003E3716">
        <w:rPr>
          <w:sz w:val="24"/>
          <w:lang w:val="da-DK"/>
        </w:rPr>
        <w:t>INDUSTRI</w:t>
      </w:r>
      <w:r w:rsidRPr="003E3716">
        <w:rPr>
          <w:spacing w:val="-5"/>
          <w:sz w:val="24"/>
          <w:lang w:val="da-DK"/>
        </w:rPr>
        <w:t xml:space="preserve"> </w:t>
      </w:r>
      <w:r w:rsidRPr="003E3716">
        <w:rPr>
          <w:sz w:val="24"/>
          <w:lang w:val="da-DK"/>
        </w:rPr>
        <w:t>(PROJEKTER,</w:t>
      </w:r>
      <w:r w:rsidRPr="003E3716">
        <w:rPr>
          <w:spacing w:val="-6"/>
          <w:sz w:val="24"/>
          <w:lang w:val="da-DK"/>
        </w:rPr>
        <w:t xml:space="preserve"> </w:t>
      </w:r>
      <w:r w:rsidRPr="003E3716">
        <w:rPr>
          <w:sz w:val="24"/>
          <w:lang w:val="da-DK"/>
        </w:rPr>
        <w:t>SOM</w:t>
      </w:r>
      <w:r w:rsidRPr="003E3716">
        <w:rPr>
          <w:spacing w:val="-6"/>
          <w:sz w:val="24"/>
          <w:lang w:val="da-DK"/>
        </w:rPr>
        <w:t xml:space="preserve"> </w:t>
      </w:r>
      <w:r w:rsidRPr="003E3716">
        <w:rPr>
          <w:sz w:val="24"/>
          <w:lang w:val="da-DK"/>
        </w:rPr>
        <w:t>IKKE</w:t>
      </w:r>
      <w:r w:rsidRPr="003E3716">
        <w:rPr>
          <w:spacing w:val="-6"/>
          <w:sz w:val="24"/>
          <w:lang w:val="da-DK"/>
        </w:rPr>
        <w:t xml:space="preserve"> </w:t>
      </w:r>
      <w:r w:rsidRPr="003E3716">
        <w:rPr>
          <w:sz w:val="24"/>
          <w:lang w:val="da-DK"/>
        </w:rPr>
        <w:t>ER</w:t>
      </w:r>
      <w:r w:rsidRPr="003E3716">
        <w:rPr>
          <w:spacing w:val="-6"/>
          <w:sz w:val="24"/>
          <w:lang w:val="da-DK"/>
        </w:rPr>
        <w:t xml:space="preserve"> </w:t>
      </w:r>
      <w:r w:rsidRPr="003E3716">
        <w:rPr>
          <w:sz w:val="24"/>
          <w:lang w:val="da-DK"/>
        </w:rPr>
        <w:t>OMFATTET</w:t>
      </w:r>
      <w:r w:rsidRPr="003E3716">
        <w:rPr>
          <w:spacing w:val="-5"/>
          <w:sz w:val="24"/>
          <w:lang w:val="da-DK"/>
        </w:rPr>
        <w:t xml:space="preserve"> </w:t>
      </w:r>
      <w:r w:rsidRPr="003E3716">
        <w:rPr>
          <w:sz w:val="24"/>
          <w:lang w:val="da-DK"/>
        </w:rPr>
        <w:t>AF</w:t>
      </w:r>
      <w:r w:rsidRPr="003E3716">
        <w:rPr>
          <w:spacing w:val="-7"/>
          <w:sz w:val="24"/>
          <w:lang w:val="da-DK"/>
        </w:rPr>
        <w:t xml:space="preserve"> </w:t>
      </w:r>
      <w:r w:rsidRPr="003E3716">
        <w:rPr>
          <w:sz w:val="24"/>
          <w:lang w:val="da-DK"/>
        </w:rPr>
        <w:t>BILAG</w:t>
      </w:r>
      <w:r w:rsidRPr="003E3716">
        <w:rPr>
          <w:spacing w:val="-6"/>
          <w:sz w:val="24"/>
          <w:lang w:val="da-DK"/>
        </w:rPr>
        <w:t xml:space="preserve"> </w:t>
      </w:r>
      <w:r w:rsidRPr="003E3716">
        <w:rPr>
          <w:spacing w:val="-5"/>
          <w:sz w:val="24"/>
          <w:lang w:val="da-DK"/>
        </w:rPr>
        <w:t>1)</w:t>
      </w:r>
    </w:p>
    <w:p w14:paraId="72E701AF"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Behandling</w:t>
      </w:r>
      <w:r w:rsidRPr="003E3716">
        <w:rPr>
          <w:spacing w:val="-2"/>
          <w:sz w:val="24"/>
          <w:lang w:val="da-DK"/>
        </w:rPr>
        <w:t xml:space="preserve"> </w:t>
      </w:r>
      <w:r w:rsidRPr="003E3716">
        <w:rPr>
          <w:sz w:val="24"/>
          <w:lang w:val="da-DK"/>
        </w:rPr>
        <w:t xml:space="preserve">af mellemprodukter og fremstilling af kemiske </w:t>
      </w:r>
      <w:r w:rsidRPr="003E3716">
        <w:rPr>
          <w:spacing w:val="-2"/>
          <w:sz w:val="24"/>
          <w:lang w:val="da-DK"/>
        </w:rPr>
        <w:t>produkter.</w:t>
      </w:r>
    </w:p>
    <w:p w14:paraId="23388BEA"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Fremstilling</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pesticider</w:t>
      </w:r>
      <w:r w:rsidRPr="003E3716">
        <w:rPr>
          <w:spacing w:val="-1"/>
          <w:sz w:val="24"/>
          <w:lang w:val="da-DK"/>
        </w:rPr>
        <w:t xml:space="preserve"> </w:t>
      </w:r>
      <w:r w:rsidRPr="003E3716">
        <w:rPr>
          <w:sz w:val="24"/>
          <w:lang w:val="da-DK"/>
        </w:rPr>
        <w:t>og</w:t>
      </w:r>
      <w:r w:rsidRPr="003E3716">
        <w:rPr>
          <w:spacing w:val="-1"/>
          <w:sz w:val="24"/>
          <w:lang w:val="da-DK"/>
        </w:rPr>
        <w:t xml:space="preserve"> </w:t>
      </w:r>
      <w:r w:rsidRPr="003E3716">
        <w:rPr>
          <w:sz w:val="24"/>
          <w:lang w:val="da-DK"/>
        </w:rPr>
        <w:t>farmaceutiske produkter,</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maling</w:t>
      </w:r>
      <w:r w:rsidRPr="003E3716">
        <w:rPr>
          <w:spacing w:val="-1"/>
          <w:sz w:val="24"/>
          <w:lang w:val="da-DK"/>
        </w:rPr>
        <w:t xml:space="preserve"> </w:t>
      </w:r>
      <w:r w:rsidRPr="003E3716">
        <w:rPr>
          <w:sz w:val="24"/>
          <w:lang w:val="da-DK"/>
        </w:rPr>
        <w:t>og lak,</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elastomerer</w:t>
      </w:r>
      <w:r w:rsidRPr="003E3716">
        <w:rPr>
          <w:spacing w:val="-1"/>
          <w:sz w:val="24"/>
          <w:lang w:val="da-DK"/>
        </w:rPr>
        <w:t xml:space="preserve"> </w:t>
      </w:r>
      <w:r w:rsidRPr="003E3716">
        <w:rPr>
          <w:sz w:val="24"/>
          <w:lang w:val="da-DK"/>
        </w:rPr>
        <w:t xml:space="preserve">og </w:t>
      </w:r>
      <w:r w:rsidRPr="003E3716">
        <w:rPr>
          <w:spacing w:val="-2"/>
          <w:sz w:val="24"/>
          <w:lang w:val="da-DK"/>
        </w:rPr>
        <w:t>peroxider.</w:t>
      </w:r>
    </w:p>
    <w:p w14:paraId="4B5C54DE"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Anlæg</w:t>
      </w:r>
      <w:r w:rsidRPr="003E3716">
        <w:rPr>
          <w:spacing w:val="-2"/>
          <w:sz w:val="24"/>
          <w:lang w:val="da-DK"/>
        </w:rPr>
        <w:t xml:space="preserve"> </w:t>
      </w:r>
      <w:r w:rsidRPr="003E3716">
        <w:rPr>
          <w:sz w:val="24"/>
          <w:lang w:val="da-DK"/>
        </w:rPr>
        <w:t xml:space="preserve">til oplagring af olie samt petrokemiske og kemiske </w:t>
      </w:r>
      <w:r w:rsidRPr="003E3716">
        <w:rPr>
          <w:spacing w:val="-2"/>
          <w:sz w:val="24"/>
          <w:lang w:val="da-DK"/>
        </w:rPr>
        <w:t>produkter.</w:t>
      </w:r>
    </w:p>
    <w:p w14:paraId="30309FB7" w14:textId="77777777" w:rsidR="00A8113D" w:rsidRPr="003E3716" w:rsidRDefault="00A8113D">
      <w:pPr>
        <w:pStyle w:val="Brdtekst"/>
        <w:spacing w:before="96"/>
        <w:ind w:left="0"/>
        <w:rPr>
          <w:lang w:val="da-DK"/>
        </w:rPr>
      </w:pPr>
    </w:p>
    <w:p w14:paraId="546C0BDE" w14:textId="77777777" w:rsidR="00A8113D" w:rsidRDefault="001A3C68">
      <w:pPr>
        <w:pStyle w:val="Listeafsnit"/>
        <w:numPr>
          <w:ilvl w:val="0"/>
          <w:numId w:val="5"/>
        </w:numPr>
        <w:tabs>
          <w:tab w:val="left" w:pos="350"/>
        </w:tabs>
        <w:spacing w:before="0"/>
        <w:rPr>
          <w:sz w:val="24"/>
        </w:rPr>
      </w:pPr>
      <w:r>
        <w:rPr>
          <w:spacing w:val="-2"/>
          <w:sz w:val="24"/>
        </w:rPr>
        <w:t>LEVNEDSMIDDELINDUSTRIEN</w:t>
      </w:r>
    </w:p>
    <w:p w14:paraId="50101C10"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 xml:space="preserve">Bearbejdning af vegetabilske og animalske </w:t>
      </w:r>
      <w:r w:rsidRPr="003E3716">
        <w:rPr>
          <w:spacing w:val="-2"/>
          <w:sz w:val="24"/>
          <w:lang w:val="da-DK"/>
        </w:rPr>
        <w:t>fedtstoffer.</w:t>
      </w:r>
    </w:p>
    <w:p w14:paraId="1511788B"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 xml:space="preserve">Konservering af animalske og vegetabilske </w:t>
      </w:r>
      <w:r w:rsidRPr="003E3716">
        <w:rPr>
          <w:spacing w:val="-2"/>
          <w:sz w:val="24"/>
          <w:lang w:val="da-DK"/>
        </w:rPr>
        <w:t>produkter.</w:t>
      </w:r>
    </w:p>
    <w:p w14:paraId="5A4A2118" w14:textId="77777777" w:rsidR="00A8113D" w:rsidRDefault="001A3C68">
      <w:pPr>
        <w:pStyle w:val="Listeafsnit"/>
        <w:numPr>
          <w:ilvl w:val="1"/>
          <w:numId w:val="5"/>
        </w:numPr>
        <w:tabs>
          <w:tab w:val="left" w:pos="356"/>
        </w:tabs>
        <w:ind w:hanging="246"/>
        <w:rPr>
          <w:sz w:val="24"/>
        </w:rPr>
      </w:pPr>
      <w:proofErr w:type="spellStart"/>
      <w:r>
        <w:rPr>
          <w:sz w:val="24"/>
        </w:rPr>
        <w:t>Fremstilling</w:t>
      </w:r>
      <w:proofErr w:type="spellEnd"/>
      <w:r>
        <w:rPr>
          <w:sz w:val="24"/>
        </w:rPr>
        <w:t xml:space="preserve"> af </w:t>
      </w:r>
      <w:proofErr w:type="spellStart"/>
      <w:r>
        <w:rPr>
          <w:spacing w:val="-2"/>
          <w:sz w:val="24"/>
        </w:rPr>
        <w:t>mejeriprodukter</w:t>
      </w:r>
      <w:proofErr w:type="spellEnd"/>
      <w:r>
        <w:rPr>
          <w:spacing w:val="-2"/>
          <w:sz w:val="24"/>
        </w:rPr>
        <w:t>.</w:t>
      </w:r>
    </w:p>
    <w:p w14:paraId="68E48330" w14:textId="77777777" w:rsidR="00A8113D" w:rsidRDefault="001A3C68">
      <w:pPr>
        <w:pStyle w:val="Listeafsnit"/>
        <w:numPr>
          <w:ilvl w:val="1"/>
          <w:numId w:val="5"/>
        </w:numPr>
        <w:tabs>
          <w:tab w:val="left" w:pos="369"/>
        </w:tabs>
        <w:ind w:left="369" w:hanging="259"/>
        <w:rPr>
          <w:sz w:val="24"/>
        </w:rPr>
      </w:pPr>
      <w:r>
        <w:rPr>
          <w:sz w:val="24"/>
        </w:rPr>
        <w:t xml:space="preserve">Brygning og </w:t>
      </w:r>
      <w:r>
        <w:rPr>
          <w:spacing w:val="-2"/>
          <w:sz w:val="24"/>
        </w:rPr>
        <w:t>maltning.</w:t>
      </w:r>
    </w:p>
    <w:p w14:paraId="2189B0BD" w14:textId="77777777" w:rsidR="00A8113D" w:rsidRDefault="001A3C68">
      <w:pPr>
        <w:pStyle w:val="Listeafsnit"/>
        <w:numPr>
          <w:ilvl w:val="1"/>
          <w:numId w:val="5"/>
        </w:numPr>
        <w:tabs>
          <w:tab w:val="left" w:pos="356"/>
        </w:tabs>
        <w:ind w:hanging="246"/>
        <w:rPr>
          <w:sz w:val="24"/>
        </w:rPr>
      </w:pPr>
      <w:r>
        <w:rPr>
          <w:spacing w:val="-2"/>
          <w:sz w:val="24"/>
        </w:rPr>
        <w:t>Sukkervareindustrien.</w:t>
      </w:r>
    </w:p>
    <w:p w14:paraId="3A4E1681" w14:textId="77777777" w:rsidR="00A8113D" w:rsidRDefault="001A3C68">
      <w:pPr>
        <w:pStyle w:val="Listeafsnit"/>
        <w:numPr>
          <w:ilvl w:val="1"/>
          <w:numId w:val="5"/>
        </w:numPr>
        <w:tabs>
          <w:tab w:val="left" w:pos="329"/>
        </w:tabs>
        <w:spacing w:before="193"/>
        <w:ind w:left="329" w:hanging="219"/>
        <w:rPr>
          <w:sz w:val="24"/>
        </w:rPr>
      </w:pPr>
      <w:r>
        <w:rPr>
          <w:spacing w:val="-2"/>
          <w:sz w:val="24"/>
        </w:rPr>
        <w:t>Slagterier.</w:t>
      </w:r>
    </w:p>
    <w:p w14:paraId="60C23684"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 xml:space="preserve">Fremstilling af stivelse og </w:t>
      </w:r>
      <w:r w:rsidRPr="003E3716">
        <w:rPr>
          <w:spacing w:val="-2"/>
          <w:sz w:val="24"/>
          <w:lang w:val="da-DK"/>
        </w:rPr>
        <w:t>stivelsesprodukter.</w:t>
      </w:r>
    </w:p>
    <w:p w14:paraId="15B25620" w14:textId="77777777" w:rsidR="00A8113D" w:rsidRDefault="001A3C68">
      <w:pPr>
        <w:pStyle w:val="Listeafsnit"/>
        <w:numPr>
          <w:ilvl w:val="1"/>
          <w:numId w:val="5"/>
        </w:numPr>
        <w:tabs>
          <w:tab w:val="left" w:pos="369"/>
        </w:tabs>
        <w:ind w:left="369" w:hanging="259"/>
        <w:rPr>
          <w:sz w:val="24"/>
        </w:rPr>
      </w:pPr>
      <w:proofErr w:type="spellStart"/>
      <w:r>
        <w:rPr>
          <w:sz w:val="24"/>
        </w:rPr>
        <w:t>Fiskemels</w:t>
      </w:r>
      <w:proofErr w:type="spellEnd"/>
      <w:r>
        <w:rPr>
          <w:sz w:val="24"/>
        </w:rPr>
        <w:t xml:space="preserve">- </w:t>
      </w:r>
      <w:proofErr w:type="spellStart"/>
      <w:r>
        <w:rPr>
          <w:sz w:val="24"/>
        </w:rPr>
        <w:t>og</w:t>
      </w:r>
      <w:proofErr w:type="spellEnd"/>
      <w:r>
        <w:rPr>
          <w:sz w:val="24"/>
        </w:rPr>
        <w:t xml:space="preserve"> </w:t>
      </w:r>
      <w:proofErr w:type="spellStart"/>
      <w:r>
        <w:rPr>
          <w:spacing w:val="-2"/>
          <w:sz w:val="24"/>
        </w:rPr>
        <w:t>fiskeoliefabrikker</w:t>
      </w:r>
      <w:proofErr w:type="spellEnd"/>
      <w:r>
        <w:rPr>
          <w:spacing w:val="-2"/>
          <w:sz w:val="24"/>
        </w:rPr>
        <w:t>.</w:t>
      </w:r>
    </w:p>
    <w:p w14:paraId="759EB9E0" w14:textId="77777777" w:rsidR="00A8113D" w:rsidRDefault="001A3C68">
      <w:pPr>
        <w:pStyle w:val="Listeafsnit"/>
        <w:numPr>
          <w:ilvl w:val="1"/>
          <w:numId w:val="5"/>
        </w:numPr>
        <w:tabs>
          <w:tab w:val="left" w:pos="316"/>
        </w:tabs>
        <w:ind w:left="316" w:hanging="206"/>
        <w:rPr>
          <w:sz w:val="24"/>
        </w:rPr>
      </w:pPr>
      <w:r>
        <w:rPr>
          <w:spacing w:val="-2"/>
          <w:sz w:val="24"/>
        </w:rPr>
        <w:t>Sukkerfabrikker.</w:t>
      </w:r>
    </w:p>
    <w:p w14:paraId="654DC5AD" w14:textId="77777777" w:rsidR="00A8113D" w:rsidRDefault="00A8113D">
      <w:pPr>
        <w:pStyle w:val="Brdtekst"/>
        <w:spacing w:before="95"/>
        <w:ind w:left="0"/>
      </w:pPr>
    </w:p>
    <w:p w14:paraId="73A56F10" w14:textId="77777777" w:rsidR="00A8113D" w:rsidRDefault="001A3C68">
      <w:pPr>
        <w:pStyle w:val="Listeafsnit"/>
        <w:numPr>
          <w:ilvl w:val="0"/>
          <w:numId w:val="5"/>
        </w:numPr>
        <w:tabs>
          <w:tab w:val="left" w:pos="350"/>
        </w:tabs>
        <w:spacing w:before="1"/>
        <w:rPr>
          <w:sz w:val="24"/>
        </w:rPr>
      </w:pPr>
      <w:r>
        <w:rPr>
          <w:sz w:val="24"/>
        </w:rPr>
        <w:t>TEKSTIL-,</w:t>
      </w:r>
      <w:r>
        <w:rPr>
          <w:spacing w:val="-1"/>
          <w:sz w:val="24"/>
        </w:rPr>
        <w:t xml:space="preserve"> </w:t>
      </w:r>
      <w:r>
        <w:rPr>
          <w:sz w:val="24"/>
        </w:rPr>
        <w:t>LÆDER-, TRÆ- OG</w:t>
      </w:r>
      <w:r>
        <w:rPr>
          <w:spacing w:val="-1"/>
          <w:sz w:val="24"/>
        </w:rPr>
        <w:t xml:space="preserve"> </w:t>
      </w:r>
      <w:r>
        <w:rPr>
          <w:spacing w:val="-2"/>
          <w:sz w:val="24"/>
        </w:rPr>
        <w:t>PAPIRINDUSTRIEN</w:t>
      </w:r>
    </w:p>
    <w:p w14:paraId="2CA2A443"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Industrianlæg</w:t>
      </w:r>
      <w:r w:rsidRPr="003E3716">
        <w:rPr>
          <w:spacing w:val="-1"/>
          <w:sz w:val="24"/>
          <w:lang w:val="da-DK"/>
        </w:rPr>
        <w:t xml:space="preserve"> </w:t>
      </w:r>
      <w:r w:rsidRPr="003E3716">
        <w:rPr>
          <w:sz w:val="24"/>
          <w:lang w:val="da-DK"/>
        </w:rPr>
        <w:t>til</w:t>
      </w:r>
      <w:r w:rsidRPr="003E3716">
        <w:rPr>
          <w:spacing w:val="-1"/>
          <w:sz w:val="24"/>
          <w:lang w:val="da-DK"/>
        </w:rPr>
        <w:t xml:space="preserve"> </w:t>
      </w:r>
      <w:r w:rsidRPr="003E3716">
        <w:rPr>
          <w:sz w:val="24"/>
          <w:lang w:val="da-DK"/>
        </w:rPr>
        <w:t>produktion</w:t>
      </w:r>
      <w:r w:rsidRPr="003E3716">
        <w:rPr>
          <w:spacing w:val="-1"/>
          <w:sz w:val="24"/>
          <w:lang w:val="da-DK"/>
        </w:rPr>
        <w:t xml:space="preserve"> </w:t>
      </w:r>
      <w:r w:rsidRPr="003E3716">
        <w:rPr>
          <w:sz w:val="24"/>
          <w:lang w:val="da-DK"/>
        </w:rPr>
        <w:t>af papir</w:t>
      </w:r>
      <w:r w:rsidRPr="003E3716">
        <w:rPr>
          <w:spacing w:val="-1"/>
          <w:sz w:val="24"/>
          <w:lang w:val="da-DK"/>
        </w:rPr>
        <w:t xml:space="preserve"> </w:t>
      </w:r>
      <w:r w:rsidRPr="003E3716">
        <w:rPr>
          <w:sz w:val="24"/>
          <w:lang w:val="da-DK"/>
        </w:rPr>
        <w:t>og</w:t>
      </w:r>
      <w:r w:rsidRPr="003E3716">
        <w:rPr>
          <w:spacing w:val="-1"/>
          <w:sz w:val="24"/>
          <w:lang w:val="da-DK"/>
        </w:rPr>
        <w:t xml:space="preserve"> </w:t>
      </w:r>
      <w:r w:rsidRPr="003E3716">
        <w:rPr>
          <w:sz w:val="24"/>
          <w:lang w:val="da-DK"/>
        </w:rPr>
        <w:t>pap (projekter,</w:t>
      </w:r>
      <w:r w:rsidRPr="003E3716">
        <w:rPr>
          <w:spacing w:val="-1"/>
          <w:sz w:val="24"/>
          <w:lang w:val="da-DK"/>
        </w:rPr>
        <w:t xml:space="preserve"> </w:t>
      </w:r>
      <w:r w:rsidRPr="003E3716">
        <w:rPr>
          <w:sz w:val="24"/>
          <w:lang w:val="da-DK"/>
        </w:rPr>
        <w:t>som</w:t>
      </w:r>
      <w:r w:rsidRPr="003E3716">
        <w:rPr>
          <w:spacing w:val="-1"/>
          <w:sz w:val="24"/>
          <w:lang w:val="da-DK"/>
        </w:rPr>
        <w:t xml:space="preserve"> </w:t>
      </w:r>
      <w:r w:rsidRPr="003E3716">
        <w:rPr>
          <w:sz w:val="24"/>
          <w:lang w:val="da-DK"/>
        </w:rPr>
        <w:t>ikke</w:t>
      </w:r>
      <w:r w:rsidRPr="003E3716">
        <w:rPr>
          <w:spacing w:val="-1"/>
          <w:sz w:val="24"/>
          <w:lang w:val="da-DK"/>
        </w:rPr>
        <w:t xml:space="preserve"> </w:t>
      </w:r>
      <w:r w:rsidRPr="003E3716">
        <w:rPr>
          <w:sz w:val="24"/>
          <w:lang w:val="da-DK"/>
        </w:rPr>
        <w:t>er omfattet</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 xml:space="preserve">bilag </w:t>
      </w:r>
      <w:r w:rsidRPr="003E3716">
        <w:rPr>
          <w:spacing w:val="-5"/>
          <w:sz w:val="24"/>
          <w:lang w:val="da-DK"/>
        </w:rPr>
        <w:t>1).</w:t>
      </w:r>
    </w:p>
    <w:p w14:paraId="76846418"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Anlæg</w:t>
      </w:r>
      <w:r w:rsidRPr="003E3716">
        <w:rPr>
          <w:spacing w:val="-2"/>
          <w:sz w:val="24"/>
          <w:lang w:val="da-DK"/>
        </w:rPr>
        <w:t xml:space="preserve"> </w:t>
      </w:r>
      <w:r w:rsidRPr="003E3716">
        <w:rPr>
          <w:sz w:val="24"/>
          <w:lang w:val="da-DK"/>
        </w:rPr>
        <w:t xml:space="preserve">til forbehandling (vask, blegning, mercerisering) eller farvning af fibre eller </w:t>
      </w:r>
      <w:r w:rsidRPr="003E3716">
        <w:rPr>
          <w:spacing w:val="-2"/>
          <w:sz w:val="24"/>
          <w:lang w:val="da-DK"/>
        </w:rPr>
        <w:t>tekstilstoffer.</w:t>
      </w:r>
    </w:p>
    <w:p w14:paraId="5000F10B"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 xml:space="preserve">Anlæg til garvning af huder og </w:t>
      </w:r>
      <w:r w:rsidRPr="003E3716">
        <w:rPr>
          <w:spacing w:val="-2"/>
          <w:sz w:val="24"/>
          <w:lang w:val="da-DK"/>
        </w:rPr>
        <w:t>skind.</w:t>
      </w:r>
    </w:p>
    <w:p w14:paraId="4F2C0471"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 xml:space="preserve">Anlæg til fremstilling og bearbejdning af </w:t>
      </w:r>
      <w:r w:rsidRPr="003E3716">
        <w:rPr>
          <w:spacing w:val="-2"/>
          <w:sz w:val="24"/>
          <w:lang w:val="da-DK"/>
        </w:rPr>
        <w:t>cellulose.</w:t>
      </w:r>
    </w:p>
    <w:p w14:paraId="66B34DE6" w14:textId="77777777" w:rsidR="00A8113D" w:rsidRPr="003E3716" w:rsidRDefault="00A8113D">
      <w:pPr>
        <w:pStyle w:val="Brdtekst"/>
        <w:spacing w:before="96"/>
        <w:ind w:left="0"/>
        <w:rPr>
          <w:lang w:val="da-DK"/>
        </w:rPr>
      </w:pPr>
    </w:p>
    <w:p w14:paraId="07C04B26" w14:textId="77777777" w:rsidR="00A8113D" w:rsidRDefault="001A3C68">
      <w:pPr>
        <w:pStyle w:val="Listeafsnit"/>
        <w:numPr>
          <w:ilvl w:val="0"/>
          <w:numId w:val="5"/>
        </w:numPr>
        <w:tabs>
          <w:tab w:val="left" w:pos="350"/>
        </w:tabs>
        <w:spacing w:before="0"/>
        <w:rPr>
          <w:sz w:val="24"/>
        </w:rPr>
      </w:pPr>
      <w:r>
        <w:rPr>
          <w:spacing w:val="-2"/>
          <w:sz w:val="24"/>
        </w:rPr>
        <w:t>GUMMIINDUSTRIEN</w:t>
      </w:r>
    </w:p>
    <w:p w14:paraId="770F9511" w14:textId="77777777" w:rsidR="00A8113D" w:rsidRPr="003E3716" w:rsidRDefault="001A3C68">
      <w:pPr>
        <w:pStyle w:val="Brdtekst"/>
        <w:rPr>
          <w:lang w:val="da-DK"/>
        </w:rPr>
      </w:pPr>
      <w:r w:rsidRPr="003E3716">
        <w:rPr>
          <w:lang w:val="da-DK"/>
        </w:rPr>
        <w:t>Fremstilling</w:t>
      </w:r>
      <w:r w:rsidRPr="003E3716">
        <w:rPr>
          <w:spacing w:val="-2"/>
          <w:lang w:val="da-DK"/>
        </w:rPr>
        <w:t xml:space="preserve"> </w:t>
      </w:r>
      <w:r w:rsidRPr="003E3716">
        <w:rPr>
          <w:lang w:val="da-DK"/>
        </w:rPr>
        <w:t xml:space="preserve">og behandling af produkter på grundlag af </w:t>
      </w:r>
      <w:r w:rsidRPr="003E3716">
        <w:rPr>
          <w:spacing w:val="-2"/>
          <w:lang w:val="da-DK"/>
        </w:rPr>
        <w:t>elastomerer.</w:t>
      </w:r>
    </w:p>
    <w:p w14:paraId="2BD6AA15" w14:textId="77777777" w:rsidR="00A8113D" w:rsidRPr="003E3716" w:rsidRDefault="00A8113D">
      <w:pPr>
        <w:pStyle w:val="Brdtekst"/>
        <w:spacing w:before="96"/>
        <w:ind w:left="0"/>
        <w:rPr>
          <w:lang w:val="da-DK"/>
        </w:rPr>
      </w:pPr>
    </w:p>
    <w:p w14:paraId="6547B9AC" w14:textId="77777777" w:rsidR="00A8113D" w:rsidRDefault="001A3C68">
      <w:pPr>
        <w:pStyle w:val="Listeafsnit"/>
        <w:numPr>
          <w:ilvl w:val="0"/>
          <w:numId w:val="5"/>
        </w:numPr>
        <w:tabs>
          <w:tab w:val="left" w:pos="470"/>
        </w:tabs>
        <w:spacing w:before="0"/>
        <w:ind w:left="470" w:hanging="360"/>
        <w:rPr>
          <w:sz w:val="24"/>
        </w:rPr>
      </w:pPr>
      <w:r>
        <w:rPr>
          <w:spacing w:val="-2"/>
          <w:sz w:val="24"/>
        </w:rPr>
        <w:t>INFRASTRUKTURPROJEKTER</w:t>
      </w:r>
    </w:p>
    <w:p w14:paraId="0BAAF7B8" w14:textId="77777777" w:rsidR="00A8113D" w:rsidRDefault="001A3C68">
      <w:pPr>
        <w:pStyle w:val="Listeafsnit"/>
        <w:numPr>
          <w:ilvl w:val="1"/>
          <w:numId w:val="5"/>
        </w:numPr>
        <w:tabs>
          <w:tab w:val="left" w:pos="356"/>
        </w:tabs>
        <w:ind w:hanging="246"/>
        <w:rPr>
          <w:sz w:val="24"/>
        </w:rPr>
      </w:pPr>
      <w:r>
        <w:rPr>
          <w:sz w:val="24"/>
        </w:rPr>
        <w:t xml:space="preserve">Anlægsarbejder i </w:t>
      </w:r>
      <w:r>
        <w:rPr>
          <w:spacing w:val="-2"/>
          <w:sz w:val="24"/>
        </w:rPr>
        <w:t>industrizoner.</w:t>
      </w:r>
    </w:p>
    <w:p w14:paraId="38EE0777"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Anlægsarbejder</w:t>
      </w:r>
      <w:r w:rsidRPr="003E3716">
        <w:rPr>
          <w:spacing w:val="-2"/>
          <w:sz w:val="24"/>
          <w:lang w:val="da-DK"/>
        </w:rPr>
        <w:t xml:space="preserve"> </w:t>
      </w:r>
      <w:r w:rsidRPr="003E3716">
        <w:rPr>
          <w:sz w:val="24"/>
          <w:lang w:val="da-DK"/>
        </w:rPr>
        <w:t>i</w:t>
      </w:r>
      <w:r w:rsidRPr="003E3716">
        <w:rPr>
          <w:spacing w:val="-1"/>
          <w:sz w:val="24"/>
          <w:lang w:val="da-DK"/>
        </w:rPr>
        <w:t xml:space="preserve"> </w:t>
      </w:r>
      <w:r w:rsidRPr="003E3716">
        <w:rPr>
          <w:sz w:val="24"/>
          <w:lang w:val="da-DK"/>
        </w:rPr>
        <w:t>byzoner,</w:t>
      </w:r>
      <w:r w:rsidRPr="003E3716">
        <w:rPr>
          <w:spacing w:val="-1"/>
          <w:sz w:val="24"/>
          <w:lang w:val="da-DK"/>
        </w:rPr>
        <w:t xml:space="preserve"> </w:t>
      </w:r>
      <w:r w:rsidRPr="003E3716">
        <w:rPr>
          <w:sz w:val="24"/>
          <w:lang w:val="da-DK"/>
        </w:rPr>
        <w:t>herunder</w:t>
      </w:r>
      <w:r w:rsidRPr="003E3716">
        <w:rPr>
          <w:spacing w:val="-1"/>
          <w:sz w:val="24"/>
          <w:lang w:val="da-DK"/>
        </w:rPr>
        <w:t xml:space="preserve"> </w:t>
      </w:r>
      <w:r w:rsidRPr="003E3716">
        <w:rPr>
          <w:sz w:val="24"/>
          <w:lang w:val="da-DK"/>
        </w:rPr>
        <w:t>opførelse</w:t>
      </w:r>
      <w:r w:rsidRPr="003E3716">
        <w:rPr>
          <w:spacing w:val="-2"/>
          <w:sz w:val="24"/>
          <w:lang w:val="da-DK"/>
        </w:rPr>
        <w:t xml:space="preserve"> </w:t>
      </w:r>
      <w:r w:rsidRPr="003E3716">
        <w:rPr>
          <w:sz w:val="24"/>
          <w:lang w:val="da-DK"/>
        </w:rPr>
        <w:t>af</w:t>
      </w:r>
      <w:r w:rsidRPr="003E3716">
        <w:rPr>
          <w:spacing w:val="-1"/>
          <w:sz w:val="24"/>
          <w:lang w:val="da-DK"/>
        </w:rPr>
        <w:t xml:space="preserve"> </w:t>
      </w:r>
      <w:r w:rsidRPr="003E3716">
        <w:rPr>
          <w:sz w:val="24"/>
          <w:lang w:val="da-DK"/>
        </w:rPr>
        <w:t>butikscentre</w:t>
      </w:r>
      <w:r w:rsidRPr="003E3716">
        <w:rPr>
          <w:spacing w:val="-1"/>
          <w:sz w:val="24"/>
          <w:lang w:val="da-DK"/>
        </w:rPr>
        <w:t xml:space="preserve"> </w:t>
      </w:r>
      <w:r w:rsidRPr="003E3716">
        <w:rPr>
          <w:sz w:val="24"/>
          <w:lang w:val="da-DK"/>
        </w:rPr>
        <w:t>og</w:t>
      </w:r>
      <w:r w:rsidRPr="003E3716">
        <w:rPr>
          <w:spacing w:val="-1"/>
          <w:sz w:val="24"/>
          <w:lang w:val="da-DK"/>
        </w:rPr>
        <w:t xml:space="preserve"> </w:t>
      </w:r>
      <w:r w:rsidRPr="003E3716">
        <w:rPr>
          <w:spacing w:val="-2"/>
          <w:sz w:val="24"/>
          <w:lang w:val="da-DK"/>
        </w:rPr>
        <w:t>parkeringsanlæg.</w:t>
      </w:r>
    </w:p>
    <w:p w14:paraId="1EA12DDC" w14:textId="77777777" w:rsidR="00A8113D" w:rsidRPr="003E3716" w:rsidRDefault="001A3C68">
      <w:pPr>
        <w:pStyle w:val="Listeafsnit"/>
        <w:numPr>
          <w:ilvl w:val="1"/>
          <w:numId w:val="5"/>
        </w:numPr>
        <w:tabs>
          <w:tab w:val="left" w:pos="359"/>
        </w:tabs>
        <w:spacing w:line="249" w:lineRule="auto"/>
        <w:ind w:left="110" w:right="106" w:firstLine="0"/>
        <w:rPr>
          <w:sz w:val="24"/>
          <w:lang w:val="da-DK"/>
        </w:rPr>
      </w:pPr>
      <w:r w:rsidRPr="003E3716">
        <w:rPr>
          <w:sz w:val="24"/>
          <w:lang w:val="da-DK"/>
        </w:rPr>
        <w:t xml:space="preserve">Anlæg af jernbaner og anlæg til kombineret transport og af </w:t>
      </w:r>
      <w:proofErr w:type="spellStart"/>
      <w:r w:rsidRPr="003E3716">
        <w:rPr>
          <w:sz w:val="24"/>
          <w:lang w:val="da-DK"/>
        </w:rPr>
        <w:t>intermodale</w:t>
      </w:r>
      <w:proofErr w:type="spellEnd"/>
      <w:r w:rsidRPr="003E3716">
        <w:rPr>
          <w:sz w:val="24"/>
          <w:lang w:val="da-DK"/>
        </w:rPr>
        <w:t xml:space="preserve"> terminaler (projekter, som ikke er omfattet af bilag I).</w:t>
      </w:r>
    </w:p>
    <w:p w14:paraId="28690B4B" w14:textId="77777777" w:rsidR="00A8113D" w:rsidRPr="003E3716" w:rsidRDefault="001A3C68">
      <w:pPr>
        <w:pStyle w:val="Listeafsnit"/>
        <w:numPr>
          <w:ilvl w:val="1"/>
          <w:numId w:val="5"/>
        </w:numPr>
        <w:tabs>
          <w:tab w:val="left" w:pos="369"/>
        </w:tabs>
        <w:spacing w:before="182"/>
        <w:ind w:left="369" w:hanging="259"/>
        <w:rPr>
          <w:sz w:val="24"/>
          <w:lang w:val="da-DK"/>
        </w:rPr>
      </w:pPr>
      <w:r w:rsidRPr="003E3716">
        <w:rPr>
          <w:sz w:val="24"/>
          <w:lang w:val="da-DK"/>
        </w:rPr>
        <w:t>Anlæg</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flyvepladser</w:t>
      </w:r>
      <w:r w:rsidRPr="003E3716">
        <w:rPr>
          <w:spacing w:val="-1"/>
          <w:sz w:val="24"/>
          <w:lang w:val="da-DK"/>
        </w:rPr>
        <w:t xml:space="preserve"> </w:t>
      </w:r>
      <w:r w:rsidRPr="003E3716">
        <w:rPr>
          <w:sz w:val="24"/>
          <w:lang w:val="da-DK"/>
        </w:rPr>
        <w:t>(projekter,</w:t>
      </w:r>
      <w:r w:rsidRPr="003E3716">
        <w:rPr>
          <w:spacing w:val="-1"/>
          <w:sz w:val="24"/>
          <w:lang w:val="da-DK"/>
        </w:rPr>
        <w:t xml:space="preserve"> </w:t>
      </w:r>
      <w:r w:rsidRPr="003E3716">
        <w:rPr>
          <w:sz w:val="24"/>
          <w:lang w:val="da-DK"/>
        </w:rPr>
        <w:t>som</w:t>
      </w:r>
      <w:r w:rsidRPr="003E3716">
        <w:rPr>
          <w:spacing w:val="-1"/>
          <w:sz w:val="24"/>
          <w:lang w:val="da-DK"/>
        </w:rPr>
        <w:t xml:space="preserve"> </w:t>
      </w:r>
      <w:r w:rsidRPr="003E3716">
        <w:rPr>
          <w:sz w:val="24"/>
          <w:lang w:val="da-DK"/>
        </w:rPr>
        <w:t>ikke</w:t>
      </w:r>
      <w:r w:rsidRPr="003E3716">
        <w:rPr>
          <w:spacing w:val="-1"/>
          <w:sz w:val="24"/>
          <w:lang w:val="da-DK"/>
        </w:rPr>
        <w:t xml:space="preserve"> </w:t>
      </w:r>
      <w:r w:rsidRPr="003E3716">
        <w:rPr>
          <w:sz w:val="24"/>
          <w:lang w:val="da-DK"/>
        </w:rPr>
        <w:t>er</w:t>
      </w:r>
      <w:r w:rsidRPr="003E3716">
        <w:rPr>
          <w:spacing w:val="-1"/>
          <w:sz w:val="24"/>
          <w:lang w:val="da-DK"/>
        </w:rPr>
        <w:t xml:space="preserve"> </w:t>
      </w:r>
      <w:r w:rsidRPr="003E3716">
        <w:rPr>
          <w:sz w:val="24"/>
          <w:lang w:val="da-DK"/>
        </w:rPr>
        <w:t>omfattet</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bilag</w:t>
      </w:r>
      <w:r w:rsidRPr="003E3716">
        <w:rPr>
          <w:spacing w:val="-1"/>
          <w:sz w:val="24"/>
          <w:lang w:val="da-DK"/>
        </w:rPr>
        <w:t xml:space="preserve"> </w:t>
      </w:r>
      <w:r w:rsidRPr="003E3716">
        <w:rPr>
          <w:spacing w:val="-5"/>
          <w:sz w:val="24"/>
          <w:lang w:val="da-DK"/>
        </w:rPr>
        <w:t>1).</w:t>
      </w:r>
    </w:p>
    <w:p w14:paraId="60E302D4" w14:textId="77777777" w:rsidR="00A8113D" w:rsidRPr="003E3716" w:rsidRDefault="00A8113D">
      <w:pPr>
        <w:rPr>
          <w:sz w:val="24"/>
          <w:lang w:val="da-DK"/>
        </w:rPr>
        <w:sectPr w:rsidR="00A8113D" w:rsidRPr="003E3716">
          <w:pgSz w:w="11910" w:h="16840"/>
          <w:pgMar w:top="1320" w:right="740" w:bottom="840" w:left="740" w:header="0" w:footer="652" w:gutter="0"/>
          <w:cols w:space="708"/>
        </w:sectPr>
      </w:pPr>
    </w:p>
    <w:p w14:paraId="7FF05CE6" w14:textId="77777777" w:rsidR="00A8113D" w:rsidRPr="003E3716" w:rsidRDefault="001A3C68">
      <w:pPr>
        <w:pStyle w:val="Listeafsnit"/>
        <w:numPr>
          <w:ilvl w:val="1"/>
          <w:numId w:val="5"/>
        </w:numPr>
        <w:tabs>
          <w:tab w:val="left" w:pos="364"/>
        </w:tabs>
        <w:spacing w:before="67" w:line="249" w:lineRule="auto"/>
        <w:ind w:left="110" w:right="105" w:firstLine="0"/>
        <w:jc w:val="both"/>
        <w:rPr>
          <w:sz w:val="24"/>
          <w:lang w:val="da-DK"/>
        </w:rPr>
      </w:pPr>
      <w:r w:rsidRPr="003E3716">
        <w:rPr>
          <w:sz w:val="24"/>
          <w:lang w:val="da-DK"/>
        </w:rPr>
        <w:lastRenderedPageBreak/>
        <w:t xml:space="preserve">Bygning af veje, havne og </w:t>
      </w:r>
      <w:proofErr w:type="spellStart"/>
      <w:r w:rsidRPr="003E3716">
        <w:rPr>
          <w:sz w:val="24"/>
          <w:lang w:val="da-DK"/>
        </w:rPr>
        <w:t>havneanlæg</w:t>
      </w:r>
      <w:proofErr w:type="spellEnd"/>
      <w:r w:rsidRPr="003E3716">
        <w:rPr>
          <w:sz w:val="24"/>
          <w:lang w:val="da-DK"/>
        </w:rPr>
        <w:t xml:space="preserve">, herunder fiskerihavne (projekter, som ikke er omfattet af bilag </w:t>
      </w:r>
      <w:r w:rsidRPr="003E3716">
        <w:rPr>
          <w:spacing w:val="-4"/>
          <w:sz w:val="24"/>
          <w:lang w:val="da-DK"/>
        </w:rPr>
        <w:t>1).</w:t>
      </w:r>
    </w:p>
    <w:p w14:paraId="4328D43F" w14:textId="77777777" w:rsidR="00A8113D" w:rsidRPr="003E3716" w:rsidRDefault="001A3C68">
      <w:pPr>
        <w:pStyle w:val="Listeafsnit"/>
        <w:numPr>
          <w:ilvl w:val="1"/>
          <w:numId w:val="5"/>
        </w:numPr>
        <w:tabs>
          <w:tab w:val="left" w:pos="329"/>
        </w:tabs>
        <w:spacing w:before="182"/>
        <w:ind w:left="329" w:hanging="219"/>
        <w:rPr>
          <w:sz w:val="24"/>
          <w:lang w:val="da-DK"/>
        </w:rPr>
      </w:pPr>
      <w:r w:rsidRPr="003E3716">
        <w:rPr>
          <w:sz w:val="24"/>
          <w:lang w:val="da-DK"/>
        </w:rPr>
        <w:t xml:space="preserve">Anlæg af vandveje, som ikke er omfattet af bilag 1, kanalbygning og regulering af </w:t>
      </w:r>
      <w:r w:rsidRPr="003E3716">
        <w:rPr>
          <w:spacing w:val="-2"/>
          <w:sz w:val="24"/>
          <w:lang w:val="da-DK"/>
        </w:rPr>
        <w:t>vandløb.</w:t>
      </w:r>
    </w:p>
    <w:p w14:paraId="106355EC" w14:textId="77777777" w:rsidR="00A8113D" w:rsidRPr="003E3716" w:rsidRDefault="001A3C68">
      <w:pPr>
        <w:pStyle w:val="Listeafsnit"/>
        <w:numPr>
          <w:ilvl w:val="1"/>
          <w:numId w:val="5"/>
        </w:numPr>
        <w:tabs>
          <w:tab w:val="left" w:pos="369"/>
        </w:tabs>
        <w:spacing w:line="249" w:lineRule="auto"/>
        <w:ind w:left="110" w:right="106" w:firstLine="0"/>
        <w:jc w:val="both"/>
        <w:rPr>
          <w:sz w:val="24"/>
          <w:lang w:val="da-DK"/>
        </w:rPr>
      </w:pPr>
      <w:r w:rsidRPr="003E3716">
        <w:rPr>
          <w:sz w:val="24"/>
          <w:lang w:val="da-DK"/>
        </w:rPr>
        <w:t>Dæmninger</w:t>
      </w:r>
      <w:r w:rsidRPr="003E3716">
        <w:rPr>
          <w:spacing w:val="-2"/>
          <w:sz w:val="24"/>
          <w:lang w:val="da-DK"/>
        </w:rPr>
        <w:t xml:space="preserve"> </w:t>
      </w:r>
      <w:r w:rsidRPr="003E3716">
        <w:rPr>
          <w:sz w:val="24"/>
          <w:lang w:val="da-DK"/>
        </w:rPr>
        <w:t>og</w:t>
      </w:r>
      <w:r w:rsidRPr="003E3716">
        <w:rPr>
          <w:spacing w:val="-2"/>
          <w:sz w:val="24"/>
          <w:lang w:val="da-DK"/>
        </w:rPr>
        <w:t xml:space="preserve"> </w:t>
      </w:r>
      <w:r w:rsidRPr="003E3716">
        <w:rPr>
          <w:sz w:val="24"/>
          <w:lang w:val="da-DK"/>
        </w:rPr>
        <w:t>andre</w:t>
      </w:r>
      <w:r w:rsidRPr="003E3716">
        <w:rPr>
          <w:spacing w:val="-2"/>
          <w:sz w:val="24"/>
          <w:lang w:val="da-DK"/>
        </w:rPr>
        <w:t xml:space="preserve"> </w:t>
      </w:r>
      <w:r w:rsidRPr="003E3716">
        <w:rPr>
          <w:sz w:val="24"/>
          <w:lang w:val="da-DK"/>
        </w:rPr>
        <w:t>anlæg</w:t>
      </w:r>
      <w:r w:rsidRPr="003E3716">
        <w:rPr>
          <w:spacing w:val="-2"/>
          <w:sz w:val="24"/>
          <w:lang w:val="da-DK"/>
        </w:rPr>
        <w:t xml:space="preserve"> </w:t>
      </w:r>
      <w:r w:rsidRPr="003E3716">
        <w:rPr>
          <w:sz w:val="24"/>
          <w:lang w:val="da-DK"/>
        </w:rPr>
        <w:t>til</w:t>
      </w:r>
      <w:r w:rsidRPr="003E3716">
        <w:rPr>
          <w:spacing w:val="-2"/>
          <w:sz w:val="24"/>
          <w:lang w:val="da-DK"/>
        </w:rPr>
        <w:t xml:space="preserve"> </w:t>
      </w:r>
      <w:proofErr w:type="spellStart"/>
      <w:r w:rsidRPr="003E3716">
        <w:rPr>
          <w:sz w:val="24"/>
          <w:lang w:val="da-DK"/>
        </w:rPr>
        <w:t>opstuvning</w:t>
      </w:r>
      <w:proofErr w:type="spellEnd"/>
      <w:r w:rsidRPr="003E3716">
        <w:rPr>
          <w:spacing w:val="-2"/>
          <w:sz w:val="24"/>
          <w:lang w:val="da-DK"/>
        </w:rPr>
        <w:t xml:space="preserve"> </w:t>
      </w:r>
      <w:r w:rsidRPr="003E3716">
        <w:rPr>
          <w:sz w:val="24"/>
          <w:lang w:val="da-DK"/>
        </w:rPr>
        <w:t>eller</w:t>
      </w:r>
      <w:r w:rsidRPr="003E3716">
        <w:rPr>
          <w:spacing w:val="-2"/>
          <w:sz w:val="24"/>
          <w:lang w:val="da-DK"/>
        </w:rPr>
        <w:t xml:space="preserve"> </w:t>
      </w:r>
      <w:r w:rsidRPr="003E3716">
        <w:rPr>
          <w:sz w:val="24"/>
          <w:lang w:val="da-DK"/>
        </w:rPr>
        <w:t>varig</w:t>
      </w:r>
      <w:r w:rsidRPr="003E3716">
        <w:rPr>
          <w:spacing w:val="-2"/>
          <w:sz w:val="24"/>
          <w:lang w:val="da-DK"/>
        </w:rPr>
        <w:t xml:space="preserve"> </w:t>
      </w:r>
      <w:r w:rsidRPr="003E3716">
        <w:rPr>
          <w:sz w:val="24"/>
          <w:lang w:val="da-DK"/>
        </w:rPr>
        <w:t>oplagring</w:t>
      </w:r>
      <w:r w:rsidRPr="003E3716">
        <w:rPr>
          <w:spacing w:val="-2"/>
          <w:sz w:val="24"/>
          <w:lang w:val="da-DK"/>
        </w:rPr>
        <w:t xml:space="preserve"> </w:t>
      </w:r>
      <w:r w:rsidRPr="003E3716">
        <w:rPr>
          <w:sz w:val="24"/>
          <w:lang w:val="da-DK"/>
        </w:rPr>
        <w:t>af</w:t>
      </w:r>
      <w:r w:rsidRPr="003E3716">
        <w:rPr>
          <w:spacing w:val="-2"/>
          <w:sz w:val="24"/>
          <w:lang w:val="da-DK"/>
        </w:rPr>
        <w:t xml:space="preserve"> </w:t>
      </w:r>
      <w:r w:rsidRPr="003E3716">
        <w:rPr>
          <w:sz w:val="24"/>
          <w:lang w:val="da-DK"/>
        </w:rPr>
        <w:t>vand</w:t>
      </w:r>
      <w:r w:rsidRPr="003E3716">
        <w:rPr>
          <w:spacing w:val="-2"/>
          <w:sz w:val="24"/>
          <w:lang w:val="da-DK"/>
        </w:rPr>
        <w:t xml:space="preserve"> </w:t>
      </w:r>
      <w:r w:rsidRPr="003E3716">
        <w:rPr>
          <w:sz w:val="24"/>
          <w:lang w:val="da-DK"/>
        </w:rPr>
        <w:t>(projekter,</w:t>
      </w:r>
      <w:r w:rsidRPr="003E3716">
        <w:rPr>
          <w:spacing w:val="-2"/>
          <w:sz w:val="24"/>
          <w:lang w:val="da-DK"/>
        </w:rPr>
        <w:t xml:space="preserve"> </w:t>
      </w:r>
      <w:r w:rsidRPr="003E3716">
        <w:rPr>
          <w:sz w:val="24"/>
          <w:lang w:val="da-DK"/>
        </w:rPr>
        <w:t>som</w:t>
      </w:r>
      <w:r w:rsidRPr="003E3716">
        <w:rPr>
          <w:spacing w:val="-2"/>
          <w:sz w:val="24"/>
          <w:lang w:val="da-DK"/>
        </w:rPr>
        <w:t xml:space="preserve"> </w:t>
      </w:r>
      <w:r w:rsidRPr="003E3716">
        <w:rPr>
          <w:sz w:val="24"/>
          <w:lang w:val="da-DK"/>
        </w:rPr>
        <w:t>ikke</w:t>
      </w:r>
      <w:r w:rsidRPr="003E3716">
        <w:rPr>
          <w:spacing w:val="-2"/>
          <w:sz w:val="24"/>
          <w:lang w:val="da-DK"/>
        </w:rPr>
        <w:t xml:space="preserve"> </w:t>
      </w:r>
      <w:r w:rsidRPr="003E3716">
        <w:rPr>
          <w:sz w:val="24"/>
          <w:lang w:val="da-DK"/>
        </w:rPr>
        <w:t>er</w:t>
      </w:r>
      <w:r w:rsidRPr="003E3716">
        <w:rPr>
          <w:spacing w:val="-2"/>
          <w:sz w:val="24"/>
          <w:lang w:val="da-DK"/>
        </w:rPr>
        <w:t xml:space="preserve"> </w:t>
      </w:r>
      <w:r w:rsidRPr="003E3716">
        <w:rPr>
          <w:sz w:val="24"/>
          <w:lang w:val="da-DK"/>
        </w:rPr>
        <w:t>omfattet af bilag 1).</w:t>
      </w:r>
    </w:p>
    <w:p w14:paraId="4DE3FAD4" w14:textId="77777777" w:rsidR="00A8113D" w:rsidRPr="003E3716" w:rsidRDefault="001A3C68">
      <w:pPr>
        <w:pStyle w:val="Listeafsnit"/>
        <w:numPr>
          <w:ilvl w:val="1"/>
          <w:numId w:val="5"/>
        </w:numPr>
        <w:tabs>
          <w:tab w:val="left" w:pos="110"/>
          <w:tab w:val="left" w:pos="377"/>
        </w:tabs>
        <w:spacing w:before="182" w:line="249" w:lineRule="auto"/>
        <w:ind w:left="110" w:right="108" w:hanging="1"/>
        <w:jc w:val="both"/>
        <w:rPr>
          <w:sz w:val="24"/>
          <w:lang w:val="da-DK"/>
        </w:rPr>
      </w:pPr>
      <w:r w:rsidRPr="003E3716">
        <w:rPr>
          <w:sz w:val="24"/>
          <w:lang w:val="da-DK"/>
        </w:rPr>
        <w:t xml:space="preserve">Sporveje, høj- og undergrundsbaner, svævebaner eller lignende baner af særlig bygningstype, </w:t>
      </w:r>
      <w:proofErr w:type="gramStart"/>
      <w:r w:rsidRPr="003E3716">
        <w:rPr>
          <w:sz w:val="24"/>
          <w:lang w:val="da-DK"/>
        </w:rPr>
        <w:t>der ude</w:t>
      </w:r>
      <w:proofErr w:type="gramEnd"/>
      <w:r w:rsidRPr="003E3716">
        <w:rPr>
          <w:sz w:val="24"/>
          <w:lang w:val="da-DK"/>
        </w:rPr>
        <w:t>- lukkende eller overvejende tjener til personbefordring.</w:t>
      </w:r>
    </w:p>
    <w:p w14:paraId="3E1A646B" w14:textId="77777777" w:rsidR="00A8113D" w:rsidRPr="003E3716" w:rsidRDefault="001A3C68">
      <w:pPr>
        <w:pStyle w:val="Listeafsnit"/>
        <w:numPr>
          <w:ilvl w:val="1"/>
          <w:numId w:val="5"/>
        </w:numPr>
        <w:tabs>
          <w:tab w:val="left" w:pos="110"/>
          <w:tab w:val="left" w:pos="321"/>
        </w:tabs>
        <w:spacing w:before="182" w:line="249" w:lineRule="auto"/>
        <w:ind w:left="110" w:right="107" w:hanging="1"/>
        <w:jc w:val="both"/>
        <w:rPr>
          <w:sz w:val="24"/>
          <w:lang w:val="da-DK"/>
        </w:rPr>
      </w:pPr>
      <w:r w:rsidRPr="003E3716">
        <w:rPr>
          <w:sz w:val="24"/>
          <w:lang w:val="da-DK"/>
        </w:rPr>
        <w:t>Anlæg af olie- og gasledninger og rørledninger til transport af CO2-strømme med henblik på geologisk lagring (projekter, der ikke er omfattet af bilag 1).</w:t>
      </w:r>
    </w:p>
    <w:p w14:paraId="158B28B4" w14:textId="77777777" w:rsidR="00A8113D" w:rsidRPr="003E3716" w:rsidRDefault="001A3C68">
      <w:pPr>
        <w:pStyle w:val="Listeafsnit"/>
        <w:numPr>
          <w:ilvl w:val="1"/>
          <w:numId w:val="5"/>
        </w:numPr>
        <w:tabs>
          <w:tab w:val="left" w:pos="316"/>
        </w:tabs>
        <w:spacing w:before="182"/>
        <w:ind w:left="316" w:hanging="206"/>
        <w:rPr>
          <w:sz w:val="24"/>
          <w:lang w:val="da-DK"/>
        </w:rPr>
      </w:pPr>
      <w:r w:rsidRPr="003E3716">
        <w:rPr>
          <w:sz w:val="24"/>
          <w:lang w:val="da-DK"/>
        </w:rPr>
        <w:t xml:space="preserve">Anlæg af vandledninger over større </w:t>
      </w:r>
      <w:r w:rsidRPr="003E3716">
        <w:rPr>
          <w:spacing w:val="-2"/>
          <w:sz w:val="24"/>
          <w:lang w:val="da-DK"/>
        </w:rPr>
        <w:t>afstande.</w:t>
      </w:r>
    </w:p>
    <w:p w14:paraId="16A52DFA" w14:textId="77777777" w:rsidR="00A8113D" w:rsidRPr="003E3716" w:rsidRDefault="001A3C68">
      <w:pPr>
        <w:pStyle w:val="Listeafsnit"/>
        <w:numPr>
          <w:ilvl w:val="1"/>
          <w:numId w:val="5"/>
        </w:numPr>
        <w:tabs>
          <w:tab w:val="left" w:pos="373"/>
        </w:tabs>
        <w:spacing w:line="249" w:lineRule="auto"/>
        <w:ind w:left="110" w:right="105" w:firstLine="0"/>
        <w:jc w:val="both"/>
        <w:rPr>
          <w:sz w:val="24"/>
          <w:lang w:val="da-DK"/>
        </w:rPr>
      </w:pPr>
      <w:r w:rsidRPr="003E3716">
        <w:rPr>
          <w:sz w:val="24"/>
          <w:lang w:val="da-DK"/>
        </w:rPr>
        <w:t xml:space="preserve">Kystanlæg til </w:t>
      </w:r>
      <w:proofErr w:type="spellStart"/>
      <w:r w:rsidRPr="003E3716">
        <w:rPr>
          <w:sz w:val="24"/>
          <w:lang w:val="da-DK"/>
        </w:rPr>
        <w:t>modvirkning</w:t>
      </w:r>
      <w:proofErr w:type="spellEnd"/>
      <w:r w:rsidRPr="003E3716">
        <w:rPr>
          <w:sz w:val="24"/>
          <w:lang w:val="da-DK"/>
        </w:rPr>
        <w:t xml:space="preserve"> af erosion og maritime vandbygningskonstruktioner, der kan ændre kystlin- </w:t>
      </w:r>
      <w:proofErr w:type="spellStart"/>
      <w:r w:rsidRPr="003E3716">
        <w:rPr>
          <w:sz w:val="24"/>
          <w:lang w:val="da-DK"/>
        </w:rPr>
        <w:t>jerne</w:t>
      </w:r>
      <w:proofErr w:type="spellEnd"/>
      <w:r w:rsidRPr="003E3716">
        <w:rPr>
          <w:sz w:val="24"/>
          <w:lang w:val="da-DK"/>
        </w:rPr>
        <w:t>, som f.eks. diger, dæmninger, moler, bølgebrydere og andre konstruktioner til beskyttelse mod havet, bortset fra vedligeholdelse og genopførelse af sådanne anlæg.</w:t>
      </w:r>
    </w:p>
    <w:p w14:paraId="59E18638" w14:textId="77777777" w:rsidR="00A8113D" w:rsidRPr="003E3716" w:rsidRDefault="001A3C68">
      <w:pPr>
        <w:pStyle w:val="Listeafsnit"/>
        <w:numPr>
          <w:ilvl w:val="1"/>
          <w:numId w:val="5"/>
        </w:numPr>
        <w:tabs>
          <w:tab w:val="left" w:pos="351"/>
        </w:tabs>
        <w:spacing w:before="183" w:line="249" w:lineRule="auto"/>
        <w:ind w:left="110" w:right="108" w:firstLine="0"/>
        <w:jc w:val="both"/>
        <w:rPr>
          <w:sz w:val="24"/>
          <w:lang w:val="da-DK"/>
        </w:rPr>
      </w:pPr>
      <w:r w:rsidRPr="003E3716">
        <w:rPr>
          <w:sz w:val="24"/>
          <w:lang w:val="da-DK"/>
        </w:rPr>
        <w:t>Arbejder i forbindelse med indvinding af grundvand og kunstig tilførsel af grundvand, som ikke er omfattet af bilag 1.</w:t>
      </w:r>
    </w:p>
    <w:p w14:paraId="3BE6E73D" w14:textId="77777777" w:rsidR="00A8113D" w:rsidRPr="003E3716" w:rsidRDefault="001A3C68">
      <w:pPr>
        <w:pStyle w:val="Listeafsnit"/>
        <w:numPr>
          <w:ilvl w:val="1"/>
          <w:numId w:val="5"/>
        </w:numPr>
        <w:tabs>
          <w:tab w:val="left" w:pos="436"/>
        </w:tabs>
        <w:spacing w:before="182"/>
        <w:ind w:left="436" w:hanging="326"/>
        <w:rPr>
          <w:sz w:val="24"/>
          <w:lang w:val="da-DK"/>
        </w:rPr>
      </w:pPr>
      <w:r w:rsidRPr="003E3716">
        <w:rPr>
          <w:sz w:val="24"/>
          <w:lang w:val="da-DK"/>
        </w:rPr>
        <w:t>Anlæg</w:t>
      </w:r>
      <w:r w:rsidRPr="003E3716">
        <w:rPr>
          <w:spacing w:val="-1"/>
          <w:sz w:val="24"/>
          <w:lang w:val="da-DK"/>
        </w:rPr>
        <w:t xml:space="preserve"> </w:t>
      </w:r>
      <w:r w:rsidRPr="003E3716">
        <w:rPr>
          <w:sz w:val="24"/>
          <w:lang w:val="da-DK"/>
        </w:rPr>
        <w:t>til</w:t>
      </w:r>
      <w:r w:rsidRPr="003E3716">
        <w:rPr>
          <w:spacing w:val="-1"/>
          <w:sz w:val="24"/>
          <w:lang w:val="da-DK"/>
        </w:rPr>
        <w:t xml:space="preserve"> </w:t>
      </w:r>
      <w:r w:rsidRPr="003E3716">
        <w:rPr>
          <w:sz w:val="24"/>
          <w:lang w:val="da-DK"/>
        </w:rPr>
        <w:t>overførsel</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vandressourcer mellem</w:t>
      </w:r>
      <w:r w:rsidRPr="003E3716">
        <w:rPr>
          <w:spacing w:val="-1"/>
          <w:sz w:val="24"/>
          <w:lang w:val="da-DK"/>
        </w:rPr>
        <w:t xml:space="preserve"> </w:t>
      </w:r>
      <w:r w:rsidRPr="003E3716">
        <w:rPr>
          <w:sz w:val="24"/>
          <w:lang w:val="da-DK"/>
        </w:rPr>
        <w:t>flodbækkener,</w:t>
      </w:r>
      <w:r w:rsidRPr="003E3716">
        <w:rPr>
          <w:spacing w:val="-1"/>
          <w:sz w:val="24"/>
          <w:lang w:val="da-DK"/>
        </w:rPr>
        <w:t xml:space="preserve"> </w:t>
      </w:r>
      <w:r w:rsidRPr="003E3716">
        <w:rPr>
          <w:sz w:val="24"/>
          <w:lang w:val="da-DK"/>
        </w:rPr>
        <w:t>som</w:t>
      </w:r>
      <w:r w:rsidRPr="003E3716">
        <w:rPr>
          <w:spacing w:val="-1"/>
          <w:sz w:val="24"/>
          <w:lang w:val="da-DK"/>
        </w:rPr>
        <w:t xml:space="preserve"> </w:t>
      </w:r>
      <w:r w:rsidRPr="003E3716">
        <w:rPr>
          <w:sz w:val="24"/>
          <w:lang w:val="da-DK"/>
        </w:rPr>
        <w:t>ikke er</w:t>
      </w:r>
      <w:r w:rsidRPr="003E3716">
        <w:rPr>
          <w:spacing w:val="-1"/>
          <w:sz w:val="24"/>
          <w:lang w:val="da-DK"/>
        </w:rPr>
        <w:t xml:space="preserve"> </w:t>
      </w:r>
      <w:r w:rsidRPr="003E3716">
        <w:rPr>
          <w:sz w:val="24"/>
          <w:lang w:val="da-DK"/>
        </w:rPr>
        <w:t>omfattet</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 xml:space="preserve">bilag </w:t>
      </w:r>
      <w:r w:rsidRPr="003E3716">
        <w:rPr>
          <w:spacing w:val="-5"/>
          <w:sz w:val="24"/>
          <w:lang w:val="da-DK"/>
        </w:rPr>
        <w:t>1.</w:t>
      </w:r>
    </w:p>
    <w:p w14:paraId="2441E149"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 xml:space="preserve">Uddybning og opfyldning af </w:t>
      </w:r>
      <w:r w:rsidRPr="003E3716">
        <w:rPr>
          <w:spacing w:val="-2"/>
          <w:sz w:val="24"/>
          <w:lang w:val="da-DK"/>
        </w:rPr>
        <w:t>havne.</w:t>
      </w:r>
    </w:p>
    <w:p w14:paraId="0E6C63FF" w14:textId="77777777" w:rsidR="00A8113D" w:rsidRPr="003E3716" w:rsidRDefault="00A8113D">
      <w:pPr>
        <w:pStyle w:val="Brdtekst"/>
        <w:spacing w:before="96"/>
        <w:ind w:left="0"/>
        <w:rPr>
          <w:lang w:val="da-DK"/>
        </w:rPr>
      </w:pPr>
    </w:p>
    <w:p w14:paraId="6F44E322" w14:textId="77777777" w:rsidR="00A8113D" w:rsidRDefault="001A3C68">
      <w:pPr>
        <w:pStyle w:val="Listeafsnit"/>
        <w:numPr>
          <w:ilvl w:val="0"/>
          <w:numId w:val="5"/>
        </w:numPr>
        <w:tabs>
          <w:tab w:val="left" w:pos="461"/>
        </w:tabs>
        <w:spacing w:before="0"/>
        <w:ind w:left="461" w:hanging="351"/>
        <w:rPr>
          <w:sz w:val="24"/>
        </w:rPr>
      </w:pPr>
      <w:r>
        <w:rPr>
          <w:sz w:val="24"/>
        </w:rPr>
        <w:t xml:space="preserve">ANDRE </w:t>
      </w:r>
      <w:r>
        <w:rPr>
          <w:spacing w:val="-2"/>
          <w:sz w:val="24"/>
        </w:rPr>
        <w:t>PROJEKTER</w:t>
      </w:r>
    </w:p>
    <w:p w14:paraId="40CA83B7"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Permanente</w:t>
      </w:r>
      <w:r w:rsidRPr="003E3716">
        <w:rPr>
          <w:spacing w:val="-2"/>
          <w:sz w:val="24"/>
          <w:lang w:val="da-DK"/>
        </w:rPr>
        <w:t xml:space="preserve"> </w:t>
      </w:r>
      <w:r w:rsidRPr="003E3716">
        <w:rPr>
          <w:sz w:val="24"/>
          <w:lang w:val="da-DK"/>
        </w:rPr>
        <w:t xml:space="preserve">væddeløbs- og prøvekørselsbaner for </w:t>
      </w:r>
      <w:r w:rsidRPr="003E3716">
        <w:rPr>
          <w:spacing w:val="-2"/>
          <w:sz w:val="24"/>
          <w:lang w:val="da-DK"/>
        </w:rPr>
        <w:t>motorkøretøjer.</w:t>
      </w:r>
    </w:p>
    <w:p w14:paraId="342BE0C4"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Anlæg</w:t>
      </w:r>
      <w:r w:rsidRPr="003E3716">
        <w:rPr>
          <w:spacing w:val="-2"/>
          <w:sz w:val="24"/>
          <w:lang w:val="da-DK"/>
        </w:rPr>
        <w:t xml:space="preserve"> </w:t>
      </w:r>
      <w:r w:rsidRPr="003E3716">
        <w:rPr>
          <w:sz w:val="24"/>
          <w:lang w:val="da-DK"/>
        </w:rPr>
        <w:t>til</w:t>
      </w:r>
      <w:r w:rsidRPr="003E3716">
        <w:rPr>
          <w:spacing w:val="-2"/>
          <w:sz w:val="24"/>
          <w:lang w:val="da-DK"/>
        </w:rPr>
        <w:t xml:space="preserve"> </w:t>
      </w:r>
      <w:r w:rsidRPr="003E3716">
        <w:rPr>
          <w:sz w:val="24"/>
          <w:lang w:val="da-DK"/>
        </w:rPr>
        <w:t>bortskaffelse</w:t>
      </w:r>
      <w:r w:rsidRPr="003E3716">
        <w:rPr>
          <w:spacing w:val="-1"/>
          <w:sz w:val="24"/>
          <w:lang w:val="da-DK"/>
        </w:rPr>
        <w:t xml:space="preserve"> </w:t>
      </w:r>
      <w:r w:rsidRPr="003E3716">
        <w:rPr>
          <w:sz w:val="24"/>
          <w:lang w:val="da-DK"/>
        </w:rPr>
        <w:t>af</w:t>
      </w:r>
      <w:r w:rsidRPr="003E3716">
        <w:rPr>
          <w:spacing w:val="-2"/>
          <w:sz w:val="24"/>
          <w:lang w:val="da-DK"/>
        </w:rPr>
        <w:t xml:space="preserve"> </w:t>
      </w:r>
      <w:r w:rsidRPr="003E3716">
        <w:rPr>
          <w:sz w:val="24"/>
          <w:lang w:val="da-DK"/>
        </w:rPr>
        <w:t>affald</w:t>
      </w:r>
      <w:r w:rsidRPr="003E3716">
        <w:rPr>
          <w:spacing w:val="-2"/>
          <w:sz w:val="24"/>
          <w:lang w:val="da-DK"/>
        </w:rPr>
        <w:t xml:space="preserve"> </w:t>
      </w:r>
      <w:r w:rsidRPr="003E3716">
        <w:rPr>
          <w:sz w:val="24"/>
          <w:lang w:val="da-DK"/>
        </w:rPr>
        <w:t>(projekter,</w:t>
      </w:r>
      <w:r w:rsidRPr="003E3716">
        <w:rPr>
          <w:spacing w:val="-1"/>
          <w:sz w:val="24"/>
          <w:lang w:val="da-DK"/>
        </w:rPr>
        <w:t xml:space="preserve"> </w:t>
      </w:r>
      <w:r w:rsidRPr="003E3716">
        <w:rPr>
          <w:sz w:val="24"/>
          <w:lang w:val="da-DK"/>
        </w:rPr>
        <w:t>som</w:t>
      </w:r>
      <w:r w:rsidRPr="003E3716">
        <w:rPr>
          <w:spacing w:val="-2"/>
          <w:sz w:val="24"/>
          <w:lang w:val="da-DK"/>
        </w:rPr>
        <w:t xml:space="preserve"> </w:t>
      </w:r>
      <w:r w:rsidRPr="003E3716">
        <w:rPr>
          <w:sz w:val="24"/>
          <w:lang w:val="da-DK"/>
        </w:rPr>
        <w:t>ikke</w:t>
      </w:r>
      <w:r w:rsidRPr="003E3716">
        <w:rPr>
          <w:spacing w:val="-2"/>
          <w:sz w:val="24"/>
          <w:lang w:val="da-DK"/>
        </w:rPr>
        <w:t xml:space="preserve"> </w:t>
      </w:r>
      <w:r w:rsidRPr="003E3716">
        <w:rPr>
          <w:sz w:val="24"/>
          <w:lang w:val="da-DK"/>
        </w:rPr>
        <w:t>er</w:t>
      </w:r>
      <w:r w:rsidRPr="003E3716">
        <w:rPr>
          <w:spacing w:val="-1"/>
          <w:sz w:val="24"/>
          <w:lang w:val="da-DK"/>
        </w:rPr>
        <w:t xml:space="preserve"> </w:t>
      </w:r>
      <w:r w:rsidRPr="003E3716">
        <w:rPr>
          <w:sz w:val="24"/>
          <w:lang w:val="da-DK"/>
        </w:rPr>
        <w:t>omfattet</w:t>
      </w:r>
      <w:r w:rsidRPr="003E3716">
        <w:rPr>
          <w:spacing w:val="-2"/>
          <w:sz w:val="24"/>
          <w:lang w:val="da-DK"/>
        </w:rPr>
        <w:t xml:space="preserve"> </w:t>
      </w:r>
      <w:r w:rsidRPr="003E3716">
        <w:rPr>
          <w:sz w:val="24"/>
          <w:lang w:val="da-DK"/>
        </w:rPr>
        <w:t>af</w:t>
      </w:r>
      <w:r w:rsidRPr="003E3716">
        <w:rPr>
          <w:spacing w:val="-2"/>
          <w:sz w:val="24"/>
          <w:lang w:val="da-DK"/>
        </w:rPr>
        <w:t xml:space="preserve"> </w:t>
      </w:r>
      <w:r w:rsidRPr="003E3716">
        <w:rPr>
          <w:sz w:val="24"/>
          <w:lang w:val="da-DK"/>
        </w:rPr>
        <w:t>bilag</w:t>
      </w:r>
      <w:r w:rsidRPr="003E3716">
        <w:rPr>
          <w:spacing w:val="-1"/>
          <w:sz w:val="24"/>
          <w:lang w:val="da-DK"/>
        </w:rPr>
        <w:t xml:space="preserve"> </w:t>
      </w:r>
      <w:r w:rsidRPr="003E3716">
        <w:rPr>
          <w:spacing w:val="-5"/>
          <w:sz w:val="24"/>
          <w:lang w:val="da-DK"/>
        </w:rPr>
        <w:t>1).</w:t>
      </w:r>
    </w:p>
    <w:p w14:paraId="125A9E84"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Rensningsanlæg</w:t>
      </w:r>
      <w:r w:rsidRPr="003E3716">
        <w:rPr>
          <w:spacing w:val="-2"/>
          <w:sz w:val="24"/>
          <w:lang w:val="da-DK"/>
        </w:rPr>
        <w:t xml:space="preserve"> </w:t>
      </w:r>
      <w:r w:rsidRPr="003E3716">
        <w:rPr>
          <w:sz w:val="24"/>
          <w:lang w:val="da-DK"/>
        </w:rPr>
        <w:t>(projekter,</w:t>
      </w:r>
      <w:r w:rsidRPr="003E3716">
        <w:rPr>
          <w:spacing w:val="-1"/>
          <w:sz w:val="24"/>
          <w:lang w:val="da-DK"/>
        </w:rPr>
        <w:t xml:space="preserve"> </w:t>
      </w:r>
      <w:r w:rsidRPr="003E3716">
        <w:rPr>
          <w:sz w:val="24"/>
          <w:lang w:val="da-DK"/>
        </w:rPr>
        <w:t>som</w:t>
      </w:r>
      <w:r w:rsidRPr="003E3716">
        <w:rPr>
          <w:spacing w:val="-1"/>
          <w:sz w:val="24"/>
          <w:lang w:val="da-DK"/>
        </w:rPr>
        <w:t xml:space="preserve"> </w:t>
      </w:r>
      <w:r w:rsidRPr="003E3716">
        <w:rPr>
          <w:sz w:val="24"/>
          <w:lang w:val="da-DK"/>
        </w:rPr>
        <w:t>ikke</w:t>
      </w:r>
      <w:r w:rsidRPr="003E3716">
        <w:rPr>
          <w:spacing w:val="-1"/>
          <w:sz w:val="24"/>
          <w:lang w:val="da-DK"/>
        </w:rPr>
        <w:t xml:space="preserve"> </w:t>
      </w:r>
      <w:r w:rsidRPr="003E3716">
        <w:rPr>
          <w:sz w:val="24"/>
          <w:lang w:val="da-DK"/>
        </w:rPr>
        <w:t>er</w:t>
      </w:r>
      <w:r w:rsidRPr="003E3716">
        <w:rPr>
          <w:spacing w:val="-2"/>
          <w:sz w:val="24"/>
          <w:lang w:val="da-DK"/>
        </w:rPr>
        <w:t xml:space="preserve"> </w:t>
      </w:r>
      <w:r w:rsidRPr="003E3716">
        <w:rPr>
          <w:sz w:val="24"/>
          <w:lang w:val="da-DK"/>
        </w:rPr>
        <w:t>omfattet</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bilag</w:t>
      </w:r>
      <w:r w:rsidRPr="003E3716">
        <w:rPr>
          <w:spacing w:val="-1"/>
          <w:sz w:val="24"/>
          <w:lang w:val="da-DK"/>
        </w:rPr>
        <w:t xml:space="preserve"> </w:t>
      </w:r>
      <w:r w:rsidRPr="003E3716">
        <w:rPr>
          <w:spacing w:val="-5"/>
          <w:sz w:val="24"/>
          <w:lang w:val="da-DK"/>
        </w:rPr>
        <w:t>1).</w:t>
      </w:r>
    </w:p>
    <w:p w14:paraId="397FE33A"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 xml:space="preserve">Områder til oplagring af slam fra </w:t>
      </w:r>
      <w:r w:rsidRPr="003E3716">
        <w:rPr>
          <w:spacing w:val="-2"/>
          <w:sz w:val="24"/>
          <w:lang w:val="da-DK"/>
        </w:rPr>
        <w:t>rensningsanlæg.</w:t>
      </w:r>
    </w:p>
    <w:p w14:paraId="7A3D0787"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 xml:space="preserve">Skrotoplagring, herunder oplagring af biler til </w:t>
      </w:r>
      <w:r w:rsidRPr="003E3716">
        <w:rPr>
          <w:spacing w:val="-2"/>
          <w:sz w:val="24"/>
          <w:lang w:val="da-DK"/>
        </w:rPr>
        <w:t>ophugning.</w:t>
      </w:r>
    </w:p>
    <w:p w14:paraId="1256AF9F" w14:textId="77777777" w:rsidR="00A8113D" w:rsidRPr="003E3716" w:rsidRDefault="001A3C68">
      <w:pPr>
        <w:pStyle w:val="Listeafsnit"/>
        <w:numPr>
          <w:ilvl w:val="1"/>
          <w:numId w:val="5"/>
        </w:numPr>
        <w:tabs>
          <w:tab w:val="left" w:pos="329"/>
        </w:tabs>
        <w:ind w:left="329" w:hanging="219"/>
        <w:rPr>
          <w:sz w:val="24"/>
          <w:lang w:val="da-DK"/>
        </w:rPr>
      </w:pPr>
      <w:r w:rsidRPr="003E3716">
        <w:rPr>
          <w:sz w:val="24"/>
          <w:lang w:val="da-DK"/>
        </w:rPr>
        <w:t>Prøveanlæg</w:t>
      </w:r>
      <w:r w:rsidRPr="003E3716">
        <w:rPr>
          <w:spacing w:val="-4"/>
          <w:sz w:val="24"/>
          <w:lang w:val="da-DK"/>
        </w:rPr>
        <w:t xml:space="preserve"> </w:t>
      </w:r>
      <w:r w:rsidRPr="003E3716">
        <w:rPr>
          <w:sz w:val="24"/>
          <w:lang w:val="da-DK"/>
        </w:rPr>
        <w:t>for</w:t>
      </w:r>
      <w:r w:rsidRPr="003E3716">
        <w:rPr>
          <w:spacing w:val="-2"/>
          <w:sz w:val="24"/>
          <w:lang w:val="da-DK"/>
        </w:rPr>
        <w:t xml:space="preserve"> </w:t>
      </w:r>
      <w:r w:rsidRPr="003E3716">
        <w:rPr>
          <w:sz w:val="24"/>
          <w:lang w:val="da-DK"/>
        </w:rPr>
        <w:t>motorer,</w:t>
      </w:r>
      <w:r w:rsidRPr="003E3716">
        <w:rPr>
          <w:spacing w:val="-2"/>
          <w:sz w:val="24"/>
          <w:lang w:val="da-DK"/>
        </w:rPr>
        <w:t xml:space="preserve"> </w:t>
      </w:r>
      <w:r w:rsidRPr="003E3716">
        <w:rPr>
          <w:sz w:val="24"/>
          <w:lang w:val="da-DK"/>
        </w:rPr>
        <w:t>turbiner</w:t>
      </w:r>
      <w:r w:rsidRPr="003E3716">
        <w:rPr>
          <w:spacing w:val="-2"/>
          <w:sz w:val="24"/>
          <w:lang w:val="da-DK"/>
        </w:rPr>
        <w:t xml:space="preserve"> </w:t>
      </w:r>
      <w:r w:rsidRPr="003E3716">
        <w:rPr>
          <w:sz w:val="24"/>
          <w:lang w:val="da-DK"/>
        </w:rPr>
        <w:t>eller</w:t>
      </w:r>
      <w:r w:rsidRPr="003E3716">
        <w:rPr>
          <w:spacing w:val="-2"/>
          <w:sz w:val="24"/>
          <w:lang w:val="da-DK"/>
        </w:rPr>
        <w:t xml:space="preserve"> reaktorer.</w:t>
      </w:r>
    </w:p>
    <w:p w14:paraId="229C17B1"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 xml:space="preserve">Anlæg til fremstilling af </w:t>
      </w:r>
      <w:r w:rsidRPr="003E3716">
        <w:rPr>
          <w:spacing w:val="-2"/>
          <w:sz w:val="24"/>
          <w:lang w:val="da-DK"/>
        </w:rPr>
        <w:t>kemofibre.</w:t>
      </w:r>
    </w:p>
    <w:p w14:paraId="5945AC3A" w14:textId="77777777" w:rsidR="00A8113D" w:rsidRPr="003E3716" w:rsidRDefault="001A3C68">
      <w:pPr>
        <w:pStyle w:val="Listeafsnit"/>
        <w:numPr>
          <w:ilvl w:val="1"/>
          <w:numId w:val="5"/>
        </w:numPr>
        <w:tabs>
          <w:tab w:val="left" w:pos="369"/>
        </w:tabs>
        <w:ind w:left="369" w:hanging="259"/>
        <w:rPr>
          <w:sz w:val="24"/>
          <w:lang w:val="da-DK"/>
        </w:rPr>
      </w:pPr>
      <w:r w:rsidRPr="003E3716">
        <w:rPr>
          <w:sz w:val="24"/>
          <w:lang w:val="da-DK"/>
        </w:rPr>
        <w:t>Anlæg</w:t>
      </w:r>
      <w:r w:rsidRPr="003E3716">
        <w:rPr>
          <w:spacing w:val="-2"/>
          <w:sz w:val="24"/>
          <w:lang w:val="da-DK"/>
        </w:rPr>
        <w:t xml:space="preserve"> </w:t>
      </w:r>
      <w:r w:rsidRPr="003E3716">
        <w:rPr>
          <w:sz w:val="24"/>
          <w:lang w:val="da-DK"/>
        </w:rPr>
        <w:t xml:space="preserve">til indsamling eller destruering af sprængfarlige </w:t>
      </w:r>
      <w:r w:rsidRPr="003E3716">
        <w:rPr>
          <w:spacing w:val="-2"/>
          <w:sz w:val="24"/>
          <w:lang w:val="da-DK"/>
        </w:rPr>
        <w:t>stoffer.</w:t>
      </w:r>
    </w:p>
    <w:p w14:paraId="60ED1F7C" w14:textId="77777777" w:rsidR="00A8113D" w:rsidRDefault="001A3C68">
      <w:pPr>
        <w:pStyle w:val="Listeafsnit"/>
        <w:numPr>
          <w:ilvl w:val="1"/>
          <w:numId w:val="5"/>
        </w:numPr>
        <w:tabs>
          <w:tab w:val="left" w:pos="316"/>
        </w:tabs>
        <w:ind w:left="316" w:hanging="206"/>
        <w:rPr>
          <w:sz w:val="24"/>
        </w:rPr>
      </w:pPr>
      <w:proofErr w:type="spellStart"/>
      <w:r>
        <w:rPr>
          <w:spacing w:val="-2"/>
          <w:sz w:val="24"/>
        </w:rPr>
        <w:t>Destruktionsanstalter</w:t>
      </w:r>
      <w:proofErr w:type="spellEnd"/>
      <w:r>
        <w:rPr>
          <w:spacing w:val="-2"/>
          <w:sz w:val="24"/>
        </w:rPr>
        <w:t>.</w:t>
      </w:r>
    </w:p>
    <w:p w14:paraId="03DDBFE7" w14:textId="77777777" w:rsidR="00A8113D" w:rsidRDefault="00A8113D">
      <w:pPr>
        <w:pStyle w:val="Brdtekst"/>
        <w:spacing w:before="96"/>
        <w:ind w:left="0"/>
      </w:pPr>
    </w:p>
    <w:p w14:paraId="6D17AAF3" w14:textId="77777777" w:rsidR="00A8113D" w:rsidRDefault="001A3C68">
      <w:pPr>
        <w:pStyle w:val="Listeafsnit"/>
        <w:numPr>
          <w:ilvl w:val="0"/>
          <w:numId w:val="5"/>
        </w:numPr>
        <w:tabs>
          <w:tab w:val="left" w:pos="470"/>
        </w:tabs>
        <w:spacing w:before="0"/>
        <w:ind w:left="470" w:hanging="360"/>
        <w:rPr>
          <w:sz w:val="24"/>
        </w:rPr>
      </w:pPr>
      <w:r>
        <w:rPr>
          <w:sz w:val="24"/>
        </w:rPr>
        <w:t>TURISME</w:t>
      </w:r>
      <w:r>
        <w:rPr>
          <w:spacing w:val="-1"/>
          <w:sz w:val="24"/>
        </w:rPr>
        <w:t xml:space="preserve"> </w:t>
      </w:r>
      <w:r>
        <w:rPr>
          <w:sz w:val="24"/>
        </w:rPr>
        <w:t>OG</w:t>
      </w:r>
      <w:r>
        <w:rPr>
          <w:spacing w:val="-1"/>
          <w:sz w:val="24"/>
        </w:rPr>
        <w:t xml:space="preserve"> </w:t>
      </w:r>
      <w:r>
        <w:rPr>
          <w:spacing w:val="-2"/>
          <w:sz w:val="24"/>
        </w:rPr>
        <w:t>FRITID</w:t>
      </w:r>
    </w:p>
    <w:p w14:paraId="400628A9" w14:textId="77777777" w:rsidR="00A8113D" w:rsidRPr="003E3716" w:rsidRDefault="001A3C68">
      <w:pPr>
        <w:pStyle w:val="Listeafsnit"/>
        <w:numPr>
          <w:ilvl w:val="1"/>
          <w:numId w:val="5"/>
        </w:numPr>
        <w:tabs>
          <w:tab w:val="left" w:pos="356"/>
        </w:tabs>
        <w:ind w:hanging="246"/>
        <w:rPr>
          <w:sz w:val="24"/>
          <w:lang w:val="da-DK"/>
        </w:rPr>
      </w:pPr>
      <w:r w:rsidRPr="003E3716">
        <w:rPr>
          <w:sz w:val="24"/>
          <w:lang w:val="da-DK"/>
        </w:rPr>
        <w:t>Skiløjper,</w:t>
      </w:r>
      <w:r w:rsidRPr="003E3716">
        <w:rPr>
          <w:spacing w:val="-4"/>
          <w:sz w:val="24"/>
          <w:lang w:val="da-DK"/>
        </w:rPr>
        <w:t xml:space="preserve"> </w:t>
      </w:r>
      <w:r w:rsidRPr="003E3716">
        <w:rPr>
          <w:sz w:val="24"/>
          <w:lang w:val="da-DK"/>
        </w:rPr>
        <w:t>skilifter,</w:t>
      </w:r>
      <w:r w:rsidRPr="003E3716">
        <w:rPr>
          <w:spacing w:val="-3"/>
          <w:sz w:val="24"/>
          <w:lang w:val="da-DK"/>
        </w:rPr>
        <w:t xml:space="preserve"> </w:t>
      </w:r>
      <w:r w:rsidRPr="003E3716">
        <w:rPr>
          <w:sz w:val="24"/>
          <w:lang w:val="da-DK"/>
        </w:rPr>
        <w:t>tovbaner</w:t>
      </w:r>
      <w:r w:rsidRPr="003E3716">
        <w:rPr>
          <w:spacing w:val="-3"/>
          <w:sz w:val="24"/>
          <w:lang w:val="da-DK"/>
        </w:rPr>
        <w:t xml:space="preserve"> </w:t>
      </w:r>
      <w:r w:rsidRPr="003E3716">
        <w:rPr>
          <w:sz w:val="24"/>
          <w:lang w:val="da-DK"/>
        </w:rPr>
        <w:t>og</w:t>
      </w:r>
      <w:r w:rsidRPr="003E3716">
        <w:rPr>
          <w:spacing w:val="-4"/>
          <w:sz w:val="24"/>
          <w:lang w:val="da-DK"/>
        </w:rPr>
        <w:t xml:space="preserve"> </w:t>
      </w:r>
      <w:r w:rsidRPr="003E3716">
        <w:rPr>
          <w:sz w:val="24"/>
          <w:lang w:val="da-DK"/>
        </w:rPr>
        <w:t>hermed</w:t>
      </w:r>
      <w:r w:rsidRPr="003E3716">
        <w:rPr>
          <w:spacing w:val="-3"/>
          <w:sz w:val="24"/>
          <w:lang w:val="da-DK"/>
        </w:rPr>
        <w:t xml:space="preserve"> </w:t>
      </w:r>
      <w:r w:rsidRPr="003E3716">
        <w:rPr>
          <w:sz w:val="24"/>
          <w:lang w:val="da-DK"/>
        </w:rPr>
        <w:t>forbundet</w:t>
      </w:r>
      <w:r w:rsidRPr="003E3716">
        <w:rPr>
          <w:spacing w:val="-3"/>
          <w:sz w:val="24"/>
          <w:lang w:val="da-DK"/>
        </w:rPr>
        <w:t xml:space="preserve"> </w:t>
      </w:r>
      <w:r w:rsidRPr="003E3716">
        <w:rPr>
          <w:spacing w:val="-2"/>
          <w:sz w:val="24"/>
          <w:lang w:val="da-DK"/>
        </w:rPr>
        <w:t>anlægsarbejde.</w:t>
      </w:r>
    </w:p>
    <w:p w14:paraId="4752A2F3" w14:textId="77777777" w:rsidR="00A8113D" w:rsidRDefault="001A3C68">
      <w:pPr>
        <w:pStyle w:val="Listeafsnit"/>
        <w:numPr>
          <w:ilvl w:val="1"/>
          <w:numId w:val="5"/>
        </w:numPr>
        <w:tabs>
          <w:tab w:val="left" w:pos="369"/>
        </w:tabs>
        <w:ind w:left="369" w:hanging="259"/>
        <w:rPr>
          <w:sz w:val="24"/>
        </w:rPr>
      </w:pPr>
      <w:proofErr w:type="spellStart"/>
      <w:r>
        <w:rPr>
          <w:spacing w:val="-2"/>
          <w:sz w:val="24"/>
        </w:rPr>
        <w:t>Lystbådehavne</w:t>
      </w:r>
      <w:proofErr w:type="spellEnd"/>
      <w:r>
        <w:rPr>
          <w:spacing w:val="-2"/>
          <w:sz w:val="24"/>
        </w:rPr>
        <w:t>.</w:t>
      </w:r>
    </w:p>
    <w:p w14:paraId="48423006" w14:textId="77777777" w:rsidR="00A8113D" w:rsidRPr="003E3716" w:rsidRDefault="001A3C68">
      <w:pPr>
        <w:pStyle w:val="Listeafsnit"/>
        <w:numPr>
          <w:ilvl w:val="1"/>
          <w:numId w:val="5"/>
        </w:numPr>
        <w:tabs>
          <w:tab w:val="left" w:pos="356"/>
        </w:tabs>
        <w:spacing w:before="193"/>
        <w:ind w:hanging="246"/>
        <w:rPr>
          <w:sz w:val="24"/>
          <w:lang w:val="da-DK"/>
        </w:rPr>
      </w:pPr>
      <w:r w:rsidRPr="003E3716">
        <w:rPr>
          <w:sz w:val="24"/>
          <w:lang w:val="da-DK"/>
        </w:rPr>
        <w:t xml:space="preserve">Feriebyer og hotelkomplekser uden for byområder og hermed forbundet </w:t>
      </w:r>
      <w:r w:rsidRPr="003E3716">
        <w:rPr>
          <w:spacing w:val="-2"/>
          <w:sz w:val="24"/>
          <w:lang w:val="da-DK"/>
        </w:rPr>
        <w:t>anlægsarbejde.</w:t>
      </w:r>
    </w:p>
    <w:p w14:paraId="2E3937AA" w14:textId="77777777" w:rsidR="00A8113D" w:rsidRDefault="001A3C68">
      <w:pPr>
        <w:pStyle w:val="Listeafsnit"/>
        <w:numPr>
          <w:ilvl w:val="1"/>
          <w:numId w:val="5"/>
        </w:numPr>
        <w:tabs>
          <w:tab w:val="left" w:pos="369"/>
        </w:tabs>
        <w:ind w:left="369" w:hanging="259"/>
        <w:rPr>
          <w:sz w:val="24"/>
        </w:rPr>
      </w:pPr>
      <w:r>
        <w:rPr>
          <w:sz w:val="24"/>
        </w:rPr>
        <w:t xml:space="preserve">Permanente </w:t>
      </w:r>
      <w:proofErr w:type="spellStart"/>
      <w:r>
        <w:rPr>
          <w:spacing w:val="-2"/>
          <w:sz w:val="24"/>
        </w:rPr>
        <w:t>campingpladser</w:t>
      </w:r>
      <w:proofErr w:type="spellEnd"/>
      <w:r>
        <w:rPr>
          <w:spacing w:val="-2"/>
          <w:sz w:val="24"/>
        </w:rPr>
        <w:t>.</w:t>
      </w:r>
    </w:p>
    <w:p w14:paraId="6419344C" w14:textId="77777777" w:rsidR="00A8113D" w:rsidRDefault="00A8113D">
      <w:pPr>
        <w:rPr>
          <w:sz w:val="24"/>
        </w:rPr>
        <w:sectPr w:rsidR="00A8113D">
          <w:pgSz w:w="11910" w:h="16840"/>
          <w:pgMar w:top="1320" w:right="740" w:bottom="840" w:left="740" w:header="0" w:footer="652" w:gutter="0"/>
          <w:cols w:space="708"/>
        </w:sectPr>
      </w:pPr>
    </w:p>
    <w:p w14:paraId="35F822A6" w14:textId="77777777" w:rsidR="00A8113D" w:rsidRDefault="001A3C68">
      <w:pPr>
        <w:pStyle w:val="Listeafsnit"/>
        <w:numPr>
          <w:ilvl w:val="1"/>
          <w:numId w:val="5"/>
        </w:numPr>
        <w:tabs>
          <w:tab w:val="left" w:pos="356"/>
        </w:tabs>
        <w:spacing w:before="67"/>
        <w:ind w:hanging="246"/>
        <w:jc w:val="both"/>
        <w:rPr>
          <w:sz w:val="24"/>
        </w:rPr>
      </w:pPr>
      <w:r>
        <w:rPr>
          <w:sz w:val="24"/>
        </w:rPr>
        <w:lastRenderedPageBreak/>
        <w:t>Forlystelsesparker,</w:t>
      </w:r>
      <w:r>
        <w:rPr>
          <w:spacing w:val="-10"/>
          <w:sz w:val="24"/>
        </w:rPr>
        <w:t xml:space="preserve"> </w:t>
      </w:r>
      <w:r>
        <w:rPr>
          <w:spacing w:val="-4"/>
          <w:sz w:val="24"/>
        </w:rPr>
        <w:t>o.l.</w:t>
      </w:r>
    </w:p>
    <w:p w14:paraId="0B560862" w14:textId="77777777" w:rsidR="00A8113D" w:rsidRDefault="00A8113D">
      <w:pPr>
        <w:pStyle w:val="Brdtekst"/>
        <w:spacing w:before="96"/>
        <w:ind w:left="0"/>
      </w:pPr>
    </w:p>
    <w:p w14:paraId="7E8C556A" w14:textId="77777777" w:rsidR="00A8113D" w:rsidRDefault="001A3C68">
      <w:pPr>
        <w:pStyle w:val="Listeafsnit"/>
        <w:numPr>
          <w:ilvl w:val="0"/>
          <w:numId w:val="5"/>
        </w:numPr>
        <w:tabs>
          <w:tab w:val="left" w:pos="410"/>
        </w:tabs>
        <w:spacing w:before="0"/>
        <w:ind w:left="410" w:hanging="300"/>
        <w:rPr>
          <w:sz w:val="24"/>
        </w:rPr>
      </w:pPr>
      <w:r>
        <w:rPr>
          <w:sz w:val="24"/>
        </w:rPr>
        <w:t>​</w:t>
      </w:r>
    </w:p>
    <w:p w14:paraId="68B5BE17" w14:textId="77777777" w:rsidR="00A8113D" w:rsidRPr="003E3716" w:rsidRDefault="001A3C68">
      <w:pPr>
        <w:pStyle w:val="Listeafsnit"/>
        <w:numPr>
          <w:ilvl w:val="1"/>
          <w:numId w:val="5"/>
        </w:numPr>
        <w:tabs>
          <w:tab w:val="left" w:pos="372"/>
        </w:tabs>
        <w:spacing w:line="249" w:lineRule="auto"/>
        <w:ind w:left="110" w:right="107" w:firstLine="0"/>
        <w:jc w:val="both"/>
        <w:rPr>
          <w:sz w:val="24"/>
          <w:lang w:val="da-DK"/>
        </w:rPr>
      </w:pPr>
      <w:r w:rsidRPr="003E3716">
        <w:rPr>
          <w:sz w:val="24"/>
          <w:lang w:val="da-DK"/>
        </w:rPr>
        <w:t>Ændringer eller udvidelser af projekter i bilag 1 eller nærværende bilag, som allerede er godkendt, er udført eller er ved at blive udført, når de kan have væsentlige skadelige indvirkninger på miljøet (ændring eller udvidelse, som ikke er omfattet af bilag 1).</w:t>
      </w:r>
    </w:p>
    <w:p w14:paraId="1F4A587E" w14:textId="77777777" w:rsidR="00A8113D" w:rsidRPr="003E3716" w:rsidRDefault="001A3C68">
      <w:pPr>
        <w:pStyle w:val="Listeafsnit"/>
        <w:numPr>
          <w:ilvl w:val="1"/>
          <w:numId w:val="5"/>
        </w:numPr>
        <w:tabs>
          <w:tab w:val="left" w:pos="110"/>
          <w:tab w:val="left" w:pos="413"/>
        </w:tabs>
        <w:spacing w:before="183" w:line="249" w:lineRule="auto"/>
        <w:ind w:left="110" w:right="107" w:hanging="1"/>
        <w:jc w:val="both"/>
        <w:rPr>
          <w:sz w:val="24"/>
          <w:lang w:val="da-DK"/>
        </w:rPr>
      </w:pPr>
      <w:r w:rsidRPr="003E3716">
        <w:rPr>
          <w:sz w:val="24"/>
          <w:lang w:val="da-DK"/>
        </w:rPr>
        <w:t>Projekter i bilag 1, som udelukkende eller hovedsagelig tjener til udvikling og afprøvning af nye metoder eller produkter, og som ikke anvendes mere end to år.</w:t>
      </w:r>
    </w:p>
    <w:p w14:paraId="02318EFA" w14:textId="77777777" w:rsidR="00A8113D" w:rsidRPr="003E3716" w:rsidRDefault="00A8113D">
      <w:pPr>
        <w:spacing w:line="249" w:lineRule="auto"/>
        <w:jc w:val="both"/>
        <w:rPr>
          <w:sz w:val="24"/>
          <w:lang w:val="da-DK"/>
        </w:rPr>
        <w:sectPr w:rsidR="00A8113D" w:rsidRPr="003E3716">
          <w:pgSz w:w="11910" w:h="16840"/>
          <w:pgMar w:top="1320" w:right="740" w:bottom="840" w:left="740" w:header="0" w:footer="652" w:gutter="0"/>
          <w:cols w:space="708"/>
        </w:sectPr>
      </w:pPr>
    </w:p>
    <w:p w14:paraId="4246BEF3" w14:textId="77777777" w:rsidR="00A8113D" w:rsidRPr="003E3716" w:rsidRDefault="001A3C68">
      <w:pPr>
        <w:pStyle w:val="Overskrift1"/>
        <w:rPr>
          <w:lang w:val="da-DK"/>
        </w:rPr>
      </w:pPr>
      <w:bookmarkStart w:id="199" w:name="Bilag_3_-_Oplysninger_som_omhandlet_i_§_"/>
      <w:bookmarkEnd w:id="199"/>
      <w:r w:rsidRPr="003E3716">
        <w:rPr>
          <w:lang w:val="da-DK"/>
        </w:rPr>
        <w:lastRenderedPageBreak/>
        <w:t xml:space="preserve">Bilag </w:t>
      </w:r>
      <w:r w:rsidRPr="003E3716">
        <w:rPr>
          <w:spacing w:val="-10"/>
          <w:lang w:val="da-DK"/>
        </w:rPr>
        <w:t>3</w:t>
      </w:r>
    </w:p>
    <w:p w14:paraId="2F18379D" w14:textId="77777777" w:rsidR="00A8113D" w:rsidRPr="003E3716" w:rsidRDefault="001A3C68">
      <w:pPr>
        <w:pStyle w:val="Overskrift2"/>
        <w:rPr>
          <w:lang w:val="da-DK"/>
        </w:rPr>
      </w:pPr>
      <w:r w:rsidRPr="003E3716">
        <w:rPr>
          <w:lang w:val="da-DK"/>
        </w:rPr>
        <w:t xml:space="preserve">Oplysninger som omhandlet i § 6, stk. </w:t>
      </w:r>
      <w:r w:rsidRPr="003E3716">
        <w:rPr>
          <w:spacing w:val="-10"/>
          <w:lang w:val="da-DK"/>
        </w:rPr>
        <w:t>1</w:t>
      </w:r>
    </w:p>
    <w:p w14:paraId="4F1A4984" w14:textId="77777777" w:rsidR="00A8113D" w:rsidRPr="003E3716" w:rsidRDefault="001A3C68">
      <w:pPr>
        <w:spacing w:before="212"/>
        <w:jc w:val="center"/>
        <w:rPr>
          <w:i/>
          <w:sz w:val="24"/>
          <w:lang w:val="da-DK"/>
        </w:rPr>
      </w:pPr>
      <w:bookmarkStart w:id="200" w:name="Oplysninger_som_omhandlet_i_§_6,_stk._1"/>
      <w:bookmarkEnd w:id="200"/>
      <w:r w:rsidRPr="003E3716">
        <w:rPr>
          <w:i/>
          <w:sz w:val="24"/>
          <w:lang w:val="da-DK"/>
        </w:rPr>
        <w:t>Oplysninger</w:t>
      </w:r>
      <w:r w:rsidRPr="003E3716">
        <w:rPr>
          <w:i/>
          <w:spacing w:val="-3"/>
          <w:sz w:val="24"/>
          <w:lang w:val="da-DK"/>
        </w:rPr>
        <w:t xml:space="preserve"> </w:t>
      </w:r>
      <w:r w:rsidRPr="003E3716">
        <w:rPr>
          <w:i/>
          <w:sz w:val="24"/>
          <w:lang w:val="da-DK"/>
        </w:rPr>
        <w:t>som</w:t>
      </w:r>
      <w:r w:rsidRPr="003E3716">
        <w:rPr>
          <w:i/>
          <w:spacing w:val="-3"/>
          <w:sz w:val="24"/>
          <w:lang w:val="da-DK"/>
        </w:rPr>
        <w:t xml:space="preserve"> </w:t>
      </w:r>
      <w:r w:rsidRPr="003E3716">
        <w:rPr>
          <w:i/>
          <w:sz w:val="24"/>
          <w:lang w:val="da-DK"/>
        </w:rPr>
        <w:t>omhandlet</w:t>
      </w:r>
      <w:r w:rsidRPr="003E3716">
        <w:rPr>
          <w:i/>
          <w:spacing w:val="-2"/>
          <w:sz w:val="24"/>
          <w:lang w:val="da-DK"/>
        </w:rPr>
        <w:t xml:space="preserve"> </w:t>
      </w:r>
      <w:r w:rsidRPr="003E3716">
        <w:rPr>
          <w:i/>
          <w:sz w:val="24"/>
          <w:lang w:val="da-DK"/>
        </w:rPr>
        <w:t>i</w:t>
      </w:r>
      <w:r w:rsidRPr="003E3716">
        <w:rPr>
          <w:i/>
          <w:spacing w:val="-1"/>
          <w:sz w:val="24"/>
          <w:lang w:val="da-DK"/>
        </w:rPr>
        <w:t xml:space="preserve"> </w:t>
      </w:r>
      <w:r w:rsidRPr="003E3716">
        <w:rPr>
          <w:i/>
          <w:sz w:val="24"/>
          <w:lang w:val="da-DK"/>
        </w:rPr>
        <w:t>§</w:t>
      </w:r>
      <w:r w:rsidRPr="003E3716">
        <w:rPr>
          <w:i/>
          <w:spacing w:val="-2"/>
          <w:sz w:val="24"/>
          <w:lang w:val="da-DK"/>
        </w:rPr>
        <w:t xml:space="preserve"> </w:t>
      </w:r>
      <w:r w:rsidRPr="003E3716">
        <w:rPr>
          <w:i/>
          <w:sz w:val="24"/>
          <w:lang w:val="da-DK"/>
        </w:rPr>
        <w:t>6,</w:t>
      </w:r>
      <w:r w:rsidRPr="003E3716">
        <w:rPr>
          <w:i/>
          <w:spacing w:val="-2"/>
          <w:sz w:val="24"/>
          <w:lang w:val="da-DK"/>
        </w:rPr>
        <w:t xml:space="preserve"> </w:t>
      </w:r>
      <w:r w:rsidRPr="003E3716">
        <w:rPr>
          <w:i/>
          <w:sz w:val="24"/>
          <w:lang w:val="da-DK"/>
        </w:rPr>
        <w:t>stk.</w:t>
      </w:r>
      <w:r w:rsidRPr="003E3716">
        <w:rPr>
          <w:i/>
          <w:spacing w:val="-1"/>
          <w:sz w:val="24"/>
          <w:lang w:val="da-DK"/>
        </w:rPr>
        <w:t xml:space="preserve"> </w:t>
      </w:r>
      <w:r w:rsidRPr="003E3716">
        <w:rPr>
          <w:i/>
          <w:spacing w:val="-10"/>
          <w:sz w:val="24"/>
          <w:lang w:val="da-DK"/>
        </w:rPr>
        <w:t>1</w:t>
      </w:r>
    </w:p>
    <w:p w14:paraId="3E8331BB" w14:textId="77777777" w:rsidR="00A8113D" w:rsidRPr="003E3716" w:rsidRDefault="001A3C68">
      <w:pPr>
        <w:spacing w:before="192"/>
        <w:ind w:left="110"/>
        <w:rPr>
          <w:i/>
          <w:sz w:val="24"/>
          <w:lang w:val="da-DK"/>
        </w:rPr>
      </w:pPr>
      <w:r w:rsidRPr="003E3716">
        <w:rPr>
          <w:sz w:val="24"/>
          <w:lang w:val="da-DK"/>
        </w:rPr>
        <w:t>(</w:t>
      </w:r>
      <w:r w:rsidRPr="003E3716">
        <w:rPr>
          <w:i/>
          <w:sz w:val="24"/>
          <w:lang w:val="da-DK"/>
        </w:rPr>
        <w:t>VVM-direktivets</w:t>
      </w:r>
      <w:r w:rsidRPr="003E3716">
        <w:rPr>
          <w:i/>
          <w:spacing w:val="-6"/>
          <w:sz w:val="24"/>
          <w:lang w:val="da-DK"/>
        </w:rPr>
        <w:t xml:space="preserve"> </w:t>
      </w:r>
      <w:r w:rsidRPr="003E3716">
        <w:rPr>
          <w:i/>
          <w:sz w:val="24"/>
          <w:lang w:val="da-DK"/>
        </w:rPr>
        <w:t>bilag</w:t>
      </w:r>
      <w:r w:rsidRPr="003E3716">
        <w:rPr>
          <w:i/>
          <w:spacing w:val="-3"/>
          <w:sz w:val="24"/>
          <w:lang w:val="da-DK"/>
        </w:rPr>
        <w:t xml:space="preserve"> </w:t>
      </w:r>
      <w:r w:rsidRPr="003E3716">
        <w:rPr>
          <w:i/>
          <w:sz w:val="24"/>
          <w:lang w:val="da-DK"/>
        </w:rPr>
        <w:t>II.</w:t>
      </w:r>
      <w:r w:rsidRPr="003E3716">
        <w:rPr>
          <w:i/>
          <w:spacing w:val="-3"/>
          <w:sz w:val="24"/>
          <w:lang w:val="da-DK"/>
        </w:rPr>
        <w:t xml:space="preserve"> </w:t>
      </w:r>
      <w:r w:rsidRPr="003E3716">
        <w:rPr>
          <w:i/>
          <w:sz w:val="24"/>
          <w:lang w:val="da-DK"/>
        </w:rPr>
        <w:t>A</w:t>
      </w:r>
      <w:r w:rsidRPr="003E3716">
        <w:rPr>
          <w:i/>
          <w:spacing w:val="-3"/>
          <w:sz w:val="24"/>
          <w:lang w:val="da-DK"/>
        </w:rPr>
        <w:t xml:space="preserve"> </w:t>
      </w:r>
      <w:r w:rsidRPr="003E3716">
        <w:rPr>
          <w:i/>
          <w:sz w:val="24"/>
          <w:lang w:val="da-DK"/>
        </w:rPr>
        <w:t>om</w:t>
      </w:r>
      <w:r w:rsidRPr="003E3716">
        <w:rPr>
          <w:i/>
          <w:spacing w:val="-4"/>
          <w:sz w:val="24"/>
          <w:lang w:val="da-DK"/>
        </w:rPr>
        <w:t xml:space="preserve"> </w:t>
      </w:r>
      <w:r w:rsidRPr="003E3716">
        <w:rPr>
          <w:i/>
          <w:sz w:val="24"/>
          <w:lang w:val="da-DK"/>
        </w:rPr>
        <w:t>oplysninger</w:t>
      </w:r>
      <w:r w:rsidRPr="003E3716">
        <w:rPr>
          <w:i/>
          <w:spacing w:val="-4"/>
          <w:sz w:val="24"/>
          <w:lang w:val="da-DK"/>
        </w:rPr>
        <w:t xml:space="preserve"> </w:t>
      </w:r>
      <w:r w:rsidRPr="003E3716">
        <w:rPr>
          <w:i/>
          <w:sz w:val="24"/>
          <w:lang w:val="da-DK"/>
        </w:rPr>
        <w:t>som</w:t>
      </w:r>
      <w:r w:rsidRPr="003E3716">
        <w:rPr>
          <w:i/>
          <w:spacing w:val="-4"/>
          <w:sz w:val="24"/>
          <w:lang w:val="da-DK"/>
        </w:rPr>
        <w:t xml:space="preserve"> </w:t>
      </w:r>
      <w:r w:rsidRPr="003E3716">
        <w:rPr>
          <w:i/>
          <w:sz w:val="24"/>
          <w:lang w:val="da-DK"/>
        </w:rPr>
        <w:t>omhandlet</w:t>
      </w:r>
      <w:r w:rsidRPr="003E3716">
        <w:rPr>
          <w:i/>
          <w:spacing w:val="-3"/>
          <w:sz w:val="24"/>
          <w:lang w:val="da-DK"/>
        </w:rPr>
        <w:t xml:space="preserve"> </w:t>
      </w:r>
      <w:r w:rsidRPr="003E3716">
        <w:rPr>
          <w:i/>
          <w:sz w:val="24"/>
          <w:lang w:val="da-DK"/>
        </w:rPr>
        <w:t>i</w:t>
      </w:r>
      <w:r w:rsidRPr="003E3716">
        <w:rPr>
          <w:i/>
          <w:spacing w:val="-3"/>
          <w:sz w:val="24"/>
          <w:lang w:val="da-DK"/>
        </w:rPr>
        <w:t xml:space="preserve"> </w:t>
      </w:r>
      <w:r w:rsidRPr="003E3716">
        <w:rPr>
          <w:i/>
          <w:sz w:val="24"/>
          <w:lang w:val="da-DK"/>
        </w:rPr>
        <w:t>artikel</w:t>
      </w:r>
      <w:r w:rsidRPr="003E3716">
        <w:rPr>
          <w:i/>
          <w:spacing w:val="-3"/>
          <w:sz w:val="24"/>
          <w:lang w:val="da-DK"/>
        </w:rPr>
        <w:t xml:space="preserve"> </w:t>
      </w:r>
      <w:r w:rsidRPr="003E3716">
        <w:rPr>
          <w:i/>
          <w:sz w:val="24"/>
          <w:lang w:val="da-DK"/>
        </w:rPr>
        <w:t>4,</w:t>
      </w:r>
      <w:r w:rsidRPr="003E3716">
        <w:rPr>
          <w:i/>
          <w:spacing w:val="-3"/>
          <w:sz w:val="24"/>
          <w:lang w:val="da-DK"/>
        </w:rPr>
        <w:t xml:space="preserve"> </w:t>
      </w:r>
      <w:r w:rsidRPr="003E3716">
        <w:rPr>
          <w:i/>
          <w:sz w:val="24"/>
          <w:lang w:val="da-DK"/>
        </w:rPr>
        <w:t>stk.</w:t>
      </w:r>
      <w:r w:rsidRPr="003E3716">
        <w:rPr>
          <w:i/>
          <w:spacing w:val="-2"/>
          <w:sz w:val="24"/>
          <w:lang w:val="da-DK"/>
        </w:rPr>
        <w:t xml:space="preserve"> </w:t>
      </w:r>
      <w:r w:rsidRPr="003E3716">
        <w:rPr>
          <w:i/>
          <w:spacing w:val="-5"/>
          <w:sz w:val="24"/>
          <w:lang w:val="da-DK"/>
        </w:rPr>
        <w:t>4.)</w:t>
      </w:r>
    </w:p>
    <w:p w14:paraId="4A17B889" w14:textId="77777777" w:rsidR="00A8113D" w:rsidRPr="003E3716" w:rsidRDefault="00A8113D">
      <w:pPr>
        <w:pStyle w:val="Brdtekst"/>
        <w:spacing w:before="0"/>
        <w:ind w:left="0"/>
        <w:rPr>
          <w:i/>
          <w:lang w:val="da-DK"/>
        </w:rPr>
      </w:pPr>
    </w:p>
    <w:p w14:paraId="0B0F454D" w14:textId="77777777" w:rsidR="00A8113D" w:rsidRPr="003E3716" w:rsidRDefault="00A8113D">
      <w:pPr>
        <w:pStyle w:val="Brdtekst"/>
        <w:spacing w:before="0"/>
        <w:ind w:left="0"/>
        <w:rPr>
          <w:i/>
          <w:lang w:val="da-DK"/>
        </w:rPr>
      </w:pPr>
    </w:p>
    <w:p w14:paraId="63E2532B" w14:textId="77777777" w:rsidR="00A8113D" w:rsidRPr="003E3716" w:rsidRDefault="001A3C68">
      <w:pPr>
        <w:pStyle w:val="Brdtekst"/>
        <w:spacing w:before="0"/>
        <w:rPr>
          <w:lang w:val="da-DK"/>
        </w:rPr>
      </w:pPr>
      <w:r w:rsidRPr="003E3716">
        <w:rPr>
          <w:lang w:val="da-DK"/>
        </w:rPr>
        <w:t>(OPLYSNINGER</w:t>
      </w:r>
      <w:r w:rsidRPr="003E3716">
        <w:rPr>
          <w:spacing w:val="-8"/>
          <w:lang w:val="da-DK"/>
        </w:rPr>
        <w:t xml:space="preserve"> </w:t>
      </w:r>
      <w:r w:rsidRPr="003E3716">
        <w:rPr>
          <w:lang w:val="da-DK"/>
        </w:rPr>
        <w:t>FRA</w:t>
      </w:r>
      <w:r w:rsidRPr="003E3716">
        <w:rPr>
          <w:spacing w:val="-8"/>
          <w:lang w:val="da-DK"/>
        </w:rPr>
        <w:t xml:space="preserve"> </w:t>
      </w:r>
      <w:r w:rsidRPr="003E3716">
        <w:rPr>
          <w:lang w:val="da-DK"/>
        </w:rPr>
        <w:t>PROJEKTANSØGER</w:t>
      </w:r>
      <w:r w:rsidRPr="003E3716">
        <w:rPr>
          <w:spacing w:val="-7"/>
          <w:lang w:val="da-DK"/>
        </w:rPr>
        <w:t xml:space="preserve"> </w:t>
      </w:r>
      <w:r w:rsidRPr="003E3716">
        <w:rPr>
          <w:lang w:val="da-DK"/>
        </w:rPr>
        <w:t>OM</w:t>
      </w:r>
      <w:r w:rsidRPr="003E3716">
        <w:rPr>
          <w:spacing w:val="-9"/>
          <w:lang w:val="da-DK"/>
        </w:rPr>
        <w:t xml:space="preserve"> </w:t>
      </w:r>
      <w:r w:rsidRPr="003E3716">
        <w:rPr>
          <w:lang w:val="da-DK"/>
        </w:rPr>
        <w:t>DE</w:t>
      </w:r>
      <w:r w:rsidRPr="003E3716">
        <w:rPr>
          <w:spacing w:val="-7"/>
          <w:lang w:val="da-DK"/>
        </w:rPr>
        <w:t xml:space="preserve"> </w:t>
      </w:r>
      <w:r w:rsidRPr="003E3716">
        <w:rPr>
          <w:lang w:val="da-DK"/>
        </w:rPr>
        <w:t>I</w:t>
      </w:r>
      <w:r w:rsidRPr="003E3716">
        <w:rPr>
          <w:spacing w:val="-7"/>
          <w:lang w:val="da-DK"/>
        </w:rPr>
        <w:t xml:space="preserve"> </w:t>
      </w:r>
      <w:r w:rsidRPr="003E3716">
        <w:rPr>
          <w:lang w:val="da-DK"/>
        </w:rPr>
        <w:t>BILAG</w:t>
      </w:r>
      <w:r w:rsidRPr="003E3716">
        <w:rPr>
          <w:spacing w:val="-9"/>
          <w:lang w:val="da-DK"/>
        </w:rPr>
        <w:t xml:space="preserve"> </w:t>
      </w:r>
      <w:r w:rsidRPr="003E3716">
        <w:rPr>
          <w:lang w:val="da-DK"/>
        </w:rPr>
        <w:t>2</w:t>
      </w:r>
      <w:r w:rsidRPr="003E3716">
        <w:rPr>
          <w:spacing w:val="-7"/>
          <w:lang w:val="da-DK"/>
        </w:rPr>
        <w:t xml:space="preserve"> </w:t>
      </w:r>
      <w:r w:rsidRPr="003E3716">
        <w:rPr>
          <w:lang w:val="da-DK"/>
        </w:rPr>
        <w:t>OPFØRTE</w:t>
      </w:r>
      <w:r w:rsidRPr="003E3716">
        <w:rPr>
          <w:spacing w:val="-7"/>
          <w:lang w:val="da-DK"/>
        </w:rPr>
        <w:t xml:space="preserve"> </w:t>
      </w:r>
      <w:r w:rsidRPr="003E3716">
        <w:rPr>
          <w:spacing w:val="-2"/>
          <w:lang w:val="da-DK"/>
        </w:rPr>
        <w:t>PROJEKTER)</w:t>
      </w:r>
    </w:p>
    <w:p w14:paraId="7C9D7B4C" w14:textId="77777777" w:rsidR="00A8113D" w:rsidRPr="003E3716" w:rsidRDefault="00A8113D">
      <w:pPr>
        <w:pStyle w:val="Brdtekst"/>
        <w:spacing w:before="96"/>
        <w:ind w:left="0"/>
        <w:rPr>
          <w:lang w:val="da-DK"/>
        </w:rPr>
      </w:pPr>
    </w:p>
    <w:p w14:paraId="40901B47" w14:textId="77777777" w:rsidR="00A8113D" w:rsidRPr="003E3716" w:rsidRDefault="001A3C68">
      <w:pPr>
        <w:pStyle w:val="Listeafsnit"/>
        <w:numPr>
          <w:ilvl w:val="0"/>
          <w:numId w:val="4"/>
        </w:numPr>
        <w:tabs>
          <w:tab w:val="left" w:pos="350"/>
        </w:tabs>
        <w:spacing w:before="0"/>
        <w:rPr>
          <w:sz w:val="24"/>
          <w:lang w:val="da-DK"/>
        </w:rPr>
      </w:pPr>
      <w:r w:rsidRPr="003E3716">
        <w:rPr>
          <w:sz w:val="24"/>
          <w:lang w:val="da-DK"/>
        </w:rPr>
        <w:t xml:space="preserve">En beskrivelse af projektet, herunder </w:t>
      </w:r>
      <w:r w:rsidRPr="003E3716">
        <w:rPr>
          <w:spacing w:val="-2"/>
          <w:sz w:val="24"/>
          <w:lang w:val="da-DK"/>
        </w:rPr>
        <w:t>navnlig:</w:t>
      </w:r>
    </w:p>
    <w:p w14:paraId="7373589E" w14:textId="77777777" w:rsidR="00A8113D" w:rsidRPr="003E3716" w:rsidRDefault="001A3C68">
      <w:pPr>
        <w:pStyle w:val="Listeafsnit"/>
        <w:numPr>
          <w:ilvl w:val="1"/>
          <w:numId w:val="4"/>
        </w:numPr>
        <w:tabs>
          <w:tab w:val="left" w:pos="356"/>
        </w:tabs>
        <w:ind w:hanging="246"/>
        <w:rPr>
          <w:sz w:val="24"/>
          <w:lang w:val="da-DK"/>
        </w:rPr>
      </w:pPr>
      <w:r w:rsidRPr="003E3716">
        <w:rPr>
          <w:sz w:val="24"/>
          <w:lang w:val="da-DK"/>
        </w:rPr>
        <w:t>en</w:t>
      </w:r>
      <w:r w:rsidRPr="003E3716">
        <w:rPr>
          <w:spacing w:val="-1"/>
          <w:sz w:val="24"/>
          <w:lang w:val="da-DK"/>
        </w:rPr>
        <w:t xml:space="preserve"> </w:t>
      </w:r>
      <w:r w:rsidRPr="003E3716">
        <w:rPr>
          <w:sz w:val="24"/>
          <w:lang w:val="da-DK"/>
        </w:rPr>
        <w:t>beskrivelse</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hele projektets</w:t>
      </w:r>
      <w:r w:rsidRPr="003E3716">
        <w:rPr>
          <w:spacing w:val="-2"/>
          <w:sz w:val="24"/>
          <w:lang w:val="da-DK"/>
        </w:rPr>
        <w:t xml:space="preserve"> </w:t>
      </w:r>
      <w:r w:rsidRPr="003E3716">
        <w:rPr>
          <w:sz w:val="24"/>
          <w:lang w:val="da-DK"/>
        </w:rPr>
        <w:t>fysiske</w:t>
      </w:r>
      <w:r w:rsidRPr="003E3716">
        <w:rPr>
          <w:spacing w:val="-1"/>
          <w:sz w:val="24"/>
          <w:lang w:val="da-DK"/>
        </w:rPr>
        <w:t xml:space="preserve"> </w:t>
      </w:r>
      <w:r w:rsidRPr="003E3716">
        <w:rPr>
          <w:sz w:val="24"/>
          <w:lang w:val="da-DK"/>
        </w:rPr>
        <w:t>karakteristika,</w:t>
      </w:r>
      <w:r w:rsidRPr="003E3716">
        <w:rPr>
          <w:spacing w:val="-1"/>
          <w:sz w:val="24"/>
          <w:lang w:val="da-DK"/>
        </w:rPr>
        <w:t xml:space="preserve"> </w:t>
      </w:r>
      <w:r w:rsidRPr="003E3716">
        <w:rPr>
          <w:sz w:val="24"/>
          <w:lang w:val="da-DK"/>
        </w:rPr>
        <w:t>og, hvor</w:t>
      </w:r>
      <w:r w:rsidRPr="003E3716">
        <w:rPr>
          <w:spacing w:val="-1"/>
          <w:sz w:val="24"/>
          <w:lang w:val="da-DK"/>
        </w:rPr>
        <w:t xml:space="preserve"> </w:t>
      </w:r>
      <w:r w:rsidRPr="003E3716">
        <w:rPr>
          <w:sz w:val="24"/>
          <w:lang w:val="da-DK"/>
        </w:rPr>
        <w:t>det</w:t>
      </w:r>
      <w:r w:rsidRPr="003E3716">
        <w:rPr>
          <w:spacing w:val="-1"/>
          <w:sz w:val="24"/>
          <w:lang w:val="da-DK"/>
        </w:rPr>
        <w:t xml:space="preserve"> </w:t>
      </w:r>
      <w:r w:rsidRPr="003E3716">
        <w:rPr>
          <w:sz w:val="24"/>
          <w:lang w:val="da-DK"/>
        </w:rPr>
        <w:t>er</w:t>
      </w:r>
      <w:r w:rsidRPr="003E3716">
        <w:rPr>
          <w:spacing w:val="-1"/>
          <w:sz w:val="24"/>
          <w:lang w:val="da-DK"/>
        </w:rPr>
        <w:t xml:space="preserve"> </w:t>
      </w:r>
      <w:r w:rsidRPr="003E3716">
        <w:rPr>
          <w:sz w:val="24"/>
          <w:lang w:val="da-DK"/>
        </w:rPr>
        <w:t xml:space="preserve">relevant, </w:t>
      </w:r>
      <w:r w:rsidRPr="003E3716">
        <w:rPr>
          <w:spacing w:val="-2"/>
          <w:sz w:val="24"/>
          <w:lang w:val="da-DK"/>
        </w:rPr>
        <w:t>nedrivningsarbejder,</w:t>
      </w:r>
    </w:p>
    <w:p w14:paraId="2B1B9FD5" w14:textId="77777777" w:rsidR="00A8113D" w:rsidRPr="003E3716" w:rsidRDefault="001A3C68">
      <w:pPr>
        <w:pStyle w:val="Listeafsnit"/>
        <w:numPr>
          <w:ilvl w:val="1"/>
          <w:numId w:val="4"/>
        </w:numPr>
        <w:tabs>
          <w:tab w:val="left" w:pos="429"/>
        </w:tabs>
        <w:spacing w:line="249" w:lineRule="auto"/>
        <w:ind w:left="110" w:right="108" w:firstLine="0"/>
        <w:rPr>
          <w:sz w:val="24"/>
          <w:lang w:val="da-DK"/>
        </w:rPr>
      </w:pPr>
      <w:r w:rsidRPr="003E3716">
        <w:rPr>
          <w:sz w:val="24"/>
          <w:lang w:val="da-DK"/>
        </w:rPr>
        <w:t>en</w:t>
      </w:r>
      <w:r w:rsidRPr="003E3716">
        <w:rPr>
          <w:spacing w:val="40"/>
          <w:sz w:val="24"/>
          <w:lang w:val="da-DK"/>
        </w:rPr>
        <w:t xml:space="preserve"> </w:t>
      </w:r>
      <w:r w:rsidRPr="003E3716">
        <w:rPr>
          <w:sz w:val="24"/>
          <w:lang w:val="da-DK"/>
        </w:rPr>
        <w:t>beskrivelse</w:t>
      </w:r>
      <w:r w:rsidRPr="003E3716">
        <w:rPr>
          <w:spacing w:val="40"/>
          <w:sz w:val="24"/>
          <w:lang w:val="da-DK"/>
        </w:rPr>
        <w:t xml:space="preserve"> </w:t>
      </w:r>
      <w:r w:rsidRPr="003E3716">
        <w:rPr>
          <w:sz w:val="24"/>
          <w:lang w:val="da-DK"/>
        </w:rPr>
        <w:t>af</w:t>
      </w:r>
      <w:r w:rsidRPr="003E3716">
        <w:rPr>
          <w:spacing w:val="40"/>
          <w:sz w:val="24"/>
          <w:lang w:val="da-DK"/>
        </w:rPr>
        <w:t xml:space="preserve"> </w:t>
      </w:r>
      <w:r w:rsidRPr="003E3716">
        <w:rPr>
          <w:sz w:val="24"/>
          <w:lang w:val="da-DK"/>
        </w:rPr>
        <w:t>projektets</w:t>
      </w:r>
      <w:r w:rsidRPr="003E3716">
        <w:rPr>
          <w:spacing w:val="40"/>
          <w:sz w:val="24"/>
          <w:lang w:val="da-DK"/>
        </w:rPr>
        <w:t xml:space="preserve"> </w:t>
      </w:r>
      <w:r w:rsidRPr="003E3716">
        <w:rPr>
          <w:sz w:val="24"/>
          <w:lang w:val="da-DK"/>
        </w:rPr>
        <w:t>placering,</w:t>
      </w:r>
      <w:r w:rsidRPr="003E3716">
        <w:rPr>
          <w:spacing w:val="40"/>
          <w:sz w:val="24"/>
          <w:lang w:val="da-DK"/>
        </w:rPr>
        <w:t xml:space="preserve"> </w:t>
      </w:r>
      <w:r w:rsidRPr="003E3716">
        <w:rPr>
          <w:sz w:val="24"/>
          <w:lang w:val="da-DK"/>
        </w:rPr>
        <w:t>navnlig</w:t>
      </w:r>
      <w:r w:rsidRPr="003E3716">
        <w:rPr>
          <w:spacing w:val="40"/>
          <w:sz w:val="24"/>
          <w:lang w:val="da-DK"/>
        </w:rPr>
        <w:t xml:space="preserve"> </w:t>
      </w:r>
      <w:r w:rsidRPr="003E3716">
        <w:rPr>
          <w:sz w:val="24"/>
          <w:lang w:val="da-DK"/>
        </w:rPr>
        <w:t>med</w:t>
      </w:r>
      <w:r w:rsidRPr="003E3716">
        <w:rPr>
          <w:spacing w:val="40"/>
          <w:sz w:val="24"/>
          <w:lang w:val="da-DK"/>
        </w:rPr>
        <w:t xml:space="preserve"> </w:t>
      </w:r>
      <w:r w:rsidRPr="003E3716">
        <w:rPr>
          <w:sz w:val="24"/>
          <w:lang w:val="da-DK"/>
        </w:rPr>
        <w:t>hensyn</w:t>
      </w:r>
      <w:r w:rsidRPr="003E3716">
        <w:rPr>
          <w:spacing w:val="40"/>
          <w:sz w:val="24"/>
          <w:lang w:val="da-DK"/>
        </w:rPr>
        <w:t xml:space="preserve"> </w:t>
      </w:r>
      <w:r w:rsidRPr="003E3716">
        <w:rPr>
          <w:sz w:val="24"/>
          <w:lang w:val="da-DK"/>
        </w:rPr>
        <w:t>til</w:t>
      </w:r>
      <w:r w:rsidRPr="003E3716">
        <w:rPr>
          <w:spacing w:val="40"/>
          <w:sz w:val="24"/>
          <w:lang w:val="da-DK"/>
        </w:rPr>
        <w:t xml:space="preserve"> </w:t>
      </w:r>
      <w:r w:rsidRPr="003E3716">
        <w:rPr>
          <w:sz w:val="24"/>
          <w:lang w:val="da-DK"/>
        </w:rPr>
        <w:t>den</w:t>
      </w:r>
      <w:r w:rsidRPr="003E3716">
        <w:rPr>
          <w:spacing w:val="40"/>
          <w:sz w:val="24"/>
          <w:lang w:val="da-DK"/>
        </w:rPr>
        <w:t xml:space="preserve"> </w:t>
      </w:r>
      <w:r w:rsidRPr="003E3716">
        <w:rPr>
          <w:sz w:val="24"/>
          <w:lang w:val="da-DK"/>
        </w:rPr>
        <w:t>miljømæssige</w:t>
      </w:r>
      <w:r w:rsidRPr="003E3716">
        <w:rPr>
          <w:spacing w:val="40"/>
          <w:sz w:val="24"/>
          <w:lang w:val="da-DK"/>
        </w:rPr>
        <w:t xml:space="preserve"> </w:t>
      </w:r>
      <w:r w:rsidRPr="003E3716">
        <w:rPr>
          <w:sz w:val="24"/>
          <w:lang w:val="da-DK"/>
        </w:rPr>
        <w:t>sårbarhed</w:t>
      </w:r>
      <w:r w:rsidRPr="003E3716">
        <w:rPr>
          <w:spacing w:val="40"/>
          <w:sz w:val="24"/>
          <w:lang w:val="da-DK"/>
        </w:rPr>
        <w:t xml:space="preserve"> </w:t>
      </w:r>
      <w:r w:rsidRPr="003E3716">
        <w:rPr>
          <w:sz w:val="24"/>
          <w:lang w:val="da-DK"/>
        </w:rPr>
        <w:t>i</w:t>
      </w:r>
      <w:r w:rsidRPr="003E3716">
        <w:rPr>
          <w:spacing w:val="40"/>
          <w:sz w:val="24"/>
          <w:lang w:val="da-DK"/>
        </w:rPr>
        <w:t xml:space="preserve"> </w:t>
      </w:r>
      <w:r w:rsidRPr="003E3716">
        <w:rPr>
          <w:sz w:val="24"/>
          <w:lang w:val="da-DK"/>
        </w:rPr>
        <w:t>de</w:t>
      </w:r>
      <w:r w:rsidRPr="003E3716">
        <w:rPr>
          <w:spacing w:val="40"/>
          <w:sz w:val="24"/>
          <w:lang w:val="da-DK"/>
        </w:rPr>
        <w:t xml:space="preserve"> </w:t>
      </w:r>
      <w:r w:rsidRPr="003E3716">
        <w:rPr>
          <w:sz w:val="24"/>
          <w:lang w:val="da-DK"/>
        </w:rPr>
        <w:t>geografiske områder, der kan forventes at blive berørt af projektet.</w:t>
      </w:r>
    </w:p>
    <w:p w14:paraId="5DCF80B9" w14:textId="77777777" w:rsidR="00A8113D" w:rsidRPr="003E3716" w:rsidRDefault="00A8113D">
      <w:pPr>
        <w:pStyle w:val="Brdtekst"/>
        <w:spacing w:before="86"/>
        <w:ind w:left="0"/>
        <w:rPr>
          <w:lang w:val="da-DK"/>
        </w:rPr>
      </w:pPr>
    </w:p>
    <w:p w14:paraId="7C8A2AF2" w14:textId="77777777" w:rsidR="00A8113D" w:rsidRPr="003E3716" w:rsidRDefault="001A3C68">
      <w:pPr>
        <w:pStyle w:val="Listeafsnit"/>
        <w:numPr>
          <w:ilvl w:val="0"/>
          <w:numId w:val="4"/>
        </w:numPr>
        <w:tabs>
          <w:tab w:val="left" w:pos="350"/>
        </w:tabs>
        <w:spacing w:before="0"/>
        <w:rPr>
          <w:sz w:val="24"/>
          <w:lang w:val="da-DK"/>
        </w:rPr>
      </w:pPr>
      <w:r w:rsidRPr="003E3716">
        <w:rPr>
          <w:sz w:val="24"/>
          <w:lang w:val="da-DK"/>
        </w:rPr>
        <w:t>En</w:t>
      </w:r>
      <w:r w:rsidRPr="003E3716">
        <w:rPr>
          <w:spacing w:val="-2"/>
          <w:sz w:val="24"/>
          <w:lang w:val="da-DK"/>
        </w:rPr>
        <w:t xml:space="preserve"> </w:t>
      </w:r>
      <w:r w:rsidRPr="003E3716">
        <w:rPr>
          <w:sz w:val="24"/>
          <w:lang w:val="da-DK"/>
        </w:rPr>
        <w:t>beskrivelse</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de</w:t>
      </w:r>
      <w:r w:rsidRPr="003E3716">
        <w:rPr>
          <w:spacing w:val="-1"/>
          <w:sz w:val="24"/>
          <w:lang w:val="da-DK"/>
        </w:rPr>
        <w:t xml:space="preserve"> </w:t>
      </w:r>
      <w:r w:rsidRPr="003E3716">
        <w:rPr>
          <w:sz w:val="24"/>
          <w:lang w:val="da-DK"/>
        </w:rPr>
        <w:t>miljøaspekter,</w:t>
      </w:r>
      <w:r w:rsidRPr="003E3716">
        <w:rPr>
          <w:spacing w:val="-1"/>
          <w:sz w:val="24"/>
          <w:lang w:val="da-DK"/>
        </w:rPr>
        <w:t xml:space="preserve"> </w:t>
      </w:r>
      <w:r w:rsidRPr="003E3716">
        <w:rPr>
          <w:sz w:val="24"/>
          <w:lang w:val="da-DK"/>
        </w:rPr>
        <w:t>der</w:t>
      </w:r>
      <w:r w:rsidRPr="003E3716">
        <w:rPr>
          <w:spacing w:val="-2"/>
          <w:sz w:val="24"/>
          <w:lang w:val="da-DK"/>
        </w:rPr>
        <w:t xml:space="preserve"> </w:t>
      </w:r>
      <w:r w:rsidRPr="003E3716">
        <w:rPr>
          <w:sz w:val="24"/>
          <w:lang w:val="da-DK"/>
        </w:rPr>
        <w:t>kan</w:t>
      </w:r>
      <w:r w:rsidRPr="003E3716">
        <w:rPr>
          <w:spacing w:val="-1"/>
          <w:sz w:val="24"/>
          <w:lang w:val="da-DK"/>
        </w:rPr>
        <w:t xml:space="preserve"> </w:t>
      </w:r>
      <w:r w:rsidRPr="003E3716">
        <w:rPr>
          <w:sz w:val="24"/>
          <w:lang w:val="da-DK"/>
        </w:rPr>
        <w:t>forventes</w:t>
      </w:r>
      <w:r w:rsidRPr="003E3716">
        <w:rPr>
          <w:spacing w:val="-2"/>
          <w:sz w:val="24"/>
          <w:lang w:val="da-DK"/>
        </w:rPr>
        <w:t xml:space="preserve"> </w:t>
      </w:r>
      <w:r w:rsidRPr="003E3716">
        <w:rPr>
          <w:sz w:val="24"/>
          <w:lang w:val="da-DK"/>
        </w:rPr>
        <w:t>at</w:t>
      </w:r>
      <w:r w:rsidRPr="003E3716">
        <w:rPr>
          <w:spacing w:val="-1"/>
          <w:sz w:val="24"/>
          <w:lang w:val="da-DK"/>
        </w:rPr>
        <w:t xml:space="preserve"> </w:t>
      </w:r>
      <w:r w:rsidRPr="003E3716">
        <w:rPr>
          <w:sz w:val="24"/>
          <w:lang w:val="da-DK"/>
        </w:rPr>
        <w:t>blive</w:t>
      </w:r>
      <w:r w:rsidRPr="003E3716">
        <w:rPr>
          <w:spacing w:val="-1"/>
          <w:sz w:val="24"/>
          <w:lang w:val="da-DK"/>
        </w:rPr>
        <w:t xml:space="preserve"> </w:t>
      </w:r>
      <w:r w:rsidRPr="003E3716">
        <w:rPr>
          <w:sz w:val="24"/>
          <w:lang w:val="da-DK"/>
        </w:rPr>
        <w:t>berørt</w:t>
      </w:r>
      <w:r w:rsidRPr="003E3716">
        <w:rPr>
          <w:spacing w:val="-2"/>
          <w:sz w:val="24"/>
          <w:lang w:val="da-DK"/>
        </w:rPr>
        <w:t xml:space="preserve"> </w:t>
      </w:r>
      <w:r w:rsidRPr="003E3716">
        <w:rPr>
          <w:sz w:val="24"/>
          <w:lang w:val="da-DK"/>
        </w:rPr>
        <w:t>i</w:t>
      </w:r>
      <w:r w:rsidRPr="003E3716">
        <w:rPr>
          <w:spacing w:val="-1"/>
          <w:sz w:val="24"/>
          <w:lang w:val="da-DK"/>
        </w:rPr>
        <w:t xml:space="preserve"> </w:t>
      </w:r>
      <w:r w:rsidRPr="003E3716">
        <w:rPr>
          <w:sz w:val="24"/>
          <w:lang w:val="da-DK"/>
        </w:rPr>
        <w:t>væsentlig</w:t>
      </w:r>
      <w:r w:rsidRPr="003E3716">
        <w:rPr>
          <w:spacing w:val="-1"/>
          <w:sz w:val="24"/>
          <w:lang w:val="da-DK"/>
        </w:rPr>
        <w:t xml:space="preserve"> </w:t>
      </w:r>
      <w:r w:rsidRPr="003E3716">
        <w:rPr>
          <w:sz w:val="24"/>
          <w:lang w:val="da-DK"/>
        </w:rPr>
        <w:t>grad</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pacing w:val="-2"/>
          <w:sz w:val="24"/>
          <w:lang w:val="da-DK"/>
        </w:rPr>
        <w:t>projektet.</w:t>
      </w:r>
    </w:p>
    <w:p w14:paraId="5B9E7BC6" w14:textId="77777777" w:rsidR="00A8113D" w:rsidRPr="003E3716" w:rsidRDefault="00A8113D">
      <w:pPr>
        <w:pStyle w:val="Brdtekst"/>
        <w:spacing w:before="96"/>
        <w:ind w:left="0"/>
        <w:rPr>
          <w:lang w:val="da-DK"/>
        </w:rPr>
      </w:pPr>
    </w:p>
    <w:p w14:paraId="69FF507D" w14:textId="77777777" w:rsidR="00A8113D" w:rsidRPr="003E3716" w:rsidRDefault="001A3C68">
      <w:pPr>
        <w:pStyle w:val="Listeafsnit"/>
        <w:numPr>
          <w:ilvl w:val="0"/>
          <w:numId w:val="4"/>
        </w:numPr>
        <w:tabs>
          <w:tab w:val="left" w:pos="360"/>
        </w:tabs>
        <w:spacing w:before="1" w:line="249" w:lineRule="auto"/>
        <w:ind w:left="110" w:right="105" w:firstLine="0"/>
        <w:rPr>
          <w:sz w:val="24"/>
          <w:lang w:val="da-DK"/>
        </w:rPr>
      </w:pPr>
      <w:r w:rsidRPr="003E3716">
        <w:rPr>
          <w:sz w:val="24"/>
          <w:lang w:val="da-DK"/>
        </w:rPr>
        <w:t>En beskrivelse af alle de væsentlige virkninger, for så vidt oplysninger om sådanne virkninger forelig- ger, som projektet kan forventes at få på miljøet som følge af:</w:t>
      </w:r>
    </w:p>
    <w:p w14:paraId="02BFCB64" w14:textId="77777777" w:rsidR="00A8113D" w:rsidRPr="003E3716" w:rsidRDefault="001A3C68">
      <w:pPr>
        <w:pStyle w:val="Listeafsnit"/>
        <w:numPr>
          <w:ilvl w:val="1"/>
          <w:numId w:val="4"/>
        </w:numPr>
        <w:tabs>
          <w:tab w:val="left" w:pos="356"/>
        </w:tabs>
        <w:spacing w:before="181"/>
        <w:ind w:hanging="246"/>
        <w:rPr>
          <w:sz w:val="24"/>
          <w:lang w:val="da-DK"/>
        </w:rPr>
      </w:pPr>
      <w:r w:rsidRPr="003E3716">
        <w:rPr>
          <w:sz w:val="24"/>
          <w:lang w:val="da-DK"/>
        </w:rPr>
        <w:t>de</w:t>
      </w:r>
      <w:r w:rsidRPr="003E3716">
        <w:rPr>
          <w:spacing w:val="-1"/>
          <w:sz w:val="24"/>
          <w:lang w:val="da-DK"/>
        </w:rPr>
        <w:t xml:space="preserve"> </w:t>
      </w:r>
      <w:r w:rsidRPr="003E3716">
        <w:rPr>
          <w:sz w:val="24"/>
          <w:lang w:val="da-DK"/>
        </w:rPr>
        <w:t>forventede</w:t>
      </w:r>
      <w:r w:rsidRPr="003E3716">
        <w:rPr>
          <w:spacing w:val="-1"/>
          <w:sz w:val="24"/>
          <w:lang w:val="da-DK"/>
        </w:rPr>
        <w:t xml:space="preserve"> </w:t>
      </w:r>
      <w:r w:rsidRPr="003E3716">
        <w:rPr>
          <w:sz w:val="24"/>
          <w:lang w:val="da-DK"/>
        </w:rPr>
        <w:t>reststoffer</w:t>
      </w:r>
      <w:r w:rsidRPr="003E3716">
        <w:rPr>
          <w:spacing w:val="-1"/>
          <w:sz w:val="24"/>
          <w:lang w:val="da-DK"/>
        </w:rPr>
        <w:t xml:space="preserve"> </w:t>
      </w:r>
      <w:r w:rsidRPr="003E3716">
        <w:rPr>
          <w:sz w:val="24"/>
          <w:lang w:val="da-DK"/>
        </w:rPr>
        <w:t>og</w:t>
      </w:r>
      <w:r w:rsidRPr="003E3716">
        <w:rPr>
          <w:spacing w:val="-1"/>
          <w:sz w:val="24"/>
          <w:lang w:val="da-DK"/>
        </w:rPr>
        <w:t xml:space="preserve"> </w:t>
      </w:r>
      <w:r w:rsidRPr="003E3716">
        <w:rPr>
          <w:sz w:val="24"/>
          <w:lang w:val="da-DK"/>
        </w:rPr>
        <w:t>emissioner</w:t>
      </w:r>
      <w:r w:rsidRPr="003E3716">
        <w:rPr>
          <w:spacing w:val="-1"/>
          <w:sz w:val="24"/>
          <w:lang w:val="da-DK"/>
        </w:rPr>
        <w:t xml:space="preserve"> </w:t>
      </w:r>
      <w:r w:rsidRPr="003E3716">
        <w:rPr>
          <w:sz w:val="24"/>
          <w:lang w:val="da-DK"/>
        </w:rPr>
        <w:t>og den</w:t>
      </w:r>
      <w:r w:rsidRPr="003E3716">
        <w:rPr>
          <w:spacing w:val="-1"/>
          <w:sz w:val="24"/>
          <w:lang w:val="da-DK"/>
        </w:rPr>
        <w:t xml:space="preserve"> </w:t>
      </w:r>
      <w:r w:rsidRPr="003E3716">
        <w:rPr>
          <w:sz w:val="24"/>
          <w:lang w:val="da-DK"/>
        </w:rPr>
        <w:t>forventede</w:t>
      </w:r>
      <w:r w:rsidRPr="003E3716">
        <w:rPr>
          <w:spacing w:val="-1"/>
          <w:sz w:val="24"/>
          <w:lang w:val="da-DK"/>
        </w:rPr>
        <w:t xml:space="preserve"> </w:t>
      </w:r>
      <w:r w:rsidRPr="003E3716">
        <w:rPr>
          <w:sz w:val="24"/>
          <w:lang w:val="da-DK"/>
        </w:rPr>
        <w:t>affaldsproduktion,</w:t>
      </w:r>
      <w:r w:rsidRPr="003E3716">
        <w:rPr>
          <w:spacing w:val="-1"/>
          <w:sz w:val="24"/>
          <w:lang w:val="da-DK"/>
        </w:rPr>
        <w:t xml:space="preserve"> </w:t>
      </w:r>
      <w:r w:rsidRPr="003E3716">
        <w:rPr>
          <w:sz w:val="24"/>
          <w:lang w:val="da-DK"/>
        </w:rPr>
        <w:t>hvor</w:t>
      </w:r>
      <w:r w:rsidRPr="003E3716">
        <w:rPr>
          <w:spacing w:val="-1"/>
          <w:sz w:val="24"/>
          <w:lang w:val="da-DK"/>
        </w:rPr>
        <w:t xml:space="preserve"> </w:t>
      </w:r>
      <w:r w:rsidRPr="003E3716">
        <w:rPr>
          <w:sz w:val="24"/>
          <w:lang w:val="da-DK"/>
        </w:rPr>
        <w:t>dette</w:t>
      </w:r>
      <w:r w:rsidRPr="003E3716">
        <w:rPr>
          <w:spacing w:val="-1"/>
          <w:sz w:val="24"/>
          <w:lang w:val="da-DK"/>
        </w:rPr>
        <w:t xml:space="preserve"> </w:t>
      </w:r>
      <w:r w:rsidRPr="003E3716">
        <w:rPr>
          <w:sz w:val="24"/>
          <w:lang w:val="da-DK"/>
        </w:rPr>
        <w:t xml:space="preserve">er </w:t>
      </w:r>
      <w:r w:rsidRPr="003E3716">
        <w:rPr>
          <w:spacing w:val="-2"/>
          <w:sz w:val="24"/>
          <w:lang w:val="da-DK"/>
        </w:rPr>
        <w:t>relevant,</w:t>
      </w:r>
    </w:p>
    <w:p w14:paraId="12EA7819" w14:textId="77777777" w:rsidR="00A8113D" w:rsidRPr="003E3716" w:rsidRDefault="001A3C68">
      <w:pPr>
        <w:pStyle w:val="Listeafsnit"/>
        <w:numPr>
          <w:ilvl w:val="1"/>
          <w:numId w:val="4"/>
        </w:numPr>
        <w:tabs>
          <w:tab w:val="left" w:pos="369"/>
        </w:tabs>
        <w:spacing w:before="193"/>
        <w:ind w:left="369" w:hanging="259"/>
        <w:rPr>
          <w:sz w:val="24"/>
          <w:lang w:val="da-DK"/>
        </w:rPr>
      </w:pPr>
      <w:r w:rsidRPr="003E3716">
        <w:rPr>
          <w:sz w:val="24"/>
          <w:lang w:val="da-DK"/>
        </w:rPr>
        <w:t>brugen</w:t>
      </w:r>
      <w:r w:rsidRPr="003E3716">
        <w:rPr>
          <w:spacing w:val="-3"/>
          <w:sz w:val="24"/>
          <w:lang w:val="da-DK"/>
        </w:rPr>
        <w:t xml:space="preserve"> </w:t>
      </w:r>
      <w:r w:rsidRPr="003E3716">
        <w:rPr>
          <w:sz w:val="24"/>
          <w:lang w:val="da-DK"/>
        </w:rPr>
        <w:t>af</w:t>
      </w:r>
      <w:r w:rsidRPr="003E3716">
        <w:rPr>
          <w:spacing w:val="-2"/>
          <w:sz w:val="24"/>
          <w:lang w:val="da-DK"/>
        </w:rPr>
        <w:t xml:space="preserve"> </w:t>
      </w:r>
      <w:r w:rsidRPr="003E3716">
        <w:rPr>
          <w:sz w:val="24"/>
          <w:lang w:val="da-DK"/>
        </w:rPr>
        <w:t>naturressourcer,</w:t>
      </w:r>
      <w:r w:rsidRPr="003E3716">
        <w:rPr>
          <w:spacing w:val="-3"/>
          <w:sz w:val="24"/>
          <w:lang w:val="da-DK"/>
        </w:rPr>
        <w:t xml:space="preserve"> </w:t>
      </w:r>
      <w:r w:rsidRPr="003E3716">
        <w:rPr>
          <w:sz w:val="24"/>
          <w:lang w:val="da-DK"/>
        </w:rPr>
        <w:t>særlig</w:t>
      </w:r>
      <w:r w:rsidRPr="003E3716">
        <w:rPr>
          <w:spacing w:val="-2"/>
          <w:sz w:val="24"/>
          <w:lang w:val="da-DK"/>
        </w:rPr>
        <w:t xml:space="preserve"> </w:t>
      </w:r>
      <w:r w:rsidRPr="003E3716">
        <w:rPr>
          <w:sz w:val="24"/>
          <w:lang w:val="da-DK"/>
        </w:rPr>
        <w:t>jordarealer,</w:t>
      </w:r>
      <w:r w:rsidRPr="003E3716">
        <w:rPr>
          <w:spacing w:val="-3"/>
          <w:sz w:val="24"/>
          <w:lang w:val="da-DK"/>
        </w:rPr>
        <w:t xml:space="preserve"> </w:t>
      </w:r>
      <w:r w:rsidRPr="003E3716">
        <w:rPr>
          <w:sz w:val="24"/>
          <w:lang w:val="da-DK"/>
        </w:rPr>
        <w:t>jordbund,</w:t>
      </w:r>
      <w:r w:rsidRPr="003E3716">
        <w:rPr>
          <w:spacing w:val="-2"/>
          <w:sz w:val="24"/>
          <w:lang w:val="da-DK"/>
        </w:rPr>
        <w:t xml:space="preserve"> </w:t>
      </w:r>
      <w:r w:rsidRPr="003E3716">
        <w:rPr>
          <w:sz w:val="24"/>
          <w:lang w:val="da-DK"/>
        </w:rPr>
        <w:t>vand</w:t>
      </w:r>
      <w:r w:rsidRPr="003E3716">
        <w:rPr>
          <w:spacing w:val="-3"/>
          <w:sz w:val="24"/>
          <w:lang w:val="da-DK"/>
        </w:rPr>
        <w:t xml:space="preserve"> </w:t>
      </w:r>
      <w:r w:rsidRPr="003E3716">
        <w:rPr>
          <w:sz w:val="24"/>
          <w:lang w:val="da-DK"/>
        </w:rPr>
        <w:t>og</w:t>
      </w:r>
      <w:r w:rsidRPr="003E3716">
        <w:rPr>
          <w:spacing w:val="-2"/>
          <w:sz w:val="24"/>
          <w:lang w:val="da-DK"/>
        </w:rPr>
        <w:t xml:space="preserve"> biodiversitet.</w:t>
      </w:r>
    </w:p>
    <w:p w14:paraId="480E1679" w14:textId="77777777" w:rsidR="00A8113D" w:rsidRPr="003E3716" w:rsidRDefault="00A8113D">
      <w:pPr>
        <w:pStyle w:val="Brdtekst"/>
        <w:spacing w:before="95"/>
        <w:ind w:left="0"/>
        <w:rPr>
          <w:lang w:val="da-DK"/>
        </w:rPr>
      </w:pPr>
    </w:p>
    <w:p w14:paraId="5F81040F" w14:textId="1AE95CDD" w:rsidR="00A8113D" w:rsidRPr="003E3716" w:rsidRDefault="001A3C68">
      <w:pPr>
        <w:pStyle w:val="Listeafsnit"/>
        <w:numPr>
          <w:ilvl w:val="0"/>
          <w:numId w:val="4"/>
        </w:numPr>
        <w:tabs>
          <w:tab w:val="left" w:pos="110"/>
          <w:tab w:val="left" w:pos="366"/>
        </w:tabs>
        <w:spacing w:before="1" w:line="249" w:lineRule="auto"/>
        <w:ind w:left="110" w:right="109" w:hanging="1"/>
        <w:rPr>
          <w:sz w:val="24"/>
          <w:lang w:val="da-DK"/>
        </w:rPr>
      </w:pPr>
      <w:r w:rsidRPr="003E3716">
        <w:rPr>
          <w:sz w:val="24"/>
          <w:lang w:val="da-DK"/>
        </w:rPr>
        <w:t xml:space="preserve">Der skal, hvor det er relevant, tages hensyn til kriterierne i bilag </w:t>
      </w:r>
      <w:ins w:id="201" w:author="Nanna Vestergaard" w:date="2025-01-24T10:23:00Z">
        <w:r w:rsidRPr="003E3716">
          <w:rPr>
            <w:sz w:val="24"/>
            <w:lang w:val="da-DK"/>
          </w:rPr>
          <w:t>4</w:t>
        </w:r>
      </w:ins>
      <w:del w:id="202" w:author="Nanna Vestergaard" w:date="2025-01-24T10:23:00Z">
        <w:r w:rsidRPr="003E3716" w:rsidDel="001A3C68">
          <w:rPr>
            <w:sz w:val="24"/>
            <w:lang w:val="da-DK"/>
          </w:rPr>
          <w:delText>3</w:delText>
        </w:r>
      </w:del>
      <w:r w:rsidRPr="003E3716">
        <w:rPr>
          <w:sz w:val="24"/>
          <w:lang w:val="da-DK"/>
        </w:rPr>
        <w:t xml:space="preserve"> ved indsamlingen af oplysninger i</w:t>
      </w:r>
      <w:r w:rsidRPr="003E3716">
        <w:rPr>
          <w:spacing w:val="80"/>
          <w:sz w:val="24"/>
          <w:lang w:val="da-DK"/>
        </w:rPr>
        <w:t xml:space="preserve"> </w:t>
      </w:r>
      <w:r w:rsidRPr="003E3716">
        <w:rPr>
          <w:sz w:val="24"/>
          <w:lang w:val="da-DK"/>
        </w:rPr>
        <w:t>overensstemmelse med punkt 1-3.</w:t>
      </w:r>
    </w:p>
    <w:p w14:paraId="7385A710" w14:textId="77777777" w:rsidR="00A8113D" w:rsidRPr="003E3716" w:rsidRDefault="00A8113D">
      <w:pPr>
        <w:spacing w:line="249" w:lineRule="auto"/>
        <w:rPr>
          <w:sz w:val="24"/>
          <w:lang w:val="da-DK"/>
        </w:rPr>
        <w:sectPr w:rsidR="00A8113D" w:rsidRPr="003E3716">
          <w:pgSz w:w="11910" w:h="16840"/>
          <w:pgMar w:top="1320" w:right="740" w:bottom="840" w:left="740" w:header="0" w:footer="652" w:gutter="0"/>
          <w:cols w:space="708"/>
        </w:sectPr>
      </w:pPr>
    </w:p>
    <w:p w14:paraId="6966F510" w14:textId="77777777" w:rsidR="00A8113D" w:rsidRPr="003E3716" w:rsidRDefault="001A3C68">
      <w:pPr>
        <w:pStyle w:val="Overskrift1"/>
        <w:ind w:left="9482"/>
        <w:jc w:val="left"/>
        <w:rPr>
          <w:lang w:val="da-DK"/>
        </w:rPr>
      </w:pPr>
      <w:bookmarkStart w:id="203" w:name="Bilag_4_-_Kriterier_til_bestemmelse_af,_"/>
      <w:bookmarkEnd w:id="203"/>
      <w:r w:rsidRPr="003E3716">
        <w:rPr>
          <w:lang w:val="da-DK"/>
        </w:rPr>
        <w:lastRenderedPageBreak/>
        <w:t xml:space="preserve">Bilag </w:t>
      </w:r>
      <w:r w:rsidRPr="003E3716">
        <w:rPr>
          <w:spacing w:val="-10"/>
          <w:lang w:val="da-DK"/>
        </w:rPr>
        <w:t>4</w:t>
      </w:r>
    </w:p>
    <w:p w14:paraId="2DD46884" w14:textId="77777777" w:rsidR="00A8113D" w:rsidRPr="003E3716" w:rsidRDefault="001A3C68">
      <w:pPr>
        <w:pStyle w:val="Overskrift2"/>
        <w:spacing w:line="249" w:lineRule="auto"/>
        <w:ind w:left="242" w:right="239"/>
        <w:rPr>
          <w:lang w:val="da-DK"/>
        </w:rPr>
      </w:pPr>
      <w:r w:rsidRPr="003E3716">
        <w:rPr>
          <w:lang w:val="da-DK"/>
        </w:rPr>
        <w:t>Kriterier</w:t>
      </w:r>
      <w:r w:rsidRPr="003E3716">
        <w:rPr>
          <w:spacing w:val="-3"/>
          <w:lang w:val="da-DK"/>
        </w:rPr>
        <w:t xml:space="preserve"> </w:t>
      </w:r>
      <w:r w:rsidRPr="003E3716">
        <w:rPr>
          <w:lang w:val="da-DK"/>
        </w:rPr>
        <w:t>til</w:t>
      </w:r>
      <w:r w:rsidRPr="003E3716">
        <w:rPr>
          <w:spacing w:val="-3"/>
          <w:lang w:val="da-DK"/>
        </w:rPr>
        <w:t xml:space="preserve"> </w:t>
      </w:r>
      <w:r w:rsidRPr="003E3716">
        <w:rPr>
          <w:lang w:val="da-DK"/>
        </w:rPr>
        <w:t>bestemmelse</w:t>
      </w:r>
      <w:r w:rsidRPr="003E3716">
        <w:rPr>
          <w:spacing w:val="-3"/>
          <w:lang w:val="da-DK"/>
        </w:rPr>
        <w:t xml:space="preserve"> </w:t>
      </w:r>
      <w:r w:rsidRPr="003E3716">
        <w:rPr>
          <w:lang w:val="da-DK"/>
        </w:rPr>
        <w:t>af,</w:t>
      </w:r>
      <w:r w:rsidRPr="003E3716">
        <w:rPr>
          <w:spacing w:val="-3"/>
          <w:lang w:val="da-DK"/>
        </w:rPr>
        <w:t xml:space="preserve"> </w:t>
      </w:r>
      <w:r w:rsidRPr="003E3716">
        <w:rPr>
          <w:lang w:val="da-DK"/>
        </w:rPr>
        <w:t>hvorvidt</w:t>
      </w:r>
      <w:r w:rsidRPr="003E3716">
        <w:rPr>
          <w:spacing w:val="-3"/>
          <w:lang w:val="da-DK"/>
        </w:rPr>
        <w:t xml:space="preserve"> </w:t>
      </w:r>
      <w:r w:rsidRPr="003E3716">
        <w:rPr>
          <w:lang w:val="da-DK"/>
        </w:rPr>
        <w:t>projekter</w:t>
      </w:r>
      <w:r w:rsidRPr="003E3716">
        <w:rPr>
          <w:spacing w:val="-3"/>
          <w:lang w:val="da-DK"/>
        </w:rPr>
        <w:t xml:space="preserve"> </w:t>
      </w:r>
      <w:r w:rsidRPr="003E3716">
        <w:rPr>
          <w:lang w:val="da-DK"/>
        </w:rPr>
        <w:t>opført</w:t>
      </w:r>
      <w:r w:rsidRPr="003E3716">
        <w:rPr>
          <w:spacing w:val="-3"/>
          <w:lang w:val="da-DK"/>
        </w:rPr>
        <w:t xml:space="preserve"> </w:t>
      </w:r>
      <w:r w:rsidRPr="003E3716">
        <w:rPr>
          <w:lang w:val="da-DK"/>
        </w:rPr>
        <w:t>på</w:t>
      </w:r>
      <w:r w:rsidRPr="003E3716">
        <w:rPr>
          <w:spacing w:val="-3"/>
          <w:lang w:val="da-DK"/>
        </w:rPr>
        <w:t xml:space="preserve"> </w:t>
      </w:r>
      <w:r w:rsidRPr="003E3716">
        <w:rPr>
          <w:lang w:val="da-DK"/>
        </w:rPr>
        <w:t>bilag</w:t>
      </w:r>
      <w:r w:rsidRPr="003E3716">
        <w:rPr>
          <w:spacing w:val="-3"/>
          <w:lang w:val="da-DK"/>
        </w:rPr>
        <w:t xml:space="preserve"> </w:t>
      </w:r>
      <w:r w:rsidRPr="003E3716">
        <w:rPr>
          <w:lang w:val="da-DK"/>
        </w:rPr>
        <w:t>2</w:t>
      </w:r>
      <w:r w:rsidRPr="003E3716">
        <w:rPr>
          <w:spacing w:val="-3"/>
          <w:lang w:val="da-DK"/>
        </w:rPr>
        <w:t xml:space="preserve"> </w:t>
      </w:r>
      <w:r w:rsidRPr="003E3716">
        <w:rPr>
          <w:lang w:val="da-DK"/>
        </w:rPr>
        <w:t>skal</w:t>
      </w:r>
      <w:r w:rsidRPr="003E3716">
        <w:rPr>
          <w:spacing w:val="-3"/>
          <w:lang w:val="da-DK"/>
        </w:rPr>
        <w:t xml:space="preserve"> </w:t>
      </w:r>
      <w:r w:rsidRPr="003E3716">
        <w:rPr>
          <w:lang w:val="da-DK"/>
        </w:rPr>
        <w:t>underkastes</w:t>
      </w:r>
      <w:r w:rsidRPr="003E3716">
        <w:rPr>
          <w:spacing w:val="-4"/>
          <w:lang w:val="da-DK"/>
        </w:rPr>
        <w:t xml:space="preserve"> </w:t>
      </w:r>
      <w:r w:rsidRPr="003E3716">
        <w:rPr>
          <w:lang w:val="da-DK"/>
        </w:rPr>
        <w:t>en</w:t>
      </w:r>
      <w:r w:rsidRPr="003E3716">
        <w:rPr>
          <w:spacing w:val="-4"/>
          <w:lang w:val="da-DK"/>
        </w:rPr>
        <w:t xml:space="preserve"> </w:t>
      </w:r>
      <w:r w:rsidRPr="003E3716">
        <w:rPr>
          <w:lang w:val="da-DK"/>
        </w:rPr>
        <w:t>miljøkonse</w:t>
      </w:r>
      <w:del w:id="204" w:author="Alia Koleilat" w:date="2025-02-11T12:18:00Z">
        <w:r w:rsidRPr="003E3716" w:rsidDel="00854AD4">
          <w:rPr>
            <w:lang w:val="da-DK"/>
          </w:rPr>
          <w:delText xml:space="preserve">­ </w:delText>
        </w:r>
      </w:del>
      <w:r w:rsidRPr="003E3716">
        <w:rPr>
          <w:spacing w:val="-2"/>
          <w:lang w:val="da-DK"/>
        </w:rPr>
        <w:t>kvensvurdering</w:t>
      </w:r>
    </w:p>
    <w:p w14:paraId="48BA538A" w14:textId="12C56026" w:rsidR="00A8113D" w:rsidRPr="003E3716" w:rsidRDefault="001A3C68">
      <w:pPr>
        <w:spacing w:before="202" w:line="249" w:lineRule="auto"/>
        <w:ind w:left="1161" w:right="1158"/>
        <w:jc w:val="center"/>
        <w:rPr>
          <w:i/>
          <w:sz w:val="24"/>
          <w:lang w:val="da-DK"/>
        </w:rPr>
      </w:pPr>
      <w:bookmarkStart w:id="205" w:name="Kriterier_til_bestemmelse_af,_hvorvidt_p"/>
      <w:bookmarkEnd w:id="205"/>
      <w:r w:rsidRPr="003E3716">
        <w:rPr>
          <w:i/>
          <w:sz w:val="24"/>
          <w:lang w:val="da-DK"/>
        </w:rPr>
        <w:t>Kriterier</w:t>
      </w:r>
      <w:r w:rsidRPr="003E3716">
        <w:rPr>
          <w:i/>
          <w:spacing w:val="-5"/>
          <w:sz w:val="24"/>
          <w:lang w:val="da-DK"/>
        </w:rPr>
        <w:t xml:space="preserve"> </w:t>
      </w:r>
      <w:r w:rsidRPr="003E3716">
        <w:rPr>
          <w:i/>
          <w:sz w:val="24"/>
          <w:lang w:val="da-DK"/>
        </w:rPr>
        <w:t>til</w:t>
      </w:r>
      <w:r w:rsidRPr="003E3716">
        <w:rPr>
          <w:i/>
          <w:spacing w:val="-4"/>
          <w:sz w:val="24"/>
          <w:lang w:val="da-DK"/>
        </w:rPr>
        <w:t xml:space="preserve"> </w:t>
      </w:r>
      <w:r w:rsidRPr="003E3716">
        <w:rPr>
          <w:i/>
          <w:sz w:val="24"/>
          <w:lang w:val="da-DK"/>
        </w:rPr>
        <w:t>bestemmelse</w:t>
      </w:r>
      <w:r w:rsidRPr="003E3716">
        <w:rPr>
          <w:i/>
          <w:spacing w:val="-4"/>
          <w:sz w:val="24"/>
          <w:lang w:val="da-DK"/>
        </w:rPr>
        <w:t xml:space="preserve"> </w:t>
      </w:r>
      <w:r w:rsidRPr="003E3716">
        <w:rPr>
          <w:i/>
          <w:sz w:val="24"/>
          <w:lang w:val="da-DK"/>
        </w:rPr>
        <w:t>af,</w:t>
      </w:r>
      <w:r w:rsidRPr="003E3716">
        <w:rPr>
          <w:i/>
          <w:spacing w:val="-4"/>
          <w:sz w:val="24"/>
          <w:lang w:val="da-DK"/>
        </w:rPr>
        <w:t xml:space="preserve"> </w:t>
      </w:r>
      <w:r w:rsidRPr="003E3716">
        <w:rPr>
          <w:i/>
          <w:sz w:val="24"/>
          <w:lang w:val="da-DK"/>
        </w:rPr>
        <w:t>hvorvidt</w:t>
      </w:r>
      <w:r w:rsidRPr="003E3716">
        <w:rPr>
          <w:i/>
          <w:spacing w:val="-4"/>
          <w:sz w:val="24"/>
          <w:lang w:val="da-DK"/>
        </w:rPr>
        <w:t xml:space="preserve"> </w:t>
      </w:r>
      <w:r w:rsidRPr="003E3716">
        <w:rPr>
          <w:i/>
          <w:sz w:val="24"/>
          <w:lang w:val="da-DK"/>
        </w:rPr>
        <w:t>projekter</w:t>
      </w:r>
      <w:r w:rsidRPr="003E3716">
        <w:rPr>
          <w:i/>
          <w:spacing w:val="-5"/>
          <w:sz w:val="24"/>
          <w:lang w:val="da-DK"/>
        </w:rPr>
        <w:t xml:space="preserve"> </w:t>
      </w:r>
      <w:r w:rsidRPr="003E3716">
        <w:rPr>
          <w:i/>
          <w:sz w:val="24"/>
          <w:lang w:val="da-DK"/>
        </w:rPr>
        <w:t>opført</w:t>
      </w:r>
      <w:r w:rsidRPr="003E3716">
        <w:rPr>
          <w:i/>
          <w:spacing w:val="-4"/>
          <w:sz w:val="24"/>
          <w:lang w:val="da-DK"/>
        </w:rPr>
        <w:t xml:space="preserve"> </w:t>
      </w:r>
      <w:r w:rsidRPr="003E3716">
        <w:rPr>
          <w:i/>
          <w:sz w:val="24"/>
          <w:lang w:val="da-DK"/>
        </w:rPr>
        <w:t>på</w:t>
      </w:r>
      <w:r w:rsidRPr="003E3716">
        <w:rPr>
          <w:i/>
          <w:spacing w:val="-4"/>
          <w:sz w:val="24"/>
          <w:lang w:val="da-DK"/>
        </w:rPr>
        <w:t xml:space="preserve"> </w:t>
      </w:r>
      <w:del w:id="206" w:author="Alia Koleilat" w:date="2025-02-11T12:18:00Z">
        <w:r w:rsidRPr="003E3716" w:rsidDel="00854AD4">
          <w:rPr>
            <w:i/>
            <w:sz w:val="24"/>
            <w:lang w:val="da-DK"/>
          </w:rPr>
          <w:delText>bialg</w:delText>
        </w:r>
        <w:r w:rsidRPr="003E3716" w:rsidDel="00854AD4">
          <w:rPr>
            <w:i/>
            <w:spacing w:val="-4"/>
            <w:sz w:val="24"/>
            <w:lang w:val="da-DK"/>
          </w:rPr>
          <w:delText xml:space="preserve"> </w:delText>
        </w:r>
      </w:del>
      <w:ins w:id="207" w:author="Alia Koleilat" w:date="2025-02-11T12:18:00Z">
        <w:r w:rsidR="00854AD4">
          <w:rPr>
            <w:i/>
            <w:sz w:val="24"/>
            <w:lang w:val="da-DK"/>
          </w:rPr>
          <w:t>bilag</w:t>
        </w:r>
        <w:r w:rsidR="00854AD4" w:rsidRPr="003E3716">
          <w:rPr>
            <w:i/>
            <w:spacing w:val="-4"/>
            <w:sz w:val="24"/>
            <w:lang w:val="da-DK"/>
          </w:rPr>
          <w:t xml:space="preserve"> </w:t>
        </w:r>
      </w:ins>
      <w:r w:rsidRPr="003E3716">
        <w:rPr>
          <w:i/>
          <w:sz w:val="24"/>
          <w:lang w:val="da-DK"/>
        </w:rPr>
        <w:t>2</w:t>
      </w:r>
      <w:r w:rsidRPr="003E3716">
        <w:rPr>
          <w:i/>
          <w:spacing w:val="-4"/>
          <w:sz w:val="24"/>
          <w:lang w:val="da-DK"/>
        </w:rPr>
        <w:t xml:space="preserve"> </w:t>
      </w:r>
      <w:r w:rsidRPr="003E3716">
        <w:rPr>
          <w:i/>
          <w:sz w:val="24"/>
          <w:lang w:val="da-DK"/>
        </w:rPr>
        <w:t>skal</w:t>
      </w:r>
      <w:r w:rsidRPr="003E3716">
        <w:rPr>
          <w:i/>
          <w:spacing w:val="-4"/>
          <w:sz w:val="24"/>
          <w:lang w:val="da-DK"/>
        </w:rPr>
        <w:t xml:space="preserve"> </w:t>
      </w:r>
      <w:r w:rsidRPr="003E3716">
        <w:rPr>
          <w:i/>
          <w:sz w:val="24"/>
          <w:lang w:val="da-DK"/>
        </w:rPr>
        <w:t>underkastes</w:t>
      </w:r>
      <w:r w:rsidRPr="003E3716">
        <w:rPr>
          <w:i/>
          <w:spacing w:val="-5"/>
          <w:sz w:val="24"/>
          <w:lang w:val="da-DK"/>
        </w:rPr>
        <w:t xml:space="preserve"> </w:t>
      </w:r>
      <w:r w:rsidRPr="003E3716">
        <w:rPr>
          <w:i/>
          <w:sz w:val="24"/>
          <w:lang w:val="da-DK"/>
        </w:rPr>
        <w:t xml:space="preserve">en </w:t>
      </w:r>
      <w:r w:rsidRPr="003E3716">
        <w:rPr>
          <w:i/>
          <w:spacing w:val="-2"/>
          <w:sz w:val="24"/>
          <w:lang w:val="da-DK"/>
        </w:rPr>
        <w:t>miljøkonsekvensvurdering</w:t>
      </w:r>
    </w:p>
    <w:p w14:paraId="2F23A8D4" w14:textId="77777777" w:rsidR="00A8113D" w:rsidRPr="003E3716" w:rsidRDefault="001A3C68">
      <w:pPr>
        <w:spacing w:before="182"/>
        <w:ind w:left="110"/>
        <w:rPr>
          <w:i/>
          <w:sz w:val="24"/>
          <w:lang w:val="da-DK"/>
        </w:rPr>
      </w:pPr>
      <w:r w:rsidRPr="003E3716">
        <w:rPr>
          <w:i/>
          <w:sz w:val="24"/>
          <w:lang w:val="da-DK"/>
        </w:rPr>
        <w:t>(VVM-direktivets</w:t>
      </w:r>
      <w:r w:rsidRPr="003E3716">
        <w:rPr>
          <w:i/>
          <w:spacing w:val="-6"/>
          <w:sz w:val="24"/>
          <w:lang w:val="da-DK"/>
        </w:rPr>
        <w:t xml:space="preserve"> </w:t>
      </w:r>
      <w:r w:rsidRPr="003E3716">
        <w:rPr>
          <w:i/>
          <w:sz w:val="24"/>
          <w:lang w:val="da-DK"/>
        </w:rPr>
        <w:t>bilag</w:t>
      </w:r>
      <w:r w:rsidRPr="003E3716">
        <w:rPr>
          <w:i/>
          <w:spacing w:val="-4"/>
          <w:sz w:val="24"/>
          <w:lang w:val="da-DK"/>
        </w:rPr>
        <w:t xml:space="preserve"> </w:t>
      </w:r>
      <w:r w:rsidRPr="003E3716">
        <w:rPr>
          <w:i/>
          <w:sz w:val="24"/>
          <w:lang w:val="da-DK"/>
        </w:rPr>
        <w:t>III</w:t>
      </w:r>
      <w:r w:rsidRPr="003E3716">
        <w:rPr>
          <w:i/>
          <w:spacing w:val="-4"/>
          <w:sz w:val="24"/>
          <w:lang w:val="da-DK"/>
        </w:rPr>
        <w:t xml:space="preserve"> </w:t>
      </w:r>
      <w:r w:rsidRPr="003E3716">
        <w:rPr>
          <w:i/>
          <w:sz w:val="24"/>
          <w:lang w:val="da-DK"/>
        </w:rPr>
        <w:t>om</w:t>
      </w:r>
      <w:r w:rsidRPr="003E3716">
        <w:rPr>
          <w:i/>
          <w:spacing w:val="-6"/>
          <w:sz w:val="24"/>
          <w:lang w:val="da-DK"/>
        </w:rPr>
        <w:t xml:space="preserve"> </w:t>
      </w:r>
      <w:r w:rsidRPr="003E3716">
        <w:rPr>
          <w:i/>
          <w:sz w:val="24"/>
          <w:lang w:val="da-DK"/>
        </w:rPr>
        <w:t>udvælgelseskriterier</w:t>
      </w:r>
      <w:r w:rsidRPr="003E3716">
        <w:rPr>
          <w:i/>
          <w:spacing w:val="-5"/>
          <w:sz w:val="24"/>
          <w:lang w:val="da-DK"/>
        </w:rPr>
        <w:t xml:space="preserve"> </w:t>
      </w:r>
      <w:r w:rsidRPr="003E3716">
        <w:rPr>
          <w:i/>
          <w:sz w:val="24"/>
          <w:lang w:val="da-DK"/>
        </w:rPr>
        <w:t>omhandlet</w:t>
      </w:r>
      <w:r w:rsidRPr="003E3716">
        <w:rPr>
          <w:i/>
          <w:spacing w:val="-4"/>
          <w:sz w:val="24"/>
          <w:lang w:val="da-DK"/>
        </w:rPr>
        <w:t xml:space="preserve"> </w:t>
      </w:r>
      <w:r w:rsidRPr="003E3716">
        <w:rPr>
          <w:i/>
          <w:sz w:val="24"/>
          <w:lang w:val="da-DK"/>
        </w:rPr>
        <w:t>i</w:t>
      </w:r>
      <w:r w:rsidRPr="003E3716">
        <w:rPr>
          <w:i/>
          <w:spacing w:val="-5"/>
          <w:sz w:val="24"/>
          <w:lang w:val="da-DK"/>
        </w:rPr>
        <w:t xml:space="preserve"> </w:t>
      </w:r>
      <w:r w:rsidRPr="003E3716">
        <w:rPr>
          <w:i/>
          <w:sz w:val="24"/>
          <w:lang w:val="da-DK"/>
        </w:rPr>
        <w:t>artikel</w:t>
      </w:r>
      <w:r w:rsidRPr="003E3716">
        <w:rPr>
          <w:i/>
          <w:spacing w:val="-4"/>
          <w:sz w:val="24"/>
          <w:lang w:val="da-DK"/>
        </w:rPr>
        <w:t xml:space="preserve"> </w:t>
      </w:r>
      <w:r w:rsidRPr="003E3716">
        <w:rPr>
          <w:i/>
          <w:sz w:val="24"/>
          <w:lang w:val="da-DK"/>
        </w:rPr>
        <w:t>4,</w:t>
      </w:r>
      <w:r w:rsidRPr="003E3716">
        <w:rPr>
          <w:i/>
          <w:spacing w:val="-4"/>
          <w:sz w:val="24"/>
          <w:lang w:val="da-DK"/>
        </w:rPr>
        <w:t xml:space="preserve"> </w:t>
      </w:r>
      <w:r w:rsidRPr="003E3716">
        <w:rPr>
          <w:i/>
          <w:sz w:val="24"/>
          <w:lang w:val="da-DK"/>
        </w:rPr>
        <w:t>stk.</w:t>
      </w:r>
      <w:r w:rsidRPr="003E3716">
        <w:rPr>
          <w:i/>
          <w:spacing w:val="-4"/>
          <w:sz w:val="24"/>
          <w:lang w:val="da-DK"/>
        </w:rPr>
        <w:t xml:space="preserve"> </w:t>
      </w:r>
      <w:r w:rsidRPr="003E3716">
        <w:rPr>
          <w:i/>
          <w:spacing w:val="-5"/>
          <w:sz w:val="24"/>
          <w:lang w:val="da-DK"/>
        </w:rPr>
        <w:t>3.)</w:t>
      </w:r>
    </w:p>
    <w:p w14:paraId="0610A2BD" w14:textId="77777777" w:rsidR="00A8113D" w:rsidRPr="003E3716" w:rsidRDefault="00A8113D">
      <w:pPr>
        <w:pStyle w:val="Brdtekst"/>
        <w:spacing w:before="96"/>
        <w:ind w:left="0"/>
        <w:rPr>
          <w:i/>
          <w:lang w:val="da-DK"/>
        </w:rPr>
      </w:pPr>
    </w:p>
    <w:p w14:paraId="473FD858" w14:textId="77777777" w:rsidR="00A8113D" w:rsidRDefault="001A3C68">
      <w:pPr>
        <w:pStyle w:val="Listeafsnit"/>
        <w:numPr>
          <w:ilvl w:val="0"/>
          <w:numId w:val="3"/>
        </w:numPr>
        <w:tabs>
          <w:tab w:val="left" w:pos="350"/>
        </w:tabs>
        <w:spacing w:before="0"/>
        <w:rPr>
          <w:sz w:val="24"/>
        </w:rPr>
      </w:pPr>
      <w:proofErr w:type="spellStart"/>
      <w:r>
        <w:rPr>
          <w:sz w:val="24"/>
        </w:rPr>
        <w:t>Projekters</w:t>
      </w:r>
      <w:proofErr w:type="spellEnd"/>
      <w:r>
        <w:rPr>
          <w:spacing w:val="-10"/>
          <w:sz w:val="24"/>
        </w:rPr>
        <w:t xml:space="preserve"> </w:t>
      </w:r>
      <w:proofErr w:type="spellStart"/>
      <w:r>
        <w:rPr>
          <w:spacing w:val="-2"/>
          <w:sz w:val="24"/>
        </w:rPr>
        <w:t>Karakteristika</w:t>
      </w:r>
      <w:proofErr w:type="spellEnd"/>
      <w:r>
        <w:rPr>
          <w:spacing w:val="-2"/>
          <w:sz w:val="24"/>
        </w:rPr>
        <w:t>:</w:t>
      </w:r>
    </w:p>
    <w:p w14:paraId="775B7DD5" w14:textId="77777777" w:rsidR="00A8113D" w:rsidRDefault="00A8113D">
      <w:pPr>
        <w:pStyle w:val="Brdtekst"/>
        <w:spacing w:before="96"/>
        <w:ind w:left="0"/>
      </w:pPr>
    </w:p>
    <w:p w14:paraId="0BF75ABB" w14:textId="77777777" w:rsidR="00A8113D" w:rsidRPr="003E3716" w:rsidRDefault="001A3C68">
      <w:pPr>
        <w:pStyle w:val="Brdtekst"/>
        <w:spacing w:before="0"/>
        <w:rPr>
          <w:lang w:val="da-DK"/>
        </w:rPr>
      </w:pPr>
      <w:r w:rsidRPr="003E3716">
        <w:rPr>
          <w:lang w:val="da-DK"/>
        </w:rPr>
        <w:t>Projekters</w:t>
      </w:r>
      <w:r w:rsidRPr="003E3716">
        <w:rPr>
          <w:spacing w:val="-6"/>
          <w:lang w:val="da-DK"/>
        </w:rPr>
        <w:t xml:space="preserve"> </w:t>
      </w:r>
      <w:r w:rsidRPr="003E3716">
        <w:rPr>
          <w:lang w:val="da-DK"/>
        </w:rPr>
        <w:t>karakteristika</w:t>
      </w:r>
      <w:r w:rsidRPr="003E3716">
        <w:rPr>
          <w:spacing w:val="-2"/>
          <w:lang w:val="da-DK"/>
        </w:rPr>
        <w:t xml:space="preserve"> </w:t>
      </w:r>
      <w:r w:rsidRPr="003E3716">
        <w:rPr>
          <w:lang w:val="da-DK"/>
        </w:rPr>
        <w:t>skal</w:t>
      </w:r>
      <w:r w:rsidRPr="003E3716">
        <w:rPr>
          <w:spacing w:val="-2"/>
          <w:lang w:val="da-DK"/>
        </w:rPr>
        <w:t xml:space="preserve"> </w:t>
      </w:r>
      <w:r w:rsidRPr="003E3716">
        <w:rPr>
          <w:lang w:val="da-DK"/>
        </w:rPr>
        <w:t>især</w:t>
      </w:r>
      <w:r w:rsidRPr="003E3716">
        <w:rPr>
          <w:spacing w:val="-2"/>
          <w:lang w:val="da-DK"/>
        </w:rPr>
        <w:t xml:space="preserve"> </w:t>
      </w:r>
      <w:r w:rsidRPr="003E3716">
        <w:rPr>
          <w:lang w:val="da-DK"/>
        </w:rPr>
        <w:t>anskues</w:t>
      </w:r>
      <w:r w:rsidRPr="003E3716">
        <w:rPr>
          <w:spacing w:val="-3"/>
          <w:lang w:val="da-DK"/>
        </w:rPr>
        <w:t xml:space="preserve"> </w:t>
      </w:r>
      <w:r w:rsidRPr="003E3716">
        <w:rPr>
          <w:lang w:val="da-DK"/>
        </w:rPr>
        <w:t>i</w:t>
      </w:r>
      <w:r w:rsidRPr="003E3716">
        <w:rPr>
          <w:spacing w:val="-2"/>
          <w:lang w:val="da-DK"/>
        </w:rPr>
        <w:t xml:space="preserve"> </w:t>
      </w:r>
      <w:r w:rsidRPr="003E3716">
        <w:rPr>
          <w:lang w:val="da-DK"/>
        </w:rPr>
        <w:t>forhold</w:t>
      </w:r>
      <w:r w:rsidRPr="003E3716">
        <w:rPr>
          <w:spacing w:val="-2"/>
          <w:lang w:val="da-DK"/>
        </w:rPr>
        <w:t xml:space="preserve"> </w:t>
      </w:r>
      <w:r w:rsidRPr="003E3716">
        <w:rPr>
          <w:spacing w:val="-4"/>
          <w:lang w:val="da-DK"/>
        </w:rPr>
        <w:t>til:</w:t>
      </w:r>
    </w:p>
    <w:p w14:paraId="2B605F46" w14:textId="77777777" w:rsidR="00A8113D" w:rsidRPr="003E3716" w:rsidRDefault="001A3C68">
      <w:pPr>
        <w:pStyle w:val="Listeafsnit"/>
        <w:numPr>
          <w:ilvl w:val="1"/>
          <w:numId w:val="3"/>
        </w:numPr>
        <w:tabs>
          <w:tab w:val="left" w:pos="356"/>
        </w:tabs>
        <w:ind w:hanging="246"/>
        <w:rPr>
          <w:sz w:val="24"/>
          <w:lang w:val="da-DK"/>
        </w:rPr>
      </w:pPr>
      <w:r w:rsidRPr="003E3716">
        <w:rPr>
          <w:sz w:val="24"/>
          <w:lang w:val="da-DK"/>
        </w:rPr>
        <w:t>hele</w:t>
      </w:r>
      <w:r w:rsidRPr="003E3716">
        <w:rPr>
          <w:spacing w:val="-3"/>
          <w:sz w:val="24"/>
          <w:lang w:val="da-DK"/>
        </w:rPr>
        <w:t xml:space="preserve"> </w:t>
      </w:r>
      <w:r w:rsidRPr="003E3716">
        <w:rPr>
          <w:sz w:val="24"/>
          <w:lang w:val="da-DK"/>
        </w:rPr>
        <w:t>projektets</w:t>
      </w:r>
      <w:r w:rsidRPr="003E3716">
        <w:rPr>
          <w:spacing w:val="-3"/>
          <w:sz w:val="24"/>
          <w:lang w:val="da-DK"/>
        </w:rPr>
        <w:t xml:space="preserve"> </w:t>
      </w:r>
      <w:r w:rsidRPr="003E3716">
        <w:rPr>
          <w:sz w:val="24"/>
          <w:lang w:val="da-DK"/>
        </w:rPr>
        <w:t>dimensioner</w:t>
      </w:r>
      <w:r w:rsidRPr="003E3716">
        <w:rPr>
          <w:spacing w:val="-2"/>
          <w:sz w:val="24"/>
          <w:lang w:val="da-DK"/>
        </w:rPr>
        <w:t xml:space="preserve"> </w:t>
      </w:r>
      <w:r w:rsidRPr="003E3716">
        <w:rPr>
          <w:sz w:val="24"/>
          <w:lang w:val="da-DK"/>
        </w:rPr>
        <w:t>og</w:t>
      </w:r>
      <w:r w:rsidRPr="003E3716">
        <w:rPr>
          <w:spacing w:val="-2"/>
          <w:sz w:val="24"/>
          <w:lang w:val="da-DK"/>
        </w:rPr>
        <w:t xml:space="preserve"> udformning,</w:t>
      </w:r>
    </w:p>
    <w:p w14:paraId="2B33C1C5" w14:textId="77777777" w:rsidR="00A8113D" w:rsidRPr="003E3716" w:rsidRDefault="001A3C68">
      <w:pPr>
        <w:pStyle w:val="Listeafsnit"/>
        <w:numPr>
          <w:ilvl w:val="1"/>
          <w:numId w:val="3"/>
        </w:numPr>
        <w:tabs>
          <w:tab w:val="left" w:pos="369"/>
        </w:tabs>
        <w:ind w:left="369" w:hanging="259"/>
        <w:rPr>
          <w:sz w:val="24"/>
          <w:lang w:val="da-DK"/>
        </w:rPr>
      </w:pPr>
      <w:r w:rsidRPr="003E3716">
        <w:rPr>
          <w:sz w:val="24"/>
          <w:lang w:val="da-DK"/>
        </w:rPr>
        <w:t>kumulation</w:t>
      </w:r>
      <w:r w:rsidRPr="003E3716">
        <w:rPr>
          <w:spacing w:val="-2"/>
          <w:sz w:val="24"/>
          <w:lang w:val="da-DK"/>
        </w:rPr>
        <w:t xml:space="preserve"> </w:t>
      </w:r>
      <w:r w:rsidRPr="003E3716">
        <w:rPr>
          <w:sz w:val="24"/>
          <w:lang w:val="da-DK"/>
        </w:rPr>
        <w:t xml:space="preserve">med andre eksisterende og/eller godkendte </w:t>
      </w:r>
      <w:r w:rsidRPr="003E3716">
        <w:rPr>
          <w:spacing w:val="-2"/>
          <w:sz w:val="24"/>
          <w:lang w:val="da-DK"/>
        </w:rPr>
        <w:t>projekter,</w:t>
      </w:r>
    </w:p>
    <w:p w14:paraId="7B9D6506" w14:textId="77777777" w:rsidR="00A8113D" w:rsidRPr="003E3716" w:rsidRDefault="001A3C68">
      <w:pPr>
        <w:pStyle w:val="Listeafsnit"/>
        <w:numPr>
          <w:ilvl w:val="1"/>
          <w:numId w:val="3"/>
        </w:numPr>
        <w:tabs>
          <w:tab w:val="left" w:pos="356"/>
        </w:tabs>
        <w:ind w:hanging="246"/>
        <w:rPr>
          <w:sz w:val="24"/>
          <w:lang w:val="da-DK"/>
        </w:rPr>
      </w:pPr>
      <w:r w:rsidRPr="003E3716">
        <w:rPr>
          <w:sz w:val="24"/>
          <w:lang w:val="da-DK"/>
        </w:rPr>
        <w:t>brugen</w:t>
      </w:r>
      <w:r w:rsidRPr="003E3716">
        <w:rPr>
          <w:spacing w:val="-3"/>
          <w:sz w:val="24"/>
          <w:lang w:val="da-DK"/>
        </w:rPr>
        <w:t xml:space="preserve"> </w:t>
      </w:r>
      <w:r w:rsidRPr="003E3716">
        <w:rPr>
          <w:sz w:val="24"/>
          <w:lang w:val="da-DK"/>
        </w:rPr>
        <w:t>af</w:t>
      </w:r>
      <w:r w:rsidRPr="003E3716">
        <w:rPr>
          <w:spacing w:val="-2"/>
          <w:sz w:val="24"/>
          <w:lang w:val="da-DK"/>
        </w:rPr>
        <w:t xml:space="preserve"> </w:t>
      </w:r>
      <w:r w:rsidRPr="003E3716">
        <w:rPr>
          <w:sz w:val="24"/>
          <w:lang w:val="da-DK"/>
        </w:rPr>
        <w:t>naturressourcer,</w:t>
      </w:r>
      <w:r w:rsidRPr="003E3716">
        <w:rPr>
          <w:spacing w:val="-3"/>
          <w:sz w:val="24"/>
          <w:lang w:val="da-DK"/>
        </w:rPr>
        <w:t xml:space="preserve"> </w:t>
      </w:r>
      <w:r w:rsidRPr="003E3716">
        <w:rPr>
          <w:sz w:val="24"/>
          <w:lang w:val="da-DK"/>
        </w:rPr>
        <w:t>særlig</w:t>
      </w:r>
      <w:r w:rsidRPr="003E3716">
        <w:rPr>
          <w:spacing w:val="-2"/>
          <w:sz w:val="24"/>
          <w:lang w:val="da-DK"/>
        </w:rPr>
        <w:t xml:space="preserve"> </w:t>
      </w:r>
      <w:r w:rsidRPr="003E3716">
        <w:rPr>
          <w:sz w:val="24"/>
          <w:lang w:val="da-DK"/>
        </w:rPr>
        <w:t>jordarealer,</w:t>
      </w:r>
      <w:r w:rsidRPr="003E3716">
        <w:rPr>
          <w:spacing w:val="-3"/>
          <w:sz w:val="24"/>
          <w:lang w:val="da-DK"/>
        </w:rPr>
        <w:t xml:space="preserve"> </w:t>
      </w:r>
      <w:r w:rsidRPr="003E3716">
        <w:rPr>
          <w:sz w:val="24"/>
          <w:lang w:val="da-DK"/>
        </w:rPr>
        <w:t>jordbund,</w:t>
      </w:r>
      <w:r w:rsidRPr="003E3716">
        <w:rPr>
          <w:spacing w:val="-2"/>
          <w:sz w:val="24"/>
          <w:lang w:val="da-DK"/>
        </w:rPr>
        <w:t xml:space="preserve"> </w:t>
      </w:r>
      <w:r w:rsidRPr="003E3716">
        <w:rPr>
          <w:sz w:val="24"/>
          <w:lang w:val="da-DK"/>
        </w:rPr>
        <w:t>vand</w:t>
      </w:r>
      <w:r w:rsidRPr="003E3716">
        <w:rPr>
          <w:spacing w:val="-3"/>
          <w:sz w:val="24"/>
          <w:lang w:val="da-DK"/>
        </w:rPr>
        <w:t xml:space="preserve"> </w:t>
      </w:r>
      <w:r w:rsidRPr="003E3716">
        <w:rPr>
          <w:sz w:val="24"/>
          <w:lang w:val="da-DK"/>
        </w:rPr>
        <w:t>og</w:t>
      </w:r>
      <w:r w:rsidRPr="003E3716">
        <w:rPr>
          <w:spacing w:val="-2"/>
          <w:sz w:val="24"/>
          <w:lang w:val="da-DK"/>
        </w:rPr>
        <w:t xml:space="preserve"> biodiversitet,</w:t>
      </w:r>
    </w:p>
    <w:p w14:paraId="60399BCD" w14:textId="77777777" w:rsidR="00A8113D" w:rsidRDefault="001A3C68">
      <w:pPr>
        <w:pStyle w:val="Listeafsnit"/>
        <w:numPr>
          <w:ilvl w:val="1"/>
          <w:numId w:val="3"/>
        </w:numPr>
        <w:tabs>
          <w:tab w:val="left" w:pos="369"/>
        </w:tabs>
        <w:ind w:left="369" w:hanging="259"/>
        <w:rPr>
          <w:sz w:val="24"/>
        </w:rPr>
      </w:pPr>
      <w:proofErr w:type="spellStart"/>
      <w:r>
        <w:rPr>
          <w:spacing w:val="-2"/>
          <w:sz w:val="24"/>
        </w:rPr>
        <w:t>affaldsproduktion</w:t>
      </w:r>
      <w:proofErr w:type="spellEnd"/>
      <w:r>
        <w:rPr>
          <w:spacing w:val="-2"/>
          <w:sz w:val="24"/>
        </w:rPr>
        <w:t>,</w:t>
      </w:r>
    </w:p>
    <w:p w14:paraId="1D1AF4CC" w14:textId="77777777" w:rsidR="00A8113D" w:rsidRDefault="001A3C68">
      <w:pPr>
        <w:pStyle w:val="Listeafsnit"/>
        <w:numPr>
          <w:ilvl w:val="1"/>
          <w:numId w:val="3"/>
        </w:numPr>
        <w:tabs>
          <w:tab w:val="left" w:pos="356"/>
        </w:tabs>
        <w:ind w:hanging="246"/>
        <w:rPr>
          <w:sz w:val="24"/>
        </w:rPr>
      </w:pPr>
      <w:r>
        <w:rPr>
          <w:sz w:val="24"/>
        </w:rPr>
        <w:t xml:space="preserve">forurening og </w:t>
      </w:r>
      <w:r>
        <w:rPr>
          <w:spacing w:val="-2"/>
          <w:sz w:val="24"/>
        </w:rPr>
        <w:t>gener,</w:t>
      </w:r>
    </w:p>
    <w:p w14:paraId="2E2DEA1C" w14:textId="77777777" w:rsidR="00A8113D" w:rsidRPr="003E3716" w:rsidRDefault="001A3C68">
      <w:pPr>
        <w:pStyle w:val="Listeafsnit"/>
        <w:numPr>
          <w:ilvl w:val="1"/>
          <w:numId w:val="3"/>
        </w:numPr>
        <w:tabs>
          <w:tab w:val="left" w:pos="349"/>
        </w:tabs>
        <w:spacing w:line="249" w:lineRule="auto"/>
        <w:ind w:left="110" w:right="106" w:firstLine="0"/>
        <w:rPr>
          <w:sz w:val="24"/>
          <w:lang w:val="da-DK"/>
        </w:rPr>
      </w:pPr>
      <w:r w:rsidRPr="003E3716">
        <w:rPr>
          <w:sz w:val="24"/>
          <w:lang w:val="da-DK"/>
        </w:rPr>
        <w:t>risikoen for større ulykker og/eller katastrofer, som er relevante for det pågældende projekt, herunder</w:t>
      </w:r>
      <w:r w:rsidRPr="003E3716">
        <w:rPr>
          <w:spacing w:val="40"/>
          <w:sz w:val="24"/>
          <w:lang w:val="da-DK"/>
        </w:rPr>
        <w:t xml:space="preserve"> </w:t>
      </w:r>
      <w:r w:rsidRPr="003E3716">
        <w:rPr>
          <w:sz w:val="24"/>
          <w:lang w:val="da-DK"/>
        </w:rPr>
        <w:t>sådanne som forårsages af klimaændringer, i overensstemmelse med videnskabelig viden,</w:t>
      </w:r>
    </w:p>
    <w:p w14:paraId="327B1043" w14:textId="77777777" w:rsidR="00A8113D" w:rsidRPr="003E3716" w:rsidRDefault="001A3C68">
      <w:pPr>
        <w:pStyle w:val="Listeafsnit"/>
        <w:numPr>
          <w:ilvl w:val="1"/>
          <w:numId w:val="3"/>
        </w:numPr>
        <w:tabs>
          <w:tab w:val="left" w:pos="369"/>
        </w:tabs>
        <w:spacing w:before="182"/>
        <w:ind w:left="369" w:hanging="259"/>
        <w:rPr>
          <w:sz w:val="24"/>
          <w:lang w:val="da-DK"/>
        </w:rPr>
      </w:pPr>
      <w:r w:rsidRPr="003E3716">
        <w:rPr>
          <w:sz w:val="24"/>
          <w:lang w:val="da-DK"/>
        </w:rPr>
        <w:t>risikoen</w:t>
      </w:r>
      <w:r w:rsidRPr="003E3716">
        <w:rPr>
          <w:spacing w:val="-1"/>
          <w:sz w:val="24"/>
          <w:lang w:val="da-DK"/>
        </w:rPr>
        <w:t xml:space="preserve"> </w:t>
      </w:r>
      <w:r w:rsidRPr="003E3716">
        <w:rPr>
          <w:sz w:val="24"/>
          <w:lang w:val="da-DK"/>
        </w:rPr>
        <w:t>for</w:t>
      </w:r>
      <w:r w:rsidRPr="003E3716">
        <w:rPr>
          <w:spacing w:val="-1"/>
          <w:sz w:val="24"/>
          <w:lang w:val="da-DK"/>
        </w:rPr>
        <w:t xml:space="preserve"> </w:t>
      </w:r>
      <w:r w:rsidRPr="003E3716">
        <w:rPr>
          <w:sz w:val="24"/>
          <w:lang w:val="da-DK"/>
        </w:rPr>
        <w:t>menneskers</w:t>
      </w:r>
      <w:r w:rsidRPr="003E3716">
        <w:rPr>
          <w:spacing w:val="-2"/>
          <w:sz w:val="24"/>
          <w:lang w:val="da-DK"/>
        </w:rPr>
        <w:t xml:space="preserve"> </w:t>
      </w:r>
      <w:r w:rsidRPr="003E3716">
        <w:rPr>
          <w:sz w:val="24"/>
          <w:lang w:val="da-DK"/>
        </w:rPr>
        <w:t>sundhed</w:t>
      </w:r>
      <w:r w:rsidRPr="003E3716">
        <w:rPr>
          <w:spacing w:val="-1"/>
          <w:sz w:val="24"/>
          <w:lang w:val="da-DK"/>
        </w:rPr>
        <w:t xml:space="preserve"> </w:t>
      </w:r>
      <w:r w:rsidRPr="003E3716">
        <w:rPr>
          <w:sz w:val="24"/>
          <w:lang w:val="da-DK"/>
        </w:rPr>
        <w:t>(f.eks.</w:t>
      </w:r>
      <w:r w:rsidRPr="003E3716">
        <w:rPr>
          <w:spacing w:val="-1"/>
          <w:sz w:val="24"/>
          <w:lang w:val="da-DK"/>
        </w:rPr>
        <w:t xml:space="preserve"> </w:t>
      </w:r>
      <w:r w:rsidRPr="003E3716">
        <w:rPr>
          <w:sz w:val="24"/>
          <w:lang w:val="da-DK"/>
        </w:rPr>
        <w:t>som</w:t>
      </w:r>
      <w:r w:rsidRPr="003E3716">
        <w:rPr>
          <w:spacing w:val="-1"/>
          <w:sz w:val="24"/>
          <w:lang w:val="da-DK"/>
        </w:rPr>
        <w:t xml:space="preserve"> </w:t>
      </w:r>
      <w:r w:rsidRPr="003E3716">
        <w:rPr>
          <w:sz w:val="24"/>
          <w:lang w:val="da-DK"/>
        </w:rPr>
        <w:t>følge</w:t>
      </w:r>
      <w:r w:rsidRPr="003E3716">
        <w:rPr>
          <w:spacing w:val="-1"/>
          <w:sz w:val="24"/>
          <w:lang w:val="da-DK"/>
        </w:rPr>
        <w:t xml:space="preserve"> </w:t>
      </w:r>
      <w:r w:rsidRPr="003E3716">
        <w:rPr>
          <w:sz w:val="24"/>
          <w:lang w:val="da-DK"/>
        </w:rPr>
        <w:t>af</w:t>
      </w:r>
      <w:r w:rsidRPr="003E3716">
        <w:rPr>
          <w:spacing w:val="-1"/>
          <w:sz w:val="24"/>
          <w:lang w:val="da-DK"/>
        </w:rPr>
        <w:t xml:space="preserve"> </w:t>
      </w:r>
      <w:r w:rsidRPr="003E3716">
        <w:rPr>
          <w:sz w:val="24"/>
          <w:lang w:val="da-DK"/>
        </w:rPr>
        <w:t>vand-</w:t>
      </w:r>
      <w:r w:rsidRPr="003E3716">
        <w:rPr>
          <w:spacing w:val="-1"/>
          <w:sz w:val="24"/>
          <w:lang w:val="da-DK"/>
        </w:rPr>
        <w:t xml:space="preserve"> </w:t>
      </w:r>
      <w:r w:rsidRPr="003E3716">
        <w:rPr>
          <w:sz w:val="24"/>
          <w:lang w:val="da-DK"/>
        </w:rPr>
        <w:t xml:space="preserve">eller </w:t>
      </w:r>
      <w:r w:rsidRPr="003E3716">
        <w:rPr>
          <w:spacing w:val="-2"/>
          <w:sz w:val="24"/>
          <w:lang w:val="da-DK"/>
        </w:rPr>
        <w:t>luftforurening).</w:t>
      </w:r>
    </w:p>
    <w:p w14:paraId="362B96E2" w14:textId="77777777" w:rsidR="00A8113D" w:rsidRPr="003E3716" w:rsidRDefault="00A8113D">
      <w:pPr>
        <w:pStyle w:val="Brdtekst"/>
        <w:spacing w:before="0"/>
        <w:ind w:left="0"/>
        <w:rPr>
          <w:lang w:val="da-DK"/>
        </w:rPr>
      </w:pPr>
    </w:p>
    <w:p w14:paraId="41482CF3" w14:textId="77777777" w:rsidR="00A8113D" w:rsidRPr="003E3716" w:rsidRDefault="00A8113D">
      <w:pPr>
        <w:pStyle w:val="Brdtekst"/>
        <w:spacing w:before="0"/>
        <w:ind w:left="0"/>
        <w:rPr>
          <w:lang w:val="da-DK"/>
        </w:rPr>
      </w:pPr>
    </w:p>
    <w:p w14:paraId="08F13FBF" w14:textId="77777777" w:rsidR="00A8113D" w:rsidRDefault="001A3C68">
      <w:pPr>
        <w:pStyle w:val="Listeafsnit"/>
        <w:numPr>
          <w:ilvl w:val="0"/>
          <w:numId w:val="3"/>
        </w:numPr>
        <w:tabs>
          <w:tab w:val="left" w:pos="350"/>
        </w:tabs>
        <w:spacing w:before="0"/>
        <w:rPr>
          <w:sz w:val="24"/>
        </w:rPr>
      </w:pPr>
      <w:proofErr w:type="spellStart"/>
      <w:r>
        <w:rPr>
          <w:sz w:val="24"/>
        </w:rPr>
        <w:t>Projekters</w:t>
      </w:r>
      <w:proofErr w:type="spellEnd"/>
      <w:r>
        <w:rPr>
          <w:spacing w:val="-10"/>
          <w:sz w:val="24"/>
        </w:rPr>
        <w:t xml:space="preserve"> </w:t>
      </w:r>
      <w:proofErr w:type="spellStart"/>
      <w:r>
        <w:rPr>
          <w:spacing w:val="-2"/>
          <w:sz w:val="24"/>
        </w:rPr>
        <w:t>Placering</w:t>
      </w:r>
      <w:proofErr w:type="spellEnd"/>
      <w:r>
        <w:rPr>
          <w:spacing w:val="-2"/>
          <w:sz w:val="24"/>
        </w:rPr>
        <w:t>:</w:t>
      </w:r>
    </w:p>
    <w:p w14:paraId="2A273138" w14:textId="77777777" w:rsidR="00A8113D" w:rsidRDefault="00A8113D">
      <w:pPr>
        <w:pStyle w:val="Brdtekst"/>
        <w:spacing w:before="96"/>
        <w:ind w:left="0"/>
      </w:pPr>
    </w:p>
    <w:p w14:paraId="3C97F8FA" w14:textId="77777777" w:rsidR="00A8113D" w:rsidRPr="003E3716" w:rsidRDefault="001A3C68">
      <w:pPr>
        <w:pStyle w:val="Brdtekst"/>
        <w:spacing w:before="1" w:line="249" w:lineRule="auto"/>
        <w:ind w:hanging="1"/>
        <w:rPr>
          <w:lang w:val="da-DK"/>
        </w:rPr>
      </w:pPr>
      <w:r w:rsidRPr="003E3716">
        <w:rPr>
          <w:lang w:val="da-DK"/>
        </w:rPr>
        <w:t>Den miljømæssige sårbarhed i de geografiske områder, der kan forventes at blive berørt af projekter, skal tages i betragtning, navnlig:</w:t>
      </w:r>
    </w:p>
    <w:p w14:paraId="2D375B2C" w14:textId="77777777" w:rsidR="00A8113D" w:rsidRPr="003E3716" w:rsidRDefault="001A3C68">
      <w:pPr>
        <w:pStyle w:val="Listeafsnit"/>
        <w:numPr>
          <w:ilvl w:val="1"/>
          <w:numId w:val="3"/>
        </w:numPr>
        <w:tabs>
          <w:tab w:val="left" w:pos="356"/>
        </w:tabs>
        <w:spacing w:before="182"/>
        <w:ind w:hanging="246"/>
        <w:rPr>
          <w:sz w:val="24"/>
          <w:lang w:val="da-DK"/>
        </w:rPr>
      </w:pPr>
      <w:r w:rsidRPr="003E3716">
        <w:rPr>
          <w:sz w:val="24"/>
          <w:lang w:val="da-DK"/>
        </w:rPr>
        <w:t xml:space="preserve">den eksisterende og godkendte </w:t>
      </w:r>
      <w:r w:rsidRPr="003E3716">
        <w:rPr>
          <w:spacing w:val="-2"/>
          <w:sz w:val="24"/>
          <w:lang w:val="da-DK"/>
        </w:rPr>
        <w:t>arealanvendelse,</w:t>
      </w:r>
    </w:p>
    <w:p w14:paraId="3FB18458" w14:textId="77777777" w:rsidR="00A8113D" w:rsidRPr="003E3716" w:rsidRDefault="001A3C68">
      <w:pPr>
        <w:pStyle w:val="Listeafsnit"/>
        <w:numPr>
          <w:ilvl w:val="1"/>
          <w:numId w:val="3"/>
        </w:numPr>
        <w:tabs>
          <w:tab w:val="left" w:pos="385"/>
        </w:tabs>
        <w:spacing w:line="249" w:lineRule="auto"/>
        <w:ind w:left="110" w:right="107" w:firstLine="0"/>
        <w:rPr>
          <w:sz w:val="24"/>
          <w:lang w:val="da-DK"/>
        </w:rPr>
      </w:pPr>
      <w:r w:rsidRPr="003E3716">
        <w:rPr>
          <w:sz w:val="24"/>
          <w:lang w:val="da-DK"/>
        </w:rPr>
        <w:t>naturressourcernes (herunder jordbund, jordarealer, vand og biodiversitet) relative rigdom, forekomst, kvalitet og regenereringskapacitet i området og dettes undergrund,</w:t>
      </w:r>
    </w:p>
    <w:p w14:paraId="182F0A40" w14:textId="77777777" w:rsidR="00A8113D" w:rsidRPr="003E3716" w:rsidRDefault="001A3C68">
      <w:pPr>
        <w:pStyle w:val="Listeafsnit"/>
        <w:numPr>
          <w:ilvl w:val="1"/>
          <w:numId w:val="3"/>
        </w:numPr>
        <w:tabs>
          <w:tab w:val="left" w:pos="356"/>
        </w:tabs>
        <w:spacing w:before="182"/>
        <w:ind w:hanging="246"/>
        <w:rPr>
          <w:sz w:val="24"/>
          <w:lang w:val="da-DK"/>
        </w:rPr>
      </w:pPr>
      <w:r w:rsidRPr="003E3716">
        <w:rPr>
          <w:sz w:val="24"/>
          <w:lang w:val="da-DK"/>
        </w:rPr>
        <w:t>det</w:t>
      </w:r>
      <w:r w:rsidRPr="003E3716">
        <w:rPr>
          <w:spacing w:val="-1"/>
          <w:sz w:val="24"/>
          <w:lang w:val="da-DK"/>
        </w:rPr>
        <w:t xml:space="preserve"> </w:t>
      </w:r>
      <w:r w:rsidRPr="003E3716">
        <w:rPr>
          <w:sz w:val="24"/>
          <w:lang w:val="da-DK"/>
        </w:rPr>
        <w:t>naturlige</w:t>
      </w:r>
      <w:r w:rsidRPr="003E3716">
        <w:rPr>
          <w:spacing w:val="-1"/>
          <w:sz w:val="24"/>
          <w:lang w:val="da-DK"/>
        </w:rPr>
        <w:t xml:space="preserve"> </w:t>
      </w:r>
      <w:r w:rsidRPr="003E3716">
        <w:rPr>
          <w:sz w:val="24"/>
          <w:lang w:val="da-DK"/>
        </w:rPr>
        <w:t>miljøs</w:t>
      </w:r>
      <w:r w:rsidRPr="003E3716">
        <w:rPr>
          <w:spacing w:val="-1"/>
          <w:sz w:val="24"/>
          <w:lang w:val="da-DK"/>
        </w:rPr>
        <w:t xml:space="preserve"> </w:t>
      </w:r>
      <w:r w:rsidRPr="003E3716">
        <w:rPr>
          <w:sz w:val="24"/>
          <w:lang w:val="da-DK"/>
        </w:rPr>
        <w:t>bæreevne</w:t>
      </w:r>
      <w:r w:rsidRPr="003E3716">
        <w:rPr>
          <w:spacing w:val="-1"/>
          <w:sz w:val="24"/>
          <w:lang w:val="da-DK"/>
        </w:rPr>
        <w:t xml:space="preserve"> </w:t>
      </w:r>
      <w:r w:rsidRPr="003E3716">
        <w:rPr>
          <w:sz w:val="24"/>
          <w:lang w:val="da-DK"/>
        </w:rPr>
        <w:t>med særlig</w:t>
      </w:r>
      <w:r w:rsidRPr="003E3716">
        <w:rPr>
          <w:spacing w:val="-1"/>
          <w:sz w:val="24"/>
          <w:lang w:val="da-DK"/>
        </w:rPr>
        <w:t xml:space="preserve"> </w:t>
      </w:r>
      <w:r w:rsidRPr="003E3716">
        <w:rPr>
          <w:sz w:val="24"/>
          <w:lang w:val="da-DK"/>
        </w:rPr>
        <w:t>opmærksomhed på</w:t>
      </w:r>
      <w:r w:rsidRPr="003E3716">
        <w:rPr>
          <w:spacing w:val="-1"/>
          <w:sz w:val="24"/>
          <w:lang w:val="da-DK"/>
        </w:rPr>
        <w:t xml:space="preserve"> </w:t>
      </w:r>
      <w:r w:rsidRPr="003E3716">
        <w:rPr>
          <w:sz w:val="24"/>
          <w:lang w:val="da-DK"/>
        </w:rPr>
        <w:t xml:space="preserve">følgende </w:t>
      </w:r>
      <w:r w:rsidRPr="003E3716">
        <w:rPr>
          <w:spacing w:val="-2"/>
          <w:sz w:val="24"/>
          <w:lang w:val="da-DK"/>
        </w:rPr>
        <w:t>områder:</w:t>
      </w:r>
    </w:p>
    <w:p w14:paraId="5FA8EA67" w14:textId="77777777" w:rsidR="00A8113D" w:rsidRPr="003E3716" w:rsidRDefault="001A3C68">
      <w:pPr>
        <w:pStyle w:val="Listeafsnit"/>
        <w:numPr>
          <w:ilvl w:val="2"/>
          <w:numId w:val="3"/>
        </w:numPr>
        <w:tabs>
          <w:tab w:val="left" w:pos="316"/>
        </w:tabs>
        <w:ind w:left="316" w:hanging="206"/>
        <w:rPr>
          <w:sz w:val="24"/>
          <w:lang w:val="da-DK"/>
        </w:rPr>
      </w:pPr>
      <w:r w:rsidRPr="003E3716">
        <w:rPr>
          <w:sz w:val="24"/>
          <w:lang w:val="da-DK"/>
        </w:rPr>
        <w:t>vådområder,</w:t>
      </w:r>
      <w:r w:rsidRPr="003E3716">
        <w:rPr>
          <w:spacing w:val="-7"/>
          <w:sz w:val="24"/>
          <w:lang w:val="da-DK"/>
        </w:rPr>
        <w:t xml:space="preserve"> </w:t>
      </w:r>
      <w:r w:rsidRPr="003E3716">
        <w:rPr>
          <w:sz w:val="24"/>
          <w:lang w:val="da-DK"/>
        </w:rPr>
        <w:t>områder</w:t>
      </w:r>
      <w:r w:rsidRPr="003E3716">
        <w:rPr>
          <w:spacing w:val="-6"/>
          <w:sz w:val="24"/>
          <w:lang w:val="da-DK"/>
        </w:rPr>
        <w:t xml:space="preserve"> </w:t>
      </w:r>
      <w:r w:rsidRPr="003E3716">
        <w:rPr>
          <w:sz w:val="24"/>
          <w:lang w:val="da-DK"/>
        </w:rPr>
        <w:t>langs</w:t>
      </w:r>
      <w:r w:rsidRPr="003E3716">
        <w:rPr>
          <w:spacing w:val="-6"/>
          <w:sz w:val="24"/>
          <w:lang w:val="da-DK"/>
        </w:rPr>
        <w:t xml:space="preserve"> </w:t>
      </w:r>
      <w:r w:rsidRPr="003E3716">
        <w:rPr>
          <w:sz w:val="24"/>
          <w:lang w:val="da-DK"/>
        </w:rPr>
        <w:t>bredder,</w:t>
      </w:r>
      <w:r w:rsidRPr="003E3716">
        <w:rPr>
          <w:spacing w:val="-6"/>
          <w:sz w:val="24"/>
          <w:lang w:val="da-DK"/>
        </w:rPr>
        <w:t xml:space="preserve"> </w:t>
      </w:r>
      <w:r w:rsidRPr="003E3716">
        <w:rPr>
          <w:spacing w:val="-2"/>
          <w:sz w:val="24"/>
          <w:lang w:val="da-DK"/>
        </w:rPr>
        <w:t>flodmundinger</w:t>
      </w:r>
    </w:p>
    <w:p w14:paraId="6E355140" w14:textId="77777777" w:rsidR="00A8113D" w:rsidRDefault="001A3C68">
      <w:pPr>
        <w:pStyle w:val="Listeafsnit"/>
        <w:numPr>
          <w:ilvl w:val="2"/>
          <w:numId w:val="3"/>
        </w:numPr>
        <w:tabs>
          <w:tab w:val="left" w:pos="383"/>
        </w:tabs>
        <w:ind w:left="383" w:hanging="273"/>
        <w:rPr>
          <w:sz w:val="24"/>
        </w:rPr>
      </w:pPr>
      <w:proofErr w:type="spellStart"/>
      <w:r>
        <w:rPr>
          <w:sz w:val="24"/>
        </w:rPr>
        <w:t>kystområder</w:t>
      </w:r>
      <w:proofErr w:type="spellEnd"/>
      <w:r>
        <w:rPr>
          <w:sz w:val="24"/>
        </w:rPr>
        <w:t xml:space="preserve"> </w:t>
      </w:r>
      <w:proofErr w:type="spellStart"/>
      <w:r>
        <w:rPr>
          <w:sz w:val="24"/>
        </w:rPr>
        <w:t>og</w:t>
      </w:r>
      <w:proofErr w:type="spellEnd"/>
      <w:r>
        <w:rPr>
          <w:sz w:val="24"/>
        </w:rPr>
        <w:t xml:space="preserve"> </w:t>
      </w:r>
      <w:proofErr w:type="spellStart"/>
      <w:r>
        <w:rPr>
          <w:spacing w:val="-2"/>
          <w:sz w:val="24"/>
        </w:rPr>
        <w:t>havmiljøet</w:t>
      </w:r>
      <w:proofErr w:type="spellEnd"/>
    </w:p>
    <w:p w14:paraId="0E7AEA4E" w14:textId="77777777" w:rsidR="00A8113D" w:rsidRDefault="001A3C68">
      <w:pPr>
        <w:pStyle w:val="Listeafsnit"/>
        <w:numPr>
          <w:ilvl w:val="2"/>
          <w:numId w:val="3"/>
        </w:numPr>
        <w:tabs>
          <w:tab w:val="left" w:pos="449"/>
        </w:tabs>
        <w:ind w:left="449" w:hanging="339"/>
        <w:rPr>
          <w:sz w:val="24"/>
        </w:rPr>
      </w:pPr>
      <w:r>
        <w:rPr>
          <w:sz w:val="24"/>
        </w:rPr>
        <w:t>bjerg-</w:t>
      </w:r>
      <w:r>
        <w:rPr>
          <w:spacing w:val="-3"/>
          <w:sz w:val="24"/>
        </w:rPr>
        <w:t xml:space="preserve"> </w:t>
      </w:r>
      <w:r>
        <w:rPr>
          <w:sz w:val="24"/>
        </w:rPr>
        <w:t>og</w:t>
      </w:r>
      <w:r>
        <w:rPr>
          <w:spacing w:val="-2"/>
          <w:sz w:val="24"/>
        </w:rPr>
        <w:t xml:space="preserve"> skovområder</w:t>
      </w:r>
    </w:p>
    <w:p w14:paraId="1C7B7519" w14:textId="77777777" w:rsidR="00A8113D" w:rsidRDefault="001A3C68">
      <w:pPr>
        <w:pStyle w:val="Listeafsnit"/>
        <w:numPr>
          <w:ilvl w:val="2"/>
          <w:numId w:val="3"/>
        </w:numPr>
        <w:tabs>
          <w:tab w:val="left" w:pos="436"/>
        </w:tabs>
        <w:ind w:left="436" w:hanging="326"/>
        <w:rPr>
          <w:sz w:val="24"/>
        </w:rPr>
      </w:pPr>
      <w:r>
        <w:rPr>
          <w:sz w:val="24"/>
        </w:rPr>
        <w:t>naturreservater og -</w:t>
      </w:r>
      <w:r>
        <w:rPr>
          <w:spacing w:val="-2"/>
          <w:sz w:val="24"/>
        </w:rPr>
        <w:t>parker</w:t>
      </w:r>
    </w:p>
    <w:p w14:paraId="474813DA" w14:textId="77777777" w:rsidR="00A8113D" w:rsidRPr="003E3716" w:rsidRDefault="001A3C68">
      <w:pPr>
        <w:pStyle w:val="Listeafsnit"/>
        <w:numPr>
          <w:ilvl w:val="2"/>
          <w:numId w:val="3"/>
        </w:numPr>
        <w:tabs>
          <w:tab w:val="left" w:pos="426"/>
        </w:tabs>
        <w:spacing w:line="249" w:lineRule="auto"/>
        <w:ind w:left="110" w:right="106" w:firstLine="0"/>
        <w:rPr>
          <w:sz w:val="24"/>
          <w:lang w:val="da-DK"/>
        </w:rPr>
      </w:pPr>
      <w:r w:rsidRPr="003E3716">
        <w:rPr>
          <w:sz w:val="24"/>
          <w:lang w:val="da-DK"/>
        </w:rPr>
        <w:t>områder,</w:t>
      </w:r>
      <w:r w:rsidRPr="003E3716">
        <w:rPr>
          <w:spacing w:val="40"/>
          <w:sz w:val="24"/>
          <w:lang w:val="da-DK"/>
        </w:rPr>
        <w:t xml:space="preserve"> </w:t>
      </w:r>
      <w:r w:rsidRPr="003E3716">
        <w:rPr>
          <w:sz w:val="24"/>
          <w:lang w:val="da-DK"/>
        </w:rPr>
        <w:t>der</w:t>
      </w:r>
      <w:r w:rsidRPr="003E3716">
        <w:rPr>
          <w:spacing w:val="40"/>
          <w:sz w:val="24"/>
          <w:lang w:val="da-DK"/>
        </w:rPr>
        <w:t xml:space="preserve"> </w:t>
      </w:r>
      <w:r w:rsidRPr="003E3716">
        <w:rPr>
          <w:sz w:val="24"/>
          <w:lang w:val="da-DK"/>
        </w:rPr>
        <w:t>er</w:t>
      </w:r>
      <w:r w:rsidRPr="003E3716">
        <w:rPr>
          <w:spacing w:val="40"/>
          <w:sz w:val="24"/>
          <w:lang w:val="da-DK"/>
        </w:rPr>
        <w:t xml:space="preserve"> </w:t>
      </w:r>
      <w:r w:rsidRPr="003E3716">
        <w:rPr>
          <w:sz w:val="24"/>
          <w:lang w:val="da-DK"/>
        </w:rPr>
        <w:t>registreret</w:t>
      </w:r>
      <w:r w:rsidRPr="003E3716">
        <w:rPr>
          <w:spacing w:val="40"/>
          <w:sz w:val="24"/>
          <w:lang w:val="da-DK"/>
        </w:rPr>
        <w:t xml:space="preserve"> </w:t>
      </w:r>
      <w:r w:rsidRPr="003E3716">
        <w:rPr>
          <w:sz w:val="24"/>
          <w:lang w:val="da-DK"/>
        </w:rPr>
        <w:t>eller</w:t>
      </w:r>
      <w:r w:rsidRPr="003E3716">
        <w:rPr>
          <w:spacing w:val="40"/>
          <w:sz w:val="24"/>
          <w:lang w:val="da-DK"/>
        </w:rPr>
        <w:t xml:space="preserve"> </w:t>
      </w:r>
      <w:r w:rsidRPr="003E3716">
        <w:rPr>
          <w:sz w:val="24"/>
          <w:lang w:val="da-DK"/>
        </w:rPr>
        <w:t>fredet</w:t>
      </w:r>
      <w:r w:rsidRPr="003E3716">
        <w:rPr>
          <w:spacing w:val="40"/>
          <w:sz w:val="24"/>
          <w:lang w:val="da-DK"/>
        </w:rPr>
        <w:t xml:space="preserve"> </w:t>
      </w:r>
      <w:r w:rsidRPr="003E3716">
        <w:rPr>
          <w:sz w:val="24"/>
          <w:lang w:val="da-DK"/>
        </w:rPr>
        <w:t>ved</w:t>
      </w:r>
      <w:r w:rsidRPr="003E3716">
        <w:rPr>
          <w:spacing w:val="40"/>
          <w:sz w:val="24"/>
          <w:lang w:val="da-DK"/>
        </w:rPr>
        <w:t xml:space="preserve"> </w:t>
      </w:r>
      <w:r w:rsidRPr="003E3716">
        <w:rPr>
          <w:sz w:val="24"/>
          <w:lang w:val="da-DK"/>
        </w:rPr>
        <w:t>national</w:t>
      </w:r>
      <w:r w:rsidRPr="003E3716">
        <w:rPr>
          <w:spacing w:val="40"/>
          <w:sz w:val="24"/>
          <w:lang w:val="da-DK"/>
        </w:rPr>
        <w:t xml:space="preserve"> </w:t>
      </w:r>
      <w:r w:rsidRPr="003E3716">
        <w:rPr>
          <w:sz w:val="24"/>
          <w:lang w:val="da-DK"/>
        </w:rPr>
        <w:t>lovgivning,</w:t>
      </w:r>
      <w:r w:rsidRPr="003E3716">
        <w:rPr>
          <w:spacing w:val="40"/>
          <w:sz w:val="24"/>
          <w:lang w:val="da-DK"/>
        </w:rPr>
        <w:t xml:space="preserve"> </w:t>
      </w:r>
      <w:r w:rsidRPr="003E3716">
        <w:rPr>
          <w:sz w:val="24"/>
          <w:lang w:val="da-DK"/>
        </w:rPr>
        <w:t>Natura</w:t>
      </w:r>
      <w:r w:rsidRPr="003E3716">
        <w:rPr>
          <w:spacing w:val="40"/>
          <w:sz w:val="24"/>
          <w:lang w:val="da-DK"/>
        </w:rPr>
        <w:t xml:space="preserve"> </w:t>
      </w:r>
      <w:r w:rsidRPr="003E3716">
        <w:rPr>
          <w:sz w:val="24"/>
          <w:lang w:val="da-DK"/>
        </w:rPr>
        <w:t>2000-områder</w:t>
      </w:r>
      <w:r w:rsidRPr="003E3716">
        <w:rPr>
          <w:spacing w:val="40"/>
          <w:sz w:val="24"/>
          <w:lang w:val="da-DK"/>
        </w:rPr>
        <w:t xml:space="preserve"> </w:t>
      </w:r>
      <w:r w:rsidRPr="003E3716">
        <w:rPr>
          <w:sz w:val="24"/>
          <w:lang w:val="da-DK"/>
        </w:rPr>
        <w:t>udpeget</w:t>
      </w:r>
      <w:r w:rsidRPr="003E3716">
        <w:rPr>
          <w:spacing w:val="40"/>
          <w:sz w:val="24"/>
          <w:lang w:val="da-DK"/>
        </w:rPr>
        <w:t xml:space="preserve"> </w:t>
      </w:r>
      <w:r w:rsidRPr="003E3716">
        <w:rPr>
          <w:sz w:val="24"/>
          <w:lang w:val="da-DK"/>
        </w:rPr>
        <w:t>af medlemsstater i henhold til direktiv 92/43/EØF og direktiv 2009/147/EF</w:t>
      </w:r>
    </w:p>
    <w:p w14:paraId="332E6EE2" w14:textId="77777777" w:rsidR="00A8113D" w:rsidRPr="003E3716" w:rsidRDefault="001A3C68">
      <w:pPr>
        <w:pStyle w:val="Listeafsnit"/>
        <w:numPr>
          <w:ilvl w:val="2"/>
          <w:numId w:val="3"/>
        </w:numPr>
        <w:tabs>
          <w:tab w:val="left" w:pos="110"/>
          <w:tab w:val="left" w:pos="440"/>
        </w:tabs>
        <w:spacing w:before="182" w:line="249" w:lineRule="auto"/>
        <w:ind w:left="110" w:right="106" w:hanging="1"/>
        <w:rPr>
          <w:sz w:val="24"/>
          <w:lang w:val="da-DK"/>
        </w:rPr>
      </w:pPr>
      <w:r w:rsidRPr="003E3716">
        <w:rPr>
          <w:sz w:val="24"/>
          <w:lang w:val="da-DK"/>
        </w:rPr>
        <w:t>områder, hvor det ikke er lykkedes - eller med hensyn til hvilke det menes, at det ikke er lykkedes - at opfylde de miljøkvalitetsnormer, der er fastsat i EU-lovgivningen, og som er relevante for projektet</w:t>
      </w:r>
    </w:p>
    <w:p w14:paraId="1760A208" w14:textId="77777777" w:rsidR="00A8113D" w:rsidRPr="003E3716" w:rsidRDefault="00A8113D">
      <w:pPr>
        <w:spacing w:line="249" w:lineRule="auto"/>
        <w:rPr>
          <w:sz w:val="24"/>
          <w:lang w:val="da-DK"/>
        </w:rPr>
        <w:sectPr w:rsidR="00A8113D" w:rsidRPr="003E3716">
          <w:pgSz w:w="11910" w:h="16840"/>
          <w:pgMar w:top="1320" w:right="740" w:bottom="840" w:left="740" w:header="0" w:footer="652" w:gutter="0"/>
          <w:cols w:space="708"/>
        </w:sectPr>
      </w:pPr>
    </w:p>
    <w:p w14:paraId="7134BCC8" w14:textId="77777777" w:rsidR="00A8113D" w:rsidRDefault="001A3C68">
      <w:pPr>
        <w:pStyle w:val="Listeafsnit"/>
        <w:numPr>
          <w:ilvl w:val="2"/>
          <w:numId w:val="3"/>
        </w:numPr>
        <w:tabs>
          <w:tab w:val="left" w:pos="503"/>
        </w:tabs>
        <w:spacing w:before="67"/>
        <w:ind w:left="503" w:hanging="393"/>
        <w:rPr>
          <w:sz w:val="24"/>
        </w:rPr>
      </w:pPr>
      <w:proofErr w:type="spellStart"/>
      <w:r>
        <w:rPr>
          <w:sz w:val="24"/>
        </w:rPr>
        <w:lastRenderedPageBreak/>
        <w:t>tætbefolkede</w:t>
      </w:r>
      <w:proofErr w:type="spellEnd"/>
      <w:r>
        <w:rPr>
          <w:sz w:val="24"/>
        </w:rPr>
        <w:t xml:space="preserve"> </w:t>
      </w:r>
      <w:proofErr w:type="spellStart"/>
      <w:r>
        <w:rPr>
          <w:spacing w:val="-2"/>
          <w:sz w:val="24"/>
        </w:rPr>
        <w:t>områder</w:t>
      </w:r>
      <w:proofErr w:type="spellEnd"/>
    </w:p>
    <w:p w14:paraId="0F3B477C" w14:textId="77777777" w:rsidR="00A8113D" w:rsidRPr="003E3716" w:rsidRDefault="001A3C68">
      <w:pPr>
        <w:pStyle w:val="Listeafsnit"/>
        <w:numPr>
          <w:ilvl w:val="2"/>
          <w:numId w:val="3"/>
        </w:numPr>
        <w:tabs>
          <w:tab w:val="left" w:pos="569"/>
        </w:tabs>
        <w:ind w:left="569" w:hanging="459"/>
        <w:rPr>
          <w:sz w:val="24"/>
          <w:lang w:val="da-DK"/>
        </w:rPr>
      </w:pPr>
      <w:r w:rsidRPr="003E3716">
        <w:rPr>
          <w:sz w:val="24"/>
          <w:lang w:val="da-DK"/>
        </w:rPr>
        <w:t xml:space="preserve">landskaber og lokaliteter af historisk, kulturel eller arkæologisk </w:t>
      </w:r>
      <w:r w:rsidRPr="003E3716">
        <w:rPr>
          <w:spacing w:val="-2"/>
          <w:sz w:val="24"/>
          <w:lang w:val="da-DK"/>
        </w:rPr>
        <w:t>betydning.</w:t>
      </w:r>
    </w:p>
    <w:p w14:paraId="70321937" w14:textId="77777777" w:rsidR="00A8113D" w:rsidRPr="003E3716" w:rsidRDefault="00A8113D">
      <w:pPr>
        <w:pStyle w:val="Brdtekst"/>
        <w:spacing w:before="0"/>
        <w:ind w:left="0"/>
        <w:rPr>
          <w:lang w:val="da-DK"/>
        </w:rPr>
      </w:pPr>
    </w:p>
    <w:p w14:paraId="4CFE4386" w14:textId="77777777" w:rsidR="00A8113D" w:rsidRPr="003E3716" w:rsidRDefault="00A8113D">
      <w:pPr>
        <w:pStyle w:val="Brdtekst"/>
        <w:spacing w:before="0"/>
        <w:ind w:left="0"/>
        <w:rPr>
          <w:lang w:val="da-DK"/>
        </w:rPr>
      </w:pPr>
    </w:p>
    <w:p w14:paraId="51713EED" w14:textId="77777777" w:rsidR="00A8113D" w:rsidRPr="003E3716" w:rsidRDefault="001A3C68">
      <w:pPr>
        <w:pStyle w:val="Listeafsnit"/>
        <w:numPr>
          <w:ilvl w:val="0"/>
          <w:numId w:val="3"/>
        </w:numPr>
        <w:tabs>
          <w:tab w:val="left" w:pos="350"/>
        </w:tabs>
        <w:spacing w:before="0"/>
        <w:rPr>
          <w:sz w:val="24"/>
          <w:lang w:val="da-DK"/>
        </w:rPr>
      </w:pPr>
      <w:r w:rsidRPr="003E3716">
        <w:rPr>
          <w:sz w:val="24"/>
          <w:lang w:val="da-DK"/>
        </w:rPr>
        <w:t xml:space="preserve">Arten af og kendetegn ved den potentielle indvirkning på </w:t>
      </w:r>
      <w:r w:rsidRPr="003E3716">
        <w:rPr>
          <w:spacing w:val="-2"/>
          <w:sz w:val="24"/>
          <w:lang w:val="da-DK"/>
        </w:rPr>
        <w:t>miljøet:</w:t>
      </w:r>
    </w:p>
    <w:p w14:paraId="0087DC60" w14:textId="77777777" w:rsidR="00A8113D" w:rsidRPr="003E3716" w:rsidRDefault="00A8113D">
      <w:pPr>
        <w:pStyle w:val="Brdtekst"/>
        <w:spacing w:before="96"/>
        <w:ind w:left="0"/>
        <w:rPr>
          <w:lang w:val="da-DK"/>
        </w:rPr>
      </w:pPr>
    </w:p>
    <w:p w14:paraId="771DECEB" w14:textId="77777777" w:rsidR="00A8113D" w:rsidRPr="003E3716" w:rsidRDefault="001A3C68">
      <w:pPr>
        <w:pStyle w:val="Brdtekst"/>
        <w:spacing w:before="0" w:line="249" w:lineRule="auto"/>
        <w:ind w:right="106"/>
        <w:jc w:val="both"/>
        <w:rPr>
          <w:lang w:val="da-DK"/>
        </w:rPr>
      </w:pPr>
      <w:r w:rsidRPr="003E3716">
        <w:rPr>
          <w:lang w:val="da-DK"/>
        </w:rPr>
        <w:t>Projektets forventede væsentlige virkninger på miljøet skal ses i relation til de kriterier, der er anført</w:t>
      </w:r>
      <w:r w:rsidRPr="003E3716">
        <w:rPr>
          <w:spacing w:val="40"/>
          <w:lang w:val="da-DK"/>
        </w:rPr>
        <w:t xml:space="preserve"> </w:t>
      </w:r>
      <w:r w:rsidRPr="003E3716">
        <w:rPr>
          <w:lang w:val="da-DK"/>
        </w:rPr>
        <w:t>under punkt 1 og 2 i dette bilag, og under hensyn til projektets indvirkning på de i artikel 3, stk. 1, nævnte faktorer, idet der skal tages hensyn til:</w:t>
      </w:r>
    </w:p>
    <w:p w14:paraId="5216ED5B" w14:textId="77777777" w:rsidR="00A8113D" w:rsidRPr="003E3716" w:rsidRDefault="001A3C68">
      <w:pPr>
        <w:pStyle w:val="Listeafsnit"/>
        <w:numPr>
          <w:ilvl w:val="1"/>
          <w:numId w:val="3"/>
        </w:numPr>
        <w:tabs>
          <w:tab w:val="left" w:pos="110"/>
          <w:tab w:val="left" w:pos="358"/>
        </w:tabs>
        <w:spacing w:before="183" w:line="249" w:lineRule="auto"/>
        <w:ind w:left="110" w:right="109" w:hanging="1"/>
        <w:rPr>
          <w:sz w:val="24"/>
          <w:lang w:val="da-DK"/>
        </w:rPr>
      </w:pPr>
      <w:r w:rsidRPr="003E3716">
        <w:rPr>
          <w:sz w:val="24"/>
          <w:lang w:val="da-DK"/>
        </w:rPr>
        <w:t>indvirkningens størrelsesorden og rumlige udstrækning (f.eks. geografisk område og antallet af person- er, der forventes berørt),</w:t>
      </w:r>
    </w:p>
    <w:p w14:paraId="549C9659" w14:textId="77777777" w:rsidR="00A8113D" w:rsidRDefault="001A3C68">
      <w:pPr>
        <w:pStyle w:val="Listeafsnit"/>
        <w:numPr>
          <w:ilvl w:val="1"/>
          <w:numId w:val="3"/>
        </w:numPr>
        <w:tabs>
          <w:tab w:val="left" w:pos="369"/>
        </w:tabs>
        <w:spacing w:before="182"/>
        <w:ind w:left="369" w:hanging="259"/>
        <w:rPr>
          <w:sz w:val="24"/>
        </w:rPr>
      </w:pPr>
      <w:proofErr w:type="spellStart"/>
      <w:r>
        <w:rPr>
          <w:sz w:val="24"/>
        </w:rPr>
        <w:t>indvirkningens</w:t>
      </w:r>
      <w:proofErr w:type="spellEnd"/>
      <w:r>
        <w:rPr>
          <w:spacing w:val="-14"/>
          <w:sz w:val="24"/>
        </w:rPr>
        <w:t xml:space="preserve"> </w:t>
      </w:r>
      <w:r>
        <w:rPr>
          <w:spacing w:val="-4"/>
          <w:sz w:val="24"/>
        </w:rPr>
        <w:t>art,</w:t>
      </w:r>
    </w:p>
    <w:p w14:paraId="1640A974" w14:textId="77777777" w:rsidR="00A8113D" w:rsidRDefault="001A3C68">
      <w:pPr>
        <w:pStyle w:val="Listeafsnit"/>
        <w:numPr>
          <w:ilvl w:val="1"/>
          <w:numId w:val="3"/>
        </w:numPr>
        <w:tabs>
          <w:tab w:val="left" w:pos="356"/>
        </w:tabs>
        <w:ind w:hanging="246"/>
        <w:rPr>
          <w:sz w:val="24"/>
        </w:rPr>
      </w:pPr>
      <w:r>
        <w:rPr>
          <w:sz w:val="24"/>
        </w:rPr>
        <w:t>indvirkningens</w:t>
      </w:r>
      <w:r>
        <w:rPr>
          <w:spacing w:val="-8"/>
          <w:sz w:val="24"/>
        </w:rPr>
        <w:t xml:space="preserve"> </w:t>
      </w:r>
      <w:r>
        <w:rPr>
          <w:sz w:val="24"/>
        </w:rPr>
        <w:t>grænseoverskridende</w:t>
      </w:r>
      <w:r>
        <w:rPr>
          <w:spacing w:val="-6"/>
          <w:sz w:val="24"/>
        </w:rPr>
        <w:t xml:space="preserve"> </w:t>
      </w:r>
      <w:r>
        <w:rPr>
          <w:spacing w:val="-2"/>
          <w:sz w:val="24"/>
        </w:rPr>
        <w:t>karakter,</w:t>
      </w:r>
    </w:p>
    <w:p w14:paraId="49B187CE" w14:textId="77777777" w:rsidR="00A8113D" w:rsidRDefault="001A3C68">
      <w:pPr>
        <w:pStyle w:val="Listeafsnit"/>
        <w:numPr>
          <w:ilvl w:val="1"/>
          <w:numId w:val="3"/>
        </w:numPr>
        <w:tabs>
          <w:tab w:val="left" w:pos="369"/>
        </w:tabs>
        <w:ind w:left="369" w:hanging="259"/>
        <w:rPr>
          <w:sz w:val="24"/>
        </w:rPr>
      </w:pPr>
      <w:r>
        <w:rPr>
          <w:sz w:val="24"/>
        </w:rPr>
        <w:t>indvirkningens</w:t>
      </w:r>
      <w:r>
        <w:rPr>
          <w:spacing w:val="-6"/>
          <w:sz w:val="24"/>
        </w:rPr>
        <w:t xml:space="preserve"> </w:t>
      </w:r>
      <w:r>
        <w:rPr>
          <w:sz w:val="24"/>
        </w:rPr>
        <w:t>intensitet</w:t>
      </w:r>
      <w:r>
        <w:rPr>
          <w:spacing w:val="-4"/>
          <w:sz w:val="24"/>
        </w:rPr>
        <w:t xml:space="preserve"> </w:t>
      </w:r>
      <w:r>
        <w:rPr>
          <w:sz w:val="24"/>
        </w:rPr>
        <w:t>og</w:t>
      </w:r>
      <w:r>
        <w:rPr>
          <w:spacing w:val="-4"/>
          <w:sz w:val="24"/>
        </w:rPr>
        <w:t xml:space="preserve"> </w:t>
      </w:r>
      <w:r>
        <w:rPr>
          <w:spacing w:val="-2"/>
          <w:sz w:val="24"/>
        </w:rPr>
        <w:t>kompleksitet,</w:t>
      </w:r>
    </w:p>
    <w:p w14:paraId="3AB3BA4F" w14:textId="77777777" w:rsidR="00A8113D" w:rsidRDefault="001A3C68">
      <w:pPr>
        <w:pStyle w:val="Listeafsnit"/>
        <w:numPr>
          <w:ilvl w:val="1"/>
          <w:numId w:val="3"/>
        </w:numPr>
        <w:tabs>
          <w:tab w:val="left" w:pos="356"/>
        </w:tabs>
        <w:ind w:hanging="246"/>
        <w:rPr>
          <w:sz w:val="24"/>
        </w:rPr>
      </w:pPr>
      <w:r>
        <w:rPr>
          <w:sz w:val="24"/>
        </w:rPr>
        <w:t>indvirkningens</w:t>
      </w:r>
      <w:r>
        <w:rPr>
          <w:spacing w:val="-14"/>
          <w:sz w:val="24"/>
        </w:rPr>
        <w:t xml:space="preserve"> </w:t>
      </w:r>
      <w:r>
        <w:rPr>
          <w:spacing w:val="-2"/>
          <w:sz w:val="24"/>
        </w:rPr>
        <w:t>sandsynlighed,</w:t>
      </w:r>
    </w:p>
    <w:p w14:paraId="1BFF45B0" w14:textId="77777777" w:rsidR="00A8113D" w:rsidRPr="003E3716" w:rsidRDefault="001A3C68">
      <w:pPr>
        <w:pStyle w:val="Listeafsnit"/>
        <w:numPr>
          <w:ilvl w:val="1"/>
          <w:numId w:val="3"/>
        </w:numPr>
        <w:tabs>
          <w:tab w:val="left" w:pos="329"/>
        </w:tabs>
        <w:ind w:left="329" w:hanging="219"/>
        <w:rPr>
          <w:sz w:val="24"/>
          <w:lang w:val="da-DK"/>
        </w:rPr>
      </w:pPr>
      <w:r w:rsidRPr="003E3716">
        <w:rPr>
          <w:sz w:val="24"/>
          <w:lang w:val="da-DK"/>
        </w:rPr>
        <w:t>indvirkningens</w:t>
      </w:r>
      <w:r w:rsidRPr="003E3716">
        <w:rPr>
          <w:spacing w:val="-4"/>
          <w:sz w:val="24"/>
          <w:lang w:val="da-DK"/>
        </w:rPr>
        <w:t xml:space="preserve"> </w:t>
      </w:r>
      <w:r w:rsidRPr="003E3716">
        <w:rPr>
          <w:sz w:val="24"/>
          <w:lang w:val="da-DK"/>
        </w:rPr>
        <w:t>forventede</w:t>
      </w:r>
      <w:r w:rsidRPr="003E3716">
        <w:rPr>
          <w:spacing w:val="-2"/>
          <w:sz w:val="24"/>
          <w:lang w:val="da-DK"/>
        </w:rPr>
        <w:t xml:space="preserve"> </w:t>
      </w:r>
      <w:r w:rsidRPr="003E3716">
        <w:rPr>
          <w:sz w:val="24"/>
          <w:lang w:val="da-DK"/>
        </w:rPr>
        <w:t>indtræden,</w:t>
      </w:r>
      <w:r w:rsidRPr="003E3716">
        <w:rPr>
          <w:spacing w:val="-2"/>
          <w:sz w:val="24"/>
          <w:lang w:val="da-DK"/>
        </w:rPr>
        <w:t xml:space="preserve"> </w:t>
      </w:r>
      <w:r w:rsidRPr="003E3716">
        <w:rPr>
          <w:sz w:val="24"/>
          <w:lang w:val="da-DK"/>
        </w:rPr>
        <w:t>varighed,</w:t>
      </w:r>
      <w:r w:rsidRPr="003E3716">
        <w:rPr>
          <w:spacing w:val="-2"/>
          <w:sz w:val="24"/>
          <w:lang w:val="da-DK"/>
        </w:rPr>
        <w:t xml:space="preserve"> </w:t>
      </w:r>
      <w:r w:rsidRPr="003E3716">
        <w:rPr>
          <w:sz w:val="24"/>
          <w:lang w:val="da-DK"/>
        </w:rPr>
        <w:t>hyppighed</w:t>
      </w:r>
      <w:r w:rsidRPr="003E3716">
        <w:rPr>
          <w:spacing w:val="-2"/>
          <w:sz w:val="24"/>
          <w:lang w:val="da-DK"/>
        </w:rPr>
        <w:t xml:space="preserve"> </w:t>
      </w:r>
      <w:r w:rsidRPr="003E3716">
        <w:rPr>
          <w:sz w:val="24"/>
          <w:lang w:val="da-DK"/>
        </w:rPr>
        <w:t>og</w:t>
      </w:r>
      <w:r w:rsidRPr="003E3716">
        <w:rPr>
          <w:spacing w:val="-2"/>
          <w:sz w:val="24"/>
          <w:lang w:val="da-DK"/>
        </w:rPr>
        <w:t xml:space="preserve"> reversibilitet,</w:t>
      </w:r>
    </w:p>
    <w:p w14:paraId="2B213460" w14:textId="77777777" w:rsidR="00A8113D" w:rsidRPr="003E3716" w:rsidRDefault="001A3C68">
      <w:pPr>
        <w:pStyle w:val="Listeafsnit"/>
        <w:numPr>
          <w:ilvl w:val="1"/>
          <w:numId w:val="3"/>
        </w:numPr>
        <w:tabs>
          <w:tab w:val="left" w:pos="369"/>
        </w:tabs>
        <w:spacing w:line="249" w:lineRule="auto"/>
        <w:ind w:left="110" w:right="108" w:firstLine="0"/>
        <w:rPr>
          <w:sz w:val="24"/>
          <w:lang w:val="da-DK"/>
        </w:rPr>
      </w:pPr>
      <w:r w:rsidRPr="003E3716">
        <w:rPr>
          <w:sz w:val="24"/>
          <w:lang w:val="da-DK"/>
        </w:rPr>
        <w:t>kumulationen</w:t>
      </w:r>
      <w:r w:rsidRPr="003E3716">
        <w:rPr>
          <w:spacing w:val="-3"/>
          <w:sz w:val="24"/>
          <w:lang w:val="da-DK"/>
        </w:rPr>
        <w:t xml:space="preserve"> </w:t>
      </w:r>
      <w:r w:rsidRPr="003E3716">
        <w:rPr>
          <w:sz w:val="24"/>
          <w:lang w:val="da-DK"/>
        </w:rPr>
        <w:t>af</w:t>
      </w:r>
      <w:r w:rsidRPr="003E3716">
        <w:rPr>
          <w:spacing w:val="-3"/>
          <w:sz w:val="24"/>
          <w:lang w:val="da-DK"/>
        </w:rPr>
        <w:t xml:space="preserve"> </w:t>
      </w:r>
      <w:r w:rsidRPr="003E3716">
        <w:rPr>
          <w:sz w:val="24"/>
          <w:lang w:val="da-DK"/>
        </w:rPr>
        <w:t>projektets</w:t>
      </w:r>
      <w:r w:rsidRPr="003E3716">
        <w:rPr>
          <w:spacing w:val="-4"/>
          <w:sz w:val="24"/>
          <w:lang w:val="da-DK"/>
        </w:rPr>
        <w:t xml:space="preserve"> </w:t>
      </w:r>
      <w:r w:rsidRPr="003E3716">
        <w:rPr>
          <w:sz w:val="24"/>
          <w:lang w:val="da-DK"/>
        </w:rPr>
        <w:t>indvirkninger</w:t>
      </w:r>
      <w:r w:rsidRPr="003E3716">
        <w:rPr>
          <w:spacing w:val="-3"/>
          <w:sz w:val="24"/>
          <w:lang w:val="da-DK"/>
        </w:rPr>
        <w:t xml:space="preserve"> </w:t>
      </w:r>
      <w:r w:rsidRPr="003E3716">
        <w:rPr>
          <w:sz w:val="24"/>
          <w:lang w:val="da-DK"/>
        </w:rPr>
        <w:t>med</w:t>
      </w:r>
      <w:r w:rsidRPr="003E3716">
        <w:rPr>
          <w:spacing w:val="-3"/>
          <w:sz w:val="24"/>
          <w:lang w:val="da-DK"/>
        </w:rPr>
        <w:t xml:space="preserve"> </w:t>
      </w:r>
      <w:r w:rsidRPr="003E3716">
        <w:rPr>
          <w:sz w:val="24"/>
          <w:lang w:val="da-DK"/>
        </w:rPr>
        <w:t>indvirkningerne</w:t>
      </w:r>
      <w:r w:rsidRPr="003E3716">
        <w:rPr>
          <w:spacing w:val="-3"/>
          <w:sz w:val="24"/>
          <w:lang w:val="da-DK"/>
        </w:rPr>
        <w:t xml:space="preserve"> </w:t>
      </w:r>
      <w:r w:rsidRPr="003E3716">
        <w:rPr>
          <w:sz w:val="24"/>
          <w:lang w:val="da-DK"/>
        </w:rPr>
        <w:t>af</w:t>
      </w:r>
      <w:r w:rsidRPr="003E3716">
        <w:rPr>
          <w:spacing w:val="-3"/>
          <w:sz w:val="24"/>
          <w:lang w:val="da-DK"/>
        </w:rPr>
        <w:t xml:space="preserve"> </w:t>
      </w:r>
      <w:r w:rsidRPr="003E3716">
        <w:rPr>
          <w:sz w:val="24"/>
          <w:lang w:val="da-DK"/>
        </w:rPr>
        <w:t>andre</w:t>
      </w:r>
      <w:r w:rsidRPr="003E3716">
        <w:rPr>
          <w:spacing w:val="-3"/>
          <w:sz w:val="24"/>
          <w:lang w:val="da-DK"/>
        </w:rPr>
        <w:t xml:space="preserve"> </w:t>
      </w:r>
      <w:r w:rsidRPr="003E3716">
        <w:rPr>
          <w:sz w:val="24"/>
          <w:lang w:val="da-DK"/>
        </w:rPr>
        <w:t>eksisterende</w:t>
      </w:r>
      <w:r w:rsidRPr="003E3716">
        <w:rPr>
          <w:spacing w:val="-3"/>
          <w:sz w:val="24"/>
          <w:lang w:val="da-DK"/>
        </w:rPr>
        <w:t xml:space="preserve"> </w:t>
      </w:r>
      <w:r w:rsidRPr="003E3716">
        <w:rPr>
          <w:sz w:val="24"/>
          <w:lang w:val="da-DK"/>
        </w:rPr>
        <w:t>og/eller</w:t>
      </w:r>
      <w:r w:rsidRPr="003E3716">
        <w:rPr>
          <w:spacing w:val="-3"/>
          <w:sz w:val="24"/>
          <w:lang w:val="da-DK"/>
        </w:rPr>
        <w:t xml:space="preserve"> </w:t>
      </w:r>
      <w:r w:rsidRPr="003E3716">
        <w:rPr>
          <w:sz w:val="24"/>
          <w:lang w:val="da-DK"/>
        </w:rPr>
        <w:t xml:space="preserve">godkendte </w:t>
      </w:r>
      <w:r w:rsidRPr="003E3716">
        <w:rPr>
          <w:spacing w:val="-2"/>
          <w:sz w:val="24"/>
          <w:lang w:val="da-DK"/>
        </w:rPr>
        <w:t>projekter,</w:t>
      </w:r>
    </w:p>
    <w:p w14:paraId="33E30CA2" w14:textId="77777777" w:rsidR="00A8113D" w:rsidRPr="003E3716" w:rsidRDefault="001A3C68">
      <w:pPr>
        <w:pStyle w:val="Listeafsnit"/>
        <w:numPr>
          <w:ilvl w:val="1"/>
          <w:numId w:val="3"/>
        </w:numPr>
        <w:tabs>
          <w:tab w:val="left" w:pos="369"/>
        </w:tabs>
        <w:spacing w:before="182"/>
        <w:ind w:left="369" w:hanging="259"/>
        <w:rPr>
          <w:sz w:val="24"/>
          <w:lang w:val="da-DK"/>
        </w:rPr>
      </w:pPr>
      <w:r w:rsidRPr="003E3716">
        <w:rPr>
          <w:sz w:val="24"/>
          <w:lang w:val="da-DK"/>
        </w:rPr>
        <w:t xml:space="preserve">muligheden for reelt at begrænse </w:t>
      </w:r>
      <w:r w:rsidRPr="003E3716">
        <w:rPr>
          <w:spacing w:val="-2"/>
          <w:sz w:val="24"/>
          <w:lang w:val="da-DK"/>
        </w:rPr>
        <w:t>indvirkningerne.</w:t>
      </w:r>
    </w:p>
    <w:p w14:paraId="286880D0" w14:textId="77777777" w:rsidR="00A8113D" w:rsidRPr="003E3716" w:rsidRDefault="00A8113D">
      <w:pPr>
        <w:rPr>
          <w:sz w:val="24"/>
          <w:lang w:val="da-DK"/>
        </w:rPr>
        <w:sectPr w:rsidR="00A8113D" w:rsidRPr="003E3716">
          <w:pgSz w:w="11910" w:h="16840"/>
          <w:pgMar w:top="1320" w:right="740" w:bottom="840" w:left="740" w:header="0" w:footer="652" w:gutter="0"/>
          <w:cols w:space="708"/>
        </w:sectPr>
      </w:pPr>
    </w:p>
    <w:p w14:paraId="4C227CDC" w14:textId="77777777" w:rsidR="00A8113D" w:rsidRPr="003E3716" w:rsidRDefault="001A3C68">
      <w:pPr>
        <w:pStyle w:val="Overskrift1"/>
        <w:rPr>
          <w:lang w:val="da-DK"/>
        </w:rPr>
      </w:pPr>
      <w:bookmarkStart w:id="208" w:name="Bilag_5_-_Oplysninger_som_miljøkonsekven"/>
      <w:bookmarkEnd w:id="208"/>
      <w:r w:rsidRPr="003E3716">
        <w:rPr>
          <w:lang w:val="da-DK"/>
        </w:rPr>
        <w:lastRenderedPageBreak/>
        <w:t xml:space="preserve">Bilag </w:t>
      </w:r>
      <w:r w:rsidRPr="003E3716">
        <w:rPr>
          <w:spacing w:val="-10"/>
          <w:lang w:val="da-DK"/>
        </w:rPr>
        <w:t>5</w:t>
      </w:r>
    </w:p>
    <w:p w14:paraId="621CE0D5" w14:textId="77777777" w:rsidR="00A8113D" w:rsidRPr="003E3716" w:rsidRDefault="001A3C68">
      <w:pPr>
        <w:pStyle w:val="Overskrift2"/>
        <w:rPr>
          <w:lang w:val="da-DK"/>
        </w:rPr>
      </w:pPr>
      <w:r w:rsidRPr="003E3716">
        <w:rPr>
          <w:lang w:val="da-DK"/>
        </w:rPr>
        <w:t>Oplysninger</w:t>
      </w:r>
      <w:r w:rsidRPr="003E3716">
        <w:rPr>
          <w:spacing w:val="-6"/>
          <w:lang w:val="da-DK"/>
        </w:rPr>
        <w:t xml:space="preserve"> </w:t>
      </w:r>
      <w:r w:rsidRPr="003E3716">
        <w:rPr>
          <w:lang w:val="da-DK"/>
        </w:rPr>
        <w:t>som</w:t>
      </w:r>
      <w:r w:rsidRPr="003E3716">
        <w:rPr>
          <w:spacing w:val="-3"/>
          <w:lang w:val="da-DK"/>
        </w:rPr>
        <w:t xml:space="preserve"> </w:t>
      </w:r>
      <w:r w:rsidRPr="003E3716">
        <w:rPr>
          <w:lang w:val="da-DK"/>
        </w:rPr>
        <w:t>miljøkonsekvensrapporten</w:t>
      </w:r>
      <w:r w:rsidRPr="003E3716">
        <w:rPr>
          <w:spacing w:val="-4"/>
          <w:lang w:val="da-DK"/>
        </w:rPr>
        <w:t xml:space="preserve"> </w:t>
      </w:r>
      <w:r w:rsidRPr="003E3716">
        <w:rPr>
          <w:lang w:val="da-DK"/>
        </w:rPr>
        <w:t>skal</w:t>
      </w:r>
      <w:r w:rsidRPr="003E3716">
        <w:rPr>
          <w:spacing w:val="-3"/>
          <w:lang w:val="da-DK"/>
        </w:rPr>
        <w:t xml:space="preserve"> </w:t>
      </w:r>
      <w:r w:rsidRPr="003E3716">
        <w:rPr>
          <w:lang w:val="da-DK"/>
        </w:rPr>
        <w:t>indeholde</w:t>
      </w:r>
      <w:r w:rsidRPr="003E3716">
        <w:rPr>
          <w:spacing w:val="-4"/>
          <w:lang w:val="da-DK"/>
        </w:rPr>
        <w:t xml:space="preserve"> </w:t>
      </w:r>
      <w:r w:rsidRPr="003E3716">
        <w:rPr>
          <w:lang w:val="da-DK"/>
        </w:rPr>
        <w:t>i</w:t>
      </w:r>
      <w:r w:rsidRPr="003E3716">
        <w:rPr>
          <w:spacing w:val="-3"/>
          <w:lang w:val="da-DK"/>
        </w:rPr>
        <w:t xml:space="preserve"> </w:t>
      </w:r>
      <w:r w:rsidRPr="003E3716">
        <w:rPr>
          <w:lang w:val="da-DK"/>
        </w:rPr>
        <w:t>henhold</w:t>
      </w:r>
      <w:r w:rsidRPr="003E3716">
        <w:rPr>
          <w:spacing w:val="-4"/>
          <w:lang w:val="da-DK"/>
        </w:rPr>
        <w:t xml:space="preserve"> </w:t>
      </w:r>
      <w:r w:rsidRPr="003E3716">
        <w:rPr>
          <w:lang w:val="da-DK"/>
        </w:rPr>
        <w:t>til</w:t>
      </w:r>
      <w:r w:rsidRPr="003E3716">
        <w:rPr>
          <w:spacing w:val="-3"/>
          <w:lang w:val="da-DK"/>
        </w:rPr>
        <w:t xml:space="preserve"> </w:t>
      </w:r>
      <w:r w:rsidRPr="003E3716">
        <w:rPr>
          <w:lang w:val="da-DK"/>
        </w:rPr>
        <w:t>§</w:t>
      </w:r>
      <w:r w:rsidRPr="003E3716">
        <w:rPr>
          <w:spacing w:val="-3"/>
          <w:lang w:val="da-DK"/>
        </w:rPr>
        <w:t xml:space="preserve"> </w:t>
      </w:r>
      <w:r w:rsidRPr="003E3716">
        <w:rPr>
          <w:spacing w:val="-5"/>
          <w:lang w:val="da-DK"/>
        </w:rPr>
        <w:t>10</w:t>
      </w:r>
    </w:p>
    <w:p w14:paraId="08EA2E37" w14:textId="77777777" w:rsidR="00A8113D" w:rsidRPr="003E3716" w:rsidRDefault="001A3C68">
      <w:pPr>
        <w:spacing w:before="212"/>
        <w:jc w:val="center"/>
        <w:rPr>
          <w:i/>
          <w:sz w:val="24"/>
          <w:lang w:val="da-DK"/>
        </w:rPr>
      </w:pPr>
      <w:bookmarkStart w:id="209" w:name="Oplysninger_som_miljøkonsekvensrapporten"/>
      <w:bookmarkEnd w:id="209"/>
      <w:r w:rsidRPr="003E3716">
        <w:rPr>
          <w:i/>
          <w:sz w:val="24"/>
          <w:lang w:val="da-DK"/>
        </w:rPr>
        <w:t>Oplysninger</w:t>
      </w:r>
      <w:r w:rsidRPr="003E3716">
        <w:rPr>
          <w:i/>
          <w:spacing w:val="-3"/>
          <w:sz w:val="24"/>
          <w:lang w:val="da-DK"/>
        </w:rPr>
        <w:t xml:space="preserve"> </w:t>
      </w:r>
      <w:r w:rsidRPr="003E3716">
        <w:rPr>
          <w:i/>
          <w:sz w:val="24"/>
          <w:lang w:val="da-DK"/>
        </w:rPr>
        <w:t>som</w:t>
      </w:r>
      <w:r w:rsidRPr="003E3716">
        <w:rPr>
          <w:i/>
          <w:spacing w:val="-2"/>
          <w:sz w:val="24"/>
          <w:lang w:val="da-DK"/>
        </w:rPr>
        <w:t xml:space="preserve"> </w:t>
      </w:r>
      <w:r w:rsidRPr="003E3716">
        <w:rPr>
          <w:i/>
          <w:sz w:val="24"/>
          <w:lang w:val="da-DK"/>
        </w:rPr>
        <w:t>miljøkonsekvensrapporten</w:t>
      </w:r>
      <w:r w:rsidRPr="003E3716">
        <w:rPr>
          <w:i/>
          <w:spacing w:val="-1"/>
          <w:sz w:val="24"/>
          <w:lang w:val="da-DK"/>
        </w:rPr>
        <w:t xml:space="preserve"> </w:t>
      </w:r>
      <w:r w:rsidRPr="003E3716">
        <w:rPr>
          <w:i/>
          <w:sz w:val="24"/>
          <w:lang w:val="da-DK"/>
        </w:rPr>
        <w:t>skal</w:t>
      </w:r>
      <w:r w:rsidRPr="003E3716">
        <w:rPr>
          <w:i/>
          <w:spacing w:val="-2"/>
          <w:sz w:val="24"/>
          <w:lang w:val="da-DK"/>
        </w:rPr>
        <w:t xml:space="preserve"> </w:t>
      </w:r>
      <w:r w:rsidRPr="003E3716">
        <w:rPr>
          <w:i/>
          <w:sz w:val="24"/>
          <w:lang w:val="da-DK"/>
        </w:rPr>
        <w:t>indeholde</w:t>
      </w:r>
      <w:r w:rsidRPr="003E3716">
        <w:rPr>
          <w:i/>
          <w:spacing w:val="-1"/>
          <w:sz w:val="24"/>
          <w:lang w:val="da-DK"/>
        </w:rPr>
        <w:t xml:space="preserve"> </w:t>
      </w:r>
      <w:r w:rsidRPr="003E3716">
        <w:rPr>
          <w:i/>
          <w:sz w:val="24"/>
          <w:lang w:val="da-DK"/>
        </w:rPr>
        <w:t>i</w:t>
      </w:r>
      <w:r w:rsidRPr="003E3716">
        <w:rPr>
          <w:i/>
          <w:spacing w:val="-1"/>
          <w:sz w:val="24"/>
          <w:lang w:val="da-DK"/>
        </w:rPr>
        <w:t xml:space="preserve"> </w:t>
      </w:r>
      <w:r w:rsidRPr="003E3716">
        <w:rPr>
          <w:i/>
          <w:sz w:val="24"/>
          <w:lang w:val="da-DK"/>
        </w:rPr>
        <w:t>henhold</w:t>
      </w:r>
      <w:r w:rsidRPr="003E3716">
        <w:rPr>
          <w:i/>
          <w:spacing w:val="-2"/>
          <w:sz w:val="24"/>
          <w:lang w:val="da-DK"/>
        </w:rPr>
        <w:t xml:space="preserve"> </w:t>
      </w:r>
      <w:r w:rsidRPr="003E3716">
        <w:rPr>
          <w:i/>
          <w:sz w:val="24"/>
          <w:lang w:val="da-DK"/>
        </w:rPr>
        <w:t>til</w:t>
      </w:r>
      <w:r w:rsidRPr="003E3716">
        <w:rPr>
          <w:i/>
          <w:spacing w:val="-1"/>
          <w:sz w:val="24"/>
          <w:lang w:val="da-DK"/>
        </w:rPr>
        <w:t xml:space="preserve"> </w:t>
      </w:r>
      <w:r w:rsidRPr="003E3716">
        <w:rPr>
          <w:i/>
          <w:sz w:val="24"/>
          <w:lang w:val="da-DK"/>
        </w:rPr>
        <w:t>§</w:t>
      </w:r>
      <w:r w:rsidRPr="003E3716">
        <w:rPr>
          <w:i/>
          <w:spacing w:val="-1"/>
          <w:sz w:val="24"/>
          <w:lang w:val="da-DK"/>
        </w:rPr>
        <w:t xml:space="preserve"> </w:t>
      </w:r>
      <w:r w:rsidRPr="003E3716">
        <w:rPr>
          <w:i/>
          <w:spacing w:val="-5"/>
          <w:sz w:val="24"/>
          <w:lang w:val="da-DK"/>
        </w:rPr>
        <w:t>10</w:t>
      </w:r>
    </w:p>
    <w:p w14:paraId="1AFB9780" w14:textId="77777777" w:rsidR="00A8113D" w:rsidRPr="003E3716" w:rsidRDefault="001A3C68">
      <w:pPr>
        <w:spacing w:before="192"/>
        <w:ind w:left="110"/>
        <w:rPr>
          <w:i/>
          <w:sz w:val="24"/>
          <w:lang w:val="da-DK"/>
        </w:rPr>
      </w:pPr>
      <w:r w:rsidRPr="003E3716">
        <w:rPr>
          <w:sz w:val="24"/>
          <w:lang w:val="da-DK"/>
        </w:rPr>
        <w:t>(</w:t>
      </w:r>
      <w:r w:rsidRPr="003E3716">
        <w:rPr>
          <w:i/>
          <w:sz w:val="24"/>
          <w:lang w:val="da-DK"/>
        </w:rPr>
        <w:t>VVM-direktivets</w:t>
      </w:r>
      <w:r w:rsidRPr="003E3716">
        <w:rPr>
          <w:i/>
          <w:spacing w:val="-7"/>
          <w:sz w:val="24"/>
          <w:lang w:val="da-DK"/>
        </w:rPr>
        <w:t xml:space="preserve"> </w:t>
      </w:r>
      <w:r w:rsidRPr="003E3716">
        <w:rPr>
          <w:i/>
          <w:sz w:val="24"/>
          <w:lang w:val="da-DK"/>
        </w:rPr>
        <w:t>bilag</w:t>
      </w:r>
      <w:r w:rsidRPr="003E3716">
        <w:rPr>
          <w:i/>
          <w:spacing w:val="-3"/>
          <w:sz w:val="24"/>
          <w:lang w:val="da-DK"/>
        </w:rPr>
        <w:t xml:space="preserve"> </w:t>
      </w:r>
      <w:r w:rsidRPr="003E3716">
        <w:rPr>
          <w:i/>
          <w:sz w:val="24"/>
          <w:lang w:val="da-DK"/>
        </w:rPr>
        <w:t>IV</w:t>
      </w:r>
      <w:r w:rsidRPr="003E3716">
        <w:rPr>
          <w:i/>
          <w:spacing w:val="-3"/>
          <w:sz w:val="24"/>
          <w:lang w:val="da-DK"/>
        </w:rPr>
        <w:t xml:space="preserve"> </w:t>
      </w:r>
      <w:r w:rsidRPr="003E3716">
        <w:rPr>
          <w:i/>
          <w:sz w:val="24"/>
          <w:lang w:val="da-DK"/>
        </w:rPr>
        <w:t>om</w:t>
      </w:r>
      <w:r w:rsidRPr="003E3716">
        <w:rPr>
          <w:i/>
          <w:spacing w:val="-4"/>
          <w:sz w:val="24"/>
          <w:lang w:val="da-DK"/>
        </w:rPr>
        <w:t xml:space="preserve"> </w:t>
      </w:r>
      <w:r w:rsidRPr="003E3716">
        <w:rPr>
          <w:i/>
          <w:sz w:val="24"/>
          <w:lang w:val="da-DK"/>
        </w:rPr>
        <w:t>oplysninger</w:t>
      </w:r>
      <w:r w:rsidRPr="003E3716">
        <w:rPr>
          <w:i/>
          <w:spacing w:val="-4"/>
          <w:sz w:val="24"/>
          <w:lang w:val="da-DK"/>
        </w:rPr>
        <w:t xml:space="preserve"> </w:t>
      </w:r>
      <w:r w:rsidRPr="003E3716">
        <w:rPr>
          <w:i/>
          <w:sz w:val="24"/>
          <w:lang w:val="da-DK"/>
        </w:rPr>
        <w:t>som</w:t>
      </w:r>
      <w:r w:rsidRPr="003E3716">
        <w:rPr>
          <w:i/>
          <w:spacing w:val="-4"/>
          <w:sz w:val="24"/>
          <w:lang w:val="da-DK"/>
        </w:rPr>
        <w:t xml:space="preserve"> </w:t>
      </w:r>
      <w:r w:rsidRPr="003E3716">
        <w:rPr>
          <w:i/>
          <w:sz w:val="24"/>
          <w:lang w:val="da-DK"/>
        </w:rPr>
        <w:t>omhandlet</w:t>
      </w:r>
      <w:r w:rsidRPr="003E3716">
        <w:rPr>
          <w:i/>
          <w:spacing w:val="-4"/>
          <w:sz w:val="24"/>
          <w:lang w:val="da-DK"/>
        </w:rPr>
        <w:t xml:space="preserve"> </w:t>
      </w:r>
      <w:r w:rsidRPr="003E3716">
        <w:rPr>
          <w:i/>
          <w:sz w:val="24"/>
          <w:lang w:val="da-DK"/>
        </w:rPr>
        <w:t>i</w:t>
      </w:r>
      <w:r w:rsidRPr="003E3716">
        <w:rPr>
          <w:i/>
          <w:spacing w:val="-3"/>
          <w:sz w:val="24"/>
          <w:lang w:val="da-DK"/>
        </w:rPr>
        <w:t xml:space="preserve"> </w:t>
      </w:r>
      <w:r w:rsidRPr="003E3716">
        <w:rPr>
          <w:i/>
          <w:sz w:val="24"/>
          <w:lang w:val="da-DK"/>
        </w:rPr>
        <w:t>artikel</w:t>
      </w:r>
      <w:r w:rsidRPr="003E3716">
        <w:rPr>
          <w:i/>
          <w:spacing w:val="-3"/>
          <w:sz w:val="24"/>
          <w:lang w:val="da-DK"/>
        </w:rPr>
        <w:t xml:space="preserve"> </w:t>
      </w:r>
      <w:r w:rsidRPr="003E3716">
        <w:rPr>
          <w:i/>
          <w:sz w:val="24"/>
          <w:lang w:val="da-DK"/>
        </w:rPr>
        <w:t>5,</w:t>
      </w:r>
      <w:r w:rsidRPr="003E3716">
        <w:rPr>
          <w:i/>
          <w:spacing w:val="-3"/>
          <w:sz w:val="24"/>
          <w:lang w:val="da-DK"/>
        </w:rPr>
        <w:t xml:space="preserve"> </w:t>
      </w:r>
      <w:r w:rsidRPr="003E3716">
        <w:rPr>
          <w:i/>
          <w:sz w:val="24"/>
          <w:lang w:val="da-DK"/>
        </w:rPr>
        <w:t>stk.</w:t>
      </w:r>
      <w:r w:rsidRPr="003E3716">
        <w:rPr>
          <w:i/>
          <w:spacing w:val="-3"/>
          <w:sz w:val="24"/>
          <w:lang w:val="da-DK"/>
        </w:rPr>
        <w:t xml:space="preserve"> </w:t>
      </w:r>
      <w:r w:rsidRPr="003E3716">
        <w:rPr>
          <w:i/>
          <w:spacing w:val="-5"/>
          <w:sz w:val="24"/>
          <w:lang w:val="da-DK"/>
        </w:rPr>
        <w:t>1.)</w:t>
      </w:r>
    </w:p>
    <w:p w14:paraId="40EFC0B9" w14:textId="77777777" w:rsidR="00A8113D" w:rsidRPr="003E3716" w:rsidRDefault="00A8113D">
      <w:pPr>
        <w:pStyle w:val="Brdtekst"/>
        <w:spacing w:before="96"/>
        <w:ind w:left="0"/>
        <w:rPr>
          <w:i/>
          <w:lang w:val="da-DK"/>
        </w:rPr>
      </w:pPr>
    </w:p>
    <w:p w14:paraId="48C14E07" w14:textId="77777777" w:rsidR="00A8113D" w:rsidRPr="003E3716" w:rsidRDefault="001A3C68">
      <w:pPr>
        <w:pStyle w:val="Listeafsnit"/>
        <w:numPr>
          <w:ilvl w:val="0"/>
          <w:numId w:val="2"/>
        </w:numPr>
        <w:tabs>
          <w:tab w:val="left" w:pos="350"/>
        </w:tabs>
        <w:spacing w:before="0"/>
        <w:rPr>
          <w:sz w:val="24"/>
          <w:lang w:val="da-DK"/>
        </w:rPr>
      </w:pPr>
      <w:r w:rsidRPr="003E3716">
        <w:rPr>
          <w:sz w:val="24"/>
          <w:lang w:val="da-DK"/>
        </w:rPr>
        <w:t xml:space="preserve">Beskrivelse af projektet, herunder </w:t>
      </w:r>
      <w:r w:rsidRPr="003E3716">
        <w:rPr>
          <w:spacing w:val="-2"/>
          <w:sz w:val="24"/>
          <w:lang w:val="da-DK"/>
        </w:rPr>
        <w:t>navnlig:</w:t>
      </w:r>
    </w:p>
    <w:p w14:paraId="3ADB2DB2" w14:textId="77777777" w:rsidR="00A8113D" w:rsidRPr="003E3716" w:rsidRDefault="001A3C68">
      <w:pPr>
        <w:pStyle w:val="Listeafsnit"/>
        <w:numPr>
          <w:ilvl w:val="1"/>
          <w:numId w:val="2"/>
        </w:numPr>
        <w:tabs>
          <w:tab w:val="left" w:pos="356"/>
        </w:tabs>
        <w:ind w:hanging="246"/>
        <w:rPr>
          <w:sz w:val="24"/>
          <w:lang w:val="da-DK"/>
        </w:rPr>
      </w:pPr>
      <w:r w:rsidRPr="003E3716">
        <w:rPr>
          <w:sz w:val="24"/>
          <w:lang w:val="da-DK"/>
        </w:rPr>
        <w:t>en</w:t>
      </w:r>
      <w:r w:rsidRPr="003E3716">
        <w:rPr>
          <w:spacing w:val="-3"/>
          <w:sz w:val="24"/>
          <w:lang w:val="da-DK"/>
        </w:rPr>
        <w:t xml:space="preserve"> </w:t>
      </w:r>
      <w:r w:rsidRPr="003E3716">
        <w:rPr>
          <w:sz w:val="24"/>
          <w:lang w:val="da-DK"/>
        </w:rPr>
        <w:t>beskrivelse</w:t>
      </w:r>
      <w:r w:rsidRPr="003E3716">
        <w:rPr>
          <w:spacing w:val="-2"/>
          <w:sz w:val="24"/>
          <w:lang w:val="da-DK"/>
        </w:rPr>
        <w:t xml:space="preserve"> </w:t>
      </w:r>
      <w:r w:rsidRPr="003E3716">
        <w:rPr>
          <w:sz w:val="24"/>
          <w:lang w:val="da-DK"/>
        </w:rPr>
        <w:t>af</w:t>
      </w:r>
      <w:r w:rsidRPr="003E3716">
        <w:rPr>
          <w:spacing w:val="-2"/>
          <w:sz w:val="24"/>
          <w:lang w:val="da-DK"/>
        </w:rPr>
        <w:t xml:space="preserve"> </w:t>
      </w:r>
      <w:r w:rsidRPr="003E3716">
        <w:rPr>
          <w:sz w:val="24"/>
          <w:lang w:val="da-DK"/>
        </w:rPr>
        <w:t>projektets</w:t>
      </w:r>
      <w:r w:rsidRPr="003E3716">
        <w:rPr>
          <w:spacing w:val="-3"/>
          <w:sz w:val="24"/>
          <w:lang w:val="da-DK"/>
        </w:rPr>
        <w:t xml:space="preserve"> </w:t>
      </w:r>
      <w:r w:rsidRPr="003E3716">
        <w:rPr>
          <w:spacing w:val="-2"/>
          <w:sz w:val="24"/>
          <w:lang w:val="da-DK"/>
        </w:rPr>
        <w:t>placering,</w:t>
      </w:r>
    </w:p>
    <w:p w14:paraId="0574E6A0" w14:textId="77777777" w:rsidR="00A8113D" w:rsidRPr="003E3716" w:rsidRDefault="001A3C68">
      <w:pPr>
        <w:pStyle w:val="Listeafsnit"/>
        <w:numPr>
          <w:ilvl w:val="1"/>
          <w:numId w:val="2"/>
        </w:numPr>
        <w:tabs>
          <w:tab w:val="left" w:pos="431"/>
        </w:tabs>
        <w:spacing w:line="249" w:lineRule="auto"/>
        <w:ind w:left="110" w:right="108" w:firstLine="0"/>
        <w:jc w:val="both"/>
        <w:rPr>
          <w:sz w:val="24"/>
          <w:lang w:val="da-DK"/>
        </w:rPr>
      </w:pPr>
      <w:r w:rsidRPr="003E3716">
        <w:rPr>
          <w:sz w:val="24"/>
          <w:lang w:val="da-DK"/>
        </w:rPr>
        <w:t xml:space="preserve">en beskrivelse af hele projektets fysiske karakteristika, herunder, hvor det er relevant, </w:t>
      </w:r>
      <w:proofErr w:type="gramStart"/>
      <w:r w:rsidRPr="003E3716">
        <w:rPr>
          <w:sz w:val="24"/>
          <w:lang w:val="da-DK"/>
        </w:rPr>
        <w:t>fornødne</w:t>
      </w:r>
      <w:proofErr w:type="gramEnd"/>
      <w:r w:rsidRPr="003E3716">
        <w:rPr>
          <w:sz w:val="24"/>
          <w:lang w:val="da-DK"/>
        </w:rPr>
        <w:t xml:space="preserve"> nedrivningsarbejder, og arealanvendelsesbehovet i anlægs- og driftsfaserne,</w:t>
      </w:r>
    </w:p>
    <w:p w14:paraId="70C03D3F" w14:textId="77777777" w:rsidR="00A8113D" w:rsidRPr="003E3716" w:rsidRDefault="001A3C68">
      <w:pPr>
        <w:pStyle w:val="Listeafsnit"/>
        <w:numPr>
          <w:ilvl w:val="1"/>
          <w:numId w:val="2"/>
        </w:numPr>
        <w:tabs>
          <w:tab w:val="left" w:pos="374"/>
        </w:tabs>
        <w:spacing w:before="182" w:line="249" w:lineRule="auto"/>
        <w:ind w:left="110" w:right="107" w:firstLine="0"/>
        <w:jc w:val="both"/>
        <w:rPr>
          <w:sz w:val="24"/>
          <w:lang w:val="da-DK"/>
        </w:rPr>
      </w:pPr>
      <w:r w:rsidRPr="003E3716">
        <w:rPr>
          <w:sz w:val="24"/>
          <w:lang w:val="da-DK"/>
        </w:rPr>
        <w:t>en beskrivelse af de væsentligste karakteristika ved projektets driftsfase (navnlig en eventuel produk</w:t>
      </w:r>
      <w:del w:id="210" w:author="Alia Koleilat" w:date="2025-02-11T12:18:00Z">
        <w:r w:rsidRPr="003E3716" w:rsidDel="00854AD4">
          <w:rPr>
            <w:sz w:val="24"/>
            <w:lang w:val="da-DK"/>
          </w:rPr>
          <w:delText xml:space="preserve">- </w:delText>
        </w:r>
      </w:del>
      <w:r w:rsidRPr="003E3716">
        <w:rPr>
          <w:sz w:val="24"/>
          <w:lang w:val="da-DK"/>
        </w:rPr>
        <w:t>tionsproces), f.eks. energibehov og energiforbrug, typen og mængden af de anvendte materialer og naturressourcer (herunder vand, jordarealer, jordbund og biodiversitet),</w:t>
      </w:r>
    </w:p>
    <w:p w14:paraId="19FA91C6" w14:textId="77777777" w:rsidR="00A8113D" w:rsidRPr="003E3716" w:rsidRDefault="001A3C68">
      <w:pPr>
        <w:pStyle w:val="Listeafsnit"/>
        <w:numPr>
          <w:ilvl w:val="1"/>
          <w:numId w:val="2"/>
        </w:numPr>
        <w:tabs>
          <w:tab w:val="left" w:pos="403"/>
        </w:tabs>
        <w:spacing w:before="183" w:line="249" w:lineRule="auto"/>
        <w:ind w:left="110" w:right="106" w:firstLine="0"/>
        <w:jc w:val="both"/>
        <w:rPr>
          <w:sz w:val="24"/>
          <w:lang w:val="da-DK"/>
        </w:rPr>
      </w:pPr>
      <w:r w:rsidRPr="003E3716">
        <w:rPr>
          <w:sz w:val="24"/>
          <w:lang w:val="da-DK"/>
        </w:rPr>
        <w:t>et skøn efter type og mængde over forventede reststoffer og emissioner (såsom vand-, ¬luft-, jord</w:t>
      </w:r>
      <w:del w:id="211" w:author="Alia Koleilat" w:date="2025-02-11T12:18:00Z">
        <w:r w:rsidRPr="003E3716" w:rsidDel="00854AD4">
          <w:rPr>
            <w:sz w:val="24"/>
            <w:lang w:val="da-DK"/>
          </w:rPr>
          <w:delText xml:space="preserve">- </w:delText>
        </w:r>
      </w:del>
      <w:r w:rsidRPr="003E3716">
        <w:rPr>
          <w:sz w:val="24"/>
          <w:lang w:val="da-DK"/>
        </w:rPr>
        <w:t>bunds- og undergrundsforurening, støj, vibrationer, lys, varme, stråling) og mængder og typer af affald produceret i anlægs- og driftsfaserne.</w:t>
      </w:r>
    </w:p>
    <w:p w14:paraId="3CB72462" w14:textId="77777777" w:rsidR="00A8113D" w:rsidRPr="003E3716" w:rsidRDefault="00A8113D">
      <w:pPr>
        <w:pStyle w:val="Brdtekst"/>
        <w:spacing w:before="87"/>
        <w:ind w:left="0"/>
        <w:rPr>
          <w:lang w:val="da-DK"/>
        </w:rPr>
      </w:pPr>
    </w:p>
    <w:p w14:paraId="58FB9A11" w14:textId="77777777" w:rsidR="00A8113D" w:rsidRPr="003E3716" w:rsidRDefault="001A3C68">
      <w:pPr>
        <w:pStyle w:val="Listeafsnit"/>
        <w:numPr>
          <w:ilvl w:val="0"/>
          <w:numId w:val="2"/>
        </w:numPr>
        <w:tabs>
          <w:tab w:val="left" w:pos="373"/>
        </w:tabs>
        <w:spacing w:before="0" w:line="249" w:lineRule="auto"/>
        <w:ind w:left="110" w:right="106" w:firstLine="0"/>
        <w:jc w:val="both"/>
        <w:rPr>
          <w:sz w:val="24"/>
          <w:lang w:val="da-DK"/>
        </w:rPr>
      </w:pPr>
      <w:r w:rsidRPr="003E3716">
        <w:rPr>
          <w:sz w:val="24"/>
          <w:lang w:val="da-DK"/>
        </w:rPr>
        <w:t>En beskrivelse af de rimelige alternativer (f.eks. vedrørende projektets udformning, teknologi, place- ring, dimensioner og størrelsesorden), som projektansøger har undersøgt, og som er relevante for det fremlagte projekt og dets særlige karakteristika, og angivelse af hovedårsagerne til det trufne valg, herunder en sammenligning af miljøpåvirkningerne.</w:t>
      </w:r>
    </w:p>
    <w:p w14:paraId="47526F8B" w14:textId="77777777" w:rsidR="00A8113D" w:rsidRPr="003E3716" w:rsidRDefault="00A8113D">
      <w:pPr>
        <w:pStyle w:val="Brdtekst"/>
        <w:spacing w:before="88"/>
        <w:ind w:left="0"/>
        <w:rPr>
          <w:lang w:val="da-DK"/>
        </w:rPr>
      </w:pPr>
    </w:p>
    <w:p w14:paraId="408DFA84" w14:textId="77777777" w:rsidR="00A8113D" w:rsidRPr="003E3716" w:rsidRDefault="001A3C68">
      <w:pPr>
        <w:pStyle w:val="Listeafsnit"/>
        <w:numPr>
          <w:ilvl w:val="0"/>
          <w:numId w:val="2"/>
        </w:numPr>
        <w:tabs>
          <w:tab w:val="left" w:pos="372"/>
        </w:tabs>
        <w:spacing w:before="0" w:line="249" w:lineRule="auto"/>
        <w:ind w:left="110" w:right="106" w:firstLine="0"/>
        <w:jc w:val="both"/>
        <w:rPr>
          <w:sz w:val="24"/>
          <w:lang w:val="da-DK"/>
        </w:rPr>
      </w:pPr>
      <w:r w:rsidRPr="003E3716">
        <w:rPr>
          <w:sz w:val="24"/>
          <w:lang w:val="da-DK"/>
        </w:rPr>
        <w:t>En beskrivelse af de relevante aspekter af den aktuelle miljøstatus (referencescenarie) og en kort be</w:t>
      </w:r>
      <w:del w:id="212" w:author="Alia Koleilat" w:date="2025-02-11T12:18:00Z">
        <w:r w:rsidRPr="003E3716" w:rsidDel="00854AD4">
          <w:rPr>
            <w:sz w:val="24"/>
            <w:lang w:val="da-DK"/>
          </w:rPr>
          <w:delText xml:space="preserve">- </w:delText>
        </w:r>
      </w:del>
      <w:r w:rsidRPr="003E3716">
        <w:rPr>
          <w:sz w:val="24"/>
          <w:lang w:val="da-DK"/>
        </w:rPr>
        <w:t>skrivelse</w:t>
      </w:r>
      <w:r w:rsidRPr="003E3716">
        <w:rPr>
          <w:spacing w:val="12"/>
          <w:sz w:val="24"/>
          <w:lang w:val="da-DK"/>
        </w:rPr>
        <w:t xml:space="preserve"> </w:t>
      </w:r>
      <w:r w:rsidRPr="003E3716">
        <w:rPr>
          <w:sz w:val="24"/>
          <w:lang w:val="da-DK"/>
        </w:rPr>
        <w:t>af</w:t>
      </w:r>
      <w:r w:rsidRPr="003E3716">
        <w:rPr>
          <w:spacing w:val="12"/>
          <w:sz w:val="24"/>
          <w:lang w:val="da-DK"/>
        </w:rPr>
        <w:t xml:space="preserve"> </w:t>
      </w:r>
      <w:r w:rsidRPr="003E3716">
        <w:rPr>
          <w:sz w:val="24"/>
          <w:lang w:val="da-DK"/>
        </w:rPr>
        <w:t>dens</w:t>
      </w:r>
      <w:r w:rsidRPr="003E3716">
        <w:rPr>
          <w:spacing w:val="12"/>
          <w:sz w:val="24"/>
          <w:lang w:val="da-DK"/>
        </w:rPr>
        <w:t xml:space="preserve"> </w:t>
      </w:r>
      <w:r w:rsidRPr="003E3716">
        <w:rPr>
          <w:sz w:val="24"/>
          <w:lang w:val="da-DK"/>
        </w:rPr>
        <w:t>sandsynlige</w:t>
      </w:r>
      <w:r w:rsidRPr="003E3716">
        <w:rPr>
          <w:spacing w:val="12"/>
          <w:sz w:val="24"/>
          <w:lang w:val="da-DK"/>
        </w:rPr>
        <w:t xml:space="preserve"> </w:t>
      </w:r>
      <w:r w:rsidRPr="003E3716">
        <w:rPr>
          <w:sz w:val="24"/>
          <w:lang w:val="da-DK"/>
        </w:rPr>
        <w:t>udvikling,</w:t>
      </w:r>
      <w:r w:rsidRPr="003E3716">
        <w:rPr>
          <w:spacing w:val="12"/>
          <w:sz w:val="24"/>
          <w:lang w:val="da-DK"/>
        </w:rPr>
        <w:t xml:space="preserve"> </w:t>
      </w:r>
      <w:r w:rsidRPr="003E3716">
        <w:rPr>
          <w:sz w:val="24"/>
          <w:lang w:val="da-DK"/>
        </w:rPr>
        <w:t>hvis</w:t>
      </w:r>
      <w:r w:rsidRPr="003E3716">
        <w:rPr>
          <w:spacing w:val="12"/>
          <w:sz w:val="24"/>
          <w:lang w:val="da-DK"/>
        </w:rPr>
        <w:t xml:space="preserve"> </w:t>
      </w:r>
      <w:r w:rsidRPr="003E3716">
        <w:rPr>
          <w:sz w:val="24"/>
          <w:lang w:val="da-DK"/>
        </w:rPr>
        <w:t>projektet</w:t>
      </w:r>
      <w:r w:rsidRPr="003E3716">
        <w:rPr>
          <w:spacing w:val="12"/>
          <w:sz w:val="24"/>
          <w:lang w:val="da-DK"/>
        </w:rPr>
        <w:t xml:space="preserve"> </w:t>
      </w:r>
      <w:r w:rsidRPr="003E3716">
        <w:rPr>
          <w:sz w:val="24"/>
          <w:lang w:val="da-DK"/>
        </w:rPr>
        <w:t>ikke</w:t>
      </w:r>
      <w:r w:rsidRPr="003E3716">
        <w:rPr>
          <w:spacing w:val="12"/>
          <w:sz w:val="24"/>
          <w:lang w:val="da-DK"/>
        </w:rPr>
        <w:t xml:space="preserve"> </w:t>
      </w:r>
      <w:r w:rsidRPr="003E3716">
        <w:rPr>
          <w:sz w:val="24"/>
          <w:lang w:val="da-DK"/>
        </w:rPr>
        <w:t>gennemføres,</w:t>
      </w:r>
      <w:r w:rsidRPr="003E3716">
        <w:rPr>
          <w:spacing w:val="12"/>
          <w:sz w:val="24"/>
          <w:lang w:val="da-DK"/>
        </w:rPr>
        <w:t xml:space="preserve"> </w:t>
      </w:r>
      <w:r w:rsidRPr="003E3716">
        <w:rPr>
          <w:sz w:val="24"/>
          <w:lang w:val="da-DK"/>
        </w:rPr>
        <w:t>for</w:t>
      </w:r>
      <w:r w:rsidRPr="003E3716">
        <w:rPr>
          <w:spacing w:val="12"/>
          <w:sz w:val="24"/>
          <w:lang w:val="da-DK"/>
        </w:rPr>
        <w:t xml:space="preserve"> </w:t>
      </w:r>
      <w:r w:rsidRPr="003E3716">
        <w:rPr>
          <w:sz w:val="24"/>
          <w:lang w:val="da-DK"/>
        </w:rPr>
        <w:t>så</w:t>
      </w:r>
      <w:r w:rsidRPr="003E3716">
        <w:rPr>
          <w:spacing w:val="12"/>
          <w:sz w:val="24"/>
          <w:lang w:val="da-DK"/>
        </w:rPr>
        <w:t xml:space="preserve"> </w:t>
      </w:r>
      <w:r w:rsidRPr="003E3716">
        <w:rPr>
          <w:sz w:val="24"/>
          <w:lang w:val="da-DK"/>
        </w:rPr>
        <w:t>vidt</w:t>
      </w:r>
      <w:r w:rsidRPr="003E3716">
        <w:rPr>
          <w:spacing w:val="12"/>
          <w:sz w:val="24"/>
          <w:lang w:val="da-DK"/>
        </w:rPr>
        <w:t xml:space="preserve"> </w:t>
      </w:r>
      <w:r w:rsidRPr="003E3716">
        <w:rPr>
          <w:sz w:val="24"/>
          <w:lang w:val="da-DK"/>
        </w:rPr>
        <w:t>naturlige</w:t>
      </w:r>
      <w:r w:rsidRPr="003E3716">
        <w:rPr>
          <w:spacing w:val="12"/>
          <w:sz w:val="24"/>
          <w:lang w:val="da-DK"/>
        </w:rPr>
        <w:t xml:space="preserve"> </w:t>
      </w:r>
      <w:r w:rsidRPr="003E3716">
        <w:rPr>
          <w:sz w:val="24"/>
          <w:lang w:val="da-DK"/>
        </w:rPr>
        <w:t>ændringer i forhold til referencescenariet kan vurderes ved hjælp af en rimelig indsats på grundlag af tilgængelighe</w:t>
      </w:r>
      <w:del w:id="213" w:author="Alia Koleilat" w:date="2025-02-11T12:18:00Z">
        <w:r w:rsidRPr="003E3716" w:rsidDel="00854AD4">
          <w:rPr>
            <w:sz w:val="24"/>
            <w:lang w:val="da-DK"/>
          </w:rPr>
          <w:delText xml:space="preserve">- </w:delText>
        </w:r>
      </w:del>
      <w:r w:rsidRPr="003E3716">
        <w:rPr>
          <w:sz w:val="24"/>
          <w:lang w:val="da-DK"/>
        </w:rPr>
        <w:t>den af miljøoplysninger og videnskabelig viden.</w:t>
      </w:r>
    </w:p>
    <w:p w14:paraId="21D07DAF" w14:textId="77777777" w:rsidR="00A8113D" w:rsidRPr="003E3716" w:rsidRDefault="00A8113D">
      <w:pPr>
        <w:pStyle w:val="Brdtekst"/>
        <w:spacing w:before="88"/>
        <w:ind w:left="0"/>
        <w:rPr>
          <w:lang w:val="da-DK"/>
        </w:rPr>
      </w:pPr>
    </w:p>
    <w:p w14:paraId="56727359" w14:textId="0287FAC9" w:rsidR="00A8113D" w:rsidRPr="001A3C68" w:rsidRDefault="001A3C68">
      <w:pPr>
        <w:pStyle w:val="Listeafsnit"/>
        <w:numPr>
          <w:ilvl w:val="0"/>
          <w:numId w:val="2"/>
        </w:numPr>
        <w:tabs>
          <w:tab w:val="left" w:pos="401"/>
        </w:tabs>
        <w:spacing w:before="0" w:line="249" w:lineRule="auto"/>
        <w:ind w:left="110" w:right="106" w:firstLine="0"/>
        <w:jc w:val="both"/>
        <w:rPr>
          <w:sz w:val="24"/>
          <w:lang w:val="da-DK"/>
        </w:rPr>
      </w:pPr>
      <w:r w:rsidRPr="001A3C68">
        <w:rPr>
          <w:sz w:val="24"/>
          <w:lang w:val="da-DK"/>
        </w:rPr>
        <w:t xml:space="preserve">En beskrivelse af de i </w:t>
      </w:r>
      <w:del w:id="214" w:author="Nanna Vestergaard" w:date="2025-01-24T10:24:00Z">
        <w:r w:rsidRPr="001A3C68" w:rsidDel="001A3C68">
          <w:rPr>
            <w:sz w:val="24"/>
            <w:lang w:val="da-DK"/>
          </w:rPr>
          <w:delText>bekendtgørelsens §</w:delText>
        </w:r>
      </w:del>
      <w:ins w:id="215" w:author="Nanna Vestergaard" w:date="2025-01-24T10:24:00Z">
        <w:r w:rsidRPr="001A3C68">
          <w:rPr>
            <w:sz w:val="24"/>
            <w:lang w:val="da-DK"/>
          </w:rPr>
          <w:t>artikel</w:t>
        </w:r>
      </w:ins>
      <w:r w:rsidRPr="001A3C68">
        <w:rPr>
          <w:sz w:val="24"/>
          <w:lang w:val="da-DK"/>
        </w:rPr>
        <w:t xml:space="preserve"> 3</w:t>
      </w:r>
      <w:ins w:id="216" w:author="Nanna Vestergaard" w:date="2025-01-24T10:24:00Z">
        <w:r>
          <w:rPr>
            <w:sz w:val="24"/>
            <w:lang w:val="da-DK"/>
          </w:rPr>
          <w:t xml:space="preserve"> </w:t>
        </w:r>
        <w:del w:id="217" w:author="Alia Koleilat" w:date="2025-02-11T12:20:00Z">
          <w:r w:rsidDel="00854AD4">
            <w:rPr>
              <w:sz w:val="24"/>
              <w:lang w:val="da-DK"/>
            </w:rPr>
            <w:delText>(</w:delText>
          </w:r>
        </w:del>
        <w:r>
          <w:rPr>
            <w:sz w:val="24"/>
            <w:lang w:val="da-DK"/>
          </w:rPr>
          <w:t>bekendtgørelsens § 10, stk. 6</w:t>
        </w:r>
        <w:del w:id="218" w:author="Alia Koleilat" w:date="2025-02-11T12:20:00Z">
          <w:r w:rsidDel="00854AD4">
            <w:rPr>
              <w:sz w:val="24"/>
              <w:lang w:val="da-DK"/>
            </w:rPr>
            <w:delText>)</w:delText>
          </w:r>
        </w:del>
      </w:ins>
      <w:r w:rsidRPr="001A3C68">
        <w:rPr>
          <w:sz w:val="24"/>
          <w:lang w:val="da-DK"/>
        </w:rPr>
        <w:t xml:space="preserve">, nævnte faktorer, der kan forventes at blive berørt i væsentlig grad af projektet: befolkningen, menneskers sundhed, biodiversiteten (f.eks. fauna og flora), jordarealer (f.eks. inddragelse af arealer), jordbund (f.eks. organisk stof, erosion, komprimering og arealbefæstelse), vand (f.eks. </w:t>
      </w:r>
      <w:proofErr w:type="spellStart"/>
      <w:r w:rsidRPr="001A3C68">
        <w:rPr>
          <w:sz w:val="24"/>
          <w:lang w:val="da-DK"/>
        </w:rPr>
        <w:t>hydromorfologiske</w:t>
      </w:r>
      <w:proofErr w:type="spellEnd"/>
      <w:r w:rsidRPr="001A3C68">
        <w:rPr>
          <w:sz w:val="24"/>
          <w:lang w:val="da-DK"/>
        </w:rPr>
        <w:t xml:space="preserve"> forandringer, kvantitet og kvalitet), luft, klima (f.eks. drivhusgasemissioner, virkninger, der er relevante for tilpasning), materielle goder, kulturarven, herunder den arkitektoniske og arkæologiske aspekter, og landskab.</w:t>
      </w:r>
    </w:p>
    <w:p w14:paraId="7FBFEFD3" w14:textId="77777777" w:rsidR="00A8113D" w:rsidRPr="001A3C68" w:rsidRDefault="00A8113D">
      <w:pPr>
        <w:pStyle w:val="Brdtekst"/>
        <w:spacing w:before="90"/>
        <w:ind w:left="0"/>
        <w:rPr>
          <w:lang w:val="da-DK"/>
        </w:rPr>
      </w:pPr>
    </w:p>
    <w:p w14:paraId="01607156" w14:textId="2EAF1C63" w:rsidR="00A8113D" w:rsidRPr="007E065B" w:rsidRDefault="001A3C68" w:rsidP="00854AD4">
      <w:pPr>
        <w:pStyle w:val="Listeafsnit"/>
        <w:numPr>
          <w:ilvl w:val="0"/>
          <w:numId w:val="2"/>
        </w:numPr>
        <w:tabs>
          <w:tab w:val="left" w:pos="365"/>
        </w:tabs>
        <w:spacing w:before="0" w:line="249" w:lineRule="auto"/>
        <w:ind w:left="110" w:right="107" w:firstLine="0"/>
        <w:jc w:val="both"/>
        <w:rPr>
          <w:sz w:val="24"/>
          <w:lang w:val="da-DK"/>
        </w:rPr>
      </w:pPr>
      <w:r w:rsidRPr="003E3716">
        <w:rPr>
          <w:sz w:val="24"/>
          <w:lang w:val="da-DK"/>
        </w:rPr>
        <w:t>En beskrivelse af projektets forventede væsentlige virkninger på miljøet som følge af bl.a.</w:t>
      </w:r>
      <w:ins w:id="219" w:author="Alia Koleilat" w:date="2025-02-11T12:20:00Z">
        <w:r w:rsidR="00854AD4">
          <w:rPr>
            <w:sz w:val="24"/>
            <w:lang w:val="da-DK"/>
          </w:rPr>
          <w:t>:</w:t>
        </w:r>
        <w:r w:rsidR="00854AD4">
          <w:rPr>
            <w:sz w:val="24"/>
            <w:lang w:val="da-DK"/>
          </w:rPr>
          <w:br/>
        </w:r>
      </w:ins>
      <w:ins w:id="220" w:author="Alia Koleilat" w:date="2025-02-11T12:21:00Z">
        <w:r w:rsidR="00854AD4">
          <w:rPr>
            <w:sz w:val="24"/>
            <w:lang w:val="da-DK"/>
          </w:rPr>
          <w:br/>
        </w:r>
        <w:r w:rsidR="00854AD4" w:rsidRPr="007E065B">
          <w:rPr>
            <w:sz w:val="24"/>
            <w:lang w:val="da-DK"/>
          </w:rPr>
          <w:t>a)</w:t>
        </w:r>
      </w:ins>
      <w:del w:id="221" w:author="Alia Koleilat" w:date="2025-02-11T12:20:00Z">
        <w:r w:rsidRPr="007E065B" w:rsidDel="00854AD4">
          <w:rPr>
            <w:sz w:val="24"/>
            <w:lang w:val="da-DK"/>
          </w:rPr>
          <w:delText>:¬</w:delText>
        </w:r>
      </w:del>
      <w:del w:id="222" w:author="Alia Koleilat" w:date="2025-02-11T12:21:00Z">
        <w:r w:rsidRPr="007E065B" w:rsidDel="00854AD4">
          <w:rPr>
            <w:sz w:val="24"/>
            <w:lang w:val="da-DK"/>
          </w:rPr>
          <w:delText xml:space="preserve">a) </w:delText>
        </w:r>
      </w:del>
      <w:r w:rsidRPr="007E065B">
        <w:rPr>
          <w:sz w:val="24"/>
          <w:lang w:val="da-DK"/>
        </w:rPr>
        <w:t>anlæg</w:t>
      </w:r>
      <w:del w:id="223" w:author="Alia Koleilat" w:date="2025-02-11T12:21:00Z">
        <w:r w:rsidRPr="007E065B" w:rsidDel="00854AD4">
          <w:rPr>
            <w:sz w:val="24"/>
            <w:lang w:val="da-DK"/>
          </w:rPr>
          <w:delText xml:space="preserve">- </w:delText>
        </w:r>
      </w:del>
      <w:r w:rsidRPr="007E065B">
        <w:rPr>
          <w:sz w:val="24"/>
          <w:lang w:val="da-DK"/>
        </w:rPr>
        <w:t>gelsen og tilstedeværelsen af projektet, herunder, hvor det er relevant, nedrivningsarbejder,</w:t>
      </w:r>
    </w:p>
    <w:p w14:paraId="6BE89122" w14:textId="77777777" w:rsidR="00A8113D" w:rsidRPr="003E3716" w:rsidRDefault="001A3C68">
      <w:pPr>
        <w:pStyle w:val="Listeafsnit"/>
        <w:numPr>
          <w:ilvl w:val="0"/>
          <w:numId w:val="1"/>
        </w:numPr>
        <w:tabs>
          <w:tab w:val="left" w:pos="110"/>
          <w:tab w:val="left" w:pos="398"/>
        </w:tabs>
        <w:spacing w:before="182" w:line="249" w:lineRule="auto"/>
        <w:ind w:right="108" w:hanging="1"/>
        <w:jc w:val="both"/>
        <w:rPr>
          <w:sz w:val="24"/>
          <w:lang w:val="da-DK"/>
        </w:rPr>
      </w:pPr>
      <w:r w:rsidRPr="003E3716">
        <w:rPr>
          <w:sz w:val="24"/>
          <w:lang w:val="da-DK"/>
        </w:rPr>
        <w:t>brugen af naturressourcer, navnlig jordarealer, jordbund, vand og biodiversitet, så vidt muligt under hensyntagen til en bæredygtig adgang til disse ressourcer,</w:t>
      </w:r>
    </w:p>
    <w:p w14:paraId="5414BB97" w14:textId="77777777" w:rsidR="00A8113D" w:rsidRPr="003E3716" w:rsidRDefault="001A3C68">
      <w:pPr>
        <w:pStyle w:val="Listeafsnit"/>
        <w:numPr>
          <w:ilvl w:val="0"/>
          <w:numId w:val="1"/>
        </w:numPr>
        <w:tabs>
          <w:tab w:val="left" w:pos="364"/>
        </w:tabs>
        <w:spacing w:before="182" w:line="249" w:lineRule="auto"/>
        <w:ind w:right="106" w:firstLine="0"/>
        <w:jc w:val="both"/>
        <w:rPr>
          <w:sz w:val="24"/>
          <w:lang w:val="da-DK"/>
        </w:rPr>
      </w:pPr>
      <w:r w:rsidRPr="003E3716">
        <w:rPr>
          <w:sz w:val="24"/>
          <w:lang w:val="da-DK"/>
        </w:rPr>
        <w:t xml:space="preserve">emissionen af forurenende stoffer, støj, vibrationer, lys, varme og stråling, </w:t>
      </w:r>
      <w:proofErr w:type="spellStart"/>
      <w:r w:rsidRPr="003E3716">
        <w:rPr>
          <w:sz w:val="24"/>
          <w:lang w:val="da-DK"/>
        </w:rPr>
        <w:t>opståelsen</w:t>
      </w:r>
      <w:proofErr w:type="spellEnd"/>
      <w:r w:rsidRPr="003E3716">
        <w:rPr>
          <w:sz w:val="24"/>
          <w:lang w:val="da-DK"/>
        </w:rPr>
        <w:t xml:space="preserve"> af gener og bort</w:t>
      </w:r>
      <w:del w:id="224" w:author="Alia Koleilat" w:date="2025-02-11T12:21:00Z">
        <w:r w:rsidRPr="003E3716" w:rsidDel="00854AD4">
          <w:rPr>
            <w:sz w:val="24"/>
            <w:lang w:val="da-DK"/>
          </w:rPr>
          <w:delText xml:space="preserve">- </w:delText>
        </w:r>
      </w:del>
      <w:r w:rsidRPr="003E3716">
        <w:rPr>
          <w:sz w:val="24"/>
          <w:lang w:val="da-DK"/>
        </w:rPr>
        <w:t>skaffelsen og genvindingen af affald</w:t>
      </w:r>
    </w:p>
    <w:p w14:paraId="3A6D66FF" w14:textId="77777777" w:rsidR="00A8113D" w:rsidRPr="003E3716" w:rsidRDefault="001A3C68">
      <w:pPr>
        <w:pStyle w:val="Listeafsnit"/>
        <w:numPr>
          <w:ilvl w:val="0"/>
          <w:numId w:val="1"/>
        </w:numPr>
        <w:tabs>
          <w:tab w:val="left" w:pos="369"/>
        </w:tabs>
        <w:spacing w:before="182"/>
        <w:ind w:left="369" w:hanging="259"/>
        <w:rPr>
          <w:sz w:val="24"/>
          <w:lang w:val="da-DK"/>
        </w:rPr>
      </w:pPr>
      <w:r w:rsidRPr="003E3716">
        <w:rPr>
          <w:sz w:val="24"/>
          <w:lang w:val="da-DK"/>
        </w:rPr>
        <w:t>faren</w:t>
      </w:r>
      <w:r w:rsidRPr="003E3716">
        <w:rPr>
          <w:spacing w:val="-1"/>
          <w:sz w:val="24"/>
          <w:lang w:val="da-DK"/>
        </w:rPr>
        <w:t xml:space="preserve"> </w:t>
      </w:r>
      <w:r w:rsidRPr="003E3716">
        <w:rPr>
          <w:sz w:val="24"/>
          <w:lang w:val="da-DK"/>
        </w:rPr>
        <w:t>for</w:t>
      </w:r>
      <w:r w:rsidRPr="003E3716">
        <w:rPr>
          <w:spacing w:val="-1"/>
          <w:sz w:val="24"/>
          <w:lang w:val="da-DK"/>
        </w:rPr>
        <w:t xml:space="preserve"> </w:t>
      </w:r>
      <w:r w:rsidRPr="003E3716">
        <w:rPr>
          <w:sz w:val="24"/>
          <w:lang w:val="da-DK"/>
        </w:rPr>
        <w:t>menneskers</w:t>
      </w:r>
      <w:r w:rsidRPr="003E3716">
        <w:rPr>
          <w:spacing w:val="-2"/>
          <w:sz w:val="24"/>
          <w:lang w:val="da-DK"/>
        </w:rPr>
        <w:t xml:space="preserve"> </w:t>
      </w:r>
      <w:r w:rsidRPr="003E3716">
        <w:rPr>
          <w:sz w:val="24"/>
          <w:lang w:val="da-DK"/>
        </w:rPr>
        <w:t>sundhed, kulturarven</w:t>
      </w:r>
      <w:r w:rsidRPr="003E3716">
        <w:rPr>
          <w:spacing w:val="-1"/>
          <w:sz w:val="24"/>
          <w:lang w:val="da-DK"/>
        </w:rPr>
        <w:t xml:space="preserve"> </w:t>
      </w:r>
      <w:r w:rsidRPr="003E3716">
        <w:rPr>
          <w:sz w:val="24"/>
          <w:lang w:val="da-DK"/>
        </w:rPr>
        <w:t>og</w:t>
      </w:r>
      <w:r w:rsidRPr="003E3716">
        <w:rPr>
          <w:spacing w:val="-1"/>
          <w:sz w:val="24"/>
          <w:lang w:val="da-DK"/>
        </w:rPr>
        <w:t xml:space="preserve"> </w:t>
      </w:r>
      <w:r w:rsidRPr="003E3716">
        <w:rPr>
          <w:sz w:val="24"/>
          <w:lang w:val="da-DK"/>
        </w:rPr>
        <w:t>miljøet (f.eks.</w:t>
      </w:r>
      <w:r w:rsidRPr="003E3716">
        <w:rPr>
          <w:spacing w:val="-1"/>
          <w:sz w:val="24"/>
          <w:lang w:val="da-DK"/>
        </w:rPr>
        <w:t xml:space="preserve"> </w:t>
      </w:r>
      <w:r w:rsidRPr="003E3716">
        <w:rPr>
          <w:sz w:val="24"/>
          <w:lang w:val="da-DK"/>
        </w:rPr>
        <w:t>på</w:t>
      </w:r>
      <w:r w:rsidRPr="003E3716">
        <w:rPr>
          <w:spacing w:val="-1"/>
          <w:sz w:val="24"/>
          <w:lang w:val="da-DK"/>
        </w:rPr>
        <w:t xml:space="preserve"> </w:t>
      </w:r>
      <w:r w:rsidRPr="003E3716">
        <w:rPr>
          <w:sz w:val="24"/>
          <w:lang w:val="da-DK"/>
        </w:rPr>
        <w:t>grund af</w:t>
      </w:r>
      <w:r w:rsidRPr="003E3716">
        <w:rPr>
          <w:spacing w:val="-1"/>
          <w:sz w:val="24"/>
          <w:lang w:val="da-DK"/>
        </w:rPr>
        <w:t xml:space="preserve"> </w:t>
      </w:r>
      <w:r w:rsidRPr="003E3716">
        <w:rPr>
          <w:sz w:val="24"/>
          <w:lang w:val="da-DK"/>
        </w:rPr>
        <w:t>ulykker</w:t>
      </w:r>
      <w:r w:rsidRPr="003E3716">
        <w:rPr>
          <w:spacing w:val="-1"/>
          <w:sz w:val="24"/>
          <w:lang w:val="da-DK"/>
        </w:rPr>
        <w:t xml:space="preserve"> </w:t>
      </w:r>
      <w:r w:rsidRPr="003E3716">
        <w:rPr>
          <w:sz w:val="24"/>
          <w:lang w:val="da-DK"/>
        </w:rPr>
        <w:t xml:space="preserve">eller </w:t>
      </w:r>
      <w:r w:rsidRPr="003E3716">
        <w:rPr>
          <w:spacing w:val="-2"/>
          <w:sz w:val="24"/>
          <w:lang w:val="da-DK"/>
        </w:rPr>
        <w:t>katastrofer),</w:t>
      </w:r>
    </w:p>
    <w:p w14:paraId="121527FF" w14:textId="77777777" w:rsidR="00A8113D" w:rsidRPr="003E3716" w:rsidRDefault="00A8113D">
      <w:pPr>
        <w:rPr>
          <w:sz w:val="24"/>
          <w:lang w:val="da-DK"/>
        </w:rPr>
        <w:sectPr w:rsidR="00A8113D" w:rsidRPr="003E3716">
          <w:pgSz w:w="11910" w:h="16840"/>
          <w:pgMar w:top="1320" w:right="740" w:bottom="840" w:left="740" w:header="0" w:footer="652" w:gutter="0"/>
          <w:cols w:space="708"/>
        </w:sectPr>
      </w:pPr>
    </w:p>
    <w:p w14:paraId="50AC0F91" w14:textId="77777777" w:rsidR="00A8113D" w:rsidRPr="003E3716" w:rsidRDefault="001A3C68">
      <w:pPr>
        <w:pStyle w:val="Listeafsnit"/>
        <w:numPr>
          <w:ilvl w:val="0"/>
          <w:numId w:val="1"/>
        </w:numPr>
        <w:tabs>
          <w:tab w:val="left" w:pos="389"/>
        </w:tabs>
        <w:spacing w:before="67" w:line="249" w:lineRule="auto"/>
        <w:ind w:right="107" w:firstLine="0"/>
        <w:jc w:val="both"/>
        <w:rPr>
          <w:sz w:val="24"/>
          <w:lang w:val="da-DK"/>
        </w:rPr>
      </w:pPr>
      <w:r w:rsidRPr="003E3716">
        <w:rPr>
          <w:sz w:val="24"/>
          <w:lang w:val="da-DK"/>
        </w:rPr>
        <w:lastRenderedPageBreak/>
        <w:t>kumulationen af projektets virkninger med andre eksisterende og/eller godkendte projekter, idet der tages hensyn til eventuelle eksisterende miljøproblemer i forbindelse med områder af særlig miljømæssig betydning, som kan forventes at blive berørt, eller anvendelsen af naturressourcer,</w:t>
      </w:r>
    </w:p>
    <w:p w14:paraId="73DE14C6" w14:textId="77777777" w:rsidR="00A8113D" w:rsidRPr="003E3716" w:rsidRDefault="001A3C68">
      <w:pPr>
        <w:pStyle w:val="Listeafsnit"/>
        <w:numPr>
          <w:ilvl w:val="0"/>
          <w:numId w:val="1"/>
        </w:numPr>
        <w:tabs>
          <w:tab w:val="left" w:pos="375"/>
        </w:tabs>
        <w:spacing w:before="183" w:line="249" w:lineRule="auto"/>
        <w:ind w:right="109" w:firstLine="0"/>
        <w:jc w:val="both"/>
        <w:rPr>
          <w:sz w:val="24"/>
          <w:lang w:val="da-DK"/>
        </w:rPr>
      </w:pPr>
      <w:r w:rsidRPr="003E3716">
        <w:rPr>
          <w:sz w:val="24"/>
          <w:lang w:val="da-DK"/>
        </w:rPr>
        <w:t>projektets indvirkning på klimaet (f.eks. arten og omfanget af drivhusgasemissioner) og projektets sårbarhed over for klimaændringer,</w:t>
      </w:r>
    </w:p>
    <w:p w14:paraId="29CFEDBC" w14:textId="77777777" w:rsidR="00A8113D" w:rsidRPr="003E3716" w:rsidRDefault="001A3C68">
      <w:pPr>
        <w:pStyle w:val="Listeafsnit"/>
        <w:numPr>
          <w:ilvl w:val="0"/>
          <w:numId w:val="1"/>
        </w:numPr>
        <w:tabs>
          <w:tab w:val="left" w:pos="369"/>
        </w:tabs>
        <w:spacing w:before="182"/>
        <w:ind w:left="369" w:hanging="259"/>
        <w:jc w:val="both"/>
        <w:rPr>
          <w:sz w:val="24"/>
          <w:lang w:val="da-DK"/>
        </w:rPr>
      </w:pPr>
      <w:r w:rsidRPr="003E3716">
        <w:rPr>
          <w:sz w:val="24"/>
          <w:lang w:val="da-DK"/>
        </w:rPr>
        <w:t xml:space="preserve">de anvendte teknologier og </w:t>
      </w:r>
      <w:r w:rsidRPr="003E3716">
        <w:rPr>
          <w:spacing w:val="-2"/>
          <w:sz w:val="24"/>
          <w:lang w:val="da-DK"/>
        </w:rPr>
        <w:t>stoffer.</w:t>
      </w:r>
    </w:p>
    <w:p w14:paraId="28E01E3D" w14:textId="77777777" w:rsidR="00A8113D" w:rsidRPr="003E3716" w:rsidRDefault="00A8113D">
      <w:pPr>
        <w:pStyle w:val="Brdtekst"/>
        <w:spacing w:before="96"/>
        <w:ind w:left="0"/>
        <w:rPr>
          <w:lang w:val="da-DK"/>
        </w:rPr>
      </w:pPr>
    </w:p>
    <w:p w14:paraId="38F4D4F0" w14:textId="77777777" w:rsidR="00A8113D" w:rsidRPr="003E3716" w:rsidRDefault="001A3C68">
      <w:pPr>
        <w:pStyle w:val="Brdtekst"/>
        <w:spacing w:before="0" w:line="249" w:lineRule="auto"/>
        <w:ind w:right="108"/>
        <w:jc w:val="both"/>
        <w:rPr>
          <w:lang w:val="da-DK"/>
        </w:rPr>
      </w:pPr>
      <w:r w:rsidRPr="003E3716">
        <w:rPr>
          <w:lang w:val="da-DK"/>
        </w:rPr>
        <w:t>Beskrivelsen</w:t>
      </w:r>
      <w:r w:rsidRPr="003E3716">
        <w:rPr>
          <w:spacing w:val="40"/>
          <w:lang w:val="da-DK"/>
        </w:rPr>
        <w:t xml:space="preserve"> </w:t>
      </w:r>
      <w:r w:rsidRPr="003E3716">
        <w:rPr>
          <w:lang w:val="da-DK"/>
        </w:rPr>
        <w:t>af</w:t>
      </w:r>
      <w:r w:rsidRPr="003E3716">
        <w:rPr>
          <w:spacing w:val="40"/>
          <w:lang w:val="da-DK"/>
        </w:rPr>
        <w:t xml:space="preserve"> </w:t>
      </w:r>
      <w:r w:rsidRPr="003E3716">
        <w:rPr>
          <w:lang w:val="da-DK"/>
        </w:rPr>
        <w:t>de</w:t>
      </w:r>
      <w:r w:rsidRPr="003E3716">
        <w:rPr>
          <w:spacing w:val="40"/>
          <w:lang w:val="da-DK"/>
        </w:rPr>
        <w:t xml:space="preserve"> </w:t>
      </w:r>
      <w:r w:rsidRPr="003E3716">
        <w:rPr>
          <w:lang w:val="da-DK"/>
        </w:rPr>
        <w:t>forventede</w:t>
      </w:r>
      <w:r w:rsidRPr="003E3716">
        <w:rPr>
          <w:spacing w:val="40"/>
          <w:lang w:val="da-DK"/>
        </w:rPr>
        <w:t xml:space="preserve"> </w:t>
      </w:r>
      <w:r w:rsidRPr="003E3716">
        <w:rPr>
          <w:lang w:val="da-DK"/>
        </w:rPr>
        <w:t>væsentlige</w:t>
      </w:r>
      <w:r w:rsidRPr="003E3716">
        <w:rPr>
          <w:spacing w:val="40"/>
          <w:lang w:val="da-DK"/>
        </w:rPr>
        <w:t xml:space="preserve"> </w:t>
      </w:r>
      <w:r w:rsidRPr="003E3716">
        <w:rPr>
          <w:lang w:val="da-DK"/>
        </w:rPr>
        <w:t>virkninger</w:t>
      </w:r>
      <w:r w:rsidRPr="003E3716">
        <w:rPr>
          <w:spacing w:val="40"/>
          <w:lang w:val="da-DK"/>
        </w:rPr>
        <w:t xml:space="preserve"> </w:t>
      </w:r>
      <w:r w:rsidRPr="003E3716">
        <w:rPr>
          <w:lang w:val="da-DK"/>
        </w:rPr>
        <w:t>på</w:t>
      </w:r>
      <w:r w:rsidRPr="003E3716">
        <w:rPr>
          <w:spacing w:val="40"/>
          <w:lang w:val="da-DK"/>
        </w:rPr>
        <w:t xml:space="preserve"> </w:t>
      </w:r>
      <w:r w:rsidRPr="003E3716">
        <w:rPr>
          <w:lang w:val="da-DK"/>
        </w:rPr>
        <w:t>de</w:t>
      </w:r>
      <w:r w:rsidRPr="003E3716">
        <w:rPr>
          <w:spacing w:val="40"/>
          <w:lang w:val="da-DK"/>
        </w:rPr>
        <w:t xml:space="preserve"> </w:t>
      </w:r>
      <w:r w:rsidRPr="003E3716">
        <w:rPr>
          <w:lang w:val="da-DK"/>
        </w:rPr>
        <w:t>i</w:t>
      </w:r>
      <w:r w:rsidRPr="003E3716">
        <w:rPr>
          <w:spacing w:val="40"/>
          <w:lang w:val="da-DK"/>
        </w:rPr>
        <w:t xml:space="preserve"> </w:t>
      </w:r>
      <w:r w:rsidRPr="003E3716">
        <w:rPr>
          <w:lang w:val="da-DK"/>
        </w:rPr>
        <w:t>bekendtgørelsens</w:t>
      </w:r>
      <w:r w:rsidRPr="003E3716">
        <w:rPr>
          <w:spacing w:val="40"/>
          <w:lang w:val="da-DK"/>
        </w:rPr>
        <w:t xml:space="preserve"> </w:t>
      </w:r>
      <w:r w:rsidRPr="003E3716">
        <w:rPr>
          <w:lang w:val="da-DK"/>
        </w:rPr>
        <w:t>§</w:t>
      </w:r>
      <w:r w:rsidRPr="003E3716">
        <w:rPr>
          <w:spacing w:val="40"/>
          <w:lang w:val="da-DK"/>
        </w:rPr>
        <w:t xml:space="preserve"> </w:t>
      </w:r>
      <w:r w:rsidRPr="003E3716">
        <w:rPr>
          <w:lang w:val="da-DK"/>
        </w:rPr>
        <w:t>3</w:t>
      </w:r>
      <w:r w:rsidRPr="003E3716">
        <w:rPr>
          <w:spacing w:val="40"/>
          <w:lang w:val="da-DK"/>
        </w:rPr>
        <w:t xml:space="preserve"> </w:t>
      </w:r>
      <w:r w:rsidRPr="003E3716">
        <w:rPr>
          <w:lang w:val="da-DK"/>
        </w:rPr>
        <w:t>angivne</w:t>
      </w:r>
      <w:r w:rsidRPr="003E3716">
        <w:rPr>
          <w:spacing w:val="40"/>
          <w:lang w:val="da-DK"/>
        </w:rPr>
        <w:t xml:space="preserve"> </w:t>
      </w:r>
      <w:r w:rsidRPr="003E3716">
        <w:rPr>
          <w:lang w:val="da-DK"/>
        </w:rPr>
        <w:t>faktorer bør omfatte projektets direkte virkninger og i givet fald dets indirekte, sekundære, kumulative, grænseo</w:t>
      </w:r>
      <w:del w:id="225" w:author="Alia Koleilat" w:date="2025-02-11T12:22:00Z">
        <w:r w:rsidRPr="003E3716" w:rsidDel="00854AD4">
          <w:rPr>
            <w:lang w:val="da-DK"/>
          </w:rPr>
          <w:delText xml:space="preserve">- </w:delText>
        </w:r>
      </w:del>
      <w:r w:rsidRPr="003E3716">
        <w:rPr>
          <w:lang w:val="da-DK"/>
        </w:rPr>
        <w:t>verskridende, kort-, mellem- og langsigtede, vedvarende eller midlertidige samt positive eller negative virkninger. I beskrivelsen bør der tages hensyn til de miljøbeskyttelsesmål, der er fastlagt på EU- eller medlemsstatsplan, og som er relevante for projektet.</w:t>
      </w:r>
    </w:p>
    <w:p w14:paraId="2399DFAB" w14:textId="77777777" w:rsidR="00A8113D" w:rsidRPr="003E3716" w:rsidRDefault="00A8113D">
      <w:pPr>
        <w:pStyle w:val="Brdtekst"/>
        <w:spacing w:before="89"/>
        <w:ind w:left="0"/>
        <w:rPr>
          <w:lang w:val="da-DK"/>
        </w:rPr>
      </w:pPr>
    </w:p>
    <w:p w14:paraId="61266CD9" w14:textId="77777777" w:rsidR="00A8113D" w:rsidRPr="003E3716" w:rsidRDefault="001A3C68">
      <w:pPr>
        <w:pStyle w:val="Listeafsnit"/>
        <w:numPr>
          <w:ilvl w:val="0"/>
          <w:numId w:val="2"/>
        </w:numPr>
        <w:tabs>
          <w:tab w:val="left" w:pos="362"/>
        </w:tabs>
        <w:spacing w:before="0" w:line="249" w:lineRule="auto"/>
        <w:ind w:left="110" w:right="107" w:firstLine="0"/>
        <w:jc w:val="both"/>
        <w:rPr>
          <w:sz w:val="24"/>
          <w:lang w:val="da-DK"/>
        </w:rPr>
      </w:pPr>
      <w:r w:rsidRPr="003E3716">
        <w:rPr>
          <w:sz w:val="24"/>
          <w:lang w:val="da-DK"/>
        </w:rPr>
        <w:t>En beskrivelse af, hvilke metoder eller beviser der er anvendt til identificeringen og forudberegningen af de væsentlige virkninger på miljøet, herunder oplysninger vedrørende eventuelle vanskeligheder (f.eks. tekniske mangler eller manglende viden) i forbindelse med indsamlingen af de krævede oplysninger og vedrørende de vigtigste usikkerheder.</w:t>
      </w:r>
    </w:p>
    <w:p w14:paraId="1A2AB6D9" w14:textId="77777777" w:rsidR="00A8113D" w:rsidRPr="003E3716" w:rsidRDefault="00A8113D">
      <w:pPr>
        <w:pStyle w:val="Brdtekst"/>
        <w:spacing w:before="88"/>
        <w:ind w:left="0"/>
        <w:rPr>
          <w:lang w:val="da-DK"/>
        </w:rPr>
      </w:pPr>
    </w:p>
    <w:p w14:paraId="73B55987" w14:textId="77777777" w:rsidR="00A8113D" w:rsidRPr="003E3716" w:rsidRDefault="001A3C68">
      <w:pPr>
        <w:pStyle w:val="Listeafsnit"/>
        <w:numPr>
          <w:ilvl w:val="0"/>
          <w:numId w:val="2"/>
        </w:numPr>
        <w:tabs>
          <w:tab w:val="left" w:pos="358"/>
        </w:tabs>
        <w:spacing w:before="0" w:line="249" w:lineRule="auto"/>
        <w:ind w:left="110" w:right="105" w:firstLine="0"/>
        <w:jc w:val="both"/>
        <w:rPr>
          <w:sz w:val="24"/>
          <w:lang w:val="da-DK"/>
        </w:rPr>
      </w:pPr>
      <w:r w:rsidRPr="003E3716">
        <w:rPr>
          <w:sz w:val="24"/>
          <w:lang w:val="da-DK"/>
        </w:rPr>
        <w:t>En beskrivelse af de påtænkte foranstaltninger med henblik på at undgå, forebygge, begrænse eller om muligt neutralisere identificerede væsentlige skadelige virkninger på miljøet og, om relevant, af eventuel- le foreslåede overvågningsordninger (f.eks. udarbejdelse af en analyse efter projektets afslutning). Denne beskrivelse bør redegøre for, i hvilken grad de væsentlige skadelige virkninger på miljøet undgås, forebygges, begrænses eller neutraliseres, og bør dække både anlægs- og driftsfasen.</w:t>
      </w:r>
    </w:p>
    <w:p w14:paraId="0F3880D0" w14:textId="77777777" w:rsidR="00A8113D" w:rsidRPr="003E3716" w:rsidRDefault="00A8113D">
      <w:pPr>
        <w:pStyle w:val="Brdtekst"/>
        <w:spacing w:before="89"/>
        <w:ind w:left="0"/>
        <w:rPr>
          <w:lang w:val="da-DK"/>
        </w:rPr>
      </w:pPr>
    </w:p>
    <w:p w14:paraId="05B26D47" w14:textId="77777777" w:rsidR="00A8113D" w:rsidRPr="003E3716" w:rsidRDefault="001A3C68">
      <w:pPr>
        <w:pStyle w:val="Listeafsnit"/>
        <w:numPr>
          <w:ilvl w:val="0"/>
          <w:numId w:val="2"/>
        </w:numPr>
        <w:tabs>
          <w:tab w:val="left" w:pos="362"/>
        </w:tabs>
        <w:spacing w:before="0" w:line="249" w:lineRule="auto"/>
        <w:ind w:left="110" w:right="105" w:firstLine="0"/>
        <w:jc w:val="both"/>
        <w:rPr>
          <w:sz w:val="24"/>
          <w:lang w:val="da-DK"/>
        </w:rPr>
      </w:pPr>
      <w:r w:rsidRPr="003E3716">
        <w:rPr>
          <w:sz w:val="24"/>
          <w:lang w:val="da-DK"/>
        </w:rPr>
        <w:t xml:space="preserve">En beskrivelse af projektets forventede skadelige virkninger på miljøet som følge af projektets sårbar- hed over for større ulykker og/eller katastrofer, som er relevante for det pågældende projekt. Relevante foreliggende oplysninger indhentet via risikovurderinger foretaget i henhold til EU-lovgivning såsom Eu- </w:t>
      </w:r>
      <w:proofErr w:type="spellStart"/>
      <w:r w:rsidRPr="003E3716">
        <w:rPr>
          <w:sz w:val="24"/>
          <w:lang w:val="da-DK"/>
        </w:rPr>
        <w:t>ropa</w:t>
      </w:r>
      <w:proofErr w:type="spellEnd"/>
      <w:r w:rsidRPr="003E3716">
        <w:rPr>
          <w:sz w:val="24"/>
          <w:lang w:val="da-DK"/>
        </w:rPr>
        <w:t>-Parlamentets og Rådets direktiv 2012/18/EU eller Rådets direktiv 2009/71/</w:t>
      </w:r>
      <w:proofErr w:type="spellStart"/>
      <w:r w:rsidRPr="003E3716">
        <w:rPr>
          <w:sz w:val="24"/>
          <w:lang w:val="da-DK"/>
        </w:rPr>
        <w:t>Euratom</w:t>
      </w:r>
      <w:proofErr w:type="spellEnd"/>
      <w:r w:rsidRPr="003E3716">
        <w:rPr>
          <w:sz w:val="24"/>
          <w:lang w:val="da-DK"/>
        </w:rPr>
        <w:t xml:space="preserve"> eller relevante vurderinger foretaget i henhold til national lovgivning kan bruges til dette formål, forudsat at kravene i nærværende direktiv opfyldes.</w:t>
      </w:r>
    </w:p>
    <w:p w14:paraId="2916FBBC" w14:textId="77777777" w:rsidR="00A8113D" w:rsidRPr="003E3716" w:rsidRDefault="00A8113D">
      <w:pPr>
        <w:pStyle w:val="Brdtekst"/>
        <w:spacing w:before="90"/>
        <w:ind w:left="0"/>
        <w:rPr>
          <w:lang w:val="da-DK"/>
        </w:rPr>
      </w:pPr>
    </w:p>
    <w:p w14:paraId="71C424F3" w14:textId="77777777" w:rsidR="00A8113D" w:rsidRPr="003E3716" w:rsidRDefault="001A3C68">
      <w:pPr>
        <w:pStyle w:val="Brdtekst"/>
        <w:spacing w:before="0" w:line="249" w:lineRule="auto"/>
        <w:ind w:right="107" w:hanging="1"/>
        <w:jc w:val="both"/>
        <w:rPr>
          <w:lang w:val="da-DK"/>
        </w:rPr>
      </w:pPr>
      <w:r w:rsidRPr="003E3716">
        <w:rPr>
          <w:lang w:val="da-DK"/>
        </w:rPr>
        <w:t>Beskrivelsen bør, hvor det er relevant, omfatte de påtænkte foranstaltninger til forebyggelse eller afbød</w:t>
      </w:r>
      <w:del w:id="226" w:author="Alia Koleilat" w:date="2025-02-11T12:22:00Z">
        <w:r w:rsidRPr="003E3716" w:rsidDel="00854AD4">
          <w:rPr>
            <w:lang w:val="da-DK"/>
          </w:rPr>
          <w:delText xml:space="preserve">- </w:delText>
        </w:r>
      </w:del>
      <w:r w:rsidRPr="003E3716">
        <w:rPr>
          <w:lang w:val="da-DK"/>
        </w:rPr>
        <w:t>ning af sådanne begivenheders væsentlige skadelige virkninger på miljøet og oplysninger om beredskabet med henblik på og den foreslåede håndtering af sådanne nødsituationer.</w:t>
      </w:r>
    </w:p>
    <w:p w14:paraId="0CCA6D53" w14:textId="77777777" w:rsidR="00A8113D" w:rsidRPr="003E3716" w:rsidRDefault="00A8113D">
      <w:pPr>
        <w:pStyle w:val="Brdtekst"/>
        <w:spacing w:before="87"/>
        <w:ind w:left="0"/>
        <w:rPr>
          <w:lang w:val="da-DK"/>
        </w:rPr>
      </w:pPr>
    </w:p>
    <w:p w14:paraId="4CD0C41F" w14:textId="77777777" w:rsidR="00A8113D" w:rsidRPr="003E3716" w:rsidRDefault="001A3C68">
      <w:pPr>
        <w:pStyle w:val="Listeafsnit"/>
        <w:numPr>
          <w:ilvl w:val="0"/>
          <w:numId w:val="2"/>
        </w:numPr>
        <w:tabs>
          <w:tab w:val="left" w:pos="350"/>
        </w:tabs>
        <w:spacing w:before="0"/>
        <w:jc w:val="both"/>
        <w:rPr>
          <w:sz w:val="24"/>
          <w:lang w:val="da-DK"/>
        </w:rPr>
      </w:pPr>
      <w:r w:rsidRPr="003E3716">
        <w:rPr>
          <w:sz w:val="24"/>
          <w:lang w:val="da-DK"/>
        </w:rPr>
        <w:t>Et</w:t>
      </w:r>
      <w:r w:rsidRPr="003E3716">
        <w:rPr>
          <w:spacing w:val="-2"/>
          <w:sz w:val="24"/>
          <w:lang w:val="da-DK"/>
        </w:rPr>
        <w:t xml:space="preserve"> </w:t>
      </w:r>
      <w:r w:rsidRPr="003E3716">
        <w:rPr>
          <w:sz w:val="24"/>
          <w:lang w:val="da-DK"/>
        </w:rPr>
        <w:t xml:space="preserve">ikke-teknisk resumé af de på grundlag af punkt 1-8 fremlagte </w:t>
      </w:r>
      <w:r w:rsidRPr="003E3716">
        <w:rPr>
          <w:spacing w:val="-2"/>
          <w:sz w:val="24"/>
          <w:lang w:val="da-DK"/>
        </w:rPr>
        <w:t>oplysninger.</w:t>
      </w:r>
    </w:p>
    <w:p w14:paraId="0000B13B" w14:textId="77777777" w:rsidR="00A8113D" w:rsidRPr="003E3716" w:rsidRDefault="00A8113D">
      <w:pPr>
        <w:pStyle w:val="Brdtekst"/>
        <w:spacing w:before="96"/>
        <w:ind w:left="0"/>
        <w:rPr>
          <w:lang w:val="da-DK"/>
        </w:rPr>
      </w:pPr>
    </w:p>
    <w:p w14:paraId="359BE15A" w14:textId="77777777" w:rsidR="00A8113D" w:rsidRPr="003E3716" w:rsidRDefault="001A3C68">
      <w:pPr>
        <w:pStyle w:val="Listeafsnit"/>
        <w:numPr>
          <w:ilvl w:val="0"/>
          <w:numId w:val="2"/>
        </w:numPr>
        <w:tabs>
          <w:tab w:val="left" w:pos="110"/>
          <w:tab w:val="left" w:pos="479"/>
        </w:tabs>
        <w:spacing w:before="0" w:line="249" w:lineRule="auto"/>
        <w:ind w:left="110" w:right="107" w:hanging="1"/>
        <w:jc w:val="both"/>
        <w:rPr>
          <w:sz w:val="24"/>
          <w:lang w:val="da-DK"/>
        </w:rPr>
      </w:pPr>
      <w:r w:rsidRPr="003E3716">
        <w:rPr>
          <w:sz w:val="24"/>
          <w:lang w:val="da-DK"/>
        </w:rPr>
        <w:t>En referenceliste med oplysninger om kilderne til de i rapporten indeholdte beskrivelser og vurderin</w:t>
      </w:r>
      <w:del w:id="227" w:author="Alia Koleilat" w:date="2025-02-11T12:22:00Z">
        <w:r w:rsidRPr="003E3716" w:rsidDel="00854AD4">
          <w:rPr>
            <w:sz w:val="24"/>
            <w:lang w:val="da-DK"/>
          </w:rPr>
          <w:delText xml:space="preserve">- </w:delText>
        </w:r>
      </w:del>
      <w:r w:rsidRPr="003E3716">
        <w:rPr>
          <w:spacing w:val="-4"/>
          <w:sz w:val="24"/>
          <w:lang w:val="da-DK"/>
        </w:rPr>
        <w:t>ger.</w:t>
      </w:r>
    </w:p>
    <w:sectPr w:rsidR="00A8113D" w:rsidRPr="003E3716">
      <w:pgSz w:w="11910" w:h="16840"/>
      <w:pgMar w:top="1320" w:right="740" w:bottom="840" w:left="740" w:header="0" w:footer="6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3E3FC" w14:textId="77777777" w:rsidR="001F5FD1" w:rsidRDefault="001F5FD1">
      <w:r>
        <w:separator/>
      </w:r>
    </w:p>
  </w:endnote>
  <w:endnote w:type="continuationSeparator" w:id="0">
    <w:p w14:paraId="5DBD4F12" w14:textId="77777777" w:rsidR="001F5FD1" w:rsidRDefault="001F5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F4F51" w14:textId="43E15C9D" w:rsidR="00A8113D" w:rsidRDefault="001A3C68">
    <w:pPr>
      <w:pStyle w:val="Brdtekst"/>
      <w:spacing w:before="0" w:line="14" w:lineRule="auto"/>
      <w:ind w:left="0"/>
      <w:rPr>
        <w:sz w:val="20"/>
      </w:rPr>
    </w:pPr>
    <w:del w:id="54" w:author="Alia Koleilat" w:date="2025-02-11T12:34:00Z">
      <w:r w:rsidDel="009C6A30">
        <w:rPr>
          <w:noProof/>
        </w:rPr>
        <mc:AlternateContent>
          <mc:Choice Requires="wps">
            <w:drawing>
              <wp:anchor distT="0" distB="0" distL="0" distR="0" simplePos="0" relativeHeight="487218688" behindDoc="1" locked="0" layoutInCell="1" allowOverlap="1" wp14:anchorId="2DB3CBA6" wp14:editId="37AAC71B">
                <wp:simplePos x="0" y="0"/>
                <wp:positionH relativeFrom="page">
                  <wp:posOffset>527299</wp:posOffset>
                </wp:positionH>
                <wp:positionV relativeFrom="page">
                  <wp:posOffset>10138357</wp:posOffset>
                </wp:positionV>
                <wp:extent cx="1379855" cy="16637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9855" cy="166370"/>
                        </a:xfrm>
                        <a:prstGeom prst="rect">
                          <a:avLst/>
                        </a:prstGeom>
                      </wps:spPr>
                      <wps:txbx>
                        <w:txbxContent>
                          <w:p w14:paraId="767EB890" w14:textId="77777777" w:rsidR="00A8113D" w:rsidRDefault="001A3C68" w:rsidP="007E065B">
                            <w:pPr>
                              <w:spacing w:before="11"/>
                              <w:rPr>
                                <w:sz w:val="20"/>
                              </w:rPr>
                            </w:pPr>
                            <w:del w:id="55" w:author="Alia Koleilat" w:date="2025-02-11T12:34:00Z">
                              <w:r w:rsidDel="009C6A30">
                                <w:rPr>
                                  <w:sz w:val="20"/>
                                </w:rPr>
                                <w:delText>BEK</w:delText>
                              </w:r>
                              <w:r w:rsidDel="009C6A30">
                                <w:rPr>
                                  <w:spacing w:val="-2"/>
                                  <w:sz w:val="20"/>
                                </w:rPr>
                                <w:delText xml:space="preserve"> </w:delText>
                              </w:r>
                              <w:r w:rsidDel="009C6A30">
                                <w:rPr>
                                  <w:sz w:val="20"/>
                                </w:rPr>
                                <w:delText>nr 517</w:delText>
                              </w:r>
                              <w:r w:rsidDel="009C6A30">
                                <w:rPr>
                                  <w:spacing w:val="-1"/>
                                  <w:sz w:val="20"/>
                                </w:rPr>
                                <w:delText xml:space="preserve"> </w:delText>
                              </w:r>
                              <w:r w:rsidDel="009C6A30">
                                <w:rPr>
                                  <w:sz w:val="20"/>
                                </w:rPr>
                                <w:delText xml:space="preserve">af </w:delText>
                              </w:r>
                              <w:r w:rsidDel="009C6A30">
                                <w:rPr>
                                  <w:spacing w:val="-2"/>
                                  <w:sz w:val="20"/>
                                </w:rPr>
                                <w:delText>24/03/2021</w:delText>
                              </w:r>
                            </w:del>
                          </w:p>
                        </w:txbxContent>
                      </wps:txbx>
                      <wps:bodyPr wrap="square" lIns="0" tIns="0" rIns="0" bIns="0" rtlCol="0">
                        <a:noAutofit/>
                      </wps:bodyPr>
                    </wps:wsp>
                  </a:graphicData>
                </a:graphic>
              </wp:anchor>
            </w:drawing>
          </mc:Choice>
          <mc:Fallback>
            <w:pict>
              <v:shapetype w14:anchorId="2DB3CBA6" id="_x0000_t202" coordsize="21600,21600" o:spt="202" path="m,l,21600r21600,l21600,xe">
                <v:stroke joinstyle="miter"/>
                <v:path gradientshapeok="t" o:connecttype="rect"/>
              </v:shapetype>
              <v:shape id="Textbox 6" o:spid="_x0000_s1028" type="#_x0000_t202" style="position:absolute;margin-left:41.5pt;margin-top:798.3pt;width:108.65pt;height:13.1pt;z-index:-16097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" filled="f" stroked="f">
                <v:textbox inset="0,0,0,0">
                  <w:txbxContent>
                    <w:p w14:paraId="767EB890" w14:textId="77777777" w:rsidR="00A8113D" w:rsidRDefault="001A3C68" w:rsidP="007E065B">
                      <w:pPr>
                        <w:spacing w:before="11"/>
                        <w:rPr>
                          <w:sz w:val="20"/>
                        </w:rPr>
                      </w:pPr>
                      <w:del w:id="56" w:author="Alia Koleilat" w:date="2025-02-11T12:34:00Z">
                        <w:r w:rsidDel="009C6A30">
                          <w:rPr>
                            <w:sz w:val="20"/>
                          </w:rPr>
                          <w:delText>BEK</w:delText>
                        </w:r>
                        <w:r w:rsidDel="009C6A30">
                          <w:rPr>
                            <w:spacing w:val="-2"/>
                            <w:sz w:val="20"/>
                          </w:rPr>
                          <w:delText xml:space="preserve"> </w:delText>
                        </w:r>
                        <w:r w:rsidDel="009C6A30">
                          <w:rPr>
                            <w:sz w:val="20"/>
                          </w:rPr>
                          <w:delText>nr 517</w:delText>
                        </w:r>
                        <w:r w:rsidDel="009C6A30">
                          <w:rPr>
                            <w:spacing w:val="-1"/>
                            <w:sz w:val="20"/>
                          </w:rPr>
                          <w:delText xml:space="preserve"> </w:delText>
                        </w:r>
                        <w:r w:rsidDel="009C6A30">
                          <w:rPr>
                            <w:sz w:val="20"/>
                          </w:rPr>
                          <w:delText xml:space="preserve">af </w:delText>
                        </w:r>
                        <w:r w:rsidDel="009C6A30">
                          <w:rPr>
                            <w:spacing w:val="-2"/>
                            <w:sz w:val="20"/>
                          </w:rPr>
                          <w:delText>24/03/2021</w:delText>
                        </w:r>
                      </w:del>
                    </w:p>
                  </w:txbxContent>
                </v:textbox>
                <w10:wrap anchorx="page" anchory="page"/>
              </v:shape>
            </w:pict>
          </mc:Fallback>
        </mc:AlternateContent>
      </w:r>
    </w:del>
    <w:r>
      <w:rPr>
        <w:noProof/>
      </w:rPr>
      <mc:AlternateContent>
        <mc:Choice Requires="wps">
          <w:drawing>
            <wp:anchor distT="0" distB="0" distL="0" distR="0" simplePos="0" relativeHeight="487219200" behindDoc="1" locked="0" layoutInCell="1" allowOverlap="1" wp14:anchorId="249A7B8E" wp14:editId="5582C9E8">
              <wp:simplePos x="0" y="0"/>
              <wp:positionH relativeFrom="page">
                <wp:posOffset>3703754</wp:posOffset>
              </wp:positionH>
              <wp:positionV relativeFrom="page">
                <wp:posOffset>10138357</wp:posOffset>
              </wp:positionV>
              <wp:extent cx="152400" cy="16637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6370"/>
                      </a:xfrm>
                      <a:prstGeom prst="rect">
                        <a:avLst/>
                      </a:prstGeom>
                    </wps:spPr>
                    <wps:txbx>
                      <w:txbxContent>
                        <w:p w14:paraId="7466FF15" w14:textId="77777777" w:rsidR="00A8113D" w:rsidRDefault="001A3C68">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 w14:anchorId="249A7B8E" id="Textbox 7" o:spid="_x0000_s1029" type="#_x0000_t202" style="position:absolute;margin-left:291.65pt;margin-top:798.3pt;width:12pt;height:13.1pt;z-index:-16097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" filled="f" stroked="f">
              <v:textbox inset="0,0,0,0">
                <w:txbxContent>
                  <w:p w14:paraId="7466FF15" w14:textId="77777777" w:rsidR="00A8113D" w:rsidRDefault="001A3C68">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5985C" w14:textId="77777777" w:rsidR="001F5FD1" w:rsidRDefault="001F5FD1">
      <w:r>
        <w:separator/>
      </w:r>
    </w:p>
  </w:footnote>
  <w:footnote w:type="continuationSeparator" w:id="0">
    <w:p w14:paraId="4F9F3A46" w14:textId="77777777" w:rsidR="001F5FD1" w:rsidRDefault="001F5F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F24B7"/>
    <w:multiLevelType w:val="hybridMultilevel"/>
    <w:tmpl w:val="80525814"/>
    <w:lvl w:ilvl="0" w:tplc="64AC86F2">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53AC85CE">
      <w:numFmt w:val="bullet"/>
      <w:lvlText w:val="•"/>
      <w:lvlJc w:val="left"/>
      <w:pPr>
        <w:ind w:left="1510" w:hanging="401"/>
      </w:pPr>
      <w:rPr>
        <w:rFonts w:hint="default"/>
        <w:lang w:eastAsia="en-US" w:bidi="ar-SA"/>
      </w:rPr>
    </w:lvl>
    <w:lvl w:ilvl="2" w:tplc="A2A882DA">
      <w:numFmt w:val="bullet"/>
      <w:lvlText w:val="•"/>
      <w:lvlJc w:val="left"/>
      <w:pPr>
        <w:ind w:left="2501" w:hanging="401"/>
      </w:pPr>
      <w:rPr>
        <w:rFonts w:hint="default"/>
        <w:lang w:eastAsia="en-US" w:bidi="ar-SA"/>
      </w:rPr>
    </w:lvl>
    <w:lvl w:ilvl="3" w:tplc="4A0283E2">
      <w:numFmt w:val="bullet"/>
      <w:lvlText w:val="•"/>
      <w:lvlJc w:val="left"/>
      <w:pPr>
        <w:ind w:left="3491" w:hanging="401"/>
      </w:pPr>
      <w:rPr>
        <w:rFonts w:hint="default"/>
        <w:lang w:eastAsia="en-US" w:bidi="ar-SA"/>
      </w:rPr>
    </w:lvl>
    <w:lvl w:ilvl="4" w:tplc="F32C8B08">
      <w:numFmt w:val="bullet"/>
      <w:lvlText w:val="•"/>
      <w:lvlJc w:val="left"/>
      <w:pPr>
        <w:ind w:left="4482" w:hanging="401"/>
      </w:pPr>
      <w:rPr>
        <w:rFonts w:hint="default"/>
        <w:lang w:eastAsia="en-US" w:bidi="ar-SA"/>
      </w:rPr>
    </w:lvl>
    <w:lvl w:ilvl="5" w:tplc="155489D0">
      <w:numFmt w:val="bullet"/>
      <w:lvlText w:val="•"/>
      <w:lvlJc w:val="left"/>
      <w:pPr>
        <w:ind w:left="5472" w:hanging="401"/>
      </w:pPr>
      <w:rPr>
        <w:rFonts w:hint="default"/>
        <w:lang w:eastAsia="en-US" w:bidi="ar-SA"/>
      </w:rPr>
    </w:lvl>
    <w:lvl w:ilvl="6" w:tplc="982C7E52">
      <w:numFmt w:val="bullet"/>
      <w:lvlText w:val="•"/>
      <w:lvlJc w:val="left"/>
      <w:pPr>
        <w:ind w:left="6463" w:hanging="401"/>
      </w:pPr>
      <w:rPr>
        <w:rFonts w:hint="default"/>
        <w:lang w:eastAsia="en-US" w:bidi="ar-SA"/>
      </w:rPr>
    </w:lvl>
    <w:lvl w:ilvl="7" w:tplc="7974C78A">
      <w:numFmt w:val="bullet"/>
      <w:lvlText w:val="•"/>
      <w:lvlJc w:val="left"/>
      <w:pPr>
        <w:ind w:left="7453" w:hanging="401"/>
      </w:pPr>
      <w:rPr>
        <w:rFonts w:hint="default"/>
        <w:lang w:eastAsia="en-US" w:bidi="ar-SA"/>
      </w:rPr>
    </w:lvl>
    <w:lvl w:ilvl="8" w:tplc="8DC42CFE">
      <w:numFmt w:val="bullet"/>
      <w:lvlText w:val="•"/>
      <w:lvlJc w:val="left"/>
      <w:pPr>
        <w:ind w:left="8444" w:hanging="401"/>
      </w:pPr>
      <w:rPr>
        <w:rFonts w:hint="default"/>
        <w:lang w:eastAsia="en-US" w:bidi="ar-SA"/>
      </w:rPr>
    </w:lvl>
  </w:abstractNum>
  <w:abstractNum w:abstractNumId="1" w15:restartNumberingAfterBreak="0">
    <w:nsid w:val="1F5D72DE"/>
    <w:multiLevelType w:val="hybridMultilevel"/>
    <w:tmpl w:val="003A28B2"/>
    <w:lvl w:ilvl="0" w:tplc="7FD0CED0">
      <w:start w:val="1"/>
      <w:numFmt w:val="decimal"/>
      <w:lvlText w:val="%1."/>
      <w:lvlJc w:val="left"/>
      <w:pPr>
        <w:ind w:left="350" w:hanging="240"/>
        <w:jc w:val="left"/>
      </w:pPr>
      <w:rPr>
        <w:rFonts w:ascii="Times New Roman" w:eastAsia="Times New Roman" w:hAnsi="Times New Roman" w:cs="Times New Roman" w:hint="default"/>
        <w:b w:val="0"/>
        <w:bCs w:val="0"/>
        <w:i w:val="0"/>
        <w:iCs w:val="0"/>
        <w:spacing w:val="0"/>
        <w:w w:val="99"/>
        <w:sz w:val="24"/>
        <w:szCs w:val="24"/>
        <w:lang w:eastAsia="en-US" w:bidi="ar-SA"/>
      </w:rPr>
    </w:lvl>
    <w:lvl w:ilvl="1" w:tplc="AE268230">
      <w:start w:val="1"/>
      <w:numFmt w:val="lowerLetter"/>
      <w:lvlText w:val="%2)"/>
      <w:lvlJc w:val="left"/>
      <w:pPr>
        <w:ind w:left="356" w:hanging="247"/>
        <w:jc w:val="left"/>
      </w:pPr>
      <w:rPr>
        <w:rFonts w:ascii="Times New Roman" w:eastAsia="Times New Roman" w:hAnsi="Times New Roman" w:cs="Times New Roman" w:hint="default"/>
        <w:b w:val="0"/>
        <w:bCs w:val="0"/>
        <w:i w:val="0"/>
        <w:iCs w:val="0"/>
        <w:spacing w:val="0"/>
        <w:w w:val="100"/>
        <w:sz w:val="24"/>
        <w:szCs w:val="24"/>
        <w:lang w:eastAsia="en-US" w:bidi="ar-SA"/>
      </w:rPr>
    </w:lvl>
    <w:lvl w:ilvl="2" w:tplc="E77E8C10">
      <w:start w:val="1"/>
      <w:numFmt w:val="lowerRoman"/>
      <w:lvlText w:val="%3)"/>
      <w:lvlJc w:val="left"/>
      <w:pPr>
        <w:ind w:left="317" w:hanging="207"/>
        <w:jc w:val="left"/>
      </w:pPr>
      <w:rPr>
        <w:rFonts w:ascii="Times New Roman" w:eastAsia="Times New Roman" w:hAnsi="Times New Roman" w:cs="Times New Roman" w:hint="default"/>
        <w:b w:val="0"/>
        <w:bCs w:val="0"/>
        <w:i w:val="0"/>
        <w:iCs w:val="0"/>
        <w:spacing w:val="0"/>
        <w:w w:val="100"/>
        <w:sz w:val="24"/>
        <w:szCs w:val="24"/>
        <w:lang w:eastAsia="en-US" w:bidi="ar-SA"/>
      </w:rPr>
    </w:lvl>
    <w:lvl w:ilvl="3" w:tplc="AEBCFA58">
      <w:numFmt w:val="bullet"/>
      <w:lvlText w:val="•"/>
      <w:lvlJc w:val="left"/>
      <w:pPr>
        <w:ind w:left="1618" w:hanging="207"/>
      </w:pPr>
      <w:rPr>
        <w:rFonts w:hint="default"/>
        <w:lang w:eastAsia="en-US" w:bidi="ar-SA"/>
      </w:rPr>
    </w:lvl>
    <w:lvl w:ilvl="4" w:tplc="B2D64BD2">
      <w:numFmt w:val="bullet"/>
      <w:lvlText w:val="•"/>
      <w:lvlJc w:val="left"/>
      <w:pPr>
        <w:ind w:left="2876" w:hanging="207"/>
      </w:pPr>
      <w:rPr>
        <w:rFonts w:hint="default"/>
        <w:lang w:eastAsia="en-US" w:bidi="ar-SA"/>
      </w:rPr>
    </w:lvl>
    <w:lvl w:ilvl="5" w:tplc="177C2FF4">
      <w:numFmt w:val="bullet"/>
      <w:lvlText w:val="•"/>
      <w:lvlJc w:val="left"/>
      <w:pPr>
        <w:ind w:left="4134" w:hanging="207"/>
      </w:pPr>
      <w:rPr>
        <w:rFonts w:hint="default"/>
        <w:lang w:eastAsia="en-US" w:bidi="ar-SA"/>
      </w:rPr>
    </w:lvl>
    <w:lvl w:ilvl="6" w:tplc="2E783AC2">
      <w:numFmt w:val="bullet"/>
      <w:lvlText w:val="•"/>
      <w:lvlJc w:val="left"/>
      <w:pPr>
        <w:ind w:left="5392" w:hanging="207"/>
      </w:pPr>
      <w:rPr>
        <w:rFonts w:hint="default"/>
        <w:lang w:eastAsia="en-US" w:bidi="ar-SA"/>
      </w:rPr>
    </w:lvl>
    <w:lvl w:ilvl="7" w:tplc="7D1AE894">
      <w:numFmt w:val="bullet"/>
      <w:lvlText w:val="•"/>
      <w:lvlJc w:val="left"/>
      <w:pPr>
        <w:ind w:left="6650" w:hanging="207"/>
      </w:pPr>
      <w:rPr>
        <w:rFonts w:hint="default"/>
        <w:lang w:eastAsia="en-US" w:bidi="ar-SA"/>
      </w:rPr>
    </w:lvl>
    <w:lvl w:ilvl="8" w:tplc="FD82F12E">
      <w:numFmt w:val="bullet"/>
      <w:lvlText w:val="•"/>
      <w:lvlJc w:val="left"/>
      <w:pPr>
        <w:ind w:left="7909" w:hanging="207"/>
      </w:pPr>
      <w:rPr>
        <w:rFonts w:hint="default"/>
        <w:lang w:eastAsia="en-US" w:bidi="ar-SA"/>
      </w:rPr>
    </w:lvl>
  </w:abstractNum>
  <w:abstractNum w:abstractNumId="2" w15:restartNumberingAfterBreak="0">
    <w:nsid w:val="1FBE014C"/>
    <w:multiLevelType w:val="hybridMultilevel"/>
    <w:tmpl w:val="CA802842"/>
    <w:lvl w:ilvl="0" w:tplc="CFE8B840">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EC5657B2">
      <w:start w:val="1"/>
      <w:numFmt w:val="lowerLetter"/>
      <w:lvlText w:val="%2)"/>
      <w:lvlJc w:val="left"/>
      <w:pPr>
        <w:ind w:left="830" w:hanging="320"/>
        <w:jc w:val="left"/>
      </w:pPr>
      <w:rPr>
        <w:rFonts w:ascii="Times New Roman" w:eastAsia="Times New Roman" w:hAnsi="Times New Roman" w:cs="Times New Roman" w:hint="default"/>
        <w:b w:val="0"/>
        <w:bCs w:val="0"/>
        <w:i w:val="0"/>
        <w:iCs w:val="0"/>
        <w:spacing w:val="0"/>
        <w:w w:val="100"/>
        <w:sz w:val="24"/>
        <w:szCs w:val="24"/>
        <w:lang w:eastAsia="en-US" w:bidi="ar-SA"/>
      </w:rPr>
    </w:lvl>
    <w:lvl w:ilvl="2" w:tplc="D6E821F0">
      <w:numFmt w:val="bullet"/>
      <w:lvlText w:val="•"/>
      <w:lvlJc w:val="left"/>
      <w:pPr>
        <w:ind w:left="1905" w:hanging="320"/>
      </w:pPr>
      <w:rPr>
        <w:rFonts w:hint="default"/>
        <w:lang w:eastAsia="en-US" w:bidi="ar-SA"/>
      </w:rPr>
    </w:lvl>
    <w:lvl w:ilvl="3" w:tplc="811C8772">
      <w:numFmt w:val="bullet"/>
      <w:lvlText w:val="•"/>
      <w:lvlJc w:val="left"/>
      <w:pPr>
        <w:ind w:left="2970" w:hanging="320"/>
      </w:pPr>
      <w:rPr>
        <w:rFonts w:hint="default"/>
        <w:lang w:eastAsia="en-US" w:bidi="ar-SA"/>
      </w:rPr>
    </w:lvl>
    <w:lvl w:ilvl="4" w:tplc="ADD674B4">
      <w:numFmt w:val="bullet"/>
      <w:lvlText w:val="•"/>
      <w:lvlJc w:val="left"/>
      <w:pPr>
        <w:ind w:left="4035" w:hanging="320"/>
      </w:pPr>
      <w:rPr>
        <w:rFonts w:hint="default"/>
        <w:lang w:eastAsia="en-US" w:bidi="ar-SA"/>
      </w:rPr>
    </w:lvl>
    <w:lvl w:ilvl="5" w:tplc="A2401166">
      <w:numFmt w:val="bullet"/>
      <w:lvlText w:val="•"/>
      <w:lvlJc w:val="left"/>
      <w:pPr>
        <w:ind w:left="5100" w:hanging="320"/>
      </w:pPr>
      <w:rPr>
        <w:rFonts w:hint="default"/>
        <w:lang w:eastAsia="en-US" w:bidi="ar-SA"/>
      </w:rPr>
    </w:lvl>
    <w:lvl w:ilvl="6" w:tplc="F6721564">
      <w:numFmt w:val="bullet"/>
      <w:lvlText w:val="•"/>
      <w:lvlJc w:val="left"/>
      <w:pPr>
        <w:ind w:left="6165" w:hanging="320"/>
      </w:pPr>
      <w:rPr>
        <w:rFonts w:hint="default"/>
        <w:lang w:eastAsia="en-US" w:bidi="ar-SA"/>
      </w:rPr>
    </w:lvl>
    <w:lvl w:ilvl="7" w:tplc="1C0E9306">
      <w:numFmt w:val="bullet"/>
      <w:lvlText w:val="•"/>
      <w:lvlJc w:val="left"/>
      <w:pPr>
        <w:ind w:left="7230" w:hanging="320"/>
      </w:pPr>
      <w:rPr>
        <w:rFonts w:hint="default"/>
        <w:lang w:eastAsia="en-US" w:bidi="ar-SA"/>
      </w:rPr>
    </w:lvl>
    <w:lvl w:ilvl="8" w:tplc="E13079F8">
      <w:numFmt w:val="bullet"/>
      <w:lvlText w:val="•"/>
      <w:lvlJc w:val="left"/>
      <w:pPr>
        <w:ind w:left="8295" w:hanging="320"/>
      </w:pPr>
      <w:rPr>
        <w:rFonts w:hint="default"/>
        <w:lang w:eastAsia="en-US" w:bidi="ar-SA"/>
      </w:rPr>
    </w:lvl>
  </w:abstractNum>
  <w:abstractNum w:abstractNumId="3" w15:restartNumberingAfterBreak="0">
    <w:nsid w:val="21E87A68"/>
    <w:multiLevelType w:val="hybridMultilevel"/>
    <w:tmpl w:val="606C6C52"/>
    <w:lvl w:ilvl="0" w:tplc="235848B8">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20F80B72">
      <w:numFmt w:val="bullet"/>
      <w:lvlText w:val="•"/>
      <w:lvlJc w:val="left"/>
      <w:pPr>
        <w:ind w:left="1510" w:hanging="401"/>
      </w:pPr>
      <w:rPr>
        <w:rFonts w:hint="default"/>
        <w:lang w:eastAsia="en-US" w:bidi="ar-SA"/>
      </w:rPr>
    </w:lvl>
    <w:lvl w:ilvl="2" w:tplc="9A6A4E4A">
      <w:numFmt w:val="bullet"/>
      <w:lvlText w:val="•"/>
      <w:lvlJc w:val="left"/>
      <w:pPr>
        <w:ind w:left="2501" w:hanging="401"/>
      </w:pPr>
      <w:rPr>
        <w:rFonts w:hint="default"/>
        <w:lang w:eastAsia="en-US" w:bidi="ar-SA"/>
      </w:rPr>
    </w:lvl>
    <w:lvl w:ilvl="3" w:tplc="C65C7546">
      <w:numFmt w:val="bullet"/>
      <w:lvlText w:val="•"/>
      <w:lvlJc w:val="left"/>
      <w:pPr>
        <w:ind w:left="3491" w:hanging="401"/>
      </w:pPr>
      <w:rPr>
        <w:rFonts w:hint="default"/>
        <w:lang w:eastAsia="en-US" w:bidi="ar-SA"/>
      </w:rPr>
    </w:lvl>
    <w:lvl w:ilvl="4" w:tplc="8B023D1E">
      <w:numFmt w:val="bullet"/>
      <w:lvlText w:val="•"/>
      <w:lvlJc w:val="left"/>
      <w:pPr>
        <w:ind w:left="4482" w:hanging="401"/>
      </w:pPr>
      <w:rPr>
        <w:rFonts w:hint="default"/>
        <w:lang w:eastAsia="en-US" w:bidi="ar-SA"/>
      </w:rPr>
    </w:lvl>
    <w:lvl w:ilvl="5" w:tplc="2020B87E">
      <w:numFmt w:val="bullet"/>
      <w:lvlText w:val="•"/>
      <w:lvlJc w:val="left"/>
      <w:pPr>
        <w:ind w:left="5472" w:hanging="401"/>
      </w:pPr>
      <w:rPr>
        <w:rFonts w:hint="default"/>
        <w:lang w:eastAsia="en-US" w:bidi="ar-SA"/>
      </w:rPr>
    </w:lvl>
    <w:lvl w:ilvl="6" w:tplc="6E8EAA5C">
      <w:numFmt w:val="bullet"/>
      <w:lvlText w:val="•"/>
      <w:lvlJc w:val="left"/>
      <w:pPr>
        <w:ind w:left="6463" w:hanging="401"/>
      </w:pPr>
      <w:rPr>
        <w:rFonts w:hint="default"/>
        <w:lang w:eastAsia="en-US" w:bidi="ar-SA"/>
      </w:rPr>
    </w:lvl>
    <w:lvl w:ilvl="7" w:tplc="342020C4">
      <w:numFmt w:val="bullet"/>
      <w:lvlText w:val="•"/>
      <w:lvlJc w:val="left"/>
      <w:pPr>
        <w:ind w:left="7453" w:hanging="401"/>
      </w:pPr>
      <w:rPr>
        <w:rFonts w:hint="default"/>
        <w:lang w:eastAsia="en-US" w:bidi="ar-SA"/>
      </w:rPr>
    </w:lvl>
    <w:lvl w:ilvl="8" w:tplc="5E4C26D2">
      <w:numFmt w:val="bullet"/>
      <w:lvlText w:val="•"/>
      <w:lvlJc w:val="left"/>
      <w:pPr>
        <w:ind w:left="8444" w:hanging="401"/>
      </w:pPr>
      <w:rPr>
        <w:rFonts w:hint="default"/>
        <w:lang w:eastAsia="en-US" w:bidi="ar-SA"/>
      </w:rPr>
    </w:lvl>
  </w:abstractNum>
  <w:abstractNum w:abstractNumId="4" w15:restartNumberingAfterBreak="0">
    <w:nsid w:val="23D9625C"/>
    <w:multiLevelType w:val="hybridMultilevel"/>
    <w:tmpl w:val="67F209F6"/>
    <w:lvl w:ilvl="0" w:tplc="7910C29A">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254AFED0">
      <w:numFmt w:val="bullet"/>
      <w:lvlText w:val="•"/>
      <w:lvlJc w:val="left"/>
      <w:pPr>
        <w:ind w:left="1510" w:hanging="401"/>
      </w:pPr>
      <w:rPr>
        <w:rFonts w:hint="default"/>
        <w:lang w:eastAsia="en-US" w:bidi="ar-SA"/>
      </w:rPr>
    </w:lvl>
    <w:lvl w:ilvl="2" w:tplc="F96A2454">
      <w:numFmt w:val="bullet"/>
      <w:lvlText w:val="•"/>
      <w:lvlJc w:val="left"/>
      <w:pPr>
        <w:ind w:left="2501" w:hanging="401"/>
      </w:pPr>
      <w:rPr>
        <w:rFonts w:hint="default"/>
        <w:lang w:eastAsia="en-US" w:bidi="ar-SA"/>
      </w:rPr>
    </w:lvl>
    <w:lvl w:ilvl="3" w:tplc="0980E656">
      <w:numFmt w:val="bullet"/>
      <w:lvlText w:val="•"/>
      <w:lvlJc w:val="left"/>
      <w:pPr>
        <w:ind w:left="3491" w:hanging="401"/>
      </w:pPr>
      <w:rPr>
        <w:rFonts w:hint="default"/>
        <w:lang w:eastAsia="en-US" w:bidi="ar-SA"/>
      </w:rPr>
    </w:lvl>
    <w:lvl w:ilvl="4" w:tplc="23168AEA">
      <w:numFmt w:val="bullet"/>
      <w:lvlText w:val="•"/>
      <w:lvlJc w:val="left"/>
      <w:pPr>
        <w:ind w:left="4482" w:hanging="401"/>
      </w:pPr>
      <w:rPr>
        <w:rFonts w:hint="default"/>
        <w:lang w:eastAsia="en-US" w:bidi="ar-SA"/>
      </w:rPr>
    </w:lvl>
    <w:lvl w:ilvl="5" w:tplc="B47EE0FC">
      <w:numFmt w:val="bullet"/>
      <w:lvlText w:val="•"/>
      <w:lvlJc w:val="left"/>
      <w:pPr>
        <w:ind w:left="5472" w:hanging="401"/>
      </w:pPr>
      <w:rPr>
        <w:rFonts w:hint="default"/>
        <w:lang w:eastAsia="en-US" w:bidi="ar-SA"/>
      </w:rPr>
    </w:lvl>
    <w:lvl w:ilvl="6" w:tplc="D332D1F4">
      <w:numFmt w:val="bullet"/>
      <w:lvlText w:val="•"/>
      <w:lvlJc w:val="left"/>
      <w:pPr>
        <w:ind w:left="6463" w:hanging="401"/>
      </w:pPr>
      <w:rPr>
        <w:rFonts w:hint="default"/>
        <w:lang w:eastAsia="en-US" w:bidi="ar-SA"/>
      </w:rPr>
    </w:lvl>
    <w:lvl w:ilvl="7" w:tplc="03040D94">
      <w:numFmt w:val="bullet"/>
      <w:lvlText w:val="•"/>
      <w:lvlJc w:val="left"/>
      <w:pPr>
        <w:ind w:left="7453" w:hanging="401"/>
      </w:pPr>
      <w:rPr>
        <w:rFonts w:hint="default"/>
        <w:lang w:eastAsia="en-US" w:bidi="ar-SA"/>
      </w:rPr>
    </w:lvl>
    <w:lvl w:ilvl="8" w:tplc="5174452A">
      <w:numFmt w:val="bullet"/>
      <w:lvlText w:val="•"/>
      <w:lvlJc w:val="left"/>
      <w:pPr>
        <w:ind w:left="8444" w:hanging="401"/>
      </w:pPr>
      <w:rPr>
        <w:rFonts w:hint="default"/>
        <w:lang w:eastAsia="en-US" w:bidi="ar-SA"/>
      </w:rPr>
    </w:lvl>
  </w:abstractNum>
  <w:abstractNum w:abstractNumId="5" w15:restartNumberingAfterBreak="0">
    <w:nsid w:val="27BF0AD9"/>
    <w:multiLevelType w:val="hybridMultilevel"/>
    <w:tmpl w:val="D4E6F90A"/>
    <w:lvl w:ilvl="0" w:tplc="848A1F12">
      <w:start w:val="1"/>
      <w:numFmt w:val="decimal"/>
      <w:lvlText w:val="%1."/>
      <w:lvlJc w:val="left"/>
      <w:pPr>
        <w:ind w:left="110" w:hanging="267"/>
        <w:jc w:val="left"/>
      </w:pPr>
      <w:rPr>
        <w:rFonts w:ascii="Times New Roman" w:eastAsia="Times New Roman" w:hAnsi="Times New Roman" w:cs="Times New Roman" w:hint="default"/>
        <w:b w:val="0"/>
        <w:bCs w:val="0"/>
        <w:i w:val="0"/>
        <w:iCs w:val="0"/>
        <w:spacing w:val="0"/>
        <w:w w:val="99"/>
        <w:sz w:val="24"/>
        <w:szCs w:val="24"/>
        <w:lang w:eastAsia="en-US" w:bidi="ar-SA"/>
      </w:rPr>
    </w:lvl>
    <w:lvl w:ilvl="1" w:tplc="7E5AAADC">
      <w:start w:val="1"/>
      <w:numFmt w:val="lowerLetter"/>
      <w:lvlText w:val="%2)"/>
      <w:lvlJc w:val="left"/>
      <w:pPr>
        <w:ind w:left="356" w:hanging="247"/>
        <w:jc w:val="left"/>
      </w:pPr>
      <w:rPr>
        <w:rFonts w:ascii="Times New Roman" w:eastAsia="Times New Roman" w:hAnsi="Times New Roman" w:cs="Times New Roman" w:hint="default"/>
        <w:b w:val="0"/>
        <w:bCs w:val="0"/>
        <w:i w:val="0"/>
        <w:iCs w:val="0"/>
        <w:spacing w:val="0"/>
        <w:w w:val="100"/>
        <w:sz w:val="24"/>
        <w:szCs w:val="24"/>
        <w:lang w:eastAsia="en-US" w:bidi="ar-SA"/>
      </w:rPr>
    </w:lvl>
    <w:lvl w:ilvl="2" w:tplc="6308B436">
      <w:start w:val="1"/>
      <w:numFmt w:val="lowerRoman"/>
      <w:lvlText w:val="%3)"/>
      <w:lvlJc w:val="left"/>
      <w:pPr>
        <w:ind w:left="317" w:hanging="207"/>
        <w:jc w:val="left"/>
      </w:pPr>
      <w:rPr>
        <w:rFonts w:ascii="Times New Roman" w:eastAsia="Times New Roman" w:hAnsi="Times New Roman" w:cs="Times New Roman" w:hint="default"/>
        <w:b w:val="0"/>
        <w:bCs w:val="0"/>
        <w:i w:val="0"/>
        <w:iCs w:val="0"/>
        <w:spacing w:val="0"/>
        <w:w w:val="100"/>
        <w:sz w:val="24"/>
        <w:szCs w:val="24"/>
        <w:lang w:eastAsia="en-US" w:bidi="ar-SA"/>
      </w:rPr>
    </w:lvl>
    <w:lvl w:ilvl="3" w:tplc="0F0CADE8">
      <w:numFmt w:val="bullet"/>
      <w:lvlText w:val="•"/>
      <w:lvlJc w:val="left"/>
      <w:pPr>
        <w:ind w:left="1618" w:hanging="207"/>
      </w:pPr>
      <w:rPr>
        <w:rFonts w:hint="default"/>
        <w:lang w:eastAsia="en-US" w:bidi="ar-SA"/>
      </w:rPr>
    </w:lvl>
    <w:lvl w:ilvl="4" w:tplc="3196C4BE">
      <w:numFmt w:val="bullet"/>
      <w:lvlText w:val="•"/>
      <w:lvlJc w:val="left"/>
      <w:pPr>
        <w:ind w:left="2876" w:hanging="207"/>
      </w:pPr>
      <w:rPr>
        <w:rFonts w:hint="default"/>
        <w:lang w:eastAsia="en-US" w:bidi="ar-SA"/>
      </w:rPr>
    </w:lvl>
    <w:lvl w:ilvl="5" w:tplc="4998DBF2">
      <w:numFmt w:val="bullet"/>
      <w:lvlText w:val="•"/>
      <w:lvlJc w:val="left"/>
      <w:pPr>
        <w:ind w:left="4134" w:hanging="207"/>
      </w:pPr>
      <w:rPr>
        <w:rFonts w:hint="default"/>
        <w:lang w:eastAsia="en-US" w:bidi="ar-SA"/>
      </w:rPr>
    </w:lvl>
    <w:lvl w:ilvl="6" w:tplc="813C3A56">
      <w:numFmt w:val="bullet"/>
      <w:lvlText w:val="•"/>
      <w:lvlJc w:val="left"/>
      <w:pPr>
        <w:ind w:left="5392" w:hanging="207"/>
      </w:pPr>
      <w:rPr>
        <w:rFonts w:hint="default"/>
        <w:lang w:eastAsia="en-US" w:bidi="ar-SA"/>
      </w:rPr>
    </w:lvl>
    <w:lvl w:ilvl="7" w:tplc="736EDDB6">
      <w:numFmt w:val="bullet"/>
      <w:lvlText w:val="•"/>
      <w:lvlJc w:val="left"/>
      <w:pPr>
        <w:ind w:left="6650" w:hanging="207"/>
      </w:pPr>
      <w:rPr>
        <w:rFonts w:hint="default"/>
        <w:lang w:eastAsia="en-US" w:bidi="ar-SA"/>
      </w:rPr>
    </w:lvl>
    <w:lvl w:ilvl="8" w:tplc="226CD3EE">
      <w:numFmt w:val="bullet"/>
      <w:lvlText w:val="•"/>
      <w:lvlJc w:val="left"/>
      <w:pPr>
        <w:ind w:left="7909" w:hanging="207"/>
      </w:pPr>
      <w:rPr>
        <w:rFonts w:hint="default"/>
        <w:lang w:eastAsia="en-US" w:bidi="ar-SA"/>
      </w:rPr>
    </w:lvl>
  </w:abstractNum>
  <w:abstractNum w:abstractNumId="6" w15:restartNumberingAfterBreak="0">
    <w:nsid w:val="3244274D"/>
    <w:multiLevelType w:val="hybridMultilevel"/>
    <w:tmpl w:val="CC463696"/>
    <w:lvl w:ilvl="0" w:tplc="66621806">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0EF8BA80">
      <w:numFmt w:val="bullet"/>
      <w:lvlText w:val="•"/>
      <w:lvlJc w:val="left"/>
      <w:pPr>
        <w:ind w:left="1510" w:hanging="401"/>
      </w:pPr>
      <w:rPr>
        <w:rFonts w:hint="default"/>
        <w:lang w:eastAsia="en-US" w:bidi="ar-SA"/>
      </w:rPr>
    </w:lvl>
    <w:lvl w:ilvl="2" w:tplc="3204182E">
      <w:numFmt w:val="bullet"/>
      <w:lvlText w:val="•"/>
      <w:lvlJc w:val="left"/>
      <w:pPr>
        <w:ind w:left="2501" w:hanging="401"/>
      </w:pPr>
      <w:rPr>
        <w:rFonts w:hint="default"/>
        <w:lang w:eastAsia="en-US" w:bidi="ar-SA"/>
      </w:rPr>
    </w:lvl>
    <w:lvl w:ilvl="3" w:tplc="145EB592">
      <w:numFmt w:val="bullet"/>
      <w:lvlText w:val="•"/>
      <w:lvlJc w:val="left"/>
      <w:pPr>
        <w:ind w:left="3491" w:hanging="401"/>
      </w:pPr>
      <w:rPr>
        <w:rFonts w:hint="default"/>
        <w:lang w:eastAsia="en-US" w:bidi="ar-SA"/>
      </w:rPr>
    </w:lvl>
    <w:lvl w:ilvl="4" w:tplc="172C31EE">
      <w:numFmt w:val="bullet"/>
      <w:lvlText w:val="•"/>
      <w:lvlJc w:val="left"/>
      <w:pPr>
        <w:ind w:left="4482" w:hanging="401"/>
      </w:pPr>
      <w:rPr>
        <w:rFonts w:hint="default"/>
        <w:lang w:eastAsia="en-US" w:bidi="ar-SA"/>
      </w:rPr>
    </w:lvl>
    <w:lvl w:ilvl="5" w:tplc="E3EC6F94">
      <w:numFmt w:val="bullet"/>
      <w:lvlText w:val="•"/>
      <w:lvlJc w:val="left"/>
      <w:pPr>
        <w:ind w:left="5472" w:hanging="401"/>
      </w:pPr>
      <w:rPr>
        <w:rFonts w:hint="default"/>
        <w:lang w:eastAsia="en-US" w:bidi="ar-SA"/>
      </w:rPr>
    </w:lvl>
    <w:lvl w:ilvl="6" w:tplc="16784318">
      <w:numFmt w:val="bullet"/>
      <w:lvlText w:val="•"/>
      <w:lvlJc w:val="left"/>
      <w:pPr>
        <w:ind w:left="6463" w:hanging="401"/>
      </w:pPr>
      <w:rPr>
        <w:rFonts w:hint="default"/>
        <w:lang w:eastAsia="en-US" w:bidi="ar-SA"/>
      </w:rPr>
    </w:lvl>
    <w:lvl w:ilvl="7" w:tplc="7FB6CAE4">
      <w:numFmt w:val="bullet"/>
      <w:lvlText w:val="•"/>
      <w:lvlJc w:val="left"/>
      <w:pPr>
        <w:ind w:left="7453" w:hanging="401"/>
      </w:pPr>
      <w:rPr>
        <w:rFonts w:hint="default"/>
        <w:lang w:eastAsia="en-US" w:bidi="ar-SA"/>
      </w:rPr>
    </w:lvl>
    <w:lvl w:ilvl="8" w:tplc="15A6F5C8">
      <w:numFmt w:val="bullet"/>
      <w:lvlText w:val="•"/>
      <w:lvlJc w:val="left"/>
      <w:pPr>
        <w:ind w:left="8444" w:hanging="401"/>
      </w:pPr>
      <w:rPr>
        <w:rFonts w:hint="default"/>
        <w:lang w:eastAsia="en-US" w:bidi="ar-SA"/>
      </w:rPr>
    </w:lvl>
  </w:abstractNum>
  <w:abstractNum w:abstractNumId="7" w15:restartNumberingAfterBreak="0">
    <w:nsid w:val="34236451"/>
    <w:multiLevelType w:val="hybridMultilevel"/>
    <w:tmpl w:val="9266C6C2"/>
    <w:lvl w:ilvl="0" w:tplc="7A5EE096">
      <w:start w:val="1"/>
      <w:numFmt w:val="decimal"/>
      <w:lvlText w:val="%1)"/>
      <w:lvlJc w:val="left"/>
      <w:pPr>
        <w:ind w:left="610" w:hanging="50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864A2456">
      <w:numFmt w:val="bullet"/>
      <w:lvlText w:val="•"/>
      <w:lvlJc w:val="left"/>
      <w:pPr>
        <w:ind w:left="1600" w:hanging="500"/>
      </w:pPr>
      <w:rPr>
        <w:rFonts w:hint="default"/>
        <w:lang w:eastAsia="en-US" w:bidi="ar-SA"/>
      </w:rPr>
    </w:lvl>
    <w:lvl w:ilvl="2" w:tplc="3BD27150">
      <w:numFmt w:val="bullet"/>
      <w:lvlText w:val="•"/>
      <w:lvlJc w:val="left"/>
      <w:pPr>
        <w:ind w:left="2581" w:hanging="500"/>
      </w:pPr>
      <w:rPr>
        <w:rFonts w:hint="default"/>
        <w:lang w:eastAsia="en-US" w:bidi="ar-SA"/>
      </w:rPr>
    </w:lvl>
    <w:lvl w:ilvl="3" w:tplc="6CB4C904">
      <w:numFmt w:val="bullet"/>
      <w:lvlText w:val="•"/>
      <w:lvlJc w:val="left"/>
      <w:pPr>
        <w:ind w:left="3561" w:hanging="500"/>
      </w:pPr>
      <w:rPr>
        <w:rFonts w:hint="default"/>
        <w:lang w:eastAsia="en-US" w:bidi="ar-SA"/>
      </w:rPr>
    </w:lvl>
    <w:lvl w:ilvl="4" w:tplc="46721292">
      <w:numFmt w:val="bullet"/>
      <w:lvlText w:val="•"/>
      <w:lvlJc w:val="left"/>
      <w:pPr>
        <w:ind w:left="4542" w:hanging="500"/>
      </w:pPr>
      <w:rPr>
        <w:rFonts w:hint="default"/>
        <w:lang w:eastAsia="en-US" w:bidi="ar-SA"/>
      </w:rPr>
    </w:lvl>
    <w:lvl w:ilvl="5" w:tplc="D4E62AB4">
      <w:numFmt w:val="bullet"/>
      <w:lvlText w:val="•"/>
      <w:lvlJc w:val="left"/>
      <w:pPr>
        <w:ind w:left="5522" w:hanging="500"/>
      </w:pPr>
      <w:rPr>
        <w:rFonts w:hint="default"/>
        <w:lang w:eastAsia="en-US" w:bidi="ar-SA"/>
      </w:rPr>
    </w:lvl>
    <w:lvl w:ilvl="6" w:tplc="9B5CC93A">
      <w:numFmt w:val="bullet"/>
      <w:lvlText w:val="•"/>
      <w:lvlJc w:val="left"/>
      <w:pPr>
        <w:ind w:left="6503" w:hanging="500"/>
      </w:pPr>
      <w:rPr>
        <w:rFonts w:hint="default"/>
        <w:lang w:eastAsia="en-US" w:bidi="ar-SA"/>
      </w:rPr>
    </w:lvl>
    <w:lvl w:ilvl="7" w:tplc="552AB07E">
      <w:numFmt w:val="bullet"/>
      <w:lvlText w:val="•"/>
      <w:lvlJc w:val="left"/>
      <w:pPr>
        <w:ind w:left="7483" w:hanging="500"/>
      </w:pPr>
      <w:rPr>
        <w:rFonts w:hint="default"/>
        <w:lang w:eastAsia="en-US" w:bidi="ar-SA"/>
      </w:rPr>
    </w:lvl>
    <w:lvl w:ilvl="8" w:tplc="5AA86754">
      <w:numFmt w:val="bullet"/>
      <w:lvlText w:val="•"/>
      <w:lvlJc w:val="left"/>
      <w:pPr>
        <w:ind w:left="8464" w:hanging="500"/>
      </w:pPr>
      <w:rPr>
        <w:rFonts w:hint="default"/>
        <w:lang w:eastAsia="en-US" w:bidi="ar-SA"/>
      </w:rPr>
    </w:lvl>
  </w:abstractNum>
  <w:abstractNum w:abstractNumId="8" w15:restartNumberingAfterBreak="0">
    <w:nsid w:val="3D8F4D1A"/>
    <w:multiLevelType w:val="hybridMultilevel"/>
    <w:tmpl w:val="5E9045C2"/>
    <w:lvl w:ilvl="0" w:tplc="7D22EA7A">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DD441D08">
      <w:numFmt w:val="bullet"/>
      <w:lvlText w:val="•"/>
      <w:lvlJc w:val="left"/>
      <w:pPr>
        <w:ind w:left="1510" w:hanging="401"/>
      </w:pPr>
      <w:rPr>
        <w:rFonts w:hint="default"/>
        <w:lang w:eastAsia="en-US" w:bidi="ar-SA"/>
      </w:rPr>
    </w:lvl>
    <w:lvl w:ilvl="2" w:tplc="392CC5F4">
      <w:numFmt w:val="bullet"/>
      <w:lvlText w:val="•"/>
      <w:lvlJc w:val="left"/>
      <w:pPr>
        <w:ind w:left="2501" w:hanging="401"/>
      </w:pPr>
      <w:rPr>
        <w:rFonts w:hint="default"/>
        <w:lang w:eastAsia="en-US" w:bidi="ar-SA"/>
      </w:rPr>
    </w:lvl>
    <w:lvl w:ilvl="3" w:tplc="CC22D024">
      <w:numFmt w:val="bullet"/>
      <w:lvlText w:val="•"/>
      <w:lvlJc w:val="left"/>
      <w:pPr>
        <w:ind w:left="3491" w:hanging="401"/>
      </w:pPr>
      <w:rPr>
        <w:rFonts w:hint="default"/>
        <w:lang w:eastAsia="en-US" w:bidi="ar-SA"/>
      </w:rPr>
    </w:lvl>
    <w:lvl w:ilvl="4" w:tplc="AD5E7248">
      <w:numFmt w:val="bullet"/>
      <w:lvlText w:val="•"/>
      <w:lvlJc w:val="left"/>
      <w:pPr>
        <w:ind w:left="4482" w:hanging="401"/>
      </w:pPr>
      <w:rPr>
        <w:rFonts w:hint="default"/>
        <w:lang w:eastAsia="en-US" w:bidi="ar-SA"/>
      </w:rPr>
    </w:lvl>
    <w:lvl w:ilvl="5" w:tplc="AED6E7CE">
      <w:numFmt w:val="bullet"/>
      <w:lvlText w:val="•"/>
      <w:lvlJc w:val="left"/>
      <w:pPr>
        <w:ind w:left="5472" w:hanging="401"/>
      </w:pPr>
      <w:rPr>
        <w:rFonts w:hint="default"/>
        <w:lang w:eastAsia="en-US" w:bidi="ar-SA"/>
      </w:rPr>
    </w:lvl>
    <w:lvl w:ilvl="6" w:tplc="5B66EE7E">
      <w:numFmt w:val="bullet"/>
      <w:lvlText w:val="•"/>
      <w:lvlJc w:val="left"/>
      <w:pPr>
        <w:ind w:left="6463" w:hanging="401"/>
      </w:pPr>
      <w:rPr>
        <w:rFonts w:hint="default"/>
        <w:lang w:eastAsia="en-US" w:bidi="ar-SA"/>
      </w:rPr>
    </w:lvl>
    <w:lvl w:ilvl="7" w:tplc="11BCADF4">
      <w:numFmt w:val="bullet"/>
      <w:lvlText w:val="•"/>
      <w:lvlJc w:val="left"/>
      <w:pPr>
        <w:ind w:left="7453" w:hanging="401"/>
      </w:pPr>
      <w:rPr>
        <w:rFonts w:hint="default"/>
        <w:lang w:eastAsia="en-US" w:bidi="ar-SA"/>
      </w:rPr>
    </w:lvl>
    <w:lvl w:ilvl="8" w:tplc="FBF475EA">
      <w:numFmt w:val="bullet"/>
      <w:lvlText w:val="•"/>
      <w:lvlJc w:val="left"/>
      <w:pPr>
        <w:ind w:left="8444" w:hanging="401"/>
      </w:pPr>
      <w:rPr>
        <w:rFonts w:hint="default"/>
        <w:lang w:eastAsia="en-US" w:bidi="ar-SA"/>
      </w:rPr>
    </w:lvl>
  </w:abstractNum>
  <w:abstractNum w:abstractNumId="9" w15:restartNumberingAfterBreak="0">
    <w:nsid w:val="410F0B71"/>
    <w:multiLevelType w:val="hybridMultilevel"/>
    <w:tmpl w:val="57C470E4"/>
    <w:lvl w:ilvl="0" w:tplc="390603BC">
      <w:start w:val="1"/>
      <w:numFmt w:val="decimal"/>
      <w:lvlText w:val="%1."/>
      <w:lvlJc w:val="left"/>
      <w:pPr>
        <w:ind w:left="350" w:hanging="24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7CD8CB56">
      <w:start w:val="1"/>
      <w:numFmt w:val="lowerLetter"/>
      <w:lvlText w:val="%2)"/>
      <w:lvlJc w:val="left"/>
      <w:pPr>
        <w:ind w:left="356" w:hanging="247"/>
        <w:jc w:val="left"/>
      </w:pPr>
      <w:rPr>
        <w:rFonts w:ascii="Times New Roman" w:eastAsia="Times New Roman" w:hAnsi="Times New Roman" w:cs="Times New Roman" w:hint="default"/>
        <w:b w:val="0"/>
        <w:bCs w:val="0"/>
        <w:i w:val="0"/>
        <w:iCs w:val="0"/>
        <w:spacing w:val="0"/>
        <w:w w:val="100"/>
        <w:sz w:val="24"/>
        <w:szCs w:val="24"/>
        <w:lang w:eastAsia="en-US" w:bidi="ar-SA"/>
      </w:rPr>
    </w:lvl>
    <w:lvl w:ilvl="2" w:tplc="53FEBFAC">
      <w:numFmt w:val="bullet"/>
      <w:lvlText w:val="•"/>
      <w:lvlJc w:val="left"/>
      <w:pPr>
        <w:ind w:left="2373" w:hanging="247"/>
      </w:pPr>
      <w:rPr>
        <w:rFonts w:hint="default"/>
        <w:lang w:eastAsia="en-US" w:bidi="ar-SA"/>
      </w:rPr>
    </w:lvl>
    <w:lvl w:ilvl="3" w:tplc="A7341E74">
      <w:numFmt w:val="bullet"/>
      <w:lvlText w:val="•"/>
      <w:lvlJc w:val="left"/>
      <w:pPr>
        <w:ind w:left="3379" w:hanging="247"/>
      </w:pPr>
      <w:rPr>
        <w:rFonts w:hint="default"/>
        <w:lang w:eastAsia="en-US" w:bidi="ar-SA"/>
      </w:rPr>
    </w:lvl>
    <w:lvl w:ilvl="4" w:tplc="D1C61FB0">
      <w:numFmt w:val="bullet"/>
      <w:lvlText w:val="•"/>
      <w:lvlJc w:val="left"/>
      <w:pPr>
        <w:ind w:left="4386" w:hanging="247"/>
      </w:pPr>
      <w:rPr>
        <w:rFonts w:hint="default"/>
        <w:lang w:eastAsia="en-US" w:bidi="ar-SA"/>
      </w:rPr>
    </w:lvl>
    <w:lvl w:ilvl="5" w:tplc="FC0E3CF6">
      <w:numFmt w:val="bullet"/>
      <w:lvlText w:val="•"/>
      <w:lvlJc w:val="left"/>
      <w:pPr>
        <w:ind w:left="5392" w:hanging="247"/>
      </w:pPr>
      <w:rPr>
        <w:rFonts w:hint="default"/>
        <w:lang w:eastAsia="en-US" w:bidi="ar-SA"/>
      </w:rPr>
    </w:lvl>
    <w:lvl w:ilvl="6" w:tplc="F2D21C6C">
      <w:numFmt w:val="bullet"/>
      <w:lvlText w:val="•"/>
      <w:lvlJc w:val="left"/>
      <w:pPr>
        <w:ind w:left="6399" w:hanging="247"/>
      </w:pPr>
      <w:rPr>
        <w:rFonts w:hint="default"/>
        <w:lang w:eastAsia="en-US" w:bidi="ar-SA"/>
      </w:rPr>
    </w:lvl>
    <w:lvl w:ilvl="7" w:tplc="D2B85B92">
      <w:numFmt w:val="bullet"/>
      <w:lvlText w:val="•"/>
      <w:lvlJc w:val="left"/>
      <w:pPr>
        <w:ind w:left="7405" w:hanging="247"/>
      </w:pPr>
      <w:rPr>
        <w:rFonts w:hint="default"/>
        <w:lang w:eastAsia="en-US" w:bidi="ar-SA"/>
      </w:rPr>
    </w:lvl>
    <w:lvl w:ilvl="8" w:tplc="7C626094">
      <w:numFmt w:val="bullet"/>
      <w:lvlText w:val="•"/>
      <w:lvlJc w:val="left"/>
      <w:pPr>
        <w:ind w:left="8412" w:hanging="247"/>
      </w:pPr>
      <w:rPr>
        <w:rFonts w:hint="default"/>
        <w:lang w:eastAsia="en-US" w:bidi="ar-SA"/>
      </w:rPr>
    </w:lvl>
  </w:abstractNum>
  <w:abstractNum w:abstractNumId="10" w15:restartNumberingAfterBreak="0">
    <w:nsid w:val="4112021C"/>
    <w:multiLevelType w:val="hybridMultilevel"/>
    <w:tmpl w:val="395ABF9C"/>
    <w:lvl w:ilvl="0" w:tplc="3AB0D29E">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82A46EEE">
      <w:numFmt w:val="bullet"/>
      <w:lvlText w:val="•"/>
      <w:lvlJc w:val="left"/>
      <w:pPr>
        <w:ind w:left="1510" w:hanging="401"/>
      </w:pPr>
      <w:rPr>
        <w:rFonts w:hint="default"/>
        <w:lang w:eastAsia="en-US" w:bidi="ar-SA"/>
      </w:rPr>
    </w:lvl>
    <w:lvl w:ilvl="2" w:tplc="142EA2EE">
      <w:numFmt w:val="bullet"/>
      <w:lvlText w:val="•"/>
      <w:lvlJc w:val="left"/>
      <w:pPr>
        <w:ind w:left="2501" w:hanging="401"/>
      </w:pPr>
      <w:rPr>
        <w:rFonts w:hint="default"/>
        <w:lang w:eastAsia="en-US" w:bidi="ar-SA"/>
      </w:rPr>
    </w:lvl>
    <w:lvl w:ilvl="3" w:tplc="2660BC14">
      <w:numFmt w:val="bullet"/>
      <w:lvlText w:val="•"/>
      <w:lvlJc w:val="left"/>
      <w:pPr>
        <w:ind w:left="3491" w:hanging="401"/>
      </w:pPr>
      <w:rPr>
        <w:rFonts w:hint="default"/>
        <w:lang w:eastAsia="en-US" w:bidi="ar-SA"/>
      </w:rPr>
    </w:lvl>
    <w:lvl w:ilvl="4" w:tplc="CB3EA40A">
      <w:numFmt w:val="bullet"/>
      <w:lvlText w:val="•"/>
      <w:lvlJc w:val="left"/>
      <w:pPr>
        <w:ind w:left="4482" w:hanging="401"/>
      </w:pPr>
      <w:rPr>
        <w:rFonts w:hint="default"/>
        <w:lang w:eastAsia="en-US" w:bidi="ar-SA"/>
      </w:rPr>
    </w:lvl>
    <w:lvl w:ilvl="5" w:tplc="9D8697AE">
      <w:numFmt w:val="bullet"/>
      <w:lvlText w:val="•"/>
      <w:lvlJc w:val="left"/>
      <w:pPr>
        <w:ind w:left="5472" w:hanging="401"/>
      </w:pPr>
      <w:rPr>
        <w:rFonts w:hint="default"/>
        <w:lang w:eastAsia="en-US" w:bidi="ar-SA"/>
      </w:rPr>
    </w:lvl>
    <w:lvl w:ilvl="6" w:tplc="86F01FDE">
      <w:numFmt w:val="bullet"/>
      <w:lvlText w:val="•"/>
      <w:lvlJc w:val="left"/>
      <w:pPr>
        <w:ind w:left="6463" w:hanging="401"/>
      </w:pPr>
      <w:rPr>
        <w:rFonts w:hint="default"/>
        <w:lang w:eastAsia="en-US" w:bidi="ar-SA"/>
      </w:rPr>
    </w:lvl>
    <w:lvl w:ilvl="7" w:tplc="D9005E90">
      <w:numFmt w:val="bullet"/>
      <w:lvlText w:val="•"/>
      <w:lvlJc w:val="left"/>
      <w:pPr>
        <w:ind w:left="7453" w:hanging="401"/>
      </w:pPr>
      <w:rPr>
        <w:rFonts w:hint="default"/>
        <w:lang w:eastAsia="en-US" w:bidi="ar-SA"/>
      </w:rPr>
    </w:lvl>
    <w:lvl w:ilvl="8" w:tplc="13FC1100">
      <w:numFmt w:val="bullet"/>
      <w:lvlText w:val="•"/>
      <w:lvlJc w:val="left"/>
      <w:pPr>
        <w:ind w:left="8444" w:hanging="401"/>
      </w:pPr>
      <w:rPr>
        <w:rFonts w:hint="default"/>
        <w:lang w:eastAsia="en-US" w:bidi="ar-SA"/>
      </w:rPr>
    </w:lvl>
  </w:abstractNum>
  <w:abstractNum w:abstractNumId="11" w15:restartNumberingAfterBreak="0">
    <w:nsid w:val="43E72DE7"/>
    <w:multiLevelType w:val="hybridMultilevel"/>
    <w:tmpl w:val="5094C4EA"/>
    <w:lvl w:ilvl="0" w:tplc="BA9452AA">
      <w:start w:val="1"/>
      <w:numFmt w:val="decimal"/>
      <w:lvlText w:val="%1."/>
      <w:lvlJc w:val="left"/>
      <w:pPr>
        <w:ind w:left="350" w:hanging="24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ACD2917E">
      <w:start w:val="1"/>
      <w:numFmt w:val="lowerLetter"/>
      <w:lvlText w:val="%2)"/>
      <w:lvlJc w:val="left"/>
      <w:pPr>
        <w:ind w:left="356" w:hanging="247"/>
        <w:jc w:val="left"/>
      </w:pPr>
      <w:rPr>
        <w:rFonts w:ascii="Times New Roman" w:eastAsia="Times New Roman" w:hAnsi="Times New Roman" w:cs="Times New Roman" w:hint="default"/>
        <w:b w:val="0"/>
        <w:bCs w:val="0"/>
        <w:i w:val="0"/>
        <w:iCs w:val="0"/>
        <w:spacing w:val="0"/>
        <w:w w:val="100"/>
        <w:sz w:val="24"/>
        <w:szCs w:val="24"/>
        <w:lang w:eastAsia="en-US" w:bidi="ar-SA"/>
      </w:rPr>
    </w:lvl>
    <w:lvl w:ilvl="2" w:tplc="3806C5C6">
      <w:numFmt w:val="bullet"/>
      <w:lvlText w:val="•"/>
      <w:lvlJc w:val="left"/>
      <w:pPr>
        <w:ind w:left="2373" w:hanging="247"/>
      </w:pPr>
      <w:rPr>
        <w:rFonts w:hint="default"/>
        <w:lang w:eastAsia="en-US" w:bidi="ar-SA"/>
      </w:rPr>
    </w:lvl>
    <w:lvl w:ilvl="3" w:tplc="BCA6A394">
      <w:numFmt w:val="bullet"/>
      <w:lvlText w:val="•"/>
      <w:lvlJc w:val="left"/>
      <w:pPr>
        <w:ind w:left="3379" w:hanging="247"/>
      </w:pPr>
      <w:rPr>
        <w:rFonts w:hint="default"/>
        <w:lang w:eastAsia="en-US" w:bidi="ar-SA"/>
      </w:rPr>
    </w:lvl>
    <w:lvl w:ilvl="4" w:tplc="0B7A967C">
      <w:numFmt w:val="bullet"/>
      <w:lvlText w:val="•"/>
      <w:lvlJc w:val="left"/>
      <w:pPr>
        <w:ind w:left="4386" w:hanging="247"/>
      </w:pPr>
      <w:rPr>
        <w:rFonts w:hint="default"/>
        <w:lang w:eastAsia="en-US" w:bidi="ar-SA"/>
      </w:rPr>
    </w:lvl>
    <w:lvl w:ilvl="5" w:tplc="7D20A078">
      <w:numFmt w:val="bullet"/>
      <w:lvlText w:val="•"/>
      <w:lvlJc w:val="left"/>
      <w:pPr>
        <w:ind w:left="5392" w:hanging="247"/>
      </w:pPr>
      <w:rPr>
        <w:rFonts w:hint="default"/>
        <w:lang w:eastAsia="en-US" w:bidi="ar-SA"/>
      </w:rPr>
    </w:lvl>
    <w:lvl w:ilvl="6" w:tplc="B03459B6">
      <w:numFmt w:val="bullet"/>
      <w:lvlText w:val="•"/>
      <w:lvlJc w:val="left"/>
      <w:pPr>
        <w:ind w:left="6399" w:hanging="247"/>
      </w:pPr>
      <w:rPr>
        <w:rFonts w:hint="default"/>
        <w:lang w:eastAsia="en-US" w:bidi="ar-SA"/>
      </w:rPr>
    </w:lvl>
    <w:lvl w:ilvl="7" w:tplc="F8DCA45E">
      <w:numFmt w:val="bullet"/>
      <w:lvlText w:val="•"/>
      <w:lvlJc w:val="left"/>
      <w:pPr>
        <w:ind w:left="7405" w:hanging="247"/>
      </w:pPr>
      <w:rPr>
        <w:rFonts w:hint="default"/>
        <w:lang w:eastAsia="en-US" w:bidi="ar-SA"/>
      </w:rPr>
    </w:lvl>
    <w:lvl w:ilvl="8" w:tplc="39A4CA12">
      <w:numFmt w:val="bullet"/>
      <w:lvlText w:val="•"/>
      <w:lvlJc w:val="left"/>
      <w:pPr>
        <w:ind w:left="8412" w:hanging="247"/>
      </w:pPr>
      <w:rPr>
        <w:rFonts w:hint="default"/>
        <w:lang w:eastAsia="en-US" w:bidi="ar-SA"/>
      </w:rPr>
    </w:lvl>
  </w:abstractNum>
  <w:abstractNum w:abstractNumId="12" w15:restartNumberingAfterBreak="0">
    <w:nsid w:val="556550D6"/>
    <w:multiLevelType w:val="hybridMultilevel"/>
    <w:tmpl w:val="BF3034A6"/>
    <w:lvl w:ilvl="0" w:tplc="1D9667DA">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AF48CE28">
      <w:numFmt w:val="bullet"/>
      <w:lvlText w:val="•"/>
      <w:lvlJc w:val="left"/>
      <w:pPr>
        <w:ind w:left="1510" w:hanging="401"/>
      </w:pPr>
      <w:rPr>
        <w:rFonts w:hint="default"/>
        <w:lang w:eastAsia="en-US" w:bidi="ar-SA"/>
      </w:rPr>
    </w:lvl>
    <w:lvl w:ilvl="2" w:tplc="81B47852">
      <w:numFmt w:val="bullet"/>
      <w:lvlText w:val="•"/>
      <w:lvlJc w:val="left"/>
      <w:pPr>
        <w:ind w:left="2501" w:hanging="401"/>
      </w:pPr>
      <w:rPr>
        <w:rFonts w:hint="default"/>
        <w:lang w:eastAsia="en-US" w:bidi="ar-SA"/>
      </w:rPr>
    </w:lvl>
    <w:lvl w:ilvl="3" w:tplc="4B1A95E0">
      <w:numFmt w:val="bullet"/>
      <w:lvlText w:val="•"/>
      <w:lvlJc w:val="left"/>
      <w:pPr>
        <w:ind w:left="3491" w:hanging="401"/>
      </w:pPr>
      <w:rPr>
        <w:rFonts w:hint="default"/>
        <w:lang w:eastAsia="en-US" w:bidi="ar-SA"/>
      </w:rPr>
    </w:lvl>
    <w:lvl w:ilvl="4" w:tplc="5BD8F4D0">
      <w:numFmt w:val="bullet"/>
      <w:lvlText w:val="•"/>
      <w:lvlJc w:val="left"/>
      <w:pPr>
        <w:ind w:left="4482" w:hanging="401"/>
      </w:pPr>
      <w:rPr>
        <w:rFonts w:hint="default"/>
        <w:lang w:eastAsia="en-US" w:bidi="ar-SA"/>
      </w:rPr>
    </w:lvl>
    <w:lvl w:ilvl="5" w:tplc="96744E46">
      <w:numFmt w:val="bullet"/>
      <w:lvlText w:val="•"/>
      <w:lvlJc w:val="left"/>
      <w:pPr>
        <w:ind w:left="5472" w:hanging="401"/>
      </w:pPr>
      <w:rPr>
        <w:rFonts w:hint="default"/>
        <w:lang w:eastAsia="en-US" w:bidi="ar-SA"/>
      </w:rPr>
    </w:lvl>
    <w:lvl w:ilvl="6" w:tplc="5E6E40BE">
      <w:numFmt w:val="bullet"/>
      <w:lvlText w:val="•"/>
      <w:lvlJc w:val="left"/>
      <w:pPr>
        <w:ind w:left="6463" w:hanging="401"/>
      </w:pPr>
      <w:rPr>
        <w:rFonts w:hint="default"/>
        <w:lang w:eastAsia="en-US" w:bidi="ar-SA"/>
      </w:rPr>
    </w:lvl>
    <w:lvl w:ilvl="7" w:tplc="3B3832DC">
      <w:numFmt w:val="bullet"/>
      <w:lvlText w:val="•"/>
      <w:lvlJc w:val="left"/>
      <w:pPr>
        <w:ind w:left="7453" w:hanging="401"/>
      </w:pPr>
      <w:rPr>
        <w:rFonts w:hint="default"/>
        <w:lang w:eastAsia="en-US" w:bidi="ar-SA"/>
      </w:rPr>
    </w:lvl>
    <w:lvl w:ilvl="8" w:tplc="73C81B22">
      <w:numFmt w:val="bullet"/>
      <w:lvlText w:val="•"/>
      <w:lvlJc w:val="left"/>
      <w:pPr>
        <w:ind w:left="8444" w:hanging="401"/>
      </w:pPr>
      <w:rPr>
        <w:rFonts w:hint="default"/>
        <w:lang w:eastAsia="en-US" w:bidi="ar-SA"/>
      </w:rPr>
    </w:lvl>
  </w:abstractNum>
  <w:abstractNum w:abstractNumId="13" w15:restartNumberingAfterBreak="0">
    <w:nsid w:val="57B8784E"/>
    <w:multiLevelType w:val="hybridMultilevel"/>
    <w:tmpl w:val="1C96E846"/>
    <w:lvl w:ilvl="0" w:tplc="499C67FC">
      <w:start w:val="2"/>
      <w:numFmt w:val="lowerLetter"/>
      <w:lvlText w:val="%1)"/>
      <w:lvlJc w:val="left"/>
      <w:pPr>
        <w:ind w:left="110" w:hanging="29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8564C02E">
      <w:numFmt w:val="bullet"/>
      <w:lvlText w:val="•"/>
      <w:lvlJc w:val="left"/>
      <w:pPr>
        <w:ind w:left="1150" w:hanging="291"/>
      </w:pPr>
      <w:rPr>
        <w:rFonts w:hint="default"/>
        <w:lang w:eastAsia="en-US" w:bidi="ar-SA"/>
      </w:rPr>
    </w:lvl>
    <w:lvl w:ilvl="2" w:tplc="38C67FCE">
      <w:numFmt w:val="bullet"/>
      <w:lvlText w:val="•"/>
      <w:lvlJc w:val="left"/>
      <w:pPr>
        <w:ind w:left="2181" w:hanging="291"/>
      </w:pPr>
      <w:rPr>
        <w:rFonts w:hint="default"/>
        <w:lang w:eastAsia="en-US" w:bidi="ar-SA"/>
      </w:rPr>
    </w:lvl>
    <w:lvl w:ilvl="3" w:tplc="7AE05276">
      <w:numFmt w:val="bullet"/>
      <w:lvlText w:val="•"/>
      <w:lvlJc w:val="left"/>
      <w:pPr>
        <w:ind w:left="3211" w:hanging="291"/>
      </w:pPr>
      <w:rPr>
        <w:rFonts w:hint="default"/>
        <w:lang w:eastAsia="en-US" w:bidi="ar-SA"/>
      </w:rPr>
    </w:lvl>
    <w:lvl w:ilvl="4" w:tplc="0582A92A">
      <w:numFmt w:val="bullet"/>
      <w:lvlText w:val="•"/>
      <w:lvlJc w:val="left"/>
      <w:pPr>
        <w:ind w:left="4242" w:hanging="291"/>
      </w:pPr>
      <w:rPr>
        <w:rFonts w:hint="default"/>
        <w:lang w:eastAsia="en-US" w:bidi="ar-SA"/>
      </w:rPr>
    </w:lvl>
    <w:lvl w:ilvl="5" w:tplc="20FA696C">
      <w:numFmt w:val="bullet"/>
      <w:lvlText w:val="•"/>
      <w:lvlJc w:val="left"/>
      <w:pPr>
        <w:ind w:left="5272" w:hanging="291"/>
      </w:pPr>
      <w:rPr>
        <w:rFonts w:hint="default"/>
        <w:lang w:eastAsia="en-US" w:bidi="ar-SA"/>
      </w:rPr>
    </w:lvl>
    <w:lvl w:ilvl="6" w:tplc="B40A95EA">
      <w:numFmt w:val="bullet"/>
      <w:lvlText w:val="•"/>
      <w:lvlJc w:val="left"/>
      <w:pPr>
        <w:ind w:left="6303" w:hanging="291"/>
      </w:pPr>
      <w:rPr>
        <w:rFonts w:hint="default"/>
        <w:lang w:eastAsia="en-US" w:bidi="ar-SA"/>
      </w:rPr>
    </w:lvl>
    <w:lvl w:ilvl="7" w:tplc="B178E97A">
      <w:numFmt w:val="bullet"/>
      <w:lvlText w:val="•"/>
      <w:lvlJc w:val="left"/>
      <w:pPr>
        <w:ind w:left="7333" w:hanging="291"/>
      </w:pPr>
      <w:rPr>
        <w:rFonts w:hint="default"/>
        <w:lang w:eastAsia="en-US" w:bidi="ar-SA"/>
      </w:rPr>
    </w:lvl>
    <w:lvl w:ilvl="8" w:tplc="8C1CA28A">
      <w:numFmt w:val="bullet"/>
      <w:lvlText w:val="•"/>
      <w:lvlJc w:val="left"/>
      <w:pPr>
        <w:ind w:left="8364" w:hanging="291"/>
      </w:pPr>
      <w:rPr>
        <w:rFonts w:hint="default"/>
        <w:lang w:eastAsia="en-US" w:bidi="ar-SA"/>
      </w:rPr>
    </w:lvl>
  </w:abstractNum>
  <w:abstractNum w:abstractNumId="14" w15:restartNumberingAfterBreak="0">
    <w:nsid w:val="588B11C3"/>
    <w:multiLevelType w:val="hybridMultilevel"/>
    <w:tmpl w:val="325EA17A"/>
    <w:lvl w:ilvl="0" w:tplc="2F3EEB12">
      <w:start w:val="1"/>
      <w:numFmt w:val="decimal"/>
      <w:lvlText w:val="%1."/>
      <w:lvlJc w:val="left"/>
      <w:pPr>
        <w:ind w:left="350" w:hanging="24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D6FE8698">
      <w:start w:val="1"/>
      <w:numFmt w:val="lowerLetter"/>
      <w:lvlText w:val="%2)"/>
      <w:lvlJc w:val="left"/>
      <w:pPr>
        <w:ind w:left="356" w:hanging="247"/>
        <w:jc w:val="left"/>
      </w:pPr>
      <w:rPr>
        <w:rFonts w:ascii="Times New Roman" w:eastAsia="Times New Roman" w:hAnsi="Times New Roman" w:cs="Times New Roman" w:hint="default"/>
        <w:b w:val="0"/>
        <w:bCs w:val="0"/>
        <w:i w:val="0"/>
        <w:iCs w:val="0"/>
        <w:spacing w:val="0"/>
        <w:w w:val="100"/>
        <w:sz w:val="24"/>
        <w:szCs w:val="24"/>
        <w:lang w:eastAsia="en-US" w:bidi="ar-SA"/>
      </w:rPr>
    </w:lvl>
    <w:lvl w:ilvl="2" w:tplc="F008F356">
      <w:start w:val="1"/>
      <w:numFmt w:val="lowerRoman"/>
      <w:lvlText w:val="%3)"/>
      <w:lvlJc w:val="left"/>
      <w:pPr>
        <w:ind w:left="317" w:hanging="207"/>
        <w:jc w:val="left"/>
      </w:pPr>
      <w:rPr>
        <w:rFonts w:ascii="Times New Roman" w:eastAsia="Times New Roman" w:hAnsi="Times New Roman" w:cs="Times New Roman" w:hint="default"/>
        <w:b w:val="0"/>
        <w:bCs w:val="0"/>
        <w:i w:val="0"/>
        <w:iCs w:val="0"/>
        <w:spacing w:val="0"/>
        <w:w w:val="100"/>
        <w:sz w:val="24"/>
        <w:szCs w:val="24"/>
        <w:lang w:eastAsia="en-US" w:bidi="ar-SA"/>
      </w:rPr>
    </w:lvl>
    <w:lvl w:ilvl="3" w:tplc="A9605540">
      <w:numFmt w:val="bullet"/>
      <w:lvlText w:val="•"/>
      <w:lvlJc w:val="left"/>
      <w:pPr>
        <w:ind w:left="1618" w:hanging="207"/>
      </w:pPr>
      <w:rPr>
        <w:rFonts w:hint="default"/>
        <w:lang w:eastAsia="en-US" w:bidi="ar-SA"/>
      </w:rPr>
    </w:lvl>
    <w:lvl w:ilvl="4" w:tplc="FE906D9A">
      <w:numFmt w:val="bullet"/>
      <w:lvlText w:val="•"/>
      <w:lvlJc w:val="left"/>
      <w:pPr>
        <w:ind w:left="2876" w:hanging="207"/>
      </w:pPr>
      <w:rPr>
        <w:rFonts w:hint="default"/>
        <w:lang w:eastAsia="en-US" w:bidi="ar-SA"/>
      </w:rPr>
    </w:lvl>
    <w:lvl w:ilvl="5" w:tplc="24123482">
      <w:numFmt w:val="bullet"/>
      <w:lvlText w:val="•"/>
      <w:lvlJc w:val="left"/>
      <w:pPr>
        <w:ind w:left="4134" w:hanging="207"/>
      </w:pPr>
      <w:rPr>
        <w:rFonts w:hint="default"/>
        <w:lang w:eastAsia="en-US" w:bidi="ar-SA"/>
      </w:rPr>
    </w:lvl>
    <w:lvl w:ilvl="6" w:tplc="C6F66392">
      <w:numFmt w:val="bullet"/>
      <w:lvlText w:val="•"/>
      <w:lvlJc w:val="left"/>
      <w:pPr>
        <w:ind w:left="5392" w:hanging="207"/>
      </w:pPr>
      <w:rPr>
        <w:rFonts w:hint="default"/>
        <w:lang w:eastAsia="en-US" w:bidi="ar-SA"/>
      </w:rPr>
    </w:lvl>
    <w:lvl w:ilvl="7" w:tplc="409A9F7C">
      <w:numFmt w:val="bullet"/>
      <w:lvlText w:val="•"/>
      <w:lvlJc w:val="left"/>
      <w:pPr>
        <w:ind w:left="6650" w:hanging="207"/>
      </w:pPr>
      <w:rPr>
        <w:rFonts w:hint="default"/>
        <w:lang w:eastAsia="en-US" w:bidi="ar-SA"/>
      </w:rPr>
    </w:lvl>
    <w:lvl w:ilvl="8" w:tplc="E86C130E">
      <w:numFmt w:val="bullet"/>
      <w:lvlText w:val="•"/>
      <w:lvlJc w:val="left"/>
      <w:pPr>
        <w:ind w:left="7909" w:hanging="207"/>
      </w:pPr>
      <w:rPr>
        <w:rFonts w:hint="default"/>
        <w:lang w:eastAsia="en-US" w:bidi="ar-SA"/>
      </w:rPr>
    </w:lvl>
  </w:abstractNum>
  <w:abstractNum w:abstractNumId="15" w15:restartNumberingAfterBreak="0">
    <w:nsid w:val="5B52217C"/>
    <w:multiLevelType w:val="hybridMultilevel"/>
    <w:tmpl w:val="824ABD1C"/>
    <w:lvl w:ilvl="0" w:tplc="81729372">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FE943FC2">
      <w:numFmt w:val="bullet"/>
      <w:lvlText w:val="•"/>
      <w:lvlJc w:val="left"/>
      <w:pPr>
        <w:ind w:left="1510" w:hanging="401"/>
      </w:pPr>
      <w:rPr>
        <w:rFonts w:hint="default"/>
        <w:lang w:eastAsia="en-US" w:bidi="ar-SA"/>
      </w:rPr>
    </w:lvl>
    <w:lvl w:ilvl="2" w:tplc="448E601C">
      <w:numFmt w:val="bullet"/>
      <w:lvlText w:val="•"/>
      <w:lvlJc w:val="left"/>
      <w:pPr>
        <w:ind w:left="2501" w:hanging="401"/>
      </w:pPr>
      <w:rPr>
        <w:rFonts w:hint="default"/>
        <w:lang w:eastAsia="en-US" w:bidi="ar-SA"/>
      </w:rPr>
    </w:lvl>
    <w:lvl w:ilvl="3" w:tplc="735898D4">
      <w:numFmt w:val="bullet"/>
      <w:lvlText w:val="•"/>
      <w:lvlJc w:val="left"/>
      <w:pPr>
        <w:ind w:left="3491" w:hanging="401"/>
      </w:pPr>
      <w:rPr>
        <w:rFonts w:hint="default"/>
        <w:lang w:eastAsia="en-US" w:bidi="ar-SA"/>
      </w:rPr>
    </w:lvl>
    <w:lvl w:ilvl="4" w:tplc="A83A24E0">
      <w:numFmt w:val="bullet"/>
      <w:lvlText w:val="•"/>
      <w:lvlJc w:val="left"/>
      <w:pPr>
        <w:ind w:left="4482" w:hanging="401"/>
      </w:pPr>
      <w:rPr>
        <w:rFonts w:hint="default"/>
        <w:lang w:eastAsia="en-US" w:bidi="ar-SA"/>
      </w:rPr>
    </w:lvl>
    <w:lvl w:ilvl="5" w:tplc="ED7EBE14">
      <w:numFmt w:val="bullet"/>
      <w:lvlText w:val="•"/>
      <w:lvlJc w:val="left"/>
      <w:pPr>
        <w:ind w:left="5472" w:hanging="401"/>
      </w:pPr>
      <w:rPr>
        <w:rFonts w:hint="default"/>
        <w:lang w:eastAsia="en-US" w:bidi="ar-SA"/>
      </w:rPr>
    </w:lvl>
    <w:lvl w:ilvl="6" w:tplc="B198A586">
      <w:numFmt w:val="bullet"/>
      <w:lvlText w:val="•"/>
      <w:lvlJc w:val="left"/>
      <w:pPr>
        <w:ind w:left="6463" w:hanging="401"/>
      </w:pPr>
      <w:rPr>
        <w:rFonts w:hint="default"/>
        <w:lang w:eastAsia="en-US" w:bidi="ar-SA"/>
      </w:rPr>
    </w:lvl>
    <w:lvl w:ilvl="7" w:tplc="8E2CB9A0">
      <w:numFmt w:val="bullet"/>
      <w:lvlText w:val="•"/>
      <w:lvlJc w:val="left"/>
      <w:pPr>
        <w:ind w:left="7453" w:hanging="401"/>
      </w:pPr>
      <w:rPr>
        <w:rFonts w:hint="default"/>
        <w:lang w:eastAsia="en-US" w:bidi="ar-SA"/>
      </w:rPr>
    </w:lvl>
    <w:lvl w:ilvl="8" w:tplc="B8FE78F4">
      <w:numFmt w:val="bullet"/>
      <w:lvlText w:val="•"/>
      <w:lvlJc w:val="left"/>
      <w:pPr>
        <w:ind w:left="8444" w:hanging="401"/>
      </w:pPr>
      <w:rPr>
        <w:rFonts w:hint="default"/>
        <w:lang w:eastAsia="en-US" w:bidi="ar-SA"/>
      </w:rPr>
    </w:lvl>
  </w:abstractNum>
  <w:abstractNum w:abstractNumId="16" w15:restartNumberingAfterBreak="0">
    <w:nsid w:val="670F06F1"/>
    <w:multiLevelType w:val="hybridMultilevel"/>
    <w:tmpl w:val="E8189FA0"/>
    <w:lvl w:ilvl="0" w:tplc="4C2CAA08">
      <w:start w:val="1"/>
      <w:numFmt w:val="decimal"/>
      <w:lvlText w:val="%1)"/>
      <w:lvlJc w:val="left"/>
      <w:pPr>
        <w:ind w:left="510" w:hanging="40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62106DBC">
      <w:numFmt w:val="bullet"/>
      <w:lvlText w:val="•"/>
      <w:lvlJc w:val="left"/>
      <w:pPr>
        <w:ind w:left="1510" w:hanging="400"/>
      </w:pPr>
      <w:rPr>
        <w:rFonts w:hint="default"/>
        <w:lang w:eastAsia="en-US" w:bidi="ar-SA"/>
      </w:rPr>
    </w:lvl>
    <w:lvl w:ilvl="2" w:tplc="498035E2">
      <w:numFmt w:val="bullet"/>
      <w:lvlText w:val="•"/>
      <w:lvlJc w:val="left"/>
      <w:pPr>
        <w:ind w:left="2501" w:hanging="400"/>
      </w:pPr>
      <w:rPr>
        <w:rFonts w:hint="default"/>
        <w:lang w:eastAsia="en-US" w:bidi="ar-SA"/>
      </w:rPr>
    </w:lvl>
    <w:lvl w:ilvl="3" w:tplc="84E4A53A">
      <w:numFmt w:val="bullet"/>
      <w:lvlText w:val="•"/>
      <w:lvlJc w:val="left"/>
      <w:pPr>
        <w:ind w:left="3491" w:hanging="400"/>
      </w:pPr>
      <w:rPr>
        <w:rFonts w:hint="default"/>
        <w:lang w:eastAsia="en-US" w:bidi="ar-SA"/>
      </w:rPr>
    </w:lvl>
    <w:lvl w:ilvl="4" w:tplc="51769D1C">
      <w:numFmt w:val="bullet"/>
      <w:lvlText w:val="•"/>
      <w:lvlJc w:val="left"/>
      <w:pPr>
        <w:ind w:left="4482" w:hanging="400"/>
      </w:pPr>
      <w:rPr>
        <w:rFonts w:hint="default"/>
        <w:lang w:eastAsia="en-US" w:bidi="ar-SA"/>
      </w:rPr>
    </w:lvl>
    <w:lvl w:ilvl="5" w:tplc="B21C6AFA">
      <w:numFmt w:val="bullet"/>
      <w:lvlText w:val="•"/>
      <w:lvlJc w:val="left"/>
      <w:pPr>
        <w:ind w:left="5472" w:hanging="400"/>
      </w:pPr>
      <w:rPr>
        <w:rFonts w:hint="default"/>
        <w:lang w:eastAsia="en-US" w:bidi="ar-SA"/>
      </w:rPr>
    </w:lvl>
    <w:lvl w:ilvl="6" w:tplc="95205B56">
      <w:numFmt w:val="bullet"/>
      <w:lvlText w:val="•"/>
      <w:lvlJc w:val="left"/>
      <w:pPr>
        <w:ind w:left="6463" w:hanging="400"/>
      </w:pPr>
      <w:rPr>
        <w:rFonts w:hint="default"/>
        <w:lang w:eastAsia="en-US" w:bidi="ar-SA"/>
      </w:rPr>
    </w:lvl>
    <w:lvl w:ilvl="7" w:tplc="44A00D9E">
      <w:numFmt w:val="bullet"/>
      <w:lvlText w:val="•"/>
      <w:lvlJc w:val="left"/>
      <w:pPr>
        <w:ind w:left="7453" w:hanging="400"/>
      </w:pPr>
      <w:rPr>
        <w:rFonts w:hint="default"/>
        <w:lang w:eastAsia="en-US" w:bidi="ar-SA"/>
      </w:rPr>
    </w:lvl>
    <w:lvl w:ilvl="8" w:tplc="DC100CFE">
      <w:numFmt w:val="bullet"/>
      <w:lvlText w:val="•"/>
      <w:lvlJc w:val="left"/>
      <w:pPr>
        <w:ind w:left="8444" w:hanging="400"/>
      </w:pPr>
      <w:rPr>
        <w:rFonts w:hint="default"/>
        <w:lang w:eastAsia="en-US" w:bidi="ar-SA"/>
      </w:rPr>
    </w:lvl>
  </w:abstractNum>
  <w:num w:numId="1" w16cid:durableId="468668909">
    <w:abstractNumId w:val="13"/>
  </w:num>
  <w:num w:numId="2" w16cid:durableId="776678541">
    <w:abstractNumId w:val="9"/>
  </w:num>
  <w:num w:numId="3" w16cid:durableId="812285305">
    <w:abstractNumId w:val="14"/>
  </w:num>
  <w:num w:numId="4" w16cid:durableId="1554345158">
    <w:abstractNumId w:val="11"/>
  </w:num>
  <w:num w:numId="5" w16cid:durableId="1432553558">
    <w:abstractNumId w:val="1"/>
  </w:num>
  <w:num w:numId="6" w16cid:durableId="5134442">
    <w:abstractNumId w:val="5"/>
  </w:num>
  <w:num w:numId="7" w16cid:durableId="1292438161">
    <w:abstractNumId w:val="3"/>
  </w:num>
  <w:num w:numId="8" w16cid:durableId="691804740">
    <w:abstractNumId w:val="4"/>
  </w:num>
  <w:num w:numId="9" w16cid:durableId="30883893">
    <w:abstractNumId w:val="16"/>
  </w:num>
  <w:num w:numId="10" w16cid:durableId="1066806472">
    <w:abstractNumId w:val="7"/>
  </w:num>
  <w:num w:numId="11" w16cid:durableId="860169777">
    <w:abstractNumId w:val="6"/>
  </w:num>
  <w:num w:numId="12" w16cid:durableId="618487849">
    <w:abstractNumId w:val="12"/>
  </w:num>
  <w:num w:numId="13" w16cid:durableId="29191409">
    <w:abstractNumId w:val="15"/>
  </w:num>
  <w:num w:numId="14" w16cid:durableId="864320849">
    <w:abstractNumId w:val="10"/>
  </w:num>
  <w:num w:numId="15" w16cid:durableId="652872789">
    <w:abstractNumId w:val="0"/>
  </w:num>
  <w:num w:numId="16" w16cid:durableId="920984451">
    <w:abstractNumId w:val="2"/>
  </w:num>
  <w:num w:numId="17" w16cid:durableId="13869177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a Koleilat">
    <w15:presenceInfo w15:providerId="AD" w15:userId="S-1-5-21-2100284113-1573851820-878952375-554998"/>
  </w15:person>
  <w15:person w15:author="Nanna Vestergaard">
    <w15:presenceInfo w15:providerId="AD" w15:userId="S-1-5-21-2100284113-1573851820-878952375-3654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8113D"/>
    <w:rsid w:val="000A4351"/>
    <w:rsid w:val="000A74D7"/>
    <w:rsid w:val="00150ABC"/>
    <w:rsid w:val="00176382"/>
    <w:rsid w:val="001A3C68"/>
    <w:rsid w:val="001F5FD1"/>
    <w:rsid w:val="00243F88"/>
    <w:rsid w:val="003E3716"/>
    <w:rsid w:val="003E7B91"/>
    <w:rsid w:val="00450586"/>
    <w:rsid w:val="0059413A"/>
    <w:rsid w:val="005E7D9E"/>
    <w:rsid w:val="00604509"/>
    <w:rsid w:val="007559E5"/>
    <w:rsid w:val="007E065B"/>
    <w:rsid w:val="00854AD4"/>
    <w:rsid w:val="009853E6"/>
    <w:rsid w:val="009C6A30"/>
    <w:rsid w:val="00A8113D"/>
    <w:rsid w:val="00AF08BA"/>
    <w:rsid w:val="00B15AE4"/>
    <w:rsid w:val="00BC332D"/>
    <w:rsid w:val="00BD70CC"/>
    <w:rsid w:val="00D06757"/>
    <w:rsid w:val="00D274D5"/>
    <w:rsid w:val="00F07481"/>
    <w:rsid w:val="00FF37E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84A9C"/>
  <w15:docId w15:val="{FB71949D-01D3-4CC2-8770-11A1F6A60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Overskrift1">
    <w:name w:val="heading 1"/>
    <w:basedOn w:val="Normal"/>
    <w:uiPriority w:val="9"/>
    <w:qFormat/>
    <w:pPr>
      <w:spacing w:before="65"/>
      <w:ind w:left="9372"/>
      <w:jc w:val="center"/>
      <w:outlineLvl w:val="0"/>
    </w:pPr>
    <w:rPr>
      <w:b/>
      <w:bCs/>
      <w:sz w:val="28"/>
      <w:szCs w:val="28"/>
    </w:rPr>
  </w:style>
  <w:style w:type="paragraph" w:styleId="Overskrift2">
    <w:name w:val="heading 2"/>
    <w:basedOn w:val="Normal"/>
    <w:uiPriority w:val="9"/>
    <w:unhideWhenUsed/>
    <w:qFormat/>
    <w:pPr>
      <w:spacing w:before="136"/>
      <w:jc w:val="center"/>
      <w:outlineLvl w:val="1"/>
    </w:pPr>
    <w:rPr>
      <w:b/>
      <w:bCs/>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kst">
    <w:name w:val="Body Text"/>
    <w:basedOn w:val="Normal"/>
    <w:uiPriority w:val="1"/>
    <w:qFormat/>
    <w:pPr>
      <w:spacing w:before="192"/>
      <w:ind w:left="110"/>
    </w:pPr>
    <w:rPr>
      <w:sz w:val="24"/>
      <w:szCs w:val="24"/>
    </w:rPr>
  </w:style>
  <w:style w:type="paragraph" w:styleId="Titel">
    <w:name w:val="Title"/>
    <w:basedOn w:val="Normal"/>
    <w:uiPriority w:val="10"/>
    <w:qFormat/>
    <w:pPr>
      <w:spacing w:before="251"/>
      <w:ind w:left="104"/>
    </w:pPr>
    <w:rPr>
      <w:b/>
      <w:bCs/>
      <w:sz w:val="35"/>
      <w:szCs w:val="35"/>
    </w:rPr>
  </w:style>
  <w:style w:type="paragraph" w:styleId="Listeafsnit">
    <w:name w:val="List Paragraph"/>
    <w:basedOn w:val="Normal"/>
    <w:uiPriority w:val="1"/>
    <w:qFormat/>
    <w:pPr>
      <w:spacing w:before="192"/>
      <w:ind w:left="110" w:hanging="246"/>
    </w:pPr>
  </w:style>
  <w:style w:type="paragraph" w:customStyle="1" w:styleId="TableParagraph">
    <w:name w:val="Table Paragraph"/>
    <w:basedOn w:val="Normal"/>
    <w:uiPriority w:val="1"/>
    <w:qFormat/>
  </w:style>
  <w:style w:type="paragraph" w:styleId="Korrektur">
    <w:name w:val="Revision"/>
    <w:hidden/>
    <w:uiPriority w:val="99"/>
    <w:semiHidden/>
    <w:rsid w:val="00BD70CC"/>
    <w:pPr>
      <w:widowControl/>
      <w:autoSpaceDE/>
      <w:autoSpaceDN/>
    </w:pPr>
    <w:rPr>
      <w:rFonts w:ascii="Times New Roman" w:eastAsia="Times New Roman" w:hAnsi="Times New Roman" w:cs="Times New Roman"/>
    </w:rPr>
  </w:style>
  <w:style w:type="character" w:styleId="Kommentarhenvisning">
    <w:name w:val="annotation reference"/>
    <w:basedOn w:val="Standardskrifttypeiafsnit"/>
    <w:uiPriority w:val="99"/>
    <w:semiHidden/>
    <w:unhideWhenUsed/>
    <w:rsid w:val="00BD70CC"/>
    <w:rPr>
      <w:sz w:val="16"/>
      <w:szCs w:val="16"/>
    </w:rPr>
  </w:style>
  <w:style w:type="paragraph" w:styleId="Kommentartekst">
    <w:name w:val="annotation text"/>
    <w:basedOn w:val="Normal"/>
    <w:link w:val="KommentartekstTegn"/>
    <w:uiPriority w:val="99"/>
    <w:unhideWhenUsed/>
    <w:rsid w:val="00BD70CC"/>
    <w:rPr>
      <w:sz w:val="20"/>
      <w:szCs w:val="20"/>
    </w:rPr>
  </w:style>
  <w:style w:type="character" w:customStyle="1" w:styleId="KommentartekstTegn">
    <w:name w:val="Kommentartekst Tegn"/>
    <w:basedOn w:val="Standardskrifttypeiafsnit"/>
    <w:link w:val="Kommentartekst"/>
    <w:uiPriority w:val="99"/>
    <w:rsid w:val="00BD70CC"/>
    <w:rPr>
      <w:rFonts w:ascii="Times New Roman" w:eastAsia="Times New Roman" w:hAnsi="Times New Roman" w:cs="Times New Roman"/>
      <w:sz w:val="20"/>
      <w:szCs w:val="20"/>
    </w:rPr>
  </w:style>
  <w:style w:type="paragraph" w:styleId="Kommentaremne">
    <w:name w:val="annotation subject"/>
    <w:basedOn w:val="Kommentartekst"/>
    <w:next w:val="Kommentartekst"/>
    <w:link w:val="KommentaremneTegn"/>
    <w:uiPriority w:val="99"/>
    <w:semiHidden/>
    <w:unhideWhenUsed/>
    <w:rsid w:val="00BD70CC"/>
    <w:rPr>
      <w:b/>
      <w:bCs/>
    </w:rPr>
  </w:style>
  <w:style w:type="character" w:customStyle="1" w:styleId="KommentaremneTegn">
    <w:name w:val="Kommentaremne Tegn"/>
    <w:basedOn w:val="KommentartekstTegn"/>
    <w:link w:val="Kommentaremne"/>
    <w:uiPriority w:val="99"/>
    <w:semiHidden/>
    <w:rsid w:val="00BD70CC"/>
    <w:rPr>
      <w:rFonts w:ascii="Times New Roman" w:eastAsia="Times New Roman" w:hAnsi="Times New Roman" w:cs="Times New Roman"/>
      <w:b/>
      <w:bCs/>
      <w:sz w:val="20"/>
      <w:szCs w:val="20"/>
    </w:rPr>
  </w:style>
  <w:style w:type="paragraph" w:styleId="Sidehoved">
    <w:name w:val="header"/>
    <w:basedOn w:val="Normal"/>
    <w:link w:val="SidehovedTegn"/>
    <w:uiPriority w:val="99"/>
    <w:unhideWhenUsed/>
    <w:rsid w:val="009C6A30"/>
    <w:pPr>
      <w:tabs>
        <w:tab w:val="center" w:pos="4819"/>
        <w:tab w:val="right" w:pos="9638"/>
      </w:tabs>
    </w:pPr>
  </w:style>
  <w:style w:type="character" w:customStyle="1" w:styleId="SidehovedTegn">
    <w:name w:val="Sidehoved Tegn"/>
    <w:basedOn w:val="Standardskrifttypeiafsnit"/>
    <w:link w:val="Sidehoved"/>
    <w:uiPriority w:val="99"/>
    <w:rsid w:val="009C6A30"/>
    <w:rPr>
      <w:rFonts w:ascii="Times New Roman" w:eastAsia="Times New Roman" w:hAnsi="Times New Roman" w:cs="Times New Roman"/>
    </w:rPr>
  </w:style>
  <w:style w:type="paragraph" w:styleId="Sidefod">
    <w:name w:val="footer"/>
    <w:basedOn w:val="Normal"/>
    <w:link w:val="SidefodTegn"/>
    <w:uiPriority w:val="99"/>
    <w:unhideWhenUsed/>
    <w:rsid w:val="009C6A30"/>
    <w:pPr>
      <w:tabs>
        <w:tab w:val="center" w:pos="4819"/>
        <w:tab w:val="right" w:pos="9638"/>
      </w:tabs>
    </w:pPr>
  </w:style>
  <w:style w:type="character" w:customStyle="1" w:styleId="SidefodTegn">
    <w:name w:val="Sidefod Tegn"/>
    <w:basedOn w:val="Standardskrifttypeiafsnit"/>
    <w:link w:val="Sidefod"/>
    <w:uiPriority w:val="99"/>
    <w:rsid w:val="009C6A3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906112">
      <w:bodyDiv w:val="1"/>
      <w:marLeft w:val="0"/>
      <w:marRight w:val="0"/>
      <w:marTop w:val="0"/>
      <w:marBottom w:val="0"/>
      <w:divBdr>
        <w:top w:val="none" w:sz="0" w:space="0" w:color="auto"/>
        <w:left w:val="none" w:sz="0" w:space="0" w:color="auto"/>
        <w:bottom w:val="none" w:sz="0" w:space="0" w:color="auto"/>
        <w:right w:val="none" w:sz="0" w:space="0" w:color="auto"/>
      </w:divBdr>
    </w:div>
    <w:div w:id="737170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26</Pages>
  <Words>8203</Words>
  <Characters>50040</Characters>
  <Application>Microsoft Office Word</Application>
  <DocSecurity>0</DocSecurity>
  <Lines>417</Lines>
  <Paragraphs>116</Paragraphs>
  <ScaleCrop>false</ScaleCrop>
  <HeadingPairs>
    <vt:vector size="2" baseType="variant">
      <vt:variant>
        <vt:lpstr>Titel</vt:lpstr>
      </vt:variant>
      <vt:variant>
        <vt:i4>1</vt:i4>
      </vt:variant>
    </vt:vector>
  </HeadingPairs>
  <TitlesOfParts>
    <vt:vector size="1" baseType="lpstr">
      <vt:lpstr>Bekendtgørelse om vurdering af virkning på miljøet (VVM) af projekter vedrørende erhvervshavne og Københavns Havn samt om administration af internationale naturbeskyttelsesområder og beskyttelse af visse arter for så vidt angår anlæg og udvidelse af havne</vt:lpstr>
    </vt:vector>
  </TitlesOfParts>
  <Company/>
  <LinksUpToDate>false</LinksUpToDate>
  <CharactersWithSpaces>58127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Bekendtgørelse om vurdering af virkning på miljøet (VVM) af projekter vedrørende erhvervshavne og Københavns Havn samt om administration af internationale naturbeskyttelsesområder og beskyttelse af visse arter for så vidt angår anlæg og udvidelse af havne</dc:title>
  <dc:creator>Eda Topcu</dc:creator>
  <cp:lastModifiedBy>Nanna Vestergaard</cp:lastModifiedBy>
  <cp:revision>5</cp:revision>
  <dcterms:created xsi:type="dcterms:W3CDTF">2025-02-11T09:16:00Z</dcterms:created>
  <dcterms:modified xsi:type="dcterms:W3CDTF">2025-03-27T09:18:00Z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2021-09-07T00:00:00Z</vt:filetime>
  </property>
  <property fmtid="{D5CDD505-2E9C-101B-9397-08002B2CF9AE}" pid="3" name="Creator">
    <vt:lpwstr>AH Formatter V7.0 MR3 for Windows (x64) : 7.0.4.45923 (2020-07-14T10:31+09)</vt:lpwstr>
  </property>
  <property fmtid="{D5CDD505-2E9C-101B-9397-08002B2CF9AE}" pid="4" name="LastSaved">
    <vt:filetime>2025-01-14T00:00:00Z</vt:filetime>
  </property>
  <property fmtid="{D5CDD505-2E9C-101B-9397-08002B2CF9AE}" pid="5" name="Producer">
    <vt:lpwstr>PDFsharp 1.50.4000-netstandard (https://github.com/ststeiger/PdfSharpCore) (Original: Antenna House PDF Output Library 7.0.1600)</vt:lpwstr>
  </property>
</Properties>
</file>