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DD798" w14:textId="5204AF6C" w:rsidR="003D7321" w:rsidRPr="00BC5D39" w:rsidRDefault="00CE6AFA" w:rsidP="004376D2">
      <w:pPr>
        <w:jc w:val="center"/>
        <w:rPr>
          <w:rFonts w:ascii="Times New Roman" w:hAnsi="Times New Roman"/>
          <w:b/>
          <w:bCs/>
          <w:sz w:val="24"/>
        </w:rPr>
      </w:pPr>
      <w:r>
        <w:rPr>
          <w:rFonts w:ascii="Times New Roman" w:hAnsi="Times New Roman"/>
          <w:b/>
          <w:bCs/>
          <w:sz w:val="24"/>
        </w:rPr>
        <w:t>Udkast til b</w:t>
      </w:r>
      <w:r w:rsidR="004376D2" w:rsidRPr="00BC5D39">
        <w:rPr>
          <w:rFonts w:ascii="Times New Roman" w:hAnsi="Times New Roman"/>
          <w:b/>
          <w:bCs/>
          <w:sz w:val="24"/>
        </w:rPr>
        <w:t>ekendtgørelse om ændring af bekendtgørelse om supplerende bestemmelser til gennemførelsesforordning (EU) 2019/9447 om regler og procedurer for operation af ubemandede luftfartøjer</w:t>
      </w:r>
      <w:r w:rsidR="00606036">
        <w:rPr>
          <w:rStyle w:val="Fodnotehenvisning"/>
          <w:rFonts w:ascii="Times New Roman" w:hAnsi="Times New Roman"/>
          <w:b/>
          <w:bCs/>
          <w:sz w:val="24"/>
        </w:rPr>
        <w:footnoteReference w:id="1"/>
      </w:r>
    </w:p>
    <w:p w14:paraId="28308F4C" w14:textId="77777777" w:rsidR="004376D2" w:rsidRPr="004376D2" w:rsidRDefault="004376D2">
      <w:pPr>
        <w:rPr>
          <w:rFonts w:ascii="Times New Roman" w:hAnsi="Times New Roman"/>
          <w:sz w:val="24"/>
        </w:rPr>
      </w:pPr>
    </w:p>
    <w:p w14:paraId="1F43FBC9" w14:textId="2D34BE0C" w:rsidR="004376D2" w:rsidRPr="0032374B" w:rsidRDefault="00E85511" w:rsidP="00E85511">
      <w:pPr>
        <w:jc w:val="center"/>
        <w:rPr>
          <w:rFonts w:ascii="Times New Roman" w:hAnsi="Times New Roman"/>
          <w:b/>
          <w:bCs/>
          <w:sz w:val="24"/>
        </w:rPr>
      </w:pPr>
      <w:r w:rsidRPr="0032374B">
        <w:rPr>
          <w:rFonts w:ascii="Times New Roman" w:hAnsi="Times New Roman"/>
          <w:b/>
          <w:bCs/>
          <w:sz w:val="24"/>
        </w:rPr>
        <w:t>§ 1</w:t>
      </w:r>
    </w:p>
    <w:p w14:paraId="48CEBF55" w14:textId="1E8C9D5F" w:rsidR="00E85511" w:rsidRDefault="00E85511" w:rsidP="00E85511">
      <w:pPr>
        <w:rPr>
          <w:rFonts w:ascii="Times New Roman" w:hAnsi="Times New Roman"/>
          <w:sz w:val="24"/>
        </w:rPr>
      </w:pPr>
      <w:r>
        <w:rPr>
          <w:rFonts w:ascii="Times New Roman" w:hAnsi="Times New Roman"/>
          <w:sz w:val="24"/>
        </w:rPr>
        <w:t>I bekendtgørelse nr. 1649 af 12. december</w:t>
      </w:r>
      <w:r w:rsidR="00451611">
        <w:rPr>
          <w:rFonts w:ascii="Times New Roman" w:hAnsi="Times New Roman"/>
          <w:sz w:val="24"/>
        </w:rPr>
        <w:t xml:space="preserve"> om supplerende bestemmelser til gennemførelsesforordning (EU) 2019/947 om regler og procedurer for operation af ubemandede luftfartøjer</w:t>
      </w:r>
      <w:r>
        <w:rPr>
          <w:rFonts w:ascii="Times New Roman" w:hAnsi="Times New Roman"/>
          <w:sz w:val="24"/>
        </w:rPr>
        <w:t xml:space="preserve"> foretages følgende ændringer:</w:t>
      </w:r>
    </w:p>
    <w:p w14:paraId="787B35D9" w14:textId="55ABFF05" w:rsidR="00E85511" w:rsidRDefault="00E85511" w:rsidP="00E85511">
      <w:pPr>
        <w:rPr>
          <w:rFonts w:ascii="Times New Roman" w:hAnsi="Times New Roman"/>
          <w:sz w:val="24"/>
        </w:rPr>
      </w:pPr>
    </w:p>
    <w:p w14:paraId="57C89175" w14:textId="27684B7F" w:rsidR="00E85511" w:rsidRDefault="00E85511" w:rsidP="00E85511">
      <w:pPr>
        <w:rPr>
          <w:rFonts w:ascii="Times New Roman" w:hAnsi="Times New Roman" w:cs="Times New Roman"/>
          <w:sz w:val="24"/>
        </w:rPr>
      </w:pPr>
      <w:r w:rsidRPr="00E85511">
        <w:rPr>
          <w:rFonts w:ascii="Times New Roman" w:hAnsi="Times New Roman"/>
          <w:b/>
          <w:bCs/>
          <w:sz w:val="24"/>
        </w:rPr>
        <w:t>1.</w:t>
      </w:r>
      <w:r>
        <w:rPr>
          <w:rFonts w:ascii="Times New Roman" w:hAnsi="Times New Roman"/>
          <w:sz w:val="24"/>
        </w:rPr>
        <w:t xml:space="preserve"> </w:t>
      </w:r>
      <w:r w:rsidR="002032FB">
        <w:rPr>
          <w:rFonts w:ascii="Times New Roman" w:hAnsi="Times New Roman"/>
          <w:sz w:val="24"/>
        </w:rPr>
        <w:t xml:space="preserve">I </w:t>
      </w:r>
      <w:r w:rsidR="007D4968">
        <w:rPr>
          <w:rFonts w:ascii="Times New Roman" w:hAnsi="Times New Roman"/>
          <w:i/>
          <w:iCs/>
          <w:sz w:val="24"/>
        </w:rPr>
        <w:t>Indledningen</w:t>
      </w:r>
      <w:r w:rsidR="007D4968">
        <w:rPr>
          <w:rFonts w:ascii="Times New Roman" w:hAnsi="Times New Roman"/>
          <w:sz w:val="24"/>
        </w:rPr>
        <w:t xml:space="preserve"> </w:t>
      </w:r>
      <w:r w:rsidR="002032FB">
        <w:rPr>
          <w:rFonts w:ascii="Times New Roman" w:hAnsi="Times New Roman"/>
          <w:sz w:val="24"/>
        </w:rPr>
        <w:t>ændres</w:t>
      </w:r>
      <w:r w:rsidR="007D4968">
        <w:rPr>
          <w:rFonts w:ascii="Times New Roman" w:hAnsi="Times New Roman"/>
          <w:sz w:val="24"/>
        </w:rPr>
        <w:t>:</w:t>
      </w:r>
      <w:r w:rsidRPr="00E85511">
        <w:rPr>
          <w:rFonts w:ascii="Times New Roman" w:hAnsi="Times New Roman"/>
          <w:sz w:val="24"/>
        </w:rPr>
        <w:t xml:space="preserve"> </w:t>
      </w:r>
      <w:r w:rsidR="002032FB">
        <w:rPr>
          <w:rFonts w:ascii="Times New Roman" w:hAnsi="Times New Roman" w:cs="Times New Roman"/>
          <w:sz w:val="24"/>
        </w:rPr>
        <w:t xml:space="preserve">»lovbekendtgørelse nr. 1149 af 13. oktober 2017, som ændret ved lov nr. 970 af 26. juni 2020, lov nr. 2073 af 21. december </w:t>
      </w:r>
      <w:r w:rsidR="00290AB1">
        <w:rPr>
          <w:rFonts w:ascii="Times New Roman" w:hAnsi="Times New Roman" w:cs="Times New Roman"/>
          <w:sz w:val="24"/>
        </w:rPr>
        <w:t xml:space="preserve">2020 og lov nr. 1569 af 12. december 2023« til </w:t>
      </w:r>
      <w:r w:rsidR="009A07B9">
        <w:rPr>
          <w:rFonts w:ascii="Times New Roman" w:hAnsi="Times New Roman" w:cs="Times New Roman"/>
          <w:sz w:val="24"/>
        </w:rPr>
        <w:t>»</w:t>
      </w:r>
      <w:r w:rsidR="00290AB1">
        <w:rPr>
          <w:rFonts w:ascii="Times New Roman" w:hAnsi="Times New Roman" w:cs="Times New Roman"/>
          <w:sz w:val="24"/>
        </w:rPr>
        <w:t>lovbekendtgørelse nr. 118 af 31. januar 2024«</w:t>
      </w:r>
    </w:p>
    <w:p w14:paraId="4B0C954A" w14:textId="77777777" w:rsidR="0008338E" w:rsidRDefault="0008338E" w:rsidP="00E85511">
      <w:pPr>
        <w:rPr>
          <w:rFonts w:ascii="Times New Roman" w:hAnsi="Times New Roman"/>
          <w:sz w:val="24"/>
        </w:rPr>
      </w:pPr>
    </w:p>
    <w:p w14:paraId="7BD72AF9" w14:textId="1E5E7CD7" w:rsidR="005D19ED" w:rsidRDefault="0065278E" w:rsidP="00E85511">
      <w:pPr>
        <w:rPr>
          <w:rFonts w:ascii="Times New Roman" w:hAnsi="Times New Roman" w:cs="Times New Roman"/>
          <w:sz w:val="24"/>
        </w:rPr>
      </w:pPr>
      <w:r>
        <w:rPr>
          <w:rFonts w:ascii="Times New Roman" w:hAnsi="Times New Roman"/>
          <w:b/>
          <w:bCs/>
          <w:sz w:val="24"/>
        </w:rPr>
        <w:t>2.</w:t>
      </w:r>
      <w:r>
        <w:rPr>
          <w:rFonts w:ascii="Times New Roman" w:hAnsi="Times New Roman"/>
          <w:sz w:val="24"/>
        </w:rPr>
        <w:t xml:space="preserve"> </w:t>
      </w:r>
      <w:r w:rsidR="005D19ED">
        <w:rPr>
          <w:rFonts w:ascii="Times New Roman" w:hAnsi="Times New Roman"/>
          <w:sz w:val="24"/>
        </w:rPr>
        <w:t xml:space="preserve">I </w:t>
      </w:r>
      <w:r w:rsidR="005D19ED">
        <w:rPr>
          <w:rFonts w:ascii="Times New Roman" w:hAnsi="Times New Roman"/>
          <w:i/>
          <w:iCs/>
          <w:sz w:val="24"/>
        </w:rPr>
        <w:t>§ 2, nr. 25,</w:t>
      </w:r>
      <w:r w:rsidR="005D19ED">
        <w:rPr>
          <w:rFonts w:ascii="Times New Roman" w:hAnsi="Times New Roman"/>
          <w:sz w:val="24"/>
        </w:rPr>
        <w:t xml:space="preserve"> ændres </w:t>
      </w:r>
      <w:r w:rsidR="005D19ED">
        <w:rPr>
          <w:rFonts w:ascii="Times New Roman" w:hAnsi="Times New Roman" w:cs="Times New Roman"/>
          <w:sz w:val="24"/>
        </w:rPr>
        <w:t>»Statsflyvning</w:t>
      </w:r>
      <w:r w:rsidR="005D19ED" w:rsidRPr="00E27E6B">
        <w:rPr>
          <w:rFonts w:ascii="Times New Roman" w:hAnsi="Times New Roman" w:cs="Times New Roman"/>
          <w:sz w:val="24"/>
        </w:rPr>
        <w:t>«</w:t>
      </w:r>
      <w:r w:rsidR="005D19ED">
        <w:rPr>
          <w:rFonts w:ascii="Times New Roman" w:hAnsi="Times New Roman" w:cs="Times New Roman"/>
          <w:sz w:val="24"/>
        </w:rPr>
        <w:t xml:space="preserve"> til: »Statsluftfart</w:t>
      </w:r>
      <w:r w:rsidR="005D19ED" w:rsidRPr="00E27E6B">
        <w:rPr>
          <w:rFonts w:ascii="Times New Roman" w:hAnsi="Times New Roman" w:cs="Times New Roman"/>
          <w:sz w:val="24"/>
        </w:rPr>
        <w:t>«</w:t>
      </w:r>
      <w:r w:rsidR="005D19ED">
        <w:rPr>
          <w:rFonts w:ascii="Times New Roman" w:hAnsi="Times New Roman" w:cs="Times New Roman"/>
          <w:sz w:val="24"/>
        </w:rPr>
        <w:t>.</w:t>
      </w:r>
    </w:p>
    <w:p w14:paraId="6D31E821" w14:textId="77777777" w:rsidR="001534D7" w:rsidRPr="005D19ED" w:rsidRDefault="001534D7" w:rsidP="00E85511">
      <w:pPr>
        <w:rPr>
          <w:rFonts w:ascii="Times New Roman" w:hAnsi="Times New Roman"/>
          <w:sz w:val="24"/>
        </w:rPr>
      </w:pPr>
    </w:p>
    <w:p w14:paraId="4E6913F2" w14:textId="29E81747" w:rsidR="00581386" w:rsidRDefault="003372AD" w:rsidP="00E85511">
      <w:pPr>
        <w:rPr>
          <w:rFonts w:ascii="Times New Roman" w:hAnsi="Times New Roman"/>
          <w:sz w:val="24"/>
        </w:rPr>
      </w:pPr>
      <w:r>
        <w:rPr>
          <w:rFonts w:ascii="Times New Roman" w:hAnsi="Times New Roman"/>
          <w:b/>
          <w:bCs/>
          <w:sz w:val="24"/>
        </w:rPr>
        <w:t>3</w:t>
      </w:r>
      <w:r w:rsidR="00581386">
        <w:rPr>
          <w:rFonts w:ascii="Times New Roman" w:hAnsi="Times New Roman"/>
          <w:b/>
          <w:bCs/>
          <w:sz w:val="24"/>
        </w:rPr>
        <w:t>.</w:t>
      </w:r>
      <w:r w:rsidR="00581386">
        <w:rPr>
          <w:rFonts w:ascii="Times New Roman" w:hAnsi="Times New Roman"/>
          <w:sz w:val="24"/>
        </w:rPr>
        <w:t xml:space="preserve"> I </w:t>
      </w:r>
      <w:r w:rsidR="00581386">
        <w:rPr>
          <w:rFonts w:ascii="Times New Roman" w:hAnsi="Times New Roman"/>
          <w:i/>
          <w:iCs/>
          <w:sz w:val="24"/>
        </w:rPr>
        <w:t>§ 2</w:t>
      </w:r>
      <w:r w:rsidR="00581386">
        <w:rPr>
          <w:rFonts w:ascii="Times New Roman" w:hAnsi="Times New Roman"/>
          <w:sz w:val="24"/>
        </w:rPr>
        <w:t xml:space="preserve"> indsættes som </w:t>
      </w:r>
      <w:r w:rsidR="00581386" w:rsidRPr="00DC6E07">
        <w:rPr>
          <w:rFonts w:ascii="Times New Roman" w:hAnsi="Times New Roman"/>
          <w:i/>
          <w:iCs/>
          <w:sz w:val="24"/>
        </w:rPr>
        <w:t>nr. 28</w:t>
      </w:r>
      <w:r w:rsidR="00CD2A65" w:rsidRPr="00DC6E07">
        <w:rPr>
          <w:rFonts w:ascii="Times New Roman" w:hAnsi="Times New Roman"/>
          <w:i/>
          <w:iCs/>
          <w:sz w:val="24"/>
        </w:rPr>
        <w:t>-30</w:t>
      </w:r>
      <w:r w:rsidR="00581386">
        <w:rPr>
          <w:rFonts w:ascii="Times New Roman" w:hAnsi="Times New Roman"/>
          <w:sz w:val="24"/>
        </w:rPr>
        <w:t>:</w:t>
      </w:r>
    </w:p>
    <w:p w14:paraId="028EA4F6" w14:textId="666A2D6B" w:rsidR="00CD2A65" w:rsidRDefault="00581386" w:rsidP="00E85511">
      <w:pPr>
        <w:rPr>
          <w:rFonts w:ascii="Times New Roman" w:hAnsi="Times New Roman" w:cs="Times New Roman"/>
          <w:sz w:val="24"/>
        </w:rPr>
      </w:pPr>
      <w:r>
        <w:rPr>
          <w:rFonts w:ascii="Times New Roman" w:hAnsi="Times New Roman" w:cs="Times New Roman"/>
          <w:sz w:val="24"/>
        </w:rPr>
        <w:t>»</w:t>
      </w:r>
      <w:r>
        <w:rPr>
          <w:rFonts w:ascii="Times New Roman" w:hAnsi="Times New Roman"/>
          <w:sz w:val="24"/>
        </w:rPr>
        <w:t>28)</w:t>
      </w:r>
      <w:r w:rsidRPr="00581386">
        <w:rPr>
          <w:rFonts w:ascii="Times New Roman" w:hAnsi="Times New Roman" w:cs="Times New Roman"/>
          <w:sz w:val="24"/>
        </w:rPr>
        <w:t xml:space="preserve"> </w:t>
      </w:r>
      <w:r>
        <w:rPr>
          <w:rFonts w:ascii="Times New Roman" w:hAnsi="Times New Roman" w:cs="Times New Roman"/>
          <w:sz w:val="24"/>
        </w:rPr>
        <w:t xml:space="preserve">Kommercielt formål: En </w:t>
      </w:r>
      <w:r w:rsidR="00E12A87">
        <w:rPr>
          <w:rFonts w:ascii="Times New Roman" w:hAnsi="Times New Roman" w:cs="Times New Roman"/>
          <w:sz w:val="24"/>
        </w:rPr>
        <w:t xml:space="preserve">opgave, der leveres af en </w:t>
      </w:r>
      <w:r w:rsidR="00D77818">
        <w:rPr>
          <w:rFonts w:ascii="Times New Roman" w:hAnsi="Times New Roman" w:cs="Times New Roman"/>
          <w:sz w:val="24"/>
        </w:rPr>
        <w:t>droneoperatør</w:t>
      </w:r>
      <w:r>
        <w:rPr>
          <w:rFonts w:ascii="Times New Roman" w:hAnsi="Times New Roman" w:cs="Times New Roman"/>
          <w:sz w:val="24"/>
        </w:rPr>
        <w:t xml:space="preserve"> mod betaling eller en anden ydelse.</w:t>
      </w:r>
    </w:p>
    <w:p w14:paraId="76E92EA8" w14:textId="2F21753F" w:rsidR="00E27E6B" w:rsidRPr="00E27E6B" w:rsidRDefault="00CD2A65" w:rsidP="00E27E6B">
      <w:pPr>
        <w:rPr>
          <w:rFonts w:ascii="Times New Roman" w:hAnsi="Times New Roman"/>
          <w:sz w:val="24"/>
          <w:szCs w:val="20"/>
        </w:rPr>
      </w:pPr>
      <w:r>
        <w:rPr>
          <w:rFonts w:ascii="Times New Roman" w:hAnsi="Times New Roman" w:cs="Times New Roman"/>
          <w:sz w:val="24"/>
        </w:rPr>
        <w:t>29) IMC</w:t>
      </w:r>
      <w:r w:rsidR="00ED658F">
        <w:rPr>
          <w:rFonts w:ascii="Times New Roman" w:hAnsi="Times New Roman" w:cs="Times New Roman"/>
          <w:sz w:val="24"/>
        </w:rPr>
        <w:t>-</w:t>
      </w:r>
      <w:r>
        <w:rPr>
          <w:rFonts w:ascii="Times New Roman" w:hAnsi="Times New Roman" w:cs="Times New Roman"/>
          <w:sz w:val="24"/>
        </w:rPr>
        <w:t xml:space="preserve">flyveplads: </w:t>
      </w:r>
      <w:bookmarkStart w:id="0" w:name="_Hlk184388995"/>
      <w:r w:rsidR="00E27E6B" w:rsidRPr="00E27E6B">
        <w:rPr>
          <w:rFonts w:ascii="Times New Roman" w:hAnsi="Times New Roman"/>
          <w:sz w:val="24"/>
          <w:szCs w:val="20"/>
        </w:rPr>
        <w:t xml:space="preserve">En offentlig godkendt flyveplads, </w:t>
      </w:r>
      <w:r w:rsidR="000B7D90">
        <w:rPr>
          <w:rFonts w:ascii="Times New Roman" w:hAnsi="Times New Roman"/>
          <w:sz w:val="24"/>
          <w:szCs w:val="20"/>
        </w:rPr>
        <w:t>som a</w:t>
      </w:r>
      <w:r w:rsidR="00C308DA">
        <w:rPr>
          <w:rFonts w:ascii="Times New Roman" w:hAnsi="Times New Roman"/>
          <w:sz w:val="24"/>
          <w:szCs w:val="20"/>
        </w:rPr>
        <w:t>f</w:t>
      </w:r>
      <w:r w:rsidR="00E27E6B" w:rsidRPr="00E27E6B">
        <w:rPr>
          <w:rFonts w:ascii="Times New Roman" w:hAnsi="Times New Roman"/>
          <w:sz w:val="24"/>
          <w:szCs w:val="20"/>
        </w:rPr>
        <w:t xml:space="preserve"> luftfartøjer </w:t>
      </w:r>
      <w:r w:rsidR="00ED658F">
        <w:rPr>
          <w:rFonts w:ascii="Times New Roman" w:hAnsi="Times New Roman"/>
          <w:sz w:val="24"/>
          <w:szCs w:val="20"/>
        </w:rPr>
        <w:t xml:space="preserve">kan </w:t>
      </w:r>
      <w:r w:rsidR="000B7D90">
        <w:rPr>
          <w:rFonts w:ascii="Times New Roman" w:hAnsi="Times New Roman"/>
          <w:sz w:val="24"/>
          <w:szCs w:val="20"/>
        </w:rPr>
        <w:t>anvendes</w:t>
      </w:r>
      <w:r w:rsidR="00C308DA">
        <w:rPr>
          <w:rFonts w:ascii="Times New Roman" w:hAnsi="Times New Roman"/>
          <w:sz w:val="24"/>
          <w:szCs w:val="20"/>
        </w:rPr>
        <w:t xml:space="preserve"> under</w:t>
      </w:r>
      <w:r w:rsidR="000B7D90">
        <w:rPr>
          <w:rFonts w:ascii="Times New Roman" w:hAnsi="Times New Roman"/>
          <w:sz w:val="24"/>
          <w:szCs w:val="20"/>
        </w:rPr>
        <w:t xml:space="preserve"> </w:t>
      </w:r>
      <w:r w:rsidR="00E27E6B" w:rsidRPr="00E27E6B">
        <w:rPr>
          <w:rFonts w:ascii="Times New Roman" w:hAnsi="Times New Roman"/>
          <w:sz w:val="24"/>
          <w:szCs w:val="20"/>
        </w:rPr>
        <w:t>instrumentvejrforhold</w:t>
      </w:r>
      <w:r w:rsidR="000B7D90">
        <w:rPr>
          <w:rFonts w:ascii="Times New Roman" w:hAnsi="Times New Roman"/>
          <w:sz w:val="24"/>
          <w:szCs w:val="20"/>
        </w:rPr>
        <w:t xml:space="preserve"> (IMC)</w:t>
      </w:r>
      <w:r w:rsidR="00E27E6B" w:rsidRPr="00E27E6B">
        <w:rPr>
          <w:rFonts w:ascii="Times New Roman" w:hAnsi="Times New Roman"/>
          <w:sz w:val="24"/>
          <w:szCs w:val="20"/>
        </w:rPr>
        <w:t>.</w:t>
      </w:r>
    </w:p>
    <w:p w14:paraId="1A53981F" w14:textId="04A1D6E6" w:rsidR="00581386" w:rsidRPr="00E27E6B" w:rsidRDefault="00E27E6B" w:rsidP="00E27E6B">
      <w:pPr>
        <w:rPr>
          <w:rFonts w:ascii="Times New Roman" w:hAnsi="Times New Roman"/>
          <w:sz w:val="24"/>
          <w:szCs w:val="20"/>
        </w:rPr>
      </w:pPr>
      <w:r w:rsidRPr="00E27E6B">
        <w:rPr>
          <w:rFonts w:ascii="Times New Roman" w:hAnsi="Times New Roman"/>
          <w:sz w:val="24"/>
          <w:szCs w:val="20"/>
        </w:rPr>
        <w:t>30) VMC</w:t>
      </w:r>
      <w:r w:rsidR="00ED658F">
        <w:rPr>
          <w:rFonts w:ascii="Times New Roman" w:hAnsi="Times New Roman"/>
          <w:sz w:val="24"/>
          <w:szCs w:val="20"/>
        </w:rPr>
        <w:t>-</w:t>
      </w:r>
      <w:r w:rsidRPr="00E27E6B">
        <w:rPr>
          <w:rFonts w:ascii="Times New Roman" w:hAnsi="Times New Roman"/>
          <w:sz w:val="24"/>
          <w:szCs w:val="20"/>
        </w:rPr>
        <w:t xml:space="preserve">flyveplads: En offentlig godkendt flyveplads, </w:t>
      </w:r>
      <w:r w:rsidR="000B7D90">
        <w:rPr>
          <w:rFonts w:ascii="Times New Roman" w:hAnsi="Times New Roman"/>
          <w:sz w:val="24"/>
          <w:szCs w:val="20"/>
        </w:rPr>
        <w:t>som af</w:t>
      </w:r>
      <w:r w:rsidRPr="00E27E6B">
        <w:rPr>
          <w:rFonts w:ascii="Times New Roman" w:hAnsi="Times New Roman"/>
          <w:sz w:val="24"/>
          <w:szCs w:val="20"/>
        </w:rPr>
        <w:t xml:space="preserve"> luftfartøjer </w:t>
      </w:r>
      <w:r w:rsidR="000B7D90">
        <w:rPr>
          <w:rFonts w:ascii="Times New Roman" w:hAnsi="Times New Roman"/>
          <w:sz w:val="24"/>
          <w:szCs w:val="20"/>
        </w:rPr>
        <w:t xml:space="preserve">kan </w:t>
      </w:r>
      <w:r w:rsidRPr="00E27E6B">
        <w:rPr>
          <w:rFonts w:ascii="Times New Roman" w:hAnsi="Times New Roman"/>
          <w:sz w:val="24"/>
          <w:szCs w:val="20"/>
        </w:rPr>
        <w:t>anvende</w:t>
      </w:r>
      <w:r w:rsidR="000B7D90">
        <w:rPr>
          <w:rFonts w:ascii="Times New Roman" w:hAnsi="Times New Roman"/>
          <w:sz w:val="24"/>
          <w:szCs w:val="20"/>
        </w:rPr>
        <w:t>s under</w:t>
      </w:r>
      <w:r w:rsidRPr="00E27E6B">
        <w:rPr>
          <w:rFonts w:ascii="Times New Roman" w:hAnsi="Times New Roman"/>
          <w:sz w:val="24"/>
          <w:szCs w:val="20"/>
        </w:rPr>
        <w:t xml:space="preserve"> visuelle vejrforhold</w:t>
      </w:r>
      <w:r w:rsidR="000B7D90">
        <w:rPr>
          <w:rFonts w:ascii="Times New Roman" w:hAnsi="Times New Roman"/>
          <w:sz w:val="24"/>
          <w:szCs w:val="20"/>
        </w:rPr>
        <w:t xml:space="preserve"> (VMC)</w:t>
      </w:r>
      <w:r w:rsidRPr="00E27E6B">
        <w:rPr>
          <w:rFonts w:ascii="Times New Roman" w:hAnsi="Times New Roman"/>
          <w:sz w:val="24"/>
          <w:szCs w:val="20"/>
        </w:rPr>
        <w:t>.</w:t>
      </w:r>
      <w:bookmarkEnd w:id="0"/>
      <w:r w:rsidRPr="00E27E6B">
        <w:rPr>
          <w:rFonts w:ascii="Times New Roman" w:hAnsi="Times New Roman" w:cs="Times New Roman"/>
          <w:sz w:val="24"/>
        </w:rPr>
        <w:t>«</w:t>
      </w:r>
    </w:p>
    <w:p w14:paraId="27641A59" w14:textId="77777777" w:rsidR="00E27E6B" w:rsidRDefault="00E27E6B" w:rsidP="00E27E6B">
      <w:pPr>
        <w:rPr>
          <w:rFonts w:ascii="Times New Roman" w:hAnsi="Times New Roman"/>
          <w:sz w:val="24"/>
        </w:rPr>
      </w:pPr>
    </w:p>
    <w:p w14:paraId="458F828F" w14:textId="3CA9FE14" w:rsidR="00BF118D" w:rsidRDefault="003372AD" w:rsidP="00E27E6B">
      <w:pPr>
        <w:rPr>
          <w:rFonts w:ascii="Times New Roman" w:hAnsi="Times New Roman"/>
          <w:sz w:val="24"/>
        </w:rPr>
      </w:pPr>
      <w:r>
        <w:rPr>
          <w:rFonts w:ascii="Times New Roman" w:hAnsi="Times New Roman"/>
          <w:b/>
          <w:bCs/>
          <w:sz w:val="24"/>
        </w:rPr>
        <w:t>4</w:t>
      </w:r>
      <w:r w:rsidR="00BF118D" w:rsidRPr="008C56CA">
        <w:rPr>
          <w:rFonts w:ascii="Times New Roman" w:hAnsi="Times New Roman"/>
          <w:b/>
          <w:bCs/>
          <w:sz w:val="24"/>
        </w:rPr>
        <w:t>.</w:t>
      </w:r>
      <w:r w:rsidR="00BF118D">
        <w:rPr>
          <w:rFonts w:ascii="Times New Roman" w:hAnsi="Times New Roman"/>
          <w:sz w:val="24"/>
        </w:rPr>
        <w:t xml:space="preserve"> </w:t>
      </w:r>
      <w:r w:rsidR="00AF23E4">
        <w:rPr>
          <w:rFonts w:ascii="Times New Roman" w:hAnsi="Times New Roman"/>
          <w:sz w:val="24"/>
        </w:rPr>
        <w:t>I</w:t>
      </w:r>
      <w:r w:rsidR="00BF118D">
        <w:rPr>
          <w:rFonts w:ascii="Times New Roman" w:hAnsi="Times New Roman"/>
          <w:sz w:val="24"/>
        </w:rPr>
        <w:t xml:space="preserve"> </w:t>
      </w:r>
      <w:r w:rsidR="00BF118D" w:rsidRPr="00EC3C54">
        <w:rPr>
          <w:rFonts w:ascii="Times New Roman" w:hAnsi="Times New Roman"/>
          <w:i/>
          <w:iCs/>
          <w:sz w:val="24"/>
        </w:rPr>
        <w:t>§ 3</w:t>
      </w:r>
      <w:r w:rsidR="00BF118D">
        <w:rPr>
          <w:rFonts w:ascii="Times New Roman" w:hAnsi="Times New Roman"/>
          <w:sz w:val="24"/>
        </w:rPr>
        <w:t xml:space="preserve"> indsættes </w:t>
      </w:r>
      <w:r w:rsidR="00AF23E4">
        <w:rPr>
          <w:rFonts w:ascii="Times New Roman" w:hAnsi="Times New Roman"/>
          <w:sz w:val="24"/>
        </w:rPr>
        <w:t>efter stk. 2 som nyt stykke:</w:t>
      </w:r>
    </w:p>
    <w:p w14:paraId="233CE236" w14:textId="411A11A9" w:rsidR="00BF118D" w:rsidRDefault="00AF23E4" w:rsidP="00E27E6B">
      <w:pPr>
        <w:rPr>
          <w:rFonts w:ascii="Times New Roman" w:hAnsi="Times New Roman"/>
          <w:sz w:val="24"/>
        </w:rPr>
      </w:pPr>
      <w:r w:rsidRPr="00AF23E4">
        <w:rPr>
          <w:rFonts w:ascii="Times New Roman" w:hAnsi="Times New Roman" w:cs="Times New Roman"/>
          <w:sz w:val="24"/>
        </w:rPr>
        <w:t>»</w:t>
      </w:r>
      <w:r w:rsidRPr="00BD1755">
        <w:rPr>
          <w:rFonts w:ascii="Times New Roman" w:hAnsi="Times New Roman"/>
          <w:sz w:val="24"/>
        </w:rPr>
        <w:t>Stk. 3</w:t>
      </w:r>
      <w:r>
        <w:rPr>
          <w:rFonts w:ascii="Times New Roman" w:hAnsi="Times New Roman"/>
          <w:sz w:val="24"/>
        </w:rPr>
        <w:t xml:space="preserve">. En fortøjet drone, som </w:t>
      </w:r>
      <w:r w:rsidR="002B1866">
        <w:rPr>
          <w:rFonts w:ascii="Times New Roman" w:hAnsi="Times New Roman"/>
          <w:sz w:val="24"/>
        </w:rPr>
        <w:t>har et fremdriftssystem</w:t>
      </w:r>
      <w:r w:rsidR="007C49C2">
        <w:rPr>
          <w:rFonts w:ascii="Times New Roman" w:hAnsi="Times New Roman"/>
          <w:sz w:val="24"/>
        </w:rPr>
        <w:t>,</w:t>
      </w:r>
      <w:r w:rsidR="002B1866">
        <w:rPr>
          <w:rFonts w:ascii="Times New Roman" w:hAnsi="Times New Roman"/>
          <w:sz w:val="24"/>
        </w:rPr>
        <w:t xml:space="preserve"> </w:t>
      </w:r>
      <w:r>
        <w:rPr>
          <w:rFonts w:ascii="Times New Roman" w:hAnsi="Times New Roman"/>
          <w:sz w:val="24"/>
        </w:rPr>
        <w:t xml:space="preserve">skal </w:t>
      </w:r>
      <w:r w:rsidR="007C49C2">
        <w:rPr>
          <w:rFonts w:ascii="Times New Roman" w:hAnsi="Times New Roman"/>
          <w:sz w:val="24"/>
        </w:rPr>
        <w:t>uanset dronens</w:t>
      </w:r>
      <w:r w:rsidR="00A15CCB">
        <w:rPr>
          <w:rFonts w:ascii="Times New Roman" w:hAnsi="Times New Roman"/>
          <w:sz w:val="24"/>
        </w:rPr>
        <w:t xml:space="preserve"> </w:t>
      </w:r>
      <w:r w:rsidR="007C49C2">
        <w:rPr>
          <w:rFonts w:ascii="Times New Roman" w:hAnsi="Times New Roman"/>
          <w:sz w:val="24"/>
        </w:rPr>
        <w:t>start</w:t>
      </w:r>
      <w:r w:rsidR="00A15CCB">
        <w:rPr>
          <w:rFonts w:ascii="Times New Roman" w:hAnsi="Times New Roman"/>
          <w:sz w:val="24"/>
        </w:rPr>
        <w:t>vægt</w:t>
      </w:r>
      <w:r w:rsidR="007C49C2">
        <w:rPr>
          <w:rFonts w:ascii="Times New Roman" w:hAnsi="Times New Roman"/>
          <w:sz w:val="24"/>
        </w:rPr>
        <w:t xml:space="preserve">, inkl. nyttevægt, </w:t>
      </w:r>
      <w:r>
        <w:rPr>
          <w:rFonts w:ascii="Times New Roman" w:hAnsi="Times New Roman"/>
          <w:sz w:val="24"/>
        </w:rPr>
        <w:t>gennemføre</w:t>
      </w:r>
      <w:r w:rsidR="002B1866">
        <w:rPr>
          <w:rFonts w:ascii="Times New Roman" w:hAnsi="Times New Roman"/>
          <w:sz w:val="24"/>
        </w:rPr>
        <w:t xml:space="preserve"> alle droneoperationer</w:t>
      </w:r>
      <w:r>
        <w:rPr>
          <w:rFonts w:ascii="Times New Roman" w:hAnsi="Times New Roman"/>
          <w:sz w:val="24"/>
        </w:rPr>
        <w:t xml:space="preserve"> i overensstemmelse med reglerne i droneforordningen og efterfølgende ændringer hertil, kapitel 9 a i lov om luftfart og bestemmelserne i denne bekendtgørelse.</w:t>
      </w:r>
      <w:r w:rsidRPr="006240E6">
        <w:rPr>
          <w:rFonts w:ascii="Times New Roman" w:hAnsi="Times New Roman" w:cs="Times New Roman"/>
          <w:sz w:val="24"/>
        </w:rPr>
        <w:t>«</w:t>
      </w:r>
    </w:p>
    <w:p w14:paraId="6A51E782" w14:textId="322941FA" w:rsidR="00AF23E4" w:rsidRDefault="00AF23E4" w:rsidP="00E27E6B">
      <w:pPr>
        <w:rPr>
          <w:rFonts w:ascii="Times New Roman" w:hAnsi="Times New Roman"/>
          <w:sz w:val="24"/>
        </w:rPr>
      </w:pPr>
      <w:r>
        <w:rPr>
          <w:rFonts w:ascii="Times New Roman" w:hAnsi="Times New Roman"/>
          <w:sz w:val="24"/>
        </w:rPr>
        <w:t>Stk. 3-4 bliver herefter stk. 4-5.</w:t>
      </w:r>
    </w:p>
    <w:p w14:paraId="382F3E63" w14:textId="77777777" w:rsidR="00AF23E4" w:rsidRDefault="00AF23E4" w:rsidP="00E27E6B">
      <w:pPr>
        <w:rPr>
          <w:rFonts w:ascii="Times New Roman" w:hAnsi="Times New Roman"/>
          <w:sz w:val="24"/>
        </w:rPr>
      </w:pPr>
    </w:p>
    <w:p w14:paraId="26A281D6" w14:textId="05C6C56C" w:rsidR="009017FC" w:rsidRDefault="003372AD" w:rsidP="00E27E6B">
      <w:pPr>
        <w:rPr>
          <w:rFonts w:ascii="Times New Roman" w:hAnsi="Times New Roman" w:cs="Times New Roman"/>
          <w:sz w:val="24"/>
        </w:rPr>
      </w:pPr>
      <w:r>
        <w:rPr>
          <w:rFonts w:ascii="Times New Roman" w:hAnsi="Times New Roman"/>
          <w:b/>
          <w:bCs/>
          <w:sz w:val="24"/>
        </w:rPr>
        <w:t>5</w:t>
      </w:r>
      <w:r w:rsidR="009017FC">
        <w:rPr>
          <w:rFonts w:ascii="Times New Roman" w:hAnsi="Times New Roman"/>
          <w:b/>
          <w:bCs/>
          <w:sz w:val="24"/>
        </w:rPr>
        <w:t>.</w:t>
      </w:r>
      <w:r w:rsidR="009017FC">
        <w:rPr>
          <w:rFonts w:ascii="Times New Roman" w:hAnsi="Times New Roman"/>
          <w:sz w:val="24"/>
        </w:rPr>
        <w:t xml:space="preserve"> I </w:t>
      </w:r>
      <w:r w:rsidR="009017FC">
        <w:rPr>
          <w:rFonts w:ascii="Times New Roman" w:hAnsi="Times New Roman"/>
          <w:i/>
          <w:iCs/>
          <w:sz w:val="24"/>
        </w:rPr>
        <w:t>§ 4, stk. 1,</w:t>
      </w:r>
      <w:r w:rsidR="009017FC">
        <w:rPr>
          <w:rFonts w:ascii="Times New Roman" w:hAnsi="Times New Roman"/>
          <w:sz w:val="24"/>
        </w:rPr>
        <w:t xml:space="preserve"> ændres: </w:t>
      </w:r>
      <w:r w:rsidR="00E46FB3">
        <w:rPr>
          <w:rFonts w:ascii="Times New Roman" w:hAnsi="Times New Roman" w:cs="Times New Roman"/>
          <w:sz w:val="24"/>
        </w:rPr>
        <w:t>»</w:t>
      </w:r>
      <w:r w:rsidR="009017FC">
        <w:rPr>
          <w:rFonts w:ascii="Times New Roman" w:hAnsi="Times New Roman"/>
          <w:sz w:val="24"/>
        </w:rPr>
        <w:t>jf. dog stk. 2-4</w:t>
      </w:r>
      <w:r w:rsidR="00E46FB3" w:rsidRPr="00E27E6B">
        <w:rPr>
          <w:rFonts w:ascii="Times New Roman" w:hAnsi="Times New Roman" w:cs="Times New Roman"/>
          <w:sz w:val="24"/>
        </w:rPr>
        <w:t>«</w:t>
      </w:r>
      <w:r w:rsidR="009017FC">
        <w:rPr>
          <w:rFonts w:ascii="Times New Roman" w:hAnsi="Times New Roman"/>
          <w:sz w:val="24"/>
        </w:rPr>
        <w:t xml:space="preserve"> til</w:t>
      </w:r>
      <w:r w:rsidR="00E46FB3">
        <w:rPr>
          <w:rFonts w:ascii="Times New Roman" w:hAnsi="Times New Roman"/>
          <w:sz w:val="24"/>
        </w:rPr>
        <w:t>:</w:t>
      </w:r>
      <w:r w:rsidR="009017FC">
        <w:rPr>
          <w:rFonts w:ascii="Times New Roman" w:hAnsi="Times New Roman"/>
          <w:sz w:val="24"/>
        </w:rPr>
        <w:t xml:space="preserve"> </w:t>
      </w:r>
      <w:r w:rsidR="00E46FB3">
        <w:rPr>
          <w:rFonts w:ascii="Times New Roman" w:hAnsi="Times New Roman" w:cs="Times New Roman"/>
          <w:sz w:val="24"/>
        </w:rPr>
        <w:t>»</w:t>
      </w:r>
      <w:r w:rsidR="009017FC">
        <w:rPr>
          <w:rFonts w:ascii="Times New Roman" w:hAnsi="Times New Roman"/>
          <w:sz w:val="24"/>
        </w:rPr>
        <w:t xml:space="preserve">jf. dog stk. </w:t>
      </w:r>
      <w:r w:rsidR="00B9796F">
        <w:rPr>
          <w:rFonts w:ascii="Times New Roman" w:hAnsi="Times New Roman"/>
          <w:sz w:val="24"/>
        </w:rPr>
        <w:t>3</w:t>
      </w:r>
      <w:r w:rsidR="009017FC">
        <w:rPr>
          <w:rFonts w:ascii="Times New Roman" w:hAnsi="Times New Roman"/>
          <w:sz w:val="24"/>
        </w:rPr>
        <w:t>-5</w:t>
      </w:r>
      <w:r w:rsidR="00E46FB3" w:rsidRPr="00E27E6B">
        <w:rPr>
          <w:rFonts w:ascii="Times New Roman" w:hAnsi="Times New Roman" w:cs="Times New Roman"/>
          <w:sz w:val="24"/>
        </w:rPr>
        <w:t>«</w:t>
      </w:r>
      <w:r w:rsidR="00E46FB3">
        <w:rPr>
          <w:rFonts w:ascii="Times New Roman" w:hAnsi="Times New Roman" w:cs="Times New Roman"/>
          <w:sz w:val="24"/>
        </w:rPr>
        <w:t>.</w:t>
      </w:r>
    </w:p>
    <w:p w14:paraId="2F921342" w14:textId="77777777" w:rsidR="00B9796F" w:rsidRDefault="00B9796F" w:rsidP="00E27E6B">
      <w:pPr>
        <w:rPr>
          <w:rFonts w:ascii="Times New Roman" w:hAnsi="Times New Roman" w:cs="Times New Roman"/>
          <w:sz w:val="24"/>
        </w:rPr>
      </w:pPr>
    </w:p>
    <w:p w14:paraId="7FE1148F" w14:textId="6B5C5525" w:rsidR="00B9796F" w:rsidRDefault="003372AD" w:rsidP="00E27E6B">
      <w:pPr>
        <w:rPr>
          <w:rFonts w:ascii="Times New Roman" w:hAnsi="Times New Roman" w:cs="Times New Roman"/>
          <w:sz w:val="24"/>
        </w:rPr>
      </w:pPr>
      <w:r>
        <w:rPr>
          <w:rFonts w:ascii="Times New Roman" w:hAnsi="Times New Roman" w:cs="Times New Roman"/>
          <w:b/>
          <w:bCs/>
          <w:sz w:val="24"/>
        </w:rPr>
        <w:t>6</w:t>
      </w:r>
      <w:r w:rsidR="00B9796F">
        <w:rPr>
          <w:rFonts w:ascii="Times New Roman" w:hAnsi="Times New Roman" w:cs="Times New Roman"/>
          <w:b/>
          <w:bCs/>
          <w:sz w:val="24"/>
        </w:rPr>
        <w:t>.</w:t>
      </w:r>
      <w:r w:rsidR="00B9796F">
        <w:rPr>
          <w:rFonts w:ascii="Times New Roman" w:hAnsi="Times New Roman" w:cs="Times New Roman"/>
          <w:sz w:val="24"/>
        </w:rPr>
        <w:t xml:space="preserve"> I </w:t>
      </w:r>
      <w:r w:rsidR="00B9796F">
        <w:rPr>
          <w:rFonts w:ascii="Times New Roman" w:hAnsi="Times New Roman" w:cs="Times New Roman"/>
          <w:i/>
          <w:iCs/>
          <w:sz w:val="24"/>
        </w:rPr>
        <w:t>§ 4, stk. 1,</w:t>
      </w:r>
      <w:r w:rsidR="00B9796F">
        <w:rPr>
          <w:rFonts w:ascii="Times New Roman" w:hAnsi="Times New Roman" w:cs="Times New Roman"/>
          <w:sz w:val="24"/>
        </w:rPr>
        <w:t xml:space="preserve"> indsættes efter: »</w:t>
      </w:r>
      <w:r w:rsidR="00B9796F">
        <w:rPr>
          <w:rFonts w:ascii="Times New Roman" w:hAnsi="Times New Roman"/>
          <w:sz w:val="24"/>
        </w:rPr>
        <w:t>SDR</w:t>
      </w:r>
      <w:r w:rsidR="00B9796F" w:rsidRPr="00E27E6B">
        <w:rPr>
          <w:rFonts w:ascii="Times New Roman" w:hAnsi="Times New Roman" w:cs="Times New Roman"/>
          <w:sz w:val="24"/>
        </w:rPr>
        <w:t>«</w:t>
      </w:r>
      <w:r w:rsidR="00B9796F">
        <w:rPr>
          <w:rFonts w:ascii="Times New Roman" w:hAnsi="Times New Roman"/>
          <w:sz w:val="24"/>
        </w:rPr>
        <w:t xml:space="preserve">: </w:t>
      </w:r>
      <w:r w:rsidR="00B9796F">
        <w:rPr>
          <w:rFonts w:ascii="Times New Roman" w:hAnsi="Times New Roman" w:cs="Times New Roman"/>
          <w:sz w:val="24"/>
        </w:rPr>
        <w:t xml:space="preserve">», </w:t>
      </w:r>
      <w:r w:rsidR="00B9796F">
        <w:rPr>
          <w:rFonts w:ascii="Times New Roman" w:hAnsi="Times New Roman"/>
          <w:sz w:val="24"/>
        </w:rPr>
        <w:t>jf. dog stk. 2</w:t>
      </w:r>
      <w:r w:rsidR="00B9796F" w:rsidRPr="00E27E6B">
        <w:rPr>
          <w:rFonts w:ascii="Times New Roman" w:hAnsi="Times New Roman" w:cs="Times New Roman"/>
          <w:sz w:val="24"/>
        </w:rPr>
        <w:t>«</w:t>
      </w:r>
      <w:r w:rsidR="00B9796F">
        <w:rPr>
          <w:rFonts w:ascii="Times New Roman" w:hAnsi="Times New Roman" w:cs="Times New Roman"/>
          <w:sz w:val="24"/>
        </w:rPr>
        <w:t>.</w:t>
      </w:r>
    </w:p>
    <w:p w14:paraId="2C5B031F" w14:textId="77777777" w:rsidR="008C56CA" w:rsidRPr="00F27D65" w:rsidRDefault="008C56CA" w:rsidP="00E27E6B">
      <w:pPr>
        <w:rPr>
          <w:rFonts w:ascii="Times New Roman" w:hAnsi="Times New Roman" w:cs="Times New Roman"/>
          <w:sz w:val="24"/>
        </w:rPr>
      </w:pPr>
    </w:p>
    <w:p w14:paraId="4619B60C" w14:textId="3985C98B" w:rsidR="001458C5" w:rsidRDefault="003372AD" w:rsidP="00E27E6B">
      <w:pPr>
        <w:rPr>
          <w:rFonts w:ascii="Times New Roman" w:hAnsi="Times New Roman"/>
          <w:sz w:val="24"/>
        </w:rPr>
      </w:pPr>
      <w:r>
        <w:rPr>
          <w:rFonts w:ascii="Times New Roman" w:hAnsi="Times New Roman"/>
          <w:b/>
          <w:bCs/>
          <w:sz w:val="24"/>
        </w:rPr>
        <w:t>7</w:t>
      </w:r>
      <w:r w:rsidR="001458C5">
        <w:rPr>
          <w:rFonts w:ascii="Times New Roman" w:hAnsi="Times New Roman"/>
          <w:b/>
          <w:bCs/>
          <w:sz w:val="24"/>
        </w:rPr>
        <w:t>.</w:t>
      </w:r>
      <w:r w:rsidR="001458C5">
        <w:rPr>
          <w:rFonts w:ascii="Times New Roman" w:hAnsi="Times New Roman"/>
          <w:sz w:val="24"/>
        </w:rPr>
        <w:t xml:space="preserve"> I </w:t>
      </w:r>
      <w:r w:rsidR="001458C5">
        <w:rPr>
          <w:rFonts w:ascii="Times New Roman" w:hAnsi="Times New Roman"/>
          <w:i/>
          <w:iCs/>
          <w:sz w:val="24"/>
        </w:rPr>
        <w:t>§ 4</w:t>
      </w:r>
      <w:r w:rsidR="001458C5">
        <w:rPr>
          <w:rFonts w:ascii="Times New Roman" w:hAnsi="Times New Roman"/>
          <w:sz w:val="24"/>
        </w:rPr>
        <w:t xml:space="preserve"> indsættes </w:t>
      </w:r>
      <w:r w:rsidR="00E51172">
        <w:rPr>
          <w:rFonts w:ascii="Times New Roman" w:hAnsi="Times New Roman"/>
          <w:sz w:val="24"/>
        </w:rPr>
        <w:t xml:space="preserve">efter stk. 1 </w:t>
      </w:r>
      <w:r w:rsidR="001458C5">
        <w:rPr>
          <w:rFonts w:ascii="Times New Roman" w:hAnsi="Times New Roman"/>
          <w:sz w:val="24"/>
        </w:rPr>
        <w:t xml:space="preserve">som </w:t>
      </w:r>
      <w:r w:rsidR="00E51172">
        <w:rPr>
          <w:rFonts w:ascii="Times New Roman" w:hAnsi="Times New Roman"/>
          <w:sz w:val="24"/>
        </w:rPr>
        <w:t>nyt stykke</w:t>
      </w:r>
      <w:r w:rsidR="001458C5">
        <w:rPr>
          <w:rFonts w:ascii="Times New Roman" w:hAnsi="Times New Roman"/>
          <w:sz w:val="24"/>
        </w:rPr>
        <w:t>:</w:t>
      </w:r>
    </w:p>
    <w:p w14:paraId="6D739912" w14:textId="50FBABA0" w:rsidR="000219DD" w:rsidRDefault="001458C5" w:rsidP="00E27E6B">
      <w:pPr>
        <w:rPr>
          <w:rFonts w:ascii="Times New Roman" w:hAnsi="Times New Roman" w:cs="Times New Roman"/>
          <w:sz w:val="24"/>
        </w:rPr>
      </w:pPr>
      <w:r>
        <w:rPr>
          <w:rFonts w:ascii="Times New Roman" w:hAnsi="Times New Roman" w:cs="Times New Roman"/>
          <w:sz w:val="24"/>
        </w:rPr>
        <w:t>»</w:t>
      </w:r>
      <w:r w:rsidR="000219DD">
        <w:rPr>
          <w:rFonts w:ascii="Times New Roman" w:hAnsi="Times New Roman" w:cs="Times New Roman"/>
          <w:i/>
          <w:iCs/>
          <w:sz w:val="24"/>
        </w:rPr>
        <w:t>Stk. 2.</w:t>
      </w:r>
      <w:r w:rsidR="000219DD">
        <w:t xml:space="preserve"> </w:t>
      </w:r>
      <w:r w:rsidR="00912F31">
        <w:rPr>
          <w:rFonts w:ascii="Times New Roman" w:hAnsi="Times New Roman"/>
          <w:sz w:val="24"/>
        </w:rPr>
        <w:t>E</w:t>
      </w:r>
      <w:r w:rsidR="00912F31" w:rsidRPr="00920150">
        <w:rPr>
          <w:rFonts w:ascii="Times New Roman" w:hAnsi="Times New Roman"/>
          <w:sz w:val="24"/>
        </w:rPr>
        <w:t xml:space="preserve">n drone ejet af en privatperson kan </w:t>
      </w:r>
      <w:r w:rsidR="00912F31">
        <w:rPr>
          <w:rFonts w:ascii="Times New Roman" w:hAnsi="Times New Roman"/>
          <w:sz w:val="24"/>
        </w:rPr>
        <w:t xml:space="preserve">omfattes af ejerens privatansvarsforsikring i den almindelige indbodækning, </w:t>
      </w:r>
      <w:r w:rsidR="002A4B0C">
        <w:rPr>
          <w:rFonts w:ascii="Times New Roman" w:hAnsi="Times New Roman"/>
          <w:sz w:val="24"/>
        </w:rPr>
        <w:t>hvis</w:t>
      </w:r>
      <w:r w:rsidR="00912F31">
        <w:rPr>
          <w:rFonts w:ascii="Times New Roman" w:hAnsi="Times New Roman"/>
          <w:sz w:val="24"/>
        </w:rPr>
        <w:t xml:space="preserve"> dette fremgår af forsikringspolicen</w:t>
      </w:r>
      <w:r w:rsidR="00C01B88">
        <w:rPr>
          <w:rFonts w:ascii="Times New Roman" w:hAnsi="Times New Roman"/>
          <w:sz w:val="24"/>
        </w:rPr>
        <w:t>,</w:t>
      </w:r>
      <w:r w:rsidR="00912F31">
        <w:rPr>
          <w:rFonts w:ascii="Times New Roman" w:hAnsi="Times New Roman"/>
          <w:sz w:val="24"/>
        </w:rPr>
        <w:t xml:space="preserve"> og der </w:t>
      </w:r>
      <w:r w:rsidR="00C24BC2">
        <w:rPr>
          <w:rFonts w:ascii="Times New Roman" w:hAnsi="Times New Roman"/>
          <w:sz w:val="24"/>
        </w:rPr>
        <w:t xml:space="preserve">i policen </w:t>
      </w:r>
      <w:r w:rsidR="00912F31">
        <w:rPr>
          <w:rFonts w:ascii="Times New Roman" w:hAnsi="Times New Roman"/>
          <w:sz w:val="24"/>
        </w:rPr>
        <w:t>er objektivt ansvar for skader forårsaget af drone</w:t>
      </w:r>
      <w:r w:rsidR="00C24BC2">
        <w:rPr>
          <w:rFonts w:ascii="Times New Roman" w:hAnsi="Times New Roman"/>
          <w:sz w:val="24"/>
        </w:rPr>
        <w:t>n</w:t>
      </w:r>
      <w:r w:rsidR="00912F31">
        <w:rPr>
          <w:rFonts w:ascii="Times New Roman" w:hAnsi="Times New Roman"/>
          <w:sz w:val="24"/>
        </w:rPr>
        <w:t>, eller af en særskilt luftfartøjsforsikring</w:t>
      </w:r>
      <w:r w:rsidR="00C01B88">
        <w:rPr>
          <w:rFonts w:ascii="Times New Roman" w:hAnsi="Times New Roman"/>
          <w:sz w:val="24"/>
        </w:rPr>
        <w:t>,</w:t>
      </w:r>
      <w:r w:rsidR="00912F31">
        <w:rPr>
          <w:rFonts w:ascii="Times New Roman" w:hAnsi="Times New Roman"/>
          <w:sz w:val="24"/>
        </w:rPr>
        <w:t xml:space="preserve"> når der er tale om en drone inden</w:t>
      </w:r>
      <w:r w:rsidR="00C01B88">
        <w:rPr>
          <w:rFonts w:ascii="Times New Roman" w:hAnsi="Times New Roman"/>
          <w:sz w:val="24"/>
        </w:rPr>
        <w:t xml:space="preserve"> </w:t>
      </w:r>
      <w:r w:rsidR="00912F31">
        <w:rPr>
          <w:rFonts w:ascii="Times New Roman" w:hAnsi="Times New Roman"/>
          <w:sz w:val="24"/>
        </w:rPr>
        <w:t>for følgende kategorier</w:t>
      </w:r>
      <w:r w:rsidR="00451637">
        <w:rPr>
          <w:rFonts w:ascii="Times New Roman" w:hAnsi="Times New Roman" w:cs="Times New Roman"/>
          <w:sz w:val="24"/>
        </w:rPr>
        <w:t>:</w:t>
      </w:r>
    </w:p>
    <w:p w14:paraId="05B52405" w14:textId="6FFD38D4" w:rsidR="000219DD" w:rsidRPr="00451637" w:rsidRDefault="001458C5" w:rsidP="00451637">
      <w:pPr>
        <w:pStyle w:val="Listeafsnit"/>
        <w:numPr>
          <w:ilvl w:val="0"/>
          <w:numId w:val="7"/>
        </w:numPr>
        <w:rPr>
          <w:rFonts w:ascii="Times New Roman" w:hAnsi="Times New Roman" w:cs="Times New Roman"/>
          <w:sz w:val="24"/>
        </w:rPr>
      </w:pPr>
      <w:r w:rsidRPr="00451637">
        <w:rPr>
          <w:rFonts w:ascii="Times New Roman" w:hAnsi="Times New Roman" w:cs="Times New Roman"/>
          <w:sz w:val="24"/>
        </w:rPr>
        <w:t>C0 mærkede droner,</w:t>
      </w:r>
    </w:p>
    <w:p w14:paraId="7E33B86F" w14:textId="2D782CAC" w:rsidR="000219DD" w:rsidRPr="00451637" w:rsidRDefault="00451637" w:rsidP="00451637">
      <w:pPr>
        <w:pStyle w:val="Listeafsnit"/>
        <w:numPr>
          <w:ilvl w:val="0"/>
          <w:numId w:val="7"/>
        </w:numPr>
        <w:rPr>
          <w:rFonts w:ascii="Times New Roman" w:hAnsi="Times New Roman" w:cs="Times New Roman"/>
          <w:sz w:val="24"/>
        </w:rPr>
      </w:pPr>
      <w:r w:rsidRPr="00451637">
        <w:rPr>
          <w:rFonts w:ascii="Times New Roman" w:hAnsi="Times New Roman" w:cs="Times New Roman"/>
          <w:sz w:val="24"/>
        </w:rPr>
        <w:t>P</w:t>
      </w:r>
      <w:r w:rsidR="001458C5" w:rsidRPr="00451637">
        <w:rPr>
          <w:rFonts w:ascii="Times New Roman" w:hAnsi="Times New Roman" w:cs="Times New Roman"/>
          <w:sz w:val="24"/>
        </w:rPr>
        <w:t>rivatbyggede droner med en startvægt på under 250 g og med en hastighed, som ikke kan overstig</w:t>
      </w:r>
      <w:r w:rsidR="00034E21">
        <w:rPr>
          <w:rFonts w:ascii="Times New Roman" w:hAnsi="Times New Roman" w:cs="Times New Roman"/>
          <w:sz w:val="24"/>
        </w:rPr>
        <w:t>e</w:t>
      </w:r>
      <w:r w:rsidR="001458C5" w:rsidRPr="00451637">
        <w:rPr>
          <w:rFonts w:ascii="Times New Roman" w:hAnsi="Times New Roman" w:cs="Times New Roman"/>
          <w:sz w:val="24"/>
        </w:rPr>
        <w:t xml:space="preserve"> 19 m/s, </w:t>
      </w:r>
      <w:r w:rsidRPr="00451637">
        <w:rPr>
          <w:rFonts w:ascii="Times New Roman" w:hAnsi="Times New Roman" w:cs="Times New Roman"/>
          <w:sz w:val="24"/>
        </w:rPr>
        <w:t>og</w:t>
      </w:r>
    </w:p>
    <w:p w14:paraId="63790C29" w14:textId="38E823C8" w:rsidR="001458C5" w:rsidRPr="00451637" w:rsidRDefault="00451637" w:rsidP="00451637">
      <w:pPr>
        <w:pStyle w:val="Listeafsnit"/>
        <w:numPr>
          <w:ilvl w:val="0"/>
          <w:numId w:val="7"/>
        </w:numPr>
        <w:rPr>
          <w:rFonts w:ascii="Times New Roman" w:hAnsi="Times New Roman"/>
          <w:sz w:val="24"/>
        </w:rPr>
      </w:pPr>
      <w:r w:rsidRPr="00451637">
        <w:rPr>
          <w:rFonts w:ascii="Times New Roman" w:hAnsi="Times New Roman" w:cs="Times New Roman"/>
          <w:sz w:val="24"/>
        </w:rPr>
        <w:t>D</w:t>
      </w:r>
      <w:r w:rsidR="001458C5" w:rsidRPr="00451637">
        <w:rPr>
          <w:rFonts w:ascii="Times New Roman" w:hAnsi="Times New Roman" w:cs="Times New Roman"/>
          <w:sz w:val="24"/>
        </w:rPr>
        <w:t>roner med en startvægt på under 250 g og med en hastighed, som ikke kan overstige 19 m/s, hvis dronen er bragt i omsætning inden den 1. januar 2024</w:t>
      </w:r>
      <w:r w:rsidR="000219DD" w:rsidRPr="00451637">
        <w:rPr>
          <w:rFonts w:ascii="Times New Roman" w:hAnsi="Times New Roman" w:cs="Times New Roman"/>
          <w:sz w:val="24"/>
        </w:rPr>
        <w:t>.</w:t>
      </w:r>
      <w:r w:rsidR="001458C5" w:rsidRPr="00451637">
        <w:rPr>
          <w:rFonts w:ascii="Times New Roman" w:hAnsi="Times New Roman" w:cs="Times New Roman"/>
          <w:sz w:val="24"/>
        </w:rPr>
        <w:t>«</w:t>
      </w:r>
    </w:p>
    <w:p w14:paraId="32194865" w14:textId="0C92E709" w:rsidR="001458C5" w:rsidRDefault="0073686B" w:rsidP="00E27E6B">
      <w:pPr>
        <w:rPr>
          <w:rFonts w:ascii="Times New Roman" w:hAnsi="Times New Roman"/>
          <w:sz w:val="24"/>
        </w:rPr>
      </w:pPr>
      <w:r>
        <w:rPr>
          <w:rFonts w:ascii="Times New Roman" w:hAnsi="Times New Roman"/>
          <w:sz w:val="24"/>
        </w:rPr>
        <w:t>Stk. 2-4 bliver herefter stk. 3-5.</w:t>
      </w:r>
    </w:p>
    <w:p w14:paraId="315675B8" w14:textId="77777777" w:rsidR="002C0282" w:rsidRDefault="002C0282" w:rsidP="00E27E6B">
      <w:pPr>
        <w:rPr>
          <w:rFonts w:ascii="Times New Roman" w:hAnsi="Times New Roman"/>
          <w:sz w:val="24"/>
        </w:rPr>
      </w:pPr>
    </w:p>
    <w:p w14:paraId="53947618" w14:textId="42D0B667" w:rsidR="002C0282" w:rsidRPr="002C0282" w:rsidRDefault="003372AD" w:rsidP="00E27E6B">
      <w:pPr>
        <w:rPr>
          <w:rFonts w:ascii="Times New Roman" w:hAnsi="Times New Roman"/>
          <w:sz w:val="24"/>
        </w:rPr>
      </w:pPr>
      <w:r>
        <w:rPr>
          <w:rFonts w:ascii="Times New Roman" w:hAnsi="Times New Roman"/>
          <w:b/>
          <w:bCs/>
          <w:sz w:val="24"/>
        </w:rPr>
        <w:t>8</w:t>
      </w:r>
      <w:r w:rsidR="002C0282">
        <w:rPr>
          <w:rFonts w:ascii="Times New Roman" w:hAnsi="Times New Roman"/>
          <w:b/>
          <w:bCs/>
          <w:sz w:val="24"/>
        </w:rPr>
        <w:t>.</w:t>
      </w:r>
      <w:r w:rsidR="002C0282">
        <w:rPr>
          <w:rFonts w:ascii="Times New Roman" w:hAnsi="Times New Roman"/>
          <w:sz w:val="24"/>
        </w:rPr>
        <w:t xml:space="preserve"> Efter § 4 indsættes</w:t>
      </w:r>
      <w:r w:rsidR="00EC3C54">
        <w:rPr>
          <w:rFonts w:ascii="Times New Roman" w:hAnsi="Times New Roman"/>
          <w:sz w:val="24"/>
        </w:rPr>
        <w:t>:</w:t>
      </w:r>
    </w:p>
    <w:p w14:paraId="3507885E" w14:textId="56128778" w:rsidR="0073686B" w:rsidRDefault="003346F5" w:rsidP="00E27E6B">
      <w:pPr>
        <w:rPr>
          <w:rFonts w:ascii="Times New Roman" w:hAnsi="Times New Roman"/>
          <w:sz w:val="24"/>
        </w:rPr>
      </w:pPr>
      <w:r w:rsidRPr="00C13D64">
        <w:rPr>
          <w:rFonts w:ascii="Times New Roman" w:hAnsi="Times New Roman" w:cs="Times New Roman"/>
          <w:b/>
          <w:bCs/>
          <w:sz w:val="24"/>
        </w:rPr>
        <w:t>»</w:t>
      </w:r>
      <w:r w:rsidRPr="0010231E">
        <w:rPr>
          <w:rFonts w:ascii="Times New Roman" w:hAnsi="Times New Roman"/>
          <w:b/>
          <w:bCs/>
          <w:sz w:val="24"/>
        </w:rPr>
        <w:t xml:space="preserve">§ </w:t>
      </w:r>
      <w:r>
        <w:rPr>
          <w:rFonts w:ascii="Times New Roman" w:hAnsi="Times New Roman"/>
          <w:b/>
          <w:bCs/>
          <w:sz w:val="24"/>
        </w:rPr>
        <w:t>4</w:t>
      </w:r>
      <w:r w:rsidRPr="0010231E">
        <w:rPr>
          <w:rFonts w:ascii="Times New Roman" w:hAnsi="Times New Roman"/>
          <w:b/>
          <w:bCs/>
          <w:sz w:val="24"/>
        </w:rPr>
        <w:t xml:space="preserve"> a.</w:t>
      </w:r>
      <w:r>
        <w:rPr>
          <w:rFonts w:ascii="Times New Roman" w:hAnsi="Times New Roman"/>
          <w:sz w:val="24"/>
        </w:rPr>
        <w:t xml:space="preserve"> En registrering som droneoperatør gælder i </w:t>
      </w:r>
      <w:r w:rsidR="00D77F27">
        <w:rPr>
          <w:rFonts w:ascii="Times New Roman" w:hAnsi="Times New Roman"/>
          <w:sz w:val="24"/>
        </w:rPr>
        <w:t>3</w:t>
      </w:r>
      <w:r>
        <w:rPr>
          <w:rFonts w:ascii="Times New Roman" w:hAnsi="Times New Roman"/>
          <w:sz w:val="24"/>
        </w:rPr>
        <w:t xml:space="preserve"> år. En droneoperatør, som fortsat ønsker at være registreret som droneoperatør, skal forny registreringen eller registrere sig på ny, hvis registreringen er udløbet.</w:t>
      </w:r>
      <w:r w:rsidRPr="006240E6">
        <w:rPr>
          <w:rFonts w:ascii="Times New Roman" w:hAnsi="Times New Roman" w:cs="Times New Roman"/>
          <w:sz w:val="24"/>
        </w:rPr>
        <w:t>«</w:t>
      </w:r>
    </w:p>
    <w:p w14:paraId="0DEBB426" w14:textId="77777777" w:rsidR="003346F5" w:rsidRDefault="003346F5" w:rsidP="00E27E6B">
      <w:pPr>
        <w:rPr>
          <w:rFonts w:ascii="Times New Roman" w:hAnsi="Times New Roman"/>
          <w:sz w:val="24"/>
        </w:rPr>
      </w:pPr>
    </w:p>
    <w:p w14:paraId="498E3ADC" w14:textId="538CB205" w:rsidR="00FD04A5" w:rsidRDefault="003372AD" w:rsidP="00E27E6B">
      <w:pPr>
        <w:rPr>
          <w:rFonts w:ascii="Times New Roman" w:hAnsi="Times New Roman"/>
          <w:sz w:val="24"/>
        </w:rPr>
      </w:pPr>
      <w:r>
        <w:rPr>
          <w:rFonts w:ascii="Times New Roman" w:hAnsi="Times New Roman"/>
          <w:b/>
          <w:bCs/>
          <w:sz w:val="24"/>
        </w:rPr>
        <w:t>9</w:t>
      </w:r>
      <w:r w:rsidR="0008059E" w:rsidRPr="00B31439">
        <w:rPr>
          <w:rFonts w:ascii="Times New Roman" w:hAnsi="Times New Roman"/>
          <w:b/>
          <w:bCs/>
          <w:sz w:val="24"/>
        </w:rPr>
        <w:t>.</w:t>
      </w:r>
      <w:r w:rsidR="0008059E">
        <w:rPr>
          <w:rFonts w:ascii="Times New Roman" w:hAnsi="Times New Roman"/>
          <w:sz w:val="24"/>
        </w:rPr>
        <w:t xml:space="preserve"> </w:t>
      </w:r>
      <w:r w:rsidR="008905E6" w:rsidRPr="008905E6">
        <w:rPr>
          <w:rFonts w:ascii="Times New Roman" w:hAnsi="Times New Roman"/>
          <w:i/>
          <w:iCs/>
          <w:sz w:val="24"/>
        </w:rPr>
        <w:t>O</w:t>
      </w:r>
      <w:r w:rsidR="00FD04A5" w:rsidRPr="00FD04A5">
        <w:rPr>
          <w:rFonts w:ascii="Times New Roman" w:hAnsi="Times New Roman"/>
          <w:i/>
          <w:iCs/>
          <w:sz w:val="24"/>
        </w:rPr>
        <w:t>verskriften</w:t>
      </w:r>
      <w:r w:rsidR="00FD04A5">
        <w:rPr>
          <w:rFonts w:ascii="Times New Roman" w:hAnsi="Times New Roman"/>
          <w:sz w:val="24"/>
        </w:rPr>
        <w:t xml:space="preserve"> til kapitel 3 affattes således:</w:t>
      </w:r>
    </w:p>
    <w:p w14:paraId="391BE7CF" w14:textId="3864FCD1" w:rsidR="008905E6" w:rsidRDefault="00FD04A5" w:rsidP="00FD04A5">
      <w:pPr>
        <w:jc w:val="center"/>
        <w:rPr>
          <w:rFonts w:ascii="Times New Roman" w:hAnsi="Times New Roman" w:cs="Times New Roman"/>
          <w:sz w:val="24"/>
        </w:rPr>
      </w:pPr>
      <w:r w:rsidRPr="008905E6">
        <w:rPr>
          <w:rFonts w:ascii="Times New Roman" w:hAnsi="Times New Roman" w:cs="Times New Roman"/>
          <w:sz w:val="24"/>
        </w:rPr>
        <w:t>»</w:t>
      </w:r>
      <w:r w:rsidR="008905E6" w:rsidRPr="008905E6">
        <w:rPr>
          <w:rFonts w:ascii="Times New Roman" w:hAnsi="Times New Roman" w:cs="Times New Roman"/>
          <w:sz w:val="24"/>
        </w:rPr>
        <w:t>Kapitel 3</w:t>
      </w:r>
    </w:p>
    <w:p w14:paraId="293B5360" w14:textId="5796392A" w:rsidR="00FD04A5" w:rsidRPr="00FD04A5" w:rsidRDefault="00FD04A5" w:rsidP="00FD04A5">
      <w:pPr>
        <w:jc w:val="center"/>
        <w:rPr>
          <w:rFonts w:ascii="Times New Roman" w:hAnsi="Times New Roman"/>
          <w:i/>
          <w:iCs/>
          <w:sz w:val="24"/>
        </w:rPr>
      </w:pPr>
      <w:r>
        <w:rPr>
          <w:rFonts w:ascii="Times New Roman" w:hAnsi="Times New Roman" w:cs="Times New Roman"/>
          <w:i/>
          <w:iCs/>
          <w:sz w:val="24"/>
        </w:rPr>
        <w:t>Geografiske dronezoner</w:t>
      </w:r>
      <w:r w:rsidRPr="00FD04A5">
        <w:rPr>
          <w:rFonts w:ascii="Times New Roman" w:hAnsi="Times New Roman" w:cs="Times New Roman"/>
          <w:i/>
          <w:iCs/>
          <w:sz w:val="24"/>
        </w:rPr>
        <w:t>«</w:t>
      </w:r>
    </w:p>
    <w:p w14:paraId="41725035" w14:textId="77777777" w:rsidR="00FD04A5" w:rsidRDefault="00FD04A5" w:rsidP="00E27E6B">
      <w:pPr>
        <w:rPr>
          <w:rFonts w:ascii="Times New Roman" w:hAnsi="Times New Roman"/>
          <w:sz w:val="24"/>
        </w:rPr>
      </w:pPr>
    </w:p>
    <w:p w14:paraId="5C2DBEE7" w14:textId="7DC41406" w:rsidR="00FD04A5" w:rsidRPr="00FD04A5" w:rsidRDefault="00FD04A5" w:rsidP="00E27E6B">
      <w:pPr>
        <w:rPr>
          <w:rFonts w:ascii="Times New Roman" w:hAnsi="Times New Roman"/>
          <w:sz w:val="24"/>
        </w:rPr>
      </w:pPr>
      <w:r>
        <w:rPr>
          <w:rFonts w:ascii="Times New Roman" w:hAnsi="Times New Roman"/>
          <w:b/>
          <w:bCs/>
          <w:sz w:val="24"/>
        </w:rPr>
        <w:t>1</w:t>
      </w:r>
      <w:r w:rsidR="003372AD">
        <w:rPr>
          <w:rFonts w:ascii="Times New Roman" w:hAnsi="Times New Roman"/>
          <w:b/>
          <w:bCs/>
          <w:sz w:val="24"/>
        </w:rPr>
        <w:t>0</w:t>
      </w:r>
      <w:r>
        <w:rPr>
          <w:rFonts w:ascii="Times New Roman" w:hAnsi="Times New Roman"/>
          <w:b/>
          <w:bCs/>
          <w:sz w:val="24"/>
        </w:rPr>
        <w:t>.</w:t>
      </w:r>
      <w:r>
        <w:rPr>
          <w:rFonts w:ascii="Times New Roman" w:hAnsi="Times New Roman"/>
          <w:sz w:val="24"/>
        </w:rPr>
        <w:t xml:space="preserve"> </w:t>
      </w:r>
      <w:r w:rsidRPr="00DC6E07">
        <w:rPr>
          <w:rFonts w:ascii="Times New Roman" w:hAnsi="Times New Roman"/>
          <w:i/>
          <w:iCs/>
          <w:sz w:val="24"/>
        </w:rPr>
        <w:t>§ 8</w:t>
      </w:r>
      <w:r>
        <w:rPr>
          <w:rFonts w:ascii="Times New Roman" w:hAnsi="Times New Roman"/>
          <w:sz w:val="24"/>
        </w:rPr>
        <w:t xml:space="preserve"> affattes således:</w:t>
      </w:r>
    </w:p>
    <w:p w14:paraId="3D1B4091" w14:textId="6D579927" w:rsidR="0008059E" w:rsidRDefault="00C13D64" w:rsidP="00E27E6B">
      <w:pPr>
        <w:rPr>
          <w:rFonts w:ascii="Times New Roman" w:hAnsi="Times New Roman"/>
          <w:sz w:val="24"/>
        </w:rPr>
      </w:pPr>
      <w:r w:rsidRPr="00C13D64">
        <w:rPr>
          <w:rFonts w:ascii="Times New Roman" w:hAnsi="Times New Roman" w:cs="Times New Roman"/>
          <w:b/>
          <w:bCs/>
          <w:sz w:val="24"/>
        </w:rPr>
        <w:t>»</w:t>
      </w:r>
      <w:r w:rsidR="0008059E" w:rsidRPr="0010231E">
        <w:rPr>
          <w:rFonts w:ascii="Times New Roman" w:hAnsi="Times New Roman"/>
          <w:b/>
          <w:bCs/>
          <w:sz w:val="24"/>
        </w:rPr>
        <w:t>§ 8.</w:t>
      </w:r>
      <w:r w:rsidR="0008059E">
        <w:rPr>
          <w:rFonts w:ascii="Times New Roman" w:hAnsi="Times New Roman"/>
          <w:sz w:val="24"/>
        </w:rPr>
        <w:t xml:space="preserve"> </w:t>
      </w:r>
      <w:r w:rsidR="00FD04A5">
        <w:rPr>
          <w:rFonts w:ascii="Times New Roman" w:hAnsi="Times New Roman"/>
          <w:sz w:val="24"/>
        </w:rPr>
        <w:t>Afstandskrav til geografiske dronezoner, jf. §§ 9-23, fastsættes i henhold til bilag 1</w:t>
      </w:r>
      <w:r w:rsidR="0008059E">
        <w:rPr>
          <w:rFonts w:ascii="Times New Roman" w:hAnsi="Times New Roman"/>
          <w:sz w:val="24"/>
        </w:rPr>
        <w:t>.</w:t>
      </w:r>
      <w:r w:rsidR="00FD04A5">
        <w:rPr>
          <w:rFonts w:ascii="Times New Roman" w:hAnsi="Times New Roman"/>
          <w:sz w:val="24"/>
        </w:rPr>
        <w:t xml:space="preserve"> Afstandskrav kan både være horisontale og vertikale.</w:t>
      </w:r>
    </w:p>
    <w:p w14:paraId="083B8F68" w14:textId="408D31E5" w:rsidR="0008059E" w:rsidRDefault="0008059E" w:rsidP="00E27E6B">
      <w:pPr>
        <w:rPr>
          <w:rFonts w:ascii="Times New Roman" w:hAnsi="Times New Roman"/>
          <w:sz w:val="24"/>
        </w:rPr>
      </w:pPr>
      <w:r>
        <w:rPr>
          <w:rFonts w:ascii="Times New Roman" w:hAnsi="Times New Roman"/>
          <w:sz w:val="24"/>
        </w:rPr>
        <w:t xml:space="preserve">  </w:t>
      </w:r>
      <w:r>
        <w:rPr>
          <w:rFonts w:ascii="Times New Roman" w:hAnsi="Times New Roman"/>
          <w:i/>
          <w:iCs/>
          <w:sz w:val="24"/>
        </w:rPr>
        <w:t>Stk. 2.</w:t>
      </w:r>
      <w:r>
        <w:rPr>
          <w:rFonts w:ascii="Times New Roman" w:hAnsi="Times New Roman"/>
          <w:sz w:val="24"/>
        </w:rPr>
        <w:t xml:space="preserve"> Overlapper flere geografiske dronezoner hinanden, skal droneoperatøren følge den mest restriktive regel i området</w:t>
      </w:r>
      <w:r w:rsidR="0010231E">
        <w:rPr>
          <w:rFonts w:ascii="Times New Roman" w:hAnsi="Times New Roman"/>
          <w:sz w:val="24"/>
        </w:rPr>
        <w:t>, hvor der er overlap. Dette gælder dog ikke, hvis Trafikstyrelsen har givet en tilladelse med andre vilkår.</w:t>
      </w:r>
      <w:r w:rsidR="00C13D64" w:rsidRPr="006240E6">
        <w:rPr>
          <w:rFonts w:ascii="Times New Roman" w:hAnsi="Times New Roman" w:cs="Times New Roman"/>
          <w:sz w:val="24"/>
        </w:rPr>
        <w:t>«</w:t>
      </w:r>
    </w:p>
    <w:p w14:paraId="3EBF57C9" w14:textId="77777777" w:rsidR="0008059E" w:rsidRPr="001458C5" w:rsidRDefault="0008059E" w:rsidP="00E27E6B">
      <w:pPr>
        <w:rPr>
          <w:rFonts w:ascii="Times New Roman" w:hAnsi="Times New Roman"/>
          <w:sz w:val="24"/>
        </w:rPr>
      </w:pPr>
    </w:p>
    <w:p w14:paraId="44612B20" w14:textId="12DA6E33" w:rsidR="000D24AE" w:rsidRDefault="00344517" w:rsidP="00E85511">
      <w:pPr>
        <w:rPr>
          <w:rFonts w:ascii="Times New Roman" w:hAnsi="Times New Roman"/>
          <w:sz w:val="24"/>
        </w:rPr>
      </w:pPr>
      <w:r w:rsidRPr="00344517">
        <w:rPr>
          <w:rFonts w:ascii="Times New Roman" w:hAnsi="Times New Roman"/>
          <w:b/>
          <w:bCs/>
          <w:sz w:val="24"/>
        </w:rPr>
        <w:t>11.</w:t>
      </w:r>
      <w:r w:rsidR="000D24AE">
        <w:rPr>
          <w:rFonts w:ascii="Times New Roman" w:hAnsi="Times New Roman"/>
          <w:sz w:val="24"/>
        </w:rPr>
        <w:t xml:space="preserve"> </w:t>
      </w:r>
      <w:r w:rsidR="000D24AE">
        <w:rPr>
          <w:rFonts w:ascii="Times New Roman" w:hAnsi="Times New Roman"/>
          <w:i/>
          <w:iCs/>
          <w:sz w:val="24"/>
        </w:rPr>
        <w:t>§ 9, stk. 1</w:t>
      </w:r>
      <w:r w:rsidR="00097AFB">
        <w:rPr>
          <w:rFonts w:ascii="Times New Roman" w:hAnsi="Times New Roman"/>
          <w:i/>
          <w:iCs/>
          <w:sz w:val="24"/>
        </w:rPr>
        <w:t>-3</w:t>
      </w:r>
      <w:r w:rsidR="000D24AE">
        <w:rPr>
          <w:rFonts w:ascii="Times New Roman" w:hAnsi="Times New Roman"/>
          <w:i/>
          <w:iCs/>
          <w:sz w:val="24"/>
        </w:rPr>
        <w:t>,</w:t>
      </w:r>
      <w:r w:rsidR="000D24AE">
        <w:rPr>
          <w:rFonts w:ascii="Times New Roman" w:hAnsi="Times New Roman"/>
          <w:sz w:val="24"/>
        </w:rPr>
        <w:t xml:space="preserve"> </w:t>
      </w:r>
      <w:r w:rsidR="00440D12">
        <w:rPr>
          <w:rFonts w:ascii="Times New Roman" w:hAnsi="Times New Roman"/>
          <w:sz w:val="24"/>
        </w:rPr>
        <w:t>ophæves, og i stedet indsættes</w:t>
      </w:r>
      <w:r w:rsidR="00AB1669">
        <w:rPr>
          <w:rFonts w:ascii="Times New Roman" w:hAnsi="Times New Roman"/>
          <w:sz w:val="24"/>
        </w:rPr>
        <w:t>:</w:t>
      </w:r>
    </w:p>
    <w:p w14:paraId="3C13858A" w14:textId="149EF091" w:rsidR="001125B5" w:rsidRDefault="001125B5" w:rsidP="001125B5">
      <w:pPr>
        <w:rPr>
          <w:rFonts w:ascii="Times New Roman" w:hAnsi="Times New Roman" w:cs="Times New Roman"/>
          <w:sz w:val="24"/>
        </w:rPr>
      </w:pPr>
      <w:r>
        <w:rPr>
          <w:rFonts w:ascii="Times New Roman" w:hAnsi="Times New Roman" w:cs="Times New Roman"/>
          <w:sz w:val="24"/>
        </w:rPr>
        <w:lastRenderedPageBreak/>
        <w:t>»Droneoperationer må ikke finde sted nærmere end 8 km horisontal afstand fra en bane på en offentlig godkendt flyveplads, der er en IMC</w:t>
      </w:r>
      <w:r w:rsidR="00CD1415">
        <w:rPr>
          <w:rFonts w:ascii="Times New Roman" w:hAnsi="Times New Roman" w:cs="Times New Roman"/>
          <w:sz w:val="24"/>
        </w:rPr>
        <w:t>-</w:t>
      </w:r>
      <w:r>
        <w:rPr>
          <w:rFonts w:ascii="Times New Roman" w:hAnsi="Times New Roman" w:cs="Times New Roman"/>
          <w:sz w:val="24"/>
        </w:rPr>
        <w:t>flyveplads, eller en bane på en militær flyvestation, jf. dog stk. 2-4.</w:t>
      </w:r>
    </w:p>
    <w:p w14:paraId="214553FE" w14:textId="49109F4E" w:rsidR="000768B1" w:rsidRDefault="001125B5" w:rsidP="001125B5">
      <w:pPr>
        <w:rPr>
          <w:rFonts w:ascii="Times New Roman" w:hAnsi="Times New Roman" w:cs="Times New Roman"/>
          <w:sz w:val="24"/>
        </w:rPr>
      </w:pPr>
      <w:r w:rsidRPr="00AB1669">
        <w:rPr>
          <w:rFonts w:ascii="Times New Roman" w:hAnsi="Times New Roman" w:cs="Times New Roman"/>
          <w:i/>
          <w:iCs/>
          <w:sz w:val="24"/>
        </w:rPr>
        <w:t xml:space="preserve">  </w:t>
      </w:r>
      <w:r w:rsidRPr="007D4968">
        <w:rPr>
          <w:rFonts w:ascii="Times New Roman" w:hAnsi="Times New Roman" w:cs="Times New Roman"/>
          <w:i/>
          <w:iCs/>
          <w:sz w:val="24"/>
        </w:rPr>
        <w:t>Stk. 2.</w:t>
      </w:r>
      <w:r>
        <w:rPr>
          <w:rFonts w:ascii="Times New Roman" w:hAnsi="Times New Roman" w:cs="Times New Roman"/>
          <w:sz w:val="24"/>
        </w:rPr>
        <w:t xml:space="preserve"> Hvis fjernpiloten er indehaver af et kompetencecertifikat, må droneoperationer finde sted fra 8 km indtil 2 km horisontal afstand fra en bane på en offentlig godkendt flyveplads, </w:t>
      </w:r>
      <w:r w:rsidR="009D108C">
        <w:rPr>
          <w:rFonts w:ascii="Times New Roman" w:hAnsi="Times New Roman" w:cs="Times New Roman"/>
          <w:sz w:val="24"/>
        </w:rPr>
        <w:t xml:space="preserve">som </w:t>
      </w:r>
      <w:r>
        <w:rPr>
          <w:rFonts w:ascii="Times New Roman" w:hAnsi="Times New Roman" w:cs="Times New Roman"/>
          <w:sz w:val="24"/>
        </w:rPr>
        <w:t>er en IMC</w:t>
      </w:r>
      <w:r w:rsidR="00CD1415">
        <w:rPr>
          <w:rFonts w:ascii="Times New Roman" w:hAnsi="Times New Roman" w:cs="Times New Roman"/>
          <w:sz w:val="24"/>
        </w:rPr>
        <w:t>-</w:t>
      </w:r>
      <w:r>
        <w:rPr>
          <w:rFonts w:ascii="Times New Roman" w:hAnsi="Times New Roman" w:cs="Times New Roman"/>
          <w:sz w:val="24"/>
        </w:rPr>
        <w:t>flyveplads. Flyvehøjden må ikke overstige</w:t>
      </w:r>
    </w:p>
    <w:p w14:paraId="1FB398B6" w14:textId="3DD519B0" w:rsidR="00B90E04" w:rsidRDefault="00B90E04" w:rsidP="000768B1">
      <w:pPr>
        <w:pStyle w:val="Listeafsnit"/>
        <w:numPr>
          <w:ilvl w:val="0"/>
          <w:numId w:val="3"/>
        </w:numPr>
        <w:rPr>
          <w:rFonts w:ascii="Times New Roman" w:hAnsi="Times New Roman" w:cs="Times New Roman"/>
          <w:sz w:val="24"/>
        </w:rPr>
      </w:pPr>
      <w:r>
        <w:rPr>
          <w:rFonts w:ascii="Times New Roman" w:hAnsi="Times New Roman" w:cs="Times New Roman"/>
          <w:sz w:val="24"/>
        </w:rPr>
        <w:t xml:space="preserve">120 meter over terræn fra 8 km indtil 6 km horisontal afstand af banen </w:t>
      </w:r>
      <w:r w:rsidRPr="000B7D90">
        <w:rPr>
          <w:rFonts w:ascii="Times New Roman" w:hAnsi="Times New Roman" w:cs="Times New Roman"/>
          <w:sz w:val="24"/>
        </w:rPr>
        <w:t>uden for arealer, der ligger i ind- og udflyvningen, som den er publiceret på www.dronezoner.dk,</w:t>
      </w:r>
    </w:p>
    <w:p w14:paraId="1C994D1D" w14:textId="67B4D746" w:rsidR="000768B1" w:rsidRPr="000768B1" w:rsidRDefault="001125B5" w:rsidP="000768B1">
      <w:pPr>
        <w:pStyle w:val="Listeafsnit"/>
        <w:numPr>
          <w:ilvl w:val="0"/>
          <w:numId w:val="3"/>
        </w:numPr>
        <w:rPr>
          <w:rFonts w:ascii="Times New Roman" w:hAnsi="Times New Roman" w:cs="Times New Roman"/>
          <w:sz w:val="24"/>
        </w:rPr>
      </w:pPr>
      <w:r w:rsidRPr="000768B1">
        <w:rPr>
          <w:rFonts w:ascii="Times New Roman" w:hAnsi="Times New Roman" w:cs="Times New Roman"/>
          <w:sz w:val="24"/>
        </w:rPr>
        <w:t xml:space="preserve">100 meter over banehøjde </w:t>
      </w:r>
      <w:r w:rsidR="002A345D">
        <w:rPr>
          <w:rFonts w:ascii="Times New Roman" w:hAnsi="Times New Roman" w:cs="Times New Roman"/>
          <w:sz w:val="24"/>
        </w:rPr>
        <w:t>fra</w:t>
      </w:r>
      <w:r w:rsidRPr="000768B1">
        <w:rPr>
          <w:rFonts w:ascii="Times New Roman" w:hAnsi="Times New Roman" w:cs="Times New Roman"/>
          <w:sz w:val="24"/>
        </w:rPr>
        <w:t xml:space="preserve"> 8 km indtil 6 km </w:t>
      </w:r>
      <w:r w:rsidR="000768B1">
        <w:rPr>
          <w:rFonts w:ascii="Times New Roman" w:hAnsi="Times New Roman" w:cs="Times New Roman"/>
          <w:sz w:val="24"/>
        </w:rPr>
        <w:t xml:space="preserve">horisontal </w:t>
      </w:r>
      <w:r w:rsidRPr="000768B1">
        <w:rPr>
          <w:rFonts w:ascii="Times New Roman" w:hAnsi="Times New Roman" w:cs="Times New Roman"/>
          <w:sz w:val="24"/>
        </w:rPr>
        <w:t>afstand af banen</w:t>
      </w:r>
      <w:r w:rsidR="00680F91">
        <w:rPr>
          <w:rFonts w:ascii="Times New Roman" w:hAnsi="Times New Roman" w:cs="Times New Roman"/>
          <w:sz w:val="24"/>
        </w:rPr>
        <w:t xml:space="preserve"> </w:t>
      </w:r>
      <w:r w:rsidR="00680F91" w:rsidRPr="000B7D90">
        <w:rPr>
          <w:rFonts w:ascii="Times New Roman" w:hAnsi="Times New Roman" w:cs="Times New Roman"/>
          <w:sz w:val="24"/>
        </w:rPr>
        <w:t>i ind- og udflyvningen</w:t>
      </w:r>
      <w:r w:rsidRPr="000B7D90">
        <w:rPr>
          <w:rFonts w:ascii="Times New Roman" w:hAnsi="Times New Roman" w:cs="Times New Roman"/>
          <w:sz w:val="24"/>
        </w:rPr>
        <w:t>,</w:t>
      </w:r>
      <w:r w:rsidR="00680F91" w:rsidRPr="000B7D90">
        <w:rPr>
          <w:rFonts w:ascii="Times New Roman" w:hAnsi="Times New Roman" w:cs="Times New Roman"/>
          <w:sz w:val="24"/>
        </w:rPr>
        <w:t xml:space="preserve"> som den er publiceret på www.dronezoner.dk,</w:t>
      </w:r>
    </w:p>
    <w:p w14:paraId="2CE46F1B" w14:textId="0BDD442E" w:rsidR="000768B1" w:rsidRPr="000768B1" w:rsidRDefault="001125B5" w:rsidP="000768B1">
      <w:pPr>
        <w:pStyle w:val="Listeafsnit"/>
        <w:numPr>
          <w:ilvl w:val="0"/>
          <w:numId w:val="3"/>
        </w:numPr>
        <w:rPr>
          <w:rFonts w:ascii="Times New Roman" w:hAnsi="Times New Roman"/>
          <w:sz w:val="24"/>
        </w:rPr>
      </w:pPr>
      <w:r w:rsidRPr="000768B1">
        <w:rPr>
          <w:rFonts w:ascii="Times New Roman" w:hAnsi="Times New Roman" w:cs="Times New Roman"/>
          <w:sz w:val="24"/>
        </w:rPr>
        <w:t xml:space="preserve">40 meter over banehøjden </w:t>
      </w:r>
      <w:r w:rsidR="002A345D">
        <w:rPr>
          <w:rFonts w:ascii="Times New Roman" w:hAnsi="Times New Roman" w:cs="Times New Roman"/>
          <w:sz w:val="24"/>
        </w:rPr>
        <w:t>fra</w:t>
      </w:r>
      <w:r w:rsidRPr="000768B1">
        <w:rPr>
          <w:rFonts w:ascii="Times New Roman" w:hAnsi="Times New Roman" w:cs="Times New Roman"/>
          <w:sz w:val="24"/>
        </w:rPr>
        <w:t xml:space="preserve"> 6 km indtil 3 km horisontal afstand af banen</w:t>
      </w:r>
      <w:r w:rsidR="000768B1">
        <w:rPr>
          <w:rFonts w:ascii="Times New Roman" w:hAnsi="Times New Roman" w:cs="Times New Roman"/>
          <w:sz w:val="24"/>
        </w:rPr>
        <w:t>,</w:t>
      </w:r>
      <w:r w:rsidRPr="000768B1">
        <w:rPr>
          <w:rFonts w:ascii="Times New Roman" w:hAnsi="Times New Roman" w:cs="Times New Roman"/>
          <w:sz w:val="24"/>
        </w:rPr>
        <w:t xml:space="preserve"> og</w:t>
      </w:r>
    </w:p>
    <w:p w14:paraId="53F6DDFE" w14:textId="600D9166" w:rsidR="001125B5" w:rsidRPr="000768B1" w:rsidRDefault="001125B5" w:rsidP="000768B1">
      <w:pPr>
        <w:pStyle w:val="Listeafsnit"/>
        <w:numPr>
          <w:ilvl w:val="0"/>
          <w:numId w:val="3"/>
        </w:numPr>
        <w:rPr>
          <w:rFonts w:ascii="Times New Roman" w:hAnsi="Times New Roman"/>
          <w:sz w:val="24"/>
        </w:rPr>
      </w:pPr>
      <w:r w:rsidRPr="000768B1">
        <w:rPr>
          <w:rFonts w:ascii="Times New Roman" w:hAnsi="Times New Roman" w:cs="Times New Roman"/>
          <w:sz w:val="24"/>
        </w:rPr>
        <w:t xml:space="preserve">30 meter over banehøjde </w:t>
      </w:r>
      <w:r w:rsidR="002A345D">
        <w:rPr>
          <w:rFonts w:ascii="Times New Roman" w:hAnsi="Times New Roman" w:cs="Times New Roman"/>
          <w:sz w:val="24"/>
        </w:rPr>
        <w:t>fra</w:t>
      </w:r>
      <w:r w:rsidRPr="000768B1">
        <w:rPr>
          <w:rFonts w:ascii="Times New Roman" w:hAnsi="Times New Roman" w:cs="Times New Roman"/>
          <w:sz w:val="24"/>
        </w:rPr>
        <w:t xml:space="preserve"> 3 km </w:t>
      </w:r>
      <w:r w:rsidR="00A07E6F" w:rsidRPr="000768B1">
        <w:rPr>
          <w:rFonts w:ascii="Times New Roman" w:hAnsi="Times New Roman" w:cs="Times New Roman"/>
          <w:sz w:val="24"/>
        </w:rPr>
        <w:t>indtil</w:t>
      </w:r>
      <w:r w:rsidRPr="000768B1">
        <w:rPr>
          <w:rFonts w:ascii="Times New Roman" w:hAnsi="Times New Roman" w:cs="Times New Roman"/>
          <w:sz w:val="24"/>
        </w:rPr>
        <w:t xml:space="preserve"> 2 km horisontal afstand af banen.</w:t>
      </w:r>
    </w:p>
    <w:p w14:paraId="37CCFEBB" w14:textId="55F7C350" w:rsidR="006240E6" w:rsidRDefault="001125B5" w:rsidP="001125B5">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i/>
          <w:iCs/>
          <w:sz w:val="24"/>
        </w:rPr>
        <w:t>Stk. 3.</w:t>
      </w:r>
      <w:r>
        <w:rPr>
          <w:rFonts w:ascii="Times New Roman" w:hAnsi="Times New Roman" w:cs="Times New Roman"/>
          <w:sz w:val="24"/>
        </w:rPr>
        <w:t xml:space="preserve"> Hvis fjernpiloten er indehaver af et kompetencecertifikat, må droneoperationer finde sted fra 8 indtil 2 km horisontal afstand af en bane på en militær flyvestation. Flyvehøjden må ikke overstige</w:t>
      </w:r>
    </w:p>
    <w:p w14:paraId="29DCB1F2" w14:textId="11021DB2" w:rsidR="006240E6" w:rsidRPr="006240E6" w:rsidRDefault="001125B5" w:rsidP="006240E6">
      <w:pPr>
        <w:pStyle w:val="Listeafsnit"/>
        <w:numPr>
          <w:ilvl w:val="0"/>
          <w:numId w:val="4"/>
        </w:numPr>
        <w:rPr>
          <w:rFonts w:ascii="Times New Roman" w:hAnsi="Times New Roman" w:cs="Times New Roman"/>
          <w:sz w:val="24"/>
        </w:rPr>
      </w:pPr>
      <w:r w:rsidRPr="006240E6">
        <w:rPr>
          <w:rFonts w:ascii="Times New Roman" w:hAnsi="Times New Roman" w:cs="Times New Roman"/>
          <w:sz w:val="24"/>
        </w:rPr>
        <w:t xml:space="preserve">40 meter over banehøjde </w:t>
      </w:r>
      <w:r w:rsidR="002A345D">
        <w:rPr>
          <w:rFonts w:ascii="Times New Roman" w:hAnsi="Times New Roman" w:cs="Times New Roman"/>
          <w:sz w:val="24"/>
        </w:rPr>
        <w:t>fra</w:t>
      </w:r>
      <w:r w:rsidRPr="006240E6">
        <w:rPr>
          <w:rFonts w:ascii="Times New Roman" w:hAnsi="Times New Roman" w:cs="Times New Roman"/>
          <w:sz w:val="24"/>
        </w:rPr>
        <w:t xml:space="preserve"> 8 km indtil 3 km horisontal afstand af banen</w:t>
      </w:r>
      <w:r w:rsidR="006240E6" w:rsidRPr="006240E6">
        <w:rPr>
          <w:rFonts w:ascii="Times New Roman" w:hAnsi="Times New Roman" w:cs="Times New Roman"/>
          <w:sz w:val="24"/>
        </w:rPr>
        <w:t>,</w:t>
      </w:r>
      <w:r w:rsidRPr="006240E6">
        <w:rPr>
          <w:rFonts w:ascii="Times New Roman" w:hAnsi="Times New Roman" w:cs="Times New Roman"/>
          <w:sz w:val="24"/>
        </w:rPr>
        <w:t xml:space="preserve"> og</w:t>
      </w:r>
    </w:p>
    <w:p w14:paraId="1C09740E" w14:textId="2BF6490A" w:rsidR="001125B5" w:rsidRPr="006240E6" w:rsidRDefault="001125B5" w:rsidP="006240E6">
      <w:pPr>
        <w:pStyle w:val="Listeafsnit"/>
        <w:numPr>
          <w:ilvl w:val="0"/>
          <w:numId w:val="4"/>
        </w:numPr>
        <w:rPr>
          <w:rFonts w:ascii="Times New Roman" w:hAnsi="Times New Roman" w:cs="Times New Roman"/>
          <w:sz w:val="24"/>
        </w:rPr>
      </w:pPr>
      <w:r w:rsidRPr="006240E6">
        <w:rPr>
          <w:rFonts w:ascii="Times New Roman" w:hAnsi="Times New Roman" w:cs="Times New Roman"/>
          <w:sz w:val="24"/>
        </w:rPr>
        <w:t xml:space="preserve">30 meter over banehøjde </w:t>
      </w:r>
      <w:r w:rsidR="002A345D">
        <w:rPr>
          <w:rFonts w:ascii="Times New Roman" w:hAnsi="Times New Roman" w:cs="Times New Roman"/>
          <w:sz w:val="24"/>
        </w:rPr>
        <w:t>fra</w:t>
      </w:r>
      <w:r w:rsidRPr="006240E6">
        <w:rPr>
          <w:rFonts w:ascii="Times New Roman" w:hAnsi="Times New Roman" w:cs="Times New Roman"/>
          <w:sz w:val="24"/>
        </w:rPr>
        <w:t xml:space="preserve"> 3 km</w:t>
      </w:r>
      <w:r w:rsidR="00A07E6F" w:rsidRPr="006240E6">
        <w:rPr>
          <w:rFonts w:ascii="Times New Roman" w:hAnsi="Times New Roman" w:cs="Times New Roman"/>
          <w:sz w:val="24"/>
        </w:rPr>
        <w:t xml:space="preserve"> indtil</w:t>
      </w:r>
      <w:r w:rsidRPr="006240E6">
        <w:rPr>
          <w:rFonts w:ascii="Times New Roman" w:hAnsi="Times New Roman" w:cs="Times New Roman"/>
          <w:sz w:val="24"/>
        </w:rPr>
        <w:t xml:space="preserve"> 2 km horisontal afstand af banen.«</w:t>
      </w:r>
    </w:p>
    <w:p w14:paraId="12CA204E" w14:textId="77777777" w:rsidR="003E3F66" w:rsidRDefault="003E3F66">
      <w:pPr>
        <w:rPr>
          <w:rFonts w:ascii="Times New Roman" w:hAnsi="Times New Roman"/>
          <w:sz w:val="24"/>
        </w:rPr>
      </w:pPr>
    </w:p>
    <w:p w14:paraId="41D64EFE" w14:textId="0116DEB4" w:rsidR="006B3BBA" w:rsidRDefault="00344517" w:rsidP="006B3BBA">
      <w:pPr>
        <w:rPr>
          <w:rFonts w:ascii="Times New Roman" w:hAnsi="Times New Roman" w:cs="Times New Roman"/>
          <w:sz w:val="24"/>
        </w:rPr>
      </w:pPr>
      <w:r>
        <w:rPr>
          <w:rFonts w:ascii="Times New Roman" w:hAnsi="Times New Roman" w:cs="Times New Roman"/>
          <w:b/>
          <w:bCs/>
          <w:sz w:val="24"/>
        </w:rPr>
        <w:t>12</w:t>
      </w:r>
      <w:r w:rsidR="006B3BBA">
        <w:rPr>
          <w:rFonts w:ascii="Times New Roman" w:hAnsi="Times New Roman" w:cs="Times New Roman"/>
          <w:b/>
          <w:bCs/>
          <w:sz w:val="24"/>
        </w:rPr>
        <w:t>.</w:t>
      </w:r>
      <w:r w:rsidR="006B3BBA">
        <w:rPr>
          <w:rFonts w:ascii="Times New Roman" w:hAnsi="Times New Roman" w:cs="Times New Roman"/>
          <w:sz w:val="24"/>
        </w:rPr>
        <w:t xml:space="preserve"> Efter § 9 indsættes:</w:t>
      </w:r>
    </w:p>
    <w:p w14:paraId="7EFAF5C9" w14:textId="50D961C8" w:rsidR="003703DD" w:rsidRDefault="006B3BBA" w:rsidP="006B3BBA">
      <w:pPr>
        <w:rPr>
          <w:rFonts w:ascii="Times New Roman" w:hAnsi="Times New Roman" w:cs="Times New Roman"/>
          <w:sz w:val="24"/>
        </w:rPr>
      </w:pPr>
      <w:bookmarkStart w:id="1" w:name="_Hlk166593220"/>
      <w:r w:rsidRPr="00C8297C">
        <w:rPr>
          <w:rFonts w:ascii="Times New Roman" w:hAnsi="Times New Roman" w:cs="Times New Roman"/>
          <w:b/>
          <w:bCs/>
          <w:sz w:val="24"/>
        </w:rPr>
        <w:t>»§ 9 a.</w:t>
      </w:r>
      <w:r>
        <w:rPr>
          <w:rFonts w:ascii="Times New Roman" w:hAnsi="Times New Roman" w:cs="Times New Roman"/>
          <w:sz w:val="24"/>
        </w:rPr>
        <w:t xml:space="preserve"> </w:t>
      </w:r>
      <w:r w:rsidR="003703DD">
        <w:rPr>
          <w:rFonts w:ascii="Times New Roman" w:hAnsi="Times New Roman" w:cs="Times New Roman"/>
          <w:sz w:val="24"/>
        </w:rPr>
        <w:t xml:space="preserve">Droneoperationer må ikke finde sted nærmere end 4 km horisontal afstand fra en bane på en offentlig godkendt flyveplads, </w:t>
      </w:r>
      <w:r w:rsidR="00A550D9">
        <w:rPr>
          <w:rFonts w:ascii="Times New Roman" w:hAnsi="Times New Roman" w:cs="Times New Roman"/>
          <w:sz w:val="24"/>
        </w:rPr>
        <w:t xml:space="preserve">som </w:t>
      </w:r>
      <w:r w:rsidR="003703DD">
        <w:rPr>
          <w:rFonts w:ascii="Times New Roman" w:hAnsi="Times New Roman" w:cs="Times New Roman"/>
          <w:sz w:val="24"/>
        </w:rPr>
        <w:t>er en VMC</w:t>
      </w:r>
      <w:r w:rsidR="00CD1415">
        <w:rPr>
          <w:rFonts w:ascii="Times New Roman" w:hAnsi="Times New Roman" w:cs="Times New Roman"/>
          <w:sz w:val="24"/>
        </w:rPr>
        <w:t>-</w:t>
      </w:r>
      <w:r w:rsidR="00EA1207">
        <w:rPr>
          <w:rFonts w:ascii="Times New Roman" w:hAnsi="Times New Roman" w:cs="Times New Roman"/>
          <w:sz w:val="24"/>
        </w:rPr>
        <w:t>flyve</w:t>
      </w:r>
      <w:r w:rsidR="003703DD">
        <w:rPr>
          <w:rFonts w:ascii="Times New Roman" w:hAnsi="Times New Roman" w:cs="Times New Roman"/>
          <w:sz w:val="24"/>
        </w:rPr>
        <w:t>plads, jf. dog stk. 2-4.</w:t>
      </w:r>
    </w:p>
    <w:p w14:paraId="5417E549" w14:textId="34B5F40E" w:rsidR="003703DD" w:rsidRDefault="003703DD" w:rsidP="006B3BBA">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i/>
          <w:iCs/>
          <w:sz w:val="24"/>
        </w:rPr>
        <w:t>Stk. 2.</w:t>
      </w:r>
      <w:r>
        <w:rPr>
          <w:rFonts w:ascii="Times New Roman" w:hAnsi="Times New Roman" w:cs="Times New Roman"/>
          <w:sz w:val="24"/>
        </w:rPr>
        <w:t xml:space="preserve"> </w:t>
      </w:r>
      <w:r w:rsidR="00910079">
        <w:rPr>
          <w:rFonts w:ascii="Times New Roman" w:hAnsi="Times New Roman" w:cs="Times New Roman"/>
          <w:sz w:val="24"/>
        </w:rPr>
        <w:t>Hvis fjernpiloten er indehaver af et kompetencecertifikat, må droneoperationer finde sted fra 4 km indtil 2 km horisontal afstand fra en bane på en offentlig godkendt flyveplads</w:t>
      </w:r>
      <w:r w:rsidR="00EA1207">
        <w:rPr>
          <w:rFonts w:ascii="Times New Roman" w:hAnsi="Times New Roman" w:cs="Times New Roman"/>
          <w:sz w:val="24"/>
        </w:rPr>
        <w:t>, der er en VMC</w:t>
      </w:r>
      <w:r w:rsidR="00CD1415">
        <w:rPr>
          <w:rFonts w:ascii="Times New Roman" w:hAnsi="Times New Roman" w:cs="Times New Roman"/>
          <w:sz w:val="24"/>
        </w:rPr>
        <w:t>-</w:t>
      </w:r>
      <w:r w:rsidR="00EA1207">
        <w:rPr>
          <w:rFonts w:ascii="Times New Roman" w:hAnsi="Times New Roman" w:cs="Times New Roman"/>
          <w:sz w:val="24"/>
        </w:rPr>
        <w:t>flyveplads</w:t>
      </w:r>
      <w:r w:rsidR="00910079">
        <w:rPr>
          <w:rFonts w:ascii="Times New Roman" w:hAnsi="Times New Roman" w:cs="Times New Roman"/>
          <w:sz w:val="24"/>
        </w:rPr>
        <w:t>. Flyvehøjden må ikke overstige</w:t>
      </w:r>
    </w:p>
    <w:p w14:paraId="39C92CF6" w14:textId="59797FBF" w:rsidR="006A23F5" w:rsidRDefault="006A23F5" w:rsidP="006A23F5">
      <w:pPr>
        <w:pStyle w:val="Listeafsnit"/>
        <w:numPr>
          <w:ilvl w:val="0"/>
          <w:numId w:val="8"/>
        </w:numPr>
        <w:rPr>
          <w:rFonts w:ascii="Times New Roman" w:hAnsi="Times New Roman" w:cs="Times New Roman"/>
          <w:sz w:val="24"/>
        </w:rPr>
      </w:pPr>
      <w:r>
        <w:rPr>
          <w:rFonts w:ascii="Times New Roman" w:hAnsi="Times New Roman" w:cs="Times New Roman"/>
          <w:sz w:val="24"/>
        </w:rPr>
        <w:t>40 meter over banehøjde fra 4 km indtil 3 km horisontal afstand af banen, og</w:t>
      </w:r>
    </w:p>
    <w:p w14:paraId="0134851B" w14:textId="573F7DC7" w:rsidR="006A23F5" w:rsidRPr="006A23F5" w:rsidRDefault="006A23F5" w:rsidP="006A23F5">
      <w:pPr>
        <w:pStyle w:val="Listeafsnit"/>
        <w:numPr>
          <w:ilvl w:val="0"/>
          <w:numId w:val="8"/>
        </w:numPr>
        <w:rPr>
          <w:rFonts w:ascii="Times New Roman" w:hAnsi="Times New Roman" w:cs="Times New Roman"/>
          <w:sz w:val="24"/>
        </w:rPr>
      </w:pPr>
      <w:r>
        <w:rPr>
          <w:rFonts w:ascii="Times New Roman" w:hAnsi="Times New Roman" w:cs="Times New Roman"/>
          <w:sz w:val="24"/>
        </w:rPr>
        <w:t>30 meter over banehøjde fra 3 km indtil 2 km horisontal afstand af banen.</w:t>
      </w:r>
    </w:p>
    <w:p w14:paraId="53CE1173" w14:textId="782DA787" w:rsidR="000B7D90" w:rsidRDefault="00910079" w:rsidP="006B3BBA">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i/>
          <w:iCs/>
          <w:sz w:val="24"/>
        </w:rPr>
        <w:t>Stk. 3.</w:t>
      </w:r>
      <w:r>
        <w:rPr>
          <w:rFonts w:ascii="Times New Roman" w:hAnsi="Times New Roman" w:cs="Times New Roman"/>
          <w:sz w:val="24"/>
        </w:rPr>
        <w:t xml:space="preserve"> </w:t>
      </w:r>
      <w:r w:rsidR="00C44AD4">
        <w:rPr>
          <w:rFonts w:ascii="Times New Roman" w:hAnsi="Times New Roman" w:cs="Times New Roman"/>
          <w:sz w:val="24"/>
        </w:rPr>
        <w:t>Ved d</w:t>
      </w:r>
      <w:r>
        <w:rPr>
          <w:rFonts w:ascii="Times New Roman" w:hAnsi="Times New Roman" w:cs="Times New Roman"/>
          <w:sz w:val="24"/>
        </w:rPr>
        <w:t xml:space="preserve">roneoperationer ved Thisted flyveplads </w:t>
      </w:r>
      <w:r w:rsidR="000B7D90">
        <w:rPr>
          <w:rFonts w:ascii="Times New Roman" w:hAnsi="Times New Roman" w:cs="Times New Roman"/>
          <w:sz w:val="24"/>
        </w:rPr>
        <w:t>må flyvehøjden ikke overstige:</w:t>
      </w:r>
    </w:p>
    <w:p w14:paraId="033B67DA" w14:textId="77777777" w:rsidR="000B7D90" w:rsidRDefault="000B7D90" w:rsidP="000B7D90">
      <w:pPr>
        <w:pStyle w:val="Listeafsnit"/>
        <w:numPr>
          <w:ilvl w:val="0"/>
          <w:numId w:val="11"/>
        </w:numPr>
        <w:rPr>
          <w:rFonts w:ascii="Times New Roman" w:hAnsi="Times New Roman" w:cs="Times New Roman"/>
          <w:sz w:val="24"/>
        </w:rPr>
      </w:pPr>
      <w:r>
        <w:rPr>
          <w:rFonts w:ascii="Times New Roman" w:hAnsi="Times New Roman" w:cs="Times New Roman"/>
          <w:sz w:val="24"/>
        </w:rPr>
        <w:t>40 meter over banehøjde fra 6 km indtil 3 km horisontal afstand af banen, og</w:t>
      </w:r>
    </w:p>
    <w:p w14:paraId="70E5152F" w14:textId="5E06D6DA" w:rsidR="00910079" w:rsidRPr="000B7D90" w:rsidRDefault="000B7D90" w:rsidP="000B7D90">
      <w:pPr>
        <w:pStyle w:val="Listeafsnit"/>
        <w:numPr>
          <w:ilvl w:val="0"/>
          <w:numId w:val="11"/>
        </w:numPr>
        <w:rPr>
          <w:rFonts w:ascii="Times New Roman" w:hAnsi="Times New Roman" w:cs="Times New Roman"/>
          <w:sz w:val="24"/>
        </w:rPr>
      </w:pPr>
      <w:r>
        <w:rPr>
          <w:rFonts w:ascii="Times New Roman" w:hAnsi="Times New Roman" w:cs="Times New Roman"/>
          <w:sz w:val="24"/>
        </w:rPr>
        <w:t>30 meter over banehøjde fra 3 km indtil 2 km horisontal afstand af banen.</w:t>
      </w:r>
      <w:r w:rsidR="00910079" w:rsidRPr="000B7D90">
        <w:rPr>
          <w:rFonts w:ascii="Times New Roman" w:hAnsi="Times New Roman" w:cs="Times New Roman"/>
          <w:sz w:val="24"/>
        </w:rPr>
        <w:t xml:space="preserve"> </w:t>
      </w:r>
    </w:p>
    <w:p w14:paraId="751B43E0" w14:textId="4360828B" w:rsidR="00C25F26" w:rsidRPr="00C25F26" w:rsidRDefault="00CD5120" w:rsidP="00C25F26">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i/>
          <w:iCs/>
          <w:sz w:val="24"/>
        </w:rPr>
        <w:t>Stk. 4.</w:t>
      </w:r>
      <w:r w:rsidRPr="00C25F26">
        <w:rPr>
          <w:rFonts w:ascii="Times New Roman" w:hAnsi="Times New Roman" w:cs="Times New Roman"/>
          <w:i/>
          <w:iCs/>
          <w:sz w:val="24"/>
        </w:rPr>
        <w:t xml:space="preserve"> </w:t>
      </w:r>
      <w:r w:rsidR="00C25F26">
        <w:rPr>
          <w:rFonts w:ascii="Times New Roman" w:hAnsi="Times New Roman"/>
          <w:sz w:val="24"/>
        </w:rPr>
        <w:t>Trafikstyrelsen</w:t>
      </w:r>
      <w:r w:rsidR="00C25F26" w:rsidRPr="001E78B9">
        <w:rPr>
          <w:rFonts w:ascii="Times New Roman" w:hAnsi="Times New Roman"/>
          <w:sz w:val="24"/>
        </w:rPr>
        <w:t xml:space="preserve"> kan give tilladelse til at </w:t>
      </w:r>
      <w:r w:rsidR="00C25F26">
        <w:rPr>
          <w:rFonts w:ascii="Times New Roman" w:hAnsi="Times New Roman"/>
          <w:sz w:val="24"/>
        </w:rPr>
        <w:t>stk. 1-3 fraviges, hvis</w:t>
      </w:r>
    </w:p>
    <w:p w14:paraId="3207D0FA" w14:textId="77777777" w:rsidR="00C25F26" w:rsidRDefault="00C25F26" w:rsidP="00C25F26">
      <w:pPr>
        <w:pStyle w:val="Listeafsnit"/>
        <w:numPr>
          <w:ilvl w:val="0"/>
          <w:numId w:val="5"/>
        </w:numPr>
        <w:rPr>
          <w:rFonts w:ascii="Times New Roman" w:hAnsi="Times New Roman"/>
          <w:sz w:val="24"/>
        </w:rPr>
      </w:pPr>
      <w:r>
        <w:rPr>
          <w:rFonts w:ascii="Times New Roman" w:hAnsi="Times New Roman"/>
          <w:sz w:val="24"/>
        </w:rPr>
        <w:t>droneoperation</w:t>
      </w:r>
      <w:r w:rsidRPr="002B222F">
        <w:rPr>
          <w:rFonts w:ascii="Times New Roman" w:hAnsi="Times New Roman"/>
          <w:sz w:val="24"/>
        </w:rPr>
        <w:t>en ha</w:t>
      </w:r>
      <w:r>
        <w:rPr>
          <w:rFonts w:ascii="Times New Roman" w:hAnsi="Times New Roman"/>
          <w:sz w:val="24"/>
        </w:rPr>
        <w:t>r</w:t>
      </w:r>
      <w:r w:rsidRPr="002B222F">
        <w:rPr>
          <w:rFonts w:ascii="Times New Roman" w:hAnsi="Times New Roman"/>
          <w:sz w:val="24"/>
        </w:rPr>
        <w:t xml:space="preserve"> et samfundsnyttigt</w:t>
      </w:r>
      <w:r>
        <w:rPr>
          <w:rFonts w:ascii="Times New Roman" w:hAnsi="Times New Roman"/>
          <w:sz w:val="24"/>
        </w:rPr>
        <w:t>,</w:t>
      </w:r>
      <w:r w:rsidRPr="002B222F">
        <w:rPr>
          <w:rFonts w:ascii="Times New Roman" w:hAnsi="Times New Roman"/>
          <w:sz w:val="24"/>
        </w:rPr>
        <w:t xml:space="preserve"> forskning</w:t>
      </w:r>
      <w:r>
        <w:rPr>
          <w:rFonts w:ascii="Times New Roman" w:hAnsi="Times New Roman"/>
          <w:sz w:val="24"/>
        </w:rPr>
        <w:t>smæssigt</w:t>
      </w:r>
      <w:r w:rsidRPr="002B222F">
        <w:rPr>
          <w:rFonts w:ascii="Times New Roman" w:hAnsi="Times New Roman"/>
          <w:sz w:val="24"/>
        </w:rPr>
        <w:t xml:space="preserve"> </w:t>
      </w:r>
      <w:r>
        <w:rPr>
          <w:rFonts w:ascii="Times New Roman" w:hAnsi="Times New Roman"/>
          <w:sz w:val="24"/>
        </w:rPr>
        <w:t xml:space="preserve">eller kommercielt </w:t>
      </w:r>
      <w:r w:rsidRPr="002B222F">
        <w:rPr>
          <w:rFonts w:ascii="Times New Roman" w:hAnsi="Times New Roman"/>
          <w:sz w:val="24"/>
        </w:rPr>
        <w:t>formål</w:t>
      </w:r>
      <w:r>
        <w:rPr>
          <w:rFonts w:ascii="Times New Roman" w:hAnsi="Times New Roman"/>
          <w:sz w:val="24"/>
        </w:rPr>
        <w:t>,</w:t>
      </w:r>
    </w:p>
    <w:p w14:paraId="70E8D02C" w14:textId="77777777" w:rsidR="00C25F26" w:rsidRPr="002B222F" w:rsidRDefault="00C25F26" w:rsidP="00C25F26">
      <w:pPr>
        <w:pStyle w:val="Listeafsnit"/>
        <w:numPr>
          <w:ilvl w:val="0"/>
          <w:numId w:val="5"/>
        </w:numPr>
        <w:rPr>
          <w:rFonts w:ascii="Times New Roman" w:hAnsi="Times New Roman"/>
          <w:sz w:val="24"/>
        </w:rPr>
      </w:pPr>
      <w:bookmarkStart w:id="2" w:name="_Hlk144126426"/>
      <w:r>
        <w:rPr>
          <w:rFonts w:ascii="Times New Roman" w:hAnsi="Times New Roman"/>
          <w:sz w:val="24"/>
        </w:rPr>
        <w:t xml:space="preserve">hvis formålet er kommercielt, at </w:t>
      </w:r>
      <w:r w:rsidRPr="0016234A">
        <w:rPr>
          <w:rFonts w:ascii="Times New Roman" w:hAnsi="Times New Roman"/>
          <w:sz w:val="24"/>
        </w:rPr>
        <w:t>droneoperationen er nødvendig</w:t>
      </w:r>
      <w:r>
        <w:rPr>
          <w:rFonts w:ascii="Times New Roman" w:hAnsi="Times New Roman"/>
          <w:sz w:val="24"/>
        </w:rPr>
        <w:t>,</w:t>
      </w:r>
      <w:r w:rsidRPr="0016234A">
        <w:rPr>
          <w:rFonts w:ascii="Times New Roman" w:hAnsi="Times New Roman"/>
          <w:sz w:val="24"/>
        </w:rPr>
        <w:t xml:space="preserve"> og </w:t>
      </w:r>
      <w:r>
        <w:rPr>
          <w:rFonts w:ascii="Times New Roman" w:hAnsi="Times New Roman"/>
          <w:sz w:val="24"/>
        </w:rPr>
        <w:t xml:space="preserve">at </w:t>
      </w:r>
      <w:r w:rsidRPr="0016234A">
        <w:rPr>
          <w:rFonts w:ascii="Times New Roman" w:hAnsi="Times New Roman"/>
          <w:sz w:val="24"/>
        </w:rPr>
        <w:t xml:space="preserve">formålet med opgaven </w:t>
      </w:r>
      <w:r>
        <w:rPr>
          <w:rFonts w:ascii="Times New Roman" w:hAnsi="Times New Roman"/>
          <w:sz w:val="24"/>
        </w:rPr>
        <w:t xml:space="preserve">i væsentlighed </w:t>
      </w:r>
      <w:r w:rsidRPr="0016234A">
        <w:rPr>
          <w:rFonts w:ascii="Times New Roman" w:hAnsi="Times New Roman"/>
          <w:sz w:val="24"/>
        </w:rPr>
        <w:t>forspildes</w:t>
      </w:r>
      <w:r>
        <w:rPr>
          <w:rFonts w:ascii="Times New Roman" w:hAnsi="Times New Roman"/>
          <w:sz w:val="24"/>
        </w:rPr>
        <w:t>, fordyres eller på anden måde forringes</w:t>
      </w:r>
      <w:r w:rsidRPr="0016234A">
        <w:rPr>
          <w:rFonts w:ascii="Times New Roman" w:hAnsi="Times New Roman"/>
          <w:sz w:val="24"/>
        </w:rPr>
        <w:t>, hvis den skal gennemføres på en anden måde end med en drone</w:t>
      </w:r>
      <w:r>
        <w:rPr>
          <w:rFonts w:ascii="Times New Roman" w:hAnsi="Times New Roman"/>
          <w:sz w:val="24"/>
        </w:rPr>
        <w:t>, og</w:t>
      </w:r>
    </w:p>
    <w:bookmarkEnd w:id="2"/>
    <w:p w14:paraId="2E872185" w14:textId="77777777" w:rsidR="00C25F26" w:rsidRDefault="00C25F26" w:rsidP="00C25F26">
      <w:pPr>
        <w:pStyle w:val="Listeafsnit"/>
        <w:numPr>
          <w:ilvl w:val="0"/>
          <w:numId w:val="5"/>
        </w:numPr>
        <w:rPr>
          <w:rFonts w:ascii="Times New Roman" w:hAnsi="Times New Roman"/>
          <w:sz w:val="24"/>
        </w:rPr>
      </w:pPr>
      <w:r w:rsidRPr="002B222F">
        <w:rPr>
          <w:rFonts w:ascii="Times New Roman" w:hAnsi="Times New Roman"/>
          <w:sz w:val="24"/>
        </w:rPr>
        <w:t>fjernpiloten</w:t>
      </w:r>
      <w:r>
        <w:rPr>
          <w:rFonts w:ascii="Times New Roman" w:hAnsi="Times New Roman"/>
          <w:sz w:val="24"/>
        </w:rPr>
        <w:t xml:space="preserve"> har et kompetencecertifikat.</w:t>
      </w:r>
    </w:p>
    <w:p w14:paraId="111DB6C6" w14:textId="759DB931" w:rsidR="00C25F26" w:rsidRPr="00DF25F6" w:rsidRDefault="00C25F26" w:rsidP="00C25F26">
      <w:pPr>
        <w:rPr>
          <w:rFonts w:ascii="Times New Roman" w:hAnsi="Times New Roman"/>
          <w:sz w:val="24"/>
        </w:rPr>
      </w:pPr>
      <w:bookmarkStart w:id="3" w:name="_Hlk144126510"/>
      <w:r>
        <w:rPr>
          <w:rFonts w:ascii="Times New Roman" w:hAnsi="Times New Roman"/>
          <w:sz w:val="24"/>
        </w:rPr>
        <w:t xml:space="preserve">  </w:t>
      </w:r>
      <w:r>
        <w:rPr>
          <w:rFonts w:ascii="Times New Roman" w:hAnsi="Times New Roman"/>
          <w:i/>
          <w:iCs/>
          <w:sz w:val="24"/>
        </w:rPr>
        <w:t xml:space="preserve">Stk. </w:t>
      </w:r>
      <w:r w:rsidR="001E2479">
        <w:rPr>
          <w:rFonts w:ascii="Times New Roman" w:hAnsi="Times New Roman"/>
          <w:i/>
          <w:iCs/>
          <w:sz w:val="24"/>
        </w:rPr>
        <w:t>5</w:t>
      </w:r>
      <w:r>
        <w:rPr>
          <w:rFonts w:ascii="Times New Roman" w:hAnsi="Times New Roman"/>
          <w:i/>
          <w:iCs/>
          <w:sz w:val="24"/>
        </w:rPr>
        <w:t>.</w:t>
      </w:r>
      <w:r>
        <w:rPr>
          <w:rFonts w:ascii="Times New Roman" w:hAnsi="Times New Roman"/>
          <w:sz w:val="24"/>
        </w:rPr>
        <w:t xml:space="preserve"> Stk. 4, nr. 2, anvendes ikke, hvis </w:t>
      </w:r>
      <w:r w:rsidR="000C61B3">
        <w:rPr>
          <w:rFonts w:ascii="Times New Roman" w:hAnsi="Times New Roman"/>
          <w:sz w:val="24"/>
        </w:rPr>
        <w:t>den offentlig godkendte flyveplads</w:t>
      </w:r>
      <w:r>
        <w:rPr>
          <w:rFonts w:ascii="Times New Roman" w:hAnsi="Times New Roman"/>
          <w:sz w:val="24"/>
        </w:rPr>
        <w:t>, har bestilt opgaven.</w:t>
      </w:r>
    </w:p>
    <w:bookmarkEnd w:id="1"/>
    <w:bookmarkEnd w:id="3"/>
    <w:p w14:paraId="10645948" w14:textId="77777777" w:rsidR="00CD5120" w:rsidRPr="00CD5120" w:rsidRDefault="00CD5120" w:rsidP="006B3BBA">
      <w:pPr>
        <w:rPr>
          <w:rFonts w:ascii="Times New Roman" w:hAnsi="Times New Roman" w:cs="Times New Roman"/>
          <w:sz w:val="24"/>
        </w:rPr>
      </w:pPr>
    </w:p>
    <w:p w14:paraId="2B7482D9" w14:textId="33078604" w:rsidR="004244F8" w:rsidRDefault="006B3BBA" w:rsidP="006B3BBA">
      <w:pPr>
        <w:rPr>
          <w:rFonts w:ascii="Times New Roman" w:hAnsi="Times New Roman" w:cs="Times New Roman"/>
          <w:sz w:val="24"/>
        </w:rPr>
      </w:pPr>
      <w:bookmarkStart w:id="4" w:name="_Hlk167277397"/>
      <w:r>
        <w:rPr>
          <w:rFonts w:ascii="Times New Roman" w:hAnsi="Times New Roman" w:cs="Times New Roman"/>
          <w:b/>
          <w:bCs/>
          <w:sz w:val="24"/>
        </w:rPr>
        <w:lastRenderedPageBreak/>
        <w:t>§ 9 b.</w:t>
      </w:r>
      <w:r>
        <w:rPr>
          <w:rFonts w:ascii="Times New Roman" w:hAnsi="Times New Roman" w:cs="Times New Roman"/>
          <w:sz w:val="24"/>
        </w:rPr>
        <w:t xml:space="preserve"> </w:t>
      </w:r>
      <w:r w:rsidR="00E06F4D">
        <w:rPr>
          <w:rFonts w:ascii="Times New Roman" w:hAnsi="Times New Roman" w:cs="Times New Roman"/>
          <w:sz w:val="24"/>
        </w:rPr>
        <w:t xml:space="preserve">Droneoperationer må ikke finde sted </w:t>
      </w:r>
      <w:r w:rsidR="004A6966">
        <w:rPr>
          <w:rFonts w:ascii="Times New Roman" w:hAnsi="Times New Roman" w:cs="Times New Roman"/>
          <w:sz w:val="24"/>
        </w:rPr>
        <w:t>ved offentlige godkendte vandflyvepladser i de optegnede områder i bilag 4</w:t>
      </w:r>
      <w:r w:rsidR="004244F8">
        <w:rPr>
          <w:rFonts w:ascii="Times New Roman" w:hAnsi="Times New Roman" w:cs="Times New Roman"/>
          <w:sz w:val="24"/>
        </w:rPr>
        <w:t>, jf. dog stk. 2-</w:t>
      </w:r>
      <w:r w:rsidR="00870AEC">
        <w:rPr>
          <w:rFonts w:ascii="Times New Roman" w:hAnsi="Times New Roman" w:cs="Times New Roman"/>
          <w:sz w:val="24"/>
        </w:rPr>
        <w:t>5</w:t>
      </w:r>
      <w:r w:rsidR="004244F8">
        <w:rPr>
          <w:rFonts w:ascii="Times New Roman" w:hAnsi="Times New Roman" w:cs="Times New Roman"/>
          <w:sz w:val="24"/>
        </w:rPr>
        <w:t>.</w:t>
      </w:r>
    </w:p>
    <w:p w14:paraId="183B4682" w14:textId="69FCDB55" w:rsidR="00973076" w:rsidRDefault="00973076" w:rsidP="006B3BBA">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i/>
          <w:iCs/>
          <w:sz w:val="24"/>
        </w:rPr>
        <w:t>Stk. 2.</w:t>
      </w:r>
      <w:r>
        <w:rPr>
          <w:rFonts w:ascii="Times New Roman" w:hAnsi="Times New Roman" w:cs="Times New Roman"/>
          <w:sz w:val="24"/>
        </w:rPr>
        <w:t xml:space="preserve"> Hvis fjernpiloten er indehaver af et kompetencecertifikat, må droneoperationer finde sted i område</w:t>
      </w:r>
      <w:r w:rsidR="009F788E">
        <w:rPr>
          <w:rFonts w:ascii="Times New Roman" w:hAnsi="Times New Roman" w:cs="Times New Roman"/>
          <w:sz w:val="24"/>
        </w:rPr>
        <w:t>rne optegnet i bilag 4</w:t>
      </w:r>
      <w:r>
        <w:rPr>
          <w:rFonts w:ascii="Times New Roman" w:hAnsi="Times New Roman" w:cs="Times New Roman"/>
          <w:sz w:val="24"/>
        </w:rPr>
        <w:t xml:space="preserve"> i op til </w:t>
      </w:r>
      <w:r w:rsidR="007E3AFE">
        <w:rPr>
          <w:rFonts w:ascii="Times New Roman" w:hAnsi="Times New Roman" w:cs="Times New Roman"/>
          <w:sz w:val="24"/>
        </w:rPr>
        <w:t>12</w:t>
      </w:r>
      <w:r>
        <w:rPr>
          <w:rFonts w:ascii="Times New Roman" w:hAnsi="Times New Roman" w:cs="Times New Roman"/>
          <w:sz w:val="24"/>
        </w:rPr>
        <w:t>0 meters højde over havets overflade</w:t>
      </w:r>
      <w:r w:rsidR="004A6966">
        <w:rPr>
          <w:rFonts w:ascii="Times New Roman" w:hAnsi="Times New Roman" w:cs="Times New Roman"/>
          <w:sz w:val="24"/>
        </w:rPr>
        <w:t xml:space="preserve"> i de perioder, hvor vandflyveren</w:t>
      </w:r>
      <w:r w:rsidR="00B5642F">
        <w:rPr>
          <w:rFonts w:ascii="Times New Roman" w:hAnsi="Times New Roman" w:cs="Times New Roman"/>
          <w:sz w:val="24"/>
        </w:rPr>
        <w:t xml:space="preserve"> ligger til dok</w:t>
      </w:r>
      <w:r w:rsidR="00B058E8">
        <w:rPr>
          <w:rFonts w:ascii="Times New Roman" w:hAnsi="Times New Roman" w:cs="Times New Roman"/>
          <w:sz w:val="24"/>
        </w:rPr>
        <w:t>,</w:t>
      </w:r>
      <w:r w:rsidR="00B5642F">
        <w:rPr>
          <w:rFonts w:ascii="Times New Roman" w:hAnsi="Times New Roman" w:cs="Times New Roman"/>
          <w:sz w:val="24"/>
        </w:rPr>
        <w:t xml:space="preserve"> eller</w:t>
      </w:r>
      <w:r w:rsidR="004A6966">
        <w:rPr>
          <w:rFonts w:ascii="Times New Roman" w:hAnsi="Times New Roman" w:cs="Times New Roman"/>
          <w:sz w:val="24"/>
        </w:rPr>
        <w:t xml:space="preserve"> </w:t>
      </w:r>
      <w:r w:rsidR="00B058E8">
        <w:rPr>
          <w:rFonts w:ascii="Times New Roman" w:hAnsi="Times New Roman" w:cs="Times New Roman"/>
          <w:sz w:val="24"/>
        </w:rPr>
        <w:t xml:space="preserve">vandflyveren </w:t>
      </w:r>
      <w:r w:rsidR="005F4D53">
        <w:rPr>
          <w:rFonts w:ascii="Times New Roman" w:hAnsi="Times New Roman" w:cs="Times New Roman"/>
          <w:sz w:val="24"/>
        </w:rPr>
        <w:t xml:space="preserve">er uden for de områder, </w:t>
      </w:r>
      <w:r w:rsidR="00DD7C4B">
        <w:rPr>
          <w:rFonts w:ascii="Times New Roman" w:hAnsi="Times New Roman" w:cs="Times New Roman"/>
          <w:sz w:val="24"/>
        </w:rPr>
        <w:t xml:space="preserve">som </w:t>
      </w:r>
      <w:r w:rsidR="005F4D53">
        <w:rPr>
          <w:rFonts w:ascii="Times New Roman" w:hAnsi="Times New Roman" w:cs="Times New Roman"/>
          <w:sz w:val="24"/>
        </w:rPr>
        <w:t>er optegnet i bilag 4</w:t>
      </w:r>
      <w:r>
        <w:rPr>
          <w:rFonts w:ascii="Times New Roman" w:hAnsi="Times New Roman" w:cs="Times New Roman"/>
          <w:sz w:val="24"/>
        </w:rPr>
        <w:t>.</w:t>
      </w:r>
      <w:r w:rsidR="009A11D5">
        <w:rPr>
          <w:rFonts w:ascii="Times New Roman" w:hAnsi="Times New Roman" w:cs="Times New Roman"/>
          <w:sz w:val="24"/>
        </w:rPr>
        <w:t xml:space="preserve"> Hvis dronen flyves, når vandflyveren sejler fra dok eller er under indflyvning til området, skal dronen straks landes.</w:t>
      </w:r>
    </w:p>
    <w:p w14:paraId="28485A32" w14:textId="722478C7" w:rsidR="003E5765" w:rsidRPr="003E5765" w:rsidRDefault="00A22549" w:rsidP="006B3BBA">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i/>
          <w:iCs/>
          <w:sz w:val="24"/>
        </w:rPr>
        <w:t>Stk. 3.</w:t>
      </w:r>
      <w:r>
        <w:rPr>
          <w:rFonts w:ascii="Times New Roman" w:hAnsi="Times New Roman" w:cs="Times New Roman"/>
          <w:sz w:val="24"/>
        </w:rPr>
        <w:t xml:space="preserve"> I de indtegnede områder i bilag 4 må en fjernpilot, </w:t>
      </w:r>
      <w:r w:rsidR="008843AA">
        <w:rPr>
          <w:rFonts w:ascii="Times New Roman" w:hAnsi="Times New Roman" w:cs="Times New Roman"/>
          <w:sz w:val="24"/>
        </w:rPr>
        <w:t>som</w:t>
      </w:r>
      <w:r>
        <w:rPr>
          <w:rFonts w:ascii="Times New Roman" w:hAnsi="Times New Roman" w:cs="Times New Roman"/>
          <w:sz w:val="24"/>
        </w:rPr>
        <w:t xml:space="preserve"> er indehaver af et kompetencecertifikat, flyve over land</w:t>
      </w:r>
      <w:r w:rsidR="0047112E">
        <w:rPr>
          <w:rFonts w:ascii="Times New Roman" w:hAnsi="Times New Roman" w:cs="Times New Roman"/>
          <w:sz w:val="24"/>
        </w:rPr>
        <w:t xml:space="preserve">, </w:t>
      </w:r>
      <w:r w:rsidR="002D7921">
        <w:rPr>
          <w:rFonts w:ascii="Times New Roman" w:hAnsi="Times New Roman" w:cs="Times New Roman"/>
          <w:sz w:val="24"/>
        </w:rPr>
        <w:t>selv når vandflyveren er under ind</w:t>
      </w:r>
      <w:r w:rsidR="00BE4986">
        <w:rPr>
          <w:rFonts w:ascii="Times New Roman" w:hAnsi="Times New Roman" w:cs="Times New Roman"/>
          <w:sz w:val="24"/>
        </w:rPr>
        <w:t>-</w:t>
      </w:r>
      <w:r w:rsidR="002D7921">
        <w:rPr>
          <w:rFonts w:ascii="Times New Roman" w:hAnsi="Times New Roman" w:cs="Times New Roman"/>
          <w:sz w:val="24"/>
        </w:rPr>
        <w:t xml:space="preserve"> eller udflyvning fra området. Dronen må aldrig flyves</w:t>
      </w:r>
      <w:r w:rsidR="0047112E">
        <w:rPr>
          <w:rFonts w:ascii="Times New Roman" w:hAnsi="Times New Roman" w:cs="Times New Roman"/>
          <w:sz w:val="24"/>
        </w:rPr>
        <w:t xml:space="preserve"> højere end den bygning eller hindring, som fjernpiloten flyver ved</w:t>
      </w:r>
      <w:r w:rsidR="002D7921">
        <w:rPr>
          <w:rFonts w:ascii="Times New Roman" w:hAnsi="Times New Roman" w:cs="Times New Roman"/>
          <w:sz w:val="24"/>
        </w:rPr>
        <w:t>, og d</w:t>
      </w:r>
      <w:r>
        <w:rPr>
          <w:rFonts w:ascii="Times New Roman" w:hAnsi="Times New Roman" w:cs="Times New Roman"/>
          <w:sz w:val="24"/>
        </w:rPr>
        <w:t xml:space="preserve">ronen </w:t>
      </w:r>
      <w:r w:rsidR="004523F0">
        <w:rPr>
          <w:rFonts w:ascii="Times New Roman" w:hAnsi="Times New Roman" w:cs="Times New Roman"/>
          <w:sz w:val="24"/>
        </w:rPr>
        <w:t>skal være fortøjet.</w:t>
      </w:r>
    </w:p>
    <w:p w14:paraId="2A309271" w14:textId="687CF6F2" w:rsidR="00C25F26" w:rsidRPr="00C25F26" w:rsidRDefault="00C25F26" w:rsidP="00C25F26">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i/>
          <w:iCs/>
          <w:sz w:val="24"/>
        </w:rPr>
        <w:t xml:space="preserve">Stk. </w:t>
      </w:r>
      <w:r w:rsidR="007E3AFE">
        <w:rPr>
          <w:rFonts w:ascii="Times New Roman" w:hAnsi="Times New Roman" w:cs="Times New Roman"/>
          <w:i/>
          <w:iCs/>
          <w:sz w:val="24"/>
        </w:rPr>
        <w:t>4</w:t>
      </w:r>
      <w:r>
        <w:rPr>
          <w:rFonts w:ascii="Times New Roman" w:hAnsi="Times New Roman" w:cs="Times New Roman"/>
          <w:i/>
          <w:iCs/>
          <w:sz w:val="24"/>
        </w:rPr>
        <w:t>.</w:t>
      </w:r>
      <w:r w:rsidRPr="00C25F26">
        <w:rPr>
          <w:rFonts w:ascii="Times New Roman" w:hAnsi="Times New Roman" w:cs="Times New Roman"/>
          <w:i/>
          <w:iCs/>
          <w:sz w:val="24"/>
        </w:rPr>
        <w:t xml:space="preserve"> </w:t>
      </w:r>
      <w:r>
        <w:rPr>
          <w:rFonts w:ascii="Times New Roman" w:hAnsi="Times New Roman"/>
          <w:sz w:val="24"/>
        </w:rPr>
        <w:t>Trafikstyrelsen</w:t>
      </w:r>
      <w:r w:rsidRPr="001E78B9">
        <w:rPr>
          <w:rFonts w:ascii="Times New Roman" w:hAnsi="Times New Roman"/>
          <w:sz w:val="24"/>
        </w:rPr>
        <w:t xml:space="preserve"> kan give tilladelse til at </w:t>
      </w:r>
      <w:r>
        <w:rPr>
          <w:rFonts w:ascii="Times New Roman" w:hAnsi="Times New Roman"/>
          <w:sz w:val="24"/>
        </w:rPr>
        <w:t>stk. 1-</w:t>
      </w:r>
      <w:r w:rsidR="00E32ACC">
        <w:rPr>
          <w:rFonts w:ascii="Times New Roman" w:hAnsi="Times New Roman"/>
          <w:sz w:val="24"/>
        </w:rPr>
        <w:t>3</w:t>
      </w:r>
      <w:r>
        <w:rPr>
          <w:rFonts w:ascii="Times New Roman" w:hAnsi="Times New Roman"/>
          <w:sz w:val="24"/>
        </w:rPr>
        <w:t xml:space="preserve"> fraviges, hvis</w:t>
      </w:r>
    </w:p>
    <w:p w14:paraId="246ED37E" w14:textId="77777777" w:rsidR="00C25F26" w:rsidRPr="00C25F26" w:rsidRDefault="00C25F26" w:rsidP="00C25F26">
      <w:pPr>
        <w:pStyle w:val="Listeafsnit"/>
        <w:numPr>
          <w:ilvl w:val="0"/>
          <w:numId w:val="6"/>
        </w:numPr>
        <w:rPr>
          <w:rFonts w:ascii="Times New Roman" w:hAnsi="Times New Roman"/>
          <w:sz w:val="24"/>
        </w:rPr>
      </w:pPr>
      <w:r w:rsidRPr="00C25F26">
        <w:rPr>
          <w:rFonts w:ascii="Times New Roman" w:hAnsi="Times New Roman"/>
          <w:sz w:val="24"/>
        </w:rPr>
        <w:t>droneoperationen har et samfundsnyttigt, forskningsmæssigt eller kommercielt formål,</w:t>
      </w:r>
    </w:p>
    <w:p w14:paraId="4AB44577" w14:textId="77777777" w:rsidR="00C25F26" w:rsidRPr="00C25F26" w:rsidRDefault="00C25F26" w:rsidP="00C25F26">
      <w:pPr>
        <w:pStyle w:val="Listeafsnit"/>
        <w:numPr>
          <w:ilvl w:val="0"/>
          <w:numId w:val="6"/>
        </w:numPr>
        <w:rPr>
          <w:rFonts w:ascii="Times New Roman" w:hAnsi="Times New Roman"/>
          <w:sz w:val="24"/>
        </w:rPr>
      </w:pPr>
      <w:r w:rsidRPr="00C25F26">
        <w:rPr>
          <w:rFonts w:ascii="Times New Roman" w:hAnsi="Times New Roman"/>
          <w:sz w:val="24"/>
        </w:rPr>
        <w:t>hvis formålet er kommercielt, at droneoperationen er nødvendig, og at formålet med opgaven i væsentlighed forspildes, fordyres eller på anden måde forringes, hvis den skal gennemføres på en anden måde end med en drone, og</w:t>
      </w:r>
    </w:p>
    <w:p w14:paraId="00D9C505" w14:textId="77777777" w:rsidR="00C25F26" w:rsidRPr="00C25F26" w:rsidRDefault="00C25F26" w:rsidP="00C25F26">
      <w:pPr>
        <w:pStyle w:val="Listeafsnit"/>
        <w:numPr>
          <w:ilvl w:val="0"/>
          <w:numId w:val="6"/>
        </w:numPr>
        <w:rPr>
          <w:rFonts w:ascii="Times New Roman" w:hAnsi="Times New Roman"/>
          <w:sz w:val="24"/>
        </w:rPr>
      </w:pPr>
      <w:r w:rsidRPr="00C25F26">
        <w:rPr>
          <w:rFonts w:ascii="Times New Roman" w:hAnsi="Times New Roman"/>
          <w:sz w:val="24"/>
        </w:rPr>
        <w:t>fjernpiloten har et kompetencecertifikat.</w:t>
      </w:r>
    </w:p>
    <w:p w14:paraId="3D67FBAD" w14:textId="4714598A" w:rsidR="00C25F26" w:rsidRDefault="00C25F26" w:rsidP="00C25F26">
      <w:pPr>
        <w:rPr>
          <w:rFonts w:ascii="Times New Roman" w:hAnsi="Times New Roman" w:cs="Times New Roman"/>
          <w:sz w:val="24"/>
        </w:rPr>
      </w:pPr>
      <w:r>
        <w:rPr>
          <w:rFonts w:ascii="Times New Roman" w:hAnsi="Times New Roman"/>
          <w:sz w:val="24"/>
        </w:rPr>
        <w:t xml:space="preserve">  </w:t>
      </w:r>
      <w:r>
        <w:rPr>
          <w:rFonts w:ascii="Times New Roman" w:hAnsi="Times New Roman"/>
          <w:i/>
          <w:iCs/>
          <w:sz w:val="24"/>
        </w:rPr>
        <w:t xml:space="preserve">Stk. </w:t>
      </w:r>
      <w:r w:rsidR="00870AEC">
        <w:rPr>
          <w:rFonts w:ascii="Times New Roman" w:hAnsi="Times New Roman"/>
          <w:i/>
          <w:iCs/>
          <w:sz w:val="24"/>
        </w:rPr>
        <w:t>5</w:t>
      </w:r>
      <w:r>
        <w:rPr>
          <w:rFonts w:ascii="Times New Roman" w:hAnsi="Times New Roman"/>
          <w:i/>
          <w:iCs/>
          <w:sz w:val="24"/>
        </w:rPr>
        <w:t>.</w:t>
      </w:r>
      <w:r>
        <w:rPr>
          <w:rFonts w:ascii="Times New Roman" w:hAnsi="Times New Roman"/>
          <w:sz w:val="24"/>
        </w:rPr>
        <w:t xml:space="preserve"> Stk. </w:t>
      </w:r>
      <w:r w:rsidR="00910496">
        <w:rPr>
          <w:rFonts w:ascii="Times New Roman" w:hAnsi="Times New Roman"/>
          <w:sz w:val="24"/>
        </w:rPr>
        <w:t>4</w:t>
      </w:r>
      <w:r>
        <w:rPr>
          <w:rFonts w:ascii="Times New Roman" w:hAnsi="Times New Roman"/>
          <w:sz w:val="24"/>
        </w:rPr>
        <w:t xml:space="preserve">, nr. 2, anvendes ikke, hvis </w:t>
      </w:r>
      <w:r w:rsidR="000C61B3">
        <w:rPr>
          <w:rFonts w:ascii="Times New Roman" w:hAnsi="Times New Roman"/>
          <w:sz w:val="24"/>
        </w:rPr>
        <w:t xml:space="preserve">den offentlig godkendte </w:t>
      </w:r>
      <w:r w:rsidR="000D2B64">
        <w:rPr>
          <w:rFonts w:ascii="Times New Roman" w:hAnsi="Times New Roman"/>
          <w:sz w:val="24"/>
        </w:rPr>
        <w:t>vand</w:t>
      </w:r>
      <w:r w:rsidR="000C61B3">
        <w:rPr>
          <w:rFonts w:ascii="Times New Roman" w:hAnsi="Times New Roman"/>
          <w:sz w:val="24"/>
        </w:rPr>
        <w:t>flyveplads</w:t>
      </w:r>
      <w:r>
        <w:rPr>
          <w:rFonts w:ascii="Times New Roman" w:hAnsi="Times New Roman"/>
          <w:sz w:val="24"/>
        </w:rPr>
        <w:t xml:space="preserve"> har bestilt opgaven.</w:t>
      </w:r>
      <w:r>
        <w:rPr>
          <w:rFonts w:ascii="Times New Roman" w:hAnsi="Times New Roman" w:cs="Times New Roman"/>
          <w:sz w:val="24"/>
        </w:rPr>
        <w:t>«</w:t>
      </w:r>
    </w:p>
    <w:bookmarkEnd w:id="4"/>
    <w:p w14:paraId="35E06600" w14:textId="77777777" w:rsidR="00D67FE6" w:rsidRDefault="00D67FE6">
      <w:pPr>
        <w:rPr>
          <w:rFonts w:ascii="Times New Roman" w:hAnsi="Times New Roman"/>
          <w:sz w:val="24"/>
        </w:rPr>
      </w:pPr>
    </w:p>
    <w:p w14:paraId="3375FE68" w14:textId="53765365" w:rsidR="00B05EDF" w:rsidRDefault="00344517">
      <w:pPr>
        <w:rPr>
          <w:rFonts w:ascii="Times New Roman" w:hAnsi="Times New Roman" w:cs="Times New Roman"/>
          <w:sz w:val="24"/>
        </w:rPr>
      </w:pPr>
      <w:r>
        <w:rPr>
          <w:rFonts w:ascii="Times New Roman" w:hAnsi="Times New Roman"/>
          <w:b/>
          <w:bCs/>
          <w:sz w:val="24"/>
        </w:rPr>
        <w:t>13</w:t>
      </w:r>
      <w:r w:rsidR="00BF3DF9" w:rsidRPr="00BF3DF9">
        <w:rPr>
          <w:rFonts w:ascii="Times New Roman" w:hAnsi="Times New Roman"/>
          <w:b/>
          <w:bCs/>
          <w:sz w:val="24"/>
        </w:rPr>
        <w:t>.</w:t>
      </w:r>
      <w:r w:rsidR="00BF3DF9">
        <w:rPr>
          <w:rFonts w:ascii="Times New Roman" w:hAnsi="Times New Roman"/>
          <w:sz w:val="24"/>
        </w:rPr>
        <w:t xml:space="preserve"> I </w:t>
      </w:r>
      <w:r w:rsidR="00BF3DF9" w:rsidRPr="00BF3DF9">
        <w:rPr>
          <w:rFonts w:ascii="Times New Roman" w:hAnsi="Times New Roman"/>
          <w:i/>
          <w:iCs/>
          <w:sz w:val="24"/>
        </w:rPr>
        <w:t xml:space="preserve">§ </w:t>
      </w:r>
      <w:r w:rsidR="00F0026B">
        <w:rPr>
          <w:rFonts w:ascii="Times New Roman" w:hAnsi="Times New Roman"/>
          <w:i/>
          <w:iCs/>
          <w:sz w:val="24"/>
        </w:rPr>
        <w:t>11</w:t>
      </w:r>
      <w:r w:rsidR="00BF3DF9" w:rsidRPr="00BF3DF9">
        <w:rPr>
          <w:rFonts w:ascii="Times New Roman" w:hAnsi="Times New Roman"/>
          <w:i/>
          <w:iCs/>
          <w:sz w:val="24"/>
        </w:rPr>
        <w:t>, stk. 1,</w:t>
      </w:r>
      <w:r w:rsidR="00BF3DF9">
        <w:rPr>
          <w:rFonts w:ascii="Times New Roman" w:hAnsi="Times New Roman"/>
          <w:sz w:val="24"/>
        </w:rPr>
        <w:t xml:space="preserve"> indsættes</w:t>
      </w:r>
      <w:r w:rsidR="00BF3DF9" w:rsidRPr="00BF3DF9">
        <w:rPr>
          <w:rFonts w:ascii="Times New Roman" w:hAnsi="Times New Roman" w:cs="Times New Roman"/>
          <w:sz w:val="24"/>
        </w:rPr>
        <w:t xml:space="preserve"> </w:t>
      </w:r>
      <w:r w:rsidR="00BF3DF9">
        <w:rPr>
          <w:rFonts w:ascii="Times New Roman" w:hAnsi="Times New Roman" w:cs="Times New Roman"/>
          <w:sz w:val="24"/>
        </w:rPr>
        <w:t>efter: »(ambassader),</w:t>
      </w:r>
      <w:r w:rsidR="00BF3DF9" w:rsidRPr="00E27E6B">
        <w:rPr>
          <w:rFonts w:ascii="Times New Roman" w:hAnsi="Times New Roman" w:cs="Times New Roman"/>
          <w:sz w:val="24"/>
        </w:rPr>
        <w:t>«</w:t>
      </w:r>
      <w:r w:rsidR="00BF3DF9">
        <w:rPr>
          <w:rFonts w:ascii="Times New Roman" w:hAnsi="Times New Roman"/>
          <w:sz w:val="24"/>
        </w:rPr>
        <w:t xml:space="preserve">: </w:t>
      </w:r>
      <w:r w:rsidR="00BF3DF9">
        <w:rPr>
          <w:rFonts w:ascii="Times New Roman" w:hAnsi="Times New Roman" w:cs="Times New Roman"/>
          <w:sz w:val="24"/>
        </w:rPr>
        <w:t>»domstole,</w:t>
      </w:r>
      <w:r w:rsidR="00BF3DF9" w:rsidRPr="00E27E6B">
        <w:rPr>
          <w:rFonts w:ascii="Times New Roman" w:hAnsi="Times New Roman" w:cs="Times New Roman"/>
          <w:sz w:val="24"/>
        </w:rPr>
        <w:t>«</w:t>
      </w:r>
      <w:r w:rsidR="00BF3DF9">
        <w:rPr>
          <w:rFonts w:ascii="Times New Roman" w:hAnsi="Times New Roman" w:cs="Times New Roman"/>
          <w:sz w:val="24"/>
        </w:rPr>
        <w:t>.</w:t>
      </w:r>
    </w:p>
    <w:p w14:paraId="6588F1B0" w14:textId="77777777" w:rsidR="00157989" w:rsidRDefault="00157989">
      <w:pPr>
        <w:rPr>
          <w:rFonts w:ascii="Times New Roman" w:hAnsi="Times New Roman" w:cs="Times New Roman"/>
          <w:sz w:val="24"/>
        </w:rPr>
      </w:pPr>
    </w:p>
    <w:p w14:paraId="70380516" w14:textId="7D6A210E" w:rsidR="00157989" w:rsidRDefault="00157989">
      <w:pPr>
        <w:rPr>
          <w:rFonts w:ascii="Times New Roman" w:hAnsi="Times New Roman" w:cs="Times New Roman"/>
          <w:sz w:val="24"/>
        </w:rPr>
      </w:pPr>
      <w:r w:rsidRPr="00A6541B">
        <w:rPr>
          <w:rFonts w:ascii="Times New Roman" w:hAnsi="Times New Roman" w:cs="Times New Roman"/>
          <w:b/>
          <w:bCs/>
          <w:sz w:val="24"/>
        </w:rPr>
        <w:t>1</w:t>
      </w:r>
      <w:r w:rsidR="00344517">
        <w:rPr>
          <w:rFonts w:ascii="Times New Roman" w:hAnsi="Times New Roman" w:cs="Times New Roman"/>
          <w:b/>
          <w:bCs/>
          <w:sz w:val="24"/>
        </w:rPr>
        <w:t>4</w:t>
      </w:r>
      <w:r w:rsidRPr="00A6541B">
        <w:rPr>
          <w:rFonts w:ascii="Times New Roman" w:hAnsi="Times New Roman" w:cs="Times New Roman"/>
          <w:b/>
          <w:bCs/>
          <w:sz w:val="24"/>
        </w:rPr>
        <w:t>.</w:t>
      </w:r>
      <w:r>
        <w:rPr>
          <w:rFonts w:ascii="Times New Roman" w:hAnsi="Times New Roman" w:cs="Times New Roman"/>
          <w:sz w:val="24"/>
        </w:rPr>
        <w:t xml:space="preserve"> I </w:t>
      </w:r>
      <w:r w:rsidRPr="00157989">
        <w:rPr>
          <w:rFonts w:ascii="Times New Roman" w:hAnsi="Times New Roman" w:cs="Times New Roman"/>
          <w:i/>
          <w:iCs/>
          <w:sz w:val="24"/>
        </w:rPr>
        <w:t>§</w:t>
      </w:r>
      <w:r w:rsidR="00F0026B">
        <w:rPr>
          <w:rFonts w:ascii="Times New Roman" w:hAnsi="Times New Roman" w:cs="Times New Roman"/>
          <w:i/>
          <w:iCs/>
          <w:sz w:val="24"/>
        </w:rPr>
        <w:t xml:space="preserve"> 11</w:t>
      </w:r>
      <w:r w:rsidRPr="00157989">
        <w:rPr>
          <w:rFonts w:ascii="Times New Roman" w:hAnsi="Times New Roman" w:cs="Times New Roman"/>
          <w:i/>
          <w:iCs/>
          <w:sz w:val="24"/>
        </w:rPr>
        <w:t>, stk. 1,</w:t>
      </w:r>
      <w:r>
        <w:rPr>
          <w:rFonts w:ascii="Times New Roman" w:hAnsi="Times New Roman" w:cs="Times New Roman"/>
          <w:sz w:val="24"/>
        </w:rPr>
        <w:t xml:space="preserve"> indsættes som 2. pkt.:</w:t>
      </w:r>
    </w:p>
    <w:p w14:paraId="33FB9A4F" w14:textId="5D977CC6" w:rsidR="00157989" w:rsidRDefault="00157989">
      <w:pPr>
        <w:rPr>
          <w:rFonts w:ascii="Times New Roman" w:hAnsi="Times New Roman" w:cs="Times New Roman"/>
          <w:sz w:val="24"/>
        </w:rPr>
      </w:pPr>
      <w:r>
        <w:rPr>
          <w:rFonts w:ascii="Times New Roman" w:hAnsi="Times New Roman" w:cs="Times New Roman"/>
          <w:sz w:val="24"/>
        </w:rPr>
        <w:t>»</w:t>
      </w:r>
      <w:r w:rsidR="009368D9">
        <w:rPr>
          <w:rFonts w:ascii="Times New Roman" w:hAnsi="Times New Roman" w:cs="Times New Roman"/>
          <w:sz w:val="24"/>
        </w:rPr>
        <w:t>Trafikstyrelsen kan</w:t>
      </w:r>
      <w:r w:rsidR="007B2A06">
        <w:rPr>
          <w:rFonts w:ascii="Times New Roman" w:hAnsi="Times New Roman" w:cs="Times New Roman"/>
          <w:sz w:val="24"/>
        </w:rPr>
        <w:t>,</w:t>
      </w:r>
      <w:r w:rsidR="009368D9">
        <w:rPr>
          <w:rFonts w:ascii="Times New Roman" w:hAnsi="Times New Roman" w:cs="Times New Roman"/>
          <w:sz w:val="24"/>
        </w:rPr>
        <w:t xml:space="preserve"> efter en konkret vurdering</w:t>
      </w:r>
      <w:r w:rsidR="007B2A06">
        <w:rPr>
          <w:rFonts w:ascii="Times New Roman" w:hAnsi="Times New Roman" w:cs="Times New Roman"/>
          <w:sz w:val="24"/>
        </w:rPr>
        <w:t>,</w:t>
      </w:r>
      <w:r w:rsidR="009368D9">
        <w:rPr>
          <w:rFonts w:ascii="Times New Roman" w:hAnsi="Times New Roman" w:cs="Times New Roman"/>
          <w:sz w:val="24"/>
        </w:rPr>
        <w:t xml:space="preserve"> udpege geografiske dronezoner om</w:t>
      </w:r>
      <w:r w:rsidR="00251A56">
        <w:rPr>
          <w:rFonts w:ascii="Times New Roman" w:hAnsi="Times New Roman" w:cs="Times New Roman"/>
          <w:sz w:val="24"/>
        </w:rPr>
        <w:t>kring</w:t>
      </w:r>
      <w:r w:rsidR="009368D9">
        <w:rPr>
          <w:rFonts w:ascii="Times New Roman" w:hAnsi="Times New Roman" w:cs="Times New Roman"/>
          <w:sz w:val="24"/>
        </w:rPr>
        <w:t xml:space="preserve"> </w:t>
      </w:r>
      <w:r>
        <w:rPr>
          <w:rFonts w:ascii="Times New Roman" w:hAnsi="Times New Roman" w:cs="Times New Roman"/>
          <w:sz w:val="24"/>
        </w:rPr>
        <w:t>myndigheders ejendomme, hvis myndigheden kan godtgøre, at den geografiske dronezone er nødvendig af hensyn til sikkerhed (</w:t>
      </w:r>
      <w:r w:rsidR="0026026B">
        <w:rPr>
          <w:rFonts w:ascii="Times New Roman" w:hAnsi="Times New Roman" w:cs="Times New Roman"/>
          <w:sz w:val="24"/>
        </w:rPr>
        <w:t xml:space="preserve">security eller </w:t>
      </w:r>
      <w:r>
        <w:rPr>
          <w:rFonts w:ascii="Times New Roman" w:hAnsi="Times New Roman" w:cs="Times New Roman"/>
          <w:sz w:val="24"/>
        </w:rPr>
        <w:t>safety)</w:t>
      </w:r>
      <w:r w:rsidR="00257D1A">
        <w:rPr>
          <w:rFonts w:ascii="Times New Roman" w:hAnsi="Times New Roman" w:cs="Times New Roman"/>
          <w:sz w:val="24"/>
        </w:rPr>
        <w:t>,</w:t>
      </w:r>
      <w:r>
        <w:rPr>
          <w:rFonts w:ascii="Times New Roman" w:hAnsi="Times New Roman" w:cs="Times New Roman"/>
          <w:sz w:val="24"/>
        </w:rPr>
        <w:t xml:space="preserve"> privatlivets fred</w:t>
      </w:r>
      <w:r w:rsidR="00257D1A">
        <w:rPr>
          <w:rFonts w:ascii="Times New Roman" w:hAnsi="Times New Roman" w:cs="Times New Roman"/>
          <w:sz w:val="24"/>
        </w:rPr>
        <w:t xml:space="preserve"> eller miljøet</w:t>
      </w:r>
      <w:r>
        <w:rPr>
          <w:rFonts w:ascii="Times New Roman" w:hAnsi="Times New Roman" w:cs="Times New Roman"/>
          <w:sz w:val="24"/>
        </w:rPr>
        <w:t>.«</w:t>
      </w:r>
    </w:p>
    <w:p w14:paraId="6196C3D2" w14:textId="77777777" w:rsidR="00BF3DF9" w:rsidRDefault="00BF3DF9">
      <w:pPr>
        <w:rPr>
          <w:rFonts w:ascii="Times New Roman" w:hAnsi="Times New Roman"/>
          <w:sz w:val="24"/>
        </w:rPr>
      </w:pPr>
    </w:p>
    <w:p w14:paraId="29BB646E" w14:textId="4AB0A00C" w:rsidR="00264CE8" w:rsidRDefault="00264CE8">
      <w:pPr>
        <w:rPr>
          <w:rFonts w:ascii="Times New Roman" w:hAnsi="Times New Roman"/>
          <w:sz w:val="24"/>
        </w:rPr>
      </w:pPr>
      <w:r w:rsidRPr="00264CE8">
        <w:rPr>
          <w:rFonts w:ascii="Times New Roman" w:hAnsi="Times New Roman"/>
          <w:b/>
          <w:bCs/>
          <w:sz w:val="24"/>
        </w:rPr>
        <w:t>15.</w:t>
      </w:r>
      <w:r>
        <w:rPr>
          <w:rFonts w:ascii="Times New Roman" w:hAnsi="Times New Roman"/>
          <w:sz w:val="24"/>
        </w:rPr>
        <w:t xml:space="preserve"> </w:t>
      </w:r>
      <w:r>
        <w:rPr>
          <w:rFonts w:ascii="Times New Roman" w:hAnsi="Times New Roman"/>
          <w:i/>
          <w:iCs/>
          <w:sz w:val="24"/>
        </w:rPr>
        <w:t>§ 12, stk. 5,</w:t>
      </w:r>
      <w:r>
        <w:rPr>
          <w:rFonts w:ascii="Times New Roman" w:hAnsi="Times New Roman"/>
          <w:sz w:val="24"/>
        </w:rPr>
        <w:t xml:space="preserve"> ophæves.</w:t>
      </w:r>
    </w:p>
    <w:p w14:paraId="337BB11A" w14:textId="6B764F01" w:rsidR="00264CE8" w:rsidRPr="00264CE8" w:rsidRDefault="00264CE8">
      <w:pPr>
        <w:rPr>
          <w:rFonts w:ascii="Times New Roman" w:hAnsi="Times New Roman"/>
          <w:sz w:val="24"/>
        </w:rPr>
      </w:pPr>
      <w:r>
        <w:rPr>
          <w:rFonts w:ascii="Times New Roman" w:hAnsi="Times New Roman"/>
          <w:sz w:val="24"/>
        </w:rPr>
        <w:t>Stk. 6 bliver herefter stk. 5.</w:t>
      </w:r>
    </w:p>
    <w:p w14:paraId="10C47735" w14:textId="77777777" w:rsidR="00264CE8" w:rsidRDefault="00264CE8">
      <w:pPr>
        <w:rPr>
          <w:rFonts w:ascii="Times New Roman" w:hAnsi="Times New Roman"/>
          <w:sz w:val="24"/>
        </w:rPr>
      </w:pPr>
    </w:p>
    <w:p w14:paraId="0FD4EA52" w14:textId="13FF0594" w:rsidR="00264CE8" w:rsidRDefault="00264CE8">
      <w:pPr>
        <w:rPr>
          <w:rFonts w:ascii="Times New Roman" w:hAnsi="Times New Roman"/>
          <w:sz w:val="24"/>
        </w:rPr>
      </w:pPr>
      <w:r w:rsidRPr="00264CE8">
        <w:rPr>
          <w:rFonts w:ascii="Times New Roman" w:hAnsi="Times New Roman"/>
          <w:b/>
          <w:bCs/>
          <w:sz w:val="24"/>
        </w:rPr>
        <w:t>16.</w:t>
      </w:r>
      <w:r>
        <w:rPr>
          <w:rFonts w:ascii="Times New Roman" w:hAnsi="Times New Roman"/>
          <w:sz w:val="24"/>
        </w:rPr>
        <w:t xml:space="preserve"> I </w:t>
      </w:r>
      <w:r w:rsidRPr="00264CE8">
        <w:rPr>
          <w:rFonts w:ascii="Times New Roman" w:hAnsi="Times New Roman"/>
          <w:i/>
          <w:iCs/>
          <w:sz w:val="24"/>
        </w:rPr>
        <w:t>§ 13</w:t>
      </w:r>
      <w:r w:rsidR="00142F95" w:rsidRPr="00142F95">
        <w:rPr>
          <w:rFonts w:ascii="Times New Roman" w:hAnsi="Times New Roman"/>
          <w:sz w:val="24"/>
        </w:rPr>
        <w:t xml:space="preserve"> </w:t>
      </w:r>
      <w:r w:rsidR="00142F95">
        <w:rPr>
          <w:rFonts w:ascii="Times New Roman" w:hAnsi="Times New Roman"/>
          <w:sz w:val="24"/>
        </w:rPr>
        <w:t>indsættes efter stk. 4 som nyt stykke</w:t>
      </w:r>
      <w:r>
        <w:rPr>
          <w:rFonts w:ascii="Times New Roman" w:hAnsi="Times New Roman"/>
          <w:sz w:val="24"/>
        </w:rPr>
        <w:t>:</w:t>
      </w:r>
    </w:p>
    <w:p w14:paraId="2AC7AA21" w14:textId="32B11FA2" w:rsidR="00264CE8" w:rsidRDefault="00264CE8">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i/>
          <w:iCs/>
          <w:sz w:val="24"/>
        </w:rPr>
        <w:t>Stk. 5.</w:t>
      </w:r>
      <w:r>
        <w:rPr>
          <w:rFonts w:ascii="Times New Roman" w:hAnsi="Times New Roman" w:cs="Times New Roman"/>
          <w:sz w:val="24"/>
        </w:rPr>
        <w:t xml:space="preserve"> Hvis et civillisteslot, jf. § 12, stk. 1,</w:t>
      </w:r>
      <w:r w:rsidR="00B11332">
        <w:rPr>
          <w:rFonts w:ascii="Times New Roman" w:hAnsi="Times New Roman" w:cs="Times New Roman"/>
          <w:sz w:val="24"/>
        </w:rPr>
        <w:t xml:space="preserve"> eller et andet kongeligt slot</w:t>
      </w:r>
      <w:r>
        <w:rPr>
          <w:rFonts w:ascii="Times New Roman" w:hAnsi="Times New Roman" w:cs="Times New Roman"/>
          <w:sz w:val="24"/>
        </w:rPr>
        <w:t xml:space="preserve"> er under Forsvarets bevogtning, skal Adjudantstabens tilladelse indhentes. Droneoperationer må i sådanne tilfælde ikke finde sted nærmere end 300 meters horisontal afstand fra slottet uden Adjudantstabens tilladelse.</w:t>
      </w:r>
      <w:r w:rsidR="00142F95">
        <w:rPr>
          <w:rFonts w:ascii="Times New Roman" w:hAnsi="Times New Roman" w:cs="Times New Roman"/>
          <w:sz w:val="24"/>
        </w:rPr>
        <w:t>«</w:t>
      </w:r>
    </w:p>
    <w:p w14:paraId="462BE858" w14:textId="7EE79617" w:rsidR="00264CE8" w:rsidRDefault="00142F95">
      <w:pPr>
        <w:rPr>
          <w:rFonts w:ascii="Times New Roman" w:hAnsi="Times New Roman" w:cs="Times New Roman"/>
          <w:sz w:val="24"/>
        </w:rPr>
      </w:pPr>
      <w:r>
        <w:rPr>
          <w:rFonts w:ascii="Times New Roman" w:hAnsi="Times New Roman" w:cs="Times New Roman"/>
          <w:sz w:val="24"/>
        </w:rPr>
        <w:t>Stk. 5 bliver herefter stk. 6.</w:t>
      </w:r>
    </w:p>
    <w:p w14:paraId="6E01FD65" w14:textId="65CB590B" w:rsidR="005E7994" w:rsidRPr="005E7994" w:rsidRDefault="005E7994">
      <w:pPr>
        <w:rPr>
          <w:rFonts w:ascii="Times New Roman" w:hAnsi="Times New Roman"/>
          <w:sz w:val="24"/>
        </w:rPr>
      </w:pPr>
      <w:r>
        <w:rPr>
          <w:rFonts w:ascii="Times New Roman" w:hAnsi="Times New Roman" w:cs="Times New Roman"/>
          <w:b/>
          <w:bCs/>
          <w:sz w:val="24"/>
        </w:rPr>
        <w:lastRenderedPageBreak/>
        <w:t>17.</w:t>
      </w:r>
      <w:r>
        <w:rPr>
          <w:rFonts w:ascii="Times New Roman" w:hAnsi="Times New Roman" w:cs="Times New Roman"/>
          <w:sz w:val="24"/>
        </w:rPr>
        <w:t xml:space="preserve"> I </w:t>
      </w:r>
      <w:r w:rsidRPr="005E7994">
        <w:rPr>
          <w:rFonts w:ascii="Times New Roman" w:hAnsi="Times New Roman" w:cs="Times New Roman"/>
          <w:i/>
          <w:iCs/>
          <w:sz w:val="24"/>
        </w:rPr>
        <w:t>§ 13, stk. 5,</w:t>
      </w:r>
      <w:r>
        <w:rPr>
          <w:rFonts w:ascii="Times New Roman" w:hAnsi="Times New Roman" w:cs="Times New Roman"/>
          <w:sz w:val="24"/>
        </w:rPr>
        <w:t xml:space="preserve"> som bliver stk. 6</w:t>
      </w:r>
      <w:r w:rsidR="00411367">
        <w:rPr>
          <w:rFonts w:ascii="Times New Roman" w:hAnsi="Times New Roman" w:cs="Times New Roman"/>
          <w:sz w:val="24"/>
        </w:rPr>
        <w:t>,</w:t>
      </w:r>
      <w:r>
        <w:rPr>
          <w:rFonts w:ascii="Times New Roman" w:hAnsi="Times New Roman" w:cs="Times New Roman"/>
          <w:sz w:val="24"/>
        </w:rPr>
        <w:t xml:space="preserve"> ændres: »</w:t>
      </w:r>
      <w:r w:rsidR="00BA7C37">
        <w:rPr>
          <w:rFonts w:ascii="Times New Roman" w:hAnsi="Times New Roman" w:cs="Times New Roman"/>
          <w:sz w:val="24"/>
        </w:rPr>
        <w:t xml:space="preserve">stk. </w:t>
      </w:r>
      <w:r>
        <w:rPr>
          <w:rFonts w:ascii="Times New Roman" w:hAnsi="Times New Roman" w:cs="Times New Roman"/>
          <w:sz w:val="24"/>
        </w:rPr>
        <w:t>1-4</w:t>
      </w:r>
      <w:r w:rsidRPr="00E27E6B">
        <w:rPr>
          <w:rFonts w:ascii="Times New Roman" w:hAnsi="Times New Roman" w:cs="Times New Roman"/>
          <w:sz w:val="24"/>
        </w:rPr>
        <w:t>«</w:t>
      </w:r>
      <w:r>
        <w:rPr>
          <w:rFonts w:ascii="Times New Roman" w:hAnsi="Times New Roman"/>
          <w:sz w:val="24"/>
        </w:rPr>
        <w:t xml:space="preserve">: </w:t>
      </w:r>
      <w:r>
        <w:rPr>
          <w:rFonts w:ascii="Times New Roman" w:hAnsi="Times New Roman" w:cs="Times New Roman"/>
          <w:sz w:val="24"/>
        </w:rPr>
        <w:t>»</w:t>
      </w:r>
      <w:r w:rsidR="00BA7C37">
        <w:rPr>
          <w:rFonts w:ascii="Times New Roman" w:hAnsi="Times New Roman" w:cs="Times New Roman"/>
          <w:sz w:val="24"/>
        </w:rPr>
        <w:t xml:space="preserve">stk. </w:t>
      </w:r>
      <w:r>
        <w:rPr>
          <w:rFonts w:ascii="Times New Roman" w:hAnsi="Times New Roman" w:cs="Times New Roman"/>
          <w:sz w:val="24"/>
        </w:rPr>
        <w:t>1-5</w:t>
      </w:r>
      <w:r w:rsidRPr="00E27E6B">
        <w:rPr>
          <w:rFonts w:ascii="Times New Roman" w:hAnsi="Times New Roman" w:cs="Times New Roman"/>
          <w:sz w:val="24"/>
        </w:rPr>
        <w:t>«</w:t>
      </w:r>
      <w:r>
        <w:rPr>
          <w:rFonts w:ascii="Times New Roman" w:hAnsi="Times New Roman" w:cs="Times New Roman"/>
          <w:sz w:val="24"/>
        </w:rPr>
        <w:t>.</w:t>
      </w:r>
    </w:p>
    <w:p w14:paraId="00D5143E" w14:textId="77777777" w:rsidR="00264CE8" w:rsidRDefault="00264CE8">
      <w:pPr>
        <w:rPr>
          <w:rFonts w:ascii="Times New Roman" w:hAnsi="Times New Roman"/>
          <w:sz w:val="24"/>
        </w:rPr>
      </w:pPr>
    </w:p>
    <w:p w14:paraId="5B65C1EA" w14:textId="0FD8CA57" w:rsidR="00471D43" w:rsidRDefault="00471D43">
      <w:pPr>
        <w:rPr>
          <w:rFonts w:ascii="Times New Roman" w:hAnsi="Times New Roman"/>
          <w:sz w:val="24"/>
        </w:rPr>
      </w:pPr>
      <w:r w:rsidRPr="00C01B88">
        <w:rPr>
          <w:rFonts w:ascii="Times New Roman" w:hAnsi="Times New Roman"/>
          <w:b/>
          <w:bCs/>
          <w:sz w:val="24"/>
        </w:rPr>
        <w:t>1</w:t>
      </w:r>
      <w:r w:rsidR="005E7994">
        <w:rPr>
          <w:rFonts w:ascii="Times New Roman" w:hAnsi="Times New Roman"/>
          <w:b/>
          <w:bCs/>
          <w:sz w:val="24"/>
        </w:rPr>
        <w:t>8</w:t>
      </w:r>
      <w:r w:rsidRPr="00C01B88">
        <w:rPr>
          <w:rFonts w:ascii="Times New Roman" w:hAnsi="Times New Roman"/>
          <w:b/>
          <w:bCs/>
          <w:sz w:val="24"/>
        </w:rPr>
        <w:t>.</w:t>
      </w:r>
      <w:r>
        <w:rPr>
          <w:rFonts w:ascii="Times New Roman" w:hAnsi="Times New Roman"/>
          <w:sz w:val="24"/>
        </w:rPr>
        <w:t xml:space="preserve"> I </w:t>
      </w:r>
      <w:r w:rsidRPr="00C01B88">
        <w:rPr>
          <w:rFonts w:ascii="Times New Roman" w:hAnsi="Times New Roman"/>
          <w:i/>
          <w:iCs/>
          <w:sz w:val="24"/>
        </w:rPr>
        <w:t>§ 20, stk. 1,</w:t>
      </w:r>
      <w:r>
        <w:rPr>
          <w:rFonts w:ascii="Times New Roman" w:hAnsi="Times New Roman"/>
          <w:sz w:val="24"/>
        </w:rPr>
        <w:t xml:space="preserve"> indsættes efter: </w:t>
      </w:r>
      <w:r>
        <w:rPr>
          <w:rFonts w:ascii="Times New Roman" w:hAnsi="Times New Roman" w:cs="Times New Roman"/>
          <w:sz w:val="24"/>
        </w:rPr>
        <w:t>»restriktioner</w:t>
      </w:r>
      <w:r w:rsidRPr="00E27E6B">
        <w:rPr>
          <w:rFonts w:ascii="Times New Roman" w:hAnsi="Times New Roman" w:cs="Times New Roman"/>
          <w:sz w:val="24"/>
        </w:rPr>
        <w:t>«</w:t>
      </w:r>
      <w:r>
        <w:rPr>
          <w:rFonts w:ascii="Times New Roman" w:hAnsi="Times New Roman"/>
          <w:sz w:val="24"/>
        </w:rPr>
        <w:t xml:space="preserve">: </w:t>
      </w:r>
      <w:r>
        <w:rPr>
          <w:rFonts w:ascii="Times New Roman" w:hAnsi="Times New Roman" w:cs="Times New Roman"/>
          <w:sz w:val="24"/>
        </w:rPr>
        <w:t>»</w:t>
      </w:r>
      <w:r w:rsidR="00572566">
        <w:rPr>
          <w:rFonts w:ascii="Times New Roman" w:hAnsi="Times New Roman" w:cs="Times New Roman"/>
          <w:sz w:val="24"/>
        </w:rPr>
        <w:t xml:space="preserve">, </w:t>
      </w:r>
      <w:r>
        <w:rPr>
          <w:rFonts w:ascii="Times New Roman" w:hAnsi="Times New Roman" w:cs="Times New Roman"/>
          <w:sz w:val="24"/>
        </w:rPr>
        <w:t>jf. dog stk. 4</w:t>
      </w:r>
      <w:r w:rsidRPr="00E27E6B">
        <w:rPr>
          <w:rFonts w:ascii="Times New Roman" w:hAnsi="Times New Roman" w:cs="Times New Roman"/>
          <w:sz w:val="24"/>
        </w:rPr>
        <w:t>«</w:t>
      </w:r>
      <w:r>
        <w:rPr>
          <w:rFonts w:ascii="Times New Roman" w:hAnsi="Times New Roman" w:cs="Times New Roman"/>
          <w:sz w:val="24"/>
        </w:rPr>
        <w:t>.</w:t>
      </w:r>
    </w:p>
    <w:p w14:paraId="733AF9FF" w14:textId="77777777" w:rsidR="00471D43" w:rsidRDefault="00471D43">
      <w:pPr>
        <w:rPr>
          <w:rFonts w:ascii="Times New Roman" w:hAnsi="Times New Roman"/>
          <w:sz w:val="24"/>
        </w:rPr>
      </w:pPr>
    </w:p>
    <w:p w14:paraId="094F253C" w14:textId="7D9BCE96" w:rsidR="004330C3" w:rsidRDefault="00344517">
      <w:pPr>
        <w:rPr>
          <w:rFonts w:ascii="Times New Roman" w:hAnsi="Times New Roman"/>
          <w:sz w:val="24"/>
        </w:rPr>
      </w:pPr>
      <w:r>
        <w:rPr>
          <w:rFonts w:ascii="Times New Roman" w:hAnsi="Times New Roman"/>
          <w:b/>
          <w:bCs/>
          <w:sz w:val="24"/>
        </w:rPr>
        <w:t>1</w:t>
      </w:r>
      <w:r w:rsidR="005E7994">
        <w:rPr>
          <w:rFonts w:ascii="Times New Roman" w:hAnsi="Times New Roman"/>
          <w:b/>
          <w:bCs/>
          <w:sz w:val="24"/>
        </w:rPr>
        <w:t>9</w:t>
      </w:r>
      <w:r w:rsidR="004330C3">
        <w:rPr>
          <w:rFonts w:ascii="Times New Roman" w:hAnsi="Times New Roman"/>
          <w:b/>
          <w:bCs/>
          <w:sz w:val="24"/>
        </w:rPr>
        <w:t>.</w:t>
      </w:r>
      <w:r w:rsidR="004330C3">
        <w:rPr>
          <w:rFonts w:ascii="Times New Roman" w:hAnsi="Times New Roman"/>
          <w:sz w:val="24"/>
        </w:rPr>
        <w:t xml:space="preserve"> I </w:t>
      </w:r>
      <w:r w:rsidR="004330C3">
        <w:rPr>
          <w:rFonts w:ascii="Times New Roman" w:hAnsi="Times New Roman"/>
          <w:i/>
          <w:iCs/>
          <w:sz w:val="24"/>
        </w:rPr>
        <w:t>§ 20</w:t>
      </w:r>
      <w:r w:rsidR="004330C3">
        <w:rPr>
          <w:rFonts w:ascii="Times New Roman" w:hAnsi="Times New Roman"/>
          <w:sz w:val="24"/>
        </w:rPr>
        <w:t xml:space="preserve"> indsættes som </w:t>
      </w:r>
      <w:r w:rsidR="004330C3" w:rsidRPr="00DC6E07">
        <w:rPr>
          <w:rFonts w:ascii="Times New Roman" w:hAnsi="Times New Roman"/>
          <w:i/>
          <w:iCs/>
          <w:sz w:val="24"/>
        </w:rPr>
        <w:t>stk. 4</w:t>
      </w:r>
      <w:r w:rsidR="004330C3">
        <w:rPr>
          <w:rFonts w:ascii="Times New Roman" w:hAnsi="Times New Roman"/>
          <w:sz w:val="24"/>
        </w:rPr>
        <w:t>:</w:t>
      </w:r>
    </w:p>
    <w:p w14:paraId="35CED675" w14:textId="03B13A9A" w:rsidR="004330C3" w:rsidRPr="004330C3" w:rsidRDefault="004330C3">
      <w:pPr>
        <w:rPr>
          <w:rFonts w:ascii="Times New Roman" w:hAnsi="Times New Roman"/>
          <w:sz w:val="24"/>
        </w:rPr>
      </w:pPr>
      <w:r>
        <w:rPr>
          <w:rFonts w:ascii="Times New Roman" w:hAnsi="Times New Roman" w:cs="Times New Roman"/>
          <w:sz w:val="24"/>
        </w:rPr>
        <w:t>»</w:t>
      </w:r>
      <w:r>
        <w:rPr>
          <w:rFonts w:ascii="Times New Roman" w:hAnsi="Times New Roman" w:cs="Times New Roman"/>
          <w:i/>
          <w:iCs/>
          <w:sz w:val="24"/>
        </w:rPr>
        <w:t>Stk. 4.</w:t>
      </w:r>
      <w:r>
        <w:rPr>
          <w:rFonts w:ascii="Times New Roman" w:hAnsi="Times New Roman" w:cs="Times New Roman"/>
          <w:sz w:val="24"/>
        </w:rPr>
        <w:t xml:space="preserve"> Pressen kan flyve </w:t>
      </w:r>
      <w:r w:rsidR="00A9132D">
        <w:rPr>
          <w:rFonts w:ascii="Times New Roman" w:hAnsi="Times New Roman" w:cs="Times New Roman"/>
          <w:sz w:val="24"/>
        </w:rPr>
        <w:t xml:space="preserve">med </w:t>
      </w:r>
      <w:r w:rsidR="002267DA">
        <w:rPr>
          <w:rFonts w:ascii="Times New Roman" w:hAnsi="Times New Roman" w:cs="Times New Roman"/>
          <w:sz w:val="24"/>
        </w:rPr>
        <w:t xml:space="preserve">drone </w:t>
      </w:r>
      <w:r>
        <w:rPr>
          <w:rFonts w:ascii="Times New Roman" w:hAnsi="Times New Roman" w:cs="Times New Roman"/>
          <w:sz w:val="24"/>
        </w:rPr>
        <w:t>ved et indsatssted</w:t>
      </w:r>
      <w:r w:rsidR="00B245F9">
        <w:rPr>
          <w:rFonts w:ascii="Times New Roman" w:hAnsi="Times New Roman" w:cs="Times New Roman"/>
          <w:sz w:val="24"/>
        </w:rPr>
        <w:t>,</w:t>
      </w:r>
      <w:r>
        <w:rPr>
          <w:rFonts w:ascii="Times New Roman" w:hAnsi="Times New Roman" w:cs="Times New Roman"/>
          <w:sz w:val="24"/>
        </w:rPr>
        <w:t xml:space="preserve"> i det omfan</w:t>
      </w:r>
      <w:r w:rsidRPr="00B245F9">
        <w:rPr>
          <w:rFonts w:ascii="Times New Roman" w:hAnsi="Times New Roman" w:cs="Times New Roman"/>
          <w:sz w:val="24"/>
        </w:rPr>
        <w:t xml:space="preserve">g </w:t>
      </w:r>
      <w:r>
        <w:rPr>
          <w:rFonts w:ascii="Times New Roman" w:hAnsi="Times New Roman" w:cs="Times New Roman"/>
          <w:sz w:val="24"/>
        </w:rPr>
        <w:t>drone</w:t>
      </w:r>
      <w:r w:rsidR="002267DA">
        <w:rPr>
          <w:rFonts w:ascii="Times New Roman" w:hAnsi="Times New Roman" w:cs="Times New Roman"/>
          <w:sz w:val="24"/>
        </w:rPr>
        <w:t>n</w:t>
      </w:r>
      <w:r>
        <w:rPr>
          <w:rFonts w:ascii="Times New Roman" w:hAnsi="Times New Roman" w:cs="Times New Roman"/>
          <w:sz w:val="24"/>
        </w:rPr>
        <w:t xml:space="preserve"> ikke forstyrrer</w:t>
      </w:r>
      <w:r w:rsidR="00965F76">
        <w:rPr>
          <w:rFonts w:ascii="Times New Roman" w:hAnsi="Times New Roman" w:cs="Times New Roman"/>
          <w:sz w:val="24"/>
        </w:rPr>
        <w:t>,</w:t>
      </w:r>
      <w:r>
        <w:rPr>
          <w:rFonts w:ascii="Times New Roman" w:hAnsi="Times New Roman" w:cs="Times New Roman"/>
          <w:sz w:val="24"/>
        </w:rPr>
        <w:t xml:space="preserve"> forhindrer </w:t>
      </w:r>
      <w:r w:rsidR="00965F76">
        <w:rPr>
          <w:rFonts w:ascii="Times New Roman" w:hAnsi="Times New Roman" w:cs="Times New Roman"/>
          <w:sz w:val="24"/>
        </w:rPr>
        <w:t xml:space="preserve">eller på anden måde er til gene for </w:t>
      </w:r>
      <w:r>
        <w:rPr>
          <w:rFonts w:ascii="Times New Roman" w:hAnsi="Times New Roman" w:cs="Times New Roman"/>
          <w:sz w:val="24"/>
        </w:rPr>
        <w:t xml:space="preserve">en indsats på indsatsstedet. Pressen skal have tilladelse fra </w:t>
      </w:r>
      <w:r w:rsidR="00A9132D">
        <w:rPr>
          <w:rFonts w:ascii="Times New Roman" w:hAnsi="Times New Roman" w:cs="Times New Roman"/>
          <w:sz w:val="24"/>
        </w:rPr>
        <w:t>det stedlige politis vagtcentral</w:t>
      </w:r>
      <w:r>
        <w:rPr>
          <w:rFonts w:ascii="Times New Roman" w:hAnsi="Times New Roman" w:cs="Times New Roman"/>
          <w:sz w:val="24"/>
        </w:rPr>
        <w:t xml:space="preserve">, før dronen </w:t>
      </w:r>
      <w:r w:rsidR="00A9132D">
        <w:rPr>
          <w:rFonts w:ascii="Times New Roman" w:hAnsi="Times New Roman" w:cs="Times New Roman"/>
          <w:sz w:val="24"/>
        </w:rPr>
        <w:t>må</w:t>
      </w:r>
      <w:r w:rsidR="00960C1D">
        <w:rPr>
          <w:rFonts w:ascii="Times New Roman" w:hAnsi="Times New Roman" w:cs="Times New Roman"/>
          <w:sz w:val="24"/>
        </w:rPr>
        <w:t xml:space="preserve"> sættes </w:t>
      </w:r>
      <w:r>
        <w:rPr>
          <w:rFonts w:ascii="Times New Roman" w:hAnsi="Times New Roman" w:cs="Times New Roman"/>
          <w:sz w:val="24"/>
        </w:rPr>
        <w:t>op</w:t>
      </w:r>
      <w:r w:rsidR="0014283E">
        <w:rPr>
          <w:rFonts w:ascii="Times New Roman" w:hAnsi="Times New Roman" w:cs="Times New Roman"/>
          <w:sz w:val="24"/>
        </w:rPr>
        <w:t>,</w:t>
      </w:r>
      <w:r>
        <w:rPr>
          <w:rFonts w:ascii="Times New Roman" w:hAnsi="Times New Roman" w:cs="Times New Roman"/>
          <w:sz w:val="24"/>
        </w:rPr>
        <w:t xml:space="preserve"> og skal følge </w:t>
      </w:r>
      <w:r w:rsidR="00A9132D">
        <w:rPr>
          <w:rFonts w:ascii="Times New Roman" w:hAnsi="Times New Roman" w:cs="Times New Roman"/>
          <w:sz w:val="24"/>
        </w:rPr>
        <w:t xml:space="preserve">politiets </w:t>
      </w:r>
      <w:r>
        <w:rPr>
          <w:rFonts w:ascii="Times New Roman" w:hAnsi="Times New Roman" w:cs="Times New Roman"/>
          <w:sz w:val="24"/>
        </w:rPr>
        <w:t>instruktioner</w:t>
      </w:r>
      <w:r w:rsidR="00A9132D">
        <w:rPr>
          <w:rFonts w:ascii="Times New Roman" w:hAnsi="Times New Roman" w:cs="Times New Roman"/>
          <w:sz w:val="24"/>
        </w:rPr>
        <w:t xml:space="preserve"> for flyvning på og ved indsatsstedet</w:t>
      </w:r>
      <w:r w:rsidR="00D839D3">
        <w:rPr>
          <w:rFonts w:ascii="Times New Roman" w:hAnsi="Times New Roman" w:cs="Times New Roman"/>
          <w:sz w:val="24"/>
        </w:rPr>
        <w:t xml:space="preserve">, herunder </w:t>
      </w:r>
      <w:r w:rsidR="004D1285">
        <w:rPr>
          <w:rFonts w:ascii="Times New Roman" w:hAnsi="Times New Roman" w:cs="Times New Roman"/>
          <w:sz w:val="24"/>
        </w:rPr>
        <w:t>lande dronen det bedst egnede sted</w:t>
      </w:r>
      <w:r w:rsidR="00D839D3">
        <w:rPr>
          <w:rFonts w:ascii="Times New Roman" w:hAnsi="Times New Roman" w:cs="Times New Roman"/>
          <w:sz w:val="24"/>
        </w:rPr>
        <w:t>, hvis politiet vurderer, at det ikke længere er sikkert, at dronen flyves på eller ved indsatsstedet</w:t>
      </w:r>
      <w:r>
        <w:rPr>
          <w:rFonts w:ascii="Times New Roman" w:hAnsi="Times New Roman" w:cs="Times New Roman"/>
          <w:sz w:val="24"/>
        </w:rPr>
        <w:t>.</w:t>
      </w:r>
      <w:r w:rsidR="0014283E">
        <w:rPr>
          <w:rFonts w:ascii="Times New Roman" w:hAnsi="Times New Roman" w:cs="Times New Roman"/>
          <w:sz w:val="24"/>
        </w:rPr>
        <w:t xml:space="preserve"> </w:t>
      </w:r>
      <w:r w:rsidR="009E5320">
        <w:rPr>
          <w:rFonts w:ascii="Times New Roman" w:hAnsi="Times New Roman" w:cs="Times New Roman"/>
          <w:sz w:val="24"/>
        </w:rPr>
        <w:t>Hvis</w:t>
      </w:r>
      <w:r w:rsidR="0014283E">
        <w:rPr>
          <w:rFonts w:ascii="Times New Roman" w:hAnsi="Times New Roman" w:cs="Times New Roman"/>
          <w:sz w:val="24"/>
        </w:rPr>
        <w:t xml:space="preserve"> der er dronezoner inden for indsatsstedet, skal pressen</w:t>
      </w:r>
      <w:r w:rsidR="00A9132D">
        <w:rPr>
          <w:rFonts w:ascii="Times New Roman" w:hAnsi="Times New Roman" w:cs="Times New Roman"/>
          <w:sz w:val="24"/>
        </w:rPr>
        <w:t xml:space="preserve"> </w:t>
      </w:r>
      <w:r w:rsidR="00BC5C30">
        <w:rPr>
          <w:rFonts w:ascii="Times New Roman" w:hAnsi="Times New Roman" w:cs="Times New Roman"/>
          <w:sz w:val="24"/>
        </w:rPr>
        <w:t>have</w:t>
      </w:r>
      <w:r w:rsidR="0014283E">
        <w:rPr>
          <w:rFonts w:ascii="Times New Roman" w:hAnsi="Times New Roman" w:cs="Times New Roman"/>
          <w:sz w:val="24"/>
        </w:rPr>
        <w:t xml:space="preserve"> tilladelse til at flyve inden for disse områder</w:t>
      </w:r>
      <w:r w:rsidR="00FF5185">
        <w:rPr>
          <w:rFonts w:ascii="Times New Roman" w:hAnsi="Times New Roman" w:cs="Times New Roman"/>
          <w:sz w:val="24"/>
        </w:rPr>
        <w:t xml:space="preserve"> efter reglerne i kapitel 3 og 4</w:t>
      </w:r>
      <w:r w:rsidR="00F56004">
        <w:rPr>
          <w:rFonts w:ascii="Times New Roman" w:hAnsi="Times New Roman" w:cs="Times New Roman"/>
          <w:sz w:val="24"/>
        </w:rPr>
        <w:t>, medmindre pressen allerede har en tilladelse efter § 30 a, stk. 3</w:t>
      </w:r>
      <w:r w:rsidR="007017E3">
        <w:rPr>
          <w:rFonts w:ascii="Times New Roman" w:hAnsi="Times New Roman" w:cs="Times New Roman"/>
          <w:sz w:val="24"/>
        </w:rPr>
        <w:t xml:space="preserve"> og har indhentet </w:t>
      </w:r>
      <w:r w:rsidR="00C84562">
        <w:rPr>
          <w:rFonts w:ascii="Times New Roman" w:hAnsi="Times New Roman" w:cs="Times New Roman"/>
          <w:sz w:val="24"/>
        </w:rPr>
        <w:t>samtykke fra forvalteren af dronezonen</w:t>
      </w:r>
      <w:r w:rsidR="0014283E">
        <w:rPr>
          <w:rFonts w:ascii="Times New Roman" w:hAnsi="Times New Roman" w:cs="Times New Roman"/>
          <w:sz w:val="24"/>
        </w:rPr>
        <w:t>.</w:t>
      </w:r>
      <w:r>
        <w:rPr>
          <w:rFonts w:ascii="Times New Roman" w:hAnsi="Times New Roman" w:cs="Times New Roman"/>
          <w:sz w:val="24"/>
        </w:rPr>
        <w:t>«</w:t>
      </w:r>
    </w:p>
    <w:p w14:paraId="02912AA8" w14:textId="77777777" w:rsidR="004330C3" w:rsidRDefault="004330C3">
      <w:pPr>
        <w:rPr>
          <w:rFonts w:ascii="Times New Roman" w:hAnsi="Times New Roman"/>
          <w:sz w:val="24"/>
        </w:rPr>
      </w:pPr>
    </w:p>
    <w:p w14:paraId="41C50D7B" w14:textId="5BE7E7B6" w:rsidR="009A5B80" w:rsidRDefault="005E7994">
      <w:pPr>
        <w:rPr>
          <w:rFonts w:ascii="Times New Roman" w:hAnsi="Times New Roman"/>
          <w:sz w:val="24"/>
        </w:rPr>
      </w:pPr>
      <w:bookmarkStart w:id="5" w:name="_Hlk184286756"/>
      <w:r>
        <w:rPr>
          <w:rFonts w:ascii="Times New Roman" w:hAnsi="Times New Roman"/>
          <w:b/>
          <w:bCs/>
          <w:sz w:val="24"/>
        </w:rPr>
        <w:t>20</w:t>
      </w:r>
      <w:r w:rsidR="00AD2BAF">
        <w:rPr>
          <w:rFonts w:ascii="Times New Roman" w:hAnsi="Times New Roman"/>
          <w:b/>
          <w:bCs/>
          <w:sz w:val="24"/>
        </w:rPr>
        <w:t>.</w:t>
      </w:r>
      <w:r w:rsidR="00AD2BAF">
        <w:rPr>
          <w:rFonts w:ascii="Times New Roman" w:hAnsi="Times New Roman"/>
          <w:sz w:val="24"/>
        </w:rPr>
        <w:t xml:space="preserve"> </w:t>
      </w:r>
      <w:r w:rsidR="009A5B80" w:rsidRPr="009A5B80">
        <w:rPr>
          <w:rFonts w:ascii="Times New Roman" w:hAnsi="Times New Roman"/>
          <w:i/>
          <w:iCs/>
          <w:sz w:val="24"/>
        </w:rPr>
        <w:t>Kapitel 5</w:t>
      </w:r>
      <w:r w:rsidR="009A5B80">
        <w:rPr>
          <w:rFonts w:ascii="Times New Roman" w:hAnsi="Times New Roman"/>
          <w:sz w:val="24"/>
        </w:rPr>
        <w:t xml:space="preserve"> affattes således:</w:t>
      </w:r>
    </w:p>
    <w:p w14:paraId="52281D1D" w14:textId="34F5F987" w:rsidR="009A5B80" w:rsidRPr="009A5B80" w:rsidRDefault="00F60028" w:rsidP="009A5B80">
      <w:pPr>
        <w:jc w:val="center"/>
        <w:rPr>
          <w:rFonts w:ascii="Times New Roman" w:hAnsi="Times New Roman"/>
          <w:i/>
          <w:iCs/>
          <w:sz w:val="24"/>
        </w:rPr>
      </w:pPr>
      <w:r>
        <w:rPr>
          <w:rFonts w:ascii="Times New Roman" w:hAnsi="Times New Roman" w:cs="Times New Roman"/>
          <w:sz w:val="24"/>
        </w:rPr>
        <w:t>»</w:t>
      </w:r>
      <w:r w:rsidR="009A5B80" w:rsidRPr="009A5B80">
        <w:rPr>
          <w:rFonts w:ascii="Times New Roman" w:hAnsi="Times New Roman" w:cs="Times New Roman"/>
          <w:sz w:val="24"/>
        </w:rPr>
        <w:t>Kapitel 5</w:t>
      </w:r>
    </w:p>
    <w:p w14:paraId="62CA9B5C" w14:textId="4B8B751E" w:rsidR="00E35393" w:rsidRPr="005974B1" w:rsidRDefault="005F5FA4" w:rsidP="00E35393">
      <w:pPr>
        <w:spacing w:after="0" w:line="276" w:lineRule="auto"/>
        <w:jc w:val="center"/>
        <w:rPr>
          <w:rFonts w:ascii="Times New Roman" w:eastAsia="Times New Roman" w:hAnsi="Times New Roman" w:cs="Times New Roman"/>
          <w:i/>
          <w:iCs/>
          <w:sz w:val="24"/>
          <w:szCs w:val="20"/>
          <w:lang w:eastAsia="en-GB"/>
        </w:rPr>
      </w:pPr>
      <w:r>
        <w:rPr>
          <w:rFonts w:ascii="Times New Roman" w:eastAsia="Times New Roman" w:hAnsi="Times New Roman" w:cs="Times New Roman"/>
          <w:i/>
          <w:iCs/>
          <w:sz w:val="24"/>
          <w:szCs w:val="20"/>
          <w:lang w:eastAsia="en-GB"/>
        </w:rPr>
        <w:t>Droneflyvning med s</w:t>
      </w:r>
      <w:r w:rsidR="00E35393" w:rsidRPr="005974B1">
        <w:rPr>
          <w:rFonts w:ascii="Times New Roman" w:eastAsia="Times New Roman" w:hAnsi="Times New Roman" w:cs="Times New Roman"/>
          <w:i/>
          <w:iCs/>
          <w:sz w:val="24"/>
          <w:szCs w:val="20"/>
          <w:lang w:eastAsia="en-GB"/>
        </w:rPr>
        <w:t>tats</w:t>
      </w:r>
      <w:r w:rsidR="00074DD8">
        <w:rPr>
          <w:rFonts w:ascii="Times New Roman" w:eastAsia="Times New Roman" w:hAnsi="Times New Roman" w:cs="Times New Roman"/>
          <w:i/>
          <w:iCs/>
          <w:sz w:val="24"/>
          <w:szCs w:val="20"/>
          <w:lang w:eastAsia="en-GB"/>
        </w:rPr>
        <w:t>luftfartøjer</w:t>
      </w:r>
    </w:p>
    <w:p w14:paraId="11B6FAA8" w14:textId="77777777" w:rsidR="00E35393" w:rsidRDefault="00E35393" w:rsidP="00E35393">
      <w:pPr>
        <w:spacing w:after="0" w:line="276" w:lineRule="auto"/>
        <w:rPr>
          <w:rFonts w:ascii="Times New Roman" w:eastAsia="Times New Roman" w:hAnsi="Times New Roman" w:cs="Times New Roman"/>
          <w:sz w:val="24"/>
          <w:szCs w:val="20"/>
          <w:lang w:eastAsia="en-GB"/>
        </w:rPr>
      </w:pPr>
    </w:p>
    <w:p w14:paraId="33BAB787" w14:textId="665775DE" w:rsidR="00E35393" w:rsidRPr="005974B1" w:rsidRDefault="00E35393" w:rsidP="00E35393">
      <w:pPr>
        <w:spacing w:after="0" w:line="276" w:lineRule="auto"/>
        <w:rPr>
          <w:rFonts w:ascii="Times New Roman" w:eastAsia="Times New Roman" w:hAnsi="Times New Roman" w:cs="Times New Roman"/>
          <w:sz w:val="24"/>
          <w:szCs w:val="20"/>
          <w:lang w:eastAsia="en-GB"/>
        </w:rPr>
      </w:pPr>
      <w:r w:rsidRPr="005974B1">
        <w:rPr>
          <w:rFonts w:ascii="Times New Roman" w:eastAsia="Times New Roman" w:hAnsi="Times New Roman" w:cs="Times New Roman"/>
          <w:b/>
          <w:bCs/>
          <w:sz w:val="24"/>
          <w:szCs w:val="20"/>
          <w:lang w:eastAsia="en-GB"/>
        </w:rPr>
        <w:t>§ 25.</w:t>
      </w:r>
      <w:r w:rsidRPr="005974B1">
        <w:rPr>
          <w:rFonts w:ascii="Times New Roman" w:eastAsia="Times New Roman" w:hAnsi="Times New Roman" w:cs="Times New Roman"/>
          <w:sz w:val="24"/>
          <w:szCs w:val="20"/>
          <w:lang w:eastAsia="en-GB"/>
        </w:rPr>
        <w:t xml:space="preserve"> Reglerne i dette kapitel finder anvendelse på offentlige myndigheder og beredskabsmyndigheder, der som led i deres opgavevaretagelse </w:t>
      </w:r>
      <w:r w:rsidR="005F5FA4">
        <w:rPr>
          <w:rFonts w:ascii="Times New Roman" w:eastAsia="Times New Roman" w:hAnsi="Times New Roman" w:cs="Times New Roman"/>
          <w:sz w:val="24"/>
          <w:szCs w:val="20"/>
          <w:lang w:eastAsia="en-GB"/>
        </w:rPr>
        <w:t xml:space="preserve">kan </w:t>
      </w:r>
      <w:r w:rsidRPr="005974B1">
        <w:rPr>
          <w:rFonts w:ascii="Times New Roman" w:eastAsia="Times New Roman" w:hAnsi="Times New Roman" w:cs="Times New Roman"/>
          <w:sz w:val="24"/>
          <w:szCs w:val="20"/>
          <w:lang w:eastAsia="en-GB"/>
        </w:rPr>
        <w:t>flyve</w:t>
      </w:r>
      <w:r w:rsidR="005F5FA4">
        <w:rPr>
          <w:rFonts w:ascii="Times New Roman" w:eastAsia="Times New Roman" w:hAnsi="Times New Roman" w:cs="Times New Roman"/>
          <w:sz w:val="24"/>
          <w:szCs w:val="20"/>
          <w:lang w:eastAsia="en-GB"/>
        </w:rPr>
        <w:t xml:space="preserve"> med droner som statsluftfartøjer, når de udfører militær-, told</w:t>
      </w:r>
      <w:r w:rsidR="00571BBE">
        <w:rPr>
          <w:rFonts w:ascii="Times New Roman" w:eastAsia="Times New Roman" w:hAnsi="Times New Roman" w:cs="Times New Roman"/>
          <w:sz w:val="24"/>
          <w:szCs w:val="20"/>
          <w:lang w:eastAsia="en-GB"/>
        </w:rPr>
        <w:t>-</w:t>
      </w:r>
      <w:r w:rsidR="005F5FA4">
        <w:rPr>
          <w:rFonts w:ascii="Times New Roman" w:eastAsia="Times New Roman" w:hAnsi="Times New Roman" w:cs="Times New Roman"/>
          <w:sz w:val="24"/>
          <w:szCs w:val="20"/>
          <w:lang w:eastAsia="en-GB"/>
        </w:rPr>
        <w:t>, politi</w:t>
      </w:r>
      <w:r w:rsidR="00571BBE">
        <w:rPr>
          <w:rFonts w:ascii="Times New Roman" w:eastAsia="Times New Roman" w:hAnsi="Times New Roman" w:cs="Times New Roman"/>
          <w:sz w:val="24"/>
          <w:szCs w:val="20"/>
          <w:lang w:eastAsia="en-GB"/>
        </w:rPr>
        <w:t>-</w:t>
      </w:r>
      <w:r w:rsidR="005F5FA4">
        <w:rPr>
          <w:rFonts w:ascii="Times New Roman" w:eastAsia="Times New Roman" w:hAnsi="Times New Roman" w:cs="Times New Roman"/>
          <w:sz w:val="24"/>
          <w:szCs w:val="20"/>
          <w:lang w:eastAsia="en-GB"/>
        </w:rPr>
        <w:t>, eftersøgnings- og rednings-</w:t>
      </w:r>
      <w:r w:rsidR="00571BBE">
        <w:rPr>
          <w:rFonts w:ascii="Times New Roman" w:eastAsia="Times New Roman" w:hAnsi="Times New Roman" w:cs="Times New Roman"/>
          <w:sz w:val="24"/>
          <w:szCs w:val="20"/>
          <w:lang w:eastAsia="en-GB"/>
        </w:rPr>
        <w:t>,</w:t>
      </w:r>
      <w:r w:rsidR="005F5FA4">
        <w:rPr>
          <w:rFonts w:ascii="Times New Roman" w:eastAsia="Times New Roman" w:hAnsi="Times New Roman" w:cs="Times New Roman"/>
          <w:sz w:val="24"/>
          <w:szCs w:val="20"/>
          <w:lang w:eastAsia="en-GB"/>
        </w:rPr>
        <w:t xml:space="preserve"> brandsluknings-</w:t>
      </w:r>
      <w:r w:rsidR="00571BBE">
        <w:rPr>
          <w:rFonts w:ascii="Times New Roman" w:eastAsia="Times New Roman" w:hAnsi="Times New Roman" w:cs="Times New Roman"/>
          <w:sz w:val="24"/>
          <w:szCs w:val="20"/>
          <w:lang w:eastAsia="en-GB"/>
        </w:rPr>
        <w:t>,</w:t>
      </w:r>
      <w:r w:rsidR="005F5FA4">
        <w:rPr>
          <w:rFonts w:ascii="Times New Roman" w:eastAsia="Times New Roman" w:hAnsi="Times New Roman" w:cs="Times New Roman"/>
          <w:sz w:val="24"/>
          <w:szCs w:val="20"/>
          <w:lang w:eastAsia="en-GB"/>
        </w:rPr>
        <w:t xml:space="preserve"> grænsekontrol- og kystvagtsaktiviteter eller lignende aktiviteter eller tjenester</w:t>
      </w:r>
      <w:r w:rsidRPr="005974B1">
        <w:rPr>
          <w:rFonts w:ascii="Times New Roman" w:eastAsia="Times New Roman" w:hAnsi="Times New Roman" w:cs="Times New Roman"/>
          <w:sz w:val="24"/>
          <w:szCs w:val="20"/>
          <w:lang w:eastAsia="en-GB"/>
        </w:rPr>
        <w:t>. Bestemmelserne i dette kapitel kan ikke anvendes, når den offentlige myndighed flyver dronen i erhvervsmæssigt øjemed.</w:t>
      </w:r>
    </w:p>
    <w:p w14:paraId="5EA0659E" w14:textId="461049A9"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2.</w:t>
      </w:r>
      <w:r w:rsidRPr="005974B1">
        <w:rPr>
          <w:rFonts w:ascii="Times New Roman" w:eastAsia="Times New Roman" w:hAnsi="Times New Roman" w:cs="Times New Roman"/>
          <w:sz w:val="24"/>
          <w:szCs w:val="20"/>
          <w:lang w:eastAsia="en-GB"/>
        </w:rPr>
        <w:t> Offentlige myndigheder</w:t>
      </w:r>
      <w:r w:rsidR="002757C0">
        <w:rPr>
          <w:rFonts w:ascii="Times New Roman" w:eastAsia="Times New Roman" w:hAnsi="Times New Roman" w:cs="Times New Roman"/>
          <w:sz w:val="24"/>
          <w:szCs w:val="20"/>
          <w:lang w:eastAsia="en-GB"/>
        </w:rPr>
        <w:t xml:space="preserve"> og beredskabsmyndigheder</w:t>
      </w:r>
      <w:r w:rsidRPr="005974B1">
        <w:rPr>
          <w:rFonts w:ascii="Times New Roman" w:eastAsia="Times New Roman" w:hAnsi="Times New Roman" w:cs="Times New Roman"/>
          <w:sz w:val="24"/>
          <w:szCs w:val="20"/>
          <w:lang w:eastAsia="en-GB"/>
        </w:rPr>
        <w:t xml:space="preserve"> skal registrere sig som droneoperatør i henhold til artikel 14 i droneforordningen og skal have registreringsnummeret stående på samtlige droner tilknyttet myndigheden.</w:t>
      </w:r>
    </w:p>
    <w:p w14:paraId="4A6745B9" w14:textId="77777777" w:rsidR="00E35393" w:rsidRDefault="00E35393" w:rsidP="00E35393">
      <w:pPr>
        <w:spacing w:after="0" w:line="276" w:lineRule="auto"/>
        <w:rPr>
          <w:rFonts w:ascii="Times New Roman" w:eastAsia="Times New Roman" w:hAnsi="Times New Roman" w:cs="Times New Roman"/>
          <w:sz w:val="24"/>
          <w:szCs w:val="20"/>
          <w:lang w:eastAsia="en-GB"/>
        </w:rPr>
      </w:pPr>
    </w:p>
    <w:p w14:paraId="76EAB68D" w14:textId="32ED5BA0" w:rsidR="00E35393" w:rsidRPr="005974B1" w:rsidRDefault="00E35393" w:rsidP="00E35393">
      <w:pPr>
        <w:spacing w:after="0" w:line="276" w:lineRule="auto"/>
        <w:rPr>
          <w:rFonts w:ascii="Times New Roman" w:eastAsia="Times New Roman" w:hAnsi="Times New Roman" w:cs="Times New Roman"/>
          <w:sz w:val="24"/>
          <w:szCs w:val="20"/>
          <w:lang w:eastAsia="en-GB"/>
        </w:rPr>
      </w:pPr>
      <w:r w:rsidRPr="005974B1">
        <w:rPr>
          <w:rFonts w:ascii="Times New Roman" w:eastAsia="Times New Roman" w:hAnsi="Times New Roman" w:cs="Times New Roman"/>
          <w:b/>
          <w:bCs/>
          <w:sz w:val="24"/>
          <w:szCs w:val="20"/>
          <w:lang w:eastAsia="en-GB"/>
        </w:rPr>
        <w:t>§ 26.</w:t>
      </w:r>
      <w:r w:rsidRPr="005974B1">
        <w:rPr>
          <w:rFonts w:ascii="Times New Roman" w:eastAsia="Times New Roman" w:hAnsi="Times New Roman" w:cs="Times New Roman"/>
          <w:sz w:val="24"/>
          <w:szCs w:val="20"/>
          <w:lang w:eastAsia="en-GB"/>
        </w:rPr>
        <w:t xml:space="preserve"> Trafikstyrelsen </w:t>
      </w:r>
      <w:r w:rsidR="005F5FA4">
        <w:rPr>
          <w:rFonts w:ascii="Times New Roman" w:eastAsia="Times New Roman" w:hAnsi="Times New Roman" w:cs="Times New Roman"/>
          <w:sz w:val="24"/>
          <w:szCs w:val="20"/>
          <w:lang w:eastAsia="en-GB"/>
        </w:rPr>
        <w:t>og en offentlig myndighed eller beredskabsmyndighed skal indgå en aftale om</w:t>
      </w:r>
      <w:r w:rsidRPr="005974B1">
        <w:rPr>
          <w:rFonts w:ascii="Times New Roman" w:eastAsia="Times New Roman" w:hAnsi="Times New Roman" w:cs="Times New Roman"/>
          <w:sz w:val="24"/>
          <w:szCs w:val="20"/>
          <w:lang w:eastAsia="en-GB"/>
        </w:rPr>
        <w:t>, at en offentlig myndighed eller beredskabsmyndighed kan anvende reglerne i dette kapitel</w:t>
      </w:r>
      <w:r w:rsidR="005F5FA4">
        <w:rPr>
          <w:rFonts w:ascii="Times New Roman" w:eastAsia="Times New Roman" w:hAnsi="Times New Roman" w:cs="Times New Roman"/>
          <w:sz w:val="24"/>
          <w:szCs w:val="20"/>
          <w:lang w:eastAsia="en-GB"/>
        </w:rPr>
        <w:t>. D</w:t>
      </w:r>
      <w:r w:rsidRPr="005974B1">
        <w:rPr>
          <w:rFonts w:ascii="Times New Roman" w:eastAsia="Times New Roman" w:hAnsi="Times New Roman" w:cs="Times New Roman"/>
          <w:sz w:val="24"/>
          <w:szCs w:val="20"/>
          <w:lang w:eastAsia="en-GB"/>
        </w:rPr>
        <w:t xml:space="preserve">en offentlige myndighed eller beredskabsmyndighed </w:t>
      </w:r>
      <w:r w:rsidR="005F5FA4">
        <w:rPr>
          <w:rFonts w:ascii="Times New Roman" w:eastAsia="Times New Roman" w:hAnsi="Times New Roman" w:cs="Times New Roman"/>
          <w:sz w:val="24"/>
          <w:szCs w:val="20"/>
          <w:lang w:eastAsia="en-GB"/>
        </w:rPr>
        <w:t>fastsætter</w:t>
      </w:r>
      <w:r w:rsidR="00BD2269">
        <w:rPr>
          <w:rFonts w:ascii="Times New Roman" w:eastAsia="Times New Roman" w:hAnsi="Times New Roman" w:cs="Times New Roman"/>
          <w:sz w:val="24"/>
          <w:szCs w:val="20"/>
          <w:lang w:eastAsia="en-GB"/>
        </w:rPr>
        <w:t>,</w:t>
      </w:r>
      <w:r w:rsidR="005F5FA4">
        <w:rPr>
          <w:rFonts w:ascii="Times New Roman" w:eastAsia="Times New Roman" w:hAnsi="Times New Roman" w:cs="Times New Roman"/>
          <w:sz w:val="24"/>
          <w:szCs w:val="20"/>
          <w:lang w:eastAsia="en-GB"/>
        </w:rPr>
        <w:t xml:space="preserve"> efter aftale med Trafikstyrelsen</w:t>
      </w:r>
      <w:r w:rsidR="00BD2269">
        <w:rPr>
          <w:rFonts w:ascii="Times New Roman" w:eastAsia="Times New Roman" w:hAnsi="Times New Roman" w:cs="Times New Roman"/>
          <w:sz w:val="24"/>
          <w:szCs w:val="20"/>
          <w:lang w:eastAsia="en-GB"/>
        </w:rPr>
        <w:t>,</w:t>
      </w:r>
      <w:r w:rsidR="005F5FA4">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sz w:val="24"/>
          <w:szCs w:val="20"/>
          <w:lang w:eastAsia="en-GB"/>
        </w:rPr>
        <w:t>kompetence- og uddannelseskrav til de fjernpiloter, der skal flyve i henhold til dette kapitel.</w:t>
      </w:r>
    </w:p>
    <w:p w14:paraId="256A3217" w14:textId="0B1E565E"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2.</w:t>
      </w:r>
      <w:r w:rsidRPr="005974B1">
        <w:rPr>
          <w:rFonts w:ascii="Times New Roman" w:eastAsia="Times New Roman" w:hAnsi="Times New Roman" w:cs="Times New Roman"/>
          <w:sz w:val="24"/>
          <w:szCs w:val="20"/>
          <w:lang w:eastAsia="en-GB"/>
        </w:rPr>
        <w:t xml:space="preserve"> En offentlig myndigheds </w:t>
      </w:r>
      <w:r w:rsidR="00CA3E7E">
        <w:rPr>
          <w:rFonts w:ascii="Times New Roman" w:eastAsia="Times New Roman" w:hAnsi="Times New Roman" w:cs="Times New Roman"/>
          <w:sz w:val="24"/>
          <w:szCs w:val="20"/>
          <w:lang w:eastAsia="en-GB"/>
        </w:rPr>
        <w:t xml:space="preserve">eller beredskabsmyndigheds </w:t>
      </w:r>
      <w:r w:rsidRPr="005974B1">
        <w:rPr>
          <w:rFonts w:ascii="Times New Roman" w:eastAsia="Times New Roman" w:hAnsi="Times New Roman" w:cs="Times New Roman"/>
          <w:sz w:val="24"/>
          <w:szCs w:val="20"/>
          <w:lang w:eastAsia="en-GB"/>
        </w:rPr>
        <w:t>fjernpiloter skal efter gennemførelse af uddannelse løbende vedligeholde og udbygge deres flyvefærdigheder i henhold til dette kapitel.</w:t>
      </w:r>
    </w:p>
    <w:p w14:paraId="7610615D" w14:textId="747ABB3A"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3.</w:t>
      </w:r>
      <w:r w:rsidRPr="005974B1">
        <w:rPr>
          <w:rFonts w:ascii="Times New Roman" w:eastAsia="Times New Roman" w:hAnsi="Times New Roman" w:cs="Times New Roman"/>
          <w:sz w:val="24"/>
          <w:szCs w:val="20"/>
          <w:lang w:eastAsia="en-GB"/>
        </w:rPr>
        <w:t xml:space="preserve"> Fjernpiloter omfattet af stk. 1 og 2, må kun anvende drone i henhold til dette kapitel, hvis fjernpiloten har gennemført uddannelse </w:t>
      </w:r>
      <w:r w:rsidR="002879CB">
        <w:rPr>
          <w:rFonts w:ascii="Times New Roman" w:eastAsia="Times New Roman" w:hAnsi="Times New Roman" w:cs="Times New Roman"/>
          <w:sz w:val="24"/>
          <w:szCs w:val="20"/>
          <w:lang w:eastAsia="en-GB"/>
        </w:rPr>
        <w:t xml:space="preserve">og eventuel videreuddannelse </w:t>
      </w:r>
      <w:r w:rsidRPr="005974B1">
        <w:rPr>
          <w:rFonts w:ascii="Times New Roman" w:eastAsia="Times New Roman" w:hAnsi="Times New Roman" w:cs="Times New Roman"/>
          <w:sz w:val="24"/>
          <w:szCs w:val="20"/>
          <w:lang w:eastAsia="en-GB"/>
        </w:rPr>
        <w:t>i henhold til de procedurer, der aftales efter stk. 1.</w:t>
      </w:r>
    </w:p>
    <w:p w14:paraId="63324F58" w14:textId="77777777" w:rsidR="00983262" w:rsidRDefault="00983262" w:rsidP="00E35393">
      <w:pPr>
        <w:spacing w:after="0" w:line="276" w:lineRule="auto"/>
        <w:rPr>
          <w:rFonts w:ascii="Times New Roman" w:eastAsia="Times New Roman" w:hAnsi="Times New Roman" w:cs="Times New Roman"/>
          <w:sz w:val="24"/>
          <w:szCs w:val="20"/>
          <w:lang w:eastAsia="en-GB"/>
        </w:rPr>
      </w:pPr>
    </w:p>
    <w:p w14:paraId="6D7411C9" w14:textId="4B0B6A46" w:rsidR="00E35393" w:rsidRPr="00983262" w:rsidRDefault="00E35393" w:rsidP="00983262">
      <w:pPr>
        <w:spacing w:after="0" w:line="276" w:lineRule="auto"/>
        <w:jc w:val="center"/>
        <w:rPr>
          <w:rFonts w:ascii="Times New Roman" w:eastAsia="Times New Roman" w:hAnsi="Times New Roman" w:cs="Times New Roman"/>
          <w:i/>
          <w:iCs/>
          <w:sz w:val="24"/>
          <w:szCs w:val="20"/>
          <w:lang w:eastAsia="en-GB"/>
        </w:rPr>
      </w:pPr>
      <w:r w:rsidRPr="00983262">
        <w:rPr>
          <w:rFonts w:ascii="Times New Roman" w:eastAsia="Times New Roman" w:hAnsi="Times New Roman" w:cs="Times New Roman"/>
          <w:i/>
          <w:iCs/>
          <w:sz w:val="24"/>
          <w:szCs w:val="20"/>
          <w:lang w:eastAsia="en-GB"/>
        </w:rPr>
        <w:lastRenderedPageBreak/>
        <w:t>Generelle sikkerhedsregler</w:t>
      </w:r>
    </w:p>
    <w:p w14:paraId="18DB4688" w14:textId="77777777" w:rsidR="00E35393" w:rsidRDefault="00E35393" w:rsidP="00E35393">
      <w:pPr>
        <w:spacing w:after="0" w:line="276" w:lineRule="auto"/>
        <w:rPr>
          <w:rFonts w:ascii="Times New Roman" w:eastAsia="Times New Roman" w:hAnsi="Times New Roman" w:cs="Times New Roman"/>
          <w:sz w:val="24"/>
          <w:szCs w:val="20"/>
          <w:lang w:eastAsia="en-GB"/>
        </w:rPr>
      </w:pPr>
    </w:p>
    <w:p w14:paraId="2F2D8249" w14:textId="512BFE7C" w:rsidR="00E35393" w:rsidRPr="005974B1" w:rsidRDefault="00E35393" w:rsidP="00E35393">
      <w:pPr>
        <w:spacing w:after="0" w:line="276" w:lineRule="auto"/>
        <w:rPr>
          <w:rFonts w:ascii="Times New Roman" w:eastAsia="Times New Roman" w:hAnsi="Times New Roman" w:cs="Times New Roman"/>
          <w:sz w:val="24"/>
          <w:szCs w:val="20"/>
          <w:lang w:eastAsia="en-GB"/>
        </w:rPr>
      </w:pPr>
      <w:r w:rsidRPr="005974B1">
        <w:rPr>
          <w:rFonts w:ascii="Times New Roman" w:eastAsia="Times New Roman" w:hAnsi="Times New Roman" w:cs="Times New Roman"/>
          <w:b/>
          <w:bCs/>
          <w:sz w:val="24"/>
          <w:szCs w:val="20"/>
          <w:lang w:eastAsia="en-GB"/>
        </w:rPr>
        <w:t>§ 27.</w:t>
      </w:r>
      <w:r w:rsidRPr="005974B1">
        <w:rPr>
          <w:rFonts w:ascii="Times New Roman" w:eastAsia="Times New Roman" w:hAnsi="Times New Roman" w:cs="Times New Roman"/>
          <w:sz w:val="24"/>
          <w:szCs w:val="20"/>
          <w:lang w:eastAsia="en-GB"/>
        </w:rPr>
        <w:t> Droneoperationer efter reglerne i dette kapitel skal ske med agtpågivenhed, forsigtighed og iagttagelse af de flyvesikkerhedsrisici, som operationen kan medføre.</w:t>
      </w:r>
      <w:r w:rsidR="005F5FA4">
        <w:rPr>
          <w:rFonts w:ascii="Times New Roman" w:eastAsia="Times New Roman" w:hAnsi="Times New Roman" w:cs="Times New Roman"/>
          <w:sz w:val="24"/>
          <w:szCs w:val="20"/>
          <w:lang w:eastAsia="en-GB"/>
        </w:rPr>
        <w:t xml:space="preserve"> </w:t>
      </w:r>
      <w:r w:rsidR="00DD698E">
        <w:rPr>
          <w:rFonts w:ascii="Times New Roman" w:eastAsia="Times New Roman" w:hAnsi="Times New Roman" w:cs="Times New Roman"/>
          <w:sz w:val="24"/>
          <w:szCs w:val="20"/>
          <w:lang w:eastAsia="en-GB"/>
        </w:rPr>
        <w:t>Den offentlige m</w:t>
      </w:r>
      <w:r w:rsidR="005F5FA4">
        <w:rPr>
          <w:rFonts w:ascii="Times New Roman" w:eastAsia="Times New Roman" w:hAnsi="Times New Roman" w:cs="Times New Roman"/>
          <w:sz w:val="24"/>
          <w:szCs w:val="20"/>
          <w:lang w:eastAsia="en-GB"/>
        </w:rPr>
        <w:t>yndighed</w:t>
      </w:r>
      <w:r w:rsidR="00DD698E">
        <w:rPr>
          <w:rFonts w:ascii="Times New Roman" w:eastAsia="Times New Roman" w:hAnsi="Times New Roman" w:cs="Times New Roman"/>
          <w:sz w:val="24"/>
          <w:szCs w:val="20"/>
          <w:lang w:eastAsia="en-GB"/>
        </w:rPr>
        <w:t xml:space="preserve"> eller beredskabsmyndigheden</w:t>
      </w:r>
      <w:r w:rsidR="005F5FA4">
        <w:rPr>
          <w:rFonts w:ascii="Times New Roman" w:eastAsia="Times New Roman" w:hAnsi="Times New Roman" w:cs="Times New Roman"/>
          <w:sz w:val="24"/>
          <w:szCs w:val="20"/>
          <w:lang w:eastAsia="en-GB"/>
        </w:rPr>
        <w:t xml:space="preserve"> skal sammen med Trafikstyrelsen sikre, at der sker adskillelse mellem myndighedens drone og eventuelle civile luftfartøjer, både bemandede og ubemandede, som flyver i området, hvor dronen skal flyves.</w:t>
      </w:r>
    </w:p>
    <w:p w14:paraId="7FEBEACE" w14:textId="6C7DECB7"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2.</w:t>
      </w:r>
      <w:r w:rsidRPr="005974B1">
        <w:rPr>
          <w:rFonts w:ascii="Times New Roman" w:eastAsia="Times New Roman" w:hAnsi="Times New Roman" w:cs="Times New Roman"/>
          <w:sz w:val="24"/>
          <w:szCs w:val="20"/>
          <w:lang w:eastAsia="en-GB"/>
        </w:rPr>
        <w:t xml:space="preserve"> Inden påbegyndelse af </w:t>
      </w:r>
      <w:r w:rsidR="00074DD8">
        <w:rPr>
          <w:rFonts w:ascii="Times New Roman" w:eastAsia="Times New Roman" w:hAnsi="Times New Roman" w:cs="Times New Roman"/>
          <w:sz w:val="24"/>
          <w:szCs w:val="20"/>
          <w:lang w:eastAsia="en-GB"/>
        </w:rPr>
        <w:t>drone</w:t>
      </w:r>
      <w:r w:rsidRPr="005974B1">
        <w:rPr>
          <w:rFonts w:ascii="Times New Roman" w:eastAsia="Times New Roman" w:hAnsi="Times New Roman" w:cs="Times New Roman"/>
          <w:sz w:val="24"/>
          <w:szCs w:val="20"/>
          <w:lang w:eastAsia="en-GB"/>
        </w:rPr>
        <w:t>operationer efter dette kapitel, skal den offentlige myndighed</w:t>
      </w:r>
      <w:r w:rsidR="005A2158">
        <w:rPr>
          <w:rFonts w:ascii="Times New Roman" w:eastAsia="Times New Roman" w:hAnsi="Times New Roman" w:cs="Times New Roman"/>
          <w:sz w:val="24"/>
          <w:szCs w:val="20"/>
          <w:lang w:eastAsia="en-GB"/>
        </w:rPr>
        <w:t xml:space="preserve"> eller beredskabsmyndigheden</w:t>
      </w:r>
      <w:r w:rsidRPr="005974B1">
        <w:rPr>
          <w:rFonts w:ascii="Times New Roman" w:eastAsia="Times New Roman" w:hAnsi="Times New Roman" w:cs="Times New Roman"/>
          <w:sz w:val="24"/>
          <w:szCs w:val="20"/>
          <w:lang w:eastAsia="en-GB"/>
        </w:rPr>
        <w:t xml:space="preserve"> foretage en operationel risikovurdering i overensstemmelse med bilag 3.</w:t>
      </w:r>
      <w:r w:rsidR="005F5FA4">
        <w:rPr>
          <w:rFonts w:ascii="Times New Roman" w:eastAsia="Times New Roman" w:hAnsi="Times New Roman" w:cs="Times New Roman"/>
          <w:sz w:val="24"/>
          <w:szCs w:val="20"/>
          <w:lang w:eastAsia="en-GB"/>
        </w:rPr>
        <w:t xml:space="preserve"> Den operationelle risikovurdering skal være fastsat i en procedure eller et scenarie</w:t>
      </w:r>
      <w:r w:rsidR="00F613C5">
        <w:rPr>
          <w:rFonts w:ascii="Times New Roman" w:eastAsia="Times New Roman" w:hAnsi="Times New Roman" w:cs="Times New Roman"/>
          <w:sz w:val="24"/>
          <w:szCs w:val="20"/>
          <w:lang w:eastAsia="en-GB"/>
        </w:rPr>
        <w:t>, som er udarbejdet af myndigheden og Trafikstyrelsen</w:t>
      </w:r>
      <w:r w:rsidR="005F5FA4">
        <w:rPr>
          <w:rFonts w:ascii="Times New Roman" w:eastAsia="Times New Roman" w:hAnsi="Times New Roman" w:cs="Times New Roman"/>
          <w:sz w:val="24"/>
          <w:szCs w:val="20"/>
          <w:lang w:eastAsia="en-GB"/>
        </w:rPr>
        <w:t>.</w:t>
      </w:r>
    </w:p>
    <w:p w14:paraId="189BDB32" w14:textId="3DFB2938"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3.</w:t>
      </w:r>
      <w:r w:rsidRPr="005974B1">
        <w:rPr>
          <w:rFonts w:ascii="Times New Roman" w:eastAsia="Times New Roman" w:hAnsi="Times New Roman" w:cs="Times New Roman"/>
          <w:sz w:val="24"/>
          <w:szCs w:val="20"/>
          <w:lang w:eastAsia="en-GB"/>
        </w:rPr>
        <w:t> I tilfælde af havari</w:t>
      </w:r>
      <w:r w:rsidR="00383844">
        <w:rPr>
          <w:rFonts w:ascii="Times New Roman" w:eastAsia="Times New Roman" w:hAnsi="Times New Roman" w:cs="Times New Roman"/>
          <w:sz w:val="24"/>
          <w:szCs w:val="20"/>
          <w:lang w:eastAsia="en-GB"/>
        </w:rPr>
        <w:t>,</w:t>
      </w:r>
      <w:r w:rsidRPr="005974B1">
        <w:rPr>
          <w:rFonts w:ascii="Times New Roman" w:eastAsia="Times New Roman" w:hAnsi="Times New Roman" w:cs="Times New Roman"/>
          <w:sz w:val="24"/>
          <w:szCs w:val="20"/>
          <w:lang w:eastAsia="en-GB"/>
        </w:rPr>
        <w:t xml:space="preserve"> nærved-havari</w:t>
      </w:r>
      <w:r w:rsidR="00383844">
        <w:rPr>
          <w:rFonts w:ascii="Times New Roman" w:eastAsia="Times New Roman" w:hAnsi="Times New Roman" w:cs="Times New Roman"/>
          <w:sz w:val="24"/>
          <w:szCs w:val="20"/>
          <w:lang w:eastAsia="en-GB"/>
        </w:rPr>
        <w:t xml:space="preserve"> eller hændelse</w:t>
      </w:r>
      <w:r w:rsidRPr="005974B1">
        <w:rPr>
          <w:rFonts w:ascii="Times New Roman" w:eastAsia="Times New Roman" w:hAnsi="Times New Roman" w:cs="Times New Roman"/>
          <w:sz w:val="24"/>
          <w:szCs w:val="20"/>
          <w:lang w:eastAsia="en-GB"/>
        </w:rPr>
        <w:t xml:space="preserve">, skal den offentlige myndighed </w:t>
      </w:r>
      <w:r w:rsidR="005A3C46">
        <w:rPr>
          <w:rFonts w:ascii="Times New Roman" w:eastAsia="Times New Roman" w:hAnsi="Times New Roman" w:cs="Times New Roman"/>
          <w:sz w:val="24"/>
          <w:szCs w:val="20"/>
          <w:lang w:eastAsia="en-GB"/>
        </w:rPr>
        <w:t xml:space="preserve">eller beredskabsmyndigheden </w:t>
      </w:r>
      <w:r w:rsidRPr="005974B1">
        <w:rPr>
          <w:rFonts w:ascii="Times New Roman" w:eastAsia="Times New Roman" w:hAnsi="Times New Roman" w:cs="Times New Roman"/>
          <w:sz w:val="24"/>
          <w:szCs w:val="20"/>
          <w:lang w:eastAsia="en-GB"/>
        </w:rPr>
        <w:t>udarbejde en hændelsesindberetning, der bl.a. indeholder oplysninger om operationen, risikovurderingen og afbødende foranstaltninger.</w:t>
      </w:r>
    </w:p>
    <w:p w14:paraId="2E34D878" w14:textId="77777777"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4.</w:t>
      </w:r>
      <w:r w:rsidRPr="005974B1">
        <w:rPr>
          <w:rFonts w:ascii="Times New Roman" w:eastAsia="Times New Roman" w:hAnsi="Times New Roman" w:cs="Times New Roman"/>
          <w:sz w:val="24"/>
          <w:szCs w:val="20"/>
          <w:lang w:eastAsia="en-GB"/>
        </w:rPr>
        <w:t> En hændelsesindberetning efter stk. 3 skal indrapporteres efter Europa-Parlamentets og Rådets forordning (EU) 376/2014 af 3. april 2014.</w:t>
      </w:r>
    </w:p>
    <w:p w14:paraId="4CB5A25F" w14:textId="77777777" w:rsidR="00867D27" w:rsidRDefault="00867D27" w:rsidP="00E35393">
      <w:pPr>
        <w:spacing w:after="0" w:line="276" w:lineRule="auto"/>
        <w:rPr>
          <w:rFonts w:ascii="Times New Roman" w:eastAsia="Times New Roman" w:hAnsi="Times New Roman" w:cs="Times New Roman"/>
          <w:sz w:val="24"/>
          <w:szCs w:val="20"/>
          <w:lang w:eastAsia="en-GB"/>
        </w:rPr>
      </w:pPr>
    </w:p>
    <w:p w14:paraId="3C613C20" w14:textId="118C4166" w:rsidR="00E35393" w:rsidRPr="00867D27" w:rsidRDefault="00E35393" w:rsidP="00867D27">
      <w:pPr>
        <w:spacing w:after="0" w:line="276" w:lineRule="auto"/>
        <w:jc w:val="center"/>
        <w:rPr>
          <w:rFonts w:ascii="Times New Roman" w:eastAsia="Times New Roman" w:hAnsi="Times New Roman" w:cs="Times New Roman"/>
          <w:i/>
          <w:iCs/>
          <w:sz w:val="24"/>
          <w:szCs w:val="20"/>
          <w:lang w:eastAsia="en-GB"/>
        </w:rPr>
      </w:pPr>
      <w:r w:rsidRPr="00867D27">
        <w:rPr>
          <w:rFonts w:ascii="Times New Roman" w:eastAsia="Times New Roman" w:hAnsi="Times New Roman" w:cs="Times New Roman"/>
          <w:i/>
          <w:iCs/>
          <w:sz w:val="24"/>
          <w:szCs w:val="20"/>
          <w:lang w:eastAsia="en-GB"/>
        </w:rPr>
        <w:t>Droneoperationer tæt på eller over flyvesikringskritiske områder og andre geografiske dronezoner</w:t>
      </w:r>
    </w:p>
    <w:p w14:paraId="794C6ADE" w14:textId="77777777" w:rsidR="00E35393" w:rsidRDefault="00E35393" w:rsidP="00E35393">
      <w:pPr>
        <w:spacing w:after="0" w:line="276" w:lineRule="auto"/>
        <w:rPr>
          <w:rFonts w:ascii="Times New Roman" w:eastAsia="Times New Roman" w:hAnsi="Times New Roman" w:cs="Times New Roman"/>
          <w:sz w:val="24"/>
          <w:szCs w:val="20"/>
          <w:lang w:eastAsia="en-GB"/>
        </w:rPr>
      </w:pPr>
    </w:p>
    <w:p w14:paraId="03ACBF49" w14:textId="2102DBD8" w:rsidR="00E35393" w:rsidRPr="005974B1" w:rsidRDefault="00E35393" w:rsidP="00E35393">
      <w:pPr>
        <w:spacing w:after="0" w:line="276" w:lineRule="auto"/>
        <w:rPr>
          <w:rFonts w:ascii="Times New Roman" w:eastAsia="Times New Roman" w:hAnsi="Times New Roman" w:cs="Times New Roman"/>
          <w:sz w:val="24"/>
          <w:szCs w:val="20"/>
          <w:lang w:eastAsia="en-GB"/>
        </w:rPr>
      </w:pPr>
      <w:r w:rsidRPr="005974B1">
        <w:rPr>
          <w:rFonts w:ascii="Times New Roman" w:eastAsia="Times New Roman" w:hAnsi="Times New Roman" w:cs="Times New Roman"/>
          <w:b/>
          <w:bCs/>
          <w:sz w:val="24"/>
          <w:szCs w:val="20"/>
          <w:lang w:eastAsia="en-GB"/>
        </w:rPr>
        <w:t>§ 28.</w:t>
      </w:r>
      <w:r w:rsidRPr="005974B1">
        <w:rPr>
          <w:rFonts w:ascii="Times New Roman" w:eastAsia="Times New Roman" w:hAnsi="Times New Roman" w:cs="Times New Roman"/>
          <w:sz w:val="24"/>
          <w:szCs w:val="20"/>
          <w:lang w:eastAsia="en-GB"/>
        </w:rPr>
        <w:t> En offentlig myndighed</w:t>
      </w:r>
      <w:r w:rsidR="00F44458">
        <w:rPr>
          <w:rFonts w:ascii="Times New Roman" w:eastAsia="Times New Roman" w:hAnsi="Times New Roman" w:cs="Times New Roman"/>
          <w:sz w:val="24"/>
          <w:szCs w:val="20"/>
          <w:lang w:eastAsia="en-GB"/>
        </w:rPr>
        <w:t xml:space="preserve"> eller beredskabsmyndighed</w:t>
      </w:r>
      <w:r w:rsidRPr="005974B1">
        <w:rPr>
          <w:rFonts w:ascii="Times New Roman" w:eastAsia="Times New Roman" w:hAnsi="Times New Roman" w:cs="Times New Roman"/>
          <w:sz w:val="24"/>
          <w:szCs w:val="20"/>
          <w:lang w:eastAsia="en-GB"/>
        </w:rPr>
        <w:t xml:space="preserve"> kan foretage </w:t>
      </w:r>
      <w:r w:rsidR="00443996">
        <w:rPr>
          <w:rFonts w:ascii="Times New Roman" w:eastAsia="Times New Roman" w:hAnsi="Times New Roman" w:cs="Times New Roman"/>
          <w:sz w:val="24"/>
          <w:szCs w:val="20"/>
          <w:lang w:eastAsia="en-GB"/>
        </w:rPr>
        <w:t>drone</w:t>
      </w:r>
      <w:r w:rsidRPr="005974B1">
        <w:rPr>
          <w:rFonts w:ascii="Times New Roman" w:eastAsia="Times New Roman" w:hAnsi="Times New Roman" w:cs="Times New Roman"/>
          <w:sz w:val="24"/>
          <w:szCs w:val="20"/>
          <w:lang w:eastAsia="en-GB"/>
        </w:rPr>
        <w:t>operationer over områder samt over flyvehøjder eller tættere på end de afstandskrav, der er fastsat for indehavere af kompetencecertifikat i § 9 og § 10</w:t>
      </w:r>
      <w:r w:rsidR="00D00338">
        <w:rPr>
          <w:rFonts w:ascii="Times New Roman" w:eastAsia="Times New Roman" w:hAnsi="Times New Roman" w:cs="Times New Roman"/>
          <w:sz w:val="24"/>
          <w:szCs w:val="20"/>
          <w:lang w:eastAsia="en-GB"/>
        </w:rPr>
        <w:t>,</w:t>
      </w:r>
      <w:r w:rsidRPr="005974B1">
        <w:rPr>
          <w:rFonts w:ascii="Times New Roman" w:eastAsia="Times New Roman" w:hAnsi="Times New Roman" w:cs="Times New Roman"/>
          <w:sz w:val="24"/>
          <w:szCs w:val="20"/>
          <w:lang w:eastAsia="en-GB"/>
        </w:rPr>
        <w:t xml:space="preserve"> efter procedurer aftalt mellem den offentlige myndighed </w:t>
      </w:r>
      <w:r w:rsidR="00F44458">
        <w:rPr>
          <w:rFonts w:ascii="Times New Roman" w:eastAsia="Times New Roman" w:hAnsi="Times New Roman" w:cs="Times New Roman"/>
          <w:sz w:val="24"/>
          <w:szCs w:val="20"/>
          <w:lang w:eastAsia="en-GB"/>
        </w:rPr>
        <w:t xml:space="preserve">eller beredskabsmyndighed </w:t>
      </w:r>
      <w:r w:rsidRPr="005974B1">
        <w:rPr>
          <w:rFonts w:ascii="Times New Roman" w:eastAsia="Times New Roman" w:hAnsi="Times New Roman" w:cs="Times New Roman"/>
          <w:sz w:val="24"/>
          <w:szCs w:val="20"/>
          <w:lang w:eastAsia="en-GB"/>
        </w:rPr>
        <w:t>og Trafikstyrelsen.</w:t>
      </w:r>
    </w:p>
    <w:p w14:paraId="15331815" w14:textId="5A9AF6F5"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2.</w:t>
      </w:r>
      <w:r w:rsidRPr="005974B1">
        <w:rPr>
          <w:rFonts w:ascii="Times New Roman" w:eastAsia="Times New Roman" w:hAnsi="Times New Roman" w:cs="Times New Roman"/>
          <w:sz w:val="24"/>
          <w:szCs w:val="20"/>
          <w:lang w:eastAsia="en-GB"/>
        </w:rPr>
        <w:t xml:space="preserve"> Hvis der ikke er fastsat en procedure i henhold til stk. 1, kan den offentlige myndighed </w:t>
      </w:r>
      <w:r w:rsidR="00F44458">
        <w:rPr>
          <w:rFonts w:ascii="Times New Roman" w:eastAsia="Times New Roman" w:hAnsi="Times New Roman" w:cs="Times New Roman"/>
          <w:sz w:val="24"/>
          <w:szCs w:val="20"/>
          <w:lang w:eastAsia="en-GB"/>
        </w:rPr>
        <w:t xml:space="preserve">eller beredskabsmyndighed </w:t>
      </w:r>
      <w:r w:rsidRPr="005974B1">
        <w:rPr>
          <w:rFonts w:ascii="Times New Roman" w:eastAsia="Times New Roman" w:hAnsi="Times New Roman" w:cs="Times New Roman"/>
          <w:sz w:val="24"/>
          <w:szCs w:val="20"/>
          <w:lang w:eastAsia="en-GB"/>
        </w:rPr>
        <w:t>på stedet aftale vilkår for den konkrete droneoperation med relevante aktører.</w:t>
      </w:r>
    </w:p>
    <w:p w14:paraId="642F98D2" w14:textId="05F5D8DA" w:rsidR="00E35393" w:rsidRPr="005974B1" w:rsidRDefault="00E35393" w:rsidP="003B327C">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Stk. 3.</w:t>
      </w:r>
      <w:r w:rsidRPr="005974B1">
        <w:rPr>
          <w:rFonts w:ascii="Times New Roman" w:eastAsia="Times New Roman" w:hAnsi="Times New Roman" w:cs="Times New Roman"/>
          <w:sz w:val="24"/>
          <w:szCs w:val="20"/>
          <w:lang w:eastAsia="en-GB"/>
        </w:rPr>
        <w:t> En aftale efter stk. 2 skal kunne dokumenteres og skal efter anmodning fremsendes til Trafikstyrelsen.</w:t>
      </w:r>
    </w:p>
    <w:p w14:paraId="11069D2A" w14:textId="77777777" w:rsidR="00E35393" w:rsidRDefault="00E35393" w:rsidP="00E35393">
      <w:pPr>
        <w:spacing w:after="0" w:line="276" w:lineRule="auto"/>
        <w:rPr>
          <w:rFonts w:ascii="Times New Roman" w:eastAsia="Times New Roman" w:hAnsi="Times New Roman" w:cs="Times New Roman"/>
          <w:sz w:val="24"/>
          <w:szCs w:val="20"/>
          <w:lang w:eastAsia="en-GB"/>
        </w:rPr>
      </w:pPr>
    </w:p>
    <w:p w14:paraId="5FE5BC82" w14:textId="55344E2A" w:rsidR="0013777C" w:rsidRDefault="00E35393" w:rsidP="00E35393">
      <w:pPr>
        <w:spacing w:after="0" w:line="276" w:lineRule="auto"/>
        <w:rPr>
          <w:rFonts w:ascii="Times New Roman" w:eastAsia="Times New Roman" w:hAnsi="Times New Roman" w:cs="Times New Roman"/>
          <w:sz w:val="24"/>
          <w:szCs w:val="20"/>
          <w:lang w:eastAsia="en-GB"/>
        </w:rPr>
      </w:pPr>
      <w:r w:rsidRPr="005974B1">
        <w:rPr>
          <w:rFonts w:ascii="Times New Roman" w:eastAsia="Times New Roman" w:hAnsi="Times New Roman" w:cs="Times New Roman"/>
          <w:b/>
          <w:bCs/>
          <w:sz w:val="24"/>
          <w:szCs w:val="20"/>
          <w:lang w:eastAsia="en-GB"/>
        </w:rPr>
        <w:t>§ 29.</w:t>
      </w:r>
      <w:r w:rsidRPr="005974B1">
        <w:rPr>
          <w:rFonts w:ascii="Times New Roman" w:eastAsia="Times New Roman" w:hAnsi="Times New Roman" w:cs="Times New Roman"/>
          <w:sz w:val="24"/>
          <w:szCs w:val="20"/>
          <w:lang w:eastAsia="en-GB"/>
        </w:rPr>
        <w:t xml:space="preserve"> En offentlig myndighed </w:t>
      </w:r>
      <w:r w:rsidR="00F44458">
        <w:rPr>
          <w:rFonts w:ascii="Times New Roman" w:eastAsia="Times New Roman" w:hAnsi="Times New Roman" w:cs="Times New Roman"/>
          <w:sz w:val="24"/>
          <w:szCs w:val="20"/>
          <w:lang w:eastAsia="en-GB"/>
        </w:rPr>
        <w:t xml:space="preserve">eller beredskabsmyndighed </w:t>
      </w:r>
      <w:r w:rsidRPr="005974B1">
        <w:rPr>
          <w:rFonts w:ascii="Times New Roman" w:eastAsia="Times New Roman" w:hAnsi="Times New Roman" w:cs="Times New Roman"/>
          <w:sz w:val="24"/>
          <w:szCs w:val="20"/>
          <w:lang w:eastAsia="en-GB"/>
        </w:rPr>
        <w:t xml:space="preserve">kan foretage </w:t>
      </w:r>
      <w:r w:rsidR="00074DD8">
        <w:rPr>
          <w:rFonts w:ascii="Times New Roman" w:eastAsia="Times New Roman" w:hAnsi="Times New Roman" w:cs="Times New Roman"/>
          <w:sz w:val="24"/>
          <w:szCs w:val="20"/>
          <w:lang w:eastAsia="en-GB"/>
        </w:rPr>
        <w:t>drone</w:t>
      </w:r>
      <w:r w:rsidRPr="005974B1">
        <w:rPr>
          <w:rFonts w:ascii="Times New Roman" w:eastAsia="Times New Roman" w:hAnsi="Times New Roman" w:cs="Times New Roman"/>
          <w:sz w:val="24"/>
          <w:szCs w:val="20"/>
          <w:lang w:eastAsia="en-GB"/>
        </w:rPr>
        <w:t xml:space="preserve">operationer over eller horisontalt tættere på end de afstandskrav, </w:t>
      </w:r>
      <w:r w:rsidR="00246D78">
        <w:rPr>
          <w:rFonts w:ascii="Times New Roman" w:eastAsia="Times New Roman" w:hAnsi="Times New Roman" w:cs="Times New Roman"/>
          <w:sz w:val="24"/>
          <w:szCs w:val="20"/>
          <w:lang w:eastAsia="en-GB"/>
        </w:rPr>
        <w:t xml:space="preserve">som </w:t>
      </w:r>
      <w:r w:rsidRPr="005974B1">
        <w:rPr>
          <w:rFonts w:ascii="Times New Roman" w:eastAsia="Times New Roman" w:hAnsi="Times New Roman" w:cs="Times New Roman"/>
          <w:sz w:val="24"/>
          <w:szCs w:val="20"/>
          <w:lang w:eastAsia="en-GB"/>
        </w:rPr>
        <w:t xml:space="preserve">er fastsat for områder og bygninger omfattet af §§ </w:t>
      </w:r>
      <w:r w:rsidR="00266054">
        <w:rPr>
          <w:rFonts w:ascii="Times New Roman" w:eastAsia="Times New Roman" w:hAnsi="Times New Roman" w:cs="Times New Roman"/>
          <w:sz w:val="24"/>
          <w:szCs w:val="20"/>
          <w:lang w:eastAsia="en-GB"/>
        </w:rPr>
        <w:t>11</w:t>
      </w:r>
      <w:r w:rsidRPr="005974B1">
        <w:rPr>
          <w:rFonts w:ascii="Times New Roman" w:eastAsia="Times New Roman" w:hAnsi="Times New Roman" w:cs="Times New Roman"/>
          <w:sz w:val="24"/>
          <w:szCs w:val="20"/>
          <w:lang w:eastAsia="en-GB"/>
        </w:rPr>
        <w:t xml:space="preserve">-19, § 21 og § 24. </w:t>
      </w:r>
      <w:r w:rsidR="00074DD8">
        <w:rPr>
          <w:rFonts w:ascii="Times New Roman" w:eastAsia="Times New Roman" w:hAnsi="Times New Roman" w:cs="Times New Roman"/>
          <w:sz w:val="24"/>
          <w:szCs w:val="20"/>
          <w:lang w:eastAsia="en-GB"/>
        </w:rPr>
        <w:t xml:space="preserve">Flyves der tæt på </w:t>
      </w:r>
      <w:r w:rsidR="00251A56">
        <w:rPr>
          <w:rFonts w:ascii="Times New Roman" w:eastAsia="Times New Roman" w:hAnsi="Times New Roman" w:cs="Times New Roman"/>
          <w:sz w:val="24"/>
          <w:szCs w:val="20"/>
          <w:lang w:eastAsia="en-GB"/>
        </w:rPr>
        <w:t>f</w:t>
      </w:r>
      <w:r w:rsidR="00074DD8">
        <w:rPr>
          <w:rFonts w:ascii="Times New Roman" w:eastAsia="Times New Roman" w:hAnsi="Times New Roman" w:cs="Times New Roman"/>
          <w:sz w:val="24"/>
          <w:szCs w:val="20"/>
          <w:lang w:eastAsia="en-GB"/>
        </w:rPr>
        <w:t xml:space="preserve">orsvarets områder, skal </w:t>
      </w:r>
      <w:r w:rsidR="006C2144">
        <w:rPr>
          <w:rFonts w:ascii="Times New Roman" w:eastAsia="Times New Roman" w:hAnsi="Times New Roman" w:cs="Times New Roman"/>
          <w:sz w:val="24"/>
          <w:szCs w:val="20"/>
          <w:lang w:eastAsia="en-GB"/>
        </w:rPr>
        <w:t>flyvningen</w:t>
      </w:r>
      <w:r w:rsidR="00074DD8">
        <w:rPr>
          <w:rFonts w:ascii="Times New Roman" w:eastAsia="Times New Roman" w:hAnsi="Times New Roman" w:cs="Times New Roman"/>
          <w:sz w:val="24"/>
          <w:szCs w:val="20"/>
          <w:lang w:eastAsia="en-GB"/>
        </w:rPr>
        <w:t xml:space="preserve"> være koordineret med </w:t>
      </w:r>
      <w:r w:rsidR="00E47DEB">
        <w:rPr>
          <w:rFonts w:ascii="Times New Roman" w:eastAsia="Times New Roman" w:hAnsi="Times New Roman" w:cs="Times New Roman"/>
          <w:sz w:val="24"/>
          <w:szCs w:val="20"/>
          <w:lang w:eastAsia="en-GB"/>
        </w:rPr>
        <w:t>f</w:t>
      </w:r>
      <w:r w:rsidR="00074DD8">
        <w:rPr>
          <w:rFonts w:ascii="Times New Roman" w:eastAsia="Times New Roman" w:hAnsi="Times New Roman" w:cs="Times New Roman"/>
          <w:sz w:val="24"/>
          <w:szCs w:val="20"/>
          <w:lang w:eastAsia="en-GB"/>
        </w:rPr>
        <w:t xml:space="preserve">orsvaret. Flyves der i Natura2000 områder, skal Miljøstyrelsen høres inden </w:t>
      </w:r>
      <w:r w:rsidR="00BF2CE4">
        <w:rPr>
          <w:rFonts w:ascii="Times New Roman" w:eastAsia="Times New Roman" w:hAnsi="Times New Roman" w:cs="Times New Roman"/>
          <w:sz w:val="24"/>
          <w:szCs w:val="20"/>
          <w:lang w:eastAsia="en-GB"/>
        </w:rPr>
        <w:t>flyvningen med drone</w:t>
      </w:r>
      <w:r w:rsidR="00074DD8">
        <w:rPr>
          <w:rFonts w:ascii="Times New Roman" w:eastAsia="Times New Roman" w:hAnsi="Times New Roman" w:cs="Times New Roman"/>
          <w:sz w:val="24"/>
          <w:szCs w:val="20"/>
          <w:lang w:eastAsia="en-GB"/>
        </w:rPr>
        <w:t>, medmindre</w:t>
      </w:r>
      <w:r w:rsidR="00BF2CE4">
        <w:rPr>
          <w:rFonts w:ascii="Times New Roman" w:eastAsia="Times New Roman" w:hAnsi="Times New Roman" w:cs="Times New Roman"/>
          <w:sz w:val="24"/>
          <w:szCs w:val="20"/>
          <w:lang w:eastAsia="en-GB"/>
        </w:rPr>
        <w:t xml:space="preserve"> </w:t>
      </w:r>
      <w:r w:rsidR="0013777C">
        <w:rPr>
          <w:rFonts w:ascii="Times New Roman" w:eastAsia="Times New Roman" w:hAnsi="Times New Roman" w:cs="Times New Roman"/>
          <w:sz w:val="24"/>
          <w:szCs w:val="20"/>
          <w:lang w:eastAsia="en-GB"/>
        </w:rPr>
        <w:t xml:space="preserve">opgavens hastende karakter </w:t>
      </w:r>
      <w:r w:rsidR="006C2144">
        <w:rPr>
          <w:rFonts w:ascii="Times New Roman" w:eastAsia="Times New Roman" w:hAnsi="Times New Roman" w:cs="Times New Roman"/>
          <w:sz w:val="24"/>
          <w:szCs w:val="20"/>
          <w:lang w:eastAsia="en-GB"/>
        </w:rPr>
        <w:t>gør</w:t>
      </w:r>
      <w:r w:rsidR="0013777C">
        <w:rPr>
          <w:rFonts w:ascii="Times New Roman" w:eastAsia="Times New Roman" w:hAnsi="Times New Roman" w:cs="Times New Roman"/>
          <w:sz w:val="24"/>
          <w:szCs w:val="20"/>
          <w:lang w:eastAsia="en-GB"/>
        </w:rPr>
        <w:t xml:space="preserve">, at </w:t>
      </w:r>
      <w:r w:rsidR="006C2144">
        <w:rPr>
          <w:rFonts w:ascii="Times New Roman" w:eastAsia="Times New Roman" w:hAnsi="Times New Roman" w:cs="Times New Roman"/>
          <w:sz w:val="24"/>
          <w:szCs w:val="20"/>
          <w:lang w:eastAsia="en-GB"/>
        </w:rPr>
        <w:t>formålet med flyvningen forspildes</w:t>
      </w:r>
      <w:r w:rsidR="0013777C">
        <w:rPr>
          <w:rFonts w:ascii="Times New Roman" w:eastAsia="Times New Roman" w:hAnsi="Times New Roman" w:cs="Times New Roman"/>
          <w:sz w:val="24"/>
          <w:szCs w:val="20"/>
          <w:lang w:eastAsia="en-GB"/>
        </w:rPr>
        <w:t>.</w:t>
      </w:r>
    </w:p>
    <w:p w14:paraId="45C804D0" w14:textId="35BAAEDA" w:rsidR="00E35393" w:rsidRPr="005974B1" w:rsidRDefault="0013777C"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00074DD8">
        <w:rPr>
          <w:rFonts w:ascii="Times New Roman" w:eastAsia="Times New Roman" w:hAnsi="Times New Roman" w:cs="Times New Roman"/>
          <w:sz w:val="24"/>
          <w:szCs w:val="20"/>
          <w:lang w:eastAsia="en-GB"/>
        </w:rPr>
        <w:t xml:space="preserve"> </w:t>
      </w:r>
      <w:r>
        <w:rPr>
          <w:rFonts w:ascii="Times New Roman" w:eastAsia="Times New Roman" w:hAnsi="Times New Roman" w:cs="Times New Roman"/>
          <w:i/>
          <w:iCs/>
          <w:sz w:val="24"/>
          <w:szCs w:val="20"/>
          <w:lang w:eastAsia="en-GB"/>
        </w:rPr>
        <w:t>Stk. 2.</w:t>
      </w:r>
      <w:r>
        <w:rPr>
          <w:rFonts w:ascii="Times New Roman" w:eastAsia="Times New Roman" w:hAnsi="Times New Roman" w:cs="Times New Roman"/>
          <w:sz w:val="24"/>
          <w:szCs w:val="20"/>
          <w:lang w:eastAsia="en-GB"/>
        </w:rPr>
        <w:t xml:space="preserve"> </w:t>
      </w:r>
      <w:r w:rsidR="00380B74">
        <w:rPr>
          <w:rFonts w:ascii="Times New Roman" w:eastAsia="Times New Roman" w:hAnsi="Times New Roman" w:cs="Times New Roman"/>
          <w:sz w:val="24"/>
          <w:szCs w:val="20"/>
          <w:lang w:eastAsia="en-GB"/>
        </w:rPr>
        <w:t>Forsvaret og b</w:t>
      </w:r>
      <w:r w:rsidR="00E35393" w:rsidRPr="005974B1">
        <w:rPr>
          <w:rFonts w:ascii="Times New Roman" w:eastAsia="Times New Roman" w:hAnsi="Times New Roman" w:cs="Times New Roman"/>
          <w:sz w:val="24"/>
          <w:szCs w:val="20"/>
          <w:lang w:eastAsia="en-GB"/>
        </w:rPr>
        <w:t xml:space="preserve">eredskabsmyndigheder kan foretage </w:t>
      </w:r>
      <w:r w:rsidR="00074DD8">
        <w:rPr>
          <w:rFonts w:ascii="Times New Roman" w:eastAsia="Times New Roman" w:hAnsi="Times New Roman" w:cs="Times New Roman"/>
          <w:sz w:val="24"/>
          <w:szCs w:val="20"/>
          <w:lang w:eastAsia="en-GB"/>
        </w:rPr>
        <w:t>drone</w:t>
      </w:r>
      <w:r w:rsidR="00E35393" w:rsidRPr="005974B1">
        <w:rPr>
          <w:rFonts w:ascii="Times New Roman" w:eastAsia="Times New Roman" w:hAnsi="Times New Roman" w:cs="Times New Roman"/>
          <w:sz w:val="24"/>
          <w:szCs w:val="20"/>
          <w:lang w:eastAsia="en-GB"/>
        </w:rPr>
        <w:t xml:space="preserve">operationer over eller horisontalt tættere på end det afstandskrav, der er fastsat for indsatssteder i § 20. </w:t>
      </w:r>
      <w:r w:rsidR="00380B74">
        <w:rPr>
          <w:rFonts w:ascii="Times New Roman" w:eastAsia="Times New Roman" w:hAnsi="Times New Roman" w:cs="Times New Roman"/>
          <w:sz w:val="24"/>
          <w:szCs w:val="20"/>
          <w:lang w:eastAsia="en-GB"/>
        </w:rPr>
        <w:t>Forsvaret og b</w:t>
      </w:r>
      <w:r w:rsidR="00E35393" w:rsidRPr="005974B1">
        <w:rPr>
          <w:rFonts w:ascii="Times New Roman" w:eastAsia="Times New Roman" w:hAnsi="Times New Roman" w:cs="Times New Roman"/>
          <w:sz w:val="24"/>
          <w:szCs w:val="20"/>
          <w:lang w:eastAsia="en-GB"/>
        </w:rPr>
        <w:t>eredskabsmyndighede</w:t>
      </w:r>
      <w:r w:rsidR="00380B74">
        <w:rPr>
          <w:rFonts w:ascii="Times New Roman" w:eastAsia="Times New Roman" w:hAnsi="Times New Roman" w:cs="Times New Roman"/>
          <w:sz w:val="24"/>
          <w:szCs w:val="20"/>
          <w:lang w:eastAsia="en-GB"/>
        </w:rPr>
        <w:t>n</w:t>
      </w:r>
      <w:r w:rsidR="00E35393" w:rsidRPr="005974B1">
        <w:rPr>
          <w:rFonts w:ascii="Times New Roman" w:eastAsia="Times New Roman" w:hAnsi="Times New Roman" w:cs="Times New Roman"/>
          <w:sz w:val="24"/>
          <w:szCs w:val="20"/>
          <w:lang w:eastAsia="en-GB"/>
        </w:rPr>
        <w:t xml:space="preserve"> skal koordinere </w:t>
      </w:r>
      <w:r w:rsidR="0012661E">
        <w:rPr>
          <w:rFonts w:ascii="Times New Roman" w:eastAsia="Times New Roman" w:hAnsi="Times New Roman" w:cs="Times New Roman"/>
          <w:sz w:val="24"/>
          <w:szCs w:val="20"/>
          <w:lang w:eastAsia="en-GB"/>
        </w:rPr>
        <w:t xml:space="preserve">flyvningen </w:t>
      </w:r>
      <w:r w:rsidR="00E35393" w:rsidRPr="005974B1">
        <w:rPr>
          <w:rFonts w:ascii="Times New Roman" w:eastAsia="Times New Roman" w:hAnsi="Times New Roman" w:cs="Times New Roman"/>
          <w:sz w:val="24"/>
          <w:szCs w:val="20"/>
          <w:lang w:eastAsia="en-GB"/>
        </w:rPr>
        <w:t>med politiet, herunder politiets indsatsleder for indsatsstedet.</w:t>
      </w:r>
      <w:r w:rsidR="00266054">
        <w:rPr>
          <w:rFonts w:ascii="Times New Roman" w:eastAsia="Times New Roman" w:hAnsi="Times New Roman" w:cs="Times New Roman"/>
          <w:sz w:val="24"/>
          <w:szCs w:val="20"/>
          <w:lang w:eastAsia="en-GB"/>
        </w:rPr>
        <w:t xml:space="preserve"> Er politiets indsatsleder ikke til stede på indsatsstedet, kan en indsatsleder fra</w:t>
      </w:r>
      <w:r w:rsidR="00621D5E">
        <w:rPr>
          <w:rFonts w:ascii="Times New Roman" w:eastAsia="Times New Roman" w:hAnsi="Times New Roman" w:cs="Times New Roman"/>
          <w:sz w:val="24"/>
          <w:szCs w:val="20"/>
          <w:lang w:eastAsia="en-GB"/>
        </w:rPr>
        <w:t xml:space="preserve"> </w:t>
      </w:r>
      <w:r w:rsidR="00660544">
        <w:rPr>
          <w:rFonts w:ascii="Times New Roman" w:eastAsia="Times New Roman" w:hAnsi="Times New Roman" w:cs="Times New Roman"/>
          <w:sz w:val="24"/>
          <w:szCs w:val="20"/>
          <w:lang w:eastAsia="en-GB"/>
        </w:rPr>
        <w:t>f</w:t>
      </w:r>
      <w:r w:rsidR="00621D5E">
        <w:rPr>
          <w:rFonts w:ascii="Times New Roman" w:eastAsia="Times New Roman" w:hAnsi="Times New Roman" w:cs="Times New Roman"/>
          <w:sz w:val="24"/>
          <w:szCs w:val="20"/>
          <w:lang w:eastAsia="en-GB"/>
        </w:rPr>
        <w:t>orsvaret eller</w:t>
      </w:r>
      <w:r w:rsidR="00266054">
        <w:rPr>
          <w:rFonts w:ascii="Times New Roman" w:eastAsia="Times New Roman" w:hAnsi="Times New Roman" w:cs="Times New Roman"/>
          <w:sz w:val="24"/>
          <w:szCs w:val="20"/>
          <w:lang w:eastAsia="en-GB"/>
        </w:rPr>
        <w:t xml:space="preserve"> beredskabsmyndighede</w:t>
      </w:r>
      <w:r w:rsidR="00621D5E">
        <w:rPr>
          <w:rFonts w:ascii="Times New Roman" w:eastAsia="Times New Roman" w:hAnsi="Times New Roman" w:cs="Times New Roman"/>
          <w:sz w:val="24"/>
          <w:szCs w:val="20"/>
          <w:lang w:eastAsia="en-GB"/>
        </w:rPr>
        <w:t>n</w:t>
      </w:r>
      <w:r w:rsidR="00266054">
        <w:rPr>
          <w:rFonts w:ascii="Times New Roman" w:eastAsia="Times New Roman" w:hAnsi="Times New Roman" w:cs="Times New Roman"/>
          <w:sz w:val="24"/>
          <w:szCs w:val="20"/>
          <w:lang w:eastAsia="en-GB"/>
        </w:rPr>
        <w:t xml:space="preserve"> overtage rollen som indsatsleder.</w:t>
      </w:r>
    </w:p>
    <w:p w14:paraId="256D6E04" w14:textId="52A7716E" w:rsidR="00E35393" w:rsidRPr="005974B1"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  </w:t>
      </w:r>
      <w:r w:rsidRPr="005974B1">
        <w:rPr>
          <w:rFonts w:ascii="Times New Roman" w:eastAsia="Times New Roman" w:hAnsi="Times New Roman" w:cs="Times New Roman"/>
          <w:i/>
          <w:iCs/>
          <w:sz w:val="24"/>
          <w:szCs w:val="20"/>
          <w:lang w:eastAsia="en-GB"/>
        </w:rPr>
        <w:t xml:space="preserve">Stk. </w:t>
      </w:r>
      <w:r w:rsidR="0013777C">
        <w:rPr>
          <w:rFonts w:ascii="Times New Roman" w:eastAsia="Times New Roman" w:hAnsi="Times New Roman" w:cs="Times New Roman"/>
          <w:i/>
          <w:iCs/>
          <w:sz w:val="24"/>
          <w:szCs w:val="20"/>
          <w:lang w:eastAsia="en-GB"/>
        </w:rPr>
        <w:t>3</w:t>
      </w:r>
      <w:r w:rsidRPr="005974B1">
        <w:rPr>
          <w:rFonts w:ascii="Times New Roman" w:eastAsia="Times New Roman" w:hAnsi="Times New Roman" w:cs="Times New Roman"/>
          <w:i/>
          <w:iCs/>
          <w:sz w:val="24"/>
          <w:szCs w:val="20"/>
          <w:lang w:eastAsia="en-GB"/>
        </w:rPr>
        <w:t>.</w:t>
      </w:r>
      <w:r w:rsidRPr="005974B1">
        <w:rPr>
          <w:rFonts w:ascii="Times New Roman" w:eastAsia="Times New Roman" w:hAnsi="Times New Roman" w:cs="Times New Roman"/>
          <w:sz w:val="24"/>
          <w:szCs w:val="20"/>
          <w:lang w:eastAsia="en-GB"/>
        </w:rPr>
        <w:t xml:space="preserve"> Den offentlige myndighed </w:t>
      </w:r>
      <w:r w:rsidR="00F44458">
        <w:rPr>
          <w:rFonts w:ascii="Times New Roman" w:eastAsia="Times New Roman" w:hAnsi="Times New Roman" w:cs="Times New Roman"/>
          <w:sz w:val="24"/>
          <w:szCs w:val="20"/>
          <w:lang w:eastAsia="en-GB"/>
        </w:rPr>
        <w:t xml:space="preserve">eller beredskabsmyndighed </w:t>
      </w:r>
      <w:r w:rsidRPr="005974B1">
        <w:rPr>
          <w:rFonts w:ascii="Times New Roman" w:eastAsia="Times New Roman" w:hAnsi="Times New Roman" w:cs="Times New Roman"/>
          <w:sz w:val="24"/>
          <w:szCs w:val="20"/>
          <w:lang w:eastAsia="en-GB"/>
        </w:rPr>
        <w:t xml:space="preserve">skal på forhånd advisere om </w:t>
      </w:r>
      <w:r w:rsidR="00074DD8">
        <w:rPr>
          <w:rFonts w:ascii="Times New Roman" w:eastAsia="Times New Roman" w:hAnsi="Times New Roman" w:cs="Times New Roman"/>
          <w:sz w:val="24"/>
          <w:szCs w:val="20"/>
          <w:lang w:eastAsia="en-GB"/>
        </w:rPr>
        <w:t>drone</w:t>
      </w:r>
      <w:r w:rsidRPr="005974B1">
        <w:rPr>
          <w:rFonts w:ascii="Times New Roman" w:eastAsia="Times New Roman" w:hAnsi="Times New Roman" w:cs="Times New Roman"/>
          <w:sz w:val="24"/>
          <w:szCs w:val="20"/>
          <w:lang w:eastAsia="en-GB"/>
        </w:rPr>
        <w:t>operationen til en ejer eller forvalter af områder nævnt i stk. 1, hvis formålet ikke dermed forspildes.</w:t>
      </w:r>
    </w:p>
    <w:p w14:paraId="07865196" w14:textId="34112ACC" w:rsidR="00AD2BAF" w:rsidRPr="00E35393" w:rsidRDefault="00E35393" w:rsidP="00E35393">
      <w:pPr>
        <w:spacing w:after="0" w:line="276" w:lineRule="auto"/>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lastRenderedPageBreak/>
        <w:t xml:space="preserve">  </w:t>
      </w:r>
      <w:r w:rsidRPr="005974B1">
        <w:rPr>
          <w:rFonts w:ascii="Times New Roman" w:eastAsia="Times New Roman" w:hAnsi="Times New Roman" w:cs="Times New Roman"/>
          <w:i/>
          <w:iCs/>
          <w:sz w:val="24"/>
          <w:szCs w:val="20"/>
          <w:lang w:eastAsia="en-GB"/>
        </w:rPr>
        <w:t xml:space="preserve">Stk. </w:t>
      </w:r>
      <w:r w:rsidR="0013777C">
        <w:rPr>
          <w:rFonts w:ascii="Times New Roman" w:eastAsia="Times New Roman" w:hAnsi="Times New Roman" w:cs="Times New Roman"/>
          <w:i/>
          <w:iCs/>
          <w:sz w:val="24"/>
          <w:szCs w:val="20"/>
          <w:lang w:eastAsia="en-GB"/>
        </w:rPr>
        <w:t>4</w:t>
      </w:r>
      <w:r w:rsidRPr="005974B1">
        <w:rPr>
          <w:rFonts w:ascii="Times New Roman" w:eastAsia="Times New Roman" w:hAnsi="Times New Roman" w:cs="Times New Roman"/>
          <w:i/>
          <w:iCs/>
          <w:sz w:val="24"/>
          <w:szCs w:val="20"/>
          <w:lang w:eastAsia="en-GB"/>
        </w:rPr>
        <w:t>.</w:t>
      </w:r>
      <w:r w:rsidRPr="005974B1">
        <w:rPr>
          <w:rFonts w:ascii="Times New Roman" w:eastAsia="Times New Roman" w:hAnsi="Times New Roman" w:cs="Times New Roman"/>
          <w:sz w:val="24"/>
          <w:szCs w:val="20"/>
          <w:lang w:eastAsia="en-GB"/>
        </w:rPr>
        <w:t> Overflyvning af områder, som anvendes af diplomatiske repræsentationer og internationale organisationer, der nyder særstilling, må ikke foretages uden samtykke fra den diplomatiske repræsentation eller den internationale organisation.</w:t>
      </w:r>
      <w:r w:rsidR="00F60028">
        <w:rPr>
          <w:rFonts w:ascii="Times New Roman" w:hAnsi="Times New Roman" w:cs="Times New Roman"/>
          <w:sz w:val="24"/>
        </w:rPr>
        <w:t>«</w:t>
      </w:r>
    </w:p>
    <w:bookmarkEnd w:id="5"/>
    <w:p w14:paraId="28B06983" w14:textId="77777777" w:rsidR="00964598" w:rsidRDefault="00964598">
      <w:pPr>
        <w:rPr>
          <w:rFonts w:ascii="Times New Roman" w:hAnsi="Times New Roman"/>
          <w:sz w:val="24"/>
        </w:rPr>
      </w:pPr>
    </w:p>
    <w:p w14:paraId="291B2600" w14:textId="29005C82" w:rsidR="00D61EE7" w:rsidRDefault="00064A81">
      <w:pPr>
        <w:rPr>
          <w:rFonts w:ascii="Times New Roman" w:hAnsi="Times New Roman"/>
          <w:sz w:val="24"/>
        </w:rPr>
      </w:pPr>
      <w:r>
        <w:rPr>
          <w:rFonts w:ascii="Times New Roman" w:hAnsi="Times New Roman"/>
          <w:b/>
          <w:bCs/>
          <w:sz w:val="24"/>
        </w:rPr>
        <w:t>2</w:t>
      </w:r>
      <w:r w:rsidR="005E7994">
        <w:rPr>
          <w:rFonts w:ascii="Times New Roman" w:hAnsi="Times New Roman"/>
          <w:b/>
          <w:bCs/>
          <w:sz w:val="24"/>
        </w:rPr>
        <w:t>1</w:t>
      </w:r>
      <w:r w:rsidR="00D61EE7">
        <w:rPr>
          <w:rFonts w:ascii="Times New Roman" w:hAnsi="Times New Roman"/>
          <w:b/>
          <w:bCs/>
          <w:sz w:val="24"/>
        </w:rPr>
        <w:t>.</w:t>
      </w:r>
      <w:r w:rsidR="00D61EE7">
        <w:rPr>
          <w:rFonts w:ascii="Times New Roman" w:hAnsi="Times New Roman"/>
          <w:sz w:val="24"/>
        </w:rPr>
        <w:t xml:space="preserve"> Efter </w:t>
      </w:r>
      <w:r w:rsidR="009336E4">
        <w:rPr>
          <w:rFonts w:ascii="Times New Roman" w:hAnsi="Times New Roman"/>
          <w:sz w:val="24"/>
        </w:rPr>
        <w:t>kapitel 5</w:t>
      </w:r>
      <w:r w:rsidR="00D61EE7">
        <w:rPr>
          <w:rFonts w:ascii="Times New Roman" w:hAnsi="Times New Roman"/>
          <w:sz w:val="24"/>
        </w:rPr>
        <w:t xml:space="preserve"> indsættes:</w:t>
      </w:r>
    </w:p>
    <w:p w14:paraId="3EC5DB8B" w14:textId="29737E5A" w:rsidR="009336E4" w:rsidRDefault="00D61EE7" w:rsidP="00E90484">
      <w:pPr>
        <w:jc w:val="center"/>
        <w:rPr>
          <w:rFonts w:ascii="Times New Roman" w:hAnsi="Times New Roman" w:cs="Times New Roman"/>
          <w:sz w:val="24"/>
        </w:rPr>
      </w:pPr>
      <w:r>
        <w:rPr>
          <w:rFonts w:ascii="Times New Roman" w:hAnsi="Times New Roman" w:cs="Times New Roman"/>
          <w:sz w:val="24"/>
        </w:rPr>
        <w:t>»</w:t>
      </w:r>
      <w:r w:rsidR="009336E4">
        <w:rPr>
          <w:rFonts w:ascii="Times New Roman" w:hAnsi="Times New Roman" w:cs="Times New Roman"/>
          <w:sz w:val="24"/>
        </w:rPr>
        <w:t>Kapitel 5</w:t>
      </w:r>
      <w:r w:rsidR="00CB3295">
        <w:rPr>
          <w:rFonts w:ascii="Times New Roman" w:hAnsi="Times New Roman" w:cs="Times New Roman"/>
          <w:sz w:val="24"/>
        </w:rPr>
        <w:t xml:space="preserve"> </w:t>
      </w:r>
      <w:r w:rsidR="009336E4">
        <w:rPr>
          <w:rFonts w:ascii="Times New Roman" w:hAnsi="Times New Roman" w:cs="Times New Roman"/>
          <w:sz w:val="24"/>
        </w:rPr>
        <w:t>a</w:t>
      </w:r>
    </w:p>
    <w:p w14:paraId="3437E650" w14:textId="56B37CC1" w:rsidR="00D61EE7" w:rsidRDefault="00D61EE7" w:rsidP="00E90484">
      <w:pPr>
        <w:jc w:val="center"/>
        <w:rPr>
          <w:rFonts w:ascii="Times New Roman" w:hAnsi="Times New Roman" w:cs="Times New Roman"/>
          <w:i/>
          <w:iCs/>
          <w:sz w:val="24"/>
        </w:rPr>
      </w:pPr>
      <w:r w:rsidRPr="00D61EE7">
        <w:rPr>
          <w:rFonts w:ascii="Times New Roman" w:hAnsi="Times New Roman" w:cs="Times New Roman"/>
          <w:i/>
          <w:iCs/>
          <w:sz w:val="24"/>
        </w:rPr>
        <w:t>Behandling af ansøgninger fra pressen</w:t>
      </w:r>
      <w:r w:rsidR="0015508A">
        <w:rPr>
          <w:rFonts w:ascii="Times New Roman" w:hAnsi="Times New Roman" w:cs="Times New Roman"/>
          <w:i/>
          <w:iCs/>
          <w:sz w:val="24"/>
        </w:rPr>
        <w:t xml:space="preserve"> i situationer af hastende karakter eller </w:t>
      </w:r>
      <w:r w:rsidR="002B47EC">
        <w:rPr>
          <w:rFonts w:ascii="Times New Roman" w:hAnsi="Times New Roman" w:cs="Times New Roman"/>
          <w:i/>
          <w:iCs/>
          <w:sz w:val="24"/>
        </w:rPr>
        <w:t>af særlig væsentlig betydning for offentligheden</w:t>
      </w:r>
    </w:p>
    <w:p w14:paraId="79DB202C" w14:textId="25720E4A" w:rsidR="00D61EE7" w:rsidRDefault="00D61EE7">
      <w:pPr>
        <w:rPr>
          <w:rFonts w:ascii="Times New Roman" w:hAnsi="Times New Roman" w:cs="Times New Roman"/>
          <w:sz w:val="24"/>
        </w:rPr>
      </w:pPr>
      <w:r w:rsidRPr="00E90484">
        <w:rPr>
          <w:rFonts w:ascii="Times New Roman" w:hAnsi="Times New Roman" w:cs="Times New Roman"/>
          <w:b/>
          <w:bCs/>
          <w:sz w:val="24"/>
        </w:rPr>
        <w:t>§ 3</w:t>
      </w:r>
      <w:r w:rsidR="00957FB4">
        <w:rPr>
          <w:rFonts w:ascii="Times New Roman" w:hAnsi="Times New Roman" w:cs="Times New Roman"/>
          <w:b/>
          <w:bCs/>
          <w:sz w:val="24"/>
        </w:rPr>
        <w:t>0</w:t>
      </w:r>
      <w:r w:rsidRPr="00E90484">
        <w:rPr>
          <w:rFonts w:ascii="Times New Roman" w:hAnsi="Times New Roman" w:cs="Times New Roman"/>
          <w:b/>
          <w:bCs/>
          <w:sz w:val="24"/>
        </w:rPr>
        <w:t xml:space="preserve"> a.</w:t>
      </w:r>
      <w:r>
        <w:rPr>
          <w:rFonts w:ascii="Times New Roman" w:hAnsi="Times New Roman" w:cs="Times New Roman"/>
          <w:sz w:val="24"/>
        </w:rPr>
        <w:t xml:space="preserve"> Pressen kan anmode om hastebehandling af deres ansøgninger, når en nyhed har en hastende karakter</w:t>
      </w:r>
      <w:r w:rsidR="008B53D0">
        <w:rPr>
          <w:rFonts w:ascii="Times New Roman" w:hAnsi="Times New Roman" w:cs="Times New Roman"/>
          <w:sz w:val="24"/>
        </w:rPr>
        <w:t xml:space="preserve"> eller </w:t>
      </w:r>
      <w:r w:rsidR="002B47EC">
        <w:rPr>
          <w:rFonts w:ascii="Times New Roman" w:hAnsi="Times New Roman" w:cs="Times New Roman"/>
          <w:sz w:val="24"/>
        </w:rPr>
        <w:t>er af særlig</w:t>
      </w:r>
      <w:r w:rsidR="00246D78">
        <w:rPr>
          <w:rFonts w:ascii="Times New Roman" w:hAnsi="Times New Roman" w:cs="Times New Roman"/>
          <w:sz w:val="24"/>
        </w:rPr>
        <w:t>,</w:t>
      </w:r>
      <w:r w:rsidR="002B47EC">
        <w:rPr>
          <w:rFonts w:ascii="Times New Roman" w:hAnsi="Times New Roman" w:cs="Times New Roman"/>
          <w:sz w:val="24"/>
        </w:rPr>
        <w:t xml:space="preserve"> væsentlig betydning for offentligheden</w:t>
      </w:r>
      <w:r>
        <w:rPr>
          <w:rFonts w:ascii="Times New Roman" w:hAnsi="Times New Roman" w:cs="Times New Roman"/>
          <w:sz w:val="24"/>
        </w:rPr>
        <w:t xml:space="preserve">, som pressen ikke kunne have </w:t>
      </w:r>
      <w:r w:rsidR="00B057CB">
        <w:rPr>
          <w:rFonts w:ascii="Times New Roman" w:hAnsi="Times New Roman" w:cs="Times New Roman"/>
          <w:sz w:val="24"/>
        </w:rPr>
        <w:t>forudset</w:t>
      </w:r>
      <w:r>
        <w:rPr>
          <w:rFonts w:ascii="Times New Roman" w:hAnsi="Times New Roman" w:cs="Times New Roman"/>
          <w:sz w:val="24"/>
        </w:rPr>
        <w:t>.</w:t>
      </w:r>
      <w:r w:rsidR="008B53D0">
        <w:rPr>
          <w:rFonts w:ascii="Times New Roman" w:hAnsi="Times New Roman" w:cs="Times New Roman"/>
          <w:sz w:val="24"/>
        </w:rPr>
        <w:t xml:space="preserve"> I en sådan situation kan Trafikstyrelsen dispensere fra kravene i kapitel 3 og 4 i det omfang</w:t>
      </w:r>
      <w:r w:rsidR="00AA797D">
        <w:rPr>
          <w:rFonts w:ascii="Times New Roman" w:hAnsi="Times New Roman" w:cs="Times New Roman"/>
          <w:sz w:val="24"/>
        </w:rPr>
        <w:t>,</w:t>
      </w:r>
      <w:r w:rsidR="00E437C4">
        <w:rPr>
          <w:rFonts w:ascii="Times New Roman" w:hAnsi="Times New Roman" w:cs="Times New Roman"/>
          <w:sz w:val="24"/>
        </w:rPr>
        <w:t xml:space="preserve"> en dispensation ikke berører flyvesikkerheden.</w:t>
      </w:r>
      <w:r w:rsidR="003C0541">
        <w:rPr>
          <w:rFonts w:ascii="Times New Roman" w:hAnsi="Times New Roman" w:cs="Times New Roman"/>
          <w:sz w:val="24"/>
        </w:rPr>
        <w:t xml:space="preserve"> Rigspolitiet skal </w:t>
      </w:r>
      <w:r w:rsidR="00AE1B24">
        <w:rPr>
          <w:rFonts w:ascii="Times New Roman" w:hAnsi="Times New Roman" w:cs="Times New Roman"/>
          <w:sz w:val="24"/>
        </w:rPr>
        <w:t>give samtykke, hvis styrelsen dispenserer fra § 11, og Forsvarsministeriet skal give samtykke, hvis styrelsen dispenserer fra § 9 eller § 13.</w:t>
      </w:r>
      <w:r w:rsidR="00531762">
        <w:rPr>
          <w:rFonts w:ascii="Times New Roman" w:hAnsi="Times New Roman" w:cs="Times New Roman"/>
          <w:sz w:val="24"/>
        </w:rPr>
        <w:t xml:space="preserve"> </w:t>
      </w:r>
      <w:r w:rsidR="00B057CB">
        <w:rPr>
          <w:rFonts w:ascii="Times New Roman" w:hAnsi="Times New Roman" w:cs="Times New Roman"/>
          <w:sz w:val="24"/>
        </w:rPr>
        <w:t>Dette s</w:t>
      </w:r>
      <w:r w:rsidR="00531762">
        <w:rPr>
          <w:rFonts w:ascii="Times New Roman" w:hAnsi="Times New Roman" w:cs="Times New Roman"/>
          <w:sz w:val="24"/>
        </w:rPr>
        <w:t>amtykke kan i særlige</w:t>
      </w:r>
      <w:r w:rsidR="00246D78">
        <w:rPr>
          <w:rFonts w:ascii="Times New Roman" w:hAnsi="Times New Roman" w:cs="Times New Roman"/>
          <w:sz w:val="24"/>
        </w:rPr>
        <w:t>,</w:t>
      </w:r>
      <w:r w:rsidR="00531762">
        <w:rPr>
          <w:rFonts w:ascii="Times New Roman" w:hAnsi="Times New Roman" w:cs="Times New Roman"/>
          <w:sz w:val="24"/>
        </w:rPr>
        <w:t xml:space="preserve"> hastende tilfælde </w:t>
      </w:r>
      <w:r w:rsidR="006B37D9">
        <w:rPr>
          <w:rFonts w:ascii="Times New Roman" w:hAnsi="Times New Roman" w:cs="Times New Roman"/>
          <w:sz w:val="24"/>
        </w:rPr>
        <w:t>indhentes</w:t>
      </w:r>
      <w:r w:rsidR="00531762">
        <w:rPr>
          <w:rFonts w:ascii="Times New Roman" w:hAnsi="Times New Roman" w:cs="Times New Roman"/>
          <w:sz w:val="24"/>
        </w:rPr>
        <w:t xml:space="preserve"> telefonisk eller erstattes af orientering af politiet eller Forsvarsministeriet, hvis pressen skal have </w:t>
      </w:r>
      <w:r w:rsidR="00AD6D23">
        <w:rPr>
          <w:rFonts w:ascii="Times New Roman" w:hAnsi="Times New Roman" w:cs="Times New Roman"/>
          <w:sz w:val="24"/>
        </w:rPr>
        <w:t>samtykke fra</w:t>
      </w:r>
      <w:r w:rsidR="00531762">
        <w:rPr>
          <w:rFonts w:ascii="Times New Roman" w:hAnsi="Times New Roman" w:cs="Times New Roman"/>
          <w:sz w:val="24"/>
        </w:rPr>
        <w:t xml:space="preserve"> politiet og/eller Forsvarsministeriet</w:t>
      </w:r>
      <w:r w:rsidR="00AD6D23">
        <w:rPr>
          <w:rFonts w:ascii="Times New Roman" w:hAnsi="Times New Roman" w:cs="Times New Roman"/>
          <w:sz w:val="24"/>
        </w:rPr>
        <w:t>,</w:t>
      </w:r>
      <w:r w:rsidR="00531762">
        <w:rPr>
          <w:rFonts w:ascii="Times New Roman" w:hAnsi="Times New Roman" w:cs="Times New Roman"/>
          <w:sz w:val="24"/>
        </w:rPr>
        <w:t xml:space="preserve"> </w:t>
      </w:r>
      <w:r w:rsidR="00AD6D23">
        <w:rPr>
          <w:rFonts w:ascii="Times New Roman" w:hAnsi="Times New Roman" w:cs="Times New Roman"/>
          <w:sz w:val="24"/>
        </w:rPr>
        <w:t>før</w:t>
      </w:r>
      <w:r w:rsidR="00531762">
        <w:rPr>
          <w:rFonts w:ascii="Times New Roman" w:hAnsi="Times New Roman" w:cs="Times New Roman"/>
          <w:sz w:val="24"/>
        </w:rPr>
        <w:t xml:space="preserve"> droneoperationen</w:t>
      </w:r>
      <w:r w:rsidR="00AD6D23">
        <w:rPr>
          <w:rFonts w:ascii="Times New Roman" w:hAnsi="Times New Roman" w:cs="Times New Roman"/>
          <w:sz w:val="24"/>
        </w:rPr>
        <w:t xml:space="preserve"> må gennemføres</w:t>
      </w:r>
      <w:r w:rsidR="00531762">
        <w:rPr>
          <w:rFonts w:ascii="Times New Roman" w:hAnsi="Times New Roman" w:cs="Times New Roman"/>
          <w:sz w:val="24"/>
        </w:rPr>
        <w:t>.</w:t>
      </w:r>
    </w:p>
    <w:p w14:paraId="34BC850A" w14:textId="6754E3CC" w:rsidR="0005452B" w:rsidRDefault="0005452B">
      <w:pPr>
        <w:rPr>
          <w:rFonts w:ascii="Times New Roman" w:hAnsi="Times New Roman" w:cs="Times New Roman"/>
          <w:sz w:val="24"/>
        </w:rPr>
      </w:pPr>
      <w:r w:rsidRPr="0005452B">
        <w:rPr>
          <w:rFonts w:ascii="Times New Roman" w:hAnsi="Times New Roman" w:cs="Times New Roman"/>
          <w:sz w:val="24"/>
        </w:rPr>
        <w:t xml:space="preserve">  </w:t>
      </w:r>
      <w:r>
        <w:rPr>
          <w:rFonts w:ascii="Times New Roman" w:hAnsi="Times New Roman" w:cs="Times New Roman"/>
          <w:i/>
          <w:iCs/>
          <w:sz w:val="24"/>
        </w:rPr>
        <w:t>Stk. 2.</w:t>
      </w:r>
      <w:r>
        <w:rPr>
          <w:rFonts w:ascii="Times New Roman" w:hAnsi="Times New Roman" w:cs="Times New Roman"/>
          <w:sz w:val="24"/>
        </w:rPr>
        <w:t xml:space="preserve"> Stk. 1 finder ikke anvendelse ved nyheder, som pressen ved vil finde sted, herunder situationer af nyhedsværdi, der finder sted hvert år. Hvis en situation, som pressen ved vil finde sted og derfor kan planlægge deres dækning af, ændrer karakter på grund af andre aktørers handlinger, kan en ansøgning </w:t>
      </w:r>
      <w:r w:rsidR="007218C3">
        <w:rPr>
          <w:rFonts w:ascii="Times New Roman" w:hAnsi="Times New Roman" w:cs="Times New Roman"/>
          <w:sz w:val="24"/>
        </w:rPr>
        <w:t xml:space="preserve">indsendes efter </w:t>
      </w:r>
      <w:r>
        <w:rPr>
          <w:rFonts w:ascii="Times New Roman" w:hAnsi="Times New Roman" w:cs="Times New Roman"/>
          <w:sz w:val="24"/>
        </w:rPr>
        <w:t>stk. 1, hvis ændringen sker så tæt på dagen, hvor situationen finder sted, at pressen ikke længere kan nå at sende en ansøgning om tilladelse til flyvning med drone i området</w:t>
      </w:r>
      <w:r w:rsidR="00F15625">
        <w:rPr>
          <w:rFonts w:ascii="Times New Roman" w:hAnsi="Times New Roman" w:cs="Times New Roman"/>
          <w:sz w:val="24"/>
        </w:rPr>
        <w:t xml:space="preserve"> </w:t>
      </w:r>
      <w:r>
        <w:rPr>
          <w:rFonts w:ascii="Times New Roman" w:hAnsi="Times New Roman" w:cs="Times New Roman"/>
          <w:sz w:val="24"/>
        </w:rPr>
        <w:t>efter reglerne i kapitel 3 og 4.</w:t>
      </w:r>
    </w:p>
    <w:p w14:paraId="57104E46" w14:textId="75F7735A" w:rsidR="00D61EE7" w:rsidRDefault="00A82084">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i/>
          <w:iCs/>
          <w:sz w:val="24"/>
        </w:rPr>
        <w:t xml:space="preserve">Stk. </w:t>
      </w:r>
      <w:r w:rsidR="0005452B">
        <w:rPr>
          <w:rFonts w:ascii="Times New Roman" w:hAnsi="Times New Roman" w:cs="Times New Roman"/>
          <w:i/>
          <w:iCs/>
          <w:sz w:val="24"/>
        </w:rPr>
        <w:t>3</w:t>
      </w:r>
      <w:r>
        <w:rPr>
          <w:rFonts w:ascii="Times New Roman" w:hAnsi="Times New Roman" w:cs="Times New Roman"/>
          <w:i/>
          <w:iCs/>
          <w:sz w:val="24"/>
        </w:rPr>
        <w:t>.</w:t>
      </w:r>
      <w:r>
        <w:rPr>
          <w:rFonts w:ascii="Times New Roman" w:hAnsi="Times New Roman" w:cs="Times New Roman"/>
          <w:sz w:val="24"/>
        </w:rPr>
        <w:t xml:space="preserve"> Pressen kan ansøge om en længerevarende tilladelse for særlige</w:t>
      </w:r>
      <w:r w:rsidR="00F15625">
        <w:rPr>
          <w:rFonts w:ascii="Times New Roman" w:hAnsi="Times New Roman" w:cs="Times New Roman"/>
          <w:sz w:val="24"/>
        </w:rPr>
        <w:t>,</w:t>
      </w:r>
      <w:r>
        <w:rPr>
          <w:rFonts w:ascii="Times New Roman" w:hAnsi="Times New Roman" w:cs="Times New Roman"/>
          <w:sz w:val="24"/>
        </w:rPr>
        <w:t xml:space="preserve"> sikringskritiske områder til brug for formidling af nyheder af hastende karakterer eller </w:t>
      </w:r>
      <w:r w:rsidR="00B057CB">
        <w:rPr>
          <w:rFonts w:ascii="Times New Roman" w:hAnsi="Times New Roman" w:cs="Times New Roman"/>
          <w:sz w:val="24"/>
        </w:rPr>
        <w:t>af særlig</w:t>
      </w:r>
      <w:r w:rsidR="00F15625">
        <w:rPr>
          <w:rFonts w:ascii="Times New Roman" w:hAnsi="Times New Roman" w:cs="Times New Roman"/>
          <w:sz w:val="24"/>
        </w:rPr>
        <w:t>,</w:t>
      </w:r>
      <w:r w:rsidR="00B057CB">
        <w:rPr>
          <w:rFonts w:ascii="Times New Roman" w:hAnsi="Times New Roman" w:cs="Times New Roman"/>
          <w:sz w:val="24"/>
        </w:rPr>
        <w:t xml:space="preserve"> væsentlig betydning for offentligheden</w:t>
      </w:r>
      <w:r>
        <w:rPr>
          <w:rFonts w:ascii="Times New Roman" w:hAnsi="Times New Roman" w:cs="Times New Roman"/>
          <w:sz w:val="24"/>
        </w:rPr>
        <w:t>. Ansøgningen skal indeholde de geografiske dronezoner, som pressen ønsker en særlig tilladelse til.</w:t>
      </w:r>
      <w:r w:rsidR="0092077A">
        <w:rPr>
          <w:rFonts w:ascii="Times New Roman" w:hAnsi="Times New Roman" w:cs="Times New Roman"/>
          <w:sz w:val="24"/>
        </w:rPr>
        <w:t xml:space="preserve"> Der kan ikke gives </w:t>
      </w:r>
      <w:r w:rsidR="001F21A2">
        <w:rPr>
          <w:rFonts w:ascii="Times New Roman" w:hAnsi="Times New Roman" w:cs="Times New Roman"/>
          <w:sz w:val="24"/>
        </w:rPr>
        <w:t xml:space="preserve">en </w:t>
      </w:r>
      <w:r w:rsidR="000A0554">
        <w:rPr>
          <w:rFonts w:ascii="Times New Roman" w:hAnsi="Times New Roman" w:cs="Times New Roman"/>
          <w:sz w:val="24"/>
        </w:rPr>
        <w:t xml:space="preserve">særlig </w:t>
      </w:r>
      <w:r w:rsidR="0092077A">
        <w:rPr>
          <w:rFonts w:ascii="Times New Roman" w:hAnsi="Times New Roman" w:cs="Times New Roman"/>
          <w:sz w:val="24"/>
        </w:rPr>
        <w:t>tilladelse til flyvesikringskritiske</w:t>
      </w:r>
      <w:r w:rsidR="00F15625">
        <w:rPr>
          <w:rFonts w:ascii="Times New Roman" w:hAnsi="Times New Roman" w:cs="Times New Roman"/>
          <w:sz w:val="24"/>
        </w:rPr>
        <w:t>,</w:t>
      </w:r>
      <w:r w:rsidR="0092077A">
        <w:rPr>
          <w:rFonts w:ascii="Times New Roman" w:hAnsi="Times New Roman" w:cs="Times New Roman"/>
          <w:sz w:val="24"/>
        </w:rPr>
        <w:t xml:space="preserve"> geografiske dronezoner</w:t>
      </w:r>
      <w:r w:rsidR="001F21A2">
        <w:rPr>
          <w:rFonts w:ascii="Times New Roman" w:hAnsi="Times New Roman" w:cs="Times New Roman"/>
          <w:sz w:val="24"/>
        </w:rPr>
        <w:t xml:space="preserve"> efter de</w:t>
      </w:r>
      <w:r w:rsidR="00EE0EF2">
        <w:rPr>
          <w:rFonts w:ascii="Times New Roman" w:hAnsi="Times New Roman" w:cs="Times New Roman"/>
          <w:sz w:val="24"/>
        </w:rPr>
        <w:t>tte stykke</w:t>
      </w:r>
      <w:r w:rsidR="0092077A">
        <w:rPr>
          <w:rFonts w:ascii="Times New Roman" w:hAnsi="Times New Roman" w:cs="Times New Roman"/>
          <w:sz w:val="24"/>
        </w:rPr>
        <w:t>.</w:t>
      </w:r>
      <w:r w:rsidR="004A3822">
        <w:rPr>
          <w:rFonts w:ascii="Times New Roman" w:hAnsi="Times New Roman" w:cs="Times New Roman"/>
          <w:sz w:val="24"/>
        </w:rPr>
        <w:t xml:space="preserve"> Pressen skal indhente samtykke fra forvalteren af den geografiske zone, før der må flyves ved disse og skal overholde eventuelle betingelser fra forvalteren.</w:t>
      </w:r>
      <w:r w:rsidR="00D61EE7">
        <w:rPr>
          <w:rFonts w:ascii="Times New Roman" w:hAnsi="Times New Roman" w:cs="Times New Roman"/>
          <w:sz w:val="24"/>
        </w:rPr>
        <w:t>«</w:t>
      </w:r>
    </w:p>
    <w:p w14:paraId="5AB8A51D" w14:textId="77777777" w:rsidR="00D61EE7" w:rsidRDefault="00D61EE7">
      <w:pPr>
        <w:rPr>
          <w:rFonts w:ascii="Times New Roman" w:hAnsi="Times New Roman"/>
          <w:sz w:val="24"/>
        </w:rPr>
      </w:pPr>
    </w:p>
    <w:p w14:paraId="2133D40E" w14:textId="5B63CEA0" w:rsidR="005E7994" w:rsidRPr="005E7994" w:rsidRDefault="005E7994">
      <w:pPr>
        <w:rPr>
          <w:rFonts w:ascii="Times New Roman" w:hAnsi="Times New Roman"/>
          <w:sz w:val="24"/>
        </w:rPr>
      </w:pPr>
      <w:r>
        <w:rPr>
          <w:rFonts w:ascii="Times New Roman" w:hAnsi="Times New Roman"/>
          <w:b/>
          <w:bCs/>
          <w:sz w:val="24"/>
        </w:rPr>
        <w:t>22.</w:t>
      </w:r>
      <w:r>
        <w:rPr>
          <w:rFonts w:ascii="Times New Roman" w:hAnsi="Times New Roman"/>
          <w:sz w:val="24"/>
        </w:rPr>
        <w:t xml:space="preserve"> I </w:t>
      </w:r>
      <w:r w:rsidRPr="005E7994">
        <w:rPr>
          <w:rFonts w:ascii="Times New Roman" w:hAnsi="Times New Roman"/>
          <w:i/>
          <w:iCs/>
          <w:sz w:val="24"/>
        </w:rPr>
        <w:t>§ 33, stk. 1,</w:t>
      </w:r>
      <w:r>
        <w:rPr>
          <w:rFonts w:ascii="Times New Roman" w:hAnsi="Times New Roman"/>
          <w:sz w:val="24"/>
        </w:rPr>
        <w:t xml:space="preserve"> indsættes efter indsættes efter: </w:t>
      </w:r>
      <w:r>
        <w:rPr>
          <w:rFonts w:ascii="Times New Roman" w:hAnsi="Times New Roman" w:cs="Times New Roman"/>
          <w:sz w:val="24"/>
        </w:rPr>
        <w:t>»§ 9, stk. 1-3,</w:t>
      </w:r>
      <w:r w:rsidRPr="00E27E6B">
        <w:rPr>
          <w:rFonts w:ascii="Times New Roman" w:hAnsi="Times New Roman" w:cs="Times New Roman"/>
          <w:sz w:val="24"/>
        </w:rPr>
        <w:t>«</w:t>
      </w:r>
      <w:r>
        <w:rPr>
          <w:rFonts w:ascii="Times New Roman" w:hAnsi="Times New Roman"/>
          <w:sz w:val="24"/>
        </w:rPr>
        <w:t xml:space="preserve">: </w:t>
      </w:r>
      <w:r>
        <w:rPr>
          <w:rFonts w:ascii="Times New Roman" w:hAnsi="Times New Roman" w:cs="Times New Roman"/>
          <w:sz w:val="24"/>
        </w:rPr>
        <w:t>»</w:t>
      </w:r>
      <w:r>
        <w:rPr>
          <w:rFonts w:ascii="Times New Roman" w:hAnsi="Times New Roman"/>
          <w:sz w:val="24"/>
        </w:rPr>
        <w:t>§ 9 a, stk. 1-3, § 9 b, stk. 1-3,</w:t>
      </w:r>
      <w:r w:rsidRPr="00E27E6B">
        <w:rPr>
          <w:rFonts w:ascii="Times New Roman" w:hAnsi="Times New Roman" w:cs="Times New Roman"/>
          <w:sz w:val="24"/>
        </w:rPr>
        <w:t>«</w:t>
      </w:r>
      <w:r>
        <w:rPr>
          <w:rFonts w:ascii="Times New Roman" w:hAnsi="Times New Roman" w:cs="Times New Roman"/>
          <w:sz w:val="24"/>
        </w:rPr>
        <w:t>.</w:t>
      </w:r>
    </w:p>
    <w:p w14:paraId="4570536C" w14:textId="77777777" w:rsidR="005E7994" w:rsidRDefault="005E7994">
      <w:pPr>
        <w:rPr>
          <w:rFonts w:ascii="Times New Roman" w:hAnsi="Times New Roman"/>
          <w:sz w:val="24"/>
        </w:rPr>
      </w:pPr>
    </w:p>
    <w:p w14:paraId="37E1410C" w14:textId="598CB2C6" w:rsidR="00A87D90" w:rsidRDefault="00A87D90">
      <w:pPr>
        <w:rPr>
          <w:rFonts w:ascii="Times New Roman" w:hAnsi="Times New Roman"/>
          <w:sz w:val="24"/>
        </w:rPr>
      </w:pPr>
      <w:r w:rsidRPr="00890ACA">
        <w:rPr>
          <w:rFonts w:ascii="Times New Roman" w:hAnsi="Times New Roman"/>
          <w:b/>
          <w:bCs/>
          <w:sz w:val="24"/>
        </w:rPr>
        <w:t>2</w:t>
      </w:r>
      <w:r w:rsidR="005E7994">
        <w:rPr>
          <w:rFonts w:ascii="Times New Roman" w:hAnsi="Times New Roman"/>
          <w:b/>
          <w:bCs/>
          <w:sz w:val="24"/>
        </w:rPr>
        <w:t>3</w:t>
      </w:r>
      <w:r w:rsidRPr="00890ACA">
        <w:rPr>
          <w:rFonts w:ascii="Times New Roman" w:hAnsi="Times New Roman"/>
          <w:b/>
          <w:bCs/>
          <w:sz w:val="24"/>
        </w:rPr>
        <w:t>.</w:t>
      </w:r>
      <w:r>
        <w:rPr>
          <w:rFonts w:ascii="Times New Roman" w:hAnsi="Times New Roman"/>
          <w:sz w:val="24"/>
        </w:rPr>
        <w:t xml:space="preserve"> Som </w:t>
      </w:r>
      <w:r w:rsidRPr="00A87D90">
        <w:rPr>
          <w:rFonts w:ascii="Times New Roman" w:hAnsi="Times New Roman"/>
          <w:i/>
          <w:iCs/>
          <w:sz w:val="24"/>
        </w:rPr>
        <w:t>bilag 4</w:t>
      </w:r>
      <w:r>
        <w:rPr>
          <w:rFonts w:ascii="Times New Roman" w:hAnsi="Times New Roman"/>
          <w:sz w:val="24"/>
        </w:rPr>
        <w:t xml:space="preserve"> indsættes bilag 1 til denne bekendtgørelse.</w:t>
      </w:r>
    </w:p>
    <w:p w14:paraId="47F7EC4B" w14:textId="77777777" w:rsidR="00A87D90" w:rsidRPr="00D61EE7" w:rsidRDefault="00A87D90">
      <w:pPr>
        <w:rPr>
          <w:rFonts w:ascii="Times New Roman" w:hAnsi="Times New Roman"/>
          <w:sz w:val="24"/>
        </w:rPr>
      </w:pPr>
    </w:p>
    <w:p w14:paraId="7E09B364" w14:textId="2657B685" w:rsidR="00AE3297" w:rsidRDefault="00AE3297" w:rsidP="00AE3297">
      <w:pPr>
        <w:jc w:val="center"/>
        <w:rPr>
          <w:rFonts w:ascii="Times New Roman" w:hAnsi="Times New Roman"/>
          <w:sz w:val="24"/>
        </w:rPr>
      </w:pPr>
      <w:r>
        <w:rPr>
          <w:rFonts w:ascii="Times New Roman" w:hAnsi="Times New Roman"/>
          <w:b/>
          <w:bCs/>
          <w:sz w:val="24"/>
        </w:rPr>
        <w:t>§ 2</w:t>
      </w:r>
    </w:p>
    <w:p w14:paraId="7982C82A" w14:textId="6996E07B" w:rsidR="00AE3297" w:rsidRDefault="00AE3297" w:rsidP="00AE3297">
      <w:pPr>
        <w:rPr>
          <w:rFonts w:ascii="Times New Roman" w:hAnsi="Times New Roman"/>
          <w:sz w:val="24"/>
        </w:rPr>
      </w:pPr>
      <w:r>
        <w:rPr>
          <w:rFonts w:ascii="Times New Roman" w:hAnsi="Times New Roman"/>
          <w:sz w:val="24"/>
        </w:rPr>
        <w:t>Bekendtgørelsen træder i kraft den 1. j</w:t>
      </w:r>
      <w:r w:rsidR="009A10CC">
        <w:rPr>
          <w:rFonts w:ascii="Times New Roman" w:hAnsi="Times New Roman"/>
          <w:sz w:val="24"/>
        </w:rPr>
        <w:t>uli</w:t>
      </w:r>
      <w:r>
        <w:rPr>
          <w:rFonts w:ascii="Times New Roman" w:hAnsi="Times New Roman"/>
          <w:sz w:val="24"/>
        </w:rPr>
        <w:t xml:space="preserve"> 2025.</w:t>
      </w:r>
    </w:p>
    <w:p w14:paraId="50FF1C5F" w14:textId="77777777" w:rsidR="007B333D" w:rsidRDefault="007B333D" w:rsidP="00AE3297">
      <w:pPr>
        <w:rPr>
          <w:rFonts w:ascii="Times New Roman" w:hAnsi="Times New Roman"/>
          <w:sz w:val="24"/>
        </w:rPr>
      </w:pPr>
    </w:p>
    <w:p w14:paraId="4C7650A5" w14:textId="4436D88F" w:rsidR="007B333D" w:rsidRDefault="007B333D" w:rsidP="007B333D">
      <w:pPr>
        <w:jc w:val="center"/>
        <w:rPr>
          <w:rFonts w:ascii="Times New Roman" w:hAnsi="Times New Roman"/>
          <w:b/>
          <w:sz w:val="24"/>
        </w:rPr>
      </w:pPr>
      <w:r>
        <w:rPr>
          <w:rFonts w:ascii="Times New Roman" w:hAnsi="Times New Roman"/>
          <w:b/>
          <w:sz w:val="24"/>
        </w:rPr>
        <w:lastRenderedPageBreak/>
        <w:t>§ 3</w:t>
      </w:r>
    </w:p>
    <w:p w14:paraId="41C49926" w14:textId="442F08AA" w:rsidR="007B333D" w:rsidRPr="007B333D" w:rsidRDefault="007B333D" w:rsidP="007B333D">
      <w:pPr>
        <w:rPr>
          <w:rFonts w:ascii="Times New Roman" w:hAnsi="Times New Roman"/>
          <w:bCs/>
          <w:sz w:val="24"/>
        </w:rPr>
      </w:pPr>
      <w:r>
        <w:rPr>
          <w:rFonts w:ascii="Times New Roman" w:hAnsi="Times New Roman"/>
          <w:bCs/>
          <w:sz w:val="24"/>
        </w:rPr>
        <w:t>Bekendtgørelsen gælder ikke for Færøerne og Grønland.</w:t>
      </w:r>
    </w:p>
    <w:p w14:paraId="0D30C374" w14:textId="77777777" w:rsidR="00AE3297" w:rsidRDefault="00AE3297" w:rsidP="00AE3297">
      <w:pPr>
        <w:rPr>
          <w:rFonts w:ascii="Times New Roman" w:hAnsi="Times New Roman"/>
          <w:sz w:val="24"/>
        </w:rPr>
      </w:pPr>
    </w:p>
    <w:p w14:paraId="451C4D7A" w14:textId="77777777" w:rsidR="00D27566" w:rsidRDefault="00D27566" w:rsidP="00AE3297">
      <w:pPr>
        <w:rPr>
          <w:rFonts w:ascii="Times New Roman" w:hAnsi="Times New Roman"/>
          <w:sz w:val="24"/>
        </w:rPr>
      </w:pPr>
    </w:p>
    <w:p w14:paraId="0ABC955A" w14:textId="77777777" w:rsidR="00D27566" w:rsidRPr="00AE3297" w:rsidRDefault="00D27566" w:rsidP="00AE3297">
      <w:pPr>
        <w:rPr>
          <w:rFonts w:ascii="Times New Roman" w:hAnsi="Times New Roman"/>
          <w:sz w:val="24"/>
        </w:rPr>
      </w:pPr>
    </w:p>
    <w:sectPr w:rsidR="00D27566" w:rsidRPr="00AE329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CDE35" w14:textId="77777777" w:rsidR="002E55A6" w:rsidRDefault="002E55A6" w:rsidP="00606036">
      <w:pPr>
        <w:spacing w:after="0" w:line="240" w:lineRule="auto"/>
      </w:pPr>
      <w:r>
        <w:separator/>
      </w:r>
    </w:p>
  </w:endnote>
  <w:endnote w:type="continuationSeparator" w:id="0">
    <w:p w14:paraId="13EB850D" w14:textId="77777777" w:rsidR="002E55A6" w:rsidRDefault="002E55A6" w:rsidP="00606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8AF41" w14:textId="77777777" w:rsidR="002E55A6" w:rsidRDefault="002E55A6" w:rsidP="00606036">
      <w:pPr>
        <w:spacing w:after="0" w:line="240" w:lineRule="auto"/>
      </w:pPr>
      <w:r>
        <w:separator/>
      </w:r>
    </w:p>
  </w:footnote>
  <w:footnote w:type="continuationSeparator" w:id="0">
    <w:p w14:paraId="034AD406" w14:textId="77777777" w:rsidR="002E55A6" w:rsidRDefault="002E55A6" w:rsidP="00606036">
      <w:pPr>
        <w:spacing w:after="0" w:line="240" w:lineRule="auto"/>
      </w:pPr>
      <w:r>
        <w:continuationSeparator/>
      </w:r>
    </w:p>
  </w:footnote>
  <w:footnote w:id="1">
    <w:p w14:paraId="62FA0724" w14:textId="4FE68083" w:rsidR="00606036" w:rsidRPr="00606036" w:rsidRDefault="00606036">
      <w:pPr>
        <w:pStyle w:val="Fodnotetekst"/>
        <w:rPr>
          <w:sz w:val="16"/>
        </w:rPr>
      </w:pPr>
      <w:r>
        <w:rPr>
          <w:rStyle w:val="Fodnotehenvisning"/>
        </w:rPr>
        <w:footnoteRef/>
      </w:r>
      <w:r>
        <w:t xml:space="preserve"> </w:t>
      </w:r>
      <w:r w:rsidRPr="00606036">
        <w:rPr>
          <w:rFonts w:ascii="Times New Roman" w:hAnsi="Times New Roman"/>
          <w:sz w:val="16"/>
        </w:rPr>
        <w:t>I bekendtgørelsen er medtaget visse bestemmelser fra Europa Kommissionens fra Europa Kommissionens gennemførelsesforordning (EU) 2019/947 af 24. maj 2019 om regler og procedur</w:t>
      </w:r>
      <w:r>
        <w:rPr>
          <w:rFonts w:ascii="Times New Roman" w:hAnsi="Times New Roman"/>
          <w:sz w:val="16"/>
        </w:rPr>
        <w:t>e</w:t>
      </w:r>
      <w:r w:rsidRPr="00606036">
        <w:rPr>
          <w:rFonts w:ascii="Times New Roman" w:hAnsi="Times New Roman"/>
          <w:sz w:val="16"/>
        </w:rPr>
        <w:t>r for operation af ubemandede luftfartøjer, EU Tidende 2019, nr. L 152, side 45-71. Ifølge artikel 288 i EUF-Traktaten gælder en forordning umiddelbart i hver medlemsstat. Gengivelsen af forordningens bestemmelser i bekendtgørelsen er således udelukkende begrundet i praktiske hensyn og berører ikke forordningens umiddelbare gyldighed i Danmark.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517B"/>
    <w:multiLevelType w:val="hybridMultilevel"/>
    <w:tmpl w:val="6AB8AC82"/>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0D029B6"/>
    <w:multiLevelType w:val="hybridMultilevel"/>
    <w:tmpl w:val="DA6CF48C"/>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2A90603"/>
    <w:multiLevelType w:val="hybridMultilevel"/>
    <w:tmpl w:val="FE3AA60E"/>
    <w:lvl w:ilvl="0" w:tplc="1FAE97E0">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2D9265CA"/>
    <w:multiLevelType w:val="hybridMultilevel"/>
    <w:tmpl w:val="3AC402A6"/>
    <w:lvl w:ilvl="0" w:tplc="9880EEF2">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31CE617A"/>
    <w:multiLevelType w:val="hybridMultilevel"/>
    <w:tmpl w:val="AFE68E4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15:restartNumberingAfterBreak="0">
    <w:nsid w:val="4AA14EEC"/>
    <w:multiLevelType w:val="hybridMultilevel"/>
    <w:tmpl w:val="793C5BB8"/>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5ADD075B"/>
    <w:multiLevelType w:val="hybridMultilevel"/>
    <w:tmpl w:val="0C6CE594"/>
    <w:lvl w:ilvl="0" w:tplc="858A7A9A">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15:restartNumberingAfterBreak="0">
    <w:nsid w:val="63C3717C"/>
    <w:multiLevelType w:val="hybridMultilevel"/>
    <w:tmpl w:val="02387870"/>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 w15:restartNumberingAfterBreak="0">
    <w:nsid w:val="69651835"/>
    <w:multiLevelType w:val="hybridMultilevel"/>
    <w:tmpl w:val="3C2269CC"/>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6BB07F31"/>
    <w:multiLevelType w:val="hybridMultilevel"/>
    <w:tmpl w:val="5F90B38E"/>
    <w:lvl w:ilvl="0" w:tplc="7D44228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D7F3BBE"/>
    <w:multiLevelType w:val="hybridMultilevel"/>
    <w:tmpl w:val="3F62238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16cid:durableId="1215970616">
    <w:abstractNumId w:val="3"/>
  </w:num>
  <w:num w:numId="2" w16cid:durableId="1114250940">
    <w:abstractNumId w:val="9"/>
  </w:num>
  <w:num w:numId="3" w16cid:durableId="815531603">
    <w:abstractNumId w:val="6"/>
  </w:num>
  <w:num w:numId="4" w16cid:durableId="1317607929">
    <w:abstractNumId w:val="2"/>
  </w:num>
  <w:num w:numId="5" w16cid:durableId="1943802294">
    <w:abstractNumId w:val="4"/>
  </w:num>
  <w:num w:numId="6" w16cid:durableId="1055003928">
    <w:abstractNumId w:val="10"/>
  </w:num>
  <w:num w:numId="7" w16cid:durableId="152382519">
    <w:abstractNumId w:val="7"/>
  </w:num>
  <w:num w:numId="8" w16cid:durableId="252670086">
    <w:abstractNumId w:val="8"/>
  </w:num>
  <w:num w:numId="9" w16cid:durableId="594483488">
    <w:abstractNumId w:val="1"/>
  </w:num>
  <w:num w:numId="10" w16cid:durableId="1367833040">
    <w:abstractNumId w:val="0"/>
  </w:num>
  <w:num w:numId="11" w16cid:durableId="19307679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6D2"/>
    <w:rsid w:val="00003D3C"/>
    <w:rsid w:val="00011AA2"/>
    <w:rsid w:val="00017208"/>
    <w:rsid w:val="000219DD"/>
    <w:rsid w:val="0003030F"/>
    <w:rsid w:val="00034E21"/>
    <w:rsid w:val="000441DE"/>
    <w:rsid w:val="000515A2"/>
    <w:rsid w:val="00053E65"/>
    <w:rsid w:val="0005452B"/>
    <w:rsid w:val="0006071D"/>
    <w:rsid w:val="000647B2"/>
    <w:rsid w:val="00064A81"/>
    <w:rsid w:val="00067E0F"/>
    <w:rsid w:val="0007459E"/>
    <w:rsid w:val="00074DD8"/>
    <w:rsid w:val="000768B1"/>
    <w:rsid w:val="0008059E"/>
    <w:rsid w:val="0008338E"/>
    <w:rsid w:val="00097AFB"/>
    <w:rsid w:val="00097D09"/>
    <w:rsid w:val="000A0554"/>
    <w:rsid w:val="000B0F4B"/>
    <w:rsid w:val="000B75EB"/>
    <w:rsid w:val="000B7D90"/>
    <w:rsid w:val="000C5E9C"/>
    <w:rsid w:val="000C61B3"/>
    <w:rsid w:val="000C6BEE"/>
    <w:rsid w:val="000D24AE"/>
    <w:rsid w:val="000D2B64"/>
    <w:rsid w:val="000E147A"/>
    <w:rsid w:val="000E3AC0"/>
    <w:rsid w:val="000F43E0"/>
    <w:rsid w:val="0010231E"/>
    <w:rsid w:val="00104BF0"/>
    <w:rsid w:val="0010590B"/>
    <w:rsid w:val="001125B5"/>
    <w:rsid w:val="00125F3F"/>
    <w:rsid w:val="0012661E"/>
    <w:rsid w:val="001335FC"/>
    <w:rsid w:val="0013777C"/>
    <w:rsid w:val="0014283E"/>
    <w:rsid w:val="00142F95"/>
    <w:rsid w:val="001458C5"/>
    <w:rsid w:val="001534D7"/>
    <w:rsid w:val="0015499A"/>
    <w:rsid w:val="00155042"/>
    <w:rsid w:val="0015508A"/>
    <w:rsid w:val="00157989"/>
    <w:rsid w:val="00167237"/>
    <w:rsid w:val="00177B2E"/>
    <w:rsid w:val="0018312E"/>
    <w:rsid w:val="00183B2B"/>
    <w:rsid w:val="00192DDB"/>
    <w:rsid w:val="001C00D6"/>
    <w:rsid w:val="001C2A3C"/>
    <w:rsid w:val="001C4624"/>
    <w:rsid w:val="001D2A85"/>
    <w:rsid w:val="001E2479"/>
    <w:rsid w:val="001E7E36"/>
    <w:rsid w:val="001F2126"/>
    <w:rsid w:val="001F21A2"/>
    <w:rsid w:val="001F79B6"/>
    <w:rsid w:val="002032FB"/>
    <w:rsid w:val="00207FF1"/>
    <w:rsid w:val="002103C1"/>
    <w:rsid w:val="002158D5"/>
    <w:rsid w:val="002208D1"/>
    <w:rsid w:val="002267DA"/>
    <w:rsid w:val="0023364D"/>
    <w:rsid w:val="00245FAE"/>
    <w:rsid w:val="00246D78"/>
    <w:rsid w:val="0024790D"/>
    <w:rsid w:val="00251A56"/>
    <w:rsid w:val="00255660"/>
    <w:rsid w:val="00257D1A"/>
    <w:rsid w:val="0026026B"/>
    <w:rsid w:val="00264CE8"/>
    <w:rsid w:val="00265006"/>
    <w:rsid w:val="00265B33"/>
    <w:rsid w:val="00266054"/>
    <w:rsid w:val="00274682"/>
    <w:rsid w:val="002756A1"/>
    <w:rsid w:val="002757C0"/>
    <w:rsid w:val="00276E4C"/>
    <w:rsid w:val="00281E39"/>
    <w:rsid w:val="002879CB"/>
    <w:rsid w:val="00290AB1"/>
    <w:rsid w:val="002A20DA"/>
    <w:rsid w:val="002A345D"/>
    <w:rsid w:val="002A372D"/>
    <w:rsid w:val="002A4B0C"/>
    <w:rsid w:val="002B05A2"/>
    <w:rsid w:val="002B1866"/>
    <w:rsid w:val="002B47EC"/>
    <w:rsid w:val="002C0282"/>
    <w:rsid w:val="002D178C"/>
    <w:rsid w:val="002D23B3"/>
    <w:rsid w:val="002D7921"/>
    <w:rsid w:val="002D7B27"/>
    <w:rsid w:val="002E099E"/>
    <w:rsid w:val="002E55A6"/>
    <w:rsid w:val="002E6F04"/>
    <w:rsid w:val="002F1184"/>
    <w:rsid w:val="002F2FEF"/>
    <w:rsid w:val="00300FB5"/>
    <w:rsid w:val="003102F8"/>
    <w:rsid w:val="0031288E"/>
    <w:rsid w:val="00317DF0"/>
    <w:rsid w:val="00321F3F"/>
    <w:rsid w:val="00322E49"/>
    <w:rsid w:val="0032374B"/>
    <w:rsid w:val="00327FA0"/>
    <w:rsid w:val="003346F5"/>
    <w:rsid w:val="00336F48"/>
    <w:rsid w:val="003372AD"/>
    <w:rsid w:val="0033786B"/>
    <w:rsid w:val="00344517"/>
    <w:rsid w:val="0036013B"/>
    <w:rsid w:val="003703DD"/>
    <w:rsid w:val="00372E6A"/>
    <w:rsid w:val="00373AB1"/>
    <w:rsid w:val="003805AD"/>
    <w:rsid w:val="00380B74"/>
    <w:rsid w:val="00383844"/>
    <w:rsid w:val="0038562D"/>
    <w:rsid w:val="003A118F"/>
    <w:rsid w:val="003A6DD1"/>
    <w:rsid w:val="003B327C"/>
    <w:rsid w:val="003B783F"/>
    <w:rsid w:val="003C0541"/>
    <w:rsid w:val="003C0EB1"/>
    <w:rsid w:val="003C71C5"/>
    <w:rsid w:val="003C79A5"/>
    <w:rsid w:val="003D0F48"/>
    <w:rsid w:val="003D32AC"/>
    <w:rsid w:val="003D7321"/>
    <w:rsid w:val="003E3F66"/>
    <w:rsid w:val="003E5765"/>
    <w:rsid w:val="003E5DAB"/>
    <w:rsid w:val="003F6201"/>
    <w:rsid w:val="00411367"/>
    <w:rsid w:val="00415DEE"/>
    <w:rsid w:val="00417715"/>
    <w:rsid w:val="004202D8"/>
    <w:rsid w:val="004244F8"/>
    <w:rsid w:val="004330C3"/>
    <w:rsid w:val="004376D2"/>
    <w:rsid w:val="00440D12"/>
    <w:rsid w:val="00443996"/>
    <w:rsid w:val="004443F8"/>
    <w:rsid w:val="00444498"/>
    <w:rsid w:val="004444C6"/>
    <w:rsid w:val="00450377"/>
    <w:rsid w:val="00451611"/>
    <w:rsid w:val="00451637"/>
    <w:rsid w:val="00451B26"/>
    <w:rsid w:val="004523F0"/>
    <w:rsid w:val="004540D4"/>
    <w:rsid w:val="0045797A"/>
    <w:rsid w:val="00464857"/>
    <w:rsid w:val="0047112E"/>
    <w:rsid w:val="00471D43"/>
    <w:rsid w:val="00472906"/>
    <w:rsid w:val="0047459D"/>
    <w:rsid w:val="00483F71"/>
    <w:rsid w:val="004853A4"/>
    <w:rsid w:val="0048582B"/>
    <w:rsid w:val="0048692D"/>
    <w:rsid w:val="00497D05"/>
    <w:rsid w:val="004A3822"/>
    <w:rsid w:val="004A6966"/>
    <w:rsid w:val="004A7825"/>
    <w:rsid w:val="004B4421"/>
    <w:rsid w:val="004C28FA"/>
    <w:rsid w:val="004D1285"/>
    <w:rsid w:val="004E0879"/>
    <w:rsid w:val="00516E8D"/>
    <w:rsid w:val="00531762"/>
    <w:rsid w:val="00534B11"/>
    <w:rsid w:val="00537915"/>
    <w:rsid w:val="00551E9F"/>
    <w:rsid w:val="00563DE3"/>
    <w:rsid w:val="005647CF"/>
    <w:rsid w:val="00571BBE"/>
    <w:rsid w:val="00572566"/>
    <w:rsid w:val="00574387"/>
    <w:rsid w:val="00581386"/>
    <w:rsid w:val="005863AF"/>
    <w:rsid w:val="00586A54"/>
    <w:rsid w:val="005A2158"/>
    <w:rsid w:val="005A3C46"/>
    <w:rsid w:val="005C7CF2"/>
    <w:rsid w:val="005D19ED"/>
    <w:rsid w:val="005E66F9"/>
    <w:rsid w:val="005E7994"/>
    <w:rsid w:val="005F29DF"/>
    <w:rsid w:val="005F4D53"/>
    <w:rsid w:val="005F5FA4"/>
    <w:rsid w:val="00606036"/>
    <w:rsid w:val="006171EA"/>
    <w:rsid w:val="00621D5E"/>
    <w:rsid w:val="00623A92"/>
    <w:rsid w:val="006240E6"/>
    <w:rsid w:val="0062510B"/>
    <w:rsid w:val="006503B6"/>
    <w:rsid w:val="0065278E"/>
    <w:rsid w:val="0065429A"/>
    <w:rsid w:val="00656D53"/>
    <w:rsid w:val="00657D81"/>
    <w:rsid w:val="00660544"/>
    <w:rsid w:val="00664C2E"/>
    <w:rsid w:val="00670BB6"/>
    <w:rsid w:val="00680F91"/>
    <w:rsid w:val="00695295"/>
    <w:rsid w:val="006A0D9D"/>
    <w:rsid w:val="006A10D6"/>
    <w:rsid w:val="006A1ADA"/>
    <w:rsid w:val="006A23E5"/>
    <w:rsid w:val="006A23F5"/>
    <w:rsid w:val="006A2B30"/>
    <w:rsid w:val="006A3738"/>
    <w:rsid w:val="006A6C44"/>
    <w:rsid w:val="006A73CF"/>
    <w:rsid w:val="006B37D9"/>
    <w:rsid w:val="006B3BBA"/>
    <w:rsid w:val="006C2144"/>
    <w:rsid w:val="006C7ADA"/>
    <w:rsid w:val="006D3067"/>
    <w:rsid w:val="006E7ACE"/>
    <w:rsid w:val="007017E3"/>
    <w:rsid w:val="00710C05"/>
    <w:rsid w:val="007134C0"/>
    <w:rsid w:val="007148FE"/>
    <w:rsid w:val="007218C3"/>
    <w:rsid w:val="00723923"/>
    <w:rsid w:val="00731A4C"/>
    <w:rsid w:val="00733BF4"/>
    <w:rsid w:val="0073686B"/>
    <w:rsid w:val="00752E70"/>
    <w:rsid w:val="0075353F"/>
    <w:rsid w:val="00760883"/>
    <w:rsid w:val="00766ABD"/>
    <w:rsid w:val="0078022F"/>
    <w:rsid w:val="00781D4B"/>
    <w:rsid w:val="00782AD6"/>
    <w:rsid w:val="00786741"/>
    <w:rsid w:val="0079312F"/>
    <w:rsid w:val="00793EB5"/>
    <w:rsid w:val="00796DCB"/>
    <w:rsid w:val="007A4036"/>
    <w:rsid w:val="007A79E8"/>
    <w:rsid w:val="007B2A06"/>
    <w:rsid w:val="007B333D"/>
    <w:rsid w:val="007C49C2"/>
    <w:rsid w:val="007D4968"/>
    <w:rsid w:val="007D7183"/>
    <w:rsid w:val="007E39F9"/>
    <w:rsid w:val="007E3AFE"/>
    <w:rsid w:val="007E6D8D"/>
    <w:rsid w:val="007F002C"/>
    <w:rsid w:val="008034F4"/>
    <w:rsid w:val="00803982"/>
    <w:rsid w:val="00813249"/>
    <w:rsid w:val="008266C4"/>
    <w:rsid w:val="00831645"/>
    <w:rsid w:val="008401C3"/>
    <w:rsid w:val="0084191A"/>
    <w:rsid w:val="008423ED"/>
    <w:rsid w:val="00862F8C"/>
    <w:rsid w:val="0086524F"/>
    <w:rsid w:val="00867981"/>
    <w:rsid w:val="00867D27"/>
    <w:rsid w:val="00870AEC"/>
    <w:rsid w:val="00877CA2"/>
    <w:rsid w:val="0088024D"/>
    <w:rsid w:val="008843AA"/>
    <w:rsid w:val="00887974"/>
    <w:rsid w:val="008905E6"/>
    <w:rsid w:val="00890ACA"/>
    <w:rsid w:val="008A5AB0"/>
    <w:rsid w:val="008B53D0"/>
    <w:rsid w:val="008C56CA"/>
    <w:rsid w:val="008C73E0"/>
    <w:rsid w:val="008D2183"/>
    <w:rsid w:val="008E058A"/>
    <w:rsid w:val="008E32A6"/>
    <w:rsid w:val="008F0C8C"/>
    <w:rsid w:val="008F75B5"/>
    <w:rsid w:val="008F7F4E"/>
    <w:rsid w:val="009017FC"/>
    <w:rsid w:val="00904863"/>
    <w:rsid w:val="00910079"/>
    <w:rsid w:val="00910496"/>
    <w:rsid w:val="00912E24"/>
    <w:rsid w:val="00912F31"/>
    <w:rsid w:val="009166FE"/>
    <w:rsid w:val="0092077A"/>
    <w:rsid w:val="009336E4"/>
    <w:rsid w:val="009368D9"/>
    <w:rsid w:val="00957FB4"/>
    <w:rsid w:val="00960C1D"/>
    <w:rsid w:val="00963437"/>
    <w:rsid w:val="00963CF6"/>
    <w:rsid w:val="00964598"/>
    <w:rsid w:val="00965F76"/>
    <w:rsid w:val="009729E3"/>
    <w:rsid w:val="00972F8A"/>
    <w:rsid w:val="00973076"/>
    <w:rsid w:val="00973F17"/>
    <w:rsid w:val="0098050E"/>
    <w:rsid w:val="00983262"/>
    <w:rsid w:val="009833E0"/>
    <w:rsid w:val="00992A82"/>
    <w:rsid w:val="0099528B"/>
    <w:rsid w:val="0099710C"/>
    <w:rsid w:val="009A07B9"/>
    <w:rsid w:val="009A10CC"/>
    <w:rsid w:val="009A11D5"/>
    <w:rsid w:val="009A5B80"/>
    <w:rsid w:val="009C7D4C"/>
    <w:rsid w:val="009D108C"/>
    <w:rsid w:val="009D3D88"/>
    <w:rsid w:val="009D5A49"/>
    <w:rsid w:val="009E5320"/>
    <w:rsid w:val="009F788E"/>
    <w:rsid w:val="00A0524B"/>
    <w:rsid w:val="00A05570"/>
    <w:rsid w:val="00A07E6F"/>
    <w:rsid w:val="00A15CCB"/>
    <w:rsid w:val="00A17A8A"/>
    <w:rsid w:val="00A22549"/>
    <w:rsid w:val="00A2462A"/>
    <w:rsid w:val="00A406A9"/>
    <w:rsid w:val="00A4235E"/>
    <w:rsid w:val="00A432D9"/>
    <w:rsid w:val="00A50874"/>
    <w:rsid w:val="00A5414D"/>
    <w:rsid w:val="00A550D9"/>
    <w:rsid w:val="00A616EF"/>
    <w:rsid w:val="00A6541B"/>
    <w:rsid w:val="00A70027"/>
    <w:rsid w:val="00A723FC"/>
    <w:rsid w:val="00A82084"/>
    <w:rsid w:val="00A83048"/>
    <w:rsid w:val="00A86F8C"/>
    <w:rsid w:val="00A87D90"/>
    <w:rsid w:val="00A912CC"/>
    <w:rsid w:val="00A9132D"/>
    <w:rsid w:val="00A9674D"/>
    <w:rsid w:val="00AA797D"/>
    <w:rsid w:val="00AB1669"/>
    <w:rsid w:val="00AB2B8E"/>
    <w:rsid w:val="00AB7E16"/>
    <w:rsid w:val="00AD2BAF"/>
    <w:rsid w:val="00AD6D23"/>
    <w:rsid w:val="00AE043A"/>
    <w:rsid w:val="00AE1B24"/>
    <w:rsid w:val="00AE1D27"/>
    <w:rsid w:val="00AE3297"/>
    <w:rsid w:val="00AF23E4"/>
    <w:rsid w:val="00B02A93"/>
    <w:rsid w:val="00B057CB"/>
    <w:rsid w:val="00B058E8"/>
    <w:rsid w:val="00B05EDF"/>
    <w:rsid w:val="00B06D7E"/>
    <w:rsid w:val="00B11332"/>
    <w:rsid w:val="00B17D88"/>
    <w:rsid w:val="00B22501"/>
    <w:rsid w:val="00B245F9"/>
    <w:rsid w:val="00B31439"/>
    <w:rsid w:val="00B45797"/>
    <w:rsid w:val="00B5642F"/>
    <w:rsid w:val="00B90E04"/>
    <w:rsid w:val="00B9796F"/>
    <w:rsid w:val="00B97C4A"/>
    <w:rsid w:val="00BA488C"/>
    <w:rsid w:val="00BA4A5E"/>
    <w:rsid w:val="00BA4B54"/>
    <w:rsid w:val="00BA7C37"/>
    <w:rsid w:val="00BB0959"/>
    <w:rsid w:val="00BB456F"/>
    <w:rsid w:val="00BC5C30"/>
    <w:rsid w:val="00BC5D39"/>
    <w:rsid w:val="00BC648F"/>
    <w:rsid w:val="00BD1755"/>
    <w:rsid w:val="00BD2269"/>
    <w:rsid w:val="00BD38ED"/>
    <w:rsid w:val="00BD3C0E"/>
    <w:rsid w:val="00BE4986"/>
    <w:rsid w:val="00BF118D"/>
    <w:rsid w:val="00BF2CE4"/>
    <w:rsid w:val="00BF3DF9"/>
    <w:rsid w:val="00BF58F4"/>
    <w:rsid w:val="00C01B88"/>
    <w:rsid w:val="00C045C3"/>
    <w:rsid w:val="00C131B6"/>
    <w:rsid w:val="00C13D64"/>
    <w:rsid w:val="00C24BC2"/>
    <w:rsid w:val="00C25F26"/>
    <w:rsid w:val="00C2622E"/>
    <w:rsid w:val="00C308DA"/>
    <w:rsid w:val="00C3258F"/>
    <w:rsid w:val="00C32C8B"/>
    <w:rsid w:val="00C44AD4"/>
    <w:rsid w:val="00C64801"/>
    <w:rsid w:val="00C71F82"/>
    <w:rsid w:val="00C8297C"/>
    <w:rsid w:val="00C83699"/>
    <w:rsid w:val="00C84562"/>
    <w:rsid w:val="00C85509"/>
    <w:rsid w:val="00CA3E7E"/>
    <w:rsid w:val="00CB3295"/>
    <w:rsid w:val="00CD1415"/>
    <w:rsid w:val="00CD2A65"/>
    <w:rsid w:val="00CD5120"/>
    <w:rsid w:val="00CE5059"/>
    <w:rsid w:val="00CE6AFA"/>
    <w:rsid w:val="00D00338"/>
    <w:rsid w:val="00D128E4"/>
    <w:rsid w:val="00D13EDC"/>
    <w:rsid w:val="00D27566"/>
    <w:rsid w:val="00D507AD"/>
    <w:rsid w:val="00D575A0"/>
    <w:rsid w:val="00D57793"/>
    <w:rsid w:val="00D61EE7"/>
    <w:rsid w:val="00D67FE6"/>
    <w:rsid w:val="00D70F7F"/>
    <w:rsid w:val="00D77818"/>
    <w:rsid w:val="00D77F27"/>
    <w:rsid w:val="00D80911"/>
    <w:rsid w:val="00D839D3"/>
    <w:rsid w:val="00D842DB"/>
    <w:rsid w:val="00D8697E"/>
    <w:rsid w:val="00D92F4D"/>
    <w:rsid w:val="00D93104"/>
    <w:rsid w:val="00D949C0"/>
    <w:rsid w:val="00DA75C5"/>
    <w:rsid w:val="00DA7D8E"/>
    <w:rsid w:val="00DB2942"/>
    <w:rsid w:val="00DB6DB9"/>
    <w:rsid w:val="00DC65D8"/>
    <w:rsid w:val="00DC6E07"/>
    <w:rsid w:val="00DD698E"/>
    <w:rsid w:val="00DD7C4B"/>
    <w:rsid w:val="00E0212D"/>
    <w:rsid w:val="00E06F4D"/>
    <w:rsid w:val="00E12360"/>
    <w:rsid w:val="00E125BD"/>
    <w:rsid w:val="00E12A87"/>
    <w:rsid w:val="00E15BFE"/>
    <w:rsid w:val="00E27E6B"/>
    <w:rsid w:val="00E32ACC"/>
    <w:rsid w:val="00E35393"/>
    <w:rsid w:val="00E437C4"/>
    <w:rsid w:val="00E46FB3"/>
    <w:rsid w:val="00E47DEB"/>
    <w:rsid w:val="00E51172"/>
    <w:rsid w:val="00E60178"/>
    <w:rsid w:val="00E62F7E"/>
    <w:rsid w:val="00E763DB"/>
    <w:rsid w:val="00E8310D"/>
    <w:rsid w:val="00E85511"/>
    <w:rsid w:val="00E90484"/>
    <w:rsid w:val="00E94D86"/>
    <w:rsid w:val="00EA1207"/>
    <w:rsid w:val="00EA617D"/>
    <w:rsid w:val="00EB07A1"/>
    <w:rsid w:val="00EC23BF"/>
    <w:rsid w:val="00EC3C54"/>
    <w:rsid w:val="00ED6580"/>
    <w:rsid w:val="00ED658F"/>
    <w:rsid w:val="00EE0827"/>
    <w:rsid w:val="00EE0DC8"/>
    <w:rsid w:val="00EE0EF2"/>
    <w:rsid w:val="00EF2ED0"/>
    <w:rsid w:val="00F0026B"/>
    <w:rsid w:val="00F05D80"/>
    <w:rsid w:val="00F15625"/>
    <w:rsid w:val="00F20B01"/>
    <w:rsid w:val="00F27D65"/>
    <w:rsid w:val="00F31DBB"/>
    <w:rsid w:val="00F41FEB"/>
    <w:rsid w:val="00F44458"/>
    <w:rsid w:val="00F56004"/>
    <w:rsid w:val="00F56AFC"/>
    <w:rsid w:val="00F60028"/>
    <w:rsid w:val="00F613C5"/>
    <w:rsid w:val="00F62B83"/>
    <w:rsid w:val="00F64648"/>
    <w:rsid w:val="00F67A4F"/>
    <w:rsid w:val="00F97AEE"/>
    <w:rsid w:val="00FA3E95"/>
    <w:rsid w:val="00FA6726"/>
    <w:rsid w:val="00FD04A5"/>
    <w:rsid w:val="00FD13D9"/>
    <w:rsid w:val="00FF32ED"/>
    <w:rsid w:val="00FF518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D7C29"/>
  <w15:chartTrackingRefBased/>
  <w15:docId w15:val="{ECB41933-A8F2-454D-BDE6-AAE89316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959"/>
    <w:rPr>
      <w:rFonts w:ascii="Verdana" w:hAnsi="Verdana"/>
      <w:sz w:val="20"/>
    </w:rPr>
  </w:style>
  <w:style w:type="paragraph" w:styleId="Overskrift1">
    <w:name w:val="heading 1"/>
    <w:basedOn w:val="Normal"/>
    <w:next w:val="Normal"/>
    <w:link w:val="Overskrift1Tegn"/>
    <w:uiPriority w:val="9"/>
    <w:rsid w:val="009729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iPriority w:val="9"/>
    <w:semiHidden/>
    <w:unhideWhenUsed/>
    <w:rsid w:val="009729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uiPriority w:val="9"/>
    <w:semiHidden/>
    <w:unhideWhenUsed/>
    <w:qFormat/>
    <w:rsid w:val="009729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Overskrift4">
    <w:name w:val="heading 4"/>
    <w:basedOn w:val="Normal"/>
    <w:next w:val="Normal"/>
    <w:link w:val="Overskrift4Tegn"/>
    <w:uiPriority w:val="9"/>
    <w:semiHidden/>
    <w:unhideWhenUsed/>
    <w:qFormat/>
    <w:rsid w:val="009729E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BrevTS1">
    <w:name w:val="Brev TS1"/>
    <w:basedOn w:val="TS1"/>
    <w:autoRedefine/>
    <w:qFormat/>
    <w:rsid w:val="009729E3"/>
    <w:rPr>
      <w:b w:val="0"/>
      <w:bCs w:val="0"/>
      <w:sz w:val="32"/>
      <w:szCs w:val="32"/>
    </w:rPr>
  </w:style>
  <w:style w:type="paragraph" w:customStyle="1" w:styleId="BrevTS2">
    <w:name w:val="Brev TS2"/>
    <w:basedOn w:val="Normal"/>
    <w:autoRedefine/>
    <w:qFormat/>
    <w:rsid w:val="009729E3"/>
    <w:pPr>
      <w:keepNext/>
      <w:keepLines/>
      <w:spacing w:after="0" w:line="360" w:lineRule="auto"/>
      <w:outlineLvl w:val="1"/>
    </w:pPr>
    <w:rPr>
      <w:rFonts w:eastAsiaTheme="majorEastAsia" w:cstheme="majorBidi"/>
      <w:b/>
      <w:bCs/>
      <w:color w:val="566036"/>
      <w:szCs w:val="20"/>
    </w:rPr>
  </w:style>
  <w:style w:type="paragraph" w:customStyle="1" w:styleId="TS1">
    <w:name w:val="TS1"/>
    <w:basedOn w:val="Overskrift1"/>
    <w:link w:val="TS1Tegn"/>
    <w:autoRedefine/>
    <w:qFormat/>
    <w:rsid w:val="009729E3"/>
    <w:pPr>
      <w:spacing w:before="0" w:line="276" w:lineRule="auto"/>
    </w:pPr>
    <w:rPr>
      <w:rFonts w:ascii="Verdana" w:hAnsi="Verdana"/>
      <w:b/>
      <w:bCs/>
      <w:color w:val="566036"/>
      <w:sz w:val="36"/>
      <w:szCs w:val="36"/>
    </w:rPr>
  </w:style>
  <w:style w:type="character" w:customStyle="1" w:styleId="TS1Tegn">
    <w:name w:val="TS1 Tegn"/>
    <w:basedOn w:val="Overskrift1Tegn"/>
    <w:link w:val="TS1"/>
    <w:rsid w:val="009729E3"/>
    <w:rPr>
      <w:rFonts w:ascii="Verdana" w:eastAsiaTheme="majorEastAsia" w:hAnsi="Verdana" w:cstheme="majorBidi"/>
      <w:b/>
      <w:bCs/>
      <w:color w:val="566036"/>
      <w:sz w:val="36"/>
      <w:szCs w:val="36"/>
    </w:rPr>
  </w:style>
  <w:style w:type="character" w:customStyle="1" w:styleId="Overskrift1Tegn">
    <w:name w:val="Overskrift 1 Tegn"/>
    <w:basedOn w:val="Standardskrifttypeiafsnit"/>
    <w:link w:val="Overskrift1"/>
    <w:uiPriority w:val="9"/>
    <w:rsid w:val="009729E3"/>
    <w:rPr>
      <w:rFonts w:asciiTheme="majorHAnsi" w:eastAsiaTheme="majorEastAsia" w:hAnsiTheme="majorHAnsi" w:cstheme="majorBidi"/>
      <w:color w:val="2E74B5" w:themeColor="accent1" w:themeShade="BF"/>
      <w:sz w:val="32"/>
      <w:szCs w:val="32"/>
    </w:rPr>
  </w:style>
  <w:style w:type="paragraph" w:customStyle="1" w:styleId="TS2">
    <w:name w:val="TS2"/>
    <w:basedOn w:val="Overskrift2"/>
    <w:link w:val="TS2Tegn"/>
    <w:autoRedefine/>
    <w:qFormat/>
    <w:rsid w:val="009729E3"/>
    <w:pPr>
      <w:spacing w:before="0" w:line="276" w:lineRule="auto"/>
    </w:pPr>
    <w:rPr>
      <w:rFonts w:ascii="Verdana" w:hAnsi="Verdana"/>
      <w:color w:val="566036"/>
      <w:sz w:val="32"/>
      <w:szCs w:val="32"/>
    </w:rPr>
  </w:style>
  <w:style w:type="character" w:customStyle="1" w:styleId="TS2Tegn">
    <w:name w:val="TS2 Tegn"/>
    <w:basedOn w:val="Overskrift2Tegn"/>
    <w:link w:val="TS2"/>
    <w:rsid w:val="009729E3"/>
    <w:rPr>
      <w:rFonts w:ascii="Verdana" w:eastAsiaTheme="majorEastAsia" w:hAnsi="Verdana" w:cstheme="majorBidi"/>
      <w:color w:val="566036"/>
      <w:sz w:val="32"/>
      <w:szCs w:val="32"/>
    </w:rPr>
  </w:style>
  <w:style w:type="character" w:customStyle="1" w:styleId="Overskrift2Tegn">
    <w:name w:val="Overskrift 2 Tegn"/>
    <w:basedOn w:val="Standardskrifttypeiafsnit"/>
    <w:link w:val="Overskrift2"/>
    <w:uiPriority w:val="9"/>
    <w:semiHidden/>
    <w:rsid w:val="009729E3"/>
    <w:rPr>
      <w:rFonts w:asciiTheme="majorHAnsi" w:eastAsiaTheme="majorEastAsia" w:hAnsiTheme="majorHAnsi" w:cstheme="majorBidi"/>
      <w:color w:val="2E74B5" w:themeColor="accent1" w:themeShade="BF"/>
      <w:sz w:val="26"/>
      <w:szCs w:val="26"/>
    </w:rPr>
  </w:style>
  <w:style w:type="paragraph" w:customStyle="1" w:styleId="TS3">
    <w:name w:val="TS3"/>
    <w:basedOn w:val="Overskrift3"/>
    <w:link w:val="TS3Tegn"/>
    <w:autoRedefine/>
    <w:qFormat/>
    <w:rsid w:val="009729E3"/>
    <w:pPr>
      <w:spacing w:before="0" w:line="360" w:lineRule="auto"/>
    </w:pPr>
    <w:rPr>
      <w:rFonts w:ascii="Verdana" w:hAnsi="Verdana"/>
      <w:b/>
      <w:bCs/>
      <w:color w:val="566036"/>
      <w:sz w:val="20"/>
      <w:szCs w:val="20"/>
    </w:rPr>
  </w:style>
  <w:style w:type="character" w:customStyle="1" w:styleId="TS3Tegn">
    <w:name w:val="TS3 Tegn"/>
    <w:basedOn w:val="Overskrift3Tegn"/>
    <w:link w:val="TS3"/>
    <w:rsid w:val="009729E3"/>
    <w:rPr>
      <w:rFonts w:ascii="Verdana" w:eastAsiaTheme="majorEastAsia" w:hAnsi="Verdana" w:cstheme="majorBidi"/>
      <w:b/>
      <w:bCs/>
      <w:color w:val="566036"/>
      <w:sz w:val="20"/>
      <w:szCs w:val="20"/>
    </w:rPr>
  </w:style>
  <w:style w:type="character" w:customStyle="1" w:styleId="Overskrift3Tegn">
    <w:name w:val="Overskrift 3 Tegn"/>
    <w:basedOn w:val="Standardskrifttypeiafsnit"/>
    <w:link w:val="Overskrift3"/>
    <w:uiPriority w:val="9"/>
    <w:semiHidden/>
    <w:rsid w:val="009729E3"/>
    <w:rPr>
      <w:rFonts w:asciiTheme="majorHAnsi" w:eastAsiaTheme="majorEastAsia" w:hAnsiTheme="majorHAnsi" w:cstheme="majorBidi"/>
      <w:color w:val="1F4D78" w:themeColor="accent1" w:themeShade="7F"/>
      <w:sz w:val="24"/>
      <w:szCs w:val="24"/>
    </w:rPr>
  </w:style>
  <w:style w:type="paragraph" w:customStyle="1" w:styleId="TS4">
    <w:name w:val="TS4"/>
    <w:basedOn w:val="Overskrift4"/>
    <w:link w:val="TS4Tegn"/>
    <w:autoRedefine/>
    <w:qFormat/>
    <w:rsid w:val="009729E3"/>
    <w:pPr>
      <w:spacing w:before="0" w:line="360" w:lineRule="auto"/>
    </w:pPr>
    <w:rPr>
      <w:rFonts w:ascii="Verdana" w:hAnsi="Verdana"/>
      <w:color w:val="566036"/>
      <w:szCs w:val="20"/>
    </w:rPr>
  </w:style>
  <w:style w:type="character" w:customStyle="1" w:styleId="TS4Tegn">
    <w:name w:val="TS4 Tegn"/>
    <w:basedOn w:val="Overskrift4Tegn"/>
    <w:link w:val="TS4"/>
    <w:rsid w:val="009729E3"/>
    <w:rPr>
      <w:rFonts w:ascii="Verdana" w:eastAsiaTheme="majorEastAsia" w:hAnsi="Verdana" w:cstheme="majorBidi"/>
      <w:i/>
      <w:iCs/>
      <w:color w:val="566036"/>
      <w:sz w:val="20"/>
      <w:szCs w:val="20"/>
    </w:rPr>
  </w:style>
  <w:style w:type="character" w:customStyle="1" w:styleId="Overskrift4Tegn">
    <w:name w:val="Overskrift 4 Tegn"/>
    <w:basedOn w:val="Standardskrifttypeiafsnit"/>
    <w:link w:val="Overskrift4"/>
    <w:uiPriority w:val="9"/>
    <w:semiHidden/>
    <w:rsid w:val="009729E3"/>
    <w:rPr>
      <w:rFonts w:asciiTheme="majorHAnsi" w:eastAsiaTheme="majorEastAsia" w:hAnsiTheme="majorHAnsi" w:cstheme="majorBidi"/>
      <w:i/>
      <w:iCs/>
      <w:color w:val="2E74B5" w:themeColor="accent1" w:themeShade="BF"/>
    </w:rPr>
  </w:style>
  <w:style w:type="paragraph" w:customStyle="1" w:styleId="BrevTS3">
    <w:name w:val="Brev TS3"/>
    <w:basedOn w:val="BrevTS2"/>
    <w:link w:val="BrevTS3Tegn"/>
    <w:qFormat/>
    <w:rsid w:val="005647CF"/>
    <w:pPr>
      <w:spacing w:line="276" w:lineRule="auto"/>
    </w:pPr>
    <w:rPr>
      <w:b w:val="0"/>
      <w:i/>
      <w:lang w:eastAsia="en-GB"/>
    </w:rPr>
  </w:style>
  <w:style w:type="character" w:customStyle="1" w:styleId="BrevTS3Tegn">
    <w:name w:val="Brev TS3 Tegn"/>
    <w:basedOn w:val="Standardskrifttypeiafsnit"/>
    <w:link w:val="BrevTS3"/>
    <w:rsid w:val="005647CF"/>
    <w:rPr>
      <w:rFonts w:ascii="Verdana" w:eastAsiaTheme="majorEastAsia" w:hAnsi="Verdana" w:cstheme="majorBidi"/>
      <w:bCs/>
      <w:i/>
      <w:color w:val="566036"/>
      <w:sz w:val="20"/>
      <w:szCs w:val="20"/>
      <w:lang w:eastAsia="en-GB"/>
    </w:rPr>
  </w:style>
  <w:style w:type="paragraph" w:styleId="Listeafsnit">
    <w:name w:val="List Paragraph"/>
    <w:basedOn w:val="Normal"/>
    <w:uiPriority w:val="34"/>
    <w:qFormat/>
    <w:rsid w:val="00E85511"/>
    <w:pPr>
      <w:ind w:left="720"/>
      <w:contextualSpacing/>
    </w:pPr>
  </w:style>
  <w:style w:type="character" w:styleId="Kommentarhenvisning">
    <w:name w:val="annotation reference"/>
    <w:basedOn w:val="Standardskrifttypeiafsnit"/>
    <w:uiPriority w:val="99"/>
    <w:semiHidden/>
    <w:unhideWhenUsed/>
    <w:rsid w:val="007D4968"/>
    <w:rPr>
      <w:sz w:val="16"/>
      <w:szCs w:val="16"/>
    </w:rPr>
  </w:style>
  <w:style w:type="paragraph" w:styleId="Kommentartekst">
    <w:name w:val="annotation text"/>
    <w:basedOn w:val="Normal"/>
    <w:link w:val="KommentartekstTegn"/>
    <w:uiPriority w:val="99"/>
    <w:unhideWhenUsed/>
    <w:rsid w:val="007D4968"/>
    <w:pPr>
      <w:spacing w:line="240" w:lineRule="auto"/>
    </w:pPr>
    <w:rPr>
      <w:szCs w:val="20"/>
    </w:rPr>
  </w:style>
  <w:style w:type="character" w:customStyle="1" w:styleId="KommentartekstTegn">
    <w:name w:val="Kommentartekst Tegn"/>
    <w:basedOn w:val="Standardskrifttypeiafsnit"/>
    <w:link w:val="Kommentartekst"/>
    <w:uiPriority w:val="99"/>
    <w:rsid w:val="007D4968"/>
    <w:rPr>
      <w:rFonts w:ascii="Verdana" w:hAnsi="Verdana"/>
      <w:sz w:val="20"/>
      <w:szCs w:val="20"/>
    </w:rPr>
  </w:style>
  <w:style w:type="paragraph" w:styleId="Kommentaremne">
    <w:name w:val="annotation subject"/>
    <w:basedOn w:val="Kommentartekst"/>
    <w:next w:val="Kommentartekst"/>
    <w:link w:val="KommentaremneTegn"/>
    <w:uiPriority w:val="99"/>
    <w:semiHidden/>
    <w:unhideWhenUsed/>
    <w:rsid w:val="007D4968"/>
    <w:rPr>
      <w:b/>
      <w:bCs/>
    </w:rPr>
  </w:style>
  <w:style w:type="character" w:customStyle="1" w:styleId="KommentaremneTegn">
    <w:name w:val="Kommentaremne Tegn"/>
    <w:basedOn w:val="KommentartekstTegn"/>
    <w:link w:val="Kommentaremne"/>
    <w:uiPriority w:val="99"/>
    <w:semiHidden/>
    <w:rsid w:val="007D4968"/>
    <w:rPr>
      <w:rFonts w:ascii="Verdana" w:hAnsi="Verdana"/>
      <w:b/>
      <w:bCs/>
      <w:sz w:val="20"/>
      <w:szCs w:val="20"/>
    </w:rPr>
  </w:style>
  <w:style w:type="character" w:styleId="Hyperlink">
    <w:name w:val="Hyperlink"/>
    <w:basedOn w:val="Standardskrifttypeiafsnit"/>
    <w:uiPriority w:val="99"/>
    <w:unhideWhenUsed/>
    <w:rsid w:val="00973076"/>
    <w:rPr>
      <w:color w:val="0563C1" w:themeColor="hyperlink"/>
      <w:u w:val="single"/>
    </w:rPr>
  </w:style>
  <w:style w:type="character" w:styleId="Ulstomtale">
    <w:name w:val="Unresolved Mention"/>
    <w:basedOn w:val="Standardskrifttypeiafsnit"/>
    <w:uiPriority w:val="99"/>
    <w:semiHidden/>
    <w:unhideWhenUsed/>
    <w:rsid w:val="00973076"/>
    <w:rPr>
      <w:color w:val="605E5C"/>
      <w:shd w:val="clear" w:color="auto" w:fill="E1DFDD"/>
    </w:rPr>
  </w:style>
  <w:style w:type="paragraph" w:styleId="Korrektur">
    <w:name w:val="Revision"/>
    <w:hidden/>
    <w:uiPriority w:val="99"/>
    <w:semiHidden/>
    <w:rsid w:val="00A616EF"/>
    <w:pPr>
      <w:spacing w:after="0" w:line="240" w:lineRule="auto"/>
    </w:pPr>
    <w:rPr>
      <w:rFonts w:ascii="Verdana" w:hAnsi="Verdana"/>
      <w:sz w:val="20"/>
    </w:rPr>
  </w:style>
  <w:style w:type="paragraph" w:styleId="Fodnotetekst">
    <w:name w:val="footnote text"/>
    <w:basedOn w:val="Normal"/>
    <w:link w:val="FodnotetekstTegn"/>
    <w:uiPriority w:val="99"/>
    <w:semiHidden/>
    <w:unhideWhenUsed/>
    <w:rsid w:val="00606036"/>
    <w:pPr>
      <w:spacing w:after="0" w:line="240" w:lineRule="auto"/>
    </w:pPr>
    <w:rPr>
      <w:szCs w:val="20"/>
    </w:rPr>
  </w:style>
  <w:style w:type="character" w:customStyle="1" w:styleId="FodnotetekstTegn">
    <w:name w:val="Fodnotetekst Tegn"/>
    <w:basedOn w:val="Standardskrifttypeiafsnit"/>
    <w:link w:val="Fodnotetekst"/>
    <w:uiPriority w:val="99"/>
    <w:semiHidden/>
    <w:rsid w:val="00606036"/>
    <w:rPr>
      <w:rFonts w:ascii="Verdana" w:hAnsi="Verdana"/>
      <w:sz w:val="20"/>
      <w:szCs w:val="20"/>
    </w:rPr>
  </w:style>
  <w:style w:type="character" w:styleId="Fodnotehenvisning">
    <w:name w:val="footnote reference"/>
    <w:basedOn w:val="Standardskrifttypeiafsnit"/>
    <w:uiPriority w:val="99"/>
    <w:semiHidden/>
    <w:unhideWhenUsed/>
    <w:rsid w:val="006060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81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F1705-ADD9-46B3-85DB-539FC147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2269</Words>
  <Characters>13844</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Holst</dc:creator>
  <cp:keywords/>
  <dc:description/>
  <cp:lastModifiedBy>Simone Holst</cp:lastModifiedBy>
  <cp:revision>3</cp:revision>
  <cp:lastPrinted>2025-02-28T09:39:00Z</cp:lastPrinted>
  <dcterms:created xsi:type="dcterms:W3CDTF">2025-02-28T13:52:00Z</dcterms:created>
  <dcterms:modified xsi:type="dcterms:W3CDTF">2025-02-28T13:52:00Z</dcterms:modified>
</cp:coreProperties>
</file>