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36B10" w14:textId="77777777" w:rsidR="00B90DA0" w:rsidRPr="0018703F" w:rsidRDefault="00B90DA0" w:rsidP="00B90DA0">
      <w:pPr>
        <w:spacing w:before="200" w:after="200"/>
        <w:rPr>
          <w:rFonts w:ascii="Tahoma" w:hAnsi="Tahoma" w:cs="Tahoma"/>
          <w:b/>
          <w:bCs/>
          <w:sz w:val="28"/>
          <w:szCs w:val="28"/>
          <w:lang w:eastAsia="da-DK"/>
        </w:rPr>
      </w:pPr>
    </w:p>
    <w:p w14:paraId="494F4012" w14:textId="77777777" w:rsidR="00B90DA0" w:rsidRPr="00F758BF" w:rsidRDefault="00B90DA0" w:rsidP="00B90DA0">
      <w:pPr>
        <w:spacing w:before="200" w:after="200"/>
        <w:jc w:val="center"/>
        <w:rPr>
          <w:rFonts w:ascii="Tahoma" w:hAnsi="Tahoma" w:cs="Tahoma"/>
          <w:sz w:val="28"/>
          <w:szCs w:val="28"/>
          <w:lang w:eastAsia="da-DK"/>
        </w:rPr>
      </w:pPr>
      <w:r w:rsidRPr="00F758BF">
        <w:rPr>
          <w:rFonts w:ascii="Tahoma" w:hAnsi="Tahoma" w:cs="Tahoma"/>
          <w:sz w:val="28"/>
          <w:szCs w:val="28"/>
          <w:lang w:eastAsia="da-DK"/>
        </w:rPr>
        <w:t>Bekendtgørelse om</w:t>
      </w:r>
      <w:r w:rsidR="00B1286B">
        <w:rPr>
          <w:rFonts w:ascii="Tahoma" w:hAnsi="Tahoma" w:cs="Tahoma"/>
          <w:sz w:val="28"/>
          <w:szCs w:val="28"/>
          <w:lang w:eastAsia="da-DK"/>
        </w:rPr>
        <w:t xml:space="preserve"> indberetning af data på jernbaneområdet vedrørende ulykker og forløbere </w:t>
      </w:r>
      <w:r w:rsidR="000D2A83">
        <w:rPr>
          <w:rFonts w:ascii="Tahoma" w:hAnsi="Tahoma" w:cs="Tahoma"/>
          <w:sz w:val="28"/>
          <w:szCs w:val="28"/>
          <w:lang w:eastAsia="da-DK"/>
        </w:rPr>
        <w:t>for</w:t>
      </w:r>
      <w:r w:rsidR="00B1286B">
        <w:rPr>
          <w:rFonts w:ascii="Tahoma" w:hAnsi="Tahoma" w:cs="Tahoma"/>
          <w:sz w:val="28"/>
          <w:szCs w:val="28"/>
          <w:lang w:eastAsia="da-DK"/>
        </w:rPr>
        <w:t xml:space="preserve"> ulykker til Trafikstyrelsen</w:t>
      </w:r>
    </w:p>
    <w:p w14:paraId="0059C4AA" w14:textId="77777777" w:rsidR="002620E5" w:rsidRDefault="00B90DA0" w:rsidP="002620E5">
      <w:pPr>
        <w:ind w:firstLine="240"/>
        <w:rPr>
          <w:rFonts w:ascii="Tahoma" w:hAnsi="Tahoma" w:cs="Tahoma"/>
          <w:sz w:val="17"/>
          <w:szCs w:val="17"/>
          <w:lang w:eastAsia="da-DK"/>
        </w:rPr>
      </w:pPr>
      <w:r w:rsidRPr="00F758BF">
        <w:rPr>
          <w:rFonts w:ascii="Tahoma" w:hAnsi="Tahoma" w:cs="Tahoma"/>
          <w:sz w:val="17"/>
          <w:szCs w:val="17"/>
          <w:lang w:eastAsia="da-DK"/>
        </w:rPr>
        <w:t>I medfør af § </w:t>
      </w:r>
      <w:r w:rsidR="000D24F1">
        <w:rPr>
          <w:rFonts w:ascii="Tahoma" w:hAnsi="Tahoma" w:cs="Tahoma"/>
          <w:sz w:val="17"/>
          <w:szCs w:val="17"/>
          <w:lang w:eastAsia="da-DK"/>
        </w:rPr>
        <w:t>40, stk. 7, § 56, § 78, stk. 5</w:t>
      </w:r>
      <w:r w:rsidR="00D81C7A">
        <w:rPr>
          <w:rFonts w:ascii="Tahoma" w:hAnsi="Tahoma" w:cs="Tahoma"/>
          <w:sz w:val="17"/>
          <w:szCs w:val="17"/>
          <w:lang w:eastAsia="da-DK"/>
        </w:rPr>
        <w:t xml:space="preserve"> </w:t>
      </w:r>
      <w:r w:rsidR="000D24F1">
        <w:rPr>
          <w:rFonts w:ascii="Tahoma" w:hAnsi="Tahoma" w:cs="Tahoma"/>
          <w:sz w:val="17"/>
          <w:szCs w:val="17"/>
          <w:lang w:eastAsia="da-DK"/>
        </w:rPr>
        <w:t xml:space="preserve">og § 117, stk. 1, i </w:t>
      </w:r>
      <w:r w:rsidR="000D24F1" w:rsidRPr="00A0515F">
        <w:rPr>
          <w:rFonts w:ascii="Tahoma" w:hAnsi="Tahoma" w:cs="Tahoma"/>
          <w:color w:val="000000" w:themeColor="text1"/>
          <w:sz w:val="17"/>
          <w:szCs w:val="17"/>
          <w:lang w:eastAsia="da-DK"/>
        </w:rPr>
        <w:t>jernbaneloven</w:t>
      </w:r>
      <w:r w:rsidR="00BC682E" w:rsidRPr="00A0515F">
        <w:rPr>
          <w:rFonts w:ascii="Tahoma" w:hAnsi="Tahoma" w:cs="Tahoma"/>
          <w:color w:val="000000" w:themeColor="text1"/>
          <w:sz w:val="17"/>
          <w:szCs w:val="17"/>
          <w:lang w:eastAsia="da-DK"/>
        </w:rPr>
        <w:t>,</w:t>
      </w:r>
      <w:r w:rsidR="006D07ED" w:rsidRPr="00A0515F">
        <w:rPr>
          <w:rFonts w:ascii="Tahoma" w:hAnsi="Tahoma" w:cs="Tahoma"/>
          <w:color w:val="000000" w:themeColor="text1"/>
          <w:sz w:val="17"/>
          <w:szCs w:val="17"/>
          <w:lang w:eastAsia="da-DK"/>
        </w:rPr>
        <w:t xml:space="preserve"> jf.</w:t>
      </w:r>
      <w:r w:rsidR="00BC682E" w:rsidRPr="00A0515F">
        <w:rPr>
          <w:rFonts w:ascii="Tahoma" w:hAnsi="Tahoma" w:cs="Tahoma"/>
          <w:color w:val="000000" w:themeColor="text1"/>
          <w:sz w:val="17"/>
          <w:szCs w:val="17"/>
          <w:lang w:eastAsia="da-DK"/>
        </w:rPr>
        <w:t xml:space="preserve"> lovbekendtgørelse </w:t>
      </w:r>
      <w:r w:rsidR="00BC682E">
        <w:rPr>
          <w:rFonts w:ascii="Tahoma" w:hAnsi="Tahoma" w:cs="Tahoma"/>
          <w:sz w:val="17"/>
          <w:szCs w:val="17"/>
          <w:lang w:eastAsia="da-DK"/>
        </w:rPr>
        <w:t>nr. 1091 af 11. august 2023</w:t>
      </w:r>
      <w:r w:rsidRPr="00F758BF">
        <w:rPr>
          <w:rFonts w:ascii="Tahoma" w:hAnsi="Tahoma" w:cs="Tahoma"/>
          <w:sz w:val="17"/>
          <w:szCs w:val="17"/>
          <w:lang w:eastAsia="da-DK"/>
        </w:rPr>
        <w:t xml:space="preserve">, fastsættes efter bemyndigelse i henhold til </w:t>
      </w:r>
      <w:r w:rsidR="002620E5">
        <w:rPr>
          <w:rFonts w:ascii="Tahoma" w:hAnsi="Tahoma" w:cs="Tahoma"/>
          <w:sz w:val="17"/>
          <w:szCs w:val="17"/>
          <w:lang w:eastAsia="da-DK"/>
        </w:rPr>
        <w:t>§ 4, stk. 1</w:t>
      </w:r>
      <w:r w:rsidR="002573E5">
        <w:rPr>
          <w:rFonts w:ascii="Tahoma" w:hAnsi="Tahoma" w:cs="Tahoma"/>
          <w:sz w:val="17"/>
          <w:szCs w:val="17"/>
          <w:lang w:eastAsia="da-DK"/>
        </w:rPr>
        <w:t>,</w:t>
      </w:r>
      <w:r w:rsidR="002620E5">
        <w:rPr>
          <w:rFonts w:ascii="Tahoma" w:hAnsi="Tahoma" w:cs="Tahoma"/>
          <w:sz w:val="17"/>
          <w:szCs w:val="17"/>
          <w:lang w:eastAsia="da-DK"/>
        </w:rPr>
        <w:t xml:space="preserve"> i </w:t>
      </w:r>
      <w:r w:rsidR="002620E5" w:rsidRPr="00FE367F">
        <w:rPr>
          <w:rFonts w:ascii="Tahoma" w:hAnsi="Tahoma" w:cs="Tahoma"/>
          <w:sz w:val="17"/>
          <w:szCs w:val="17"/>
          <w:lang w:eastAsia="da-DK"/>
        </w:rPr>
        <w:t xml:space="preserve">bekendtgørelse nr. </w:t>
      </w:r>
      <w:ins w:id="0" w:author="Camilla Djernes" w:date="2024-06-20T13:07:00Z">
        <w:r w:rsidR="00C465D9">
          <w:rPr>
            <w:rFonts w:ascii="Tahoma" w:hAnsi="Tahoma" w:cs="Tahoma"/>
            <w:sz w:val="17"/>
            <w:szCs w:val="17"/>
            <w:lang w:eastAsia="da-DK"/>
          </w:rPr>
          <w:t>1625</w:t>
        </w:r>
      </w:ins>
      <w:del w:id="1" w:author="Camilla Djernes" w:date="2024-06-20T13:07:00Z">
        <w:r w:rsidR="002620E5" w:rsidDel="00C465D9">
          <w:rPr>
            <w:rFonts w:ascii="Tahoma" w:hAnsi="Tahoma" w:cs="Tahoma"/>
            <w:sz w:val="17"/>
            <w:szCs w:val="17"/>
            <w:lang w:eastAsia="da-DK"/>
          </w:rPr>
          <w:delText>665</w:delText>
        </w:r>
      </w:del>
      <w:r w:rsidR="002620E5" w:rsidRPr="00FE367F">
        <w:rPr>
          <w:rFonts w:ascii="Tahoma" w:hAnsi="Tahoma" w:cs="Tahoma"/>
          <w:sz w:val="17"/>
          <w:szCs w:val="17"/>
          <w:lang w:eastAsia="da-DK"/>
        </w:rPr>
        <w:t xml:space="preserve"> af </w:t>
      </w:r>
      <w:ins w:id="2" w:author="Camilla Djernes" w:date="2024-06-20T13:07:00Z">
        <w:r w:rsidR="00C465D9">
          <w:rPr>
            <w:rFonts w:ascii="Tahoma" w:hAnsi="Tahoma" w:cs="Tahoma"/>
            <w:sz w:val="17"/>
            <w:szCs w:val="17"/>
            <w:lang w:eastAsia="da-DK"/>
          </w:rPr>
          <w:t>12</w:t>
        </w:r>
      </w:ins>
      <w:del w:id="3" w:author="Camilla Djernes" w:date="2024-06-20T13:07:00Z">
        <w:r w:rsidR="002620E5" w:rsidDel="00C465D9">
          <w:rPr>
            <w:rFonts w:ascii="Tahoma" w:hAnsi="Tahoma" w:cs="Tahoma"/>
            <w:sz w:val="17"/>
            <w:szCs w:val="17"/>
            <w:lang w:eastAsia="da-DK"/>
          </w:rPr>
          <w:delText>30</w:delText>
        </w:r>
      </w:del>
      <w:r w:rsidR="002620E5" w:rsidRPr="00FE367F">
        <w:rPr>
          <w:rFonts w:ascii="Tahoma" w:hAnsi="Tahoma" w:cs="Tahoma"/>
          <w:sz w:val="17"/>
          <w:szCs w:val="17"/>
          <w:lang w:eastAsia="da-DK"/>
        </w:rPr>
        <w:t xml:space="preserve">. </w:t>
      </w:r>
      <w:ins w:id="4" w:author="Camilla Djernes" w:date="2024-06-20T13:08:00Z">
        <w:r w:rsidR="00C465D9">
          <w:rPr>
            <w:rFonts w:ascii="Tahoma" w:hAnsi="Tahoma" w:cs="Tahoma"/>
            <w:sz w:val="17"/>
            <w:szCs w:val="17"/>
            <w:lang w:eastAsia="da-DK"/>
          </w:rPr>
          <w:t>december</w:t>
        </w:r>
      </w:ins>
      <w:del w:id="5" w:author="Camilla Djernes" w:date="2024-06-20T13:08:00Z">
        <w:r w:rsidR="002620E5" w:rsidDel="00C465D9">
          <w:rPr>
            <w:rFonts w:ascii="Tahoma" w:hAnsi="Tahoma" w:cs="Tahoma"/>
            <w:sz w:val="17"/>
            <w:szCs w:val="17"/>
            <w:lang w:eastAsia="da-DK"/>
          </w:rPr>
          <w:delText>maj</w:delText>
        </w:r>
      </w:del>
      <w:r w:rsidR="002620E5" w:rsidRPr="00FE367F">
        <w:rPr>
          <w:rFonts w:ascii="Tahoma" w:hAnsi="Tahoma" w:cs="Tahoma"/>
          <w:sz w:val="17"/>
          <w:szCs w:val="17"/>
          <w:lang w:eastAsia="da-DK"/>
        </w:rPr>
        <w:t xml:space="preserve"> 20</w:t>
      </w:r>
      <w:r w:rsidR="002620E5">
        <w:rPr>
          <w:rFonts w:ascii="Tahoma" w:hAnsi="Tahoma" w:cs="Tahoma"/>
          <w:sz w:val="17"/>
          <w:szCs w:val="17"/>
          <w:lang w:eastAsia="da-DK"/>
        </w:rPr>
        <w:t>23</w:t>
      </w:r>
      <w:r w:rsidR="002620E5" w:rsidRPr="00FE367F">
        <w:rPr>
          <w:rFonts w:ascii="Tahoma" w:hAnsi="Tahoma" w:cs="Tahoma"/>
          <w:sz w:val="17"/>
          <w:szCs w:val="17"/>
          <w:lang w:eastAsia="da-DK"/>
        </w:rPr>
        <w:t xml:space="preserve"> om Trafik</w:t>
      </w:r>
      <w:r w:rsidR="002620E5">
        <w:rPr>
          <w:rFonts w:ascii="Tahoma" w:hAnsi="Tahoma" w:cs="Tahoma"/>
          <w:sz w:val="17"/>
          <w:szCs w:val="17"/>
          <w:lang w:eastAsia="da-DK"/>
        </w:rPr>
        <w:t xml:space="preserve">styrelsens </w:t>
      </w:r>
      <w:r w:rsidR="002620E5" w:rsidRPr="00FE367F">
        <w:rPr>
          <w:rFonts w:ascii="Tahoma" w:hAnsi="Tahoma" w:cs="Tahoma"/>
          <w:sz w:val="17"/>
          <w:szCs w:val="17"/>
          <w:lang w:eastAsia="da-DK"/>
        </w:rPr>
        <w:t>opgaver og beføjelser, klageadgang og kundgørelse af visse af Trafik</w:t>
      </w:r>
      <w:r w:rsidR="002620E5">
        <w:rPr>
          <w:rFonts w:ascii="Tahoma" w:hAnsi="Tahoma" w:cs="Tahoma"/>
          <w:sz w:val="17"/>
          <w:szCs w:val="17"/>
          <w:lang w:eastAsia="da-DK"/>
        </w:rPr>
        <w:t xml:space="preserve">styrelsens </w:t>
      </w:r>
      <w:r w:rsidR="002620E5" w:rsidRPr="00FE367F">
        <w:rPr>
          <w:rFonts w:ascii="Tahoma" w:hAnsi="Tahoma" w:cs="Tahoma"/>
          <w:sz w:val="17"/>
          <w:szCs w:val="17"/>
          <w:lang w:eastAsia="da-DK"/>
        </w:rPr>
        <w:t>forskrifter:</w:t>
      </w:r>
    </w:p>
    <w:p w14:paraId="0EDA643C" w14:textId="77777777" w:rsidR="006D07ED" w:rsidRPr="006D07ED" w:rsidRDefault="006D07ED" w:rsidP="00B90DA0">
      <w:pPr>
        <w:ind w:firstLine="240"/>
        <w:rPr>
          <w:rFonts w:ascii="Tahoma" w:hAnsi="Tahoma" w:cs="Tahoma"/>
          <w:color w:val="FF0000"/>
          <w:sz w:val="17"/>
          <w:szCs w:val="17"/>
          <w:lang w:eastAsia="da-DK"/>
        </w:rPr>
      </w:pPr>
    </w:p>
    <w:p w14:paraId="6B44074B" w14:textId="77777777" w:rsidR="00B90DA0" w:rsidRPr="00F758BF" w:rsidRDefault="00B90DA0" w:rsidP="00B90DA0">
      <w:pPr>
        <w:spacing w:before="300" w:after="100"/>
        <w:jc w:val="center"/>
        <w:rPr>
          <w:rFonts w:ascii="Tahoma" w:hAnsi="Tahoma" w:cs="Tahoma"/>
          <w:i/>
          <w:iCs/>
          <w:sz w:val="17"/>
          <w:szCs w:val="17"/>
          <w:lang w:eastAsia="da-DK"/>
        </w:rPr>
      </w:pPr>
      <w:r>
        <w:rPr>
          <w:rFonts w:ascii="Tahoma" w:hAnsi="Tahoma" w:cs="Tahoma"/>
          <w:i/>
          <w:iCs/>
          <w:sz w:val="17"/>
          <w:szCs w:val="17"/>
          <w:lang w:eastAsia="da-DK"/>
        </w:rPr>
        <w:t>Anvendelsesområde</w:t>
      </w:r>
    </w:p>
    <w:p w14:paraId="2BD8CAFB" w14:textId="77777777" w:rsidR="00B90DA0" w:rsidRDefault="00B90DA0" w:rsidP="00B90DA0">
      <w:pPr>
        <w:spacing w:before="200"/>
        <w:ind w:firstLine="240"/>
        <w:rPr>
          <w:ins w:id="6" w:author="Camilla Djernes" w:date="2024-06-12T12:15:00Z"/>
          <w:rFonts w:ascii="Tahoma" w:hAnsi="Tahoma" w:cs="Tahoma"/>
          <w:sz w:val="17"/>
          <w:szCs w:val="17"/>
          <w:lang w:eastAsia="da-DK"/>
        </w:rPr>
      </w:pPr>
      <w:r w:rsidRPr="004C4154">
        <w:rPr>
          <w:rFonts w:ascii="Tahoma" w:hAnsi="Tahoma" w:cs="Tahoma"/>
          <w:b/>
          <w:bCs/>
          <w:sz w:val="17"/>
          <w:szCs w:val="17"/>
          <w:lang w:eastAsia="da-DK"/>
        </w:rPr>
        <w:t>§ 1.</w:t>
      </w:r>
      <w:r w:rsidRPr="00F758BF">
        <w:rPr>
          <w:rFonts w:ascii="Tahoma" w:hAnsi="Tahoma" w:cs="Tahoma"/>
          <w:sz w:val="17"/>
          <w:szCs w:val="17"/>
          <w:lang w:eastAsia="da-DK"/>
        </w:rPr>
        <w:t xml:space="preserve"> </w:t>
      </w:r>
      <w:r w:rsidR="000D24F1">
        <w:rPr>
          <w:rFonts w:ascii="Tahoma" w:hAnsi="Tahoma" w:cs="Tahoma"/>
          <w:sz w:val="17"/>
          <w:szCs w:val="17"/>
          <w:lang w:eastAsia="da-DK"/>
        </w:rPr>
        <w:t xml:space="preserve">Bekendtgørelsen fastsætter regler om de indberetninger, </w:t>
      </w:r>
      <w:ins w:id="7" w:author="Therese Hvidberg-Hansen" w:date="2024-06-21T05:56:00Z">
        <w:r w:rsidR="00B05D4C">
          <w:rPr>
            <w:rFonts w:ascii="Tahoma" w:hAnsi="Tahoma" w:cs="Tahoma"/>
            <w:sz w:val="17"/>
            <w:szCs w:val="17"/>
            <w:lang w:eastAsia="da-DK"/>
          </w:rPr>
          <w:t xml:space="preserve">som </w:t>
        </w:r>
      </w:ins>
      <w:r w:rsidR="000D24F1">
        <w:rPr>
          <w:rFonts w:ascii="Tahoma" w:hAnsi="Tahoma" w:cs="Tahoma"/>
          <w:sz w:val="17"/>
          <w:szCs w:val="17"/>
          <w:lang w:eastAsia="da-DK"/>
        </w:rPr>
        <w:t>virksomheder</w:t>
      </w:r>
      <w:del w:id="8" w:author="Camilla Djernes" w:date="2024-06-12T12:34:00Z">
        <w:r w:rsidR="000D24F1" w:rsidDel="004361CA">
          <w:rPr>
            <w:rFonts w:ascii="Tahoma" w:hAnsi="Tahoma" w:cs="Tahoma"/>
            <w:sz w:val="17"/>
            <w:szCs w:val="17"/>
            <w:lang w:eastAsia="da-DK"/>
          </w:rPr>
          <w:delText>, ansatte i virksomheder og personer, der udfører sikkerhedsklassificerede funktioner</w:delText>
        </w:r>
        <w:r w:rsidR="000E0243" w:rsidDel="004361CA">
          <w:rPr>
            <w:rFonts w:ascii="Tahoma" w:hAnsi="Tahoma" w:cs="Tahoma"/>
            <w:sz w:val="17"/>
            <w:szCs w:val="17"/>
            <w:lang w:eastAsia="da-DK"/>
          </w:rPr>
          <w:delText>,</w:delText>
        </w:r>
      </w:del>
      <w:r w:rsidR="000D24F1">
        <w:rPr>
          <w:rFonts w:ascii="Tahoma" w:hAnsi="Tahoma" w:cs="Tahoma"/>
          <w:sz w:val="17"/>
          <w:szCs w:val="17"/>
          <w:lang w:eastAsia="da-DK"/>
        </w:rPr>
        <w:t xml:space="preserve"> på jernbaneområdet, skal indberette til </w:t>
      </w:r>
      <w:r w:rsidR="00433874">
        <w:rPr>
          <w:rFonts w:ascii="Tahoma" w:hAnsi="Tahoma" w:cs="Tahoma"/>
          <w:sz w:val="17"/>
          <w:szCs w:val="17"/>
          <w:lang w:eastAsia="da-DK"/>
        </w:rPr>
        <w:t>Trafik</w:t>
      </w:r>
      <w:r w:rsidR="005A5343">
        <w:rPr>
          <w:rFonts w:ascii="Tahoma" w:hAnsi="Tahoma" w:cs="Tahoma"/>
          <w:sz w:val="17"/>
          <w:szCs w:val="17"/>
          <w:lang w:eastAsia="da-DK"/>
        </w:rPr>
        <w:t>styrelsen</w:t>
      </w:r>
      <w:r w:rsidR="00433874">
        <w:rPr>
          <w:rFonts w:ascii="Tahoma" w:hAnsi="Tahoma" w:cs="Tahoma"/>
          <w:sz w:val="17"/>
          <w:szCs w:val="17"/>
          <w:lang w:eastAsia="da-DK"/>
        </w:rPr>
        <w:t xml:space="preserve">, jf. </w:t>
      </w:r>
      <w:r w:rsidR="00297CBA">
        <w:rPr>
          <w:rFonts w:ascii="Tahoma" w:hAnsi="Tahoma" w:cs="Tahoma"/>
          <w:sz w:val="17"/>
          <w:szCs w:val="17"/>
          <w:lang w:eastAsia="da-DK"/>
        </w:rPr>
        <w:t xml:space="preserve">jernbaneloven </w:t>
      </w:r>
      <w:r w:rsidR="00433874">
        <w:rPr>
          <w:rFonts w:ascii="Tahoma" w:hAnsi="Tahoma" w:cs="Tahoma"/>
          <w:sz w:val="17"/>
          <w:szCs w:val="17"/>
          <w:lang w:eastAsia="da-DK"/>
        </w:rPr>
        <w:t>§ 78</w:t>
      </w:r>
      <w:r w:rsidR="005A5343">
        <w:rPr>
          <w:rFonts w:ascii="Tahoma" w:hAnsi="Tahoma" w:cs="Tahoma"/>
          <w:sz w:val="17"/>
          <w:szCs w:val="17"/>
          <w:lang w:eastAsia="da-DK"/>
        </w:rPr>
        <w:t>, stk. 1</w:t>
      </w:r>
      <w:del w:id="9" w:author="Camilla Djernes" w:date="2024-06-12T12:34:00Z">
        <w:r w:rsidR="005A5343" w:rsidDel="004361CA">
          <w:rPr>
            <w:rFonts w:ascii="Tahoma" w:hAnsi="Tahoma" w:cs="Tahoma"/>
            <w:sz w:val="17"/>
            <w:szCs w:val="17"/>
            <w:lang w:eastAsia="da-DK"/>
          </w:rPr>
          <w:delText>-3</w:delText>
        </w:r>
      </w:del>
      <w:r w:rsidR="00433874">
        <w:rPr>
          <w:rFonts w:ascii="Tahoma" w:hAnsi="Tahoma" w:cs="Tahoma"/>
          <w:sz w:val="17"/>
          <w:szCs w:val="17"/>
          <w:lang w:eastAsia="da-DK"/>
        </w:rPr>
        <w:t xml:space="preserve">. </w:t>
      </w:r>
    </w:p>
    <w:p w14:paraId="36EFB91B" w14:textId="77777777" w:rsidR="00ED6125" w:rsidRPr="00381934" w:rsidRDefault="00ED6125" w:rsidP="00B90DA0">
      <w:pPr>
        <w:spacing w:before="200"/>
        <w:ind w:firstLine="240"/>
        <w:rPr>
          <w:rFonts w:ascii="Tahoma" w:hAnsi="Tahoma" w:cs="Tahoma"/>
          <w:sz w:val="17"/>
          <w:szCs w:val="17"/>
          <w:lang w:eastAsia="da-DK"/>
        </w:rPr>
      </w:pPr>
      <w:ins w:id="10" w:author="Camilla Djernes" w:date="2024-06-12T12:15:00Z">
        <w:r w:rsidRPr="00C10E59">
          <w:rPr>
            <w:rFonts w:ascii="Tahoma" w:hAnsi="Tahoma" w:cs="Tahoma"/>
            <w:i/>
            <w:iCs/>
            <w:sz w:val="17"/>
            <w:szCs w:val="17"/>
            <w:lang w:eastAsia="da-DK"/>
          </w:rPr>
          <w:t>Stk. 2</w:t>
        </w:r>
        <w:r w:rsidRPr="00381934">
          <w:rPr>
            <w:rFonts w:ascii="Tahoma" w:hAnsi="Tahoma" w:cs="Tahoma"/>
            <w:sz w:val="17"/>
            <w:szCs w:val="17"/>
            <w:lang w:eastAsia="da-DK"/>
          </w:rPr>
          <w:t>.</w:t>
        </w:r>
      </w:ins>
      <w:ins w:id="11" w:author="Camilla Djernes" w:date="2024-06-12T12:16:00Z">
        <w:r w:rsidRPr="00381934">
          <w:rPr>
            <w:rFonts w:ascii="Tahoma" w:hAnsi="Tahoma" w:cs="Tahoma"/>
            <w:sz w:val="17"/>
            <w:szCs w:val="17"/>
            <w:lang w:eastAsia="da-DK"/>
          </w:rPr>
          <w:t xml:space="preserve"> Bekendtgørelsen fastsætter regler for de indberetninger</w:t>
        </w:r>
      </w:ins>
      <w:ins w:id="12" w:author="Benjamin Vissinger" w:date="2024-09-04T16:40:00Z">
        <w:r w:rsidR="00B82A04" w:rsidRPr="00381934">
          <w:rPr>
            <w:rFonts w:ascii="Tahoma" w:hAnsi="Tahoma" w:cs="Tahoma"/>
            <w:sz w:val="17"/>
            <w:szCs w:val="17"/>
            <w:lang w:eastAsia="da-DK"/>
          </w:rPr>
          <w:t>, som</w:t>
        </w:r>
      </w:ins>
      <w:ins w:id="13" w:author="Camilla Djernes" w:date="2024-06-12T12:16:00Z">
        <w:r w:rsidRPr="00381934">
          <w:rPr>
            <w:rFonts w:ascii="Tahoma" w:hAnsi="Tahoma" w:cs="Tahoma"/>
            <w:sz w:val="17"/>
            <w:szCs w:val="17"/>
            <w:lang w:eastAsia="da-DK"/>
          </w:rPr>
          <w:t xml:space="preserve"> ansatte i virksomheder og personer, der udfører sikkerhedsklassificerede funktioner </w:t>
        </w:r>
      </w:ins>
      <w:ins w:id="14" w:author="Camilla Djernes" w:date="2024-06-12T12:33:00Z">
        <w:r w:rsidR="004361CA" w:rsidRPr="00381934">
          <w:rPr>
            <w:rFonts w:ascii="Tahoma" w:hAnsi="Tahoma" w:cs="Tahoma"/>
            <w:sz w:val="17"/>
            <w:szCs w:val="17"/>
            <w:lang w:eastAsia="da-DK"/>
          </w:rPr>
          <w:t>på jern</w:t>
        </w:r>
      </w:ins>
      <w:ins w:id="15" w:author="Camilla Djernes" w:date="2024-06-12T12:34:00Z">
        <w:r w:rsidR="004361CA" w:rsidRPr="00381934">
          <w:rPr>
            <w:rFonts w:ascii="Tahoma" w:hAnsi="Tahoma" w:cs="Tahoma"/>
            <w:sz w:val="17"/>
            <w:szCs w:val="17"/>
            <w:lang w:eastAsia="da-DK"/>
          </w:rPr>
          <w:t xml:space="preserve">baneområdet, kan indberette til Trafikstyrelsen, jf. jernbaneloven § 78, stk. 3. </w:t>
        </w:r>
      </w:ins>
    </w:p>
    <w:p w14:paraId="259D03F2" w14:textId="77777777" w:rsidR="000D24F1" w:rsidRDefault="00B90DA0" w:rsidP="00B90DA0">
      <w:pPr>
        <w:ind w:firstLine="240"/>
        <w:rPr>
          <w:rFonts w:ascii="Tahoma" w:hAnsi="Tahoma" w:cs="Tahoma"/>
          <w:sz w:val="17"/>
          <w:szCs w:val="17"/>
          <w:lang w:eastAsia="da-DK"/>
        </w:rPr>
      </w:pPr>
      <w:r>
        <w:rPr>
          <w:rFonts w:ascii="Tahoma" w:hAnsi="Tahoma" w:cs="Tahoma"/>
          <w:i/>
          <w:iCs/>
          <w:sz w:val="17"/>
          <w:szCs w:val="17"/>
          <w:lang w:eastAsia="da-DK"/>
        </w:rPr>
        <w:t xml:space="preserve">Stk. </w:t>
      </w:r>
      <w:ins w:id="16" w:author="Camilla Djernes" w:date="2024-06-12T12:34:00Z">
        <w:r w:rsidR="00D340AD">
          <w:rPr>
            <w:rFonts w:ascii="Tahoma" w:hAnsi="Tahoma" w:cs="Tahoma"/>
            <w:i/>
            <w:iCs/>
            <w:sz w:val="17"/>
            <w:szCs w:val="17"/>
            <w:lang w:eastAsia="da-DK"/>
          </w:rPr>
          <w:t>3</w:t>
        </w:r>
      </w:ins>
      <w:del w:id="17" w:author="Camilla Djernes" w:date="2024-06-12T12:34:00Z">
        <w:r w:rsidDel="00D340AD">
          <w:rPr>
            <w:rFonts w:ascii="Tahoma" w:hAnsi="Tahoma" w:cs="Tahoma"/>
            <w:i/>
            <w:iCs/>
            <w:sz w:val="17"/>
            <w:szCs w:val="17"/>
            <w:lang w:eastAsia="da-DK"/>
          </w:rPr>
          <w:delText>2</w:delText>
        </w:r>
      </w:del>
      <w:r w:rsidRPr="004C4154">
        <w:rPr>
          <w:rFonts w:ascii="Tahoma" w:hAnsi="Tahoma" w:cs="Tahoma"/>
          <w:i/>
          <w:iCs/>
          <w:sz w:val="17"/>
          <w:szCs w:val="17"/>
          <w:lang w:eastAsia="da-DK"/>
        </w:rPr>
        <w:t>.</w:t>
      </w:r>
      <w:r w:rsidRPr="00F758BF">
        <w:rPr>
          <w:rFonts w:ascii="Tahoma" w:hAnsi="Tahoma" w:cs="Tahoma"/>
          <w:sz w:val="17"/>
          <w:szCs w:val="17"/>
          <w:lang w:eastAsia="da-DK"/>
        </w:rPr>
        <w:t xml:space="preserve"> </w:t>
      </w:r>
      <w:r w:rsidR="00B1286B">
        <w:rPr>
          <w:rFonts w:ascii="Tahoma" w:hAnsi="Tahoma" w:cs="Tahoma"/>
          <w:sz w:val="17"/>
          <w:szCs w:val="17"/>
          <w:lang w:eastAsia="da-DK"/>
        </w:rPr>
        <w:t xml:space="preserve">Bekendtgørelsen fastsætter regler </w:t>
      </w:r>
      <w:r w:rsidR="00433874">
        <w:rPr>
          <w:rFonts w:ascii="Tahoma" w:hAnsi="Tahoma" w:cs="Tahoma"/>
          <w:sz w:val="17"/>
          <w:szCs w:val="17"/>
          <w:lang w:eastAsia="da-DK"/>
        </w:rPr>
        <w:t>om</w:t>
      </w:r>
      <w:r w:rsidR="005A5343">
        <w:rPr>
          <w:rFonts w:ascii="Tahoma" w:hAnsi="Tahoma" w:cs="Tahoma"/>
          <w:sz w:val="17"/>
          <w:szCs w:val="17"/>
          <w:lang w:eastAsia="da-DK"/>
        </w:rPr>
        <w:t xml:space="preserve"> </w:t>
      </w:r>
      <w:r w:rsidR="00C2074E">
        <w:rPr>
          <w:rFonts w:ascii="Tahoma" w:hAnsi="Tahoma" w:cs="Tahoma"/>
          <w:sz w:val="17"/>
          <w:szCs w:val="17"/>
          <w:lang w:eastAsia="da-DK"/>
        </w:rPr>
        <w:t xml:space="preserve">veteranbaner og </w:t>
      </w:r>
      <w:r w:rsidR="005A5343">
        <w:rPr>
          <w:rFonts w:ascii="Tahoma" w:hAnsi="Tahoma" w:cs="Tahoma"/>
          <w:sz w:val="17"/>
          <w:szCs w:val="17"/>
          <w:lang w:eastAsia="da-DK"/>
        </w:rPr>
        <w:t>veterantogsorganisationers</w:t>
      </w:r>
      <w:r w:rsidR="00433874">
        <w:rPr>
          <w:rFonts w:ascii="Tahoma" w:hAnsi="Tahoma" w:cs="Tahoma"/>
          <w:sz w:val="17"/>
          <w:szCs w:val="17"/>
          <w:lang w:eastAsia="da-DK"/>
        </w:rPr>
        <w:t xml:space="preserve"> indberetninger af ulykker og forløbere </w:t>
      </w:r>
      <w:r w:rsidR="00553712">
        <w:rPr>
          <w:rFonts w:ascii="Tahoma" w:hAnsi="Tahoma" w:cs="Tahoma"/>
          <w:sz w:val="17"/>
          <w:szCs w:val="17"/>
          <w:lang w:eastAsia="da-DK"/>
        </w:rPr>
        <w:t>for</w:t>
      </w:r>
      <w:r w:rsidR="00433874">
        <w:rPr>
          <w:rFonts w:ascii="Tahoma" w:hAnsi="Tahoma" w:cs="Tahoma"/>
          <w:sz w:val="17"/>
          <w:szCs w:val="17"/>
          <w:lang w:eastAsia="da-DK"/>
        </w:rPr>
        <w:t xml:space="preserve"> ulykker</w:t>
      </w:r>
      <w:r w:rsidR="005A5343">
        <w:rPr>
          <w:rFonts w:ascii="Tahoma" w:hAnsi="Tahoma" w:cs="Tahoma"/>
          <w:sz w:val="17"/>
          <w:szCs w:val="17"/>
          <w:lang w:eastAsia="da-DK"/>
        </w:rPr>
        <w:t>.</w:t>
      </w:r>
    </w:p>
    <w:p w14:paraId="13AD2B2A" w14:textId="77777777" w:rsidR="00133591" w:rsidRDefault="005A5343" w:rsidP="00133591">
      <w:pPr>
        <w:ind w:firstLine="240"/>
        <w:rPr>
          <w:rFonts w:ascii="Tahoma" w:hAnsi="Tahoma" w:cs="Tahoma"/>
          <w:sz w:val="17"/>
          <w:szCs w:val="17"/>
          <w:lang w:eastAsia="da-DK"/>
        </w:rPr>
      </w:pPr>
      <w:r w:rsidRPr="00067C54">
        <w:rPr>
          <w:rFonts w:ascii="Tahoma" w:hAnsi="Tahoma" w:cs="Tahoma"/>
          <w:i/>
          <w:iCs/>
          <w:color w:val="000000" w:themeColor="text1"/>
          <w:sz w:val="17"/>
          <w:szCs w:val="17"/>
          <w:lang w:eastAsia="da-DK"/>
        </w:rPr>
        <w:t xml:space="preserve">Stk. </w:t>
      </w:r>
      <w:ins w:id="18" w:author="Camilla Djernes" w:date="2024-06-12T12:34:00Z">
        <w:r w:rsidR="00D340AD">
          <w:rPr>
            <w:rFonts w:ascii="Tahoma" w:hAnsi="Tahoma" w:cs="Tahoma"/>
            <w:i/>
            <w:iCs/>
            <w:color w:val="000000" w:themeColor="text1"/>
            <w:sz w:val="17"/>
            <w:szCs w:val="17"/>
            <w:lang w:eastAsia="da-DK"/>
          </w:rPr>
          <w:t>4</w:t>
        </w:r>
      </w:ins>
      <w:del w:id="19" w:author="Camilla Djernes" w:date="2024-06-12T12:34:00Z">
        <w:r w:rsidR="00067C54" w:rsidRPr="00067C54" w:rsidDel="00D340AD">
          <w:rPr>
            <w:rFonts w:ascii="Tahoma" w:hAnsi="Tahoma" w:cs="Tahoma"/>
            <w:i/>
            <w:iCs/>
            <w:color w:val="000000" w:themeColor="text1"/>
            <w:sz w:val="17"/>
            <w:szCs w:val="17"/>
            <w:lang w:eastAsia="da-DK"/>
          </w:rPr>
          <w:delText>3</w:delText>
        </w:r>
      </w:del>
      <w:r w:rsidR="00067C54">
        <w:rPr>
          <w:rFonts w:ascii="Tahoma" w:hAnsi="Tahoma" w:cs="Tahoma"/>
          <w:i/>
          <w:iCs/>
          <w:sz w:val="17"/>
          <w:szCs w:val="17"/>
          <w:lang w:eastAsia="da-DK"/>
        </w:rPr>
        <w:t xml:space="preserve">. </w:t>
      </w:r>
      <w:r w:rsidR="00297CBA">
        <w:rPr>
          <w:rFonts w:ascii="Tahoma" w:hAnsi="Tahoma" w:cs="Tahoma"/>
          <w:sz w:val="17"/>
          <w:szCs w:val="17"/>
          <w:lang w:eastAsia="da-DK"/>
        </w:rPr>
        <w:t>Bekendtgørelsen finder anvendelse for letbaneoperatører</w:t>
      </w:r>
      <w:r w:rsidR="00133591">
        <w:rPr>
          <w:rFonts w:ascii="Tahoma" w:hAnsi="Tahoma" w:cs="Tahoma"/>
          <w:sz w:val="17"/>
          <w:szCs w:val="17"/>
          <w:lang w:eastAsia="da-DK"/>
        </w:rPr>
        <w:t xml:space="preserve">, hvis minimum </w:t>
      </w:r>
      <w:r w:rsidR="007D2DFA">
        <w:rPr>
          <w:rFonts w:ascii="Tahoma" w:hAnsi="Tahoma" w:cs="Tahoma"/>
          <w:sz w:val="17"/>
          <w:szCs w:val="17"/>
          <w:lang w:eastAsia="da-DK"/>
        </w:rPr>
        <w:t>ét</w:t>
      </w:r>
      <w:r w:rsidR="00133591">
        <w:rPr>
          <w:rFonts w:ascii="Tahoma" w:hAnsi="Tahoma" w:cs="Tahoma"/>
          <w:sz w:val="17"/>
          <w:szCs w:val="17"/>
          <w:lang w:eastAsia="da-DK"/>
        </w:rPr>
        <w:t xml:space="preserve"> letbanekøretøj har været involveret i en ulykke. </w:t>
      </w:r>
    </w:p>
    <w:p w14:paraId="755DB256" w14:textId="77777777" w:rsidR="00B90DA0" w:rsidRDefault="00B90DA0" w:rsidP="00067C54">
      <w:pPr>
        <w:rPr>
          <w:rFonts w:ascii="Tahoma" w:hAnsi="Tahoma" w:cs="Tahoma"/>
          <w:sz w:val="17"/>
          <w:szCs w:val="17"/>
          <w:lang w:eastAsia="da-DK"/>
        </w:rPr>
      </w:pPr>
    </w:p>
    <w:p w14:paraId="268F8368" w14:textId="77777777" w:rsidR="00B90DA0" w:rsidRDefault="00B90DA0" w:rsidP="00B90DA0">
      <w:pPr>
        <w:ind w:firstLine="240"/>
        <w:rPr>
          <w:rFonts w:ascii="Tahoma" w:hAnsi="Tahoma" w:cs="Tahoma"/>
          <w:sz w:val="17"/>
          <w:szCs w:val="17"/>
          <w:lang w:eastAsia="da-DK"/>
        </w:rPr>
      </w:pPr>
    </w:p>
    <w:p w14:paraId="6AB0F17D" w14:textId="77777777" w:rsidR="00B90DA0" w:rsidRDefault="00B86234" w:rsidP="00B90DA0">
      <w:pPr>
        <w:tabs>
          <w:tab w:val="left" w:pos="720"/>
          <w:tab w:val="left" w:pos="1440"/>
          <w:tab w:val="left" w:pos="2010"/>
        </w:tabs>
        <w:ind w:firstLine="240"/>
        <w:jc w:val="center"/>
        <w:rPr>
          <w:rFonts w:ascii="Tahoma" w:hAnsi="Tahoma" w:cs="Tahoma"/>
          <w:i/>
          <w:sz w:val="17"/>
          <w:szCs w:val="17"/>
          <w:lang w:eastAsia="da-DK"/>
        </w:rPr>
      </w:pPr>
      <w:r>
        <w:rPr>
          <w:rFonts w:ascii="Tahoma" w:hAnsi="Tahoma" w:cs="Tahoma"/>
          <w:i/>
          <w:sz w:val="17"/>
          <w:szCs w:val="17"/>
          <w:lang w:eastAsia="da-DK"/>
        </w:rPr>
        <w:t>Tidspunktet for i</w:t>
      </w:r>
      <w:r w:rsidR="00B1286B">
        <w:rPr>
          <w:rFonts w:ascii="Tahoma" w:hAnsi="Tahoma" w:cs="Tahoma"/>
          <w:i/>
          <w:sz w:val="17"/>
          <w:szCs w:val="17"/>
          <w:lang w:eastAsia="da-DK"/>
        </w:rPr>
        <w:t>ndberetning</w:t>
      </w:r>
    </w:p>
    <w:p w14:paraId="212D37E8" w14:textId="77777777" w:rsidR="00B86234" w:rsidRPr="00BF743F" w:rsidRDefault="00B86234" w:rsidP="00B90DA0">
      <w:pPr>
        <w:tabs>
          <w:tab w:val="left" w:pos="720"/>
          <w:tab w:val="left" w:pos="1440"/>
          <w:tab w:val="left" w:pos="2010"/>
        </w:tabs>
        <w:ind w:firstLine="240"/>
        <w:jc w:val="center"/>
        <w:rPr>
          <w:rFonts w:ascii="Tahoma" w:hAnsi="Tahoma" w:cs="Tahoma"/>
          <w:i/>
          <w:sz w:val="17"/>
          <w:szCs w:val="17"/>
          <w:lang w:eastAsia="da-DK"/>
        </w:rPr>
      </w:pPr>
    </w:p>
    <w:p w14:paraId="5EC67D8C" w14:textId="77777777" w:rsidR="00B663F0" w:rsidRDefault="00B90DA0" w:rsidP="00B663F0">
      <w:pPr>
        <w:ind w:firstLine="240"/>
        <w:rPr>
          <w:rFonts w:ascii="Tahoma" w:hAnsi="Tahoma" w:cs="Tahoma"/>
          <w:sz w:val="17"/>
          <w:szCs w:val="17"/>
          <w:lang w:eastAsia="da-DK"/>
        </w:rPr>
      </w:pPr>
      <w:r w:rsidRPr="00BF743F">
        <w:rPr>
          <w:rFonts w:ascii="Tahoma" w:hAnsi="Tahoma" w:cs="Tahoma"/>
          <w:b/>
          <w:sz w:val="17"/>
          <w:szCs w:val="17"/>
          <w:lang w:eastAsia="da-DK"/>
        </w:rPr>
        <w:t>§</w:t>
      </w:r>
      <w:r w:rsidR="00701F14">
        <w:rPr>
          <w:rFonts w:ascii="Tahoma" w:hAnsi="Tahoma" w:cs="Tahoma"/>
          <w:b/>
          <w:sz w:val="17"/>
          <w:szCs w:val="17"/>
          <w:lang w:eastAsia="da-DK"/>
        </w:rPr>
        <w:t xml:space="preserve"> </w:t>
      </w:r>
      <w:r w:rsidRPr="00BF743F">
        <w:rPr>
          <w:rFonts w:ascii="Tahoma" w:hAnsi="Tahoma" w:cs="Tahoma"/>
          <w:b/>
          <w:sz w:val="17"/>
          <w:szCs w:val="17"/>
          <w:lang w:eastAsia="da-DK"/>
        </w:rPr>
        <w:t>2.</w:t>
      </w:r>
      <w:r w:rsidR="00433874">
        <w:rPr>
          <w:rFonts w:ascii="Tahoma" w:hAnsi="Tahoma" w:cs="Tahoma"/>
          <w:sz w:val="17"/>
          <w:szCs w:val="17"/>
          <w:lang w:eastAsia="da-DK"/>
        </w:rPr>
        <w:t xml:space="preserve"> Indberetning af data</w:t>
      </w:r>
      <w:r w:rsidR="001F0AD7">
        <w:rPr>
          <w:rFonts w:ascii="Tahoma" w:hAnsi="Tahoma" w:cs="Tahoma"/>
          <w:sz w:val="17"/>
          <w:szCs w:val="17"/>
          <w:lang w:eastAsia="da-DK"/>
        </w:rPr>
        <w:t xml:space="preserve"> efter denne bekendtgørelse </w:t>
      </w:r>
      <w:r w:rsidR="00433874">
        <w:rPr>
          <w:rFonts w:ascii="Tahoma" w:hAnsi="Tahoma" w:cs="Tahoma"/>
          <w:sz w:val="17"/>
          <w:szCs w:val="17"/>
          <w:lang w:eastAsia="da-DK"/>
        </w:rPr>
        <w:t>skal ske senest den 1. marts hvert år for det for</w:t>
      </w:r>
      <w:r w:rsidR="000C6D7D">
        <w:rPr>
          <w:rFonts w:ascii="Tahoma" w:hAnsi="Tahoma" w:cs="Tahoma"/>
          <w:sz w:val="17"/>
          <w:szCs w:val="17"/>
          <w:lang w:eastAsia="da-DK"/>
        </w:rPr>
        <w:t>ud</w:t>
      </w:r>
      <w:r w:rsidR="00433874">
        <w:rPr>
          <w:rFonts w:ascii="Tahoma" w:hAnsi="Tahoma" w:cs="Tahoma"/>
          <w:sz w:val="17"/>
          <w:szCs w:val="17"/>
          <w:lang w:eastAsia="da-DK"/>
        </w:rPr>
        <w:t xml:space="preserve">gående kalenderår. </w:t>
      </w:r>
    </w:p>
    <w:p w14:paraId="7FCB3B86" w14:textId="77777777" w:rsidR="008A021B" w:rsidRDefault="008A021B" w:rsidP="00B663F0">
      <w:pPr>
        <w:ind w:firstLine="240"/>
        <w:rPr>
          <w:rFonts w:ascii="Tahoma" w:hAnsi="Tahoma" w:cs="Tahoma"/>
          <w:sz w:val="17"/>
          <w:szCs w:val="17"/>
          <w:lang w:eastAsia="da-DK"/>
        </w:rPr>
      </w:pPr>
    </w:p>
    <w:p w14:paraId="32B77173" w14:textId="77777777" w:rsidR="00F47F05" w:rsidRDefault="00F47F05" w:rsidP="00B663F0">
      <w:pPr>
        <w:ind w:firstLine="240"/>
        <w:rPr>
          <w:rFonts w:ascii="Tahoma" w:hAnsi="Tahoma" w:cs="Tahoma"/>
          <w:sz w:val="17"/>
          <w:szCs w:val="17"/>
          <w:lang w:eastAsia="da-DK"/>
        </w:rPr>
      </w:pPr>
    </w:p>
    <w:p w14:paraId="428826AA" w14:textId="77777777" w:rsidR="008A021B" w:rsidRDefault="008A021B" w:rsidP="00B663F0">
      <w:pPr>
        <w:ind w:firstLine="240"/>
        <w:rPr>
          <w:rFonts w:ascii="Tahoma" w:hAnsi="Tahoma" w:cs="Tahoma"/>
          <w:sz w:val="17"/>
          <w:szCs w:val="17"/>
          <w:lang w:eastAsia="da-DK"/>
        </w:rPr>
      </w:pPr>
    </w:p>
    <w:p w14:paraId="7C401215" w14:textId="77777777" w:rsidR="008A021B" w:rsidRPr="008A021B" w:rsidRDefault="008A021B" w:rsidP="008A021B">
      <w:pPr>
        <w:ind w:firstLine="1304"/>
        <w:jc w:val="center"/>
        <w:rPr>
          <w:rFonts w:ascii="Tahoma" w:hAnsi="Tahoma" w:cs="Tahoma"/>
          <w:i/>
          <w:iCs/>
          <w:sz w:val="17"/>
          <w:szCs w:val="17"/>
          <w:lang w:eastAsia="da-DK"/>
        </w:rPr>
      </w:pPr>
      <w:r w:rsidRPr="008A021B">
        <w:rPr>
          <w:rFonts w:ascii="Tahoma" w:hAnsi="Tahoma" w:cs="Tahoma"/>
          <w:i/>
          <w:iCs/>
          <w:sz w:val="17"/>
          <w:szCs w:val="17"/>
          <w:lang w:eastAsia="da-DK"/>
        </w:rPr>
        <w:t>Indberetning f</w:t>
      </w:r>
      <w:r w:rsidR="0031390E">
        <w:rPr>
          <w:rFonts w:ascii="Tahoma" w:hAnsi="Tahoma" w:cs="Tahoma"/>
          <w:i/>
          <w:iCs/>
          <w:sz w:val="17"/>
          <w:szCs w:val="17"/>
          <w:lang w:eastAsia="da-DK"/>
        </w:rPr>
        <w:t>ra</w:t>
      </w:r>
      <w:r w:rsidRPr="008A021B">
        <w:rPr>
          <w:rFonts w:ascii="Tahoma" w:hAnsi="Tahoma" w:cs="Tahoma"/>
          <w:i/>
          <w:iCs/>
          <w:sz w:val="17"/>
          <w:szCs w:val="17"/>
          <w:lang w:eastAsia="da-DK"/>
        </w:rPr>
        <w:t xml:space="preserve"> jernbanevirksomheder og infrastrukturforvaltere</w:t>
      </w:r>
      <w:r w:rsidR="0094223A">
        <w:rPr>
          <w:rFonts w:ascii="Tahoma" w:hAnsi="Tahoma" w:cs="Tahoma"/>
          <w:i/>
          <w:iCs/>
          <w:sz w:val="17"/>
          <w:szCs w:val="17"/>
          <w:lang w:eastAsia="da-DK"/>
        </w:rPr>
        <w:t xml:space="preserve"> m.fl.</w:t>
      </w:r>
    </w:p>
    <w:p w14:paraId="4102B706" w14:textId="77777777" w:rsidR="008A021B" w:rsidRDefault="008A021B" w:rsidP="00B663F0">
      <w:pPr>
        <w:ind w:firstLine="240"/>
        <w:rPr>
          <w:rFonts w:ascii="Tahoma" w:hAnsi="Tahoma" w:cs="Tahoma"/>
          <w:sz w:val="17"/>
          <w:szCs w:val="17"/>
          <w:lang w:eastAsia="da-DK"/>
        </w:rPr>
      </w:pPr>
    </w:p>
    <w:p w14:paraId="203443B6" w14:textId="77777777" w:rsidR="002F0570" w:rsidRDefault="00B86234" w:rsidP="00766230">
      <w:pPr>
        <w:ind w:firstLine="240"/>
        <w:rPr>
          <w:rFonts w:ascii="Tahoma" w:hAnsi="Tahoma" w:cs="Tahoma"/>
          <w:sz w:val="17"/>
          <w:szCs w:val="17"/>
          <w:lang w:eastAsia="da-DK"/>
        </w:rPr>
      </w:pPr>
      <w:r>
        <w:rPr>
          <w:rFonts w:ascii="Tahoma" w:hAnsi="Tahoma" w:cs="Tahoma"/>
          <w:b/>
          <w:bCs/>
          <w:sz w:val="17"/>
          <w:szCs w:val="17"/>
          <w:lang w:eastAsia="da-DK"/>
        </w:rPr>
        <w:t>§ 3.</w:t>
      </w:r>
      <w:r w:rsidR="00433874">
        <w:rPr>
          <w:rFonts w:ascii="Tahoma" w:hAnsi="Tahoma" w:cs="Tahoma"/>
          <w:sz w:val="17"/>
          <w:szCs w:val="17"/>
          <w:lang w:eastAsia="da-DK"/>
        </w:rPr>
        <w:t xml:space="preserve"> Jernbanevirksomheder</w:t>
      </w:r>
      <w:r w:rsidR="00B663F0">
        <w:rPr>
          <w:rFonts w:ascii="Tahoma" w:hAnsi="Tahoma" w:cs="Tahoma"/>
          <w:sz w:val="17"/>
          <w:szCs w:val="17"/>
          <w:lang w:eastAsia="da-DK"/>
        </w:rPr>
        <w:t>, infrastrukturforvaltere, virksomheder, der er certificeret i henhold til jernbanelovens § 11</w:t>
      </w:r>
      <w:r w:rsidR="00C2074E">
        <w:rPr>
          <w:rFonts w:ascii="Tahoma" w:hAnsi="Tahoma" w:cs="Tahoma"/>
          <w:sz w:val="17"/>
          <w:szCs w:val="17"/>
          <w:lang w:eastAsia="da-DK"/>
        </w:rPr>
        <w:t xml:space="preserve">, veteranbaner og </w:t>
      </w:r>
      <w:r w:rsidR="00B663F0">
        <w:rPr>
          <w:rFonts w:ascii="Tahoma" w:hAnsi="Tahoma" w:cs="Tahoma"/>
          <w:sz w:val="17"/>
          <w:szCs w:val="17"/>
          <w:lang w:eastAsia="da-DK"/>
        </w:rPr>
        <w:t>veterantogsorganisationer skal ved indberetning af data anvende de definitioner, der er angivet i bilag 1</w:t>
      </w:r>
      <w:r w:rsidR="008A10D4">
        <w:rPr>
          <w:rFonts w:ascii="Tahoma" w:hAnsi="Tahoma" w:cs="Tahoma"/>
          <w:sz w:val="17"/>
          <w:szCs w:val="17"/>
          <w:lang w:eastAsia="da-DK"/>
        </w:rPr>
        <w:t xml:space="preserve">. </w:t>
      </w:r>
    </w:p>
    <w:p w14:paraId="1016717D" w14:textId="77777777" w:rsidR="00285396" w:rsidRDefault="00965A9B" w:rsidP="00766230">
      <w:pPr>
        <w:ind w:firstLine="240"/>
        <w:rPr>
          <w:rFonts w:ascii="Tahoma" w:hAnsi="Tahoma" w:cs="Tahoma"/>
          <w:sz w:val="17"/>
          <w:szCs w:val="17"/>
          <w:lang w:eastAsia="da-DK"/>
        </w:rPr>
      </w:pPr>
      <w:r w:rsidRPr="00965A9B">
        <w:rPr>
          <w:rFonts w:ascii="Tahoma" w:hAnsi="Tahoma" w:cs="Tahoma"/>
          <w:i/>
          <w:iCs/>
          <w:sz w:val="17"/>
          <w:szCs w:val="17"/>
          <w:lang w:eastAsia="da-DK"/>
        </w:rPr>
        <w:t>Stk. 2.</w:t>
      </w:r>
      <w:r>
        <w:rPr>
          <w:rFonts w:ascii="Tahoma" w:hAnsi="Tahoma" w:cs="Tahoma"/>
          <w:sz w:val="17"/>
          <w:szCs w:val="17"/>
          <w:lang w:eastAsia="da-DK"/>
        </w:rPr>
        <w:t xml:space="preserve"> </w:t>
      </w:r>
      <w:r w:rsidR="008A10D4">
        <w:rPr>
          <w:rFonts w:ascii="Tahoma" w:hAnsi="Tahoma" w:cs="Tahoma"/>
          <w:sz w:val="17"/>
          <w:szCs w:val="17"/>
          <w:lang w:eastAsia="da-DK"/>
        </w:rPr>
        <w:t>Indberetning</w:t>
      </w:r>
      <w:r w:rsidR="003A649F">
        <w:rPr>
          <w:rFonts w:ascii="Tahoma" w:hAnsi="Tahoma" w:cs="Tahoma"/>
          <w:sz w:val="17"/>
          <w:szCs w:val="17"/>
          <w:lang w:eastAsia="da-DK"/>
        </w:rPr>
        <w:t>en af data</w:t>
      </w:r>
      <w:r w:rsidR="008A10D4">
        <w:rPr>
          <w:rFonts w:ascii="Tahoma" w:hAnsi="Tahoma" w:cs="Tahoma"/>
          <w:sz w:val="17"/>
          <w:szCs w:val="17"/>
          <w:lang w:eastAsia="da-DK"/>
        </w:rPr>
        <w:t xml:space="preserve"> </w:t>
      </w:r>
      <w:r w:rsidR="00766230">
        <w:rPr>
          <w:rFonts w:ascii="Tahoma" w:hAnsi="Tahoma" w:cs="Tahoma"/>
          <w:sz w:val="17"/>
          <w:szCs w:val="17"/>
          <w:lang w:eastAsia="da-DK"/>
        </w:rPr>
        <w:t>skal indeholde oplysninger</w:t>
      </w:r>
      <w:r w:rsidR="004E7F9F">
        <w:rPr>
          <w:rFonts w:ascii="Tahoma" w:hAnsi="Tahoma" w:cs="Tahoma"/>
          <w:sz w:val="17"/>
          <w:szCs w:val="17"/>
          <w:lang w:eastAsia="da-DK"/>
        </w:rPr>
        <w:t xml:space="preserve"> om</w:t>
      </w:r>
      <w:r w:rsidR="00285396">
        <w:rPr>
          <w:rFonts w:ascii="Tahoma" w:hAnsi="Tahoma" w:cs="Tahoma"/>
          <w:sz w:val="17"/>
          <w:szCs w:val="17"/>
          <w:lang w:eastAsia="da-DK"/>
        </w:rPr>
        <w:t>:</w:t>
      </w:r>
    </w:p>
    <w:p w14:paraId="480C901E" w14:textId="77777777" w:rsidR="00285396" w:rsidRPr="00285396" w:rsidRDefault="00526F38" w:rsidP="00285396">
      <w:pPr>
        <w:pStyle w:val="Listeafsnit"/>
        <w:numPr>
          <w:ilvl w:val="0"/>
          <w:numId w:val="5"/>
        </w:numPr>
        <w:rPr>
          <w:rFonts w:ascii="Tahoma" w:hAnsi="Tahoma" w:cs="Tahoma"/>
          <w:sz w:val="17"/>
          <w:szCs w:val="17"/>
          <w:lang w:eastAsia="da-DK"/>
        </w:rPr>
      </w:pPr>
      <w:ins w:id="20" w:author="Camilla Djernes" w:date="2024-04-15T09:32:00Z">
        <w:r>
          <w:rPr>
            <w:rFonts w:ascii="Tahoma" w:hAnsi="Tahoma" w:cs="Tahoma"/>
            <w:sz w:val="17"/>
            <w:szCs w:val="17"/>
            <w:lang w:eastAsia="da-DK"/>
          </w:rPr>
          <w:t xml:space="preserve">Involverede </w:t>
        </w:r>
      </w:ins>
      <w:ins w:id="21" w:author="Camilla Djernes" w:date="2024-04-15T09:33:00Z">
        <w:r>
          <w:rPr>
            <w:rFonts w:ascii="Tahoma" w:hAnsi="Tahoma" w:cs="Tahoma"/>
            <w:sz w:val="17"/>
            <w:szCs w:val="17"/>
            <w:lang w:eastAsia="da-DK"/>
          </w:rPr>
          <w:t>virksomheder</w:t>
        </w:r>
      </w:ins>
      <w:del w:id="22" w:author="Camilla Djernes" w:date="2024-04-09T13:05:00Z">
        <w:r w:rsidR="0019241B" w:rsidDel="00B46E78">
          <w:rPr>
            <w:rFonts w:ascii="Tahoma" w:hAnsi="Tahoma" w:cs="Tahoma"/>
            <w:sz w:val="17"/>
            <w:szCs w:val="17"/>
            <w:lang w:eastAsia="da-DK"/>
          </w:rPr>
          <w:delText>I</w:delText>
        </w:r>
        <w:r w:rsidR="004E7F9F" w:rsidRPr="00285396" w:rsidDel="00B46E78">
          <w:rPr>
            <w:rFonts w:ascii="Tahoma" w:hAnsi="Tahoma" w:cs="Tahoma"/>
            <w:sz w:val="17"/>
            <w:szCs w:val="17"/>
            <w:lang w:eastAsia="da-DK"/>
          </w:rPr>
          <w:delText>nvolveret virksomhed</w:delText>
        </w:r>
      </w:del>
      <w:r w:rsidR="006E2AB3">
        <w:rPr>
          <w:rFonts w:ascii="Tahoma" w:hAnsi="Tahoma" w:cs="Tahoma"/>
          <w:sz w:val="17"/>
          <w:szCs w:val="17"/>
          <w:lang w:eastAsia="da-DK"/>
        </w:rPr>
        <w:t>.</w:t>
      </w:r>
    </w:p>
    <w:p w14:paraId="2501A238" w14:textId="77777777" w:rsidR="00285396" w:rsidRDefault="0019241B"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D</w:t>
      </w:r>
      <w:r w:rsidR="004E7F9F" w:rsidRPr="00285396">
        <w:rPr>
          <w:rFonts w:ascii="Tahoma" w:hAnsi="Tahoma" w:cs="Tahoma"/>
          <w:sz w:val="17"/>
          <w:szCs w:val="17"/>
          <w:lang w:eastAsia="da-DK"/>
        </w:rPr>
        <w:t>ato og tidspunkt</w:t>
      </w:r>
      <w:r w:rsidR="006E2AB3">
        <w:rPr>
          <w:rFonts w:ascii="Tahoma" w:hAnsi="Tahoma" w:cs="Tahoma"/>
          <w:sz w:val="17"/>
          <w:szCs w:val="17"/>
          <w:lang w:eastAsia="da-DK"/>
        </w:rPr>
        <w:t>.</w:t>
      </w:r>
    </w:p>
    <w:p w14:paraId="4AB91795" w14:textId="77777777" w:rsidR="00285396" w:rsidRDefault="0019241B"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S</w:t>
      </w:r>
      <w:r w:rsidR="004E7F9F" w:rsidRPr="00285396">
        <w:rPr>
          <w:rFonts w:ascii="Tahoma" w:hAnsi="Tahoma" w:cs="Tahoma"/>
          <w:sz w:val="17"/>
          <w:szCs w:val="17"/>
          <w:lang w:eastAsia="da-DK"/>
        </w:rPr>
        <w:t>ted</w:t>
      </w:r>
      <w:r w:rsidR="006E2AB3">
        <w:rPr>
          <w:rFonts w:ascii="Tahoma" w:hAnsi="Tahoma" w:cs="Tahoma"/>
          <w:sz w:val="17"/>
          <w:szCs w:val="17"/>
          <w:lang w:eastAsia="da-DK"/>
        </w:rPr>
        <w:t>.</w:t>
      </w:r>
    </w:p>
    <w:p w14:paraId="39CA95C8" w14:textId="77777777" w:rsidR="00285396" w:rsidRDefault="0019241B"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T</w:t>
      </w:r>
      <w:r w:rsidR="004E7F9F" w:rsidRPr="00285396">
        <w:rPr>
          <w:rFonts w:ascii="Tahoma" w:hAnsi="Tahoma" w:cs="Tahoma"/>
          <w:sz w:val="17"/>
          <w:szCs w:val="17"/>
          <w:lang w:eastAsia="da-DK"/>
        </w:rPr>
        <w:t>ype af fast installation</w:t>
      </w:r>
      <w:r w:rsidR="006E2AB3">
        <w:rPr>
          <w:rFonts w:ascii="Tahoma" w:hAnsi="Tahoma" w:cs="Tahoma"/>
          <w:sz w:val="17"/>
          <w:szCs w:val="17"/>
          <w:lang w:eastAsia="da-DK"/>
        </w:rPr>
        <w:t>.</w:t>
      </w:r>
    </w:p>
    <w:p w14:paraId="2BE0EDA7" w14:textId="77777777" w:rsidR="00285396" w:rsidRDefault="0019241B"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K</w:t>
      </w:r>
      <w:r w:rsidR="004E7F9F" w:rsidRPr="00285396">
        <w:rPr>
          <w:rFonts w:ascii="Tahoma" w:hAnsi="Tahoma" w:cs="Tahoma"/>
          <w:sz w:val="17"/>
          <w:szCs w:val="17"/>
          <w:lang w:eastAsia="da-DK"/>
        </w:rPr>
        <w:t>ørsel driftstype</w:t>
      </w:r>
      <w:r w:rsidR="006E2AB3">
        <w:rPr>
          <w:rFonts w:ascii="Tahoma" w:hAnsi="Tahoma" w:cs="Tahoma"/>
          <w:sz w:val="17"/>
          <w:szCs w:val="17"/>
          <w:lang w:eastAsia="da-DK"/>
        </w:rPr>
        <w:t>.</w:t>
      </w:r>
    </w:p>
    <w:p w14:paraId="6F09EAE5" w14:textId="77777777" w:rsidR="00285396" w:rsidRDefault="00D27E27"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Togkontrolsystem</w:t>
      </w:r>
      <w:r w:rsidR="006E2AB3">
        <w:rPr>
          <w:rFonts w:ascii="Tahoma" w:hAnsi="Tahoma" w:cs="Tahoma"/>
          <w:sz w:val="17"/>
          <w:szCs w:val="17"/>
          <w:lang w:eastAsia="da-DK"/>
        </w:rPr>
        <w:t>.</w:t>
      </w:r>
    </w:p>
    <w:p w14:paraId="6A853B1D" w14:textId="77777777" w:rsidR="00A625B0" w:rsidRDefault="00A625B0"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Tognummer og litra</w:t>
      </w:r>
      <w:r w:rsidR="006E2AB3">
        <w:rPr>
          <w:rFonts w:ascii="Tahoma" w:hAnsi="Tahoma" w:cs="Tahoma"/>
          <w:sz w:val="17"/>
          <w:szCs w:val="17"/>
          <w:lang w:eastAsia="da-DK"/>
        </w:rPr>
        <w:t>.</w:t>
      </w:r>
      <w:r>
        <w:rPr>
          <w:rFonts w:ascii="Tahoma" w:hAnsi="Tahoma" w:cs="Tahoma"/>
          <w:sz w:val="17"/>
          <w:szCs w:val="17"/>
          <w:lang w:eastAsia="da-DK"/>
        </w:rPr>
        <w:t xml:space="preserve"> </w:t>
      </w:r>
    </w:p>
    <w:p w14:paraId="1439C558" w14:textId="77777777" w:rsidR="00285396" w:rsidRDefault="0019241B"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 xml:space="preserve">Kategori af </w:t>
      </w:r>
      <w:r w:rsidR="004E7F9F" w:rsidRPr="00285396">
        <w:rPr>
          <w:rFonts w:ascii="Tahoma" w:hAnsi="Tahoma" w:cs="Tahoma"/>
          <w:sz w:val="17"/>
          <w:szCs w:val="17"/>
          <w:lang w:eastAsia="da-DK"/>
        </w:rPr>
        <w:t>ulykke</w:t>
      </w:r>
      <w:r w:rsidR="006E2AB3">
        <w:rPr>
          <w:rFonts w:ascii="Tahoma" w:hAnsi="Tahoma" w:cs="Tahoma"/>
          <w:sz w:val="17"/>
          <w:szCs w:val="17"/>
          <w:lang w:eastAsia="da-DK"/>
        </w:rPr>
        <w:t>.</w:t>
      </w:r>
    </w:p>
    <w:p w14:paraId="07547379" w14:textId="77777777" w:rsidR="00285396" w:rsidRDefault="006C03DE"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Kategori af f</w:t>
      </w:r>
      <w:r w:rsidR="004E7F9F" w:rsidRPr="00285396">
        <w:rPr>
          <w:rFonts w:ascii="Tahoma" w:hAnsi="Tahoma" w:cs="Tahoma"/>
          <w:sz w:val="17"/>
          <w:szCs w:val="17"/>
          <w:lang w:eastAsia="da-DK"/>
        </w:rPr>
        <w:t>orløbere for ulykke</w:t>
      </w:r>
      <w:r w:rsidR="006E2AB3">
        <w:rPr>
          <w:rFonts w:ascii="Tahoma" w:hAnsi="Tahoma" w:cs="Tahoma"/>
          <w:sz w:val="17"/>
          <w:szCs w:val="17"/>
          <w:lang w:eastAsia="da-DK"/>
        </w:rPr>
        <w:t>.</w:t>
      </w:r>
    </w:p>
    <w:p w14:paraId="4DDEACC4" w14:textId="77777777" w:rsidR="00285396" w:rsidRDefault="0019241B"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H</w:t>
      </w:r>
      <w:r w:rsidR="004E7F9F" w:rsidRPr="00285396">
        <w:rPr>
          <w:rFonts w:ascii="Tahoma" w:hAnsi="Tahoma" w:cs="Tahoma"/>
          <w:sz w:val="17"/>
          <w:szCs w:val="17"/>
          <w:lang w:eastAsia="da-DK"/>
        </w:rPr>
        <w:t>ændelsesbeskrivelse</w:t>
      </w:r>
      <w:r w:rsidR="006E2AB3">
        <w:rPr>
          <w:rFonts w:ascii="Tahoma" w:hAnsi="Tahoma" w:cs="Tahoma"/>
          <w:sz w:val="17"/>
          <w:szCs w:val="17"/>
          <w:lang w:eastAsia="da-DK"/>
        </w:rPr>
        <w:t>.</w:t>
      </w:r>
    </w:p>
    <w:p w14:paraId="7296C3CD" w14:textId="77777777" w:rsidR="00766230" w:rsidRPr="00285396" w:rsidRDefault="0019241B" w:rsidP="00285396">
      <w:pPr>
        <w:pStyle w:val="Listeafsnit"/>
        <w:numPr>
          <w:ilvl w:val="0"/>
          <w:numId w:val="5"/>
        </w:numPr>
        <w:rPr>
          <w:rFonts w:ascii="Tahoma" w:hAnsi="Tahoma" w:cs="Tahoma"/>
          <w:sz w:val="17"/>
          <w:szCs w:val="17"/>
          <w:lang w:eastAsia="da-DK"/>
        </w:rPr>
      </w:pPr>
      <w:r>
        <w:rPr>
          <w:rFonts w:ascii="Tahoma" w:hAnsi="Tahoma" w:cs="Tahoma"/>
          <w:sz w:val="17"/>
          <w:szCs w:val="17"/>
          <w:lang w:eastAsia="da-DK"/>
        </w:rPr>
        <w:t>K</w:t>
      </w:r>
      <w:r w:rsidR="004E7F9F" w:rsidRPr="00285396">
        <w:rPr>
          <w:rFonts w:ascii="Tahoma" w:hAnsi="Tahoma" w:cs="Tahoma"/>
          <w:sz w:val="17"/>
          <w:szCs w:val="17"/>
          <w:lang w:eastAsia="da-DK"/>
        </w:rPr>
        <w:t>onsekvenser af ulykken</w:t>
      </w:r>
      <w:r w:rsidR="006E2AB3">
        <w:rPr>
          <w:rFonts w:ascii="Tahoma" w:hAnsi="Tahoma" w:cs="Tahoma"/>
          <w:sz w:val="17"/>
          <w:szCs w:val="17"/>
          <w:lang w:eastAsia="da-DK"/>
        </w:rPr>
        <w:t>.</w:t>
      </w:r>
    </w:p>
    <w:p w14:paraId="1CE27F31" w14:textId="77777777" w:rsidR="004E7F9F" w:rsidRPr="00766230" w:rsidRDefault="004E7F9F" w:rsidP="00766230">
      <w:pPr>
        <w:ind w:firstLine="240"/>
        <w:rPr>
          <w:rFonts w:ascii="Tahoma" w:hAnsi="Tahoma" w:cs="Tahoma"/>
          <w:i/>
          <w:iCs/>
          <w:sz w:val="17"/>
          <w:szCs w:val="17"/>
          <w:lang w:eastAsia="da-DK"/>
        </w:rPr>
      </w:pPr>
      <w:r w:rsidRPr="00285396">
        <w:rPr>
          <w:rFonts w:ascii="Tahoma" w:hAnsi="Tahoma" w:cs="Tahoma"/>
          <w:i/>
          <w:iCs/>
          <w:sz w:val="17"/>
          <w:szCs w:val="17"/>
          <w:lang w:eastAsia="da-DK"/>
        </w:rPr>
        <w:t>Stk. 3</w:t>
      </w:r>
      <w:r w:rsidR="00285396">
        <w:rPr>
          <w:rFonts w:ascii="Tahoma" w:hAnsi="Tahoma" w:cs="Tahoma"/>
          <w:sz w:val="17"/>
          <w:szCs w:val="17"/>
          <w:lang w:eastAsia="da-DK"/>
        </w:rPr>
        <w:t xml:space="preserve">. </w:t>
      </w:r>
      <w:r w:rsidR="003A649F">
        <w:rPr>
          <w:rFonts w:ascii="Tahoma" w:hAnsi="Tahoma" w:cs="Tahoma"/>
          <w:sz w:val="17"/>
          <w:szCs w:val="17"/>
          <w:lang w:eastAsia="da-DK"/>
        </w:rPr>
        <w:t>O</w:t>
      </w:r>
      <w:r>
        <w:rPr>
          <w:rFonts w:ascii="Tahoma" w:hAnsi="Tahoma" w:cs="Tahoma"/>
          <w:sz w:val="17"/>
          <w:szCs w:val="17"/>
          <w:lang w:eastAsia="da-DK"/>
        </w:rPr>
        <w:t xml:space="preserve">plysninger nævnt i stk. 2 skal indberettes efter kategorierne angivet i bilag 2. </w:t>
      </w:r>
    </w:p>
    <w:p w14:paraId="38364E0C" w14:textId="77777777" w:rsidR="008A10D4" w:rsidRDefault="008A10D4" w:rsidP="003A649F">
      <w:pPr>
        <w:rPr>
          <w:rFonts w:ascii="Tahoma" w:hAnsi="Tahoma" w:cs="Tahoma"/>
          <w:sz w:val="17"/>
          <w:szCs w:val="17"/>
          <w:lang w:eastAsia="da-DK"/>
        </w:rPr>
      </w:pPr>
    </w:p>
    <w:p w14:paraId="165CF4A2" w14:textId="77777777" w:rsidR="00F47F05" w:rsidRDefault="00F47F05" w:rsidP="00B90DA0">
      <w:pPr>
        <w:ind w:firstLine="240"/>
        <w:rPr>
          <w:rFonts w:ascii="Tahoma" w:hAnsi="Tahoma" w:cs="Tahoma"/>
          <w:sz w:val="17"/>
          <w:szCs w:val="17"/>
          <w:lang w:eastAsia="da-DK"/>
        </w:rPr>
      </w:pPr>
    </w:p>
    <w:p w14:paraId="0721AF44" w14:textId="77777777" w:rsidR="008A10D4" w:rsidRPr="008A021B" w:rsidRDefault="008A10D4" w:rsidP="008A10D4">
      <w:pPr>
        <w:jc w:val="center"/>
        <w:rPr>
          <w:rFonts w:ascii="Tahoma" w:hAnsi="Tahoma" w:cs="Tahoma"/>
          <w:i/>
          <w:iCs/>
          <w:sz w:val="17"/>
          <w:szCs w:val="17"/>
          <w:lang w:eastAsia="da-DK"/>
        </w:rPr>
      </w:pPr>
      <w:r>
        <w:rPr>
          <w:rFonts w:ascii="Tahoma" w:hAnsi="Tahoma" w:cs="Tahoma"/>
          <w:i/>
          <w:iCs/>
          <w:sz w:val="17"/>
          <w:szCs w:val="17"/>
          <w:lang w:eastAsia="da-DK"/>
        </w:rPr>
        <w:t>Letbaneoperatørers indberetning</w:t>
      </w:r>
    </w:p>
    <w:p w14:paraId="324D70F6" w14:textId="77777777" w:rsidR="008A10D4" w:rsidRDefault="008A10D4" w:rsidP="00B90DA0">
      <w:pPr>
        <w:ind w:firstLine="240"/>
        <w:rPr>
          <w:rFonts w:ascii="Tahoma" w:hAnsi="Tahoma" w:cs="Tahoma"/>
          <w:sz w:val="17"/>
          <w:szCs w:val="17"/>
          <w:lang w:eastAsia="da-DK"/>
        </w:rPr>
      </w:pPr>
    </w:p>
    <w:p w14:paraId="5FF35C1D" w14:textId="77777777" w:rsidR="00965A9B" w:rsidRDefault="008A10D4" w:rsidP="008A10D4">
      <w:pPr>
        <w:ind w:firstLine="240"/>
        <w:rPr>
          <w:rFonts w:ascii="Tahoma" w:hAnsi="Tahoma" w:cs="Tahoma"/>
          <w:sz w:val="17"/>
          <w:szCs w:val="17"/>
          <w:lang w:eastAsia="da-DK"/>
        </w:rPr>
      </w:pPr>
      <w:r>
        <w:rPr>
          <w:rFonts w:ascii="Tahoma" w:hAnsi="Tahoma" w:cs="Tahoma"/>
          <w:b/>
          <w:bCs/>
          <w:sz w:val="17"/>
          <w:szCs w:val="17"/>
          <w:lang w:eastAsia="da-DK"/>
        </w:rPr>
        <w:t xml:space="preserve">§ 4. </w:t>
      </w:r>
      <w:r w:rsidR="007151DC" w:rsidRPr="007151DC">
        <w:rPr>
          <w:rFonts w:ascii="Tahoma" w:hAnsi="Tahoma" w:cs="Tahoma"/>
          <w:i/>
          <w:iCs/>
          <w:sz w:val="17"/>
          <w:szCs w:val="17"/>
          <w:lang w:eastAsia="da-DK"/>
        </w:rPr>
        <w:t xml:space="preserve"> </w:t>
      </w:r>
      <w:r w:rsidR="007151DC">
        <w:rPr>
          <w:rFonts w:ascii="Tahoma" w:hAnsi="Tahoma" w:cs="Tahoma"/>
          <w:sz w:val="17"/>
          <w:szCs w:val="17"/>
          <w:lang w:eastAsia="da-DK"/>
        </w:rPr>
        <w:t>Letbaneop</w:t>
      </w:r>
      <w:r w:rsidR="006D7107">
        <w:rPr>
          <w:rFonts w:ascii="Tahoma" w:hAnsi="Tahoma" w:cs="Tahoma"/>
          <w:sz w:val="17"/>
          <w:szCs w:val="17"/>
          <w:lang w:eastAsia="da-DK"/>
        </w:rPr>
        <w:t xml:space="preserve">eratører skal ved indberetning af data anvende de definitioner, der er angivet i bilag </w:t>
      </w:r>
      <w:r w:rsidR="00356B5B">
        <w:rPr>
          <w:rFonts w:ascii="Tahoma" w:hAnsi="Tahoma" w:cs="Tahoma"/>
          <w:sz w:val="17"/>
          <w:szCs w:val="17"/>
          <w:lang w:eastAsia="da-DK"/>
        </w:rPr>
        <w:t>3</w:t>
      </w:r>
      <w:r w:rsidR="006D7107">
        <w:rPr>
          <w:rFonts w:ascii="Tahoma" w:hAnsi="Tahoma" w:cs="Tahoma"/>
          <w:sz w:val="17"/>
          <w:szCs w:val="17"/>
          <w:lang w:eastAsia="da-DK"/>
        </w:rPr>
        <w:t xml:space="preserve">. </w:t>
      </w:r>
    </w:p>
    <w:p w14:paraId="1621C112" w14:textId="77777777" w:rsidR="0019241B" w:rsidRDefault="0019241B" w:rsidP="008A10D4">
      <w:pPr>
        <w:ind w:firstLine="240"/>
        <w:rPr>
          <w:rFonts w:ascii="Tahoma" w:hAnsi="Tahoma" w:cs="Tahoma"/>
          <w:sz w:val="17"/>
          <w:szCs w:val="17"/>
          <w:lang w:eastAsia="da-DK"/>
        </w:rPr>
      </w:pPr>
      <w:r w:rsidRPr="0019241B">
        <w:rPr>
          <w:rFonts w:ascii="Tahoma" w:hAnsi="Tahoma" w:cs="Tahoma"/>
          <w:i/>
          <w:iCs/>
          <w:sz w:val="17"/>
          <w:szCs w:val="17"/>
          <w:lang w:eastAsia="da-DK"/>
        </w:rPr>
        <w:t xml:space="preserve">Stk. 2. </w:t>
      </w:r>
      <w:r>
        <w:rPr>
          <w:rFonts w:ascii="Tahoma" w:hAnsi="Tahoma" w:cs="Tahoma"/>
          <w:sz w:val="17"/>
          <w:szCs w:val="17"/>
          <w:lang w:eastAsia="da-DK"/>
        </w:rPr>
        <w:t xml:space="preserve">Indberetningen af data skal indeholde oplysninger om: </w:t>
      </w:r>
    </w:p>
    <w:p w14:paraId="27F87EAC" w14:textId="77777777" w:rsidR="0019241B" w:rsidRDefault="0019241B" w:rsidP="0019241B">
      <w:pPr>
        <w:pStyle w:val="Listeafsnit"/>
        <w:numPr>
          <w:ilvl w:val="0"/>
          <w:numId w:val="6"/>
        </w:numPr>
        <w:rPr>
          <w:rFonts w:ascii="Tahoma" w:hAnsi="Tahoma" w:cs="Tahoma"/>
          <w:sz w:val="17"/>
          <w:szCs w:val="17"/>
          <w:lang w:eastAsia="da-DK"/>
        </w:rPr>
      </w:pPr>
      <w:r>
        <w:rPr>
          <w:rFonts w:ascii="Tahoma" w:hAnsi="Tahoma" w:cs="Tahoma"/>
          <w:sz w:val="17"/>
          <w:szCs w:val="17"/>
          <w:lang w:eastAsia="da-DK"/>
        </w:rPr>
        <w:t>Det involverede letbanekøretøj</w:t>
      </w:r>
      <w:r w:rsidR="00E855B8">
        <w:rPr>
          <w:rFonts w:ascii="Tahoma" w:hAnsi="Tahoma" w:cs="Tahoma"/>
          <w:sz w:val="17"/>
          <w:szCs w:val="17"/>
          <w:lang w:eastAsia="da-DK"/>
        </w:rPr>
        <w:t>.</w:t>
      </w:r>
      <w:r>
        <w:rPr>
          <w:rFonts w:ascii="Tahoma" w:hAnsi="Tahoma" w:cs="Tahoma"/>
          <w:sz w:val="17"/>
          <w:szCs w:val="17"/>
          <w:lang w:eastAsia="da-DK"/>
        </w:rPr>
        <w:t xml:space="preserve"> </w:t>
      </w:r>
    </w:p>
    <w:p w14:paraId="032049A1" w14:textId="77777777" w:rsidR="0019241B" w:rsidRDefault="0019241B" w:rsidP="0019241B">
      <w:pPr>
        <w:pStyle w:val="Listeafsnit"/>
        <w:numPr>
          <w:ilvl w:val="0"/>
          <w:numId w:val="6"/>
        </w:numPr>
        <w:rPr>
          <w:rFonts w:ascii="Tahoma" w:hAnsi="Tahoma" w:cs="Tahoma"/>
          <w:sz w:val="17"/>
          <w:szCs w:val="17"/>
          <w:lang w:eastAsia="da-DK"/>
        </w:rPr>
      </w:pPr>
      <w:r>
        <w:rPr>
          <w:rFonts w:ascii="Tahoma" w:hAnsi="Tahoma" w:cs="Tahoma"/>
          <w:sz w:val="17"/>
          <w:szCs w:val="17"/>
          <w:lang w:eastAsia="da-DK"/>
        </w:rPr>
        <w:t>Dato og tidspunkt</w:t>
      </w:r>
      <w:r w:rsidR="00E855B8">
        <w:rPr>
          <w:rFonts w:ascii="Tahoma" w:hAnsi="Tahoma" w:cs="Tahoma"/>
          <w:sz w:val="17"/>
          <w:szCs w:val="17"/>
          <w:lang w:eastAsia="da-DK"/>
        </w:rPr>
        <w:t>.</w:t>
      </w:r>
      <w:r>
        <w:rPr>
          <w:rFonts w:ascii="Tahoma" w:hAnsi="Tahoma" w:cs="Tahoma"/>
          <w:sz w:val="17"/>
          <w:szCs w:val="17"/>
          <w:lang w:eastAsia="da-DK"/>
        </w:rPr>
        <w:t xml:space="preserve"> </w:t>
      </w:r>
    </w:p>
    <w:p w14:paraId="08B5615C" w14:textId="77777777" w:rsidR="0019241B" w:rsidRDefault="0019241B" w:rsidP="0019241B">
      <w:pPr>
        <w:pStyle w:val="Listeafsnit"/>
        <w:numPr>
          <w:ilvl w:val="0"/>
          <w:numId w:val="6"/>
        </w:numPr>
        <w:rPr>
          <w:rFonts w:ascii="Tahoma" w:hAnsi="Tahoma" w:cs="Tahoma"/>
          <w:sz w:val="17"/>
          <w:szCs w:val="17"/>
          <w:lang w:eastAsia="da-DK"/>
        </w:rPr>
      </w:pPr>
      <w:r>
        <w:rPr>
          <w:rFonts w:ascii="Tahoma" w:hAnsi="Tahoma" w:cs="Tahoma"/>
          <w:sz w:val="17"/>
          <w:szCs w:val="17"/>
          <w:lang w:eastAsia="da-DK"/>
        </w:rPr>
        <w:t>Involverede parter</w:t>
      </w:r>
      <w:r w:rsidR="00E855B8">
        <w:rPr>
          <w:rFonts w:ascii="Tahoma" w:hAnsi="Tahoma" w:cs="Tahoma"/>
          <w:sz w:val="17"/>
          <w:szCs w:val="17"/>
          <w:lang w:eastAsia="da-DK"/>
        </w:rPr>
        <w:t>.</w:t>
      </w:r>
    </w:p>
    <w:p w14:paraId="3164BEEC" w14:textId="77777777" w:rsidR="0019241B" w:rsidRDefault="0019241B" w:rsidP="0019241B">
      <w:pPr>
        <w:pStyle w:val="Listeafsnit"/>
        <w:numPr>
          <w:ilvl w:val="0"/>
          <w:numId w:val="6"/>
        </w:numPr>
        <w:rPr>
          <w:rFonts w:ascii="Tahoma" w:hAnsi="Tahoma" w:cs="Tahoma"/>
          <w:sz w:val="17"/>
          <w:szCs w:val="17"/>
          <w:lang w:eastAsia="da-DK"/>
        </w:rPr>
      </w:pPr>
      <w:del w:id="23" w:author="Camilla Djernes" w:date="2024-01-12T14:54:00Z">
        <w:r w:rsidDel="00F6517E">
          <w:rPr>
            <w:rFonts w:ascii="Tahoma" w:hAnsi="Tahoma" w:cs="Tahoma"/>
            <w:sz w:val="17"/>
            <w:szCs w:val="17"/>
            <w:lang w:eastAsia="da-DK"/>
          </w:rPr>
          <w:delText>Stedtype</w:delText>
        </w:r>
        <w:r w:rsidR="00E855B8" w:rsidDel="00F6517E">
          <w:rPr>
            <w:rFonts w:ascii="Tahoma" w:hAnsi="Tahoma" w:cs="Tahoma"/>
            <w:sz w:val="17"/>
            <w:szCs w:val="17"/>
            <w:lang w:eastAsia="da-DK"/>
          </w:rPr>
          <w:delText>.</w:delText>
        </w:r>
        <w:r w:rsidDel="00F6517E">
          <w:rPr>
            <w:rFonts w:ascii="Tahoma" w:hAnsi="Tahoma" w:cs="Tahoma"/>
            <w:sz w:val="17"/>
            <w:szCs w:val="17"/>
            <w:lang w:eastAsia="da-DK"/>
          </w:rPr>
          <w:delText xml:space="preserve"> </w:delText>
        </w:r>
      </w:del>
      <w:ins w:id="24" w:author="Camilla Djernes" w:date="2024-01-12T14:54:00Z">
        <w:r w:rsidR="00F6517E">
          <w:rPr>
            <w:rFonts w:ascii="Tahoma" w:hAnsi="Tahoma" w:cs="Tahoma"/>
            <w:sz w:val="17"/>
            <w:szCs w:val="17"/>
            <w:lang w:eastAsia="da-DK"/>
          </w:rPr>
          <w:t>Trac</w:t>
        </w:r>
      </w:ins>
      <w:ins w:id="25" w:author="Camilla Djernes" w:date="2024-01-12T14:55:00Z">
        <w:r w:rsidR="00F6517E">
          <w:rPr>
            <w:rFonts w:ascii="Tahoma" w:hAnsi="Tahoma" w:cs="Tahoma"/>
            <w:sz w:val="17"/>
            <w:szCs w:val="17"/>
            <w:lang w:eastAsia="da-DK"/>
          </w:rPr>
          <w:t>é</w:t>
        </w:r>
      </w:ins>
      <w:ins w:id="26" w:author="Camilla Djernes" w:date="2024-01-12T14:54:00Z">
        <w:r w:rsidR="00F6517E">
          <w:rPr>
            <w:rFonts w:ascii="Tahoma" w:hAnsi="Tahoma" w:cs="Tahoma"/>
            <w:sz w:val="17"/>
            <w:szCs w:val="17"/>
            <w:lang w:eastAsia="da-DK"/>
          </w:rPr>
          <w:t>type</w:t>
        </w:r>
      </w:ins>
    </w:p>
    <w:p w14:paraId="00FD2C8F" w14:textId="77777777" w:rsidR="0019241B" w:rsidRDefault="0019241B" w:rsidP="0019241B">
      <w:pPr>
        <w:pStyle w:val="Listeafsnit"/>
        <w:numPr>
          <w:ilvl w:val="0"/>
          <w:numId w:val="6"/>
        </w:numPr>
        <w:rPr>
          <w:rFonts w:ascii="Tahoma" w:hAnsi="Tahoma" w:cs="Tahoma"/>
          <w:sz w:val="17"/>
          <w:szCs w:val="17"/>
          <w:lang w:eastAsia="da-DK"/>
        </w:rPr>
      </w:pPr>
      <w:r>
        <w:rPr>
          <w:rFonts w:ascii="Tahoma" w:hAnsi="Tahoma" w:cs="Tahoma"/>
          <w:sz w:val="17"/>
          <w:szCs w:val="17"/>
          <w:lang w:eastAsia="da-DK"/>
        </w:rPr>
        <w:t>Kategori af ulykke</w:t>
      </w:r>
      <w:r w:rsidR="00E855B8">
        <w:rPr>
          <w:rFonts w:ascii="Tahoma" w:hAnsi="Tahoma" w:cs="Tahoma"/>
          <w:sz w:val="17"/>
          <w:szCs w:val="17"/>
          <w:lang w:eastAsia="da-DK"/>
        </w:rPr>
        <w:t>.</w:t>
      </w:r>
    </w:p>
    <w:p w14:paraId="0BA32376" w14:textId="77777777" w:rsidR="00756722" w:rsidRDefault="00756722" w:rsidP="0019241B">
      <w:pPr>
        <w:pStyle w:val="Listeafsnit"/>
        <w:numPr>
          <w:ilvl w:val="0"/>
          <w:numId w:val="6"/>
        </w:numPr>
        <w:rPr>
          <w:rFonts w:ascii="Tahoma" w:hAnsi="Tahoma" w:cs="Tahoma"/>
          <w:sz w:val="17"/>
          <w:szCs w:val="17"/>
          <w:lang w:eastAsia="da-DK"/>
        </w:rPr>
      </w:pPr>
      <w:r>
        <w:rPr>
          <w:rFonts w:ascii="Tahoma" w:hAnsi="Tahoma" w:cs="Tahoma"/>
          <w:sz w:val="17"/>
          <w:szCs w:val="17"/>
          <w:lang w:eastAsia="da-DK"/>
        </w:rPr>
        <w:t>Årsag til ulykken</w:t>
      </w:r>
      <w:r w:rsidR="00E855B8">
        <w:rPr>
          <w:rFonts w:ascii="Tahoma" w:hAnsi="Tahoma" w:cs="Tahoma"/>
          <w:sz w:val="17"/>
          <w:szCs w:val="17"/>
          <w:lang w:eastAsia="da-DK"/>
        </w:rPr>
        <w:t>.</w:t>
      </w:r>
    </w:p>
    <w:p w14:paraId="0C9415DD" w14:textId="77777777" w:rsidR="00756722" w:rsidRDefault="00756722" w:rsidP="0019241B">
      <w:pPr>
        <w:pStyle w:val="Listeafsnit"/>
        <w:numPr>
          <w:ilvl w:val="0"/>
          <w:numId w:val="6"/>
        </w:numPr>
        <w:rPr>
          <w:rFonts w:ascii="Tahoma" w:hAnsi="Tahoma" w:cs="Tahoma"/>
          <w:sz w:val="17"/>
          <w:szCs w:val="17"/>
          <w:lang w:eastAsia="da-DK"/>
        </w:rPr>
      </w:pPr>
      <w:r>
        <w:rPr>
          <w:rFonts w:ascii="Tahoma" w:hAnsi="Tahoma" w:cs="Tahoma"/>
          <w:sz w:val="17"/>
          <w:szCs w:val="17"/>
          <w:lang w:eastAsia="da-DK"/>
        </w:rPr>
        <w:t>Hændelsesbeskrivelse</w:t>
      </w:r>
      <w:r w:rsidR="00E855B8">
        <w:rPr>
          <w:rFonts w:ascii="Tahoma" w:hAnsi="Tahoma" w:cs="Tahoma"/>
          <w:sz w:val="17"/>
          <w:szCs w:val="17"/>
          <w:lang w:eastAsia="da-DK"/>
        </w:rPr>
        <w:t>.</w:t>
      </w:r>
    </w:p>
    <w:p w14:paraId="28177828" w14:textId="77777777" w:rsidR="00756722" w:rsidRPr="0019241B" w:rsidRDefault="00756722" w:rsidP="0019241B">
      <w:pPr>
        <w:pStyle w:val="Listeafsnit"/>
        <w:numPr>
          <w:ilvl w:val="0"/>
          <w:numId w:val="6"/>
        </w:numPr>
        <w:rPr>
          <w:rFonts w:ascii="Tahoma" w:hAnsi="Tahoma" w:cs="Tahoma"/>
          <w:sz w:val="17"/>
          <w:szCs w:val="17"/>
          <w:lang w:eastAsia="da-DK"/>
        </w:rPr>
      </w:pPr>
      <w:r>
        <w:rPr>
          <w:rFonts w:ascii="Tahoma" w:hAnsi="Tahoma" w:cs="Tahoma"/>
          <w:sz w:val="17"/>
          <w:szCs w:val="17"/>
          <w:lang w:eastAsia="da-DK"/>
        </w:rPr>
        <w:t>Konsekvenser af ulykken</w:t>
      </w:r>
      <w:r w:rsidR="00E855B8">
        <w:rPr>
          <w:rFonts w:ascii="Tahoma" w:hAnsi="Tahoma" w:cs="Tahoma"/>
          <w:sz w:val="17"/>
          <w:szCs w:val="17"/>
          <w:lang w:eastAsia="da-DK"/>
        </w:rPr>
        <w:t>.</w:t>
      </w:r>
    </w:p>
    <w:p w14:paraId="27696B34" w14:textId="77777777" w:rsidR="00B663F0" w:rsidRDefault="00965A9B" w:rsidP="008A10D4">
      <w:pPr>
        <w:ind w:firstLine="240"/>
        <w:rPr>
          <w:rFonts w:ascii="Tahoma" w:hAnsi="Tahoma" w:cs="Tahoma"/>
          <w:sz w:val="17"/>
          <w:szCs w:val="17"/>
          <w:lang w:eastAsia="da-DK"/>
        </w:rPr>
      </w:pPr>
      <w:r w:rsidRPr="0031390E">
        <w:rPr>
          <w:rFonts w:ascii="Tahoma" w:hAnsi="Tahoma" w:cs="Tahoma"/>
          <w:i/>
          <w:iCs/>
          <w:sz w:val="17"/>
          <w:szCs w:val="17"/>
          <w:lang w:eastAsia="da-DK"/>
        </w:rPr>
        <w:t xml:space="preserve">Stk. </w:t>
      </w:r>
      <w:r w:rsidR="00756722">
        <w:rPr>
          <w:rFonts w:ascii="Tahoma" w:hAnsi="Tahoma" w:cs="Tahoma"/>
          <w:i/>
          <w:iCs/>
          <w:sz w:val="17"/>
          <w:szCs w:val="17"/>
          <w:lang w:eastAsia="da-DK"/>
        </w:rPr>
        <w:t xml:space="preserve">3. </w:t>
      </w:r>
      <w:r w:rsidR="00756722">
        <w:rPr>
          <w:rFonts w:ascii="Tahoma" w:hAnsi="Tahoma" w:cs="Tahoma"/>
          <w:sz w:val="17"/>
          <w:szCs w:val="17"/>
          <w:lang w:eastAsia="da-DK"/>
        </w:rPr>
        <w:t xml:space="preserve">Oplysninger nævnt i stk. 2 skal indberettes efter kategorierne angivet i bilag 4. </w:t>
      </w:r>
      <w:r w:rsidR="008A10D4">
        <w:rPr>
          <w:rFonts w:ascii="Tahoma" w:hAnsi="Tahoma" w:cs="Tahoma"/>
          <w:sz w:val="17"/>
          <w:szCs w:val="17"/>
          <w:lang w:eastAsia="da-DK"/>
        </w:rPr>
        <w:t xml:space="preserve"> </w:t>
      </w:r>
    </w:p>
    <w:p w14:paraId="1242671C" w14:textId="77777777" w:rsidR="00231D0B" w:rsidRDefault="00231D0B" w:rsidP="008A10D4">
      <w:pPr>
        <w:ind w:firstLine="240"/>
        <w:rPr>
          <w:rFonts w:ascii="Tahoma" w:hAnsi="Tahoma" w:cs="Tahoma"/>
          <w:sz w:val="17"/>
          <w:szCs w:val="17"/>
          <w:lang w:eastAsia="da-DK"/>
        </w:rPr>
      </w:pPr>
    </w:p>
    <w:p w14:paraId="187A6003" w14:textId="77777777" w:rsidR="00F47F05" w:rsidRDefault="00F47F05" w:rsidP="008A10D4">
      <w:pPr>
        <w:ind w:firstLine="240"/>
        <w:rPr>
          <w:rFonts w:ascii="Tahoma" w:hAnsi="Tahoma" w:cs="Tahoma"/>
          <w:sz w:val="17"/>
          <w:szCs w:val="17"/>
          <w:lang w:eastAsia="da-DK"/>
        </w:rPr>
      </w:pPr>
    </w:p>
    <w:p w14:paraId="29C20777" w14:textId="77777777" w:rsidR="008A10D4" w:rsidRDefault="008A10D4" w:rsidP="00B663F0">
      <w:pPr>
        <w:ind w:firstLine="240"/>
        <w:rPr>
          <w:rFonts w:ascii="Tahoma" w:hAnsi="Tahoma" w:cs="Tahoma"/>
          <w:sz w:val="17"/>
          <w:szCs w:val="17"/>
          <w:lang w:eastAsia="da-DK"/>
        </w:rPr>
      </w:pPr>
    </w:p>
    <w:p w14:paraId="13A538CC" w14:textId="77777777" w:rsidR="008A10D4" w:rsidRPr="00A56369" w:rsidRDefault="008A10D4" w:rsidP="008A10D4">
      <w:pPr>
        <w:ind w:firstLine="240"/>
        <w:jc w:val="center"/>
        <w:rPr>
          <w:rFonts w:ascii="Tahoma" w:hAnsi="Tahoma" w:cs="Tahoma"/>
          <w:i/>
          <w:iCs/>
          <w:sz w:val="17"/>
          <w:szCs w:val="17"/>
          <w:lang w:eastAsia="da-DK"/>
        </w:rPr>
      </w:pPr>
      <w:r w:rsidRPr="00A56369">
        <w:rPr>
          <w:rFonts w:ascii="Tahoma" w:hAnsi="Tahoma" w:cs="Tahoma"/>
          <w:i/>
          <w:iCs/>
          <w:sz w:val="17"/>
          <w:szCs w:val="17"/>
          <w:lang w:eastAsia="da-DK"/>
        </w:rPr>
        <w:t>Metoder for indberetning</w:t>
      </w:r>
      <w:r w:rsidR="00853652" w:rsidRPr="00A56369">
        <w:rPr>
          <w:rFonts w:ascii="Tahoma" w:hAnsi="Tahoma" w:cs="Tahoma"/>
          <w:i/>
          <w:iCs/>
          <w:sz w:val="17"/>
          <w:szCs w:val="17"/>
          <w:lang w:eastAsia="da-DK"/>
        </w:rPr>
        <w:t xml:space="preserve"> af data</w:t>
      </w:r>
    </w:p>
    <w:p w14:paraId="4480B869" w14:textId="77777777" w:rsidR="008A10D4" w:rsidRPr="00B663F0" w:rsidRDefault="008A10D4" w:rsidP="00B663F0">
      <w:pPr>
        <w:ind w:firstLine="240"/>
        <w:rPr>
          <w:rFonts w:ascii="Tahoma" w:hAnsi="Tahoma" w:cs="Tahoma"/>
          <w:sz w:val="17"/>
          <w:szCs w:val="17"/>
          <w:lang w:eastAsia="da-DK"/>
        </w:rPr>
      </w:pPr>
    </w:p>
    <w:p w14:paraId="192F66DE" w14:textId="77777777" w:rsidR="00B663F0" w:rsidRDefault="00B90DA0" w:rsidP="00B663F0">
      <w:pPr>
        <w:ind w:firstLine="240"/>
        <w:rPr>
          <w:rFonts w:ascii="Tahoma" w:hAnsi="Tahoma" w:cs="Tahoma"/>
          <w:sz w:val="17"/>
          <w:szCs w:val="17"/>
          <w:lang w:eastAsia="da-DK"/>
        </w:rPr>
      </w:pPr>
      <w:r>
        <w:rPr>
          <w:rFonts w:ascii="Tahoma" w:hAnsi="Tahoma" w:cs="Tahoma"/>
          <w:b/>
          <w:bCs/>
          <w:sz w:val="17"/>
          <w:szCs w:val="17"/>
          <w:lang w:eastAsia="da-DK"/>
        </w:rPr>
        <w:t xml:space="preserve">§ </w:t>
      </w:r>
      <w:r w:rsidR="0041007B">
        <w:rPr>
          <w:rFonts w:ascii="Tahoma" w:hAnsi="Tahoma" w:cs="Tahoma"/>
          <w:b/>
          <w:bCs/>
          <w:sz w:val="17"/>
          <w:szCs w:val="17"/>
          <w:lang w:eastAsia="da-DK"/>
        </w:rPr>
        <w:t>5</w:t>
      </w:r>
      <w:r w:rsidRPr="00FC316E">
        <w:rPr>
          <w:rFonts w:ascii="Tahoma" w:hAnsi="Tahoma" w:cs="Tahoma"/>
          <w:b/>
          <w:bCs/>
          <w:sz w:val="17"/>
          <w:szCs w:val="17"/>
          <w:lang w:eastAsia="da-DK"/>
        </w:rPr>
        <w:t>.</w:t>
      </w:r>
      <w:r w:rsidRPr="00F758BF">
        <w:rPr>
          <w:rFonts w:ascii="Tahoma" w:hAnsi="Tahoma" w:cs="Tahoma"/>
          <w:sz w:val="17"/>
          <w:szCs w:val="17"/>
          <w:lang w:eastAsia="da-DK"/>
        </w:rPr>
        <w:t xml:space="preserve"> </w:t>
      </w:r>
      <w:r w:rsidR="008A10D4">
        <w:rPr>
          <w:rFonts w:ascii="Tahoma" w:hAnsi="Tahoma" w:cs="Tahoma"/>
          <w:sz w:val="17"/>
          <w:szCs w:val="17"/>
          <w:lang w:eastAsia="da-DK"/>
        </w:rPr>
        <w:t xml:space="preserve">Jernbanevirksomheder, infrastrukturforvaltere, virksomheder, der er certificeret i henhold til jernbanelovens § 11 og letbaneoperatører skal indberette </w:t>
      </w:r>
      <w:r w:rsidR="00B663F0">
        <w:rPr>
          <w:rFonts w:ascii="Tahoma" w:hAnsi="Tahoma" w:cs="Tahoma"/>
          <w:sz w:val="17"/>
          <w:szCs w:val="17"/>
          <w:lang w:eastAsia="da-DK"/>
        </w:rPr>
        <w:t xml:space="preserve">elektronisk. Indberetning skal ske ved </w:t>
      </w:r>
      <w:r w:rsidR="008A10D4">
        <w:rPr>
          <w:rFonts w:ascii="Tahoma" w:hAnsi="Tahoma" w:cs="Tahoma"/>
          <w:sz w:val="17"/>
          <w:szCs w:val="17"/>
          <w:lang w:eastAsia="da-DK"/>
        </w:rPr>
        <w:t xml:space="preserve">at indtaste data i Trafikstyrelsens indberetningsportal eller ved at uploade data i en indberetningsfil via Trafikstyrelsens indberetningsportal. </w:t>
      </w:r>
    </w:p>
    <w:p w14:paraId="4A8A1A81" w14:textId="77777777" w:rsidR="00555084" w:rsidRDefault="00B663F0" w:rsidP="000C518D">
      <w:pPr>
        <w:ind w:firstLine="240"/>
        <w:rPr>
          <w:rFonts w:ascii="Tahoma" w:hAnsi="Tahoma" w:cs="Tahoma"/>
          <w:sz w:val="17"/>
          <w:szCs w:val="17"/>
          <w:lang w:eastAsia="da-DK"/>
        </w:rPr>
      </w:pPr>
      <w:r w:rsidRPr="00B663F0">
        <w:rPr>
          <w:rFonts w:ascii="Tahoma" w:hAnsi="Tahoma" w:cs="Tahoma"/>
          <w:i/>
          <w:iCs/>
          <w:sz w:val="17"/>
          <w:szCs w:val="17"/>
          <w:lang w:eastAsia="da-DK"/>
        </w:rPr>
        <w:t xml:space="preserve">Stk. 2. </w:t>
      </w:r>
      <w:r>
        <w:rPr>
          <w:rFonts w:ascii="Tahoma" w:hAnsi="Tahoma" w:cs="Tahoma"/>
          <w:sz w:val="17"/>
          <w:szCs w:val="17"/>
          <w:lang w:eastAsia="da-DK"/>
        </w:rPr>
        <w:t>Veteranbaner og veterantogsorganisationerne kan efter aftale med Trafik</w:t>
      </w:r>
      <w:r w:rsidR="0095596E">
        <w:rPr>
          <w:rFonts w:ascii="Tahoma" w:hAnsi="Tahoma" w:cs="Tahoma"/>
          <w:sz w:val="17"/>
          <w:szCs w:val="17"/>
          <w:lang w:eastAsia="da-DK"/>
        </w:rPr>
        <w:t>styrelsen</w:t>
      </w:r>
      <w:r>
        <w:rPr>
          <w:rFonts w:ascii="Tahoma" w:hAnsi="Tahoma" w:cs="Tahoma"/>
          <w:sz w:val="17"/>
          <w:szCs w:val="17"/>
          <w:lang w:eastAsia="da-DK"/>
        </w:rPr>
        <w:t xml:space="preserve"> anvende</w:t>
      </w:r>
      <w:r w:rsidR="00356B5B">
        <w:rPr>
          <w:rFonts w:ascii="Tahoma" w:hAnsi="Tahoma" w:cs="Tahoma"/>
          <w:sz w:val="17"/>
          <w:szCs w:val="17"/>
          <w:lang w:eastAsia="da-DK"/>
        </w:rPr>
        <w:t xml:space="preserve"> </w:t>
      </w:r>
      <w:r w:rsidR="00BB1EA6">
        <w:rPr>
          <w:rFonts w:ascii="Tahoma" w:hAnsi="Tahoma" w:cs="Tahoma"/>
          <w:sz w:val="17"/>
          <w:szCs w:val="17"/>
          <w:lang w:eastAsia="da-DK"/>
        </w:rPr>
        <w:t xml:space="preserve">den </w:t>
      </w:r>
      <w:r w:rsidR="00AC28EF">
        <w:rPr>
          <w:rFonts w:ascii="Tahoma" w:hAnsi="Tahoma" w:cs="Tahoma"/>
          <w:sz w:val="17"/>
          <w:szCs w:val="17"/>
          <w:lang w:eastAsia="da-DK"/>
        </w:rPr>
        <w:t xml:space="preserve">til enhver tid gældende indberetningsblanket udstedt </w:t>
      </w:r>
      <w:r w:rsidR="00BB1EA6">
        <w:rPr>
          <w:rFonts w:ascii="Tahoma" w:hAnsi="Tahoma" w:cs="Tahoma"/>
          <w:sz w:val="17"/>
          <w:szCs w:val="17"/>
          <w:lang w:eastAsia="da-DK"/>
        </w:rPr>
        <w:t>af Trafikstyrelsen</w:t>
      </w:r>
      <w:r w:rsidR="00AC28EF">
        <w:rPr>
          <w:rFonts w:ascii="Tahoma" w:hAnsi="Tahoma" w:cs="Tahoma"/>
          <w:sz w:val="17"/>
          <w:szCs w:val="17"/>
          <w:lang w:eastAsia="da-DK"/>
        </w:rPr>
        <w:t>.</w:t>
      </w:r>
      <w:r w:rsidR="002E7220">
        <w:rPr>
          <w:rFonts w:ascii="Tahoma" w:hAnsi="Tahoma" w:cs="Tahoma"/>
          <w:sz w:val="17"/>
          <w:szCs w:val="17"/>
          <w:lang w:eastAsia="da-DK"/>
        </w:rPr>
        <w:t xml:space="preserve"> Indberetningsblanketten kan findes på Trafikstyrelsens hjemmeside. </w:t>
      </w:r>
    </w:p>
    <w:p w14:paraId="2F27A81F" w14:textId="77777777" w:rsidR="00555084" w:rsidRDefault="00B90DA0" w:rsidP="007D26C9">
      <w:pPr>
        <w:spacing w:before="200"/>
        <w:rPr>
          <w:rFonts w:ascii="Tahoma" w:hAnsi="Tahoma" w:cs="Tahoma"/>
          <w:sz w:val="17"/>
          <w:szCs w:val="17"/>
        </w:rPr>
      </w:pPr>
      <w:r>
        <w:rPr>
          <w:rFonts w:ascii="Tahoma" w:hAnsi="Tahoma" w:cs="Tahoma"/>
          <w:sz w:val="17"/>
          <w:szCs w:val="17"/>
          <w:lang w:eastAsia="da-DK"/>
        </w:rPr>
        <w:t xml:space="preserve">    </w:t>
      </w:r>
      <w:r w:rsidRPr="00EF5ED6">
        <w:rPr>
          <w:rFonts w:ascii="Tahoma" w:hAnsi="Tahoma" w:cs="Tahoma"/>
          <w:b/>
          <w:bCs/>
          <w:sz w:val="17"/>
          <w:szCs w:val="17"/>
          <w:lang w:eastAsia="da-DK"/>
        </w:rPr>
        <w:t xml:space="preserve">§ </w:t>
      </w:r>
      <w:r w:rsidR="0041007B">
        <w:rPr>
          <w:rFonts w:ascii="Tahoma" w:hAnsi="Tahoma" w:cs="Tahoma"/>
          <w:b/>
          <w:bCs/>
          <w:sz w:val="17"/>
          <w:szCs w:val="17"/>
          <w:lang w:eastAsia="da-DK"/>
        </w:rPr>
        <w:t>6</w:t>
      </w:r>
      <w:r w:rsidRPr="00EF5ED6">
        <w:rPr>
          <w:rFonts w:ascii="Tahoma" w:hAnsi="Tahoma" w:cs="Tahoma"/>
          <w:b/>
          <w:bCs/>
          <w:sz w:val="17"/>
          <w:szCs w:val="17"/>
          <w:lang w:eastAsia="da-DK"/>
        </w:rPr>
        <w:t>.</w:t>
      </w:r>
      <w:r w:rsidRPr="00EF5ED6">
        <w:rPr>
          <w:rFonts w:ascii="Tahoma" w:hAnsi="Tahoma" w:cs="Tahoma"/>
          <w:sz w:val="17"/>
          <w:szCs w:val="17"/>
          <w:lang w:eastAsia="da-DK"/>
        </w:rPr>
        <w:t xml:space="preserve"> </w:t>
      </w:r>
      <w:r w:rsidR="00B663F0">
        <w:rPr>
          <w:rFonts w:ascii="Tahoma" w:hAnsi="Tahoma" w:cs="Tahoma"/>
          <w:sz w:val="17"/>
          <w:szCs w:val="17"/>
        </w:rPr>
        <w:t xml:space="preserve">Ansatte i virksomheder på jernbaneområdet og personer, der udfører sikkerhedsklassificerede funktioner på jernbaneområdet, skal ved indberetning </w:t>
      </w:r>
      <w:r w:rsidR="007D26C9">
        <w:rPr>
          <w:rFonts w:ascii="Tahoma" w:hAnsi="Tahoma" w:cs="Tahoma"/>
          <w:sz w:val="17"/>
          <w:szCs w:val="17"/>
        </w:rPr>
        <w:t>til Trafik</w:t>
      </w:r>
      <w:r w:rsidR="0095596E">
        <w:rPr>
          <w:rFonts w:ascii="Tahoma" w:hAnsi="Tahoma" w:cs="Tahoma"/>
          <w:sz w:val="17"/>
          <w:szCs w:val="17"/>
        </w:rPr>
        <w:t>styrelsen, jf. jernbanelovens § 78, stk. 3</w:t>
      </w:r>
      <w:r w:rsidR="00015B70">
        <w:rPr>
          <w:rFonts w:ascii="Tahoma" w:hAnsi="Tahoma" w:cs="Tahoma"/>
          <w:sz w:val="17"/>
          <w:szCs w:val="17"/>
        </w:rPr>
        <w:t>,</w:t>
      </w:r>
      <w:r w:rsidR="007D26C9">
        <w:rPr>
          <w:rFonts w:ascii="Tahoma" w:hAnsi="Tahoma" w:cs="Tahoma"/>
          <w:sz w:val="17"/>
          <w:szCs w:val="17"/>
        </w:rPr>
        <w:t xml:space="preserve"> anvende </w:t>
      </w:r>
      <w:r w:rsidR="00BB1EA6">
        <w:rPr>
          <w:rFonts w:ascii="Tahoma" w:hAnsi="Tahoma" w:cs="Tahoma"/>
          <w:sz w:val="17"/>
          <w:szCs w:val="17"/>
        </w:rPr>
        <w:t xml:space="preserve">den </w:t>
      </w:r>
      <w:r w:rsidR="00AC28EF">
        <w:rPr>
          <w:rFonts w:ascii="Tahoma" w:hAnsi="Tahoma" w:cs="Tahoma"/>
          <w:sz w:val="17"/>
          <w:szCs w:val="17"/>
        </w:rPr>
        <w:t xml:space="preserve">til enhver tid gældende indberetningsblanket udstedet </w:t>
      </w:r>
      <w:r w:rsidR="00BB1EA6">
        <w:rPr>
          <w:rFonts w:ascii="Tahoma" w:hAnsi="Tahoma" w:cs="Tahoma"/>
          <w:sz w:val="17"/>
          <w:szCs w:val="17"/>
        </w:rPr>
        <w:t>af Trafikstyrelsen</w:t>
      </w:r>
      <w:r w:rsidR="00AC28EF">
        <w:rPr>
          <w:rFonts w:ascii="Tahoma" w:hAnsi="Tahoma" w:cs="Tahoma"/>
          <w:sz w:val="17"/>
          <w:szCs w:val="17"/>
        </w:rPr>
        <w:t>.</w:t>
      </w:r>
      <w:r w:rsidR="002E7220">
        <w:rPr>
          <w:rFonts w:ascii="Tahoma" w:hAnsi="Tahoma" w:cs="Tahoma"/>
          <w:sz w:val="17"/>
          <w:szCs w:val="17"/>
        </w:rPr>
        <w:t xml:space="preserve"> Indberetningsblanket</w:t>
      </w:r>
      <w:r w:rsidR="00015B70">
        <w:rPr>
          <w:rFonts w:ascii="Tahoma" w:hAnsi="Tahoma" w:cs="Tahoma"/>
          <w:sz w:val="17"/>
          <w:szCs w:val="17"/>
        </w:rPr>
        <w:t>ten</w:t>
      </w:r>
      <w:r w:rsidR="002E7220">
        <w:rPr>
          <w:rFonts w:ascii="Tahoma" w:hAnsi="Tahoma" w:cs="Tahoma"/>
          <w:sz w:val="17"/>
          <w:szCs w:val="17"/>
        </w:rPr>
        <w:t xml:space="preserve"> kan findes på Trafikstyrelsens hjemmeside. </w:t>
      </w:r>
    </w:p>
    <w:p w14:paraId="1F697E43" w14:textId="77777777" w:rsidR="0041007B" w:rsidRPr="0041007B" w:rsidRDefault="0041007B" w:rsidP="0041007B">
      <w:pPr>
        <w:spacing w:before="200"/>
        <w:ind w:firstLine="240"/>
        <w:rPr>
          <w:rFonts w:ascii="Tahoma" w:hAnsi="Tahoma" w:cs="Tahoma"/>
          <w:sz w:val="17"/>
          <w:szCs w:val="17"/>
        </w:rPr>
      </w:pPr>
      <w:r w:rsidRPr="0041007B">
        <w:rPr>
          <w:rFonts w:ascii="Tahoma" w:hAnsi="Tahoma" w:cs="Tahoma"/>
          <w:b/>
          <w:bCs/>
          <w:sz w:val="17"/>
          <w:szCs w:val="17"/>
        </w:rPr>
        <w:t xml:space="preserve">§ 7. </w:t>
      </w:r>
      <w:r w:rsidR="00067C54">
        <w:rPr>
          <w:rFonts w:ascii="Tahoma" w:hAnsi="Tahoma" w:cs="Tahoma"/>
          <w:sz w:val="17"/>
          <w:szCs w:val="17"/>
        </w:rPr>
        <w:t>I</w:t>
      </w:r>
      <w:r>
        <w:rPr>
          <w:rFonts w:ascii="Tahoma" w:hAnsi="Tahoma" w:cs="Tahoma"/>
          <w:sz w:val="17"/>
          <w:szCs w:val="17"/>
        </w:rPr>
        <w:t xml:space="preserve">ndberetninger jf. jernbanelovens § 78, stk. 1-3, må ikke udover de oplysninger, som er anført i bilag </w:t>
      </w:r>
      <w:r w:rsidR="00356B5B">
        <w:rPr>
          <w:rFonts w:ascii="Tahoma" w:hAnsi="Tahoma" w:cs="Tahoma"/>
          <w:sz w:val="17"/>
          <w:szCs w:val="17"/>
        </w:rPr>
        <w:t>2</w:t>
      </w:r>
      <w:r>
        <w:rPr>
          <w:rFonts w:ascii="Tahoma" w:hAnsi="Tahoma" w:cs="Tahoma"/>
          <w:sz w:val="17"/>
          <w:szCs w:val="17"/>
        </w:rPr>
        <w:t xml:space="preserve"> og 4 indeholde personoplysninger, herunder navn, personnummer eller adresse.  </w:t>
      </w:r>
    </w:p>
    <w:p w14:paraId="2D1D9161" w14:textId="77777777" w:rsidR="0041007B" w:rsidRPr="007D26C9" w:rsidRDefault="0041007B" w:rsidP="007D26C9">
      <w:pPr>
        <w:spacing w:before="200"/>
        <w:rPr>
          <w:rFonts w:ascii="Tahoma" w:hAnsi="Tahoma" w:cs="Tahoma"/>
          <w:sz w:val="17"/>
          <w:szCs w:val="17"/>
          <w:lang w:eastAsia="da-DK"/>
        </w:rPr>
      </w:pPr>
    </w:p>
    <w:p w14:paraId="625F0330" w14:textId="77777777" w:rsidR="00B90DA0" w:rsidRDefault="00B90DA0" w:rsidP="00B90DA0">
      <w:pPr>
        <w:spacing w:before="200"/>
        <w:ind w:firstLine="240"/>
        <w:jc w:val="center"/>
        <w:rPr>
          <w:rFonts w:ascii="Tahoma" w:hAnsi="Tahoma" w:cs="Tahoma"/>
          <w:bCs/>
          <w:i/>
          <w:sz w:val="17"/>
          <w:szCs w:val="17"/>
          <w:lang w:eastAsia="da-DK"/>
        </w:rPr>
      </w:pPr>
      <w:r>
        <w:rPr>
          <w:rFonts w:ascii="Tahoma" w:hAnsi="Tahoma" w:cs="Tahoma"/>
          <w:bCs/>
          <w:i/>
          <w:sz w:val="17"/>
          <w:szCs w:val="17"/>
          <w:lang w:eastAsia="da-DK"/>
        </w:rPr>
        <w:t>S</w:t>
      </w:r>
      <w:r w:rsidR="007D26C9">
        <w:rPr>
          <w:rFonts w:ascii="Tahoma" w:hAnsi="Tahoma" w:cs="Tahoma"/>
          <w:bCs/>
          <w:i/>
          <w:sz w:val="17"/>
          <w:szCs w:val="17"/>
          <w:lang w:eastAsia="da-DK"/>
        </w:rPr>
        <w:t>traf</w:t>
      </w:r>
    </w:p>
    <w:p w14:paraId="720A372E" w14:textId="77777777" w:rsidR="00B90DA0" w:rsidRPr="008F3CA1" w:rsidRDefault="00B90DA0" w:rsidP="00B90DA0">
      <w:pPr>
        <w:spacing w:before="200"/>
        <w:ind w:firstLine="240"/>
        <w:jc w:val="center"/>
        <w:rPr>
          <w:rFonts w:ascii="Tahoma" w:hAnsi="Tahoma" w:cs="Tahoma"/>
          <w:bCs/>
          <w:i/>
          <w:sz w:val="17"/>
          <w:szCs w:val="17"/>
          <w:lang w:eastAsia="da-DK"/>
        </w:rPr>
      </w:pPr>
    </w:p>
    <w:p w14:paraId="0CF3CB63" w14:textId="77777777" w:rsidR="00B90DA0" w:rsidRDefault="00B90DA0" w:rsidP="007D26C9">
      <w:pPr>
        <w:ind w:firstLine="240"/>
        <w:rPr>
          <w:rFonts w:ascii="Tahoma" w:hAnsi="Tahoma" w:cs="Tahoma"/>
          <w:sz w:val="17"/>
          <w:szCs w:val="17"/>
          <w:lang w:eastAsia="da-DK"/>
        </w:rPr>
      </w:pPr>
      <w:r w:rsidRPr="00FC316E">
        <w:rPr>
          <w:rFonts w:ascii="Tahoma" w:hAnsi="Tahoma" w:cs="Tahoma"/>
          <w:b/>
          <w:bCs/>
          <w:sz w:val="17"/>
          <w:szCs w:val="17"/>
          <w:lang w:eastAsia="da-DK"/>
        </w:rPr>
        <w:t xml:space="preserve">§ </w:t>
      </w:r>
      <w:r w:rsidR="00830783">
        <w:rPr>
          <w:rFonts w:ascii="Tahoma" w:hAnsi="Tahoma" w:cs="Tahoma"/>
          <w:b/>
          <w:bCs/>
          <w:sz w:val="17"/>
          <w:szCs w:val="17"/>
          <w:lang w:eastAsia="da-DK"/>
        </w:rPr>
        <w:t>8</w:t>
      </w:r>
      <w:r w:rsidRPr="00FC316E">
        <w:rPr>
          <w:rFonts w:ascii="Tahoma" w:hAnsi="Tahoma" w:cs="Tahoma"/>
          <w:b/>
          <w:bCs/>
          <w:sz w:val="17"/>
          <w:szCs w:val="17"/>
          <w:lang w:eastAsia="da-DK"/>
        </w:rPr>
        <w:t>.</w:t>
      </w:r>
      <w:r w:rsidRPr="00F758BF">
        <w:rPr>
          <w:rFonts w:ascii="Tahoma" w:hAnsi="Tahoma" w:cs="Tahoma"/>
          <w:sz w:val="17"/>
          <w:szCs w:val="17"/>
          <w:lang w:eastAsia="da-DK"/>
        </w:rPr>
        <w:t xml:space="preserve"> </w:t>
      </w:r>
      <w:r w:rsidR="007D26C9">
        <w:rPr>
          <w:rFonts w:ascii="Tahoma" w:hAnsi="Tahoma" w:cs="Tahoma"/>
          <w:sz w:val="17"/>
          <w:szCs w:val="17"/>
          <w:lang w:eastAsia="da-DK"/>
        </w:rPr>
        <w:t>Overtrædelse af §§ 2-</w:t>
      </w:r>
      <w:r w:rsidR="00DA6433">
        <w:rPr>
          <w:rFonts w:ascii="Tahoma" w:hAnsi="Tahoma" w:cs="Tahoma"/>
          <w:sz w:val="17"/>
          <w:szCs w:val="17"/>
          <w:lang w:eastAsia="da-DK"/>
        </w:rPr>
        <w:t>4</w:t>
      </w:r>
      <w:r w:rsidR="007D26C9">
        <w:rPr>
          <w:rFonts w:ascii="Tahoma" w:hAnsi="Tahoma" w:cs="Tahoma"/>
          <w:sz w:val="17"/>
          <w:szCs w:val="17"/>
          <w:lang w:eastAsia="da-DK"/>
        </w:rPr>
        <w:t xml:space="preserve"> straffes med bøde.</w:t>
      </w:r>
    </w:p>
    <w:p w14:paraId="7FCE4930" w14:textId="77777777" w:rsidR="007D26C9" w:rsidRDefault="007D26C9" w:rsidP="007D26C9">
      <w:pPr>
        <w:ind w:firstLine="240"/>
        <w:rPr>
          <w:rFonts w:ascii="Tahoma" w:hAnsi="Tahoma" w:cs="Tahoma"/>
          <w:sz w:val="17"/>
          <w:szCs w:val="17"/>
          <w:lang w:eastAsia="da-DK"/>
        </w:rPr>
      </w:pPr>
      <w:r w:rsidRPr="007D26C9">
        <w:rPr>
          <w:rFonts w:ascii="Tahoma" w:hAnsi="Tahoma" w:cs="Tahoma"/>
          <w:i/>
          <w:iCs/>
          <w:sz w:val="17"/>
          <w:szCs w:val="17"/>
          <w:lang w:eastAsia="da-DK"/>
        </w:rPr>
        <w:t>Stk. 2</w:t>
      </w:r>
      <w:r>
        <w:rPr>
          <w:rFonts w:ascii="Tahoma" w:hAnsi="Tahoma" w:cs="Tahoma"/>
          <w:sz w:val="17"/>
          <w:szCs w:val="17"/>
          <w:lang w:eastAsia="da-DK"/>
        </w:rPr>
        <w:t xml:space="preserve">. Der kan pålægges selskaber m.v. (juridiske personer) strafansvar efter straffelovens kapitel 5. </w:t>
      </w:r>
    </w:p>
    <w:p w14:paraId="27DAA76E" w14:textId="77777777" w:rsidR="00B90DA0" w:rsidRDefault="00B90DA0" w:rsidP="00B90DA0">
      <w:pPr>
        <w:rPr>
          <w:rFonts w:ascii="Tahoma" w:hAnsi="Tahoma" w:cs="Tahoma"/>
          <w:sz w:val="17"/>
          <w:szCs w:val="17"/>
          <w:lang w:eastAsia="da-DK"/>
        </w:rPr>
      </w:pPr>
    </w:p>
    <w:p w14:paraId="0A55FD82" w14:textId="77777777" w:rsidR="00B90DA0" w:rsidRPr="00F758BF" w:rsidRDefault="007D26C9" w:rsidP="00B90DA0">
      <w:pPr>
        <w:spacing w:before="300" w:after="100"/>
        <w:jc w:val="center"/>
        <w:rPr>
          <w:rFonts w:ascii="Tahoma" w:hAnsi="Tahoma" w:cs="Tahoma"/>
          <w:i/>
          <w:iCs/>
          <w:sz w:val="17"/>
          <w:szCs w:val="17"/>
          <w:lang w:eastAsia="da-DK"/>
        </w:rPr>
      </w:pPr>
      <w:r>
        <w:rPr>
          <w:rFonts w:ascii="Tahoma" w:hAnsi="Tahoma" w:cs="Tahoma"/>
          <w:i/>
          <w:iCs/>
          <w:sz w:val="17"/>
          <w:szCs w:val="17"/>
          <w:lang w:eastAsia="da-DK"/>
        </w:rPr>
        <w:t>Ikrafttræden</w:t>
      </w:r>
    </w:p>
    <w:p w14:paraId="1FEB0FD6" w14:textId="77777777" w:rsidR="00B90DA0" w:rsidRPr="00F758BF" w:rsidRDefault="00B90DA0" w:rsidP="00B90DA0">
      <w:pPr>
        <w:spacing w:before="200"/>
        <w:ind w:firstLine="240"/>
        <w:rPr>
          <w:rFonts w:ascii="Tahoma" w:hAnsi="Tahoma" w:cs="Tahoma"/>
          <w:sz w:val="17"/>
          <w:szCs w:val="17"/>
          <w:lang w:eastAsia="da-DK"/>
        </w:rPr>
      </w:pPr>
      <w:r w:rsidRPr="00C43646">
        <w:rPr>
          <w:rFonts w:ascii="Tahoma" w:hAnsi="Tahoma" w:cs="Tahoma"/>
          <w:b/>
          <w:bCs/>
          <w:sz w:val="17"/>
          <w:szCs w:val="17"/>
          <w:lang w:eastAsia="da-DK"/>
        </w:rPr>
        <w:t xml:space="preserve">§ </w:t>
      </w:r>
      <w:r w:rsidR="00830783">
        <w:rPr>
          <w:rFonts w:ascii="Tahoma" w:hAnsi="Tahoma" w:cs="Tahoma"/>
          <w:b/>
          <w:bCs/>
          <w:sz w:val="17"/>
          <w:szCs w:val="17"/>
          <w:lang w:eastAsia="da-DK"/>
        </w:rPr>
        <w:t>9</w:t>
      </w:r>
      <w:r w:rsidRPr="00C43646">
        <w:rPr>
          <w:rFonts w:ascii="Tahoma" w:hAnsi="Tahoma" w:cs="Tahoma"/>
          <w:b/>
          <w:bCs/>
          <w:sz w:val="17"/>
          <w:szCs w:val="17"/>
          <w:lang w:eastAsia="da-DK"/>
        </w:rPr>
        <w:t>.</w:t>
      </w:r>
      <w:r w:rsidRPr="00F758BF">
        <w:rPr>
          <w:rFonts w:ascii="Tahoma" w:hAnsi="Tahoma" w:cs="Tahoma"/>
          <w:sz w:val="17"/>
          <w:szCs w:val="17"/>
          <w:lang w:eastAsia="da-DK"/>
        </w:rPr>
        <w:t xml:space="preserve"> Bekendtgørelsen træder i kraft </w:t>
      </w:r>
      <w:r w:rsidR="007D26C9">
        <w:rPr>
          <w:rFonts w:ascii="Tahoma" w:hAnsi="Tahoma" w:cs="Tahoma"/>
          <w:sz w:val="17"/>
          <w:szCs w:val="17"/>
          <w:lang w:eastAsia="da-DK"/>
        </w:rPr>
        <w:t>de</w:t>
      </w:r>
      <w:r w:rsidR="0095596E">
        <w:rPr>
          <w:rFonts w:ascii="Tahoma" w:hAnsi="Tahoma" w:cs="Tahoma"/>
          <w:sz w:val="17"/>
          <w:szCs w:val="17"/>
          <w:lang w:eastAsia="da-DK"/>
        </w:rPr>
        <w:t>n</w:t>
      </w:r>
      <w:r w:rsidR="007D26C9">
        <w:rPr>
          <w:rFonts w:ascii="Tahoma" w:hAnsi="Tahoma" w:cs="Tahoma"/>
          <w:sz w:val="17"/>
          <w:szCs w:val="17"/>
          <w:lang w:eastAsia="da-DK"/>
        </w:rPr>
        <w:t xml:space="preserve"> </w:t>
      </w:r>
      <w:r w:rsidR="0095596E">
        <w:rPr>
          <w:rFonts w:ascii="Tahoma" w:hAnsi="Tahoma" w:cs="Tahoma"/>
          <w:sz w:val="17"/>
          <w:szCs w:val="17"/>
          <w:lang w:eastAsia="da-DK"/>
        </w:rPr>
        <w:t>1. januar 202</w:t>
      </w:r>
      <w:ins w:id="27" w:author="Camilla Djernes" w:date="2024-06-20T12:01:00Z">
        <w:r w:rsidR="00914625">
          <w:rPr>
            <w:rFonts w:ascii="Tahoma" w:hAnsi="Tahoma" w:cs="Tahoma"/>
            <w:sz w:val="17"/>
            <w:szCs w:val="17"/>
            <w:lang w:eastAsia="da-DK"/>
          </w:rPr>
          <w:t>5</w:t>
        </w:r>
      </w:ins>
      <w:del w:id="28" w:author="Camilla Djernes" w:date="2024-06-20T12:01:00Z">
        <w:r w:rsidR="00914625" w:rsidDel="00914625">
          <w:rPr>
            <w:rFonts w:ascii="Tahoma" w:hAnsi="Tahoma" w:cs="Tahoma"/>
            <w:sz w:val="17"/>
            <w:szCs w:val="17"/>
            <w:lang w:eastAsia="da-DK"/>
          </w:rPr>
          <w:delText>4</w:delText>
        </w:r>
      </w:del>
      <w:r w:rsidR="0095596E">
        <w:rPr>
          <w:rFonts w:ascii="Tahoma" w:hAnsi="Tahoma" w:cs="Tahoma"/>
          <w:sz w:val="17"/>
          <w:szCs w:val="17"/>
          <w:lang w:eastAsia="da-DK"/>
        </w:rPr>
        <w:t>.</w:t>
      </w:r>
    </w:p>
    <w:p w14:paraId="17CB53A5" w14:textId="77777777" w:rsidR="006D07ED" w:rsidDel="00BF771C" w:rsidRDefault="006D07ED" w:rsidP="00B90DA0">
      <w:pPr>
        <w:ind w:firstLine="240"/>
        <w:rPr>
          <w:del w:id="29" w:author="Benjamin Vissinger" w:date="2024-09-04T16:45:00Z"/>
          <w:rFonts w:ascii="Tahoma" w:hAnsi="Tahoma" w:cs="Tahoma"/>
          <w:i/>
          <w:iCs/>
          <w:sz w:val="17"/>
          <w:szCs w:val="17"/>
          <w:lang w:eastAsia="da-DK"/>
        </w:rPr>
      </w:pPr>
    </w:p>
    <w:p w14:paraId="6E549EAE" w14:textId="77777777" w:rsidR="006D07ED" w:rsidRPr="00A0515F" w:rsidDel="00E13568" w:rsidRDefault="00B90DA0" w:rsidP="00E13568">
      <w:pPr>
        <w:ind w:firstLine="240"/>
        <w:rPr>
          <w:del w:id="30" w:author="Camilla Djernes" w:date="2024-06-20T12:03:00Z"/>
          <w:rFonts w:ascii="Tahoma" w:hAnsi="Tahoma" w:cs="Tahoma"/>
          <w:i/>
          <w:iCs/>
          <w:color w:val="000000" w:themeColor="text1"/>
          <w:sz w:val="17"/>
          <w:szCs w:val="17"/>
          <w:lang w:eastAsia="da-DK"/>
        </w:rPr>
      </w:pPr>
      <w:r w:rsidRPr="00A0515F">
        <w:rPr>
          <w:rFonts w:ascii="Tahoma" w:hAnsi="Tahoma" w:cs="Tahoma"/>
          <w:i/>
          <w:iCs/>
          <w:color w:val="000000" w:themeColor="text1"/>
          <w:sz w:val="17"/>
          <w:szCs w:val="17"/>
          <w:lang w:eastAsia="da-DK"/>
        </w:rPr>
        <w:t>Stk. 2.</w:t>
      </w:r>
      <w:r w:rsidR="006D07ED" w:rsidRPr="00A0515F">
        <w:rPr>
          <w:rFonts w:ascii="Tahoma" w:hAnsi="Tahoma" w:cs="Tahoma"/>
          <w:i/>
          <w:iCs/>
          <w:color w:val="000000" w:themeColor="text1"/>
          <w:sz w:val="17"/>
          <w:szCs w:val="17"/>
          <w:lang w:eastAsia="da-DK"/>
        </w:rPr>
        <w:t xml:space="preserve"> </w:t>
      </w:r>
      <w:ins w:id="31" w:author="Camilla Djernes" w:date="2024-06-20T12:03:00Z">
        <w:r w:rsidR="00E13568" w:rsidRPr="004A0BCB">
          <w:rPr>
            <w:rFonts w:ascii="Tahoma" w:hAnsi="Tahoma" w:cs="Tahoma"/>
            <w:color w:val="000000" w:themeColor="text1"/>
            <w:sz w:val="17"/>
            <w:szCs w:val="17"/>
            <w:lang w:eastAsia="da-DK"/>
          </w:rPr>
          <w:t xml:space="preserve">Bekendtgørelse nr. </w:t>
        </w:r>
      </w:ins>
      <w:ins w:id="32" w:author="Camilla Djernes" w:date="2024-06-20T13:05:00Z">
        <w:r w:rsidR="00F3449D" w:rsidRPr="004A0BCB">
          <w:rPr>
            <w:rFonts w:ascii="Tahoma" w:hAnsi="Tahoma" w:cs="Tahoma"/>
            <w:color w:val="000000" w:themeColor="text1"/>
            <w:sz w:val="17"/>
            <w:szCs w:val="17"/>
            <w:lang w:eastAsia="da-DK"/>
          </w:rPr>
          <w:t>1373 af 23. november 2023 ophæves.</w:t>
        </w:r>
      </w:ins>
      <w:del w:id="33" w:author="Camilla Djernes" w:date="2024-06-20T12:03:00Z">
        <w:r w:rsidR="006D07ED" w:rsidRPr="00A0515F" w:rsidDel="00E13568">
          <w:rPr>
            <w:rFonts w:ascii="Tahoma" w:hAnsi="Tahoma" w:cs="Tahoma"/>
            <w:i/>
            <w:iCs/>
            <w:color w:val="000000" w:themeColor="text1"/>
            <w:sz w:val="17"/>
            <w:szCs w:val="17"/>
            <w:lang w:eastAsia="da-DK"/>
          </w:rPr>
          <w:delText xml:space="preserve">Følgende bekendtgørelser ophæves: </w:delText>
        </w:r>
      </w:del>
    </w:p>
    <w:p w14:paraId="3F586CD3" w14:textId="77777777" w:rsidR="006D07ED" w:rsidRPr="00A0515F" w:rsidDel="00E13568" w:rsidRDefault="00B90DA0">
      <w:pPr>
        <w:ind w:firstLine="240"/>
        <w:rPr>
          <w:del w:id="34" w:author="Camilla Djernes" w:date="2024-06-20T12:03:00Z"/>
          <w:rFonts w:ascii="Tahoma" w:hAnsi="Tahoma" w:cs="Tahoma"/>
          <w:color w:val="000000" w:themeColor="text1"/>
          <w:sz w:val="17"/>
          <w:szCs w:val="17"/>
          <w:lang w:eastAsia="da-DK"/>
        </w:rPr>
        <w:pPrChange w:id="35" w:author="Camilla Djernes" w:date="2024-06-20T12:03:00Z">
          <w:pPr>
            <w:pStyle w:val="Listeafsnit"/>
            <w:numPr>
              <w:numId w:val="7"/>
            </w:numPr>
            <w:ind w:left="600" w:hanging="360"/>
          </w:pPr>
        </w:pPrChange>
      </w:pPr>
      <w:del w:id="36" w:author="Camilla Djernes" w:date="2024-06-20T12:03:00Z">
        <w:r w:rsidRPr="00A0515F" w:rsidDel="00E13568">
          <w:rPr>
            <w:rFonts w:ascii="Tahoma" w:hAnsi="Tahoma" w:cs="Tahoma"/>
            <w:color w:val="000000" w:themeColor="text1"/>
            <w:sz w:val="17"/>
            <w:szCs w:val="17"/>
            <w:lang w:eastAsia="da-DK"/>
          </w:rPr>
          <w:delText xml:space="preserve"> Bekendtgørelse nr. </w:delText>
        </w:r>
        <w:r w:rsidR="00883F60" w:rsidRPr="00A0515F" w:rsidDel="00E13568">
          <w:rPr>
            <w:rFonts w:ascii="Tahoma" w:hAnsi="Tahoma" w:cs="Tahoma"/>
            <w:color w:val="000000" w:themeColor="text1"/>
            <w:sz w:val="17"/>
            <w:szCs w:val="17"/>
            <w:lang w:eastAsia="da-DK"/>
          </w:rPr>
          <w:delText xml:space="preserve">1181 af 22. september 2016 om indberetning af data vedrørende ulykker på letbaneområdet til Trafik- og Byggestyrelsen </w:delText>
        </w:r>
      </w:del>
    </w:p>
    <w:p w14:paraId="3E53BEFB" w14:textId="77777777" w:rsidR="00B90DA0" w:rsidRPr="00A0515F" w:rsidRDefault="006D07ED">
      <w:pPr>
        <w:ind w:firstLine="240"/>
        <w:rPr>
          <w:rFonts w:ascii="Tahoma" w:hAnsi="Tahoma" w:cs="Tahoma"/>
          <w:color w:val="000000" w:themeColor="text1"/>
          <w:sz w:val="17"/>
          <w:szCs w:val="17"/>
          <w:lang w:eastAsia="da-DK"/>
        </w:rPr>
        <w:pPrChange w:id="37" w:author="Camilla Djernes" w:date="2024-06-20T12:03:00Z">
          <w:pPr>
            <w:pStyle w:val="Listeafsnit"/>
            <w:numPr>
              <w:numId w:val="7"/>
            </w:numPr>
            <w:ind w:left="600" w:hanging="360"/>
          </w:pPr>
        </w:pPrChange>
      </w:pPr>
      <w:del w:id="38" w:author="Camilla Djernes" w:date="2024-06-20T12:03:00Z">
        <w:r w:rsidRPr="00A0515F" w:rsidDel="00E13568">
          <w:rPr>
            <w:rFonts w:ascii="Tahoma" w:hAnsi="Tahoma" w:cs="Tahoma"/>
            <w:color w:val="000000" w:themeColor="text1"/>
            <w:sz w:val="17"/>
            <w:szCs w:val="17"/>
            <w:lang w:eastAsia="da-DK"/>
          </w:rPr>
          <w:delText>B</w:delText>
        </w:r>
        <w:r w:rsidR="00883F60" w:rsidRPr="00A0515F" w:rsidDel="00E13568">
          <w:rPr>
            <w:rFonts w:ascii="Tahoma" w:hAnsi="Tahoma" w:cs="Tahoma"/>
            <w:color w:val="000000" w:themeColor="text1"/>
            <w:sz w:val="17"/>
            <w:szCs w:val="17"/>
            <w:lang w:eastAsia="da-DK"/>
          </w:rPr>
          <w:delText xml:space="preserve">ekendtgørelse nr. </w:delText>
        </w:r>
        <w:r w:rsidR="0095596E" w:rsidRPr="00A0515F" w:rsidDel="00E13568">
          <w:rPr>
            <w:rFonts w:ascii="Tahoma" w:hAnsi="Tahoma" w:cs="Tahoma"/>
            <w:color w:val="000000" w:themeColor="text1"/>
            <w:sz w:val="17"/>
            <w:szCs w:val="17"/>
            <w:lang w:eastAsia="da-DK"/>
          </w:rPr>
          <w:delText xml:space="preserve">707 af 20. maj 2020 </w:delText>
        </w:r>
        <w:r w:rsidR="007D26C9" w:rsidRPr="00A0515F" w:rsidDel="00E13568">
          <w:rPr>
            <w:rFonts w:ascii="Tahoma" w:hAnsi="Tahoma" w:cs="Tahoma"/>
            <w:color w:val="000000" w:themeColor="text1"/>
            <w:sz w:val="17"/>
            <w:szCs w:val="17"/>
            <w:lang w:eastAsia="da-DK"/>
          </w:rPr>
          <w:delText>om indberetning af data på jernbaneområdet vedrørende ulykker og forløbere til ulykker m.v. til Trafik-</w:delText>
        </w:r>
        <w:r w:rsidR="0095596E" w:rsidRPr="00A0515F" w:rsidDel="00E13568">
          <w:rPr>
            <w:rFonts w:ascii="Tahoma" w:hAnsi="Tahoma" w:cs="Tahoma"/>
            <w:color w:val="000000" w:themeColor="text1"/>
            <w:sz w:val="17"/>
            <w:szCs w:val="17"/>
            <w:lang w:eastAsia="da-DK"/>
          </w:rPr>
          <w:delText>, Bygge-</w:delText>
        </w:r>
        <w:r w:rsidR="007D26C9" w:rsidRPr="00A0515F" w:rsidDel="00E13568">
          <w:rPr>
            <w:rFonts w:ascii="Tahoma" w:hAnsi="Tahoma" w:cs="Tahoma"/>
            <w:color w:val="000000" w:themeColor="text1"/>
            <w:sz w:val="17"/>
            <w:szCs w:val="17"/>
            <w:lang w:eastAsia="da-DK"/>
          </w:rPr>
          <w:delText xml:space="preserve"> og </w:delText>
        </w:r>
        <w:r w:rsidR="0095596E" w:rsidRPr="00A0515F" w:rsidDel="00E13568">
          <w:rPr>
            <w:rFonts w:ascii="Tahoma" w:hAnsi="Tahoma" w:cs="Tahoma"/>
            <w:color w:val="000000" w:themeColor="text1"/>
            <w:sz w:val="17"/>
            <w:szCs w:val="17"/>
            <w:lang w:eastAsia="da-DK"/>
          </w:rPr>
          <w:delText>Bolig</w:delText>
        </w:r>
        <w:r w:rsidR="007D26C9" w:rsidRPr="00A0515F" w:rsidDel="00E13568">
          <w:rPr>
            <w:rFonts w:ascii="Tahoma" w:hAnsi="Tahoma" w:cs="Tahoma"/>
            <w:color w:val="000000" w:themeColor="text1"/>
            <w:sz w:val="17"/>
            <w:szCs w:val="17"/>
            <w:lang w:eastAsia="da-DK"/>
          </w:rPr>
          <w:delText>styrelsen ophæves.</w:delText>
        </w:r>
      </w:del>
      <w:r w:rsidR="007D26C9" w:rsidRPr="00A0515F">
        <w:rPr>
          <w:rFonts w:ascii="Tahoma" w:hAnsi="Tahoma" w:cs="Tahoma"/>
          <w:color w:val="000000" w:themeColor="text1"/>
          <w:sz w:val="17"/>
          <w:szCs w:val="17"/>
          <w:lang w:eastAsia="da-DK"/>
        </w:rPr>
        <w:t xml:space="preserve"> </w:t>
      </w:r>
    </w:p>
    <w:p w14:paraId="2DD28557" w14:textId="77777777" w:rsidR="00B90DA0" w:rsidRDefault="00B90DA0" w:rsidP="00B90DA0">
      <w:pPr>
        <w:ind w:firstLine="240"/>
        <w:rPr>
          <w:rFonts w:ascii="Tahoma" w:hAnsi="Tahoma" w:cs="Tahoma"/>
          <w:b/>
          <w:sz w:val="17"/>
          <w:szCs w:val="17"/>
          <w:lang w:eastAsia="da-DK"/>
        </w:rPr>
      </w:pPr>
    </w:p>
    <w:p w14:paraId="00523280" w14:textId="77777777" w:rsidR="00B90DA0" w:rsidRPr="00F758BF" w:rsidRDefault="00B90DA0" w:rsidP="00B90DA0">
      <w:pPr>
        <w:ind w:firstLine="240"/>
        <w:rPr>
          <w:rFonts w:ascii="Tahoma" w:hAnsi="Tahoma" w:cs="Tahoma"/>
          <w:sz w:val="17"/>
          <w:szCs w:val="17"/>
          <w:lang w:eastAsia="da-DK"/>
        </w:rPr>
      </w:pPr>
    </w:p>
    <w:p w14:paraId="6C680E72" w14:textId="77777777" w:rsidR="00B90DA0" w:rsidRDefault="00B90DA0" w:rsidP="00B90DA0">
      <w:pPr>
        <w:keepNext/>
        <w:spacing w:before="120"/>
        <w:jc w:val="center"/>
        <w:rPr>
          <w:rFonts w:ascii="Tahoma" w:hAnsi="Tahoma" w:cs="Tahoma"/>
          <w:i/>
          <w:iCs/>
          <w:sz w:val="17"/>
          <w:szCs w:val="17"/>
          <w:lang w:eastAsia="da-DK"/>
        </w:rPr>
      </w:pPr>
    </w:p>
    <w:p w14:paraId="6EFF2339" w14:textId="77777777" w:rsidR="00B90DA0" w:rsidRDefault="00B90DA0" w:rsidP="00B90DA0">
      <w:pPr>
        <w:keepNext/>
        <w:spacing w:before="120"/>
        <w:jc w:val="center"/>
        <w:rPr>
          <w:rFonts w:ascii="Tahoma" w:hAnsi="Tahoma" w:cs="Tahoma"/>
          <w:i/>
          <w:iCs/>
          <w:sz w:val="17"/>
          <w:szCs w:val="17"/>
          <w:lang w:eastAsia="da-DK"/>
        </w:rPr>
      </w:pPr>
      <w:r w:rsidRPr="00F758BF">
        <w:rPr>
          <w:rFonts w:ascii="Tahoma" w:hAnsi="Tahoma" w:cs="Tahoma"/>
          <w:i/>
          <w:iCs/>
          <w:sz w:val="17"/>
          <w:szCs w:val="17"/>
          <w:lang w:eastAsia="da-DK"/>
        </w:rPr>
        <w:t>Trafik</w:t>
      </w:r>
      <w:r w:rsidR="005D6299">
        <w:rPr>
          <w:rFonts w:ascii="Tahoma" w:hAnsi="Tahoma" w:cs="Tahoma"/>
          <w:i/>
          <w:iCs/>
          <w:sz w:val="17"/>
          <w:szCs w:val="17"/>
          <w:lang w:eastAsia="da-DK"/>
        </w:rPr>
        <w:t>styrelsen</w:t>
      </w:r>
      <w:r w:rsidRPr="00F758BF">
        <w:rPr>
          <w:rFonts w:ascii="Tahoma" w:hAnsi="Tahoma" w:cs="Tahoma"/>
          <w:i/>
          <w:iCs/>
          <w:sz w:val="17"/>
          <w:szCs w:val="17"/>
          <w:lang w:eastAsia="da-DK"/>
        </w:rPr>
        <w:t xml:space="preserve">, </w:t>
      </w:r>
    </w:p>
    <w:p w14:paraId="4CF73B04" w14:textId="77777777" w:rsidR="0043117C" w:rsidRPr="0043117C" w:rsidRDefault="0043117C" w:rsidP="00B90DA0">
      <w:pPr>
        <w:keepNext/>
        <w:spacing w:before="120"/>
        <w:jc w:val="center"/>
        <w:rPr>
          <w:rFonts w:ascii="Tahoma" w:hAnsi="Tahoma" w:cs="Tahoma"/>
          <w:sz w:val="17"/>
          <w:szCs w:val="17"/>
          <w:lang w:eastAsia="da-DK"/>
        </w:rPr>
      </w:pPr>
      <w:r>
        <w:rPr>
          <w:rFonts w:ascii="Tahoma" w:hAnsi="Tahoma" w:cs="Tahoma"/>
          <w:sz w:val="17"/>
          <w:szCs w:val="17"/>
          <w:lang w:eastAsia="da-DK"/>
        </w:rPr>
        <w:t xml:space="preserve">Nanna Møller </w:t>
      </w:r>
    </w:p>
    <w:p w14:paraId="439FE54A" w14:textId="77777777" w:rsidR="00B90DA0" w:rsidRPr="005D6299" w:rsidRDefault="00B90DA0" w:rsidP="00B90DA0">
      <w:pPr>
        <w:spacing w:before="100" w:beforeAutospacing="1"/>
        <w:jc w:val="right"/>
        <w:rPr>
          <w:rFonts w:ascii="Tahoma" w:hAnsi="Tahoma" w:cs="Tahoma"/>
          <w:sz w:val="17"/>
          <w:szCs w:val="17"/>
          <w:lang w:eastAsia="da-DK"/>
        </w:rPr>
      </w:pPr>
      <w:r w:rsidRPr="005D6299">
        <w:rPr>
          <w:rFonts w:ascii="Tahoma" w:hAnsi="Tahoma" w:cs="Tahoma"/>
          <w:sz w:val="17"/>
          <w:szCs w:val="17"/>
          <w:lang w:eastAsia="da-DK"/>
        </w:rPr>
        <w:t xml:space="preserve">/ </w:t>
      </w:r>
      <w:r w:rsidR="001B250D">
        <w:rPr>
          <w:rFonts w:ascii="Tahoma" w:hAnsi="Tahoma" w:cs="Tahoma"/>
          <w:sz w:val="17"/>
          <w:szCs w:val="17"/>
          <w:lang w:eastAsia="da-DK"/>
        </w:rPr>
        <w:t>Laura Meyer Harrison</w:t>
      </w:r>
    </w:p>
    <w:p w14:paraId="682C23BE" w14:textId="77777777" w:rsidR="00B90DA0" w:rsidRPr="00F758BF" w:rsidRDefault="00E925E3" w:rsidP="00B90DA0">
      <w:pPr>
        <w:spacing w:before="200" w:after="200"/>
        <w:rPr>
          <w:rFonts w:ascii="Tahoma" w:hAnsi="Tahoma" w:cs="Tahoma"/>
          <w:sz w:val="17"/>
          <w:szCs w:val="17"/>
          <w:lang w:eastAsia="da-DK"/>
        </w:rPr>
      </w:pPr>
      <w:r>
        <w:rPr>
          <w:rFonts w:ascii="Tahoma" w:hAnsi="Tahoma" w:cs="Tahoma"/>
          <w:sz w:val="17"/>
          <w:szCs w:val="17"/>
          <w:lang w:eastAsia="da-DK"/>
        </w:rPr>
        <w:pict w14:anchorId="2CAF271D">
          <v:rect id="_x0000_i1025" style="width:250pt;height:.75pt" o:hrpct="700" o:hralign="center" o:hrstd="t" o:hrnoshade="t" o:hr="t" fillcolor="#dedede" stroked="f"/>
        </w:pict>
      </w:r>
    </w:p>
    <w:p w14:paraId="00642464" w14:textId="77777777" w:rsidR="008B7B25" w:rsidRDefault="008B7B25" w:rsidP="00B90DA0">
      <w:pPr>
        <w:spacing w:before="400"/>
        <w:jc w:val="right"/>
        <w:rPr>
          <w:rFonts w:ascii="Tahoma" w:hAnsi="Tahoma" w:cs="Tahoma"/>
          <w:b/>
          <w:bCs/>
          <w:sz w:val="24"/>
          <w:szCs w:val="24"/>
          <w:lang w:eastAsia="da-DK"/>
        </w:rPr>
      </w:pPr>
    </w:p>
    <w:p w14:paraId="1CD4C72E" w14:textId="77777777" w:rsidR="008B7B25" w:rsidRDefault="008B7B25" w:rsidP="00B90DA0">
      <w:pPr>
        <w:spacing w:before="400"/>
        <w:jc w:val="right"/>
        <w:rPr>
          <w:rFonts w:ascii="Tahoma" w:hAnsi="Tahoma" w:cs="Tahoma"/>
          <w:b/>
          <w:bCs/>
          <w:sz w:val="24"/>
          <w:szCs w:val="24"/>
          <w:lang w:eastAsia="da-DK"/>
        </w:rPr>
      </w:pPr>
    </w:p>
    <w:p w14:paraId="29E9E1B1" w14:textId="77777777" w:rsidR="008B7B25" w:rsidRDefault="008B7B25" w:rsidP="00B90DA0">
      <w:pPr>
        <w:spacing w:before="400"/>
        <w:jc w:val="right"/>
        <w:rPr>
          <w:rFonts w:ascii="Tahoma" w:hAnsi="Tahoma" w:cs="Tahoma"/>
          <w:b/>
          <w:bCs/>
          <w:sz w:val="24"/>
          <w:szCs w:val="24"/>
          <w:lang w:eastAsia="da-DK"/>
        </w:rPr>
      </w:pPr>
    </w:p>
    <w:p w14:paraId="0C840B16" w14:textId="77777777" w:rsidR="008B7B25" w:rsidRDefault="008B7B25" w:rsidP="00B90DA0">
      <w:pPr>
        <w:spacing w:before="400"/>
        <w:jc w:val="right"/>
        <w:rPr>
          <w:rFonts w:ascii="Tahoma" w:hAnsi="Tahoma" w:cs="Tahoma"/>
          <w:b/>
          <w:bCs/>
          <w:sz w:val="24"/>
          <w:szCs w:val="24"/>
          <w:lang w:eastAsia="da-DK"/>
        </w:rPr>
      </w:pPr>
    </w:p>
    <w:p w14:paraId="40A9FEEB" w14:textId="77777777" w:rsidR="008B7B25" w:rsidRDefault="008B7B25" w:rsidP="00B90DA0">
      <w:pPr>
        <w:spacing w:before="400"/>
        <w:jc w:val="right"/>
        <w:rPr>
          <w:rFonts w:ascii="Tahoma" w:hAnsi="Tahoma" w:cs="Tahoma"/>
          <w:b/>
          <w:bCs/>
          <w:sz w:val="24"/>
          <w:szCs w:val="24"/>
          <w:lang w:eastAsia="da-DK"/>
        </w:rPr>
      </w:pPr>
    </w:p>
    <w:p w14:paraId="54A5527D" w14:textId="77777777" w:rsidR="00D57B29" w:rsidRDefault="00B90DA0" w:rsidP="00B90DA0">
      <w:pPr>
        <w:spacing w:before="400"/>
        <w:jc w:val="right"/>
        <w:rPr>
          <w:rFonts w:ascii="Tahoma" w:hAnsi="Tahoma" w:cs="Tahoma"/>
          <w:b/>
          <w:bCs/>
          <w:sz w:val="24"/>
          <w:szCs w:val="24"/>
          <w:lang w:eastAsia="da-DK"/>
        </w:rPr>
      </w:pPr>
      <w:r w:rsidRPr="00F758BF">
        <w:rPr>
          <w:rFonts w:ascii="Tahoma" w:hAnsi="Tahoma" w:cs="Tahoma"/>
          <w:b/>
          <w:bCs/>
          <w:sz w:val="24"/>
          <w:szCs w:val="24"/>
          <w:lang w:eastAsia="da-DK"/>
        </w:rPr>
        <w:lastRenderedPageBreak/>
        <w:t xml:space="preserve">Bilag </w:t>
      </w:r>
      <w:r w:rsidR="00D57B29">
        <w:rPr>
          <w:rFonts w:ascii="Tahoma" w:hAnsi="Tahoma" w:cs="Tahoma"/>
          <w:b/>
          <w:bCs/>
          <w:sz w:val="24"/>
          <w:szCs w:val="24"/>
          <w:lang w:eastAsia="da-DK"/>
        </w:rPr>
        <w:t>1</w:t>
      </w:r>
    </w:p>
    <w:p w14:paraId="655A6C6F" w14:textId="77777777" w:rsidR="00B90DA0" w:rsidRPr="00C43646" w:rsidRDefault="00B90DA0" w:rsidP="00D57B29">
      <w:pPr>
        <w:spacing w:before="400"/>
        <w:jc w:val="right"/>
        <w:rPr>
          <w:rFonts w:ascii="Tahoma" w:hAnsi="Tahoma" w:cs="Tahoma"/>
          <w:b/>
          <w:bCs/>
          <w:sz w:val="24"/>
          <w:szCs w:val="24"/>
          <w:lang w:eastAsia="da-DK"/>
        </w:rPr>
      </w:pPr>
      <w:r w:rsidRPr="00F758BF">
        <w:rPr>
          <w:rFonts w:ascii="Tahoma" w:hAnsi="Tahoma" w:cs="Tahoma"/>
          <w:b/>
          <w:bCs/>
          <w:sz w:val="24"/>
          <w:szCs w:val="24"/>
          <w:lang w:eastAsia="da-DK"/>
        </w:rPr>
        <w:t xml:space="preserve"> </w:t>
      </w:r>
    </w:p>
    <w:p w14:paraId="58FED529" w14:textId="77777777" w:rsidR="00D57B29" w:rsidRDefault="00D57B29" w:rsidP="00D57B29"/>
    <w:p w14:paraId="434462E1" w14:textId="77777777" w:rsidR="00D57B29" w:rsidRPr="00D57B29" w:rsidRDefault="00D57B29" w:rsidP="00AD3642">
      <w:pPr>
        <w:jc w:val="center"/>
        <w:rPr>
          <w:rFonts w:ascii="Tahoma" w:hAnsi="Tahoma" w:cs="Tahoma"/>
          <w:b/>
          <w:bCs/>
          <w:sz w:val="17"/>
          <w:szCs w:val="17"/>
        </w:rPr>
      </w:pPr>
      <w:r w:rsidRPr="00D57B29">
        <w:rPr>
          <w:rFonts w:ascii="Tahoma" w:hAnsi="Tahoma" w:cs="Tahoma"/>
          <w:b/>
          <w:bCs/>
          <w:sz w:val="17"/>
          <w:szCs w:val="17"/>
        </w:rPr>
        <w:t>Definitioner til brug</w:t>
      </w:r>
      <w:r w:rsidR="00A31EF6">
        <w:rPr>
          <w:rFonts w:ascii="Tahoma" w:hAnsi="Tahoma" w:cs="Tahoma"/>
          <w:b/>
          <w:bCs/>
          <w:sz w:val="17"/>
          <w:szCs w:val="17"/>
        </w:rPr>
        <w:t xml:space="preserve"> for j</w:t>
      </w:r>
      <w:r w:rsidR="00A31EF6" w:rsidRPr="00A31EF6">
        <w:rPr>
          <w:rFonts w:ascii="Tahoma" w:hAnsi="Tahoma" w:cs="Tahoma"/>
          <w:b/>
          <w:bCs/>
          <w:sz w:val="17"/>
          <w:szCs w:val="17"/>
        </w:rPr>
        <w:t>ernbanevirksomheder, infrastrukturforvaltere, virksomheder, der er certificeret i henhold til jernbanelovens § 11</w:t>
      </w:r>
      <w:r w:rsidR="00A31EF6">
        <w:rPr>
          <w:rFonts w:ascii="Tahoma" w:hAnsi="Tahoma" w:cs="Tahoma"/>
          <w:b/>
          <w:bCs/>
          <w:sz w:val="17"/>
          <w:szCs w:val="17"/>
        </w:rPr>
        <w:t xml:space="preserve"> </w:t>
      </w:r>
      <w:r w:rsidR="00A31EF6" w:rsidRPr="00A31EF6">
        <w:rPr>
          <w:rFonts w:ascii="Tahoma" w:hAnsi="Tahoma" w:cs="Tahoma"/>
          <w:b/>
          <w:bCs/>
          <w:sz w:val="17"/>
          <w:szCs w:val="17"/>
        </w:rPr>
        <w:t>og veterantogsorganisationer</w:t>
      </w:r>
      <w:r w:rsidRPr="00D57B29">
        <w:rPr>
          <w:rFonts w:ascii="Tahoma" w:hAnsi="Tahoma" w:cs="Tahoma"/>
          <w:b/>
          <w:bCs/>
          <w:sz w:val="17"/>
          <w:szCs w:val="17"/>
        </w:rPr>
        <w:t xml:space="preserve"> ved indberetning af data til Trafik</w:t>
      </w:r>
      <w:r w:rsidR="00EF4E7B">
        <w:rPr>
          <w:rFonts w:ascii="Tahoma" w:hAnsi="Tahoma" w:cs="Tahoma"/>
          <w:b/>
          <w:bCs/>
          <w:sz w:val="17"/>
          <w:szCs w:val="17"/>
        </w:rPr>
        <w:t>styrelsen</w:t>
      </w:r>
      <w:r w:rsidR="001E0070">
        <w:rPr>
          <w:rFonts w:ascii="Tahoma" w:hAnsi="Tahoma" w:cs="Tahoma"/>
          <w:b/>
          <w:bCs/>
          <w:sz w:val="17"/>
          <w:szCs w:val="17"/>
        </w:rPr>
        <w:t>,</w:t>
      </w:r>
      <w:r w:rsidR="00EF4E7B">
        <w:rPr>
          <w:rFonts w:ascii="Tahoma" w:hAnsi="Tahoma" w:cs="Tahoma"/>
          <w:b/>
          <w:bCs/>
          <w:sz w:val="17"/>
          <w:szCs w:val="17"/>
        </w:rPr>
        <w:t xml:space="preserve"> jf. § </w:t>
      </w:r>
      <w:r w:rsidR="008E4341">
        <w:rPr>
          <w:rFonts w:ascii="Tahoma" w:hAnsi="Tahoma" w:cs="Tahoma"/>
          <w:b/>
          <w:bCs/>
          <w:sz w:val="17"/>
          <w:szCs w:val="17"/>
        </w:rPr>
        <w:t>3</w:t>
      </w:r>
      <w:r w:rsidR="00EF4E7B">
        <w:rPr>
          <w:rFonts w:ascii="Tahoma" w:hAnsi="Tahoma" w:cs="Tahoma"/>
          <w:b/>
          <w:bCs/>
          <w:sz w:val="17"/>
          <w:szCs w:val="17"/>
        </w:rPr>
        <w:t xml:space="preserve">, stk. </w:t>
      </w:r>
      <w:r w:rsidR="008E4341" w:rsidRPr="001D62F9">
        <w:rPr>
          <w:rFonts w:ascii="Tahoma" w:hAnsi="Tahoma" w:cs="Tahoma"/>
          <w:b/>
          <w:bCs/>
          <w:color w:val="000000" w:themeColor="text1"/>
          <w:sz w:val="17"/>
          <w:szCs w:val="17"/>
        </w:rPr>
        <w:t>1</w:t>
      </w:r>
      <w:r w:rsidR="00EF4E7B" w:rsidRPr="001D62F9">
        <w:rPr>
          <w:rFonts w:ascii="Tahoma" w:hAnsi="Tahoma" w:cs="Tahoma"/>
          <w:b/>
          <w:bCs/>
          <w:color w:val="000000" w:themeColor="text1"/>
          <w:sz w:val="17"/>
          <w:szCs w:val="17"/>
        </w:rPr>
        <w:t xml:space="preserve"> </w:t>
      </w:r>
    </w:p>
    <w:p w14:paraId="31923B8A" w14:textId="77777777" w:rsidR="00D57B29" w:rsidRPr="00D57B29" w:rsidRDefault="00D57B29" w:rsidP="00D57B29">
      <w:pPr>
        <w:rPr>
          <w:rFonts w:ascii="Tahoma" w:hAnsi="Tahoma" w:cs="Tahoma"/>
          <w:sz w:val="17"/>
          <w:szCs w:val="17"/>
        </w:rPr>
      </w:pPr>
    </w:p>
    <w:p w14:paraId="5202E2E4" w14:textId="77777777" w:rsidR="00D57B29" w:rsidRPr="00AE039C" w:rsidRDefault="00D57B29" w:rsidP="00AE039C">
      <w:pPr>
        <w:pStyle w:val="Listeafsnit"/>
        <w:numPr>
          <w:ilvl w:val="0"/>
          <w:numId w:val="15"/>
        </w:numPr>
        <w:rPr>
          <w:rFonts w:ascii="Tahoma" w:hAnsi="Tahoma" w:cs="Tahoma"/>
          <w:b/>
          <w:bCs/>
          <w:sz w:val="17"/>
          <w:szCs w:val="17"/>
        </w:rPr>
      </w:pPr>
      <w:r w:rsidRPr="00AE039C">
        <w:rPr>
          <w:rFonts w:ascii="Tahoma" w:hAnsi="Tahoma" w:cs="Tahoma"/>
          <w:b/>
          <w:bCs/>
          <w:sz w:val="17"/>
          <w:szCs w:val="17"/>
        </w:rPr>
        <w:t>Tog</w:t>
      </w:r>
    </w:p>
    <w:p w14:paraId="53C722CA" w14:textId="77777777" w:rsidR="00D57B29" w:rsidRPr="00D57B29" w:rsidRDefault="00D57B29" w:rsidP="00D57B29">
      <w:pPr>
        <w:rPr>
          <w:rFonts w:ascii="Tahoma" w:hAnsi="Tahoma" w:cs="Tahoma"/>
          <w:sz w:val="17"/>
          <w:szCs w:val="17"/>
        </w:rPr>
      </w:pPr>
    </w:p>
    <w:p w14:paraId="198E70AF" w14:textId="77777777" w:rsidR="00D57B29" w:rsidRPr="00AE039C" w:rsidRDefault="00D57B29" w:rsidP="00AE039C">
      <w:pPr>
        <w:pStyle w:val="Listeafsnit"/>
        <w:numPr>
          <w:ilvl w:val="1"/>
          <w:numId w:val="15"/>
        </w:numPr>
        <w:rPr>
          <w:rFonts w:ascii="Tahoma" w:hAnsi="Tahoma" w:cs="Tahoma"/>
          <w:sz w:val="17"/>
          <w:szCs w:val="17"/>
        </w:rPr>
      </w:pPr>
      <w:r w:rsidRPr="00AE039C">
        <w:rPr>
          <w:rFonts w:ascii="Tahoma" w:hAnsi="Tahoma" w:cs="Tahoma"/>
          <w:sz w:val="17"/>
          <w:szCs w:val="17"/>
        </w:rPr>
        <w:t>Ved tog forstås et eller flere jernbanekøretøjer, der trækkes af et eller flere lokomotiver eller motorvogne, eller en motorvogn, der kører alene under et bestemt nummer eller en specifik betegnelse fra et fast startpunkt til et fast slutpunkt. Et lokomotiv, der kører alene, betragtes som et tog, jf. jernbanesikkerhedsdirektivet.</w:t>
      </w:r>
    </w:p>
    <w:p w14:paraId="0885A020" w14:textId="77777777" w:rsidR="00D57B29" w:rsidRPr="00D57B29" w:rsidRDefault="00D57B29" w:rsidP="00D57B29">
      <w:pPr>
        <w:rPr>
          <w:rFonts w:ascii="Tahoma" w:hAnsi="Tahoma" w:cs="Tahoma"/>
          <w:sz w:val="17"/>
          <w:szCs w:val="17"/>
        </w:rPr>
      </w:pPr>
    </w:p>
    <w:p w14:paraId="095CA819" w14:textId="77777777" w:rsidR="00D57B29" w:rsidRPr="00AE039C" w:rsidRDefault="00D57B29" w:rsidP="00AE039C">
      <w:pPr>
        <w:pStyle w:val="Listeafsnit"/>
        <w:numPr>
          <w:ilvl w:val="0"/>
          <w:numId w:val="15"/>
        </w:numPr>
        <w:rPr>
          <w:rFonts w:ascii="Tahoma" w:hAnsi="Tahoma" w:cs="Tahoma"/>
          <w:b/>
          <w:bCs/>
          <w:sz w:val="17"/>
          <w:szCs w:val="17"/>
        </w:rPr>
      </w:pPr>
      <w:r w:rsidRPr="00AE039C">
        <w:rPr>
          <w:rFonts w:ascii="Tahoma" w:hAnsi="Tahoma" w:cs="Tahoma"/>
          <w:b/>
          <w:bCs/>
          <w:sz w:val="17"/>
          <w:szCs w:val="17"/>
        </w:rPr>
        <w:t>Ulykker</w:t>
      </w:r>
    </w:p>
    <w:p w14:paraId="42A96A99" w14:textId="77777777" w:rsidR="00D57B29" w:rsidRPr="00D57B29" w:rsidRDefault="00D57B29" w:rsidP="00D57B29">
      <w:pPr>
        <w:rPr>
          <w:rFonts w:ascii="Tahoma" w:hAnsi="Tahoma" w:cs="Tahoma"/>
          <w:sz w:val="17"/>
          <w:szCs w:val="17"/>
        </w:rPr>
      </w:pPr>
    </w:p>
    <w:p w14:paraId="786B4D2A" w14:textId="77777777" w:rsidR="00D57B29" w:rsidRPr="00AE039C" w:rsidRDefault="00D57B29" w:rsidP="00AE039C">
      <w:pPr>
        <w:pStyle w:val="Listeafsnit"/>
        <w:numPr>
          <w:ilvl w:val="1"/>
          <w:numId w:val="15"/>
        </w:numPr>
        <w:rPr>
          <w:rFonts w:ascii="Tahoma" w:hAnsi="Tahoma" w:cs="Tahoma"/>
          <w:sz w:val="17"/>
          <w:szCs w:val="17"/>
        </w:rPr>
      </w:pPr>
      <w:r w:rsidRPr="00AE039C">
        <w:rPr>
          <w:rFonts w:ascii="Tahoma" w:hAnsi="Tahoma" w:cs="Tahoma"/>
          <w:sz w:val="17"/>
          <w:szCs w:val="17"/>
        </w:rPr>
        <w:t xml:space="preserve"> </w:t>
      </w:r>
      <w:proofErr w:type="spellStart"/>
      <w:r w:rsidRPr="00AE039C">
        <w:rPr>
          <w:rFonts w:ascii="Tahoma" w:hAnsi="Tahoma" w:cs="Tahoma"/>
          <w:sz w:val="17"/>
          <w:szCs w:val="17"/>
        </w:rPr>
        <w:t>Kollision</w:t>
      </w:r>
      <w:del w:id="39" w:author="Camilla Djernes" w:date="2024-01-12T15:14:00Z">
        <w:r w:rsidRPr="00AE039C" w:rsidDel="00987E0C">
          <w:rPr>
            <w:rFonts w:ascii="Tahoma" w:hAnsi="Tahoma" w:cs="Tahoma"/>
            <w:sz w:val="17"/>
            <w:szCs w:val="17"/>
          </w:rPr>
          <w:delText>,</w:delText>
        </w:r>
      </w:del>
      <w:ins w:id="40" w:author="Camilla Djernes" w:date="2024-01-12T15:14:00Z">
        <w:r w:rsidR="00987E0C" w:rsidRPr="00AE039C">
          <w:rPr>
            <w:rFonts w:ascii="Tahoma" w:hAnsi="Tahoma" w:cs="Tahoma"/>
            <w:sz w:val="17"/>
            <w:szCs w:val="17"/>
          </w:rPr>
          <w:t>,mellem</w:t>
        </w:r>
      </w:ins>
      <w:proofErr w:type="spellEnd"/>
      <w:r w:rsidRPr="00AE039C">
        <w:rPr>
          <w:rFonts w:ascii="Tahoma" w:hAnsi="Tahoma" w:cs="Tahoma"/>
          <w:sz w:val="17"/>
          <w:szCs w:val="17"/>
        </w:rPr>
        <w:t xml:space="preserve"> tog </w:t>
      </w:r>
      <w:ins w:id="41" w:author="Camilla Djernes" w:date="2024-01-12T15:14:00Z">
        <w:r w:rsidR="00987E0C" w:rsidRPr="00AE039C">
          <w:rPr>
            <w:rFonts w:ascii="Tahoma" w:hAnsi="Tahoma" w:cs="Tahoma"/>
            <w:sz w:val="17"/>
            <w:szCs w:val="17"/>
          </w:rPr>
          <w:t>og</w:t>
        </w:r>
      </w:ins>
      <w:del w:id="42" w:author="Camilla Djernes" w:date="2024-01-12T15:14:00Z">
        <w:r w:rsidRPr="00AE039C" w:rsidDel="00987E0C">
          <w:rPr>
            <w:rFonts w:ascii="Tahoma" w:hAnsi="Tahoma" w:cs="Tahoma"/>
            <w:sz w:val="17"/>
            <w:szCs w:val="17"/>
          </w:rPr>
          <w:delText>mod</w:delText>
        </w:r>
      </w:del>
      <w:r w:rsidRPr="00AE039C">
        <w:rPr>
          <w:rFonts w:ascii="Tahoma" w:hAnsi="Tahoma" w:cs="Tahoma"/>
          <w:sz w:val="17"/>
          <w:szCs w:val="17"/>
        </w:rPr>
        <w:t xml:space="preserve"> andet </w:t>
      </w:r>
      <w:ins w:id="43" w:author="Camilla Djernes" w:date="2024-01-12T14:56:00Z">
        <w:r w:rsidR="00F6517E" w:rsidRPr="00AE039C">
          <w:rPr>
            <w:rFonts w:ascii="Tahoma" w:hAnsi="Tahoma" w:cs="Tahoma"/>
            <w:sz w:val="17"/>
            <w:szCs w:val="17"/>
          </w:rPr>
          <w:t>jernbanekøretøj</w:t>
        </w:r>
      </w:ins>
      <w:del w:id="44" w:author="Camilla Djernes" w:date="2024-01-12T14:56:00Z">
        <w:r w:rsidR="00D27E27" w:rsidRPr="00AE039C" w:rsidDel="00F6517E">
          <w:rPr>
            <w:rFonts w:ascii="Tahoma" w:hAnsi="Tahoma" w:cs="Tahoma"/>
            <w:sz w:val="17"/>
            <w:szCs w:val="17"/>
          </w:rPr>
          <w:delText>tog</w:delText>
        </w:r>
      </w:del>
      <w:r w:rsidRPr="00AE039C">
        <w:rPr>
          <w:rFonts w:ascii="Tahoma" w:hAnsi="Tahoma" w:cs="Tahoma"/>
          <w:sz w:val="17"/>
          <w:szCs w:val="17"/>
        </w:rPr>
        <w:t>: Frontalt sammenstød mellem to tog eller sammenstød mellem front og bagende af to tog eller et sideværts sammenstød mellem en del af et tog og en del af et andet tog</w:t>
      </w:r>
      <w:ins w:id="45" w:author="Camilla Djernes" w:date="2024-01-12T14:57:00Z">
        <w:r w:rsidR="00F6517E" w:rsidRPr="00AE039C">
          <w:rPr>
            <w:rFonts w:ascii="Tahoma" w:hAnsi="Tahoma" w:cs="Tahoma"/>
            <w:sz w:val="17"/>
            <w:szCs w:val="17"/>
          </w:rPr>
          <w:t xml:space="preserve"> eller et jernbanekøretøj eller rangerende materiel</w:t>
        </w:r>
      </w:ins>
      <w:r w:rsidR="002F5737" w:rsidRPr="00AE039C">
        <w:rPr>
          <w:rFonts w:ascii="Tahoma" w:hAnsi="Tahoma" w:cs="Tahoma"/>
          <w:sz w:val="17"/>
          <w:szCs w:val="17"/>
        </w:rPr>
        <w:t>.</w:t>
      </w:r>
    </w:p>
    <w:p w14:paraId="477C3F71" w14:textId="77777777" w:rsidR="00D57B29" w:rsidRPr="00D57B29" w:rsidRDefault="00D57B29" w:rsidP="00D57B29">
      <w:pPr>
        <w:rPr>
          <w:rFonts w:ascii="Tahoma" w:hAnsi="Tahoma" w:cs="Tahoma"/>
          <w:sz w:val="17"/>
          <w:szCs w:val="17"/>
        </w:rPr>
      </w:pPr>
    </w:p>
    <w:p w14:paraId="049A9D35" w14:textId="77777777" w:rsidR="00D57B29" w:rsidRPr="00AE039C" w:rsidRDefault="00D57B29" w:rsidP="00AE039C">
      <w:pPr>
        <w:pStyle w:val="Listeafsnit"/>
        <w:numPr>
          <w:ilvl w:val="1"/>
          <w:numId w:val="15"/>
        </w:numPr>
        <w:rPr>
          <w:rFonts w:ascii="Tahoma" w:hAnsi="Tahoma" w:cs="Tahoma"/>
          <w:sz w:val="17"/>
          <w:szCs w:val="17"/>
        </w:rPr>
      </w:pPr>
      <w:r w:rsidRPr="00AE039C">
        <w:rPr>
          <w:rFonts w:ascii="Tahoma" w:hAnsi="Tahoma" w:cs="Tahoma"/>
          <w:sz w:val="17"/>
          <w:szCs w:val="17"/>
        </w:rPr>
        <w:t>Kollision, tog mod objekt: Sammenstød mellem en del af et tog og genstande, som er fast anbragt eller midlertidigt befinder sig på eller nær sporet, undtagen ved overkørsler, hvis genstandene er tabt af krydsende køretøjer eller brugere. Definitionen omfatter også sammenstød med køreledninger.</w:t>
      </w:r>
    </w:p>
    <w:p w14:paraId="3A8DB4D9" w14:textId="77777777" w:rsidR="00D57B29" w:rsidRPr="00D57B29" w:rsidRDefault="00D57B29" w:rsidP="00D57B29">
      <w:pPr>
        <w:rPr>
          <w:rFonts w:ascii="Tahoma" w:hAnsi="Tahoma" w:cs="Tahoma"/>
          <w:sz w:val="17"/>
          <w:szCs w:val="17"/>
        </w:rPr>
      </w:pPr>
    </w:p>
    <w:p w14:paraId="695FC451" w14:textId="77777777" w:rsidR="00AE039C"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Kollision, rangerende materiel mod andet rangerende materiel: Frontalt sammenstød mellem to styk rangerende materiel eller sammenstød mellem front og bagende af to styk rangerende materiel eller et sideværts sammenstød mellem en del af et rangerende materiel og en del af et andet rangerende materiel.</w:t>
      </w:r>
    </w:p>
    <w:p w14:paraId="19FB4F50" w14:textId="77777777" w:rsidR="00AE039C" w:rsidRPr="00AE039C" w:rsidRDefault="00AE039C" w:rsidP="00AE039C">
      <w:pPr>
        <w:pStyle w:val="Listeafsnit"/>
        <w:rPr>
          <w:rFonts w:ascii="Tahoma" w:hAnsi="Tahoma" w:cs="Tahoma"/>
          <w:sz w:val="17"/>
          <w:szCs w:val="17"/>
        </w:rPr>
      </w:pPr>
    </w:p>
    <w:p w14:paraId="591E7B84" w14:textId="77777777" w:rsidR="00AE039C"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Kollision, rangerende materiel mod objekt: Sammenstød mellem en del af et rangerende materiel og genstande, som er fast anbragt eller midlertidigt befinder sig på eller nær sporet. Definitionen omfatter også sammenstød med køreledningsanlæg.</w:t>
      </w:r>
    </w:p>
    <w:p w14:paraId="01754D6D" w14:textId="77777777" w:rsidR="00AE039C" w:rsidRPr="00AE039C" w:rsidRDefault="00AE039C" w:rsidP="00AE039C">
      <w:pPr>
        <w:pStyle w:val="Listeafsnit"/>
        <w:rPr>
          <w:rFonts w:ascii="Tahoma" w:hAnsi="Tahoma" w:cs="Tahoma"/>
          <w:sz w:val="17"/>
          <w:szCs w:val="17"/>
        </w:rPr>
      </w:pPr>
    </w:p>
    <w:p w14:paraId="0C27F33E" w14:textId="77777777" w:rsidR="00AE039C"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Afsporing med tog: Enhver hændelse, hvor mindst ét af et togs hjul løber af sporet.</w:t>
      </w:r>
    </w:p>
    <w:p w14:paraId="73AB3E2E" w14:textId="77777777" w:rsidR="00AE039C" w:rsidRPr="00AE039C" w:rsidRDefault="00AE039C" w:rsidP="00AE039C">
      <w:pPr>
        <w:pStyle w:val="Listeafsnit"/>
        <w:rPr>
          <w:rFonts w:ascii="Tahoma" w:hAnsi="Tahoma" w:cs="Tahoma"/>
          <w:sz w:val="17"/>
          <w:szCs w:val="17"/>
        </w:rPr>
      </w:pPr>
    </w:p>
    <w:p w14:paraId="0B7D59F2" w14:textId="77777777" w:rsidR="00AE039C"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Afsporing med rangerende materiel: Enhver hændelse, hvor mindst ét af et rangerende køretøjs hjul løber af sporet.</w:t>
      </w:r>
    </w:p>
    <w:p w14:paraId="62F05215" w14:textId="77777777" w:rsidR="00AE039C" w:rsidRPr="00AE039C" w:rsidRDefault="00AE039C" w:rsidP="00AE039C">
      <w:pPr>
        <w:pStyle w:val="Listeafsnit"/>
        <w:rPr>
          <w:rFonts w:ascii="Tahoma" w:hAnsi="Tahoma" w:cs="Tahoma"/>
          <w:sz w:val="17"/>
          <w:szCs w:val="17"/>
        </w:rPr>
      </w:pPr>
    </w:p>
    <w:p w14:paraId="3889E02C" w14:textId="77777777" w:rsidR="00AE039C"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Overkørselsulykker: Involverer mindst ét jernbanekøretøj og et eller flere krydsende køretøjer, andre krydsende brugere som f.eks. fodgængere eller genstande, der midlertidigt befinder sig på eller nær sporet, hvis de er tabt af krydsende køretøjer eller brugere.</w:t>
      </w:r>
    </w:p>
    <w:p w14:paraId="1C69CB15" w14:textId="77777777" w:rsidR="00AE039C" w:rsidRPr="00AE039C" w:rsidRDefault="00AE039C" w:rsidP="00AE039C">
      <w:pPr>
        <w:pStyle w:val="Listeafsnit"/>
        <w:rPr>
          <w:rFonts w:ascii="Tahoma" w:hAnsi="Tahoma" w:cs="Tahoma"/>
          <w:sz w:val="17"/>
          <w:szCs w:val="17"/>
        </w:rPr>
      </w:pPr>
    </w:p>
    <w:p w14:paraId="21A0A8F7" w14:textId="77777777" w:rsidR="00AE039C"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Personpåkørsel: Skader på en eller flere personer, som enten rammes af et jernbanekøretøj, en del af et jernbanekøretøj eller af en genstand, der er fastgjort til eller har løsrevet sig fra køretøjet.</w:t>
      </w:r>
    </w:p>
    <w:p w14:paraId="2B7ED862" w14:textId="77777777" w:rsidR="00AE039C" w:rsidRPr="00AE039C" w:rsidRDefault="00AE039C" w:rsidP="00AE039C">
      <w:pPr>
        <w:pStyle w:val="Listeafsnit"/>
        <w:rPr>
          <w:rFonts w:ascii="Tahoma" w:hAnsi="Tahoma" w:cs="Tahoma"/>
          <w:sz w:val="17"/>
          <w:szCs w:val="17"/>
        </w:rPr>
      </w:pPr>
    </w:p>
    <w:p w14:paraId="3C3FFA79" w14:textId="77777777" w:rsidR="00AE039C" w:rsidRDefault="00D57B29" w:rsidP="00AE039C">
      <w:pPr>
        <w:pStyle w:val="Listeafsnit"/>
        <w:numPr>
          <w:ilvl w:val="1"/>
          <w:numId w:val="15"/>
        </w:numPr>
        <w:rPr>
          <w:rFonts w:ascii="Tahoma" w:hAnsi="Tahoma" w:cs="Tahoma"/>
          <w:sz w:val="17"/>
          <w:szCs w:val="17"/>
        </w:rPr>
      </w:pPr>
      <w:r w:rsidRPr="00AE039C">
        <w:rPr>
          <w:rFonts w:ascii="Tahoma" w:hAnsi="Tahoma" w:cs="Tahoma"/>
          <w:sz w:val="17"/>
          <w:szCs w:val="17"/>
        </w:rPr>
        <w:t>Personskade ombord på tog i bevægelse: Skader på en eller flere personer, som pga. togets bevægelse falder eller rammes af løse genstande under befordring i toget.</w:t>
      </w:r>
    </w:p>
    <w:p w14:paraId="7D78C9BF" w14:textId="77777777" w:rsidR="00AE039C" w:rsidRPr="00AE039C" w:rsidRDefault="00AE039C" w:rsidP="00AE039C">
      <w:pPr>
        <w:pStyle w:val="Listeafsnit"/>
        <w:rPr>
          <w:rFonts w:ascii="Tahoma" w:hAnsi="Tahoma" w:cs="Tahoma"/>
          <w:sz w:val="17"/>
          <w:szCs w:val="17"/>
        </w:rPr>
      </w:pPr>
    </w:p>
    <w:p w14:paraId="1DE0A3C4" w14:textId="77777777" w:rsidR="00AE039C" w:rsidRDefault="00AE039C" w:rsidP="00D57B29">
      <w:pPr>
        <w:pStyle w:val="Listeafsnit"/>
        <w:numPr>
          <w:ilvl w:val="1"/>
          <w:numId w:val="15"/>
        </w:numPr>
        <w:rPr>
          <w:rFonts w:ascii="Tahoma" w:hAnsi="Tahoma" w:cs="Tahoma"/>
          <w:sz w:val="17"/>
          <w:szCs w:val="17"/>
        </w:rPr>
      </w:pPr>
      <w:r w:rsidRPr="00AE039C">
        <w:rPr>
          <w:rFonts w:ascii="Tahoma" w:hAnsi="Tahoma" w:cs="Tahoma"/>
          <w:sz w:val="17"/>
          <w:szCs w:val="17"/>
        </w:rPr>
        <w:t>B</w:t>
      </w:r>
      <w:r w:rsidR="00D57B29" w:rsidRPr="00AE039C">
        <w:rPr>
          <w:rFonts w:ascii="Tahoma" w:hAnsi="Tahoma" w:cs="Tahoma"/>
          <w:sz w:val="17"/>
          <w:szCs w:val="17"/>
        </w:rPr>
        <w:t xml:space="preserve">rand og eksplosioner i </w:t>
      </w:r>
      <w:ins w:id="46" w:author="Camilla Djernes" w:date="2024-01-12T14:58:00Z">
        <w:r w:rsidR="00D84755" w:rsidRPr="00AE039C">
          <w:rPr>
            <w:rFonts w:ascii="Tahoma" w:hAnsi="Tahoma" w:cs="Tahoma"/>
            <w:sz w:val="17"/>
            <w:szCs w:val="17"/>
          </w:rPr>
          <w:t>jernbanekøretøj</w:t>
        </w:r>
      </w:ins>
      <w:ins w:id="47" w:author="Camilla Djernes" w:date="2024-06-06T12:55:00Z">
        <w:r w:rsidR="007A4963" w:rsidRPr="00AE039C">
          <w:rPr>
            <w:rFonts w:ascii="Tahoma" w:hAnsi="Tahoma" w:cs="Tahoma"/>
            <w:sz w:val="17"/>
            <w:szCs w:val="17"/>
          </w:rPr>
          <w:t xml:space="preserve"> i bevægelse</w:t>
        </w:r>
      </w:ins>
      <w:del w:id="48" w:author="Camilla Djernes" w:date="2024-01-12T14:58:00Z">
        <w:r w:rsidR="00D57B29" w:rsidRPr="00AE039C" w:rsidDel="00D84755">
          <w:rPr>
            <w:rFonts w:ascii="Tahoma" w:hAnsi="Tahoma" w:cs="Tahoma"/>
            <w:sz w:val="17"/>
            <w:szCs w:val="17"/>
          </w:rPr>
          <w:delText>tog i bevægelse</w:delText>
        </w:r>
      </w:del>
      <w:r w:rsidR="00D57B29" w:rsidRPr="00AE039C">
        <w:rPr>
          <w:rFonts w:ascii="Tahoma" w:hAnsi="Tahoma" w:cs="Tahoma"/>
          <w:sz w:val="17"/>
          <w:szCs w:val="17"/>
        </w:rPr>
        <w:t>: Brande og eksplosioner i jernbanekøretøjer, inklusiv deres last, undervejs mellem afgangsstation og bestemmelsessted – herunder når de holder på afgangsstationen, ved ophold eller ved bestemmelsesstedet samt under omrangering.</w:t>
      </w:r>
    </w:p>
    <w:p w14:paraId="4DF767F3" w14:textId="77777777" w:rsidR="00AE039C" w:rsidRPr="00AE039C" w:rsidRDefault="00AE039C" w:rsidP="00AE039C">
      <w:pPr>
        <w:pStyle w:val="Listeafsnit"/>
        <w:rPr>
          <w:rFonts w:ascii="Tahoma" w:hAnsi="Tahoma" w:cs="Tahoma"/>
          <w:sz w:val="17"/>
          <w:szCs w:val="17"/>
        </w:rPr>
      </w:pPr>
    </w:p>
    <w:p w14:paraId="275BB5A3" w14:textId="77777777" w:rsidR="00AE039C"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Ind- og udstigningsulykker (tog i bevægelse): Ulykker, hvor en person falder på vej ind eller ud af toget, mens toget er i bevægelse.</w:t>
      </w:r>
    </w:p>
    <w:p w14:paraId="0453F853" w14:textId="77777777" w:rsidR="00AE039C" w:rsidRPr="00AE039C" w:rsidRDefault="00AE039C" w:rsidP="00AE039C">
      <w:pPr>
        <w:pStyle w:val="Listeafsnit"/>
        <w:rPr>
          <w:rFonts w:ascii="Tahoma" w:hAnsi="Tahoma" w:cs="Tahoma"/>
          <w:sz w:val="17"/>
          <w:szCs w:val="17"/>
        </w:rPr>
      </w:pPr>
    </w:p>
    <w:p w14:paraId="246A2DEB" w14:textId="77777777" w:rsidR="00AE039C"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Ind- og udstigningsulykker (tog holder stille): Ulykker, hvor en person falder på vej ind eller ud af toget, mens toget holder stille.</w:t>
      </w:r>
    </w:p>
    <w:p w14:paraId="187058D4" w14:textId="77777777" w:rsidR="00AE039C" w:rsidRPr="00AE039C" w:rsidRDefault="00AE039C" w:rsidP="00AE039C">
      <w:pPr>
        <w:pStyle w:val="Listeafsnit"/>
        <w:rPr>
          <w:rFonts w:ascii="Tahoma" w:hAnsi="Tahoma" w:cs="Tahoma"/>
          <w:sz w:val="17"/>
          <w:szCs w:val="17"/>
        </w:rPr>
      </w:pPr>
    </w:p>
    <w:p w14:paraId="290C894B" w14:textId="77777777" w:rsidR="00AE039C"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Ulykker med kørestrøm (tog i bevægelse): Ulykker, hvor en person kommer i forbindelse med kørestrøm, og hvor der er involveret tog i bevægelse.</w:t>
      </w:r>
    </w:p>
    <w:p w14:paraId="60FBD8A3" w14:textId="77777777" w:rsidR="00AE039C" w:rsidRPr="00AE039C" w:rsidRDefault="00AE039C" w:rsidP="00AE039C">
      <w:pPr>
        <w:pStyle w:val="Listeafsnit"/>
        <w:rPr>
          <w:rFonts w:ascii="Tahoma" w:hAnsi="Tahoma" w:cs="Tahoma"/>
          <w:sz w:val="17"/>
          <w:szCs w:val="17"/>
        </w:rPr>
      </w:pPr>
    </w:p>
    <w:p w14:paraId="38B2CF9D" w14:textId="77777777" w:rsidR="00D57B29" w:rsidRDefault="00D57B29" w:rsidP="00D57B29">
      <w:pPr>
        <w:pStyle w:val="Listeafsnit"/>
        <w:numPr>
          <w:ilvl w:val="1"/>
          <w:numId w:val="15"/>
        </w:numPr>
        <w:rPr>
          <w:rFonts w:ascii="Tahoma" w:hAnsi="Tahoma" w:cs="Tahoma"/>
          <w:sz w:val="17"/>
          <w:szCs w:val="17"/>
        </w:rPr>
      </w:pPr>
      <w:r w:rsidRPr="00AE039C">
        <w:rPr>
          <w:rFonts w:ascii="Tahoma" w:hAnsi="Tahoma" w:cs="Tahoma"/>
          <w:sz w:val="17"/>
          <w:szCs w:val="17"/>
        </w:rPr>
        <w:t>Ulykker med kørestrøm (tog holder stille eller intet tog): Ulykker, hvor en person kommer i forbindelse med kørestrøm, men hvor der ikke er tog i bevægelse involveret i ulykken.</w:t>
      </w:r>
    </w:p>
    <w:p w14:paraId="3ED3912D" w14:textId="77777777" w:rsidR="00B857AC" w:rsidRPr="00B857AC" w:rsidRDefault="00B857AC" w:rsidP="00B857AC">
      <w:pPr>
        <w:pStyle w:val="Listeafsnit"/>
        <w:rPr>
          <w:rFonts w:ascii="Tahoma" w:hAnsi="Tahoma" w:cs="Tahoma"/>
          <w:sz w:val="17"/>
          <w:szCs w:val="17"/>
        </w:rPr>
      </w:pPr>
    </w:p>
    <w:p w14:paraId="55754EB4" w14:textId="77777777" w:rsidR="00B857AC" w:rsidRPr="00B857AC" w:rsidRDefault="00B857AC" w:rsidP="00B857AC">
      <w:pPr>
        <w:pStyle w:val="Listeafsnit"/>
        <w:numPr>
          <w:ilvl w:val="1"/>
          <w:numId w:val="15"/>
        </w:numPr>
        <w:rPr>
          <w:rFonts w:ascii="Tahoma" w:hAnsi="Tahoma" w:cs="Tahoma"/>
          <w:sz w:val="17"/>
          <w:szCs w:val="17"/>
          <w:rPrChange w:id="49" w:author="Camilla Djernes" w:date="2024-08-26T10:35:00Z">
            <w:rPr/>
          </w:rPrChange>
        </w:rPr>
      </w:pPr>
      <w:ins w:id="50" w:author="Camilla Djernes" w:date="2024-08-26T10:35:00Z">
        <w:r w:rsidRPr="00946F5C">
          <w:rPr>
            <w:rFonts w:ascii="Tahoma" w:hAnsi="Tahoma" w:cs="Tahoma"/>
            <w:sz w:val="17"/>
            <w:szCs w:val="17"/>
          </w:rPr>
          <w:t>Andre ulykker: Andre ulykker, som ikke er omfattet af ovenstående definitioner.</w:t>
        </w:r>
      </w:ins>
    </w:p>
    <w:p w14:paraId="105923B0" w14:textId="77777777" w:rsidR="00D57B29" w:rsidRPr="00D57B29" w:rsidRDefault="00D57B29" w:rsidP="00D57B29">
      <w:pPr>
        <w:rPr>
          <w:rFonts w:ascii="Tahoma" w:hAnsi="Tahoma" w:cs="Tahoma"/>
          <w:sz w:val="17"/>
          <w:szCs w:val="17"/>
        </w:rPr>
      </w:pPr>
    </w:p>
    <w:p w14:paraId="46BAD7AD" w14:textId="77777777" w:rsidR="00B85E01" w:rsidRDefault="00D57B29" w:rsidP="00D57B29">
      <w:pPr>
        <w:pStyle w:val="Listeafsnit"/>
        <w:numPr>
          <w:ilvl w:val="0"/>
          <w:numId w:val="15"/>
        </w:numPr>
        <w:rPr>
          <w:rFonts w:ascii="Tahoma" w:hAnsi="Tahoma" w:cs="Tahoma"/>
          <w:b/>
          <w:bCs/>
          <w:sz w:val="17"/>
          <w:szCs w:val="17"/>
        </w:rPr>
      </w:pPr>
      <w:r w:rsidRPr="00B85E01">
        <w:rPr>
          <w:rFonts w:ascii="Tahoma" w:hAnsi="Tahoma" w:cs="Tahoma"/>
          <w:b/>
          <w:bCs/>
          <w:sz w:val="17"/>
          <w:szCs w:val="17"/>
        </w:rPr>
        <w:t>Væsentlige ulykker</w:t>
      </w:r>
    </w:p>
    <w:p w14:paraId="08F0DF4B" w14:textId="77777777" w:rsidR="00B85E01" w:rsidRDefault="00B85E01" w:rsidP="00B85E01">
      <w:pPr>
        <w:rPr>
          <w:rFonts w:ascii="Tahoma" w:hAnsi="Tahoma" w:cs="Tahoma"/>
          <w:sz w:val="17"/>
          <w:szCs w:val="17"/>
        </w:rPr>
      </w:pPr>
    </w:p>
    <w:p w14:paraId="1BB2F2C0" w14:textId="77777777" w:rsidR="00B85E01" w:rsidRPr="00B85E01" w:rsidRDefault="00D57B29" w:rsidP="00D57B29">
      <w:pPr>
        <w:pStyle w:val="Listeafsnit"/>
        <w:numPr>
          <w:ilvl w:val="1"/>
          <w:numId w:val="15"/>
        </w:numPr>
        <w:rPr>
          <w:rFonts w:ascii="Tahoma" w:hAnsi="Tahoma" w:cs="Tahoma"/>
          <w:b/>
          <w:bCs/>
          <w:sz w:val="17"/>
          <w:szCs w:val="17"/>
        </w:rPr>
      </w:pPr>
      <w:r w:rsidRPr="00B85E01">
        <w:rPr>
          <w:rFonts w:ascii="Tahoma" w:hAnsi="Tahoma" w:cs="Tahoma"/>
          <w:sz w:val="17"/>
          <w:szCs w:val="17"/>
        </w:rPr>
        <w:t>Ved væsentlig ulykke forstås enhver ulykke, hvori der er involveret mindst ét jernbanekøretøj i bevægelse, og som resulterer i mindst én dræbt eller alvorligt tilskadekommet person, eller omfattende ødelæggelse af materiel, spor, øvrig del af infrastruktur (anlæg), miljøet eller i omfattende forstyrrelse af trafikken.</w:t>
      </w:r>
    </w:p>
    <w:p w14:paraId="3B177390" w14:textId="77777777" w:rsidR="00B85E01" w:rsidRPr="00B85E01" w:rsidRDefault="00B85E01" w:rsidP="00B85E01">
      <w:pPr>
        <w:pStyle w:val="Listeafsnit"/>
        <w:rPr>
          <w:rFonts w:ascii="Tahoma" w:hAnsi="Tahoma" w:cs="Tahoma"/>
          <w:b/>
          <w:bCs/>
          <w:sz w:val="17"/>
          <w:szCs w:val="17"/>
        </w:rPr>
      </w:pPr>
    </w:p>
    <w:p w14:paraId="0DB91D8D" w14:textId="77777777" w:rsidR="00B85E01" w:rsidRPr="00B85E01" w:rsidRDefault="00D57B29" w:rsidP="00D57B29">
      <w:pPr>
        <w:pStyle w:val="Listeafsnit"/>
        <w:numPr>
          <w:ilvl w:val="1"/>
          <w:numId w:val="15"/>
        </w:numPr>
        <w:rPr>
          <w:rFonts w:ascii="Tahoma" w:hAnsi="Tahoma" w:cs="Tahoma"/>
          <w:b/>
          <w:bCs/>
          <w:sz w:val="17"/>
          <w:szCs w:val="17"/>
        </w:rPr>
      </w:pPr>
      <w:r w:rsidRPr="00B85E01">
        <w:rPr>
          <w:rFonts w:ascii="Tahoma" w:hAnsi="Tahoma" w:cs="Tahoma"/>
          <w:sz w:val="17"/>
          <w:szCs w:val="17"/>
        </w:rPr>
        <w:t>Ved omfattende ødelæggelse af materiel, spor, øvrig del af infrastruktur (anlæg) eller miljøet forstås ødelæggelser/skader for mindst 1,2 mio. kr.</w:t>
      </w:r>
    </w:p>
    <w:p w14:paraId="11AF7395" w14:textId="77777777" w:rsidR="00B85E01" w:rsidRPr="00B85E01" w:rsidRDefault="00B85E01" w:rsidP="00B85E01">
      <w:pPr>
        <w:pStyle w:val="Listeafsnit"/>
        <w:rPr>
          <w:rFonts w:ascii="Tahoma" w:hAnsi="Tahoma" w:cs="Tahoma"/>
          <w:sz w:val="17"/>
          <w:szCs w:val="17"/>
        </w:rPr>
      </w:pPr>
    </w:p>
    <w:p w14:paraId="12F1C7F0" w14:textId="77777777" w:rsidR="00D57B29" w:rsidRPr="00B85E01" w:rsidRDefault="00D57B29" w:rsidP="00D57B29">
      <w:pPr>
        <w:pStyle w:val="Listeafsnit"/>
        <w:numPr>
          <w:ilvl w:val="1"/>
          <w:numId w:val="15"/>
        </w:numPr>
        <w:rPr>
          <w:rFonts w:ascii="Tahoma" w:hAnsi="Tahoma" w:cs="Tahoma"/>
          <w:b/>
          <w:bCs/>
          <w:sz w:val="17"/>
          <w:szCs w:val="17"/>
        </w:rPr>
      </w:pPr>
      <w:r w:rsidRPr="00B85E01">
        <w:rPr>
          <w:rFonts w:ascii="Tahoma" w:hAnsi="Tahoma" w:cs="Tahoma"/>
          <w:sz w:val="17"/>
          <w:szCs w:val="17"/>
        </w:rPr>
        <w:t>Ved omfattende forstyrrelse af trafikken forstås, at togtrafikken er indstillet i 6 timer eller mere på en hovedbanestrækning.</w:t>
      </w:r>
    </w:p>
    <w:p w14:paraId="60900D7D" w14:textId="77777777" w:rsidR="00D57B29" w:rsidRPr="00D57B29" w:rsidRDefault="00D57B29" w:rsidP="00D57B29">
      <w:pPr>
        <w:rPr>
          <w:rFonts w:ascii="Tahoma" w:hAnsi="Tahoma" w:cs="Tahoma"/>
          <w:sz w:val="17"/>
          <w:szCs w:val="17"/>
        </w:rPr>
      </w:pPr>
    </w:p>
    <w:p w14:paraId="1162634F" w14:textId="77777777" w:rsidR="00D57B29" w:rsidRPr="00B85E01" w:rsidRDefault="00D57B29" w:rsidP="00B85E01">
      <w:pPr>
        <w:pStyle w:val="Listeafsnit"/>
        <w:numPr>
          <w:ilvl w:val="0"/>
          <w:numId w:val="15"/>
        </w:numPr>
        <w:rPr>
          <w:rFonts w:ascii="Tahoma" w:hAnsi="Tahoma" w:cs="Tahoma"/>
          <w:b/>
          <w:bCs/>
          <w:sz w:val="17"/>
          <w:szCs w:val="17"/>
        </w:rPr>
      </w:pPr>
      <w:r w:rsidRPr="00B85E01">
        <w:rPr>
          <w:rFonts w:ascii="Tahoma" w:hAnsi="Tahoma" w:cs="Tahoma"/>
          <w:b/>
          <w:bCs/>
          <w:sz w:val="17"/>
          <w:szCs w:val="17"/>
        </w:rPr>
        <w:t>Selvmord</w:t>
      </w:r>
    </w:p>
    <w:p w14:paraId="06887A96" w14:textId="77777777" w:rsidR="00D57B29" w:rsidRPr="00D57B29" w:rsidRDefault="00D57B29" w:rsidP="00D57B29">
      <w:pPr>
        <w:rPr>
          <w:rFonts w:ascii="Tahoma" w:hAnsi="Tahoma" w:cs="Tahoma"/>
          <w:sz w:val="17"/>
          <w:szCs w:val="17"/>
        </w:rPr>
      </w:pPr>
    </w:p>
    <w:p w14:paraId="3CD37867" w14:textId="77777777" w:rsidR="00D57B29" w:rsidRPr="00B85E01" w:rsidRDefault="00D57B29" w:rsidP="00B85E01">
      <w:pPr>
        <w:pStyle w:val="Listeafsnit"/>
        <w:numPr>
          <w:ilvl w:val="1"/>
          <w:numId w:val="15"/>
        </w:numPr>
        <w:rPr>
          <w:rFonts w:ascii="Tahoma" w:hAnsi="Tahoma" w:cs="Tahoma"/>
          <w:sz w:val="17"/>
          <w:szCs w:val="17"/>
        </w:rPr>
      </w:pPr>
      <w:r w:rsidRPr="00B85E01">
        <w:rPr>
          <w:rFonts w:ascii="Tahoma" w:hAnsi="Tahoma" w:cs="Tahoma"/>
          <w:sz w:val="17"/>
          <w:szCs w:val="17"/>
        </w:rPr>
        <w:t>Selvmord: Handling, hvor en person forsætlig</w:t>
      </w:r>
      <w:r w:rsidR="008437F6" w:rsidRPr="00B85E01">
        <w:rPr>
          <w:rFonts w:ascii="Tahoma" w:hAnsi="Tahoma" w:cs="Tahoma"/>
          <w:sz w:val="17"/>
          <w:szCs w:val="17"/>
        </w:rPr>
        <w:t>t</w:t>
      </w:r>
      <w:r w:rsidRPr="00B85E01">
        <w:rPr>
          <w:rFonts w:ascii="Tahoma" w:hAnsi="Tahoma" w:cs="Tahoma"/>
          <w:sz w:val="17"/>
          <w:szCs w:val="17"/>
        </w:rPr>
        <w:t xml:space="preserve"> tager livet af sig selv, og som registreres som sådan, </w:t>
      </w:r>
      <w:proofErr w:type="gramStart"/>
      <w:r w:rsidRPr="00B85E01">
        <w:rPr>
          <w:rFonts w:ascii="Tahoma" w:hAnsi="Tahoma" w:cs="Tahoma"/>
          <w:sz w:val="17"/>
          <w:szCs w:val="17"/>
        </w:rPr>
        <w:t>såfremt</w:t>
      </w:r>
      <w:proofErr w:type="gramEnd"/>
      <w:r w:rsidRPr="00B85E01">
        <w:rPr>
          <w:rFonts w:ascii="Tahoma" w:hAnsi="Tahoma" w:cs="Tahoma"/>
          <w:sz w:val="17"/>
          <w:szCs w:val="17"/>
        </w:rPr>
        <w:t xml:space="preserve"> der er kendskab hertil</w:t>
      </w:r>
      <w:r w:rsidR="003077BD" w:rsidRPr="00B85E01">
        <w:rPr>
          <w:rFonts w:ascii="Tahoma" w:hAnsi="Tahoma" w:cs="Tahoma"/>
          <w:sz w:val="17"/>
          <w:szCs w:val="17"/>
        </w:rPr>
        <w:t>,</w:t>
      </w:r>
      <w:r w:rsidR="00F15F99" w:rsidRPr="00B85E01">
        <w:rPr>
          <w:rFonts w:ascii="Tahoma" w:hAnsi="Tahoma" w:cs="Tahoma"/>
          <w:sz w:val="17"/>
          <w:szCs w:val="17"/>
        </w:rPr>
        <w:t xml:space="preserve"> eller det registreres som sådan af de kompetente myndigheder</w:t>
      </w:r>
      <w:r w:rsidRPr="00B85E01">
        <w:rPr>
          <w:rFonts w:ascii="Tahoma" w:hAnsi="Tahoma" w:cs="Tahoma"/>
          <w:sz w:val="17"/>
          <w:szCs w:val="17"/>
        </w:rPr>
        <w:t>.</w:t>
      </w:r>
    </w:p>
    <w:p w14:paraId="17BECBD5" w14:textId="77777777" w:rsidR="00D57B29" w:rsidRPr="00D57B29" w:rsidRDefault="00D57B29" w:rsidP="00D57B29">
      <w:pPr>
        <w:rPr>
          <w:rFonts w:ascii="Tahoma" w:hAnsi="Tahoma" w:cs="Tahoma"/>
          <w:sz w:val="17"/>
          <w:szCs w:val="17"/>
        </w:rPr>
      </w:pPr>
    </w:p>
    <w:p w14:paraId="0D9E57A4" w14:textId="77777777" w:rsidR="00D57B29" w:rsidRPr="00B85E01" w:rsidRDefault="00D57B29" w:rsidP="00B85E01">
      <w:pPr>
        <w:pStyle w:val="Listeafsnit"/>
        <w:numPr>
          <w:ilvl w:val="1"/>
          <w:numId w:val="15"/>
        </w:numPr>
        <w:rPr>
          <w:rFonts w:ascii="Tahoma" w:hAnsi="Tahoma" w:cs="Tahoma"/>
          <w:sz w:val="17"/>
          <w:szCs w:val="17"/>
        </w:rPr>
      </w:pPr>
      <w:r w:rsidRPr="00B85E01">
        <w:rPr>
          <w:rFonts w:ascii="Tahoma" w:hAnsi="Tahoma" w:cs="Tahoma"/>
          <w:sz w:val="17"/>
          <w:szCs w:val="17"/>
        </w:rPr>
        <w:t>Selvmordsforsøg: Handling, hvor en person forsætlig</w:t>
      </w:r>
      <w:r w:rsidR="008437F6" w:rsidRPr="00B85E01">
        <w:rPr>
          <w:rFonts w:ascii="Tahoma" w:hAnsi="Tahoma" w:cs="Tahoma"/>
          <w:sz w:val="17"/>
          <w:szCs w:val="17"/>
        </w:rPr>
        <w:t>t</w:t>
      </w:r>
      <w:r w:rsidRPr="00B85E01">
        <w:rPr>
          <w:rFonts w:ascii="Tahoma" w:hAnsi="Tahoma" w:cs="Tahoma"/>
          <w:sz w:val="17"/>
          <w:szCs w:val="17"/>
        </w:rPr>
        <w:t xml:space="preserve"> forsøger at tage livet af sig selv, og som registreres som sådan, </w:t>
      </w:r>
      <w:proofErr w:type="gramStart"/>
      <w:r w:rsidRPr="00B85E01">
        <w:rPr>
          <w:rFonts w:ascii="Tahoma" w:hAnsi="Tahoma" w:cs="Tahoma"/>
          <w:sz w:val="17"/>
          <w:szCs w:val="17"/>
        </w:rPr>
        <w:t>såfremt</w:t>
      </w:r>
      <w:proofErr w:type="gramEnd"/>
      <w:r w:rsidRPr="00B85E01">
        <w:rPr>
          <w:rFonts w:ascii="Tahoma" w:hAnsi="Tahoma" w:cs="Tahoma"/>
          <w:sz w:val="17"/>
          <w:szCs w:val="17"/>
        </w:rPr>
        <w:t xml:space="preserve"> der er kendskab hertil eller det registreres som sådan af de kompetente myndigheder.</w:t>
      </w:r>
    </w:p>
    <w:p w14:paraId="0E94D6F8" w14:textId="77777777" w:rsidR="00D57B29" w:rsidRPr="00D57B29" w:rsidRDefault="00D57B29" w:rsidP="00D57B29">
      <w:pPr>
        <w:rPr>
          <w:rFonts w:ascii="Tahoma" w:hAnsi="Tahoma" w:cs="Tahoma"/>
          <w:sz w:val="17"/>
          <w:szCs w:val="17"/>
        </w:rPr>
      </w:pPr>
    </w:p>
    <w:p w14:paraId="7F0797E5" w14:textId="77777777" w:rsidR="00D57B29" w:rsidRPr="00B85E01" w:rsidRDefault="00D57B29" w:rsidP="00B85E01">
      <w:pPr>
        <w:pStyle w:val="Listeafsnit"/>
        <w:numPr>
          <w:ilvl w:val="0"/>
          <w:numId w:val="15"/>
        </w:numPr>
        <w:rPr>
          <w:rFonts w:ascii="Tahoma" w:hAnsi="Tahoma" w:cs="Tahoma"/>
          <w:b/>
          <w:bCs/>
          <w:sz w:val="17"/>
          <w:szCs w:val="17"/>
        </w:rPr>
      </w:pPr>
      <w:r w:rsidRPr="00B85E01">
        <w:rPr>
          <w:rFonts w:ascii="Tahoma" w:hAnsi="Tahoma" w:cs="Tahoma"/>
          <w:b/>
          <w:bCs/>
          <w:sz w:val="17"/>
          <w:szCs w:val="17"/>
        </w:rPr>
        <w:t>Farligt gods</w:t>
      </w:r>
    </w:p>
    <w:p w14:paraId="615B280C" w14:textId="77777777" w:rsidR="00D57B29" w:rsidRPr="00D57B29" w:rsidRDefault="00D57B29" w:rsidP="00D57B29">
      <w:pPr>
        <w:rPr>
          <w:rFonts w:ascii="Tahoma" w:hAnsi="Tahoma" w:cs="Tahoma"/>
          <w:sz w:val="17"/>
          <w:szCs w:val="17"/>
        </w:rPr>
      </w:pPr>
    </w:p>
    <w:p w14:paraId="011C37F1" w14:textId="77777777" w:rsidR="00D57B29" w:rsidRPr="00B85E01" w:rsidRDefault="00D57B29" w:rsidP="00B85E01">
      <w:pPr>
        <w:pStyle w:val="Listeafsnit"/>
        <w:numPr>
          <w:ilvl w:val="1"/>
          <w:numId w:val="15"/>
        </w:numPr>
        <w:rPr>
          <w:rFonts w:ascii="Tahoma" w:hAnsi="Tahoma" w:cs="Tahoma"/>
          <w:sz w:val="17"/>
          <w:szCs w:val="17"/>
        </w:rPr>
      </w:pPr>
      <w:r w:rsidRPr="00B85E01">
        <w:rPr>
          <w:rFonts w:ascii="Tahoma" w:hAnsi="Tahoma" w:cs="Tahoma"/>
          <w:sz w:val="17"/>
          <w:szCs w:val="17"/>
        </w:rPr>
        <w:t xml:space="preserve">Farligt gods: Stoffer og genstande, som ikke må transporteres i henhold til </w:t>
      </w:r>
      <w:ins w:id="51" w:author="Camilla Djernes" w:date="2024-09-09T09:16:00Z">
        <w:r w:rsidR="006865CF">
          <w:rPr>
            <w:rFonts w:ascii="Tahoma" w:hAnsi="Tahoma" w:cs="Tahoma"/>
            <w:sz w:val="17"/>
            <w:szCs w:val="17"/>
          </w:rPr>
          <w:t>Reglement for national og international befordring af farligt gods med jernbane</w:t>
        </w:r>
      </w:ins>
      <w:ins w:id="52" w:author="Camilla Djernes" w:date="2024-09-09T09:17:00Z">
        <w:r w:rsidR="006865CF">
          <w:rPr>
            <w:rFonts w:ascii="Tahoma" w:hAnsi="Tahoma" w:cs="Tahoma"/>
            <w:sz w:val="17"/>
            <w:szCs w:val="17"/>
          </w:rPr>
          <w:t xml:space="preserve"> (</w:t>
        </w:r>
      </w:ins>
      <w:r w:rsidRPr="00B85E01">
        <w:rPr>
          <w:rFonts w:ascii="Tahoma" w:hAnsi="Tahoma" w:cs="Tahoma"/>
          <w:sz w:val="17"/>
          <w:szCs w:val="17"/>
        </w:rPr>
        <w:t>RID</w:t>
      </w:r>
      <w:ins w:id="53" w:author="Camilla Djernes" w:date="2024-09-09T09:17:00Z">
        <w:r w:rsidR="006865CF">
          <w:rPr>
            <w:rFonts w:ascii="Tahoma" w:hAnsi="Tahoma" w:cs="Tahoma"/>
            <w:sz w:val="17"/>
            <w:szCs w:val="17"/>
          </w:rPr>
          <w:t>)</w:t>
        </w:r>
      </w:ins>
      <w:r w:rsidRPr="00B85E01">
        <w:rPr>
          <w:rFonts w:ascii="Tahoma" w:hAnsi="Tahoma" w:cs="Tahoma"/>
          <w:sz w:val="17"/>
          <w:szCs w:val="17"/>
        </w:rPr>
        <w:t>, eller kun må transporteres i henhold til betingelser, der er fastsat i RID.</w:t>
      </w:r>
    </w:p>
    <w:p w14:paraId="329ADB63" w14:textId="77777777" w:rsidR="00D57B29" w:rsidRPr="00D57B29" w:rsidRDefault="00D57B29" w:rsidP="00D57B29">
      <w:pPr>
        <w:rPr>
          <w:rFonts w:ascii="Tahoma" w:hAnsi="Tahoma" w:cs="Tahoma"/>
          <w:sz w:val="17"/>
          <w:szCs w:val="17"/>
        </w:rPr>
      </w:pPr>
    </w:p>
    <w:p w14:paraId="79DF3FB3" w14:textId="77777777" w:rsidR="00B85E01" w:rsidRDefault="00D57B29" w:rsidP="00D57B29">
      <w:pPr>
        <w:pStyle w:val="Listeafsnit"/>
        <w:numPr>
          <w:ilvl w:val="1"/>
          <w:numId w:val="15"/>
        </w:numPr>
        <w:rPr>
          <w:rFonts w:ascii="Tahoma" w:hAnsi="Tahoma" w:cs="Tahoma"/>
          <w:sz w:val="17"/>
          <w:szCs w:val="17"/>
        </w:rPr>
      </w:pPr>
      <w:r w:rsidRPr="00B85E01">
        <w:rPr>
          <w:rFonts w:ascii="Tahoma" w:hAnsi="Tahoma" w:cs="Tahoma"/>
          <w:sz w:val="17"/>
          <w:szCs w:val="17"/>
        </w:rPr>
        <w:t>Ulykker i forbindelse med transport af farligt gods: Enhver ulykke eller hændelse, der skal indberettes i henhold til kapitel 1.8.5 i RID.</w:t>
      </w:r>
    </w:p>
    <w:p w14:paraId="049BC076" w14:textId="77777777" w:rsidR="00B85E01" w:rsidRPr="00B85E01" w:rsidRDefault="00B85E01" w:rsidP="00B85E01">
      <w:pPr>
        <w:pStyle w:val="Listeafsnit"/>
        <w:rPr>
          <w:rFonts w:ascii="Tahoma" w:hAnsi="Tahoma" w:cs="Tahoma"/>
          <w:sz w:val="17"/>
          <w:szCs w:val="17"/>
        </w:rPr>
      </w:pPr>
    </w:p>
    <w:p w14:paraId="6633257D" w14:textId="77777777" w:rsidR="00D57B29" w:rsidRPr="00B85E01" w:rsidRDefault="00D57B29" w:rsidP="00D57B29">
      <w:pPr>
        <w:pStyle w:val="Listeafsnit"/>
        <w:numPr>
          <w:ilvl w:val="1"/>
          <w:numId w:val="15"/>
        </w:numPr>
        <w:rPr>
          <w:rFonts w:ascii="Tahoma" w:hAnsi="Tahoma" w:cs="Tahoma"/>
          <w:sz w:val="17"/>
          <w:szCs w:val="17"/>
        </w:rPr>
      </w:pPr>
      <w:r w:rsidRPr="00B85E01">
        <w:rPr>
          <w:rFonts w:ascii="Tahoma" w:hAnsi="Tahoma" w:cs="Tahoma"/>
          <w:sz w:val="17"/>
          <w:szCs w:val="17"/>
        </w:rPr>
        <w:t>Ulykker i forbindelse med transport af farligt gods med udslip: Enhver ulykke eller hændelse, der skal indberettes i henhold til kapitel 1.8.5 i RID og hvor der er sket udslip af farligt gods.</w:t>
      </w:r>
    </w:p>
    <w:p w14:paraId="53321635" w14:textId="77777777" w:rsidR="00D57B29" w:rsidRPr="00D57B29" w:rsidRDefault="00D57B29" w:rsidP="00D57B29">
      <w:pPr>
        <w:rPr>
          <w:rFonts w:ascii="Tahoma" w:hAnsi="Tahoma" w:cs="Tahoma"/>
          <w:sz w:val="17"/>
          <w:szCs w:val="17"/>
        </w:rPr>
      </w:pPr>
    </w:p>
    <w:p w14:paraId="438ADB60" w14:textId="77777777" w:rsidR="00D57B29" w:rsidRPr="00E52312" w:rsidRDefault="00D57B29" w:rsidP="00E52312">
      <w:pPr>
        <w:pStyle w:val="Listeafsnit"/>
        <w:numPr>
          <w:ilvl w:val="0"/>
          <w:numId w:val="15"/>
        </w:numPr>
        <w:rPr>
          <w:rFonts w:ascii="Tahoma" w:hAnsi="Tahoma" w:cs="Tahoma"/>
          <w:b/>
          <w:bCs/>
          <w:sz w:val="17"/>
          <w:szCs w:val="17"/>
        </w:rPr>
      </w:pPr>
      <w:r w:rsidRPr="00E52312">
        <w:rPr>
          <w:rFonts w:ascii="Tahoma" w:hAnsi="Tahoma" w:cs="Tahoma"/>
          <w:b/>
          <w:bCs/>
          <w:sz w:val="17"/>
          <w:szCs w:val="17"/>
        </w:rPr>
        <w:t xml:space="preserve">Forløbere </w:t>
      </w:r>
      <w:r w:rsidR="00553712" w:rsidRPr="00E52312">
        <w:rPr>
          <w:rFonts w:ascii="Tahoma" w:hAnsi="Tahoma" w:cs="Tahoma"/>
          <w:b/>
          <w:bCs/>
          <w:sz w:val="17"/>
          <w:szCs w:val="17"/>
        </w:rPr>
        <w:t xml:space="preserve">for </w:t>
      </w:r>
      <w:r w:rsidRPr="00E52312">
        <w:rPr>
          <w:rFonts w:ascii="Tahoma" w:hAnsi="Tahoma" w:cs="Tahoma"/>
          <w:b/>
          <w:bCs/>
          <w:sz w:val="17"/>
          <w:szCs w:val="17"/>
        </w:rPr>
        <w:t>ulykker</w:t>
      </w:r>
    </w:p>
    <w:p w14:paraId="410ECFD6" w14:textId="77777777" w:rsidR="00D57B29" w:rsidRPr="00D57B29" w:rsidRDefault="00D57B29" w:rsidP="00D57B29">
      <w:pPr>
        <w:rPr>
          <w:rFonts w:ascii="Tahoma" w:hAnsi="Tahoma" w:cs="Tahoma"/>
          <w:sz w:val="17"/>
          <w:szCs w:val="17"/>
        </w:rPr>
      </w:pPr>
    </w:p>
    <w:p w14:paraId="70481609" w14:textId="77777777" w:rsidR="00E52312" w:rsidRDefault="00E52312" w:rsidP="00E52312">
      <w:pPr>
        <w:pStyle w:val="Listeafsnit"/>
        <w:numPr>
          <w:ilvl w:val="1"/>
          <w:numId w:val="15"/>
        </w:numPr>
        <w:rPr>
          <w:rFonts w:ascii="Tahoma" w:hAnsi="Tahoma" w:cs="Tahoma"/>
          <w:sz w:val="17"/>
          <w:szCs w:val="17"/>
        </w:rPr>
      </w:pPr>
      <w:r>
        <w:rPr>
          <w:rFonts w:ascii="Tahoma" w:hAnsi="Tahoma" w:cs="Tahoma"/>
          <w:sz w:val="17"/>
          <w:szCs w:val="17"/>
        </w:rPr>
        <w:t xml:space="preserve">Forløbere for ulykker: </w:t>
      </w:r>
      <w:r w:rsidR="00D57B29" w:rsidRPr="00E52312">
        <w:rPr>
          <w:rFonts w:ascii="Tahoma" w:hAnsi="Tahoma" w:cs="Tahoma"/>
          <w:sz w:val="17"/>
          <w:szCs w:val="17"/>
        </w:rPr>
        <w:t xml:space="preserve">Ved forløbere </w:t>
      </w:r>
      <w:r w:rsidR="00553712" w:rsidRPr="00E52312">
        <w:rPr>
          <w:rFonts w:ascii="Tahoma" w:hAnsi="Tahoma" w:cs="Tahoma"/>
          <w:sz w:val="17"/>
          <w:szCs w:val="17"/>
        </w:rPr>
        <w:t>for</w:t>
      </w:r>
      <w:r w:rsidR="00D57B29" w:rsidRPr="00E52312">
        <w:rPr>
          <w:rFonts w:ascii="Tahoma" w:hAnsi="Tahoma" w:cs="Tahoma"/>
          <w:sz w:val="17"/>
          <w:szCs w:val="17"/>
        </w:rPr>
        <w:t xml:space="preserve"> ulykker forstås en begivenhed på jernbaneområdet, der ikke har medført en ulykke, men som kunne have fået betydning for jernbanesikkerheden.</w:t>
      </w:r>
    </w:p>
    <w:p w14:paraId="18825A8C" w14:textId="77777777" w:rsidR="00E52312" w:rsidRDefault="00E52312" w:rsidP="00E52312">
      <w:pPr>
        <w:pStyle w:val="Listeafsnit"/>
        <w:rPr>
          <w:rFonts w:ascii="Tahoma" w:hAnsi="Tahoma" w:cs="Tahoma"/>
          <w:sz w:val="17"/>
          <w:szCs w:val="17"/>
        </w:rPr>
      </w:pPr>
    </w:p>
    <w:p w14:paraId="5BD86953" w14:textId="77777777" w:rsidR="00E52312" w:rsidRDefault="00D57B29" w:rsidP="00E52312">
      <w:pPr>
        <w:pStyle w:val="Listeafsnit"/>
        <w:numPr>
          <w:ilvl w:val="1"/>
          <w:numId w:val="15"/>
        </w:numPr>
        <w:rPr>
          <w:rFonts w:ascii="Tahoma" w:hAnsi="Tahoma" w:cs="Tahoma"/>
          <w:sz w:val="17"/>
          <w:szCs w:val="17"/>
        </w:rPr>
      </w:pPr>
      <w:r w:rsidRPr="00E52312">
        <w:rPr>
          <w:rFonts w:ascii="Tahoma" w:hAnsi="Tahoma" w:cs="Tahoma"/>
          <w:sz w:val="17"/>
          <w:szCs w:val="17"/>
        </w:rPr>
        <w:t xml:space="preserve">Skinnebrud – større: Enhver skinne, som er gået i to eller flere stykker, eller enhver </w:t>
      </w:r>
      <w:r w:rsidR="00E52312" w:rsidRPr="00E52312">
        <w:rPr>
          <w:rFonts w:ascii="Tahoma" w:hAnsi="Tahoma" w:cs="Tahoma"/>
          <w:sz w:val="17"/>
          <w:szCs w:val="17"/>
        </w:rPr>
        <w:t>skinne</w:t>
      </w:r>
      <w:r w:rsidRPr="00E52312">
        <w:rPr>
          <w:rFonts w:ascii="Tahoma" w:hAnsi="Tahoma" w:cs="Tahoma"/>
          <w:sz w:val="17"/>
          <w:szCs w:val="17"/>
        </w:rPr>
        <w:t>, hvorfra der løsriver sig et stykke metal, der efterlader et hul på mere end 50 mm længde og mere end 10 mm dybde på kørefladen.</w:t>
      </w:r>
    </w:p>
    <w:p w14:paraId="184D8566" w14:textId="77777777" w:rsidR="00E52312" w:rsidRPr="00E52312" w:rsidRDefault="00E52312" w:rsidP="00E52312">
      <w:pPr>
        <w:pStyle w:val="Listeafsnit"/>
        <w:rPr>
          <w:rFonts w:ascii="Tahoma" w:hAnsi="Tahoma" w:cs="Tahoma"/>
          <w:sz w:val="17"/>
          <w:szCs w:val="17"/>
        </w:rPr>
      </w:pPr>
    </w:p>
    <w:p w14:paraId="71035146" w14:textId="77777777" w:rsidR="00E52312" w:rsidRDefault="00D57B29" w:rsidP="00D57B29">
      <w:pPr>
        <w:pStyle w:val="Listeafsnit"/>
        <w:numPr>
          <w:ilvl w:val="1"/>
          <w:numId w:val="15"/>
        </w:numPr>
        <w:rPr>
          <w:rFonts w:ascii="Tahoma" w:hAnsi="Tahoma" w:cs="Tahoma"/>
          <w:sz w:val="17"/>
          <w:szCs w:val="17"/>
        </w:rPr>
      </w:pPr>
      <w:r w:rsidRPr="00E52312">
        <w:rPr>
          <w:rFonts w:ascii="Tahoma" w:hAnsi="Tahoma" w:cs="Tahoma"/>
          <w:sz w:val="17"/>
          <w:szCs w:val="17"/>
        </w:rPr>
        <w:t>Skinnebrud – mindre: Enhver skinne, som udgør en fare og det entydigt kan måles, hvornår de er farlige, f.eks. ved at sporet lukkes eller hastigheden reducere</w:t>
      </w:r>
      <w:r w:rsidR="00E52312">
        <w:rPr>
          <w:rFonts w:ascii="Tahoma" w:hAnsi="Tahoma" w:cs="Tahoma"/>
          <w:sz w:val="17"/>
          <w:szCs w:val="17"/>
        </w:rPr>
        <w:t xml:space="preserve">. </w:t>
      </w:r>
    </w:p>
    <w:p w14:paraId="2751E59D" w14:textId="77777777" w:rsidR="00E52312" w:rsidRPr="00E52312" w:rsidRDefault="00E52312" w:rsidP="00E52312">
      <w:pPr>
        <w:pStyle w:val="Listeafsnit"/>
        <w:rPr>
          <w:rFonts w:ascii="Tahoma" w:hAnsi="Tahoma" w:cs="Tahoma"/>
          <w:sz w:val="17"/>
          <w:szCs w:val="17"/>
        </w:rPr>
      </w:pPr>
    </w:p>
    <w:p w14:paraId="0BE28331" w14:textId="77777777" w:rsidR="00E52312" w:rsidRDefault="00D57B29" w:rsidP="00D57B29">
      <w:pPr>
        <w:pStyle w:val="Listeafsnit"/>
        <w:numPr>
          <w:ilvl w:val="1"/>
          <w:numId w:val="15"/>
        </w:numPr>
        <w:rPr>
          <w:rFonts w:ascii="Tahoma" w:hAnsi="Tahoma" w:cs="Tahoma"/>
          <w:sz w:val="17"/>
          <w:szCs w:val="17"/>
        </w:rPr>
      </w:pPr>
      <w:r w:rsidRPr="00E52312">
        <w:rPr>
          <w:rFonts w:ascii="Tahoma" w:hAnsi="Tahoma" w:cs="Tahoma"/>
          <w:sz w:val="17"/>
          <w:szCs w:val="17"/>
        </w:rPr>
        <w:t>Sikkerhedsfarlige sporbeliggenhedsfejl: Fejl i sporlegemet og sporgeometrien knyttet til solkurver, spordeformationer og punktfejl i skinnernes højde og sporbeliggenhed, der af sikkerhedshensyn kræver omgående indskrænkninger i driftsforholdene.</w:t>
      </w:r>
    </w:p>
    <w:p w14:paraId="0BCFA966" w14:textId="77777777" w:rsidR="00E52312" w:rsidRPr="00E52312" w:rsidRDefault="00E52312" w:rsidP="00E52312">
      <w:pPr>
        <w:pStyle w:val="Listeafsnit"/>
        <w:rPr>
          <w:rFonts w:ascii="Tahoma" w:hAnsi="Tahoma" w:cs="Tahoma"/>
          <w:sz w:val="17"/>
          <w:szCs w:val="17"/>
        </w:rPr>
      </w:pPr>
    </w:p>
    <w:p w14:paraId="38A2632E" w14:textId="77777777" w:rsidR="00495FE4" w:rsidRDefault="00D57B29" w:rsidP="00D57B29">
      <w:pPr>
        <w:pStyle w:val="Listeafsnit"/>
        <w:numPr>
          <w:ilvl w:val="1"/>
          <w:numId w:val="15"/>
        </w:numPr>
        <w:rPr>
          <w:rFonts w:ascii="Tahoma" w:hAnsi="Tahoma" w:cs="Tahoma"/>
          <w:sz w:val="17"/>
          <w:szCs w:val="17"/>
        </w:rPr>
      </w:pPr>
      <w:r w:rsidRPr="00E52312">
        <w:rPr>
          <w:rFonts w:ascii="Tahoma" w:hAnsi="Tahoma" w:cs="Tahoma"/>
          <w:sz w:val="17"/>
          <w:szCs w:val="17"/>
        </w:rPr>
        <w:t>Teknisk signalfejl: Enhver teknisk fejl i signalsystemet, som medfører et mindre restriktivt signal end krævet.</w:t>
      </w:r>
    </w:p>
    <w:p w14:paraId="48C3AD3C" w14:textId="77777777" w:rsidR="00495FE4" w:rsidRPr="00495FE4" w:rsidRDefault="00495FE4" w:rsidP="00495FE4">
      <w:pPr>
        <w:pStyle w:val="Listeafsnit"/>
        <w:rPr>
          <w:rFonts w:ascii="Tahoma" w:hAnsi="Tahoma" w:cs="Tahoma"/>
          <w:sz w:val="17"/>
          <w:szCs w:val="17"/>
        </w:rPr>
      </w:pPr>
    </w:p>
    <w:p w14:paraId="15D9A241" w14:textId="77777777" w:rsidR="00495FE4" w:rsidRDefault="00D57B29" w:rsidP="00D57B29">
      <w:pPr>
        <w:pStyle w:val="Listeafsnit"/>
        <w:numPr>
          <w:ilvl w:val="1"/>
          <w:numId w:val="15"/>
        </w:numPr>
        <w:rPr>
          <w:rFonts w:ascii="Tahoma" w:hAnsi="Tahoma" w:cs="Tahoma"/>
          <w:sz w:val="17"/>
          <w:szCs w:val="17"/>
        </w:rPr>
      </w:pPr>
      <w:r w:rsidRPr="00495FE4">
        <w:rPr>
          <w:rFonts w:ascii="Tahoma" w:hAnsi="Tahoma" w:cs="Tahoma"/>
          <w:sz w:val="17"/>
          <w:szCs w:val="17"/>
        </w:rPr>
        <w:t>Defekte hjul på jernbanekøretøjer – Brud: Brud, der påvirker hjulet, og dermed skaber risiko for ulykker i form af afsporing eller sammenstød. Bruddet skal medføre en øjeblikkelig udtagning af jernbanekøretøjet af togdriften.</w:t>
      </w:r>
    </w:p>
    <w:p w14:paraId="593247B7" w14:textId="77777777" w:rsidR="00495FE4" w:rsidRPr="00495FE4" w:rsidRDefault="00495FE4" w:rsidP="00495FE4">
      <w:pPr>
        <w:pStyle w:val="Listeafsnit"/>
        <w:rPr>
          <w:rFonts w:ascii="Tahoma" w:hAnsi="Tahoma" w:cs="Tahoma"/>
          <w:sz w:val="17"/>
          <w:szCs w:val="17"/>
        </w:rPr>
      </w:pPr>
    </w:p>
    <w:p w14:paraId="78F628D8" w14:textId="77777777" w:rsidR="00132ED7" w:rsidRDefault="00D57B29" w:rsidP="00D57B29">
      <w:pPr>
        <w:pStyle w:val="Listeafsnit"/>
        <w:numPr>
          <w:ilvl w:val="1"/>
          <w:numId w:val="15"/>
        </w:numPr>
        <w:rPr>
          <w:rFonts w:ascii="Tahoma" w:hAnsi="Tahoma" w:cs="Tahoma"/>
          <w:sz w:val="17"/>
          <w:szCs w:val="17"/>
        </w:rPr>
      </w:pPr>
      <w:r w:rsidRPr="00495FE4">
        <w:rPr>
          <w:rFonts w:ascii="Tahoma" w:hAnsi="Tahoma" w:cs="Tahoma"/>
          <w:sz w:val="17"/>
          <w:szCs w:val="17"/>
        </w:rPr>
        <w:t>Defekt aksel på jernbanekøretøjer – Brud: Brud, der påvirker akslen, og dermed skaber risiko for ulykker i form af afsporing eller sammenstød. Bruddet skal medføre, at jernbanekøretøjet øjeblikkelig tages ud af togdriften.</w:t>
      </w:r>
    </w:p>
    <w:p w14:paraId="1689DFDB" w14:textId="77777777" w:rsidR="00132ED7" w:rsidRPr="00132ED7" w:rsidRDefault="00132ED7" w:rsidP="00132ED7">
      <w:pPr>
        <w:pStyle w:val="Listeafsnit"/>
        <w:rPr>
          <w:rFonts w:ascii="Tahoma" w:hAnsi="Tahoma" w:cs="Tahoma"/>
          <w:sz w:val="17"/>
          <w:szCs w:val="17"/>
        </w:rPr>
      </w:pPr>
    </w:p>
    <w:p w14:paraId="425D91ED" w14:textId="77777777" w:rsidR="00132ED7" w:rsidRDefault="00D57B29" w:rsidP="00D57B29">
      <w:pPr>
        <w:pStyle w:val="Listeafsnit"/>
        <w:numPr>
          <w:ilvl w:val="1"/>
          <w:numId w:val="15"/>
        </w:numPr>
        <w:rPr>
          <w:rFonts w:ascii="Tahoma" w:hAnsi="Tahoma" w:cs="Tahoma"/>
          <w:sz w:val="17"/>
          <w:szCs w:val="17"/>
        </w:rPr>
      </w:pPr>
      <w:r w:rsidRPr="00132ED7">
        <w:rPr>
          <w:rFonts w:ascii="Tahoma" w:hAnsi="Tahoma" w:cs="Tahoma"/>
          <w:sz w:val="17"/>
          <w:szCs w:val="17"/>
        </w:rPr>
        <w:t>Defekte hjul på jernbanekøretøjer – Anden årsag end brud: Andre årsager end brud, der påvirker hjulet, og dermed skaber risiko for ulykker i form af afsporing eller sammenstød. Defekten skal medføre, at jernbanekøretøjet øjeblikkelig tages ud af togdriften.</w:t>
      </w:r>
    </w:p>
    <w:p w14:paraId="1AB401DF" w14:textId="77777777" w:rsidR="00132ED7" w:rsidRPr="00132ED7" w:rsidRDefault="00132ED7" w:rsidP="00132ED7">
      <w:pPr>
        <w:pStyle w:val="Listeafsnit"/>
        <w:rPr>
          <w:rFonts w:ascii="Tahoma" w:hAnsi="Tahoma" w:cs="Tahoma"/>
          <w:sz w:val="17"/>
          <w:szCs w:val="17"/>
        </w:rPr>
      </w:pPr>
    </w:p>
    <w:p w14:paraId="06B89A83" w14:textId="77777777" w:rsidR="00132ED7" w:rsidRDefault="00D57B29" w:rsidP="00D57B29">
      <w:pPr>
        <w:pStyle w:val="Listeafsnit"/>
        <w:numPr>
          <w:ilvl w:val="1"/>
          <w:numId w:val="15"/>
        </w:numPr>
        <w:rPr>
          <w:rFonts w:ascii="Tahoma" w:hAnsi="Tahoma" w:cs="Tahoma"/>
          <w:sz w:val="17"/>
          <w:szCs w:val="17"/>
        </w:rPr>
      </w:pPr>
      <w:r w:rsidRPr="00132ED7">
        <w:rPr>
          <w:rFonts w:ascii="Tahoma" w:hAnsi="Tahoma" w:cs="Tahoma"/>
          <w:sz w:val="17"/>
          <w:szCs w:val="17"/>
        </w:rPr>
        <w:t xml:space="preserve"> Defekt aksel på jernbanekøretøjer – Anden årsag end brud: Andre årsager end brud, der påvirker akslen, og dermed skaber risiko for ulykker i form af afsporing eller sammenstød. Defekten skal medføre, at jernbanekøretøjet øjeblikkelig tages ud af togdriften.</w:t>
      </w:r>
    </w:p>
    <w:p w14:paraId="730C468A" w14:textId="77777777" w:rsidR="00132ED7" w:rsidRPr="00132ED7" w:rsidRDefault="00132ED7" w:rsidP="00132ED7">
      <w:pPr>
        <w:pStyle w:val="Listeafsnit"/>
        <w:rPr>
          <w:rFonts w:ascii="Tahoma" w:hAnsi="Tahoma" w:cs="Tahoma"/>
          <w:sz w:val="17"/>
          <w:szCs w:val="17"/>
        </w:rPr>
      </w:pPr>
    </w:p>
    <w:p w14:paraId="38FB09C1" w14:textId="77777777" w:rsidR="00132ED7" w:rsidRDefault="00D57B29" w:rsidP="00D57B29">
      <w:pPr>
        <w:pStyle w:val="Listeafsnit"/>
        <w:numPr>
          <w:ilvl w:val="1"/>
          <w:numId w:val="15"/>
        </w:numPr>
        <w:rPr>
          <w:rFonts w:ascii="Tahoma" w:hAnsi="Tahoma" w:cs="Tahoma"/>
          <w:sz w:val="17"/>
          <w:szCs w:val="17"/>
        </w:rPr>
      </w:pPr>
      <w:proofErr w:type="spellStart"/>
      <w:r w:rsidRPr="00132ED7">
        <w:rPr>
          <w:rFonts w:ascii="Tahoma" w:hAnsi="Tahoma" w:cs="Tahoma"/>
          <w:sz w:val="17"/>
          <w:szCs w:val="17"/>
        </w:rPr>
        <w:lastRenderedPageBreak/>
        <w:t>Signalforbikørsel</w:t>
      </w:r>
      <w:proofErr w:type="spellEnd"/>
      <w:r w:rsidRPr="00132ED7">
        <w:rPr>
          <w:rFonts w:ascii="Tahoma" w:hAnsi="Tahoma" w:cs="Tahoma"/>
          <w:sz w:val="17"/>
          <w:szCs w:val="17"/>
        </w:rPr>
        <w:t xml:space="preserve"> (tog) – forbi farepunkt: At køre længere frem end tilladt/</w:t>
      </w:r>
      <w:proofErr w:type="spellStart"/>
      <w:r w:rsidRPr="00132ED7">
        <w:rPr>
          <w:rFonts w:ascii="Tahoma" w:hAnsi="Tahoma" w:cs="Tahoma"/>
          <w:sz w:val="17"/>
          <w:szCs w:val="17"/>
        </w:rPr>
        <w:t>forbikørsel</w:t>
      </w:r>
      <w:proofErr w:type="spellEnd"/>
      <w:r w:rsidRPr="00132ED7">
        <w:rPr>
          <w:rFonts w:ascii="Tahoma" w:hAnsi="Tahoma" w:cs="Tahoma"/>
          <w:sz w:val="17"/>
          <w:szCs w:val="17"/>
        </w:rPr>
        <w:t xml:space="preserve"> af punkt uden kør</w:t>
      </w:r>
      <w:r w:rsidR="00735725" w:rsidRPr="00132ED7">
        <w:rPr>
          <w:rFonts w:ascii="Tahoma" w:hAnsi="Tahoma" w:cs="Tahoma"/>
          <w:sz w:val="17"/>
          <w:szCs w:val="17"/>
        </w:rPr>
        <w:t>e</w:t>
      </w:r>
      <w:r w:rsidRPr="00132ED7">
        <w:rPr>
          <w:rFonts w:ascii="Tahoma" w:hAnsi="Tahoma" w:cs="Tahoma"/>
          <w:sz w:val="17"/>
          <w:szCs w:val="17"/>
        </w:rPr>
        <w:t>tilladelse, så toget vil være i fare for at blive involveret i en jernbaneulykke. Farepunktet er ofte defineret i togkontrolsystemet.</w:t>
      </w:r>
    </w:p>
    <w:p w14:paraId="11B20111" w14:textId="77777777" w:rsidR="00132ED7" w:rsidRPr="00132ED7" w:rsidRDefault="00132ED7" w:rsidP="00132ED7">
      <w:pPr>
        <w:pStyle w:val="Listeafsnit"/>
        <w:rPr>
          <w:rFonts w:ascii="Tahoma" w:hAnsi="Tahoma" w:cs="Tahoma"/>
          <w:sz w:val="17"/>
          <w:szCs w:val="17"/>
        </w:rPr>
      </w:pPr>
    </w:p>
    <w:p w14:paraId="74DF9561" w14:textId="77777777" w:rsidR="00132ED7" w:rsidRDefault="00D57B29" w:rsidP="00D57B29">
      <w:pPr>
        <w:pStyle w:val="Listeafsnit"/>
        <w:numPr>
          <w:ilvl w:val="1"/>
          <w:numId w:val="15"/>
        </w:numPr>
        <w:rPr>
          <w:rFonts w:ascii="Tahoma" w:hAnsi="Tahoma" w:cs="Tahoma"/>
          <w:sz w:val="17"/>
          <w:szCs w:val="17"/>
        </w:rPr>
      </w:pPr>
      <w:proofErr w:type="spellStart"/>
      <w:r w:rsidRPr="00132ED7">
        <w:rPr>
          <w:rFonts w:ascii="Tahoma" w:hAnsi="Tahoma" w:cs="Tahoma"/>
          <w:sz w:val="17"/>
          <w:szCs w:val="17"/>
        </w:rPr>
        <w:t>Signalforbikørsel</w:t>
      </w:r>
      <w:proofErr w:type="spellEnd"/>
      <w:r w:rsidRPr="00132ED7">
        <w:rPr>
          <w:rFonts w:ascii="Tahoma" w:hAnsi="Tahoma" w:cs="Tahoma"/>
          <w:sz w:val="17"/>
          <w:szCs w:val="17"/>
        </w:rPr>
        <w:t xml:space="preserve"> (tog) – ikke forbi farepunkt: At køre længere frem end tilladt/</w:t>
      </w:r>
      <w:proofErr w:type="spellStart"/>
      <w:r w:rsidRPr="00132ED7">
        <w:rPr>
          <w:rFonts w:ascii="Tahoma" w:hAnsi="Tahoma" w:cs="Tahoma"/>
          <w:sz w:val="17"/>
          <w:szCs w:val="17"/>
        </w:rPr>
        <w:t>forbikørsel</w:t>
      </w:r>
      <w:proofErr w:type="spellEnd"/>
      <w:r w:rsidRPr="00132ED7">
        <w:rPr>
          <w:rFonts w:ascii="Tahoma" w:hAnsi="Tahoma" w:cs="Tahoma"/>
          <w:sz w:val="17"/>
          <w:szCs w:val="17"/>
        </w:rPr>
        <w:t xml:space="preserve"> af punkt uden kør</w:t>
      </w:r>
      <w:r w:rsidR="00735725" w:rsidRPr="00132ED7">
        <w:rPr>
          <w:rFonts w:ascii="Tahoma" w:hAnsi="Tahoma" w:cs="Tahoma"/>
          <w:sz w:val="17"/>
          <w:szCs w:val="17"/>
        </w:rPr>
        <w:t>e</w:t>
      </w:r>
      <w:r w:rsidRPr="00132ED7">
        <w:rPr>
          <w:rFonts w:ascii="Tahoma" w:hAnsi="Tahoma" w:cs="Tahoma"/>
          <w:sz w:val="17"/>
          <w:szCs w:val="17"/>
        </w:rPr>
        <w:t>tilladelse, men hvor farepunktet ikke passeres.</w:t>
      </w:r>
    </w:p>
    <w:p w14:paraId="4072B0E2" w14:textId="77777777" w:rsidR="00132ED7" w:rsidRPr="00132ED7" w:rsidRDefault="00132ED7" w:rsidP="00132ED7">
      <w:pPr>
        <w:pStyle w:val="Listeafsnit"/>
        <w:rPr>
          <w:rFonts w:ascii="Tahoma" w:hAnsi="Tahoma" w:cs="Tahoma"/>
          <w:sz w:val="17"/>
          <w:szCs w:val="17"/>
        </w:rPr>
      </w:pPr>
    </w:p>
    <w:p w14:paraId="0AF8B7AE" w14:textId="77777777" w:rsidR="00132ED7" w:rsidRDefault="00D57B29" w:rsidP="00D57B29">
      <w:pPr>
        <w:pStyle w:val="Listeafsnit"/>
        <w:numPr>
          <w:ilvl w:val="1"/>
          <w:numId w:val="15"/>
        </w:numPr>
        <w:rPr>
          <w:rFonts w:ascii="Tahoma" w:hAnsi="Tahoma" w:cs="Tahoma"/>
          <w:sz w:val="17"/>
          <w:szCs w:val="17"/>
        </w:rPr>
      </w:pPr>
      <w:proofErr w:type="spellStart"/>
      <w:r w:rsidRPr="00132ED7">
        <w:rPr>
          <w:rFonts w:ascii="Tahoma" w:hAnsi="Tahoma" w:cs="Tahoma"/>
          <w:sz w:val="17"/>
          <w:szCs w:val="17"/>
        </w:rPr>
        <w:t>Signalforbikørsel</w:t>
      </w:r>
      <w:proofErr w:type="spellEnd"/>
      <w:r w:rsidRPr="00132ED7">
        <w:rPr>
          <w:rFonts w:ascii="Tahoma" w:hAnsi="Tahoma" w:cs="Tahoma"/>
          <w:sz w:val="17"/>
          <w:szCs w:val="17"/>
        </w:rPr>
        <w:t xml:space="preserve"> (</w:t>
      </w:r>
      <w:r w:rsidR="009B08D8" w:rsidRPr="00132ED7">
        <w:rPr>
          <w:rFonts w:ascii="Tahoma" w:hAnsi="Tahoma" w:cs="Tahoma"/>
          <w:sz w:val="17"/>
          <w:szCs w:val="17"/>
        </w:rPr>
        <w:t>ikke tog)</w:t>
      </w:r>
      <w:r w:rsidRPr="00132ED7">
        <w:rPr>
          <w:rFonts w:ascii="Tahoma" w:hAnsi="Tahoma" w:cs="Tahoma"/>
          <w:sz w:val="17"/>
          <w:szCs w:val="17"/>
        </w:rPr>
        <w:t xml:space="preserve"> – forbi fare</w:t>
      </w:r>
      <w:r w:rsidR="00CB7953" w:rsidRPr="00132ED7">
        <w:rPr>
          <w:rFonts w:ascii="Tahoma" w:hAnsi="Tahoma" w:cs="Tahoma"/>
          <w:sz w:val="17"/>
          <w:szCs w:val="17"/>
        </w:rPr>
        <w:t>punkt</w:t>
      </w:r>
      <w:r w:rsidRPr="00132ED7">
        <w:rPr>
          <w:rFonts w:ascii="Tahoma" w:hAnsi="Tahoma" w:cs="Tahoma"/>
          <w:sz w:val="17"/>
          <w:szCs w:val="17"/>
        </w:rPr>
        <w:t>: At køre længere frem end tilladt/</w:t>
      </w:r>
      <w:proofErr w:type="spellStart"/>
      <w:r w:rsidRPr="00132ED7">
        <w:rPr>
          <w:rFonts w:ascii="Tahoma" w:hAnsi="Tahoma" w:cs="Tahoma"/>
          <w:sz w:val="17"/>
          <w:szCs w:val="17"/>
        </w:rPr>
        <w:t>forbikørsel</w:t>
      </w:r>
      <w:proofErr w:type="spellEnd"/>
      <w:r w:rsidRPr="00132ED7">
        <w:rPr>
          <w:rFonts w:ascii="Tahoma" w:hAnsi="Tahoma" w:cs="Tahoma"/>
          <w:sz w:val="17"/>
          <w:szCs w:val="17"/>
        </w:rPr>
        <w:t xml:space="preserve"> af punkt uden kør</w:t>
      </w:r>
      <w:r w:rsidR="00735725" w:rsidRPr="00132ED7">
        <w:rPr>
          <w:rFonts w:ascii="Tahoma" w:hAnsi="Tahoma" w:cs="Tahoma"/>
          <w:sz w:val="17"/>
          <w:szCs w:val="17"/>
        </w:rPr>
        <w:t>e</w:t>
      </w:r>
      <w:r w:rsidRPr="00132ED7">
        <w:rPr>
          <w:rFonts w:ascii="Tahoma" w:hAnsi="Tahoma" w:cs="Tahoma"/>
          <w:sz w:val="17"/>
          <w:szCs w:val="17"/>
        </w:rPr>
        <w:t xml:space="preserve">tilladelse, så jernbanekøretøjet vil være i fare for at blive involveret i en jernbaneulykke. </w:t>
      </w:r>
      <w:r w:rsidR="00136F92" w:rsidRPr="00132ED7">
        <w:rPr>
          <w:rFonts w:ascii="Tahoma" w:hAnsi="Tahoma" w:cs="Tahoma"/>
          <w:sz w:val="17"/>
          <w:szCs w:val="17"/>
        </w:rPr>
        <w:t>Farep</w:t>
      </w:r>
      <w:r w:rsidRPr="00132ED7">
        <w:rPr>
          <w:rFonts w:ascii="Tahoma" w:hAnsi="Tahoma" w:cs="Tahoma"/>
          <w:sz w:val="17"/>
          <w:szCs w:val="17"/>
        </w:rPr>
        <w:t>unktet er ofte defineret i togkontrolsystemet.</w:t>
      </w:r>
    </w:p>
    <w:p w14:paraId="02AB3F11" w14:textId="77777777" w:rsidR="00132ED7" w:rsidRPr="00132ED7" w:rsidRDefault="00132ED7" w:rsidP="00132ED7">
      <w:pPr>
        <w:pStyle w:val="Listeafsnit"/>
        <w:rPr>
          <w:rFonts w:ascii="Tahoma" w:hAnsi="Tahoma" w:cs="Tahoma"/>
          <w:sz w:val="17"/>
          <w:szCs w:val="17"/>
        </w:rPr>
      </w:pPr>
    </w:p>
    <w:p w14:paraId="7E9F3322" w14:textId="77777777" w:rsidR="00132ED7" w:rsidRDefault="00D57B29" w:rsidP="00D57B29">
      <w:pPr>
        <w:pStyle w:val="Listeafsnit"/>
        <w:numPr>
          <w:ilvl w:val="1"/>
          <w:numId w:val="15"/>
        </w:numPr>
        <w:rPr>
          <w:rFonts w:ascii="Tahoma" w:hAnsi="Tahoma" w:cs="Tahoma"/>
          <w:sz w:val="17"/>
          <w:szCs w:val="17"/>
        </w:rPr>
      </w:pPr>
      <w:proofErr w:type="spellStart"/>
      <w:r w:rsidRPr="00132ED7">
        <w:rPr>
          <w:rFonts w:ascii="Tahoma" w:hAnsi="Tahoma" w:cs="Tahoma"/>
          <w:sz w:val="17"/>
          <w:szCs w:val="17"/>
        </w:rPr>
        <w:t>Signalforbikørsel</w:t>
      </w:r>
      <w:proofErr w:type="spellEnd"/>
      <w:r w:rsidRPr="00132ED7">
        <w:rPr>
          <w:rFonts w:ascii="Tahoma" w:hAnsi="Tahoma" w:cs="Tahoma"/>
          <w:sz w:val="17"/>
          <w:szCs w:val="17"/>
        </w:rPr>
        <w:t xml:space="preserve"> (</w:t>
      </w:r>
      <w:r w:rsidR="009B08D8" w:rsidRPr="00132ED7">
        <w:rPr>
          <w:rFonts w:ascii="Tahoma" w:hAnsi="Tahoma" w:cs="Tahoma"/>
          <w:sz w:val="17"/>
          <w:szCs w:val="17"/>
        </w:rPr>
        <w:t>ikke tog</w:t>
      </w:r>
      <w:r w:rsidRPr="00132ED7">
        <w:rPr>
          <w:rFonts w:ascii="Tahoma" w:hAnsi="Tahoma" w:cs="Tahoma"/>
          <w:sz w:val="17"/>
          <w:szCs w:val="17"/>
        </w:rPr>
        <w:t>) – ikke forbi farepunkt: At køre længere frem end tilladt/</w:t>
      </w:r>
      <w:proofErr w:type="spellStart"/>
      <w:r w:rsidRPr="00132ED7">
        <w:rPr>
          <w:rFonts w:ascii="Tahoma" w:hAnsi="Tahoma" w:cs="Tahoma"/>
          <w:sz w:val="17"/>
          <w:szCs w:val="17"/>
        </w:rPr>
        <w:t>forbikørsel</w:t>
      </w:r>
      <w:proofErr w:type="spellEnd"/>
      <w:r w:rsidRPr="00132ED7">
        <w:rPr>
          <w:rFonts w:ascii="Tahoma" w:hAnsi="Tahoma" w:cs="Tahoma"/>
          <w:sz w:val="17"/>
          <w:szCs w:val="17"/>
        </w:rPr>
        <w:t xml:space="preserve"> af punkt uden kør</w:t>
      </w:r>
      <w:r w:rsidR="00A31EF6" w:rsidRPr="00132ED7">
        <w:rPr>
          <w:rFonts w:ascii="Tahoma" w:hAnsi="Tahoma" w:cs="Tahoma"/>
          <w:sz w:val="17"/>
          <w:szCs w:val="17"/>
        </w:rPr>
        <w:t>e</w:t>
      </w:r>
      <w:r w:rsidRPr="00132ED7">
        <w:rPr>
          <w:rFonts w:ascii="Tahoma" w:hAnsi="Tahoma" w:cs="Tahoma"/>
          <w:sz w:val="17"/>
          <w:szCs w:val="17"/>
        </w:rPr>
        <w:t>tilladelse, men hvor farepunktet ikke passeres.</w:t>
      </w:r>
    </w:p>
    <w:p w14:paraId="3C7995E4" w14:textId="77777777" w:rsidR="00132ED7" w:rsidRPr="00132ED7" w:rsidRDefault="00132ED7" w:rsidP="00132ED7">
      <w:pPr>
        <w:pStyle w:val="Listeafsnit"/>
        <w:rPr>
          <w:rFonts w:ascii="Tahoma" w:hAnsi="Tahoma" w:cs="Tahoma"/>
          <w:sz w:val="17"/>
          <w:szCs w:val="17"/>
        </w:rPr>
      </w:pPr>
    </w:p>
    <w:p w14:paraId="1F782405" w14:textId="77777777" w:rsidR="00132ED7" w:rsidRDefault="00D57B29" w:rsidP="00D57B29">
      <w:pPr>
        <w:pStyle w:val="Listeafsnit"/>
        <w:numPr>
          <w:ilvl w:val="1"/>
          <w:numId w:val="15"/>
        </w:numPr>
        <w:rPr>
          <w:rFonts w:ascii="Tahoma" w:hAnsi="Tahoma" w:cs="Tahoma"/>
          <w:sz w:val="17"/>
          <w:szCs w:val="17"/>
        </w:rPr>
      </w:pPr>
      <w:r w:rsidRPr="00132ED7">
        <w:rPr>
          <w:rFonts w:ascii="Tahoma" w:hAnsi="Tahoma" w:cs="Tahoma"/>
          <w:sz w:val="17"/>
          <w:szCs w:val="17"/>
        </w:rPr>
        <w:t>Risiko for personpåkørsel: Enhver risiko for, at én eller flere personer rammes af jernbanekøretøjer i bevægelse eller et objekt, der er forbundet med jernbanekøretøjet.</w:t>
      </w:r>
    </w:p>
    <w:p w14:paraId="5F0AA5A3" w14:textId="77777777" w:rsidR="00132ED7" w:rsidRPr="00132ED7" w:rsidRDefault="00132ED7" w:rsidP="00132ED7">
      <w:pPr>
        <w:pStyle w:val="Listeafsnit"/>
        <w:rPr>
          <w:rFonts w:ascii="Tahoma" w:hAnsi="Tahoma" w:cs="Tahoma"/>
          <w:sz w:val="17"/>
          <w:szCs w:val="17"/>
        </w:rPr>
      </w:pPr>
    </w:p>
    <w:p w14:paraId="3681458B" w14:textId="77777777" w:rsidR="00132ED7" w:rsidRDefault="00D57B29" w:rsidP="00D57B29">
      <w:pPr>
        <w:pStyle w:val="Listeafsnit"/>
        <w:numPr>
          <w:ilvl w:val="1"/>
          <w:numId w:val="15"/>
        </w:numPr>
        <w:rPr>
          <w:rFonts w:ascii="Tahoma" w:hAnsi="Tahoma" w:cs="Tahoma"/>
          <w:sz w:val="17"/>
          <w:szCs w:val="17"/>
        </w:rPr>
      </w:pPr>
      <w:r w:rsidRPr="00132ED7">
        <w:rPr>
          <w:rFonts w:ascii="Tahoma" w:hAnsi="Tahoma" w:cs="Tahoma"/>
          <w:sz w:val="17"/>
          <w:szCs w:val="17"/>
        </w:rPr>
        <w:t>Bremsetekniske fejl: Enhver fejl ved bremserne, der medfører nedsat bremseeffekt, herunder slæbende bremser.</w:t>
      </w:r>
    </w:p>
    <w:p w14:paraId="1855AB7B" w14:textId="77777777" w:rsidR="00132ED7" w:rsidRPr="00132ED7" w:rsidRDefault="00132ED7" w:rsidP="00132ED7">
      <w:pPr>
        <w:pStyle w:val="Listeafsnit"/>
        <w:rPr>
          <w:rFonts w:ascii="Tahoma" w:hAnsi="Tahoma" w:cs="Tahoma"/>
          <w:sz w:val="17"/>
          <w:szCs w:val="17"/>
        </w:rPr>
      </w:pPr>
    </w:p>
    <w:p w14:paraId="29A05A30" w14:textId="77777777" w:rsidR="00132ED7" w:rsidRDefault="00D57B29" w:rsidP="00D57B29">
      <w:pPr>
        <w:pStyle w:val="Listeafsnit"/>
        <w:numPr>
          <w:ilvl w:val="1"/>
          <w:numId w:val="15"/>
        </w:numPr>
        <w:rPr>
          <w:rFonts w:ascii="Tahoma" w:hAnsi="Tahoma" w:cs="Tahoma"/>
          <w:sz w:val="17"/>
          <w:szCs w:val="17"/>
        </w:rPr>
      </w:pPr>
      <w:r w:rsidRPr="00132ED7">
        <w:rPr>
          <w:rFonts w:ascii="Tahoma" w:hAnsi="Tahoma" w:cs="Tahoma"/>
          <w:sz w:val="17"/>
          <w:szCs w:val="17"/>
        </w:rPr>
        <w:t>Risiko for kollision/påkørsel i overkørsel: Enhver fare for at brugere af overkørsler eller genstande, der midlertidigt befinder sig på eller nær sporet, hvis de er tabt af krydsende køretøjer eller brugere rammes af rullende materiel i bevægelse.</w:t>
      </w:r>
    </w:p>
    <w:p w14:paraId="07B0A860" w14:textId="77777777" w:rsidR="00132ED7" w:rsidRPr="00132ED7" w:rsidRDefault="00132ED7" w:rsidP="00132ED7">
      <w:pPr>
        <w:pStyle w:val="Listeafsnit"/>
        <w:rPr>
          <w:rFonts w:ascii="Tahoma" w:hAnsi="Tahoma" w:cs="Tahoma"/>
          <w:sz w:val="17"/>
          <w:szCs w:val="17"/>
        </w:rPr>
      </w:pPr>
    </w:p>
    <w:p w14:paraId="1F38228D" w14:textId="77777777" w:rsidR="00132ED7" w:rsidRDefault="00D57B29" w:rsidP="00D57B29">
      <w:pPr>
        <w:pStyle w:val="Listeafsnit"/>
        <w:numPr>
          <w:ilvl w:val="1"/>
          <w:numId w:val="15"/>
        </w:numPr>
        <w:rPr>
          <w:rFonts w:ascii="Tahoma" w:hAnsi="Tahoma" w:cs="Tahoma"/>
          <w:sz w:val="17"/>
          <w:szCs w:val="17"/>
        </w:rPr>
      </w:pPr>
      <w:r w:rsidRPr="00132ED7">
        <w:rPr>
          <w:rFonts w:ascii="Tahoma" w:hAnsi="Tahoma" w:cs="Tahoma"/>
          <w:sz w:val="17"/>
          <w:szCs w:val="17"/>
        </w:rPr>
        <w:t>Fejl fra stationsbestyrer/trafikleder: Fejl i forbindelse med signalbetjening som medfører en fejlekspedition af tog, herunder fejl ved afdækning af arbejdssted ved arbejde i spor.</w:t>
      </w:r>
    </w:p>
    <w:p w14:paraId="47922D20" w14:textId="77777777" w:rsidR="00132ED7" w:rsidRPr="00132ED7" w:rsidRDefault="00132ED7" w:rsidP="00132ED7">
      <w:pPr>
        <w:pStyle w:val="Listeafsnit"/>
        <w:rPr>
          <w:rFonts w:ascii="Tahoma" w:hAnsi="Tahoma" w:cs="Tahoma"/>
          <w:sz w:val="17"/>
          <w:szCs w:val="17"/>
        </w:rPr>
      </w:pPr>
    </w:p>
    <w:p w14:paraId="4DD9FD6A" w14:textId="77777777" w:rsidR="00132ED7" w:rsidRDefault="00132ED7" w:rsidP="00D57B29">
      <w:pPr>
        <w:pStyle w:val="Listeafsnit"/>
        <w:numPr>
          <w:ilvl w:val="1"/>
          <w:numId w:val="15"/>
        </w:numPr>
        <w:rPr>
          <w:rFonts w:ascii="Tahoma" w:hAnsi="Tahoma" w:cs="Tahoma"/>
          <w:sz w:val="17"/>
          <w:szCs w:val="17"/>
        </w:rPr>
      </w:pPr>
      <w:r w:rsidRPr="00132ED7">
        <w:rPr>
          <w:rFonts w:ascii="Tahoma" w:hAnsi="Tahoma" w:cs="Tahoma"/>
          <w:sz w:val="17"/>
          <w:szCs w:val="17"/>
        </w:rPr>
        <w:t>P</w:t>
      </w:r>
      <w:r w:rsidR="00D57B29" w:rsidRPr="00132ED7">
        <w:rPr>
          <w:rFonts w:ascii="Tahoma" w:hAnsi="Tahoma" w:cs="Tahoma"/>
          <w:sz w:val="17"/>
          <w:szCs w:val="17"/>
        </w:rPr>
        <w:t>rofilforhold: Løsthængende dele af toget, eller tab af dele af materiel eller gods, løst eller forskubbet læs.</w:t>
      </w:r>
    </w:p>
    <w:p w14:paraId="3EDBAEB7" w14:textId="77777777" w:rsidR="00132ED7" w:rsidRPr="00132ED7" w:rsidRDefault="00132ED7" w:rsidP="00132ED7">
      <w:pPr>
        <w:pStyle w:val="Listeafsnit"/>
        <w:rPr>
          <w:rFonts w:ascii="Tahoma" w:hAnsi="Tahoma" w:cs="Tahoma"/>
          <w:sz w:val="17"/>
          <w:szCs w:val="17"/>
        </w:rPr>
      </w:pPr>
    </w:p>
    <w:p w14:paraId="0CCA68D7" w14:textId="77777777" w:rsidR="00D57B29" w:rsidRPr="00132ED7" w:rsidRDefault="00D57B29" w:rsidP="00D57B29">
      <w:pPr>
        <w:pStyle w:val="Listeafsnit"/>
        <w:numPr>
          <w:ilvl w:val="1"/>
          <w:numId w:val="15"/>
        </w:numPr>
        <w:rPr>
          <w:rFonts w:ascii="Tahoma" w:hAnsi="Tahoma" w:cs="Tahoma"/>
          <w:sz w:val="17"/>
          <w:szCs w:val="17"/>
        </w:rPr>
      </w:pPr>
      <w:r w:rsidRPr="00132ED7">
        <w:rPr>
          <w:rFonts w:ascii="Tahoma" w:hAnsi="Tahoma" w:cs="Tahoma"/>
          <w:sz w:val="17"/>
          <w:szCs w:val="17"/>
        </w:rPr>
        <w:t xml:space="preserve">Andet: Andre forløbere </w:t>
      </w:r>
      <w:r w:rsidR="009A01E5" w:rsidRPr="00132ED7">
        <w:rPr>
          <w:rFonts w:ascii="Tahoma" w:hAnsi="Tahoma" w:cs="Tahoma"/>
          <w:sz w:val="17"/>
          <w:szCs w:val="17"/>
        </w:rPr>
        <w:t>for</w:t>
      </w:r>
      <w:r w:rsidRPr="00132ED7">
        <w:rPr>
          <w:rFonts w:ascii="Tahoma" w:hAnsi="Tahoma" w:cs="Tahoma"/>
          <w:sz w:val="17"/>
          <w:szCs w:val="17"/>
        </w:rPr>
        <w:t xml:space="preserve"> ulykker, som ikke er omfattet af de andre kategorier, som f.eks. alvorlige klargøringsfejl eller fejl på jernbanekøretøjer ud over de ovennævnte kategorier.</w:t>
      </w:r>
    </w:p>
    <w:p w14:paraId="4C24C916" w14:textId="77777777" w:rsidR="00D57B29" w:rsidRPr="00D57B29" w:rsidRDefault="00D57B29" w:rsidP="00D57B29">
      <w:pPr>
        <w:rPr>
          <w:rFonts w:ascii="Tahoma" w:hAnsi="Tahoma" w:cs="Tahoma"/>
          <w:sz w:val="17"/>
          <w:szCs w:val="17"/>
        </w:rPr>
      </w:pPr>
    </w:p>
    <w:p w14:paraId="3A4327AF" w14:textId="77777777" w:rsidR="00D57B29" w:rsidRPr="000A3442" w:rsidRDefault="00D57B29" w:rsidP="000A3442">
      <w:pPr>
        <w:pStyle w:val="Listeafsnit"/>
        <w:numPr>
          <w:ilvl w:val="0"/>
          <w:numId w:val="15"/>
        </w:numPr>
        <w:rPr>
          <w:rFonts w:ascii="Tahoma" w:hAnsi="Tahoma" w:cs="Tahoma"/>
          <w:b/>
          <w:bCs/>
          <w:sz w:val="17"/>
          <w:szCs w:val="17"/>
        </w:rPr>
      </w:pPr>
      <w:r w:rsidRPr="000A3442">
        <w:rPr>
          <w:rFonts w:ascii="Tahoma" w:hAnsi="Tahoma" w:cs="Tahoma"/>
          <w:b/>
          <w:bCs/>
          <w:sz w:val="17"/>
          <w:szCs w:val="17"/>
        </w:rPr>
        <w:t>Personskade</w:t>
      </w:r>
    </w:p>
    <w:p w14:paraId="3D56447C" w14:textId="77777777" w:rsidR="00D57B29" w:rsidRPr="00D57B29" w:rsidRDefault="00D57B29" w:rsidP="00D57B29">
      <w:pPr>
        <w:rPr>
          <w:rFonts w:ascii="Tahoma" w:hAnsi="Tahoma" w:cs="Tahoma"/>
          <w:sz w:val="17"/>
          <w:szCs w:val="17"/>
        </w:rPr>
      </w:pPr>
    </w:p>
    <w:p w14:paraId="318E0FB5" w14:textId="77777777" w:rsidR="000A3442" w:rsidRDefault="00D57B29" w:rsidP="00D57B29">
      <w:pPr>
        <w:pStyle w:val="Listeafsnit"/>
        <w:numPr>
          <w:ilvl w:val="1"/>
          <w:numId w:val="15"/>
        </w:numPr>
        <w:rPr>
          <w:rFonts w:ascii="Tahoma" w:hAnsi="Tahoma" w:cs="Tahoma"/>
          <w:sz w:val="17"/>
          <w:szCs w:val="17"/>
        </w:rPr>
      </w:pPr>
      <w:r w:rsidRPr="000A3442">
        <w:rPr>
          <w:rFonts w:ascii="Tahoma" w:hAnsi="Tahoma" w:cs="Tahoma"/>
          <w:sz w:val="17"/>
          <w:szCs w:val="17"/>
        </w:rPr>
        <w:t>Passagerer: Enhver, der foretager en rejse med jernbane, eksklusiv</w:t>
      </w:r>
      <w:r w:rsidR="00E2564A">
        <w:rPr>
          <w:rFonts w:ascii="Tahoma" w:hAnsi="Tahoma" w:cs="Tahoma"/>
          <w:sz w:val="17"/>
          <w:szCs w:val="17"/>
        </w:rPr>
        <w:t>e</w:t>
      </w:r>
      <w:r w:rsidRPr="000A3442">
        <w:rPr>
          <w:rFonts w:ascii="Tahoma" w:hAnsi="Tahoma" w:cs="Tahoma"/>
          <w:sz w:val="17"/>
          <w:szCs w:val="17"/>
        </w:rPr>
        <w:t xml:space="preserve"> togpersonale. I ulykkesstatistikker, omfatter dette også personer, der prøver at stige på eller af et tog</w:t>
      </w:r>
      <w:r w:rsidR="005B0437" w:rsidRPr="000A3442">
        <w:rPr>
          <w:rFonts w:ascii="Tahoma" w:hAnsi="Tahoma" w:cs="Tahoma"/>
          <w:sz w:val="17"/>
          <w:szCs w:val="17"/>
        </w:rPr>
        <w:t>.</w:t>
      </w:r>
    </w:p>
    <w:p w14:paraId="31FD513F" w14:textId="77777777" w:rsidR="000A3442" w:rsidRDefault="000A3442" w:rsidP="000A3442">
      <w:pPr>
        <w:pStyle w:val="Listeafsnit"/>
        <w:rPr>
          <w:rFonts w:ascii="Tahoma" w:hAnsi="Tahoma" w:cs="Tahoma"/>
          <w:sz w:val="17"/>
          <w:szCs w:val="17"/>
        </w:rPr>
      </w:pPr>
    </w:p>
    <w:p w14:paraId="5E22A418" w14:textId="77777777" w:rsidR="000A3442" w:rsidRDefault="00D57B29" w:rsidP="00D57B29">
      <w:pPr>
        <w:pStyle w:val="Listeafsnit"/>
        <w:numPr>
          <w:ilvl w:val="1"/>
          <w:numId w:val="15"/>
        </w:numPr>
        <w:rPr>
          <w:rFonts w:ascii="Tahoma" w:hAnsi="Tahoma" w:cs="Tahoma"/>
          <w:sz w:val="17"/>
          <w:szCs w:val="17"/>
        </w:rPr>
      </w:pPr>
      <w:r w:rsidRPr="000A3442">
        <w:rPr>
          <w:rFonts w:ascii="Tahoma" w:hAnsi="Tahoma" w:cs="Tahoma"/>
          <w:sz w:val="17"/>
          <w:szCs w:val="17"/>
        </w:rPr>
        <w:t>Personale – herunder kontrahenters personale: Enhver person, der er beskæftiget i tilknytning til en jernbane, og som er på arbejde på ulykkestidspunktet. Definitionen omfatter kontrahenters personale, selvstændige kontrahenter samt togpersonalet og personale, der betjener jernbanekøretøjer og infrastrukturanlæg.</w:t>
      </w:r>
    </w:p>
    <w:p w14:paraId="71FE0E1F" w14:textId="77777777" w:rsidR="000A3442" w:rsidRPr="000A3442" w:rsidRDefault="000A3442" w:rsidP="000A3442">
      <w:pPr>
        <w:pStyle w:val="Listeafsnit"/>
        <w:rPr>
          <w:rFonts w:ascii="Tahoma" w:hAnsi="Tahoma" w:cs="Tahoma"/>
          <w:sz w:val="17"/>
          <w:szCs w:val="17"/>
        </w:rPr>
      </w:pPr>
    </w:p>
    <w:p w14:paraId="3A70C08F" w14:textId="77777777" w:rsidR="000A3442" w:rsidRDefault="00D57B29" w:rsidP="00D57B29">
      <w:pPr>
        <w:pStyle w:val="Listeafsnit"/>
        <w:numPr>
          <w:ilvl w:val="1"/>
          <w:numId w:val="15"/>
        </w:numPr>
        <w:rPr>
          <w:rFonts w:ascii="Tahoma" w:hAnsi="Tahoma" w:cs="Tahoma"/>
          <w:sz w:val="17"/>
          <w:szCs w:val="17"/>
        </w:rPr>
      </w:pPr>
      <w:r w:rsidRPr="000A3442">
        <w:rPr>
          <w:rFonts w:ascii="Tahoma" w:hAnsi="Tahoma" w:cs="Tahoma"/>
          <w:sz w:val="17"/>
          <w:szCs w:val="17"/>
        </w:rPr>
        <w:t>Brugere af overkørsler: Enhver, der bruger en overkørsel til at krydse jernbanen ved hjælp af et transportmiddel eller til fods.</w:t>
      </w:r>
    </w:p>
    <w:p w14:paraId="12980D30" w14:textId="77777777" w:rsidR="000A3442" w:rsidRPr="000A3442" w:rsidRDefault="000A3442" w:rsidP="000A3442">
      <w:pPr>
        <w:pStyle w:val="Listeafsnit"/>
        <w:rPr>
          <w:rFonts w:ascii="Tahoma" w:hAnsi="Tahoma" w:cs="Tahoma"/>
          <w:sz w:val="17"/>
          <w:szCs w:val="17"/>
        </w:rPr>
      </w:pPr>
    </w:p>
    <w:p w14:paraId="6E3E98BE" w14:textId="77777777" w:rsidR="000A3442" w:rsidRDefault="00D57B29" w:rsidP="00D57B29">
      <w:pPr>
        <w:pStyle w:val="Listeafsnit"/>
        <w:numPr>
          <w:ilvl w:val="1"/>
          <w:numId w:val="15"/>
        </w:numPr>
        <w:rPr>
          <w:rFonts w:ascii="Tahoma" w:hAnsi="Tahoma" w:cs="Tahoma"/>
          <w:sz w:val="17"/>
          <w:szCs w:val="17"/>
        </w:rPr>
      </w:pPr>
      <w:r w:rsidRPr="000A3442">
        <w:rPr>
          <w:rFonts w:ascii="Tahoma" w:hAnsi="Tahoma" w:cs="Tahoma"/>
          <w:sz w:val="17"/>
          <w:szCs w:val="17"/>
        </w:rPr>
        <w:t>Personer, der uretmæssigt befinder sig på jernbanearealer (uautoriserede): Alle, der opholder sig på en jernbanes område, hvor det er forbudt.</w:t>
      </w:r>
    </w:p>
    <w:p w14:paraId="7276949A" w14:textId="77777777" w:rsidR="000A3442" w:rsidRPr="000A3442" w:rsidRDefault="000A3442" w:rsidP="000A3442">
      <w:pPr>
        <w:pStyle w:val="Listeafsnit"/>
        <w:rPr>
          <w:rFonts w:ascii="Tahoma" w:hAnsi="Tahoma" w:cs="Tahoma"/>
          <w:sz w:val="17"/>
          <w:szCs w:val="17"/>
        </w:rPr>
      </w:pPr>
    </w:p>
    <w:p w14:paraId="4A2FC138" w14:textId="77777777" w:rsidR="000A3442" w:rsidRDefault="00D57B29" w:rsidP="00D57B29">
      <w:pPr>
        <w:pStyle w:val="Listeafsnit"/>
        <w:numPr>
          <w:ilvl w:val="1"/>
          <w:numId w:val="15"/>
        </w:numPr>
        <w:rPr>
          <w:rFonts w:ascii="Tahoma" w:hAnsi="Tahoma" w:cs="Tahoma"/>
          <w:sz w:val="17"/>
          <w:szCs w:val="17"/>
        </w:rPr>
      </w:pPr>
      <w:r w:rsidRPr="000A3442">
        <w:rPr>
          <w:rFonts w:ascii="Tahoma" w:hAnsi="Tahoma" w:cs="Tahoma"/>
          <w:sz w:val="17"/>
          <w:szCs w:val="17"/>
        </w:rPr>
        <w:t>Personer på perron: Alle, der ikke er omfattet af definitionen på passager, personale, brugere af overkørsler eller personer, der uretmæssigt befinder sig på jernbanearealer og som befinder sig på perronen.</w:t>
      </w:r>
    </w:p>
    <w:p w14:paraId="25146321" w14:textId="77777777" w:rsidR="000A3442" w:rsidRPr="000A3442" w:rsidRDefault="000A3442" w:rsidP="000A3442">
      <w:pPr>
        <w:pStyle w:val="Listeafsnit"/>
        <w:rPr>
          <w:rFonts w:ascii="Tahoma" w:hAnsi="Tahoma" w:cs="Tahoma"/>
          <w:sz w:val="17"/>
          <w:szCs w:val="17"/>
        </w:rPr>
      </w:pPr>
    </w:p>
    <w:p w14:paraId="1A2B9E0A" w14:textId="77777777" w:rsidR="00D57B29" w:rsidRPr="000A3442" w:rsidRDefault="000A3442" w:rsidP="00D57B29">
      <w:pPr>
        <w:pStyle w:val="Listeafsnit"/>
        <w:numPr>
          <w:ilvl w:val="1"/>
          <w:numId w:val="15"/>
        </w:numPr>
        <w:rPr>
          <w:rFonts w:ascii="Tahoma" w:hAnsi="Tahoma" w:cs="Tahoma"/>
          <w:sz w:val="17"/>
          <w:szCs w:val="17"/>
        </w:rPr>
      </w:pPr>
      <w:r>
        <w:rPr>
          <w:rFonts w:ascii="Tahoma" w:hAnsi="Tahoma" w:cs="Tahoma"/>
          <w:sz w:val="17"/>
          <w:szCs w:val="17"/>
        </w:rPr>
        <w:t>A</w:t>
      </w:r>
      <w:r w:rsidR="00D57B29" w:rsidRPr="000A3442">
        <w:rPr>
          <w:rFonts w:ascii="Tahoma" w:hAnsi="Tahoma" w:cs="Tahoma"/>
          <w:sz w:val="17"/>
          <w:szCs w:val="17"/>
        </w:rPr>
        <w:t>ndre personer: Alle, der ikke er omfattet af definitionen passager, personale, brugere af overkørsler, personer der uretmæssigt befinder sig på jernbanearealer og personer på perron.</w:t>
      </w:r>
    </w:p>
    <w:p w14:paraId="165AB030" w14:textId="77777777" w:rsidR="00D57B29" w:rsidRPr="00D57B29" w:rsidRDefault="00D57B29" w:rsidP="00D57B29">
      <w:pPr>
        <w:rPr>
          <w:rFonts w:ascii="Tahoma" w:hAnsi="Tahoma" w:cs="Tahoma"/>
          <w:sz w:val="17"/>
          <w:szCs w:val="17"/>
        </w:rPr>
      </w:pPr>
    </w:p>
    <w:p w14:paraId="3025F103" w14:textId="77777777" w:rsidR="00D57B29" w:rsidRPr="000A3442" w:rsidRDefault="00D57B29" w:rsidP="000A3442">
      <w:pPr>
        <w:pStyle w:val="Listeafsnit"/>
        <w:numPr>
          <w:ilvl w:val="0"/>
          <w:numId w:val="15"/>
        </w:numPr>
        <w:rPr>
          <w:rFonts w:ascii="Tahoma" w:hAnsi="Tahoma" w:cs="Tahoma"/>
          <w:b/>
          <w:bCs/>
          <w:sz w:val="17"/>
          <w:szCs w:val="17"/>
        </w:rPr>
      </w:pPr>
      <w:r w:rsidRPr="000A3442">
        <w:rPr>
          <w:rFonts w:ascii="Tahoma" w:hAnsi="Tahoma" w:cs="Tahoma"/>
          <w:b/>
          <w:bCs/>
          <w:sz w:val="17"/>
          <w:szCs w:val="17"/>
        </w:rPr>
        <w:t>Skadestype</w:t>
      </w:r>
    </w:p>
    <w:p w14:paraId="3A9BD62F" w14:textId="77777777" w:rsidR="00D57B29" w:rsidRPr="00D57B29" w:rsidRDefault="00D57B29" w:rsidP="00D57B29">
      <w:pPr>
        <w:rPr>
          <w:rFonts w:ascii="Tahoma" w:hAnsi="Tahoma" w:cs="Tahoma"/>
          <w:sz w:val="17"/>
          <w:szCs w:val="17"/>
        </w:rPr>
      </w:pPr>
    </w:p>
    <w:p w14:paraId="0774979A" w14:textId="77777777" w:rsidR="00250E57" w:rsidRDefault="00D57B29" w:rsidP="00D57B29">
      <w:pPr>
        <w:pStyle w:val="Listeafsnit"/>
        <w:numPr>
          <w:ilvl w:val="1"/>
          <w:numId w:val="15"/>
        </w:numPr>
        <w:rPr>
          <w:rFonts w:ascii="Tahoma" w:hAnsi="Tahoma" w:cs="Tahoma"/>
          <w:sz w:val="17"/>
          <w:szCs w:val="17"/>
        </w:rPr>
      </w:pPr>
      <w:r w:rsidRPr="00250E57">
        <w:rPr>
          <w:rFonts w:ascii="Tahoma" w:hAnsi="Tahoma" w:cs="Tahoma"/>
          <w:sz w:val="17"/>
          <w:szCs w:val="17"/>
        </w:rPr>
        <w:t>Dræbte: En eller flere personer, der dræbes på stedet eller dør inden for 30 dage som følge af en ulykke.</w:t>
      </w:r>
    </w:p>
    <w:p w14:paraId="1EE8B036" w14:textId="77777777" w:rsidR="00250E57" w:rsidRDefault="00250E57" w:rsidP="00250E57">
      <w:pPr>
        <w:pStyle w:val="Listeafsnit"/>
        <w:rPr>
          <w:rFonts w:ascii="Tahoma" w:hAnsi="Tahoma" w:cs="Tahoma"/>
          <w:sz w:val="17"/>
          <w:szCs w:val="17"/>
        </w:rPr>
      </w:pPr>
    </w:p>
    <w:p w14:paraId="5FBCC31C" w14:textId="77777777" w:rsidR="00250E57" w:rsidRDefault="00D57B29" w:rsidP="00D57B29">
      <w:pPr>
        <w:pStyle w:val="Listeafsnit"/>
        <w:numPr>
          <w:ilvl w:val="1"/>
          <w:numId w:val="15"/>
        </w:numPr>
        <w:rPr>
          <w:rFonts w:ascii="Tahoma" w:hAnsi="Tahoma" w:cs="Tahoma"/>
          <w:sz w:val="17"/>
          <w:szCs w:val="17"/>
        </w:rPr>
      </w:pPr>
      <w:r w:rsidRPr="00250E57">
        <w:rPr>
          <w:rFonts w:ascii="Tahoma" w:hAnsi="Tahoma" w:cs="Tahoma"/>
          <w:sz w:val="17"/>
          <w:szCs w:val="17"/>
        </w:rPr>
        <w:t>Alvorligt tilskadekomne: En eller flere personer, som har været indlagt på sygehus i 24 timer eller mere som følge af ulykke.</w:t>
      </w:r>
    </w:p>
    <w:p w14:paraId="6795EB8D" w14:textId="77777777" w:rsidR="00250E57" w:rsidRPr="00250E57" w:rsidRDefault="00250E57" w:rsidP="00250E57">
      <w:pPr>
        <w:pStyle w:val="Listeafsnit"/>
        <w:rPr>
          <w:rFonts w:ascii="Tahoma" w:hAnsi="Tahoma" w:cs="Tahoma"/>
          <w:sz w:val="17"/>
          <w:szCs w:val="17"/>
        </w:rPr>
      </w:pPr>
    </w:p>
    <w:p w14:paraId="7D7A6D04" w14:textId="77777777" w:rsidR="00D57B29" w:rsidRPr="00250E57" w:rsidRDefault="00D57B29" w:rsidP="00D57B29">
      <w:pPr>
        <w:pStyle w:val="Listeafsnit"/>
        <w:numPr>
          <w:ilvl w:val="1"/>
          <w:numId w:val="15"/>
        </w:numPr>
        <w:rPr>
          <w:rFonts w:ascii="Tahoma" w:hAnsi="Tahoma" w:cs="Tahoma"/>
          <w:sz w:val="17"/>
          <w:szCs w:val="17"/>
        </w:rPr>
      </w:pPr>
      <w:r w:rsidRPr="00250E57">
        <w:rPr>
          <w:rFonts w:ascii="Tahoma" w:hAnsi="Tahoma" w:cs="Tahoma"/>
          <w:sz w:val="17"/>
          <w:szCs w:val="17"/>
        </w:rPr>
        <w:t>Lettere tilskadekomne: Personer, der er påført skade</w:t>
      </w:r>
      <w:r w:rsidR="00C578F0">
        <w:rPr>
          <w:rFonts w:ascii="Tahoma" w:hAnsi="Tahoma" w:cs="Tahoma"/>
          <w:sz w:val="17"/>
          <w:szCs w:val="17"/>
        </w:rPr>
        <w:t>,</w:t>
      </w:r>
      <w:r w:rsidRPr="00250E57">
        <w:rPr>
          <w:rFonts w:ascii="Tahoma" w:hAnsi="Tahoma" w:cs="Tahoma"/>
          <w:sz w:val="17"/>
          <w:szCs w:val="17"/>
        </w:rPr>
        <w:t xml:space="preserve"> </w:t>
      </w:r>
      <w:r w:rsidR="00C578F0" w:rsidRPr="00250E57">
        <w:rPr>
          <w:rFonts w:ascii="Tahoma" w:hAnsi="Tahoma" w:cs="Tahoma"/>
          <w:sz w:val="17"/>
          <w:szCs w:val="17"/>
        </w:rPr>
        <w:t>som</w:t>
      </w:r>
      <w:r w:rsidRPr="00250E57">
        <w:rPr>
          <w:rFonts w:ascii="Tahoma" w:hAnsi="Tahoma" w:cs="Tahoma"/>
          <w:sz w:val="17"/>
          <w:szCs w:val="17"/>
        </w:rPr>
        <w:t xml:space="preserve"> kræver behandling. Dræbte og alvorligt tilskadekomne medregnes ikke.</w:t>
      </w:r>
    </w:p>
    <w:p w14:paraId="5CB528C3" w14:textId="77777777" w:rsidR="00D57B29" w:rsidRPr="00D57B29" w:rsidRDefault="00D57B29" w:rsidP="00D57B29">
      <w:pPr>
        <w:rPr>
          <w:rFonts w:ascii="Tahoma" w:hAnsi="Tahoma" w:cs="Tahoma"/>
          <w:sz w:val="17"/>
          <w:szCs w:val="17"/>
        </w:rPr>
      </w:pPr>
    </w:p>
    <w:p w14:paraId="2CE9B9DA" w14:textId="77777777" w:rsidR="00D57B29" w:rsidRPr="00250E57" w:rsidRDefault="00D57B29" w:rsidP="00250E57">
      <w:pPr>
        <w:pStyle w:val="Listeafsnit"/>
        <w:numPr>
          <w:ilvl w:val="0"/>
          <w:numId w:val="15"/>
        </w:numPr>
        <w:rPr>
          <w:rFonts w:ascii="Tahoma" w:hAnsi="Tahoma" w:cs="Tahoma"/>
          <w:b/>
          <w:bCs/>
          <w:sz w:val="17"/>
          <w:szCs w:val="17"/>
        </w:rPr>
      </w:pPr>
      <w:r w:rsidRPr="00250E57">
        <w:rPr>
          <w:rFonts w:ascii="Tahoma" w:hAnsi="Tahoma" w:cs="Tahoma"/>
          <w:b/>
          <w:bCs/>
          <w:sz w:val="17"/>
          <w:szCs w:val="17"/>
        </w:rPr>
        <w:t>Omkostninger</w:t>
      </w:r>
    </w:p>
    <w:p w14:paraId="1D8BA116" w14:textId="77777777" w:rsidR="00D57B29" w:rsidRPr="00D57B29" w:rsidRDefault="00D57B29" w:rsidP="00D57B29">
      <w:pPr>
        <w:rPr>
          <w:rFonts w:ascii="Tahoma" w:hAnsi="Tahoma" w:cs="Tahoma"/>
          <w:sz w:val="17"/>
          <w:szCs w:val="17"/>
        </w:rPr>
      </w:pPr>
    </w:p>
    <w:p w14:paraId="10AF8803" w14:textId="77777777" w:rsidR="00D57B29" w:rsidRPr="00250E57" w:rsidRDefault="00D57B29" w:rsidP="00250E57">
      <w:pPr>
        <w:pStyle w:val="Listeafsnit"/>
        <w:numPr>
          <w:ilvl w:val="1"/>
          <w:numId w:val="15"/>
        </w:numPr>
        <w:rPr>
          <w:rFonts w:ascii="Tahoma" w:hAnsi="Tahoma" w:cs="Tahoma"/>
          <w:sz w:val="17"/>
          <w:szCs w:val="17"/>
        </w:rPr>
      </w:pPr>
      <w:r w:rsidRPr="00250E57">
        <w:rPr>
          <w:rFonts w:ascii="Tahoma" w:hAnsi="Tahoma" w:cs="Tahoma"/>
          <w:sz w:val="17"/>
          <w:szCs w:val="17"/>
        </w:rPr>
        <w:lastRenderedPageBreak/>
        <w:t>Materiel skade på rullende materiel eller infrastruktur: Omkostningerne ved at anskaffe nyt materiel eller anlægge ny infrastruktur med samme funktionalitet og tekniske parametre som det uopretteligt beskadigede samt omkostningerne ved at føre materiel eller infrastruktur, der kan repareres, tilbage til standen før ulykken. Begge dele skal anslås af jernbanevirksomhederne og infrastrukturforvalterne på grundlag af deres erfaringer. Omkostninger til leje af rullende materiel til erstatning for skadede jernbanekøretøjer, der ikke står til rådighed, er også omfattet af denne definition.</w:t>
      </w:r>
    </w:p>
    <w:p w14:paraId="3901855A" w14:textId="77777777" w:rsidR="00D57B29" w:rsidRPr="00D57B29" w:rsidRDefault="00D57B29" w:rsidP="00D57B29">
      <w:pPr>
        <w:rPr>
          <w:rFonts w:ascii="Tahoma" w:hAnsi="Tahoma" w:cs="Tahoma"/>
          <w:sz w:val="17"/>
          <w:szCs w:val="17"/>
        </w:rPr>
      </w:pPr>
    </w:p>
    <w:p w14:paraId="0A659242" w14:textId="77777777" w:rsidR="00D57B29" w:rsidRPr="00250E57" w:rsidRDefault="00D57B29" w:rsidP="00250E57">
      <w:pPr>
        <w:pStyle w:val="Listeafsnit"/>
        <w:numPr>
          <w:ilvl w:val="1"/>
          <w:numId w:val="15"/>
        </w:numPr>
        <w:rPr>
          <w:rFonts w:ascii="Tahoma" w:hAnsi="Tahoma" w:cs="Tahoma"/>
          <w:sz w:val="17"/>
          <w:szCs w:val="17"/>
        </w:rPr>
      </w:pPr>
      <w:proofErr w:type="spellStart"/>
      <w:r w:rsidRPr="00250E57">
        <w:rPr>
          <w:rFonts w:ascii="Tahoma" w:hAnsi="Tahoma" w:cs="Tahoma"/>
          <w:sz w:val="17"/>
          <w:szCs w:val="17"/>
        </w:rPr>
        <w:t>Miljøskader</w:t>
      </w:r>
      <w:proofErr w:type="spellEnd"/>
      <w:r w:rsidRPr="00250E57">
        <w:rPr>
          <w:rFonts w:ascii="Tahoma" w:hAnsi="Tahoma" w:cs="Tahoma"/>
          <w:sz w:val="17"/>
          <w:szCs w:val="17"/>
        </w:rPr>
        <w:t>: Omkostninger, der skal afholdes af jernbanevirksomhederne og infrastrukturforvalterne og andre med sikkerhedscertifikat, anslået på grundlag af disses erfaringer med at føre et skadet område tilbage til tilstanden før jernbaneulykken.</w:t>
      </w:r>
    </w:p>
    <w:p w14:paraId="75A8A92B" w14:textId="77777777" w:rsidR="005B0437" w:rsidRPr="00D57B29" w:rsidRDefault="005B0437" w:rsidP="00D57B29">
      <w:pPr>
        <w:rPr>
          <w:rFonts w:ascii="Tahoma" w:hAnsi="Tahoma" w:cs="Tahoma"/>
          <w:sz w:val="17"/>
          <w:szCs w:val="17"/>
        </w:rPr>
      </w:pPr>
    </w:p>
    <w:p w14:paraId="626EC37D" w14:textId="77777777" w:rsidR="00D57B29" w:rsidRPr="00D57B29" w:rsidRDefault="00D57B29" w:rsidP="00D57B29">
      <w:pPr>
        <w:rPr>
          <w:rFonts w:ascii="Tahoma" w:hAnsi="Tahoma" w:cs="Tahoma"/>
          <w:sz w:val="17"/>
          <w:szCs w:val="17"/>
        </w:rPr>
      </w:pPr>
    </w:p>
    <w:p w14:paraId="4E4E8FC4" w14:textId="77777777" w:rsidR="00D57B29" w:rsidRPr="006163A1" w:rsidRDefault="00D57B29" w:rsidP="006163A1">
      <w:pPr>
        <w:pStyle w:val="Listeafsnit"/>
        <w:numPr>
          <w:ilvl w:val="0"/>
          <w:numId w:val="15"/>
        </w:numPr>
        <w:rPr>
          <w:rFonts w:ascii="Tahoma" w:hAnsi="Tahoma" w:cs="Tahoma"/>
          <w:b/>
          <w:bCs/>
          <w:sz w:val="17"/>
          <w:szCs w:val="17"/>
        </w:rPr>
      </w:pPr>
      <w:r w:rsidRPr="006163A1">
        <w:rPr>
          <w:rFonts w:ascii="Tahoma" w:hAnsi="Tahoma" w:cs="Tahoma"/>
          <w:b/>
          <w:bCs/>
          <w:sz w:val="17"/>
          <w:szCs w:val="17"/>
        </w:rPr>
        <w:t>Overkørselstyper</w:t>
      </w:r>
    </w:p>
    <w:p w14:paraId="36EE279F" w14:textId="77777777" w:rsidR="00D57B29" w:rsidRPr="00D57B29" w:rsidRDefault="00D57B29" w:rsidP="00D57B29">
      <w:pPr>
        <w:rPr>
          <w:rFonts w:ascii="Tahoma" w:hAnsi="Tahoma" w:cs="Tahoma"/>
          <w:sz w:val="17"/>
          <w:szCs w:val="17"/>
        </w:rPr>
      </w:pPr>
    </w:p>
    <w:p w14:paraId="6972DB4C" w14:textId="77777777" w:rsidR="00434A9A" w:rsidRDefault="00D57B29" w:rsidP="00D57B29">
      <w:pPr>
        <w:pStyle w:val="Listeafsnit"/>
        <w:numPr>
          <w:ilvl w:val="1"/>
          <w:numId w:val="15"/>
        </w:numPr>
        <w:rPr>
          <w:rFonts w:ascii="Tahoma" w:hAnsi="Tahoma" w:cs="Tahoma"/>
          <w:sz w:val="17"/>
          <w:szCs w:val="17"/>
        </w:rPr>
      </w:pPr>
      <w:proofErr w:type="spellStart"/>
      <w:r w:rsidRPr="00434A9A">
        <w:rPr>
          <w:rFonts w:ascii="Tahoma" w:hAnsi="Tahoma" w:cs="Tahoma"/>
          <w:sz w:val="17"/>
          <w:szCs w:val="17"/>
        </w:rPr>
        <w:t>Usikret</w:t>
      </w:r>
      <w:proofErr w:type="spellEnd"/>
      <w:r w:rsidRPr="00434A9A">
        <w:rPr>
          <w:rFonts w:ascii="Tahoma" w:hAnsi="Tahoma" w:cs="Tahoma"/>
          <w:sz w:val="17"/>
          <w:szCs w:val="17"/>
        </w:rPr>
        <w:t xml:space="preserve"> overkørsel: Overkørsel uden sikring, kun krydsmærke og evt. led eller manuelle bomme betjent af passanten.</w:t>
      </w:r>
    </w:p>
    <w:p w14:paraId="7653D8F5" w14:textId="77777777" w:rsidR="00434A9A" w:rsidRDefault="00434A9A" w:rsidP="00434A9A">
      <w:pPr>
        <w:pStyle w:val="Listeafsnit"/>
        <w:rPr>
          <w:rFonts w:ascii="Tahoma" w:hAnsi="Tahoma" w:cs="Tahoma"/>
          <w:sz w:val="17"/>
          <w:szCs w:val="17"/>
        </w:rPr>
      </w:pPr>
    </w:p>
    <w:p w14:paraId="09B733DB" w14:textId="77777777" w:rsidR="00434A9A" w:rsidRDefault="00D57B29" w:rsidP="00D57B29">
      <w:pPr>
        <w:pStyle w:val="Listeafsnit"/>
        <w:numPr>
          <w:ilvl w:val="1"/>
          <w:numId w:val="15"/>
        </w:numPr>
        <w:rPr>
          <w:rFonts w:ascii="Tahoma" w:hAnsi="Tahoma" w:cs="Tahoma"/>
          <w:sz w:val="17"/>
          <w:szCs w:val="17"/>
        </w:rPr>
      </w:pPr>
      <w:r w:rsidRPr="00434A9A">
        <w:rPr>
          <w:rFonts w:ascii="Tahoma" w:hAnsi="Tahoma" w:cs="Tahoma"/>
          <w:sz w:val="17"/>
          <w:szCs w:val="17"/>
        </w:rPr>
        <w:t>Manuelt betjent overkørsel: Overkørsel med advarselsanlæg og/eller bomanlæg der aktiveres af banens personale.</w:t>
      </w:r>
    </w:p>
    <w:p w14:paraId="544D0DFB" w14:textId="77777777" w:rsidR="00434A9A" w:rsidRPr="00434A9A" w:rsidRDefault="00434A9A" w:rsidP="00434A9A">
      <w:pPr>
        <w:pStyle w:val="Listeafsnit"/>
        <w:rPr>
          <w:rFonts w:ascii="Tahoma" w:hAnsi="Tahoma" w:cs="Tahoma"/>
          <w:sz w:val="17"/>
          <w:szCs w:val="17"/>
        </w:rPr>
      </w:pPr>
    </w:p>
    <w:p w14:paraId="2B1E4395" w14:textId="77777777" w:rsidR="00D57B29" w:rsidRPr="00434A9A" w:rsidRDefault="00D57B29" w:rsidP="00D57B29">
      <w:pPr>
        <w:pStyle w:val="Listeafsnit"/>
        <w:numPr>
          <w:ilvl w:val="1"/>
          <w:numId w:val="15"/>
        </w:numPr>
        <w:rPr>
          <w:rFonts w:ascii="Tahoma" w:hAnsi="Tahoma" w:cs="Tahoma"/>
          <w:sz w:val="17"/>
          <w:szCs w:val="17"/>
        </w:rPr>
      </w:pPr>
      <w:r w:rsidRPr="00434A9A">
        <w:rPr>
          <w:rFonts w:ascii="Tahoma" w:hAnsi="Tahoma" w:cs="Tahoma"/>
          <w:sz w:val="17"/>
          <w:szCs w:val="17"/>
        </w:rPr>
        <w:t xml:space="preserve">Automatisk sikret overkørsel med advarselsanlæg: Overkørsel med advarselsanlæg, blinklys og </w:t>
      </w:r>
      <w:proofErr w:type="spellStart"/>
      <w:r w:rsidRPr="00434A9A">
        <w:rPr>
          <w:rFonts w:ascii="Tahoma" w:hAnsi="Tahoma" w:cs="Tahoma"/>
          <w:sz w:val="17"/>
          <w:szCs w:val="17"/>
        </w:rPr>
        <w:t>lydgiver</w:t>
      </w:r>
      <w:proofErr w:type="spellEnd"/>
      <w:r w:rsidRPr="00434A9A">
        <w:rPr>
          <w:rFonts w:ascii="Tahoma" w:hAnsi="Tahoma" w:cs="Tahoma"/>
          <w:sz w:val="17"/>
          <w:szCs w:val="17"/>
        </w:rPr>
        <w:t>, der aktiveres automatisk af toget eller ved togvejsfastlægning.</w:t>
      </w:r>
    </w:p>
    <w:p w14:paraId="43136619" w14:textId="77777777" w:rsidR="00D57B29" w:rsidRPr="00D57B29" w:rsidRDefault="00D57B29" w:rsidP="00D57B29">
      <w:pPr>
        <w:rPr>
          <w:rFonts w:ascii="Tahoma" w:hAnsi="Tahoma" w:cs="Tahoma"/>
          <w:sz w:val="17"/>
          <w:szCs w:val="17"/>
        </w:rPr>
      </w:pPr>
    </w:p>
    <w:p w14:paraId="5A40A50C" w14:textId="77777777" w:rsidR="00D57B29" w:rsidRPr="00434A9A" w:rsidRDefault="00D57B29" w:rsidP="00434A9A">
      <w:pPr>
        <w:pStyle w:val="Listeafsnit"/>
        <w:numPr>
          <w:ilvl w:val="1"/>
          <w:numId w:val="15"/>
        </w:numPr>
        <w:rPr>
          <w:rFonts w:ascii="Tahoma" w:hAnsi="Tahoma" w:cs="Tahoma"/>
          <w:sz w:val="17"/>
          <w:szCs w:val="17"/>
        </w:rPr>
      </w:pPr>
      <w:r w:rsidRPr="00434A9A">
        <w:rPr>
          <w:rFonts w:ascii="Tahoma" w:hAnsi="Tahoma" w:cs="Tahoma"/>
          <w:sz w:val="17"/>
          <w:szCs w:val="17"/>
        </w:rPr>
        <w:t xml:space="preserve">Automatisk sikret overkørsel med </w:t>
      </w:r>
      <w:proofErr w:type="spellStart"/>
      <w:r w:rsidRPr="00434A9A">
        <w:rPr>
          <w:rFonts w:ascii="Tahoma" w:hAnsi="Tahoma" w:cs="Tahoma"/>
          <w:sz w:val="17"/>
          <w:szCs w:val="17"/>
        </w:rPr>
        <w:t>halvbomanlæg</w:t>
      </w:r>
      <w:proofErr w:type="spellEnd"/>
      <w:r w:rsidRPr="00434A9A">
        <w:rPr>
          <w:rFonts w:ascii="Tahoma" w:hAnsi="Tahoma" w:cs="Tahoma"/>
          <w:sz w:val="17"/>
          <w:szCs w:val="17"/>
        </w:rPr>
        <w:t xml:space="preserve"> uden </w:t>
      </w:r>
      <w:proofErr w:type="spellStart"/>
      <w:r w:rsidRPr="00434A9A">
        <w:rPr>
          <w:rFonts w:ascii="Tahoma" w:hAnsi="Tahoma" w:cs="Tahoma"/>
          <w:sz w:val="17"/>
          <w:szCs w:val="17"/>
        </w:rPr>
        <w:t>fritrumsdetektering</w:t>
      </w:r>
      <w:proofErr w:type="spellEnd"/>
      <w:r w:rsidRPr="00434A9A">
        <w:rPr>
          <w:rFonts w:ascii="Tahoma" w:hAnsi="Tahoma" w:cs="Tahoma"/>
          <w:sz w:val="17"/>
          <w:szCs w:val="17"/>
        </w:rPr>
        <w:t xml:space="preserve">: Overkørsel med </w:t>
      </w:r>
      <w:proofErr w:type="spellStart"/>
      <w:r w:rsidRPr="00434A9A">
        <w:rPr>
          <w:rFonts w:ascii="Tahoma" w:hAnsi="Tahoma" w:cs="Tahoma"/>
          <w:sz w:val="17"/>
          <w:szCs w:val="17"/>
        </w:rPr>
        <w:t>halvbomanlæg</w:t>
      </w:r>
      <w:proofErr w:type="spellEnd"/>
      <w:r w:rsidRPr="00434A9A">
        <w:rPr>
          <w:rFonts w:ascii="Tahoma" w:hAnsi="Tahoma" w:cs="Tahoma"/>
          <w:sz w:val="17"/>
          <w:szCs w:val="17"/>
        </w:rPr>
        <w:t xml:space="preserve">, blinklys, </w:t>
      </w:r>
      <w:proofErr w:type="spellStart"/>
      <w:r w:rsidRPr="00434A9A">
        <w:rPr>
          <w:rFonts w:ascii="Tahoma" w:hAnsi="Tahoma" w:cs="Tahoma"/>
          <w:sz w:val="17"/>
          <w:szCs w:val="17"/>
        </w:rPr>
        <w:t>lydgiver</w:t>
      </w:r>
      <w:proofErr w:type="spellEnd"/>
      <w:r w:rsidRPr="00434A9A">
        <w:rPr>
          <w:rFonts w:ascii="Tahoma" w:hAnsi="Tahoma" w:cs="Tahoma"/>
          <w:sz w:val="17"/>
          <w:szCs w:val="17"/>
        </w:rPr>
        <w:t xml:space="preserve"> og bomme over højre side af vejen, evt. suppleret med stibomme der automatisk aktiveres af toget eller ved togvejsfastlægning.</w:t>
      </w:r>
    </w:p>
    <w:p w14:paraId="7D08A0A3" w14:textId="77777777" w:rsidR="00D57B29" w:rsidRPr="00D57B29" w:rsidRDefault="00D57B29" w:rsidP="00D57B29">
      <w:pPr>
        <w:rPr>
          <w:rFonts w:ascii="Tahoma" w:hAnsi="Tahoma" w:cs="Tahoma"/>
          <w:sz w:val="17"/>
          <w:szCs w:val="17"/>
        </w:rPr>
      </w:pPr>
    </w:p>
    <w:p w14:paraId="4F0780E7" w14:textId="77777777" w:rsidR="00D57B29" w:rsidRPr="00434A9A" w:rsidRDefault="00D57B29" w:rsidP="00434A9A">
      <w:pPr>
        <w:pStyle w:val="Listeafsnit"/>
        <w:numPr>
          <w:ilvl w:val="1"/>
          <w:numId w:val="15"/>
        </w:numPr>
        <w:rPr>
          <w:rFonts w:ascii="Tahoma" w:hAnsi="Tahoma" w:cs="Tahoma"/>
          <w:sz w:val="17"/>
          <w:szCs w:val="17"/>
        </w:rPr>
      </w:pPr>
      <w:r w:rsidRPr="00434A9A">
        <w:rPr>
          <w:rFonts w:ascii="Tahoma" w:hAnsi="Tahoma" w:cs="Tahoma"/>
          <w:sz w:val="17"/>
          <w:szCs w:val="17"/>
        </w:rPr>
        <w:t xml:space="preserve">Automatisk sikret overkørsel med </w:t>
      </w:r>
      <w:proofErr w:type="spellStart"/>
      <w:r w:rsidRPr="00434A9A">
        <w:rPr>
          <w:rFonts w:ascii="Tahoma" w:hAnsi="Tahoma" w:cs="Tahoma"/>
          <w:sz w:val="17"/>
          <w:szCs w:val="17"/>
        </w:rPr>
        <w:t>halvbomanlæg</w:t>
      </w:r>
      <w:proofErr w:type="spellEnd"/>
      <w:r w:rsidRPr="00434A9A">
        <w:rPr>
          <w:rFonts w:ascii="Tahoma" w:hAnsi="Tahoma" w:cs="Tahoma"/>
          <w:sz w:val="17"/>
          <w:szCs w:val="17"/>
        </w:rPr>
        <w:t xml:space="preserve"> med </w:t>
      </w:r>
      <w:proofErr w:type="spellStart"/>
      <w:r w:rsidRPr="00434A9A">
        <w:rPr>
          <w:rFonts w:ascii="Tahoma" w:hAnsi="Tahoma" w:cs="Tahoma"/>
          <w:sz w:val="17"/>
          <w:szCs w:val="17"/>
        </w:rPr>
        <w:t>fritrumsdetektering</w:t>
      </w:r>
      <w:proofErr w:type="spellEnd"/>
      <w:r w:rsidRPr="00434A9A">
        <w:rPr>
          <w:rFonts w:ascii="Tahoma" w:hAnsi="Tahoma" w:cs="Tahoma"/>
          <w:sz w:val="17"/>
          <w:szCs w:val="17"/>
        </w:rPr>
        <w:t xml:space="preserve">: Overkørsel med </w:t>
      </w:r>
      <w:proofErr w:type="spellStart"/>
      <w:r w:rsidRPr="00434A9A">
        <w:rPr>
          <w:rFonts w:ascii="Tahoma" w:hAnsi="Tahoma" w:cs="Tahoma"/>
          <w:sz w:val="17"/>
          <w:szCs w:val="17"/>
        </w:rPr>
        <w:t>halvbomanlæg</w:t>
      </w:r>
      <w:proofErr w:type="spellEnd"/>
      <w:r w:rsidRPr="00434A9A">
        <w:rPr>
          <w:rFonts w:ascii="Tahoma" w:hAnsi="Tahoma" w:cs="Tahoma"/>
          <w:sz w:val="17"/>
          <w:szCs w:val="17"/>
        </w:rPr>
        <w:t xml:space="preserve"> med system til sikring af fri bane, blinklys, </w:t>
      </w:r>
      <w:proofErr w:type="spellStart"/>
      <w:r w:rsidRPr="00434A9A">
        <w:rPr>
          <w:rFonts w:ascii="Tahoma" w:hAnsi="Tahoma" w:cs="Tahoma"/>
          <w:sz w:val="17"/>
          <w:szCs w:val="17"/>
        </w:rPr>
        <w:t>lydgiver</w:t>
      </w:r>
      <w:proofErr w:type="spellEnd"/>
      <w:r w:rsidRPr="00434A9A">
        <w:rPr>
          <w:rFonts w:ascii="Tahoma" w:hAnsi="Tahoma" w:cs="Tahoma"/>
          <w:sz w:val="17"/>
          <w:szCs w:val="17"/>
        </w:rPr>
        <w:t xml:space="preserve"> og bomme over højre side af vejen evt. suppleret med stibomme der automatisk aktiveres af toget eller ved togvejsfastlægning. Under bomlukning kontrolleres om der er biler i overkørslen ved f.eks. vejspoler.</w:t>
      </w:r>
    </w:p>
    <w:p w14:paraId="6DE90923" w14:textId="77777777" w:rsidR="00D57B29" w:rsidRPr="00D57B29" w:rsidRDefault="00D57B29" w:rsidP="00D57B29">
      <w:pPr>
        <w:rPr>
          <w:rFonts w:ascii="Tahoma" w:hAnsi="Tahoma" w:cs="Tahoma"/>
          <w:sz w:val="17"/>
          <w:szCs w:val="17"/>
        </w:rPr>
      </w:pPr>
    </w:p>
    <w:p w14:paraId="20108126" w14:textId="77777777" w:rsidR="00D57B29" w:rsidRPr="00434A9A" w:rsidRDefault="00D57B29" w:rsidP="00434A9A">
      <w:pPr>
        <w:pStyle w:val="Listeafsnit"/>
        <w:numPr>
          <w:ilvl w:val="1"/>
          <w:numId w:val="15"/>
        </w:numPr>
        <w:rPr>
          <w:rFonts w:ascii="Tahoma" w:hAnsi="Tahoma" w:cs="Tahoma"/>
          <w:sz w:val="17"/>
          <w:szCs w:val="17"/>
        </w:rPr>
      </w:pPr>
      <w:r w:rsidRPr="00434A9A">
        <w:rPr>
          <w:rFonts w:ascii="Tahoma" w:hAnsi="Tahoma" w:cs="Tahoma"/>
          <w:sz w:val="17"/>
          <w:szCs w:val="17"/>
        </w:rPr>
        <w:t xml:space="preserve">Automatisk sikret overkørsel med </w:t>
      </w:r>
      <w:proofErr w:type="spellStart"/>
      <w:r w:rsidRPr="00434A9A">
        <w:rPr>
          <w:rFonts w:ascii="Tahoma" w:hAnsi="Tahoma" w:cs="Tahoma"/>
          <w:sz w:val="17"/>
          <w:szCs w:val="17"/>
        </w:rPr>
        <w:t>helbomanlæg</w:t>
      </w:r>
      <w:proofErr w:type="spellEnd"/>
      <w:r w:rsidRPr="00434A9A">
        <w:rPr>
          <w:rFonts w:ascii="Tahoma" w:hAnsi="Tahoma" w:cs="Tahoma"/>
          <w:sz w:val="17"/>
          <w:szCs w:val="17"/>
        </w:rPr>
        <w:t xml:space="preserve"> uden </w:t>
      </w:r>
      <w:proofErr w:type="spellStart"/>
      <w:r w:rsidRPr="00434A9A">
        <w:rPr>
          <w:rFonts w:ascii="Tahoma" w:hAnsi="Tahoma" w:cs="Tahoma"/>
          <w:sz w:val="17"/>
          <w:szCs w:val="17"/>
        </w:rPr>
        <w:t>fritrumsdetektering</w:t>
      </w:r>
      <w:proofErr w:type="spellEnd"/>
      <w:r w:rsidRPr="00434A9A">
        <w:rPr>
          <w:rFonts w:ascii="Tahoma" w:hAnsi="Tahoma" w:cs="Tahoma"/>
          <w:sz w:val="17"/>
          <w:szCs w:val="17"/>
        </w:rPr>
        <w:t xml:space="preserve">: Overkørsel med </w:t>
      </w:r>
      <w:proofErr w:type="spellStart"/>
      <w:r w:rsidRPr="00434A9A">
        <w:rPr>
          <w:rFonts w:ascii="Tahoma" w:hAnsi="Tahoma" w:cs="Tahoma"/>
          <w:sz w:val="17"/>
          <w:szCs w:val="17"/>
        </w:rPr>
        <w:t>helbomanlæg</w:t>
      </w:r>
      <w:proofErr w:type="spellEnd"/>
      <w:r w:rsidRPr="00434A9A">
        <w:rPr>
          <w:rFonts w:ascii="Tahoma" w:hAnsi="Tahoma" w:cs="Tahoma"/>
          <w:sz w:val="17"/>
          <w:szCs w:val="17"/>
        </w:rPr>
        <w:t xml:space="preserve">, blinklys, </w:t>
      </w:r>
      <w:proofErr w:type="spellStart"/>
      <w:r w:rsidRPr="00434A9A">
        <w:rPr>
          <w:rFonts w:ascii="Tahoma" w:hAnsi="Tahoma" w:cs="Tahoma"/>
          <w:sz w:val="17"/>
          <w:szCs w:val="17"/>
        </w:rPr>
        <w:t>lydgiver</w:t>
      </w:r>
      <w:proofErr w:type="spellEnd"/>
      <w:r w:rsidRPr="00434A9A">
        <w:rPr>
          <w:rFonts w:ascii="Tahoma" w:hAnsi="Tahoma" w:cs="Tahoma"/>
          <w:sz w:val="17"/>
          <w:szCs w:val="17"/>
        </w:rPr>
        <w:t xml:space="preserve"> og bomme over hele vejen der automatisk aktiveres af toget eller ved togvejsfastlægning.</w:t>
      </w:r>
    </w:p>
    <w:p w14:paraId="343744FB" w14:textId="77777777" w:rsidR="00D57B29" w:rsidRPr="00D57B29" w:rsidRDefault="00D57B29" w:rsidP="00D57B29">
      <w:pPr>
        <w:rPr>
          <w:rFonts w:ascii="Tahoma" w:hAnsi="Tahoma" w:cs="Tahoma"/>
          <w:sz w:val="17"/>
          <w:szCs w:val="17"/>
        </w:rPr>
      </w:pPr>
    </w:p>
    <w:p w14:paraId="475E112C" w14:textId="77777777" w:rsidR="00B90DA0" w:rsidRPr="00434A9A" w:rsidRDefault="00D57B29" w:rsidP="00434A9A">
      <w:pPr>
        <w:pStyle w:val="Listeafsnit"/>
        <w:numPr>
          <w:ilvl w:val="1"/>
          <w:numId w:val="15"/>
        </w:numPr>
        <w:rPr>
          <w:rFonts w:ascii="Tahoma" w:hAnsi="Tahoma" w:cs="Tahoma"/>
          <w:sz w:val="17"/>
          <w:szCs w:val="17"/>
        </w:rPr>
      </w:pPr>
      <w:r w:rsidRPr="00434A9A">
        <w:rPr>
          <w:rFonts w:ascii="Tahoma" w:hAnsi="Tahoma" w:cs="Tahoma"/>
          <w:sz w:val="17"/>
          <w:szCs w:val="17"/>
        </w:rPr>
        <w:t xml:space="preserve">Automatisk sikret overkørsel med </w:t>
      </w:r>
      <w:proofErr w:type="spellStart"/>
      <w:r w:rsidRPr="00434A9A">
        <w:rPr>
          <w:rFonts w:ascii="Tahoma" w:hAnsi="Tahoma" w:cs="Tahoma"/>
          <w:sz w:val="17"/>
          <w:szCs w:val="17"/>
        </w:rPr>
        <w:t>helbomanlæg</w:t>
      </w:r>
      <w:proofErr w:type="spellEnd"/>
      <w:r w:rsidRPr="00434A9A">
        <w:rPr>
          <w:rFonts w:ascii="Tahoma" w:hAnsi="Tahoma" w:cs="Tahoma"/>
          <w:sz w:val="17"/>
          <w:szCs w:val="17"/>
        </w:rPr>
        <w:t xml:space="preserve"> med </w:t>
      </w:r>
      <w:proofErr w:type="spellStart"/>
      <w:r w:rsidRPr="00434A9A">
        <w:rPr>
          <w:rFonts w:ascii="Tahoma" w:hAnsi="Tahoma" w:cs="Tahoma"/>
          <w:sz w:val="17"/>
          <w:szCs w:val="17"/>
        </w:rPr>
        <w:t>fritrumsdetektering</w:t>
      </w:r>
      <w:proofErr w:type="spellEnd"/>
      <w:r w:rsidRPr="00434A9A">
        <w:rPr>
          <w:rFonts w:ascii="Tahoma" w:hAnsi="Tahoma" w:cs="Tahoma"/>
          <w:sz w:val="17"/>
          <w:szCs w:val="17"/>
        </w:rPr>
        <w:t xml:space="preserve">: Overkørsel med </w:t>
      </w:r>
      <w:proofErr w:type="spellStart"/>
      <w:r w:rsidRPr="00434A9A">
        <w:rPr>
          <w:rFonts w:ascii="Tahoma" w:hAnsi="Tahoma" w:cs="Tahoma"/>
          <w:sz w:val="17"/>
          <w:szCs w:val="17"/>
        </w:rPr>
        <w:t>helbomanlæg</w:t>
      </w:r>
      <w:proofErr w:type="spellEnd"/>
      <w:r w:rsidRPr="00434A9A">
        <w:rPr>
          <w:rFonts w:ascii="Tahoma" w:hAnsi="Tahoma" w:cs="Tahoma"/>
          <w:sz w:val="17"/>
          <w:szCs w:val="17"/>
        </w:rPr>
        <w:t xml:space="preserve"> med system til sikring af fri bane, blinklys, </w:t>
      </w:r>
      <w:proofErr w:type="spellStart"/>
      <w:r w:rsidRPr="00434A9A">
        <w:rPr>
          <w:rFonts w:ascii="Tahoma" w:hAnsi="Tahoma" w:cs="Tahoma"/>
          <w:sz w:val="17"/>
          <w:szCs w:val="17"/>
        </w:rPr>
        <w:t>lydgiver</w:t>
      </w:r>
      <w:proofErr w:type="spellEnd"/>
      <w:r w:rsidRPr="00434A9A">
        <w:rPr>
          <w:rFonts w:ascii="Tahoma" w:hAnsi="Tahoma" w:cs="Tahoma"/>
          <w:sz w:val="17"/>
          <w:szCs w:val="17"/>
        </w:rPr>
        <w:t xml:space="preserve"> og bomme over hele vejen der automatisk aktiveres af toget eller ved togvejsfastlægning. Under bomlukning kontrolleres om der er biler i overkørslen ved hjælp af f.eks. vejspoler.</w:t>
      </w:r>
    </w:p>
    <w:p w14:paraId="7EC5A377" w14:textId="77777777" w:rsidR="00313E81" w:rsidRDefault="00313E81">
      <w:pPr>
        <w:rPr>
          <w:rFonts w:ascii="Tahoma" w:hAnsi="Tahoma" w:cs="Tahoma"/>
          <w:sz w:val="17"/>
          <w:szCs w:val="17"/>
        </w:rPr>
      </w:pPr>
    </w:p>
    <w:p w14:paraId="7F1D0E4D" w14:textId="77777777" w:rsidR="00A31EF6" w:rsidRDefault="00A31EF6" w:rsidP="00A31EF6">
      <w:pPr>
        <w:ind w:left="7824"/>
        <w:rPr>
          <w:rFonts w:ascii="Tahoma" w:hAnsi="Tahoma" w:cs="Tahoma"/>
          <w:b/>
          <w:bCs/>
          <w:sz w:val="24"/>
          <w:szCs w:val="24"/>
        </w:rPr>
      </w:pPr>
    </w:p>
    <w:p w14:paraId="18BAACC4" w14:textId="77777777" w:rsidR="002B5FB7" w:rsidRDefault="002B5FB7" w:rsidP="00A31EF6">
      <w:pPr>
        <w:ind w:left="7824"/>
        <w:rPr>
          <w:rFonts w:ascii="Tahoma" w:hAnsi="Tahoma" w:cs="Tahoma"/>
          <w:b/>
          <w:bCs/>
          <w:sz w:val="24"/>
          <w:szCs w:val="24"/>
        </w:rPr>
      </w:pPr>
    </w:p>
    <w:p w14:paraId="4C829A5E" w14:textId="77777777" w:rsidR="002B5FB7" w:rsidRDefault="002B5FB7" w:rsidP="00A31EF6">
      <w:pPr>
        <w:ind w:left="7824"/>
        <w:rPr>
          <w:rFonts w:ascii="Tahoma" w:hAnsi="Tahoma" w:cs="Tahoma"/>
          <w:b/>
          <w:bCs/>
          <w:sz w:val="24"/>
          <w:szCs w:val="24"/>
        </w:rPr>
      </w:pPr>
    </w:p>
    <w:p w14:paraId="4968E6B5" w14:textId="77777777" w:rsidR="002B5FB7" w:rsidRDefault="002B5FB7" w:rsidP="00A31EF6">
      <w:pPr>
        <w:ind w:left="7824"/>
        <w:rPr>
          <w:rFonts w:ascii="Tahoma" w:hAnsi="Tahoma" w:cs="Tahoma"/>
          <w:b/>
          <w:bCs/>
          <w:sz w:val="24"/>
          <w:szCs w:val="24"/>
        </w:rPr>
      </w:pPr>
    </w:p>
    <w:p w14:paraId="5867906F" w14:textId="77777777" w:rsidR="002B5FB7" w:rsidRDefault="002B5FB7" w:rsidP="00A31EF6">
      <w:pPr>
        <w:ind w:left="7824"/>
        <w:rPr>
          <w:rFonts w:ascii="Tahoma" w:hAnsi="Tahoma" w:cs="Tahoma"/>
          <w:b/>
          <w:bCs/>
          <w:sz w:val="24"/>
          <w:szCs w:val="24"/>
        </w:rPr>
      </w:pPr>
    </w:p>
    <w:p w14:paraId="181CD4A2" w14:textId="77777777" w:rsidR="002B5FB7" w:rsidRDefault="002B5FB7" w:rsidP="00A31EF6">
      <w:pPr>
        <w:ind w:left="7824"/>
        <w:rPr>
          <w:rFonts w:ascii="Tahoma" w:hAnsi="Tahoma" w:cs="Tahoma"/>
          <w:b/>
          <w:bCs/>
          <w:sz w:val="24"/>
          <w:szCs w:val="24"/>
        </w:rPr>
      </w:pPr>
    </w:p>
    <w:p w14:paraId="25160A51" w14:textId="77777777" w:rsidR="002B5FB7" w:rsidRDefault="002B5FB7" w:rsidP="00A31EF6">
      <w:pPr>
        <w:ind w:left="7824"/>
        <w:rPr>
          <w:rFonts w:ascii="Tahoma" w:hAnsi="Tahoma" w:cs="Tahoma"/>
          <w:b/>
          <w:bCs/>
          <w:sz w:val="24"/>
          <w:szCs w:val="24"/>
        </w:rPr>
      </w:pPr>
    </w:p>
    <w:p w14:paraId="5996997E" w14:textId="77777777" w:rsidR="002B5FB7" w:rsidRDefault="002B5FB7" w:rsidP="00A31EF6">
      <w:pPr>
        <w:ind w:left="7824"/>
        <w:rPr>
          <w:rFonts w:ascii="Tahoma" w:hAnsi="Tahoma" w:cs="Tahoma"/>
          <w:b/>
          <w:bCs/>
          <w:sz w:val="24"/>
          <w:szCs w:val="24"/>
        </w:rPr>
      </w:pPr>
    </w:p>
    <w:p w14:paraId="018B6F56" w14:textId="77777777" w:rsidR="002B5FB7" w:rsidRDefault="002B5FB7" w:rsidP="00A31EF6">
      <w:pPr>
        <w:ind w:left="7824"/>
        <w:rPr>
          <w:rFonts w:ascii="Tahoma" w:hAnsi="Tahoma" w:cs="Tahoma"/>
          <w:b/>
          <w:bCs/>
          <w:sz w:val="24"/>
          <w:szCs w:val="24"/>
        </w:rPr>
      </w:pPr>
    </w:p>
    <w:p w14:paraId="5D3AF3AF" w14:textId="77777777" w:rsidR="002B5FB7" w:rsidRDefault="002B5FB7" w:rsidP="00A31EF6">
      <w:pPr>
        <w:ind w:left="7824"/>
        <w:rPr>
          <w:rFonts w:ascii="Tahoma" w:hAnsi="Tahoma" w:cs="Tahoma"/>
          <w:b/>
          <w:bCs/>
          <w:sz w:val="24"/>
          <w:szCs w:val="24"/>
        </w:rPr>
      </w:pPr>
    </w:p>
    <w:p w14:paraId="39A35851" w14:textId="77777777" w:rsidR="002B5FB7" w:rsidRDefault="002B5FB7" w:rsidP="00A31EF6">
      <w:pPr>
        <w:ind w:left="7824"/>
        <w:rPr>
          <w:rFonts w:ascii="Tahoma" w:hAnsi="Tahoma" w:cs="Tahoma"/>
          <w:b/>
          <w:bCs/>
          <w:sz w:val="24"/>
          <w:szCs w:val="24"/>
        </w:rPr>
      </w:pPr>
    </w:p>
    <w:p w14:paraId="4A7FF544" w14:textId="77777777" w:rsidR="002B5FB7" w:rsidRDefault="002B5FB7" w:rsidP="00A31EF6">
      <w:pPr>
        <w:ind w:left="7824"/>
        <w:rPr>
          <w:rFonts w:ascii="Tahoma" w:hAnsi="Tahoma" w:cs="Tahoma"/>
          <w:b/>
          <w:bCs/>
          <w:sz w:val="24"/>
          <w:szCs w:val="24"/>
        </w:rPr>
      </w:pPr>
    </w:p>
    <w:p w14:paraId="29F10360" w14:textId="77777777" w:rsidR="002B5FB7" w:rsidRDefault="002B5FB7" w:rsidP="00A31EF6">
      <w:pPr>
        <w:ind w:left="7824"/>
        <w:rPr>
          <w:rFonts w:ascii="Tahoma" w:hAnsi="Tahoma" w:cs="Tahoma"/>
          <w:b/>
          <w:bCs/>
          <w:sz w:val="24"/>
          <w:szCs w:val="24"/>
        </w:rPr>
      </w:pPr>
    </w:p>
    <w:p w14:paraId="1E1B5344" w14:textId="77777777" w:rsidR="002B5FB7" w:rsidRDefault="002B5FB7" w:rsidP="00A31EF6">
      <w:pPr>
        <w:ind w:left="7824"/>
        <w:rPr>
          <w:rFonts w:ascii="Tahoma" w:hAnsi="Tahoma" w:cs="Tahoma"/>
          <w:b/>
          <w:bCs/>
          <w:sz w:val="24"/>
          <w:szCs w:val="24"/>
        </w:rPr>
      </w:pPr>
    </w:p>
    <w:p w14:paraId="195625EE" w14:textId="77777777" w:rsidR="002B5FB7" w:rsidRDefault="002B5FB7" w:rsidP="00A31EF6">
      <w:pPr>
        <w:ind w:left="7824"/>
        <w:rPr>
          <w:rFonts w:ascii="Tahoma" w:hAnsi="Tahoma" w:cs="Tahoma"/>
          <w:b/>
          <w:bCs/>
          <w:sz w:val="24"/>
          <w:szCs w:val="24"/>
        </w:rPr>
      </w:pPr>
    </w:p>
    <w:p w14:paraId="18F9E737" w14:textId="77777777" w:rsidR="002B5FB7" w:rsidRDefault="002B5FB7" w:rsidP="00A31EF6">
      <w:pPr>
        <w:ind w:left="7824"/>
        <w:rPr>
          <w:rFonts w:ascii="Tahoma" w:hAnsi="Tahoma" w:cs="Tahoma"/>
          <w:b/>
          <w:bCs/>
          <w:sz w:val="24"/>
          <w:szCs w:val="24"/>
        </w:rPr>
      </w:pPr>
    </w:p>
    <w:p w14:paraId="4627F4F5" w14:textId="77777777" w:rsidR="002B5FB7" w:rsidRDefault="002B5FB7" w:rsidP="00A31EF6">
      <w:pPr>
        <w:ind w:left="7824"/>
        <w:rPr>
          <w:rFonts w:ascii="Tahoma" w:hAnsi="Tahoma" w:cs="Tahoma"/>
          <w:b/>
          <w:bCs/>
          <w:sz w:val="24"/>
          <w:szCs w:val="24"/>
        </w:rPr>
      </w:pPr>
    </w:p>
    <w:p w14:paraId="05ED3BE4" w14:textId="77777777" w:rsidR="002B5FB7" w:rsidRDefault="002B5FB7" w:rsidP="00A31EF6">
      <w:pPr>
        <w:ind w:left="7824"/>
        <w:rPr>
          <w:rFonts w:ascii="Tahoma" w:hAnsi="Tahoma" w:cs="Tahoma"/>
          <w:b/>
          <w:bCs/>
          <w:sz w:val="24"/>
          <w:szCs w:val="24"/>
        </w:rPr>
      </w:pPr>
    </w:p>
    <w:p w14:paraId="791F47FB" w14:textId="77777777" w:rsidR="002B5FB7" w:rsidRDefault="002B5FB7" w:rsidP="00A31EF6">
      <w:pPr>
        <w:ind w:left="7824"/>
        <w:rPr>
          <w:rFonts w:ascii="Tahoma" w:hAnsi="Tahoma" w:cs="Tahoma"/>
          <w:b/>
          <w:bCs/>
          <w:sz w:val="24"/>
          <w:szCs w:val="24"/>
        </w:rPr>
      </w:pPr>
    </w:p>
    <w:p w14:paraId="40196431" w14:textId="77777777" w:rsidR="00A31EF6" w:rsidRDefault="00A31EF6" w:rsidP="00A31EF6">
      <w:pPr>
        <w:ind w:left="7824"/>
        <w:rPr>
          <w:rFonts w:ascii="Tahoma" w:hAnsi="Tahoma" w:cs="Tahoma"/>
          <w:b/>
          <w:bCs/>
          <w:sz w:val="24"/>
          <w:szCs w:val="24"/>
        </w:rPr>
      </w:pPr>
      <w:r w:rsidRPr="00F758BF">
        <w:rPr>
          <w:rFonts w:ascii="Tahoma" w:hAnsi="Tahoma" w:cs="Tahoma"/>
          <w:b/>
          <w:bCs/>
          <w:sz w:val="24"/>
          <w:szCs w:val="24"/>
          <w:lang w:eastAsia="da-DK"/>
        </w:rPr>
        <w:lastRenderedPageBreak/>
        <w:t xml:space="preserve">Bilag </w:t>
      </w:r>
      <w:r w:rsidR="00356B5B">
        <w:rPr>
          <w:rFonts w:ascii="Tahoma" w:hAnsi="Tahoma" w:cs="Tahoma"/>
          <w:b/>
          <w:bCs/>
          <w:sz w:val="24"/>
          <w:szCs w:val="24"/>
          <w:lang w:eastAsia="da-DK"/>
        </w:rPr>
        <w:t>2</w:t>
      </w:r>
    </w:p>
    <w:p w14:paraId="292576F5" w14:textId="77777777" w:rsidR="00A31EF6" w:rsidRDefault="00A31EF6" w:rsidP="00A31EF6">
      <w:pPr>
        <w:ind w:left="9128"/>
        <w:rPr>
          <w:rFonts w:ascii="Tahoma" w:hAnsi="Tahoma" w:cs="Tahoma"/>
          <w:sz w:val="17"/>
          <w:szCs w:val="17"/>
        </w:rPr>
      </w:pPr>
    </w:p>
    <w:p w14:paraId="1D514F9A" w14:textId="77777777" w:rsidR="00A31EF6" w:rsidRPr="00A31EF6" w:rsidRDefault="00A31EF6" w:rsidP="00A31EF6">
      <w:pPr>
        <w:rPr>
          <w:rFonts w:ascii="Tahoma" w:hAnsi="Tahoma" w:cs="Tahoma"/>
          <w:sz w:val="17"/>
          <w:szCs w:val="17"/>
        </w:rPr>
      </w:pPr>
    </w:p>
    <w:p w14:paraId="53677C12" w14:textId="77777777" w:rsidR="00A31EF6" w:rsidRPr="00A31EF6" w:rsidRDefault="00A31EF6" w:rsidP="00A31EF6">
      <w:pPr>
        <w:rPr>
          <w:rFonts w:ascii="Tahoma" w:hAnsi="Tahoma" w:cs="Tahoma"/>
          <w:sz w:val="17"/>
          <w:szCs w:val="17"/>
        </w:rPr>
      </w:pPr>
    </w:p>
    <w:p w14:paraId="440F9010" w14:textId="77777777" w:rsidR="00A31EF6" w:rsidRDefault="00A31EF6" w:rsidP="00A31EF6">
      <w:pPr>
        <w:rPr>
          <w:rFonts w:ascii="Tahoma" w:hAnsi="Tahoma" w:cs="Tahoma"/>
          <w:sz w:val="17"/>
          <w:szCs w:val="17"/>
        </w:rPr>
      </w:pPr>
    </w:p>
    <w:p w14:paraId="24168144" w14:textId="77777777" w:rsidR="00A31EF6" w:rsidRPr="00A31EF6" w:rsidRDefault="005257C8" w:rsidP="00A31EF6">
      <w:pPr>
        <w:jc w:val="center"/>
        <w:rPr>
          <w:rFonts w:ascii="Tahoma" w:hAnsi="Tahoma" w:cs="Tahoma"/>
          <w:b/>
          <w:bCs/>
          <w:sz w:val="17"/>
          <w:szCs w:val="17"/>
        </w:rPr>
      </w:pPr>
      <w:r>
        <w:rPr>
          <w:rFonts w:ascii="Tahoma" w:hAnsi="Tahoma" w:cs="Tahoma"/>
          <w:b/>
          <w:bCs/>
          <w:sz w:val="17"/>
          <w:szCs w:val="17"/>
        </w:rPr>
        <w:t>Kategorier</w:t>
      </w:r>
      <w:r w:rsidR="00A31EF6" w:rsidRPr="00A31EF6">
        <w:rPr>
          <w:rFonts w:ascii="Tahoma" w:hAnsi="Tahoma" w:cs="Tahoma"/>
          <w:b/>
          <w:bCs/>
          <w:sz w:val="17"/>
          <w:szCs w:val="17"/>
        </w:rPr>
        <w:t xml:space="preserve"> til brug ved indberetning af data vedrørende ulykker og forløbere </w:t>
      </w:r>
      <w:r w:rsidR="009A01E5">
        <w:rPr>
          <w:rFonts w:ascii="Tahoma" w:hAnsi="Tahoma" w:cs="Tahoma"/>
          <w:b/>
          <w:bCs/>
          <w:sz w:val="17"/>
          <w:szCs w:val="17"/>
        </w:rPr>
        <w:t>for</w:t>
      </w:r>
      <w:r w:rsidR="00A31EF6" w:rsidRPr="00A31EF6">
        <w:rPr>
          <w:rFonts w:ascii="Tahoma" w:hAnsi="Tahoma" w:cs="Tahoma"/>
          <w:b/>
          <w:bCs/>
          <w:sz w:val="17"/>
          <w:szCs w:val="17"/>
        </w:rPr>
        <w:t xml:space="preserve"> ulykker m.v.</w:t>
      </w:r>
      <w:r w:rsidR="001E0070">
        <w:rPr>
          <w:rFonts w:ascii="Tahoma" w:hAnsi="Tahoma" w:cs="Tahoma"/>
          <w:b/>
          <w:bCs/>
          <w:sz w:val="17"/>
          <w:szCs w:val="17"/>
        </w:rPr>
        <w:t>,</w:t>
      </w:r>
      <w:r w:rsidR="00EF4E7B">
        <w:rPr>
          <w:rFonts w:ascii="Tahoma" w:hAnsi="Tahoma" w:cs="Tahoma"/>
          <w:b/>
          <w:bCs/>
          <w:sz w:val="17"/>
          <w:szCs w:val="17"/>
        </w:rPr>
        <w:t xml:space="preserve"> jf. §</w:t>
      </w:r>
      <w:r w:rsidR="007034FA">
        <w:rPr>
          <w:rFonts w:ascii="Tahoma" w:hAnsi="Tahoma" w:cs="Tahoma"/>
          <w:b/>
          <w:bCs/>
          <w:sz w:val="17"/>
          <w:szCs w:val="17"/>
        </w:rPr>
        <w:t xml:space="preserve"> 3</w:t>
      </w:r>
      <w:r w:rsidR="00EF4E7B">
        <w:rPr>
          <w:rFonts w:ascii="Tahoma" w:hAnsi="Tahoma" w:cs="Tahoma"/>
          <w:b/>
          <w:bCs/>
          <w:sz w:val="17"/>
          <w:szCs w:val="17"/>
        </w:rPr>
        <w:t>, stk.</w:t>
      </w:r>
      <w:r w:rsidR="00EF4E7B" w:rsidRPr="003C4D6C">
        <w:rPr>
          <w:rFonts w:ascii="Tahoma" w:hAnsi="Tahoma" w:cs="Tahoma"/>
          <w:b/>
          <w:bCs/>
          <w:color w:val="000000" w:themeColor="text1"/>
          <w:sz w:val="17"/>
          <w:szCs w:val="17"/>
        </w:rPr>
        <w:t xml:space="preserve"> </w:t>
      </w:r>
      <w:r w:rsidR="007034FA" w:rsidRPr="003C4D6C">
        <w:rPr>
          <w:rFonts w:ascii="Tahoma" w:hAnsi="Tahoma" w:cs="Tahoma"/>
          <w:b/>
          <w:bCs/>
          <w:color w:val="000000" w:themeColor="text1"/>
          <w:sz w:val="17"/>
          <w:szCs w:val="17"/>
        </w:rPr>
        <w:t>2</w:t>
      </w:r>
      <w:r w:rsidRPr="003C4D6C">
        <w:rPr>
          <w:rFonts w:ascii="Tahoma" w:hAnsi="Tahoma" w:cs="Tahoma"/>
          <w:b/>
          <w:bCs/>
          <w:color w:val="000000" w:themeColor="text1"/>
          <w:sz w:val="17"/>
          <w:szCs w:val="17"/>
        </w:rPr>
        <w:t>.</w:t>
      </w:r>
      <w:r w:rsidRPr="00261DE2">
        <w:rPr>
          <w:rFonts w:ascii="Tahoma" w:hAnsi="Tahoma" w:cs="Tahoma"/>
          <w:b/>
          <w:bCs/>
          <w:color w:val="FF0000"/>
          <w:sz w:val="17"/>
          <w:szCs w:val="17"/>
        </w:rPr>
        <w:t xml:space="preserve"> </w:t>
      </w:r>
      <w:r w:rsidR="00EF4E7B" w:rsidRPr="00261DE2">
        <w:rPr>
          <w:rFonts w:ascii="Tahoma" w:hAnsi="Tahoma" w:cs="Tahoma"/>
          <w:b/>
          <w:bCs/>
          <w:color w:val="FF0000"/>
          <w:sz w:val="17"/>
          <w:szCs w:val="17"/>
        </w:rPr>
        <w:t xml:space="preserve"> </w:t>
      </w:r>
    </w:p>
    <w:p w14:paraId="0E69E42C" w14:textId="77777777" w:rsidR="00A31EF6" w:rsidRPr="00A31EF6" w:rsidRDefault="00A31EF6" w:rsidP="00A31EF6">
      <w:pPr>
        <w:rPr>
          <w:rFonts w:ascii="Tahoma" w:hAnsi="Tahoma" w:cs="Tahoma"/>
          <w:sz w:val="17"/>
          <w:szCs w:val="17"/>
        </w:rPr>
      </w:pPr>
    </w:p>
    <w:p w14:paraId="0F6336FE" w14:textId="77777777" w:rsidR="00A31EF6" w:rsidRDefault="00A31EF6" w:rsidP="00A31EF6">
      <w:pPr>
        <w:rPr>
          <w:rFonts w:ascii="Tahoma" w:hAnsi="Tahoma" w:cs="Tahoma"/>
          <w:sz w:val="17"/>
          <w:szCs w:val="17"/>
        </w:rPr>
      </w:pPr>
    </w:p>
    <w:p w14:paraId="6C415AEE" w14:textId="43D198EF" w:rsidR="00DB5DFB" w:rsidRPr="00DC6B7C" w:rsidRDefault="00DC6B7C" w:rsidP="00DC6B7C">
      <w:pPr>
        <w:rPr>
          <w:rFonts w:ascii="Tahoma" w:hAnsi="Tahoma" w:cs="Tahoma"/>
          <w:b/>
          <w:bCs/>
          <w:sz w:val="17"/>
          <w:szCs w:val="17"/>
          <w:rPrChange w:id="54" w:author="Camilla Djernes" w:date="2024-09-11T12:10:00Z">
            <w:rPr/>
          </w:rPrChange>
        </w:rPr>
      </w:pPr>
      <w:r>
        <w:rPr>
          <w:rFonts w:ascii="Tahoma" w:hAnsi="Tahoma" w:cs="Tahoma"/>
          <w:b/>
          <w:bCs/>
          <w:sz w:val="17"/>
          <w:szCs w:val="17"/>
        </w:rPr>
        <w:t xml:space="preserve">1. </w:t>
      </w:r>
      <w:del w:id="55" w:author="Camilla Djernes" w:date="2024-04-15T09:36:00Z">
        <w:r w:rsidR="00DB5DFB" w:rsidRPr="00DC6B7C" w:rsidDel="0013564D">
          <w:rPr>
            <w:rFonts w:ascii="Tahoma" w:hAnsi="Tahoma" w:cs="Tahoma"/>
            <w:b/>
            <w:bCs/>
            <w:sz w:val="17"/>
            <w:szCs w:val="17"/>
            <w:rPrChange w:id="56" w:author="Camilla Djernes" w:date="2024-09-11T12:10:00Z">
              <w:rPr/>
            </w:rPrChange>
          </w:rPr>
          <w:delText>Involveret virksomhed</w:delText>
        </w:r>
      </w:del>
      <w:ins w:id="57" w:author="Camilla Djernes" w:date="2024-04-15T09:36:00Z">
        <w:r w:rsidR="0013564D" w:rsidRPr="00DC6B7C">
          <w:rPr>
            <w:rFonts w:ascii="Tahoma" w:hAnsi="Tahoma" w:cs="Tahoma"/>
            <w:b/>
            <w:bCs/>
            <w:sz w:val="17"/>
            <w:szCs w:val="17"/>
            <w:rPrChange w:id="58" w:author="Camilla Djernes" w:date="2024-09-11T12:10:00Z">
              <w:rPr/>
            </w:rPrChange>
          </w:rPr>
          <w:t>I</w:t>
        </w:r>
      </w:ins>
      <w:ins w:id="59" w:author="Camilla Djernes" w:date="2024-04-08T12:38:00Z">
        <w:r w:rsidR="00492BD5" w:rsidRPr="00DC6B7C">
          <w:rPr>
            <w:rFonts w:ascii="Tahoma" w:hAnsi="Tahoma" w:cs="Tahoma"/>
            <w:b/>
            <w:bCs/>
            <w:sz w:val="17"/>
            <w:szCs w:val="17"/>
            <w:rPrChange w:id="60" w:author="Camilla Djernes" w:date="2024-09-11T12:10:00Z">
              <w:rPr/>
            </w:rPrChange>
          </w:rPr>
          <w:t xml:space="preserve">nvolverede </w:t>
        </w:r>
      </w:ins>
      <w:ins w:id="61" w:author="Camilla Djernes" w:date="2024-04-08T12:39:00Z">
        <w:r w:rsidR="00492BD5" w:rsidRPr="00DC6B7C">
          <w:rPr>
            <w:rFonts w:ascii="Tahoma" w:hAnsi="Tahoma" w:cs="Tahoma"/>
            <w:b/>
            <w:bCs/>
            <w:sz w:val="17"/>
            <w:szCs w:val="17"/>
            <w:rPrChange w:id="62" w:author="Camilla Djernes" w:date="2024-09-11T12:10:00Z">
              <w:rPr/>
            </w:rPrChange>
          </w:rPr>
          <w:t>virksomheder</w:t>
        </w:r>
      </w:ins>
    </w:p>
    <w:p w14:paraId="224A4031" w14:textId="77777777" w:rsidR="00DB5DFB" w:rsidRDefault="00492BD5" w:rsidP="00A31EF6">
      <w:pPr>
        <w:rPr>
          <w:rFonts w:ascii="Tahoma" w:hAnsi="Tahoma" w:cs="Tahoma"/>
          <w:sz w:val="17"/>
          <w:szCs w:val="17"/>
        </w:rPr>
      </w:pPr>
      <w:r>
        <w:rPr>
          <w:rFonts w:ascii="Tahoma" w:hAnsi="Tahoma" w:cs="Tahoma"/>
          <w:sz w:val="17"/>
          <w:szCs w:val="17"/>
        </w:rPr>
        <w:t xml:space="preserve">1.1. </w:t>
      </w:r>
      <w:r w:rsidR="00DB5DFB">
        <w:rPr>
          <w:rFonts w:ascii="Tahoma" w:hAnsi="Tahoma" w:cs="Tahoma"/>
          <w:sz w:val="17"/>
          <w:szCs w:val="17"/>
        </w:rPr>
        <w:t>Infrastrukturforvalter</w:t>
      </w:r>
    </w:p>
    <w:p w14:paraId="158D68A7" w14:textId="77777777" w:rsidR="00DB5DFB" w:rsidRDefault="00492BD5" w:rsidP="00A31EF6">
      <w:pPr>
        <w:rPr>
          <w:rFonts w:ascii="Tahoma" w:hAnsi="Tahoma" w:cs="Tahoma"/>
          <w:sz w:val="17"/>
          <w:szCs w:val="17"/>
        </w:rPr>
      </w:pPr>
      <w:r>
        <w:rPr>
          <w:rFonts w:ascii="Tahoma" w:hAnsi="Tahoma" w:cs="Tahoma"/>
          <w:sz w:val="17"/>
          <w:szCs w:val="17"/>
        </w:rPr>
        <w:t xml:space="preserve">1.2. </w:t>
      </w:r>
      <w:r w:rsidR="00DB5DFB">
        <w:rPr>
          <w:rFonts w:ascii="Tahoma" w:hAnsi="Tahoma" w:cs="Tahoma"/>
          <w:sz w:val="17"/>
          <w:szCs w:val="17"/>
        </w:rPr>
        <w:t>Jernbanevirksomhed(er)</w:t>
      </w:r>
    </w:p>
    <w:p w14:paraId="6CF481C4" w14:textId="77777777" w:rsidR="00DB5DFB" w:rsidRDefault="00492BD5" w:rsidP="00A31EF6">
      <w:pPr>
        <w:rPr>
          <w:rFonts w:ascii="Tahoma" w:hAnsi="Tahoma" w:cs="Tahoma"/>
          <w:sz w:val="17"/>
          <w:szCs w:val="17"/>
        </w:rPr>
      </w:pPr>
      <w:r>
        <w:rPr>
          <w:rFonts w:ascii="Tahoma" w:hAnsi="Tahoma" w:cs="Tahoma"/>
          <w:sz w:val="17"/>
          <w:szCs w:val="17"/>
        </w:rPr>
        <w:t xml:space="preserve">1.3. </w:t>
      </w:r>
      <w:r w:rsidR="00DB5DFB">
        <w:rPr>
          <w:rFonts w:ascii="Tahoma" w:hAnsi="Tahoma" w:cs="Tahoma"/>
          <w:sz w:val="17"/>
          <w:szCs w:val="17"/>
        </w:rPr>
        <w:t xml:space="preserve">Veteranbaner/veterantog </w:t>
      </w:r>
    </w:p>
    <w:p w14:paraId="7B2337C2" w14:textId="77777777" w:rsidR="00DB5DFB" w:rsidRPr="00DB5DFB" w:rsidRDefault="00492BD5" w:rsidP="00A31EF6">
      <w:pPr>
        <w:rPr>
          <w:rFonts w:ascii="Tahoma" w:hAnsi="Tahoma" w:cs="Tahoma"/>
          <w:sz w:val="17"/>
          <w:szCs w:val="17"/>
        </w:rPr>
      </w:pPr>
      <w:r>
        <w:rPr>
          <w:rFonts w:ascii="Tahoma" w:hAnsi="Tahoma" w:cs="Tahoma"/>
          <w:sz w:val="17"/>
          <w:szCs w:val="17"/>
        </w:rPr>
        <w:t xml:space="preserve">1.4. </w:t>
      </w:r>
      <w:r w:rsidR="00DB5DFB">
        <w:rPr>
          <w:rFonts w:ascii="Tahoma" w:hAnsi="Tahoma" w:cs="Tahoma"/>
          <w:sz w:val="17"/>
          <w:szCs w:val="17"/>
        </w:rPr>
        <w:t>Anden virksomhed</w:t>
      </w:r>
    </w:p>
    <w:p w14:paraId="111EFB8D" w14:textId="77777777" w:rsidR="00DB5DFB" w:rsidRDefault="00DB5DFB" w:rsidP="00DB5DFB">
      <w:pPr>
        <w:rPr>
          <w:rFonts w:ascii="Tahoma" w:hAnsi="Tahoma" w:cs="Tahoma"/>
          <w:sz w:val="17"/>
          <w:szCs w:val="17"/>
        </w:rPr>
      </w:pPr>
    </w:p>
    <w:p w14:paraId="6CA4FD41" w14:textId="61C68C04" w:rsidR="00DB5DFB" w:rsidRPr="00DC6B7C" w:rsidRDefault="00DB5DFB" w:rsidP="00DC6B7C">
      <w:pPr>
        <w:pStyle w:val="Listeafsnit"/>
        <w:numPr>
          <w:ilvl w:val="0"/>
          <w:numId w:val="17"/>
        </w:numPr>
        <w:rPr>
          <w:rFonts w:ascii="Tahoma" w:hAnsi="Tahoma" w:cs="Tahoma"/>
          <w:b/>
          <w:bCs/>
          <w:sz w:val="17"/>
          <w:szCs w:val="17"/>
        </w:rPr>
      </w:pPr>
      <w:r w:rsidRPr="00DC6B7C">
        <w:rPr>
          <w:rFonts w:ascii="Tahoma" w:hAnsi="Tahoma" w:cs="Tahoma"/>
          <w:b/>
          <w:bCs/>
          <w:sz w:val="17"/>
          <w:szCs w:val="17"/>
        </w:rPr>
        <w:t>Sted</w:t>
      </w:r>
    </w:p>
    <w:p w14:paraId="109486D3" w14:textId="77777777" w:rsidR="00777F42" w:rsidRDefault="00492BD5" w:rsidP="00DB5DFB">
      <w:pPr>
        <w:rPr>
          <w:rFonts w:ascii="Tahoma" w:hAnsi="Tahoma" w:cs="Tahoma"/>
          <w:sz w:val="17"/>
          <w:szCs w:val="17"/>
        </w:rPr>
      </w:pPr>
      <w:r>
        <w:rPr>
          <w:rFonts w:ascii="Tahoma" w:hAnsi="Tahoma" w:cs="Tahoma"/>
          <w:sz w:val="17"/>
          <w:szCs w:val="17"/>
        </w:rPr>
        <w:t xml:space="preserve">2.1. </w:t>
      </w:r>
      <w:r w:rsidR="00DB5DFB">
        <w:rPr>
          <w:rFonts w:ascii="Tahoma" w:hAnsi="Tahoma" w:cs="Tahoma"/>
          <w:sz w:val="17"/>
          <w:szCs w:val="17"/>
        </w:rPr>
        <w:t>Fra/på station</w:t>
      </w:r>
      <w:r w:rsidR="00037A94">
        <w:rPr>
          <w:rFonts w:ascii="Tahoma" w:hAnsi="Tahoma" w:cs="Tahoma"/>
          <w:sz w:val="17"/>
          <w:szCs w:val="17"/>
        </w:rPr>
        <w:t>/</w:t>
      </w:r>
      <w:proofErr w:type="spellStart"/>
      <w:r w:rsidR="00037A94">
        <w:rPr>
          <w:rFonts w:ascii="Tahoma" w:hAnsi="Tahoma" w:cs="Tahoma"/>
          <w:sz w:val="17"/>
          <w:szCs w:val="17"/>
        </w:rPr>
        <w:t>køreplanmæssigt</w:t>
      </w:r>
      <w:proofErr w:type="spellEnd"/>
      <w:r w:rsidR="00037A94">
        <w:rPr>
          <w:rFonts w:ascii="Tahoma" w:hAnsi="Tahoma" w:cs="Tahoma"/>
          <w:sz w:val="17"/>
          <w:szCs w:val="17"/>
        </w:rPr>
        <w:t xml:space="preserve"> standsningssted </w:t>
      </w:r>
    </w:p>
    <w:p w14:paraId="2D0508D2" w14:textId="77777777" w:rsidR="00DB5DFB" w:rsidRDefault="00492BD5" w:rsidP="00DB5DFB">
      <w:pPr>
        <w:rPr>
          <w:rFonts w:ascii="Tahoma" w:hAnsi="Tahoma" w:cs="Tahoma"/>
          <w:sz w:val="17"/>
          <w:szCs w:val="17"/>
        </w:rPr>
      </w:pPr>
      <w:r>
        <w:rPr>
          <w:rFonts w:ascii="Tahoma" w:hAnsi="Tahoma" w:cs="Tahoma"/>
          <w:sz w:val="17"/>
          <w:szCs w:val="17"/>
        </w:rPr>
        <w:t xml:space="preserve">2.2. </w:t>
      </w:r>
      <w:r w:rsidR="00DB5DFB">
        <w:rPr>
          <w:rFonts w:ascii="Tahoma" w:hAnsi="Tahoma" w:cs="Tahoma"/>
          <w:sz w:val="17"/>
          <w:szCs w:val="17"/>
        </w:rPr>
        <w:t>Til station</w:t>
      </w:r>
      <w:r w:rsidR="00037A94">
        <w:rPr>
          <w:rFonts w:ascii="Tahoma" w:hAnsi="Tahoma" w:cs="Tahoma"/>
          <w:sz w:val="17"/>
          <w:szCs w:val="17"/>
        </w:rPr>
        <w:t>/</w:t>
      </w:r>
      <w:proofErr w:type="spellStart"/>
      <w:r w:rsidR="00037A94">
        <w:rPr>
          <w:rFonts w:ascii="Tahoma" w:hAnsi="Tahoma" w:cs="Tahoma"/>
          <w:sz w:val="17"/>
          <w:szCs w:val="17"/>
        </w:rPr>
        <w:t>køreplanmæssigt</w:t>
      </w:r>
      <w:proofErr w:type="spellEnd"/>
      <w:r w:rsidR="00037A94">
        <w:rPr>
          <w:rFonts w:ascii="Tahoma" w:hAnsi="Tahoma" w:cs="Tahoma"/>
          <w:sz w:val="17"/>
          <w:szCs w:val="17"/>
        </w:rPr>
        <w:t xml:space="preserve"> standsningssted </w:t>
      </w:r>
    </w:p>
    <w:p w14:paraId="353034A9" w14:textId="77777777" w:rsidR="00DB5DFB" w:rsidRDefault="00492BD5" w:rsidP="00DB5DFB">
      <w:pPr>
        <w:rPr>
          <w:rFonts w:ascii="Tahoma" w:hAnsi="Tahoma" w:cs="Tahoma"/>
          <w:sz w:val="17"/>
          <w:szCs w:val="17"/>
        </w:rPr>
      </w:pPr>
      <w:r>
        <w:rPr>
          <w:rFonts w:ascii="Tahoma" w:hAnsi="Tahoma" w:cs="Tahoma"/>
          <w:sz w:val="17"/>
          <w:szCs w:val="17"/>
        </w:rPr>
        <w:t xml:space="preserve">2.3. </w:t>
      </w:r>
      <w:r w:rsidR="00DB5DFB">
        <w:rPr>
          <w:rFonts w:ascii="Tahoma" w:hAnsi="Tahoma" w:cs="Tahoma"/>
          <w:sz w:val="17"/>
          <w:szCs w:val="17"/>
        </w:rPr>
        <w:t>Jernbanestrækning</w:t>
      </w:r>
    </w:p>
    <w:p w14:paraId="1560FF1B" w14:textId="77777777" w:rsidR="00DB5DFB" w:rsidRDefault="00492BD5" w:rsidP="00DB5DFB">
      <w:pPr>
        <w:rPr>
          <w:rFonts w:ascii="Tahoma" w:hAnsi="Tahoma" w:cs="Tahoma"/>
          <w:sz w:val="17"/>
          <w:szCs w:val="17"/>
        </w:rPr>
      </w:pPr>
      <w:r>
        <w:rPr>
          <w:rFonts w:ascii="Tahoma" w:hAnsi="Tahoma" w:cs="Tahoma"/>
          <w:sz w:val="17"/>
          <w:szCs w:val="17"/>
        </w:rPr>
        <w:t xml:space="preserve">2.4. </w:t>
      </w:r>
      <w:r w:rsidR="00DB5DFB">
        <w:rPr>
          <w:rFonts w:ascii="Tahoma" w:hAnsi="Tahoma" w:cs="Tahoma"/>
          <w:sz w:val="17"/>
          <w:szCs w:val="17"/>
        </w:rPr>
        <w:t xml:space="preserve">Kilometrering </w:t>
      </w:r>
    </w:p>
    <w:p w14:paraId="45275BC4" w14:textId="77777777" w:rsidR="00DB5DFB" w:rsidRDefault="00492BD5" w:rsidP="00DB5DFB">
      <w:pPr>
        <w:rPr>
          <w:rFonts w:ascii="Tahoma" w:hAnsi="Tahoma" w:cs="Tahoma"/>
          <w:sz w:val="17"/>
          <w:szCs w:val="17"/>
        </w:rPr>
      </w:pPr>
      <w:r>
        <w:rPr>
          <w:rFonts w:ascii="Tahoma" w:hAnsi="Tahoma" w:cs="Tahoma"/>
          <w:sz w:val="17"/>
          <w:szCs w:val="17"/>
        </w:rPr>
        <w:t xml:space="preserve">2.5. </w:t>
      </w:r>
      <w:r w:rsidR="00DB5DFB">
        <w:rPr>
          <w:rFonts w:ascii="Tahoma" w:hAnsi="Tahoma" w:cs="Tahoma"/>
          <w:sz w:val="17"/>
          <w:szCs w:val="17"/>
        </w:rPr>
        <w:t xml:space="preserve">Spornummer </w:t>
      </w:r>
    </w:p>
    <w:p w14:paraId="11F84772" w14:textId="77777777" w:rsidR="00DB5DFB" w:rsidRDefault="00DB5DFB" w:rsidP="00DB5DFB">
      <w:pPr>
        <w:rPr>
          <w:rFonts w:ascii="Tahoma" w:hAnsi="Tahoma" w:cs="Tahoma"/>
          <w:sz w:val="17"/>
          <w:szCs w:val="17"/>
        </w:rPr>
      </w:pPr>
    </w:p>
    <w:p w14:paraId="7CD9A0B3" w14:textId="34A045F0" w:rsidR="00DB5DFB" w:rsidRPr="00DC6B7C" w:rsidRDefault="00DB5DFB" w:rsidP="00DC6B7C">
      <w:pPr>
        <w:pStyle w:val="Listeafsnit"/>
        <w:numPr>
          <w:ilvl w:val="0"/>
          <w:numId w:val="10"/>
        </w:numPr>
        <w:rPr>
          <w:rFonts w:ascii="Tahoma" w:hAnsi="Tahoma" w:cs="Tahoma"/>
          <w:b/>
          <w:bCs/>
          <w:sz w:val="17"/>
          <w:szCs w:val="17"/>
        </w:rPr>
      </w:pPr>
      <w:r w:rsidRPr="00DC6B7C">
        <w:rPr>
          <w:rFonts w:ascii="Tahoma" w:hAnsi="Tahoma" w:cs="Tahoma"/>
          <w:b/>
          <w:bCs/>
          <w:sz w:val="17"/>
          <w:szCs w:val="17"/>
        </w:rPr>
        <w:t xml:space="preserve">Type af fast installation </w:t>
      </w:r>
    </w:p>
    <w:p w14:paraId="43F6ED63"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Perron</w:t>
      </w:r>
    </w:p>
    <w:p w14:paraId="72FDBA44"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 xml:space="preserve">Ikke perron </w:t>
      </w:r>
    </w:p>
    <w:p w14:paraId="0ADFB19A"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Perronovergang</w:t>
      </w:r>
    </w:p>
    <w:p w14:paraId="42AD0DD4"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 xml:space="preserve">Automatisk sikret overkørsel med </w:t>
      </w:r>
      <w:proofErr w:type="spellStart"/>
      <w:r w:rsidRPr="00DC6B7C">
        <w:rPr>
          <w:rFonts w:ascii="Tahoma" w:hAnsi="Tahoma" w:cs="Tahoma"/>
          <w:sz w:val="17"/>
          <w:szCs w:val="17"/>
        </w:rPr>
        <w:t>helbomanlæg</w:t>
      </w:r>
      <w:proofErr w:type="spellEnd"/>
      <w:r w:rsidRPr="00DC6B7C">
        <w:rPr>
          <w:rFonts w:ascii="Tahoma" w:hAnsi="Tahoma" w:cs="Tahoma"/>
          <w:sz w:val="17"/>
          <w:szCs w:val="17"/>
        </w:rPr>
        <w:t xml:space="preserve"> med </w:t>
      </w:r>
      <w:proofErr w:type="spellStart"/>
      <w:r w:rsidRPr="00DC6B7C">
        <w:rPr>
          <w:rFonts w:ascii="Tahoma" w:hAnsi="Tahoma" w:cs="Tahoma"/>
          <w:sz w:val="17"/>
          <w:szCs w:val="17"/>
        </w:rPr>
        <w:t>fritrumsdetektering</w:t>
      </w:r>
      <w:proofErr w:type="spellEnd"/>
      <w:r w:rsidRPr="00DC6B7C">
        <w:rPr>
          <w:rFonts w:ascii="Tahoma" w:hAnsi="Tahoma" w:cs="Tahoma"/>
          <w:sz w:val="17"/>
          <w:szCs w:val="17"/>
        </w:rPr>
        <w:t xml:space="preserve"> </w:t>
      </w:r>
    </w:p>
    <w:p w14:paraId="03F8504A"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 xml:space="preserve">Automatisk sikret overkørsel med </w:t>
      </w:r>
      <w:proofErr w:type="spellStart"/>
      <w:r w:rsidRPr="00DC6B7C">
        <w:rPr>
          <w:rFonts w:ascii="Tahoma" w:hAnsi="Tahoma" w:cs="Tahoma"/>
          <w:sz w:val="17"/>
          <w:szCs w:val="17"/>
        </w:rPr>
        <w:t>helbomanlæg</w:t>
      </w:r>
      <w:proofErr w:type="spellEnd"/>
      <w:r w:rsidRPr="00DC6B7C">
        <w:rPr>
          <w:rFonts w:ascii="Tahoma" w:hAnsi="Tahoma" w:cs="Tahoma"/>
          <w:sz w:val="17"/>
          <w:szCs w:val="17"/>
        </w:rPr>
        <w:t xml:space="preserve"> uden </w:t>
      </w:r>
      <w:proofErr w:type="spellStart"/>
      <w:r w:rsidRPr="00DC6B7C">
        <w:rPr>
          <w:rFonts w:ascii="Tahoma" w:hAnsi="Tahoma" w:cs="Tahoma"/>
          <w:sz w:val="17"/>
          <w:szCs w:val="17"/>
        </w:rPr>
        <w:t>fritrumsdetektering</w:t>
      </w:r>
      <w:proofErr w:type="spellEnd"/>
    </w:p>
    <w:p w14:paraId="682CEB4A"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 xml:space="preserve">Automatisk sikret overkørsel med </w:t>
      </w:r>
      <w:proofErr w:type="spellStart"/>
      <w:r w:rsidRPr="00DC6B7C">
        <w:rPr>
          <w:rFonts w:ascii="Tahoma" w:hAnsi="Tahoma" w:cs="Tahoma"/>
          <w:sz w:val="17"/>
          <w:szCs w:val="17"/>
        </w:rPr>
        <w:t>halvbomanlæg</w:t>
      </w:r>
      <w:proofErr w:type="spellEnd"/>
      <w:r w:rsidRPr="00DC6B7C">
        <w:rPr>
          <w:rFonts w:ascii="Tahoma" w:hAnsi="Tahoma" w:cs="Tahoma"/>
          <w:sz w:val="17"/>
          <w:szCs w:val="17"/>
        </w:rPr>
        <w:t xml:space="preserve"> med </w:t>
      </w:r>
      <w:proofErr w:type="spellStart"/>
      <w:r w:rsidRPr="00DC6B7C">
        <w:rPr>
          <w:rFonts w:ascii="Tahoma" w:hAnsi="Tahoma" w:cs="Tahoma"/>
          <w:sz w:val="17"/>
          <w:szCs w:val="17"/>
        </w:rPr>
        <w:t>fritrumsdetektering</w:t>
      </w:r>
      <w:proofErr w:type="spellEnd"/>
    </w:p>
    <w:p w14:paraId="1E4B6FDE"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 xml:space="preserve">Automatisk sikret overkørsel med </w:t>
      </w:r>
      <w:proofErr w:type="spellStart"/>
      <w:r w:rsidRPr="00DC6B7C">
        <w:rPr>
          <w:rFonts w:ascii="Tahoma" w:hAnsi="Tahoma" w:cs="Tahoma"/>
          <w:sz w:val="17"/>
          <w:szCs w:val="17"/>
        </w:rPr>
        <w:t>halvbomanlæg</w:t>
      </w:r>
      <w:proofErr w:type="spellEnd"/>
      <w:r w:rsidRPr="00DC6B7C">
        <w:rPr>
          <w:rFonts w:ascii="Tahoma" w:hAnsi="Tahoma" w:cs="Tahoma"/>
          <w:sz w:val="17"/>
          <w:szCs w:val="17"/>
        </w:rPr>
        <w:t xml:space="preserve"> uden </w:t>
      </w:r>
      <w:proofErr w:type="spellStart"/>
      <w:r w:rsidRPr="00DC6B7C">
        <w:rPr>
          <w:rFonts w:ascii="Tahoma" w:hAnsi="Tahoma" w:cs="Tahoma"/>
          <w:sz w:val="17"/>
          <w:szCs w:val="17"/>
        </w:rPr>
        <w:t>fritrumsdetektering</w:t>
      </w:r>
      <w:proofErr w:type="spellEnd"/>
    </w:p>
    <w:p w14:paraId="4F0F6666"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Automatisk sikret overkørsel med advarsels</w:t>
      </w:r>
      <w:r w:rsidR="002332D6" w:rsidRPr="00DC6B7C">
        <w:rPr>
          <w:rFonts w:ascii="Tahoma" w:hAnsi="Tahoma" w:cs="Tahoma"/>
          <w:sz w:val="17"/>
          <w:szCs w:val="17"/>
        </w:rPr>
        <w:t>signal</w:t>
      </w:r>
      <w:r w:rsidRPr="00DC6B7C">
        <w:rPr>
          <w:rFonts w:ascii="Tahoma" w:hAnsi="Tahoma" w:cs="Tahoma"/>
          <w:sz w:val="17"/>
          <w:szCs w:val="17"/>
        </w:rPr>
        <w:t xml:space="preserve">anlæg </w:t>
      </w:r>
    </w:p>
    <w:p w14:paraId="4E9E0113" w14:textId="77777777" w:rsid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Manuelt betjent overkørsel</w:t>
      </w:r>
    </w:p>
    <w:p w14:paraId="2C4BB934" w14:textId="499AB1A6" w:rsidR="00DB5DFB" w:rsidRPr="00DC6B7C" w:rsidRDefault="00DB5DFB" w:rsidP="00DC6B7C">
      <w:pPr>
        <w:pStyle w:val="Listeafsnit"/>
        <w:numPr>
          <w:ilvl w:val="1"/>
          <w:numId w:val="10"/>
        </w:numPr>
        <w:rPr>
          <w:rFonts w:ascii="Tahoma" w:hAnsi="Tahoma" w:cs="Tahoma"/>
          <w:sz w:val="17"/>
          <w:szCs w:val="17"/>
        </w:rPr>
      </w:pPr>
      <w:proofErr w:type="spellStart"/>
      <w:r w:rsidRPr="00DC6B7C">
        <w:rPr>
          <w:rFonts w:ascii="Tahoma" w:hAnsi="Tahoma" w:cs="Tahoma"/>
          <w:sz w:val="17"/>
          <w:szCs w:val="17"/>
        </w:rPr>
        <w:t>Usikret</w:t>
      </w:r>
      <w:proofErr w:type="spellEnd"/>
      <w:r w:rsidRPr="00DC6B7C">
        <w:rPr>
          <w:rFonts w:ascii="Tahoma" w:hAnsi="Tahoma" w:cs="Tahoma"/>
          <w:sz w:val="17"/>
          <w:szCs w:val="17"/>
        </w:rPr>
        <w:t xml:space="preserve"> overkørsel </w:t>
      </w:r>
    </w:p>
    <w:p w14:paraId="700CBD08" w14:textId="77777777" w:rsidR="00777F42" w:rsidRDefault="00777F42" w:rsidP="00777F42">
      <w:pPr>
        <w:ind w:firstLine="1304"/>
        <w:rPr>
          <w:rFonts w:ascii="Tahoma" w:hAnsi="Tahoma" w:cs="Tahoma"/>
          <w:b/>
          <w:bCs/>
          <w:sz w:val="24"/>
          <w:szCs w:val="24"/>
        </w:rPr>
      </w:pPr>
    </w:p>
    <w:p w14:paraId="33BCBE23" w14:textId="77777777" w:rsidR="00DB5DFB" w:rsidRPr="00DC6B7C" w:rsidRDefault="00DB5DFB" w:rsidP="00DC6B7C">
      <w:pPr>
        <w:pStyle w:val="Listeafsnit"/>
        <w:numPr>
          <w:ilvl w:val="0"/>
          <w:numId w:val="10"/>
        </w:numPr>
        <w:rPr>
          <w:rFonts w:ascii="Tahoma" w:hAnsi="Tahoma" w:cs="Tahoma"/>
          <w:b/>
          <w:bCs/>
          <w:sz w:val="17"/>
          <w:szCs w:val="17"/>
        </w:rPr>
      </w:pPr>
      <w:r w:rsidRPr="00DC6B7C">
        <w:rPr>
          <w:rFonts w:ascii="Tahoma" w:hAnsi="Tahoma" w:cs="Tahoma"/>
          <w:b/>
          <w:bCs/>
          <w:sz w:val="17"/>
          <w:szCs w:val="17"/>
        </w:rPr>
        <w:t>Kørsel drift</w:t>
      </w:r>
      <w:r w:rsidR="00D5767B" w:rsidRPr="00DC6B7C">
        <w:rPr>
          <w:rFonts w:ascii="Tahoma" w:hAnsi="Tahoma" w:cs="Tahoma"/>
          <w:b/>
          <w:bCs/>
          <w:sz w:val="17"/>
          <w:szCs w:val="17"/>
        </w:rPr>
        <w:t>s</w:t>
      </w:r>
      <w:r w:rsidRPr="00DC6B7C">
        <w:rPr>
          <w:rFonts w:ascii="Tahoma" w:hAnsi="Tahoma" w:cs="Tahoma"/>
          <w:b/>
          <w:bCs/>
          <w:sz w:val="17"/>
          <w:szCs w:val="17"/>
        </w:rPr>
        <w:t xml:space="preserve">type </w:t>
      </w:r>
    </w:p>
    <w:p w14:paraId="6AD723A6"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Togkørsel</w:t>
      </w:r>
    </w:p>
    <w:p w14:paraId="5A7F7676" w14:textId="77777777" w:rsidR="00DB5DFB"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Rangering</w:t>
      </w:r>
    </w:p>
    <w:p w14:paraId="66F08114" w14:textId="77777777" w:rsidR="001806DE" w:rsidRPr="00DC6B7C" w:rsidRDefault="00DB5DFB" w:rsidP="00DC6B7C">
      <w:pPr>
        <w:pStyle w:val="Listeafsnit"/>
        <w:numPr>
          <w:ilvl w:val="1"/>
          <w:numId w:val="10"/>
        </w:numPr>
        <w:rPr>
          <w:rFonts w:ascii="Tahoma" w:hAnsi="Tahoma" w:cs="Tahoma"/>
          <w:sz w:val="17"/>
          <w:szCs w:val="17"/>
        </w:rPr>
      </w:pPr>
      <w:r w:rsidRPr="00DC6B7C">
        <w:rPr>
          <w:rFonts w:ascii="Tahoma" w:hAnsi="Tahoma" w:cs="Tahoma"/>
          <w:sz w:val="17"/>
          <w:szCs w:val="17"/>
        </w:rPr>
        <w:t>Andet</w:t>
      </w:r>
      <w:r w:rsidR="000278FA" w:rsidRPr="00DC6B7C">
        <w:rPr>
          <w:rFonts w:ascii="Tahoma" w:hAnsi="Tahoma" w:cs="Tahoma"/>
          <w:b/>
          <w:bCs/>
          <w:sz w:val="17"/>
          <w:szCs w:val="17"/>
        </w:rPr>
        <w:t xml:space="preserve"> </w:t>
      </w:r>
    </w:p>
    <w:p w14:paraId="3394D1E7" w14:textId="77777777" w:rsidR="001806DE" w:rsidRPr="005233D3" w:rsidRDefault="001806DE" w:rsidP="001806DE">
      <w:pPr>
        <w:pStyle w:val="Listeafsnit"/>
        <w:rPr>
          <w:rFonts w:ascii="Tahoma" w:hAnsi="Tahoma" w:cs="Tahoma"/>
          <w:b/>
          <w:bCs/>
          <w:sz w:val="17"/>
          <w:szCs w:val="17"/>
        </w:rPr>
      </w:pPr>
    </w:p>
    <w:p w14:paraId="6F456B7F" w14:textId="1ACD7DDC" w:rsidR="005233D3" w:rsidRPr="00DC6B7C" w:rsidRDefault="00E779CE" w:rsidP="00DC6B7C">
      <w:pPr>
        <w:pStyle w:val="Listeafsnit"/>
        <w:numPr>
          <w:ilvl w:val="0"/>
          <w:numId w:val="10"/>
        </w:numPr>
        <w:rPr>
          <w:rFonts w:ascii="Tahoma" w:hAnsi="Tahoma" w:cs="Tahoma"/>
          <w:b/>
          <w:bCs/>
          <w:sz w:val="17"/>
          <w:szCs w:val="17"/>
        </w:rPr>
      </w:pPr>
      <w:r w:rsidRPr="00DC6B7C">
        <w:rPr>
          <w:rFonts w:ascii="Tahoma" w:hAnsi="Tahoma" w:cs="Tahoma"/>
          <w:b/>
          <w:bCs/>
          <w:sz w:val="17"/>
          <w:szCs w:val="17"/>
        </w:rPr>
        <w:t xml:space="preserve">Togkontrolsystem </w:t>
      </w:r>
      <w:r w:rsidR="00D5767B" w:rsidRPr="00DC6B7C">
        <w:rPr>
          <w:rFonts w:ascii="Tahoma" w:hAnsi="Tahoma" w:cs="Tahoma"/>
          <w:b/>
          <w:bCs/>
          <w:sz w:val="17"/>
          <w:szCs w:val="17"/>
        </w:rPr>
        <w:t>(ATC/</w:t>
      </w:r>
      <w:ins w:id="63" w:author="Camilla Djernes" w:date="2024-09-11T12:11:00Z">
        <w:r w:rsidR="00DC6B7C">
          <w:rPr>
            <w:rFonts w:ascii="Tahoma" w:hAnsi="Tahoma" w:cs="Tahoma"/>
            <w:b/>
            <w:bCs/>
            <w:sz w:val="17"/>
            <w:szCs w:val="17"/>
          </w:rPr>
          <w:t>E</w:t>
        </w:r>
      </w:ins>
      <w:ins w:id="64" w:author="Camilla Djernes" w:date="2024-09-11T12:12:00Z">
        <w:r w:rsidR="00DC6B7C">
          <w:rPr>
            <w:rFonts w:ascii="Tahoma" w:hAnsi="Tahoma" w:cs="Tahoma"/>
            <w:b/>
            <w:bCs/>
            <w:sz w:val="17"/>
            <w:szCs w:val="17"/>
          </w:rPr>
          <w:t>CTS</w:t>
        </w:r>
      </w:ins>
      <w:del w:id="65" w:author="Camilla Djernes" w:date="2024-09-11T12:11:00Z">
        <w:r w:rsidR="00DC6B7C" w:rsidRPr="00DC6B7C" w:rsidDel="00DC6B7C">
          <w:rPr>
            <w:rFonts w:ascii="Tahoma" w:hAnsi="Tahoma" w:cs="Tahoma"/>
            <w:b/>
            <w:bCs/>
            <w:sz w:val="17"/>
            <w:szCs w:val="17"/>
          </w:rPr>
          <w:delText>ERTMS</w:delText>
        </w:r>
      </w:del>
      <w:r w:rsidR="00D5767B" w:rsidRPr="00DC6B7C">
        <w:rPr>
          <w:rFonts w:ascii="Tahoma" w:hAnsi="Tahoma" w:cs="Tahoma"/>
          <w:b/>
          <w:bCs/>
          <w:sz w:val="17"/>
          <w:szCs w:val="17"/>
        </w:rPr>
        <w:t>/CBTC)</w:t>
      </w:r>
    </w:p>
    <w:p w14:paraId="5539EC82" w14:textId="77777777" w:rsidR="00E779CE" w:rsidRPr="00DC6B7C" w:rsidRDefault="00E779CE" w:rsidP="00DC6B7C">
      <w:pPr>
        <w:pStyle w:val="Listeafsnit"/>
        <w:numPr>
          <w:ilvl w:val="1"/>
          <w:numId w:val="10"/>
        </w:numPr>
        <w:rPr>
          <w:rFonts w:ascii="Tahoma" w:hAnsi="Tahoma" w:cs="Tahoma"/>
          <w:sz w:val="17"/>
          <w:szCs w:val="17"/>
        </w:rPr>
      </w:pPr>
      <w:r w:rsidRPr="00DC6B7C">
        <w:rPr>
          <w:rFonts w:ascii="Tahoma" w:hAnsi="Tahoma" w:cs="Tahoma"/>
          <w:sz w:val="17"/>
          <w:szCs w:val="17"/>
        </w:rPr>
        <w:t xml:space="preserve">Togkontrolsystem </w:t>
      </w:r>
    </w:p>
    <w:p w14:paraId="2A331D5B" w14:textId="77777777" w:rsidR="00D5767B" w:rsidRPr="00DC6B7C" w:rsidRDefault="00D5767B" w:rsidP="00DC6B7C">
      <w:pPr>
        <w:pStyle w:val="Listeafsnit"/>
        <w:numPr>
          <w:ilvl w:val="1"/>
          <w:numId w:val="10"/>
        </w:numPr>
        <w:rPr>
          <w:rFonts w:ascii="Tahoma" w:hAnsi="Tahoma" w:cs="Tahoma"/>
          <w:sz w:val="17"/>
          <w:szCs w:val="17"/>
        </w:rPr>
      </w:pPr>
      <w:r w:rsidRPr="00DC6B7C">
        <w:rPr>
          <w:rFonts w:ascii="Tahoma" w:hAnsi="Tahoma" w:cs="Tahoma"/>
          <w:sz w:val="17"/>
          <w:szCs w:val="17"/>
        </w:rPr>
        <w:t xml:space="preserve">Materiel uden anlæg </w:t>
      </w:r>
    </w:p>
    <w:p w14:paraId="05F9F5A4" w14:textId="77777777" w:rsidR="00D5767B" w:rsidRPr="00DC6B7C" w:rsidRDefault="00D5767B" w:rsidP="00DC6B7C">
      <w:pPr>
        <w:pStyle w:val="Listeafsnit"/>
        <w:numPr>
          <w:ilvl w:val="1"/>
          <w:numId w:val="10"/>
        </w:numPr>
        <w:rPr>
          <w:rFonts w:ascii="Tahoma" w:hAnsi="Tahoma" w:cs="Tahoma"/>
          <w:sz w:val="17"/>
          <w:szCs w:val="17"/>
        </w:rPr>
      </w:pPr>
      <w:r w:rsidRPr="00DC6B7C">
        <w:rPr>
          <w:rFonts w:ascii="Tahoma" w:hAnsi="Tahoma" w:cs="Tahoma"/>
          <w:sz w:val="17"/>
          <w:szCs w:val="17"/>
        </w:rPr>
        <w:t>Materiel med anlæg, men udkoblet</w:t>
      </w:r>
    </w:p>
    <w:p w14:paraId="6151564A" w14:textId="77777777" w:rsidR="00D5767B" w:rsidRPr="00DC6B7C" w:rsidRDefault="00D5767B" w:rsidP="00DC6B7C">
      <w:pPr>
        <w:pStyle w:val="Listeafsnit"/>
        <w:numPr>
          <w:ilvl w:val="1"/>
          <w:numId w:val="10"/>
        </w:numPr>
        <w:rPr>
          <w:rFonts w:ascii="Tahoma" w:hAnsi="Tahoma" w:cs="Tahoma"/>
          <w:sz w:val="17"/>
          <w:szCs w:val="17"/>
        </w:rPr>
      </w:pPr>
      <w:r w:rsidRPr="00DC6B7C">
        <w:rPr>
          <w:rFonts w:ascii="Tahoma" w:hAnsi="Tahoma" w:cs="Tahoma"/>
          <w:sz w:val="17"/>
          <w:szCs w:val="17"/>
        </w:rPr>
        <w:t>Strækning med anlæg, men udkoblet</w:t>
      </w:r>
    </w:p>
    <w:p w14:paraId="08683A31" w14:textId="77777777" w:rsidR="00D5767B" w:rsidRPr="00DC6B7C" w:rsidRDefault="00D5767B" w:rsidP="00DC6B7C">
      <w:pPr>
        <w:pStyle w:val="Listeafsnit"/>
        <w:numPr>
          <w:ilvl w:val="1"/>
          <w:numId w:val="10"/>
        </w:numPr>
        <w:rPr>
          <w:rFonts w:ascii="Tahoma" w:hAnsi="Tahoma" w:cs="Tahoma"/>
          <w:sz w:val="17"/>
          <w:szCs w:val="17"/>
        </w:rPr>
      </w:pPr>
      <w:r w:rsidRPr="00DC6B7C">
        <w:rPr>
          <w:rFonts w:ascii="Tahoma" w:hAnsi="Tahoma" w:cs="Tahoma"/>
          <w:sz w:val="17"/>
          <w:szCs w:val="17"/>
        </w:rPr>
        <w:t xml:space="preserve">Strækning uden anlæg </w:t>
      </w:r>
    </w:p>
    <w:p w14:paraId="218D0D18" w14:textId="77777777" w:rsidR="006601D4" w:rsidRDefault="006601D4" w:rsidP="00D5767B">
      <w:pPr>
        <w:rPr>
          <w:rFonts w:ascii="Tahoma" w:hAnsi="Tahoma" w:cs="Tahoma"/>
          <w:b/>
          <w:bCs/>
          <w:sz w:val="17"/>
          <w:szCs w:val="17"/>
        </w:rPr>
      </w:pPr>
    </w:p>
    <w:p w14:paraId="3B3C1A66" w14:textId="31E60110" w:rsidR="006601D4" w:rsidRPr="007C4867" w:rsidRDefault="00A625B0" w:rsidP="007C4867">
      <w:pPr>
        <w:pStyle w:val="Listeafsnit"/>
        <w:numPr>
          <w:ilvl w:val="0"/>
          <w:numId w:val="10"/>
        </w:numPr>
        <w:rPr>
          <w:rFonts w:ascii="Tahoma" w:hAnsi="Tahoma" w:cs="Tahoma"/>
          <w:b/>
          <w:bCs/>
          <w:sz w:val="17"/>
          <w:szCs w:val="17"/>
          <w:rPrChange w:id="66" w:author="Camilla Djernes" w:date="2024-09-11T14:55:00Z">
            <w:rPr/>
          </w:rPrChange>
        </w:rPr>
      </w:pPr>
      <w:r w:rsidRPr="007C4867">
        <w:rPr>
          <w:rFonts w:ascii="Tahoma" w:hAnsi="Tahoma" w:cs="Tahoma"/>
          <w:b/>
          <w:bCs/>
          <w:sz w:val="17"/>
          <w:szCs w:val="17"/>
          <w:rPrChange w:id="67" w:author="Camilla Djernes" w:date="2024-09-11T14:55:00Z">
            <w:rPr/>
          </w:rPrChange>
        </w:rPr>
        <w:t>Kategori af u</w:t>
      </w:r>
      <w:r w:rsidR="00D5767B" w:rsidRPr="007C4867">
        <w:rPr>
          <w:rFonts w:ascii="Tahoma" w:hAnsi="Tahoma" w:cs="Tahoma"/>
          <w:b/>
          <w:bCs/>
          <w:sz w:val="17"/>
          <w:szCs w:val="17"/>
          <w:rPrChange w:id="68" w:author="Camilla Djernes" w:date="2024-09-11T14:55:00Z">
            <w:rPr/>
          </w:rPrChange>
        </w:rPr>
        <w:t xml:space="preserve">lykke </w:t>
      </w:r>
    </w:p>
    <w:p w14:paraId="0BCD9C3D" w14:textId="77777777" w:rsidR="00D5767B" w:rsidRDefault="002A17D4" w:rsidP="00D5767B">
      <w:pPr>
        <w:rPr>
          <w:rFonts w:ascii="Tahoma" w:hAnsi="Tahoma" w:cs="Tahoma"/>
          <w:sz w:val="17"/>
          <w:szCs w:val="17"/>
        </w:rPr>
      </w:pPr>
      <w:r>
        <w:rPr>
          <w:rFonts w:ascii="Tahoma" w:hAnsi="Tahoma" w:cs="Tahoma"/>
          <w:sz w:val="17"/>
          <w:szCs w:val="17"/>
        </w:rPr>
        <w:t xml:space="preserve">6.1. </w:t>
      </w:r>
      <w:r w:rsidR="00D5767B">
        <w:rPr>
          <w:rFonts w:ascii="Tahoma" w:hAnsi="Tahoma" w:cs="Tahoma"/>
          <w:sz w:val="17"/>
          <w:szCs w:val="17"/>
        </w:rPr>
        <w:t>Kollision</w:t>
      </w:r>
      <w:del w:id="69" w:author="Camilla Djernes" w:date="2024-01-15T08:48:00Z">
        <w:r w:rsidR="00D5767B" w:rsidDel="004D2072">
          <w:rPr>
            <w:rFonts w:ascii="Tahoma" w:hAnsi="Tahoma" w:cs="Tahoma"/>
            <w:sz w:val="17"/>
            <w:szCs w:val="17"/>
          </w:rPr>
          <w:delText>,</w:delText>
        </w:r>
      </w:del>
      <w:ins w:id="70" w:author="Camilla Djernes" w:date="2024-01-15T08:48:00Z">
        <w:r w:rsidR="004D2072">
          <w:rPr>
            <w:rFonts w:ascii="Tahoma" w:hAnsi="Tahoma" w:cs="Tahoma"/>
            <w:sz w:val="17"/>
            <w:szCs w:val="17"/>
          </w:rPr>
          <w:t xml:space="preserve"> mellem</w:t>
        </w:r>
      </w:ins>
      <w:r w:rsidR="00D5767B">
        <w:rPr>
          <w:rFonts w:ascii="Tahoma" w:hAnsi="Tahoma" w:cs="Tahoma"/>
          <w:sz w:val="17"/>
          <w:szCs w:val="17"/>
        </w:rPr>
        <w:t xml:space="preserve"> tog </w:t>
      </w:r>
      <w:ins w:id="71" w:author="Camilla Djernes" w:date="2024-01-15T08:48:00Z">
        <w:r w:rsidR="004D2072">
          <w:rPr>
            <w:rFonts w:ascii="Tahoma" w:hAnsi="Tahoma" w:cs="Tahoma"/>
            <w:sz w:val="17"/>
            <w:szCs w:val="17"/>
          </w:rPr>
          <w:t>og</w:t>
        </w:r>
      </w:ins>
      <w:del w:id="72" w:author="Camilla Djernes" w:date="2024-01-15T08:48:00Z">
        <w:r w:rsidR="00D5767B" w:rsidDel="004D2072">
          <w:rPr>
            <w:rFonts w:ascii="Tahoma" w:hAnsi="Tahoma" w:cs="Tahoma"/>
            <w:sz w:val="17"/>
            <w:szCs w:val="17"/>
          </w:rPr>
          <w:delText>mod</w:delText>
        </w:r>
      </w:del>
      <w:r w:rsidR="00D5767B">
        <w:rPr>
          <w:rFonts w:ascii="Tahoma" w:hAnsi="Tahoma" w:cs="Tahoma"/>
          <w:sz w:val="17"/>
          <w:szCs w:val="17"/>
        </w:rPr>
        <w:t xml:space="preserve"> andet </w:t>
      </w:r>
      <w:ins w:id="73" w:author="Camilla Djernes" w:date="2024-01-12T15:04:00Z">
        <w:r w:rsidR="000131DE">
          <w:rPr>
            <w:rFonts w:ascii="Tahoma" w:hAnsi="Tahoma" w:cs="Tahoma"/>
            <w:sz w:val="17"/>
            <w:szCs w:val="17"/>
          </w:rPr>
          <w:t>jernbanekøretøj</w:t>
        </w:r>
      </w:ins>
      <w:del w:id="74" w:author="Camilla Djernes" w:date="2024-01-12T15:04:00Z">
        <w:r w:rsidR="001C2EA9" w:rsidDel="000131DE">
          <w:rPr>
            <w:rFonts w:ascii="Tahoma" w:hAnsi="Tahoma" w:cs="Tahoma"/>
            <w:sz w:val="17"/>
            <w:szCs w:val="17"/>
          </w:rPr>
          <w:delText>tog</w:delText>
        </w:r>
      </w:del>
    </w:p>
    <w:p w14:paraId="69EF9A30" w14:textId="77777777" w:rsidR="00D5767B" w:rsidRDefault="002A17D4" w:rsidP="00D5767B">
      <w:pPr>
        <w:rPr>
          <w:rFonts w:ascii="Tahoma" w:hAnsi="Tahoma" w:cs="Tahoma"/>
          <w:sz w:val="17"/>
          <w:szCs w:val="17"/>
        </w:rPr>
      </w:pPr>
      <w:r>
        <w:rPr>
          <w:rFonts w:ascii="Tahoma" w:hAnsi="Tahoma" w:cs="Tahoma"/>
          <w:sz w:val="17"/>
          <w:szCs w:val="17"/>
        </w:rPr>
        <w:t xml:space="preserve">6.2. </w:t>
      </w:r>
      <w:r w:rsidR="00D5767B">
        <w:rPr>
          <w:rFonts w:ascii="Tahoma" w:hAnsi="Tahoma" w:cs="Tahoma"/>
          <w:sz w:val="17"/>
          <w:szCs w:val="17"/>
        </w:rPr>
        <w:t>Kollision, tog mod objekt</w:t>
      </w:r>
    </w:p>
    <w:p w14:paraId="27FB0EF6" w14:textId="77777777" w:rsidR="00D5767B" w:rsidRDefault="002A17D4" w:rsidP="00D5767B">
      <w:pPr>
        <w:rPr>
          <w:rFonts w:ascii="Tahoma" w:hAnsi="Tahoma" w:cs="Tahoma"/>
          <w:sz w:val="17"/>
          <w:szCs w:val="17"/>
        </w:rPr>
      </w:pPr>
      <w:r>
        <w:rPr>
          <w:rFonts w:ascii="Tahoma" w:hAnsi="Tahoma" w:cs="Tahoma"/>
          <w:sz w:val="17"/>
          <w:szCs w:val="17"/>
        </w:rPr>
        <w:t xml:space="preserve">6.3. </w:t>
      </w:r>
      <w:r w:rsidR="00D5767B">
        <w:rPr>
          <w:rFonts w:ascii="Tahoma" w:hAnsi="Tahoma" w:cs="Tahoma"/>
          <w:sz w:val="17"/>
          <w:szCs w:val="17"/>
        </w:rPr>
        <w:t xml:space="preserve">Kollision, rangerende materiel mod andet rangerende materiel </w:t>
      </w:r>
    </w:p>
    <w:p w14:paraId="6579BFF1" w14:textId="77777777" w:rsidR="00D5767B" w:rsidRDefault="002A17D4" w:rsidP="00D5767B">
      <w:pPr>
        <w:rPr>
          <w:rFonts w:ascii="Tahoma" w:hAnsi="Tahoma" w:cs="Tahoma"/>
          <w:sz w:val="17"/>
          <w:szCs w:val="17"/>
        </w:rPr>
      </w:pPr>
      <w:r>
        <w:rPr>
          <w:rFonts w:ascii="Tahoma" w:hAnsi="Tahoma" w:cs="Tahoma"/>
          <w:sz w:val="17"/>
          <w:szCs w:val="17"/>
        </w:rPr>
        <w:t xml:space="preserve">6.4. </w:t>
      </w:r>
      <w:r w:rsidR="00D5767B">
        <w:rPr>
          <w:rFonts w:ascii="Tahoma" w:hAnsi="Tahoma" w:cs="Tahoma"/>
          <w:sz w:val="17"/>
          <w:szCs w:val="17"/>
        </w:rPr>
        <w:t xml:space="preserve">Kollision, rangerende materiel mod objekt </w:t>
      </w:r>
    </w:p>
    <w:p w14:paraId="0AC572D2" w14:textId="77777777" w:rsidR="00D5767B" w:rsidRDefault="002A17D4" w:rsidP="00D5767B">
      <w:pPr>
        <w:rPr>
          <w:rFonts w:ascii="Tahoma" w:hAnsi="Tahoma" w:cs="Tahoma"/>
          <w:sz w:val="17"/>
          <w:szCs w:val="17"/>
        </w:rPr>
      </w:pPr>
      <w:r>
        <w:rPr>
          <w:rFonts w:ascii="Tahoma" w:hAnsi="Tahoma" w:cs="Tahoma"/>
          <w:sz w:val="17"/>
          <w:szCs w:val="17"/>
        </w:rPr>
        <w:t xml:space="preserve">6.5. </w:t>
      </w:r>
      <w:r w:rsidR="00D5767B">
        <w:rPr>
          <w:rFonts w:ascii="Tahoma" w:hAnsi="Tahoma" w:cs="Tahoma"/>
          <w:sz w:val="17"/>
          <w:szCs w:val="17"/>
        </w:rPr>
        <w:t>Afsporing med tog</w:t>
      </w:r>
    </w:p>
    <w:p w14:paraId="53D295D7" w14:textId="77777777" w:rsidR="00D5767B" w:rsidRDefault="002A17D4" w:rsidP="00D5767B">
      <w:pPr>
        <w:rPr>
          <w:rFonts w:ascii="Tahoma" w:hAnsi="Tahoma" w:cs="Tahoma"/>
          <w:sz w:val="17"/>
          <w:szCs w:val="17"/>
        </w:rPr>
      </w:pPr>
      <w:r>
        <w:rPr>
          <w:rFonts w:ascii="Tahoma" w:hAnsi="Tahoma" w:cs="Tahoma"/>
          <w:sz w:val="17"/>
          <w:szCs w:val="17"/>
        </w:rPr>
        <w:t xml:space="preserve">6.6. </w:t>
      </w:r>
      <w:r w:rsidR="00D5767B">
        <w:rPr>
          <w:rFonts w:ascii="Tahoma" w:hAnsi="Tahoma" w:cs="Tahoma"/>
          <w:sz w:val="17"/>
          <w:szCs w:val="17"/>
        </w:rPr>
        <w:t xml:space="preserve">Afsporing med rangerende materiel </w:t>
      </w:r>
    </w:p>
    <w:p w14:paraId="50CB31BF" w14:textId="77777777" w:rsidR="00D5767B" w:rsidRDefault="002A17D4" w:rsidP="00D5767B">
      <w:pPr>
        <w:rPr>
          <w:rFonts w:ascii="Tahoma" w:hAnsi="Tahoma" w:cs="Tahoma"/>
          <w:sz w:val="17"/>
          <w:szCs w:val="17"/>
        </w:rPr>
      </w:pPr>
      <w:r>
        <w:rPr>
          <w:rFonts w:ascii="Tahoma" w:hAnsi="Tahoma" w:cs="Tahoma"/>
          <w:sz w:val="17"/>
          <w:szCs w:val="17"/>
        </w:rPr>
        <w:t xml:space="preserve">6.7. </w:t>
      </w:r>
      <w:r w:rsidR="00D5767B">
        <w:rPr>
          <w:rFonts w:ascii="Tahoma" w:hAnsi="Tahoma" w:cs="Tahoma"/>
          <w:sz w:val="17"/>
          <w:szCs w:val="17"/>
        </w:rPr>
        <w:t xml:space="preserve">Overkørselsulykke </w:t>
      </w:r>
    </w:p>
    <w:p w14:paraId="1E4041A8" w14:textId="77777777" w:rsidR="00D5767B" w:rsidRDefault="002A17D4" w:rsidP="00D5767B">
      <w:pPr>
        <w:rPr>
          <w:rFonts w:ascii="Tahoma" w:hAnsi="Tahoma" w:cs="Tahoma"/>
          <w:sz w:val="17"/>
          <w:szCs w:val="17"/>
        </w:rPr>
      </w:pPr>
      <w:r>
        <w:rPr>
          <w:rFonts w:ascii="Tahoma" w:hAnsi="Tahoma" w:cs="Tahoma"/>
          <w:sz w:val="17"/>
          <w:szCs w:val="17"/>
        </w:rPr>
        <w:t xml:space="preserve">6.8. </w:t>
      </w:r>
      <w:r w:rsidR="00D5767B">
        <w:rPr>
          <w:rFonts w:ascii="Tahoma" w:hAnsi="Tahoma" w:cs="Tahoma"/>
          <w:sz w:val="17"/>
          <w:szCs w:val="17"/>
        </w:rPr>
        <w:t xml:space="preserve">Personpåkørsel </w:t>
      </w:r>
    </w:p>
    <w:p w14:paraId="222398A2" w14:textId="77777777" w:rsidR="00D5767B" w:rsidRDefault="002A17D4" w:rsidP="00D5767B">
      <w:pPr>
        <w:rPr>
          <w:rFonts w:ascii="Tahoma" w:hAnsi="Tahoma" w:cs="Tahoma"/>
          <w:sz w:val="17"/>
          <w:szCs w:val="17"/>
        </w:rPr>
      </w:pPr>
      <w:r>
        <w:rPr>
          <w:rFonts w:ascii="Tahoma" w:hAnsi="Tahoma" w:cs="Tahoma"/>
          <w:sz w:val="17"/>
          <w:szCs w:val="17"/>
        </w:rPr>
        <w:t xml:space="preserve">6.9. </w:t>
      </w:r>
      <w:r w:rsidR="00D5767B">
        <w:rPr>
          <w:rFonts w:ascii="Tahoma" w:hAnsi="Tahoma" w:cs="Tahoma"/>
          <w:sz w:val="17"/>
          <w:szCs w:val="17"/>
        </w:rPr>
        <w:t>Personskade ombord på tog i bevægelse</w:t>
      </w:r>
    </w:p>
    <w:p w14:paraId="4AA34715" w14:textId="06737227" w:rsidR="00D5767B" w:rsidRDefault="002A17D4" w:rsidP="00D5767B">
      <w:pPr>
        <w:rPr>
          <w:rFonts w:ascii="Tahoma" w:hAnsi="Tahoma" w:cs="Tahoma"/>
          <w:sz w:val="17"/>
          <w:szCs w:val="17"/>
        </w:rPr>
      </w:pPr>
      <w:r>
        <w:rPr>
          <w:rFonts w:ascii="Tahoma" w:hAnsi="Tahoma" w:cs="Tahoma"/>
          <w:sz w:val="17"/>
          <w:szCs w:val="17"/>
        </w:rPr>
        <w:t xml:space="preserve">6.10. </w:t>
      </w:r>
      <w:r w:rsidR="00D5767B">
        <w:rPr>
          <w:rFonts w:ascii="Tahoma" w:hAnsi="Tahoma" w:cs="Tahoma"/>
          <w:sz w:val="17"/>
          <w:szCs w:val="17"/>
        </w:rPr>
        <w:t xml:space="preserve">Brand og eksplosioner i </w:t>
      </w:r>
      <w:ins w:id="75" w:author="Camilla Djernes" w:date="2024-09-11T12:13:00Z">
        <w:r w:rsidR="00DC6B7C">
          <w:rPr>
            <w:rFonts w:ascii="Tahoma" w:hAnsi="Tahoma" w:cs="Tahoma"/>
            <w:sz w:val="17"/>
            <w:szCs w:val="17"/>
          </w:rPr>
          <w:t>jernbanekøretøj</w:t>
        </w:r>
      </w:ins>
      <w:del w:id="76" w:author="Camilla Djernes" w:date="2024-09-11T12:13:00Z">
        <w:r w:rsidR="00DC6B7C" w:rsidDel="00DC6B7C">
          <w:rPr>
            <w:rFonts w:ascii="Tahoma" w:hAnsi="Tahoma" w:cs="Tahoma"/>
            <w:sz w:val="17"/>
            <w:szCs w:val="17"/>
          </w:rPr>
          <w:delText>tog</w:delText>
        </w:r>
      </w:del>
      <w:r w:rsidR="00DC6B7C">
        <w:rPr>
          <w:rFonts w:ascii="Tahoma" w:hAnsi="Tahoma" w:cs="Tahoma"/>
          <w:sz w:val="17"/>
          <w:szCs w:val="17"/>
        </w:rPr>
        <w:t xml:space="preserve"> i bevægelse</w:t>
      </w:r>
    </w:p>
    <w:p w14:paraId="74EACE5C" w14:textId="77777777" w:rsidR="00D5767B" w:rsidRDefault="002A17D4" w:rsidP="00D5767B">
      <w:pPr>
        <w:rPr>
          <w:rFonts w:ascii="Tahoma" w:hAnsi="Tahoma" w:cs="Tahoma"/>
          <w:sz w:val="17"/>
          <w:szCs w:val="17"/>
        </w:rPr>
      </w:pPr>
      <w:r>
        <w:rPr>
          <w:rFonts w:ascii="Tahoma" w:hAnsi="Tahoma" w:cs="Tahoma"/>
          <w:sz w:val="17"/>
          <w:szCs w:val="17"/>
        </w:rPr>
        <w:t xml:space="preserve">6.11. </w:t>
      </w:r>
      <w:r w:rsidR="00D5767B">
        <w:rPr>
          <w:rFonts w:ascii="Tahoma" w:hAnsi="Tahoma" w:cs="Tahoma"/>
          <w:sz w:val="17"/>
          <w:szCs w:val="17"/>
        </w:rPr>
        <w:t xml:space="preserve">Ind- og udstigningsulykke (tog i bevægelse) </w:t>
      </w:r>
    </w:p>
    <w:p w14:paraId="6EFBA88A" w14:textId="77777777" w:rsidR="006601D4" w:rsidRDefault="002A17D4" w:rsidP="00D5767B">
      <w:pPr>
        <w:rPr>
          <w:rFonts w:ascii="Tahoma" w:hAnsi="Tahoma" w:cs="Tahoma"/>
          <w:sz w:val="17"/>
          <w:szCs w:val="17"/>
        </w:rPr>
      </w:pPr>
      <w:r>
        <w:rPr>
          <w:rFonts w:ascii="Tahoma" w:hAnsi="Tahoma" w:cs="Tahoma"/>
          <w:sz w:val="17"/>
          <w:szCs w:val="17"/>
        </w:rPr>
        <w:t xml:space="preserve">6.12. </w:t>
      </w:r>
      <w:r w:rsidR="006601D4">
        <w:rPr>
          <w:rFonts w:ascii="Tahoma" w:hAnsi="Tahoma" w:cs="Tahoma"/>
          <w:sz w:val="17"/>
          <w:szCs w:val="17"/>
        </w:rPr>
        <w:t xml:space="preserve">Ind- og udstigningsulykke (tog holder stille) </w:t>
      </w:r>
    </w:p>
    <w:p w14:paraId="477D9F8F" w14:textId="77777777" w:rsidR="006601D4" w:rsidRDefault="002A17D4" w:rsidP="00D5767B">
      <w:pPr>
        <w:rPr>
          <w:rFonts w:ascii="Tahoma" w:hAnsi="Tahoma" w:cs="Tahoma"/>
          <w:sz w:val="17"/>
          <w:szCs w:val="17"/>
        </w:rPr>
      </w:pPr>
      <w:r>
        <w:rPr>
          <w:rFonts w:ascii="Tahoma" w:hAnsi="Tahoma" w:cs="Tahoma"/>
          <w:sz w:val="17"/>
          <w:szCs w:val="17"/>
        </w:rPr>
        <w:t xml:space="preserve">6.13. </w:t>
      </w:r>
      <w:r w:rsidR="006601D4">
        <w:rPr>
          <w:rFonts w:ascii="Tahoma" w:hAnsi="Tahoma" w:cs="Tahoma"/>
          <w:sz w:val="17"/>
          <w:szCs w:val="17"/>
        </w:rPr>
        <w:t xml:space="preserve">Ulykke med kørestrøm (tog i bevægelse) </w:t>
      </w:r>
    </w:p>
    <w:p w14:paraId="395EFA4E" w14:textId="77777777" w:rsidR="00684C57" w:rsidRPr="00107475" w:rsidRDefault="002A17D4" w:rsidP="006601D4">
      <w:pPr>
        <w:rPr>
          <w:rFonts w:ascii="Tahoma" w:hAnsi="Tahoma" w:cs="Tahoma"/>
          <w:sz w:val="17"/>
          <w:szCs w:val="17"/>
        </w:rPr>
      </w:pPr>
      <w:r>
        <w:rPr>
          <w:rFonts w:ascii="Tahoma" w:hAnsi="Tahoma" w:cs="Tahoma"/>
          <w:sz w:val="17"/>
          <w:szCs w:val="17"/>
        </w:rPr>
        <w:t xml:space="preserve">6.14. </w:t>
      </w:r>
      <w:r w:rsidR="006601D4">
        <w:rPr>
          <w:rFonts w:ascii="Tahoma" w:hAnsi="Tahoma" w:cs="Tahoma"/>
          <w:sz w:val="17"/>
          <w:szCs w:val="17"/>
        </w:rPr>
        <w:t xml:space="preserve">Ulykke med kørestrøm (tog holder stille) </w:t>
      </w:r>
      <w:r w:rsidR="00684C57" w:rsidRPr="00107475">
        <w:rPr>
          <w:rFonts w:ascii="Tahoma" w:hAnsi="Tahoma" w:cs="Tahoma"/>
          <w:sz w:val="17"/>
          <w:szCs w:val="17"/>
        </w:rPr>
        <w:tab/>
      </w:r>
      <w:r w:rsidR="00684C57" w:rsidRPr="00107475">
        <w:rPr>
          <w:rFonts w:ascii="Tahoma" w:hAnsi="Tahoma" w:cs="Tahoma"/>
          <w:sz w:val="17"/>
          <w:szCs w:val="17"/>
        </w:rPr>
        <w:tab/>
      </w:r>
      <w:r w:rsidR="00684C57" w:rsidRPr="00107475">
        <w:rPr>
          <w:rFonts w:ascii="Tahoma" w:hAnsi="Tahoma" w:cs="Tahoma"/>
          <w:sz w:val="17"/>
          <w:szCs w:val="17"/>
        </w:rPr>
        <w:tab/>
      </w:r>
      <w:r w:rsidR="00684C57" w:rsidRPr="00107475">
        <w:rPr>
          <w:rFonts w:ascii="Tahoma" w:hAnsi="Tahoma" w:cs="Tahoma"/>
          <w:sz w:val="17"/>
          <w:szCs w:val="17"/>
        </w:rPr>
        <w:tab/>
      </w:r>
      <w:r w:rsidR="00684C57" w:rsidRPr="00107475">
        <w:rPr>
          <w:rFonts w:ascii="Tahoma" w:hAnsi="Tahoma" w:cs="Tahoma"/>
          <w:sz w:val="17"/>
          <w:szCs w:val="17"/>
        </w:rPr>
        <w:tab/>
      </w:r>
    </w:p>
    <w:p w14:paraId="0BB55583" w14:textId="77777777" w:rsidR="00684C57" w:rsidRPr="006601D4" w:rsidRDefault="002A17D4" w:rsidP="006601D4">
      <w:pPr>
        <w:rPr>
          <w:rFonts w:ascii="Tahoma" w:hAnsi="Tahoma" w:cs="Tahoma"/>
          <w:sz w:val="17"/>
          <w:szCs w:val="17"/>
        </w:rPr>
      </w:pPr>
      <w:r>
        <w:rPr>
          <w:rFonts w:ascii="Tahoma" w:hAnsi="Tahoma" w:cs="Tahoma"/>
          <w:sz w:val="17"/>
          <w:szCs w:val="17"/>
        </w:rPr>
        <w:t xml:space="preserve">6.15. </w:t>
      </w:r>
      <w:r w:rsidR="00684C57" w:rsidRPr="006601D4">
        <w:rPr>
          <w:rFonts w:ascii="Tahoma" w:hAnsi="Tahoma" w:cs="Tahoma"/>
          <w:sz w:val="17"/>
          <w:szCs w:val="17"/>
        </w:rPr>
        <w:t xml:space="preserve">Ulykke </w:t>
      </w:r>
      <w:r w:rsidR="00646491" w:rsidRPr="006601D4">
        <w:rPr>
          <w:rFonts w:ascii="Tahoma" w:hAnsi="Tahoma" w:cs="Tahoma"/>
          <w:sz w:val="17"/>
          <w:szCs w:val="17"/>
        </w:rPr>
        <w:t>som involverer et jernbanekøretøj med farligt gods</w:t>
      </w:r>
    </w:p>
    <w:p w14:paraId="469E2788" w14:textId="77777777" w:rsidR="00684C57" w:rsidRPr="006601D4" w:rsidRDefault="002A17D4" w:rsidP="006601D4">
      <w:pPr>
        <w:rPr>
          <w:rFonts w:ascii="Tahoma" w:hAnsi="Tahoma" w:cs="Tahoma"/>
          <w:sz w:val="17"/>
          <w:szCs w:val="17"/>
        </w:rPr>
      </w:pPr>
      <w:r>
        <w:rPr>
          <w:rFonts w:ascii="Tahoma" w:hAnsi="Tahoma" w:cs="Tahoma"/>
          <w:sz w:val="17"/>
          <w:szCs w:val="17"/>
        </w:rPr>
        <w:t xml:space="preserve">6.16. </w:t>
      </w:r>
      <w:r w:rsidR="00684C57" w:rsidRPr="006601D4">
        <w:rPr>
          <w:rFonts w:ascii="Tahoma" w:hAnsi="Tahoma" w:cs="Tahoma"/>
          <w:sz w:val="17"/>
          <w:szCs w:val="17"/>
        </w:rPr>
        <w:t xml:space="preserve">Ulykke </w:t>
      </w:r>
      <w:r w:rsidR="00646491" w:rsidRPr="006601D4">
        <w:rPr>
          <w:rFonts w:ascii="Tahoma" w:hAnsi="Tahoma" w:cs="Tahoma"/>
          <w:sz w:val="17"/>
          <w:szCs w:val="17"/>
        </w:rPr>
        <w:t>hvor der forekommer udslip af farligt gods</w:t>
      </w:r>
    </w:p>
    <w:p w14:paraId="3C5F54F0" w14:textId="77777777" w:rsidR="006601D4" w:rsidRPr="00107475" w:rsidRDefault="002A17D4" w:rsidP="00107475">
      <w:pPr>
        <w:rPr>
          <w:rFonts w:ascii="Tahoma" w:hAnsi="Tahoma" w:cs="Tahoma"/>
          <w:sz w:val="17"/>
          <w:szCs w:val="17"/>
        </w:rPr>
      </w:pPr>
      <w:r>
        <w:rPr>
          <w:rFonts w:ascii="Tahoma" w:hAnsi="Tahoma" w:cs="Tahoma"/>
          <w:sz w:val="17"/>
          <w:szCs w:val="17"/>
        </w:rPr>
        <w:t xml:space="preserve">6.17. </w:t>
      </w:r>
      <w:r w:rsidR="006601D4" w:rsidRPr="00107475">
        <w:rPr>
          <w:rFonts w:ascii="Tahoma" w:hAnsi="Tahoma" w:cs="Tahoma"/>
          <w:sz w:val="17"/>
          <w:szCs w:val="17"/>
        </w:rPr>
        <w:t>Selvmord</w:t>
      </w:r>
    </w:p>
    <w:p w14:paraId="304A4E6F" w14:textId="77777777" w:rsidR="007249FD" w:rsidRDefault="002A17D4" w:rsidP="006601D4">
      <w:pPr>
        <w:tabs>
          <w:tab w:val="left" w:pos="7691"/>
        </w:tabs>
        <w:rPr>
          <w:rFonts w:ascii="Tahoma" w:hAnsi="Tahoma" w:cs="Tahoma"/>
          <w:sz w:val="17"/>
          <w:szCs w:val="17"/>
        </w:rPr>
      </w:pPr>
      <w:r>
        <w:rPr>
          <w:rFonts w:ascii="Tahoma" w:hAnsi="Tahoma" w:cs="Tahoma"/>
          <w:sz w:val="17"/>
          <w:szCs w:val="17"/>
        </w:rPr>
        <w:t xml:space="preserve">6.18. </w:t>
      </w:r>
      <w:r w:rsidR="006601D4">
        <w:rPr>
          <w:rFonts w:ascii="Tahoma" w:hAnsi="Tahoma" w:cs="Tahoma"/>
          <w:sz w:val="17"/>
          <w:szCs w:val="17"/>
        </w:rPr>
        <w:t>Selvmordsforsøg</w:t>
      </w:r>
    </w:p>
    <w:p w14:paraId="2DAFCA99" w14:textId="77777777" w:rsidR="006601D4" w:rsidRDefault="002A17D4" w:rsidP="006601D4">
      <w:pPr>
        <w:tabs>
          <w:tab w:val="left" w:pos="7691"/>
        </w:tabs>
        <w:rPr>
          <w:rFonts w:ascii="Tahoma" w:hAnsi="Tahoma" w:cs="Tahoma"/>
          <w:b/>
          <w:bCs/>
          <w:sz w:val="17"/>
          <w:szCs w:val="17"/>
        </w:rPr>
      </w:pPr>
      <w:r>
        <w:rPr>
          <w:rFonts w:ascii="Tahoma" w:hAnsi="Tahoma" w:cs="Tahoma"/>
          <w:sz w:val="17"/>
          <w:szCs w:val="17"/>
        </w:rPr>
        <w:lastRenderedPageBreak/>
        <w:t xml:space="preserve">6.19. </w:t>
      </w:r>
      <w:r w:rsidR="007249FD">
        <w:rPr>
          <w:rFonts w:ascii="Tahoma" w:hAnsi="Tahoma" w:cs="Tahoma"/>
          <w:sz w:val="17"/>
          <w:szCs w:val="17"/>
        </w:rPr>
        <w:t>And</w:t>
      </w:r>
      <w:r w:rsidR="000B3658">
        <w:rPr>
          <w:rFonts w:ascii="Tahoma" w:hAnsi="Tahoma" w:cs="Tahoma"/>
          <w:sz w:val="17"/>
          <w:szCs w:val="17"/>
        </w:rPr>
        <w:t>re</w:t>
      </w:r>
      <w:r w:rsidR="007249FD">
        <w:rPr>
          <w:rFonts w:ascii="Tahoma" w:hAnsi="Tahoma" w:cs="Tahoma"/>
          <w:sz w:val="17"/>
          <w:szCs w:val="17"/>
        </w:rPr>
        <w:t xml:space="preserve"> ulykke</w:t>
      </w:r>
      <w:r w:rsidR="000B3658">
        <w:rPr>
          <w:rFonts w:ascii="Tahoma" w:hAnsi="Tahoma" w:cs="Tahoma"/>
          <w:sz w:val="17"/>
          <w:szCs w:val="17"/>
        </w:rPr>
        <w:t>r</w:t>
      </w:r>
      <w:r w:rsidR="00416699" w:rsidRPr="006601D4">
        <w:rPr>
          <w:rFonts w:ascii="Tahoma" w:hAnsi="Tahoma" w:cs="Tahoma"/>
          <w:b/>
          <w:bCs/>
          <w:sz w:val="17"/>
          <w:szCs w:val="17"/>
        </w:rPr>
        <w:tab/>
      </w:r>
      <w:r w:rsidR="00416699" w:rsidRPr="006601D4">
        <w:rPr>
          <w:rFonts w:ascii="Tahoma" w:hAnsi="Tahoma" w:cs="Tahoma"/>
          <w:b/>
          <w:bCs/>
          <w:sz w:val="17"/>
          <w:szCs w:val="17"/>
        </w:rPr>
        <w:tab/>
      </w:r>
      <w:r w:rsidR="00416699" w:rsidRPr="006601D4">
        <w:rPr>
          <w:rFonts w:ascii="Tahoma" w:hAnsi="Tahoma" w:cs="Tahoma"/>
          <w:b/>
          <w:bCs/>
          <w:sz w:val="17"/>
          <w:szCs w:val="17"/>
        </w:rPr>
        <w:tab/>
      </w:r>
    </w:p>
    <w:p w14:paraId="4BFC13FE" w14:textId="77777777" w:rsidR="006601D4" w:rsidRDefault="006601D4" w:rsidP="006601D4">
      <w:pPr>
        <w:tabs>
          <w:tab w:val="left" w:pos="7691"/>
        </w:tabs>
        <w:rPr>
          <w:rFonts w:ascii="Tahoma" w:hAnsi="Tahoma" w:cs="Tahoma"/>
          <w:b/>
          <w:bCs/>
          <w:sz w:val="17"/>
          <w:szCs w:val="17"/>
        </w:rPr>
      </w:pPr>
    </w:p>
    <w:p w14:paraId="2097CAE5" w14:textId="7707200C" w:rsidR="006601D4" w:rsidRPr="003D7BFC" w:rsidRDefault="0083159A" w:rsidP="003D7BFC">
      <w:pPr>
        <w:pStyle w:val="Listeafsnit"/>
        <w:numPr>
          <w:ilvl w:val="0"/>
          <w:numId w:val="10"/>
        </w:numPr>
        <w:tabs>
          <w:tab w:val="left" w:pos="7691"/>
        </w:tabs>
        <w:rPr>
          <w:rFonts w:ascii="Tahoma" w:hAnsi="Tahoma" w:cs="Tahoma"/>
          <w:b/>
          <w:bCs/>
          <w:sz w:val="17"/>
          <w:szCs w:val="17"/>
        </w:rPr>
      </w:pPr>
      <w:r w:rsidRPr="003D7BFC">
        <w:rPr>
          <w:rFonts w:ascii="Tahoma" w:hAnsi="Tahoma" w:cs="Tahoma"/>
          <w:b/>
          <w:bCs/>
          <w:sz w:val="17"/>
          <w:szCs w:val="17"/>
        </w:rPr>
        <w:t>Kategori af f</w:t>
      </w:r>
      <w:r w:rsidR="001307E6" w:rsidRPr="003D7BFC">
        <w:rPr>
          <w:rFonts w:ascii="Tahoma" w:hAnsi="Tahoma" w:cs="Tahoma"/>
          <w:b/>
          <w:bCs/>
          <w:sz w:val="17"/>
          <w:szCs w:val="17"/>
        </w:rPr>
        <w:t xml:space="preserve">orløbere </w:t>
      </w:r>
      <w:r w:rsidR="00553712" w:rsidRPr="003D7BFC">
        <w:rPr>
          <w:rFonts w:ascii="Tahoma" w:hAnsi="Tahoma" w:cs="Tahoma"/>
          <w:b/>
          <w:bCs/>
          <w:sz w:val="17"/>
          <w:szCs w:val="17"/>
        </w:rPr>
        <w:t>for</w:t>
      </w:r>
      <w:r w:rsidR="001307E6" w:rsidRPr="003D7BFC">
        <w:rPr>
          <w:rFonts w:ascii="Tahoma" w:hAnsi="Tahoma" w:cs="Tahoma"/>
          <w:b/>
          <w:bCs/>
          <w:sz w:val="17"/>
          <w:szCs w:val="17"/>
        </w:rPr>
        <w:t xml:space="preserve"> </w:t>
      </w:r>
      <w:r w:rsidR="00553712" w:rsidRPr="003D7BFC">
        <w:rPr>
          <w:rFonts w:ascii="Tahoma" w:hAnsi="Tahoma" w:cs="Tahoma"/>
          <w:b/>
          <w:bCs/>
          <w:sz w:val="17"/>
          <w:szCs w:val="17"/>
        </w:rPr>
        <w:t>u</w:t>
      </w:r>
      <w:r w:rsidR="001307E6" w:rsidRPr="003D7BFC">
        <w:rPr>
          <w:rFonts w:ascii="Tahoma" w:hAnsi="Tahoma" w:cs="Tahoma"/>
          <w:b/>
          <w:bCs/>
          <w:sz w:val="17"/>
          <w:szCs w:val="17"/>
        </w:rPr>
        <w:t>lykke</w:t>
      </w:r>
    </w:p>
    <w:p w14:paraId="7A4F81F0" w14:textId="6D7E0D6D" w:rsidR="001307E6" w:rsidRPr="003D7BFC" w:rsidRDefault="003D7BFC" w:rsidP="003D7BFC">
      <w:pPr>
        <w:tabs>
          <w:tab w:val="left" w:pos="7691"/>
        </w:tabs>
        <w:rPr>
          <w:rFonts w:ascii="Tahoma" w:hAnsi="Tahoma" w:cs="Tahoma"/>
          <w:i/>
          <w:iCs/>
          <w:sz w:val="17"/>
          <w:szCs w:val="17"/>
        </w:rPr>
      </w:pPr>
      <w:r>
        <w:rPr>
          <w:rFonts w:ascii="Tahoma" w:hAnsi="Tahoma" w:cs="Tahoma"/>
          <w:sz w:val="17"/>
          <w:szCs w:val="17"/>
        </w:rPr>
        <w:t xml:space="preserve">7.1. </w:t>
      </w:r>
      <w:r w:rsidR="001307E6" w:rsidRPr="003D7BFC">
        <w:rPr>
          <w:rFonts w:ascii="Tahoma" w:hAnsi="Tahoma" w:cs="Tahoma"/>
          <w:sz w:val="17"/>
          <w:szCs w:val="17"/>
        </w:rPr>
        <w:t xml:space="preserve">Skinnebrud – større </w:t>
      </w:r>
    </w:p>
    <w:p w14:paraId="5738D0B8" w14:textId="77777777" w:rsidR="006601D4" w:rsidRPr="006601D4" w:rsidRDefault="002A17D4" w:rsidP="006601D4">
      <w:pPr>
        <w:rPr>
          <w:rFonts w:ascii="Tahoma" w:hAnsi="Tahoma" w:cs="Tahoma"/>
          <w:sz w:val="17"/>
          <w:szCs w:val="17"/>
        </w:rPr>
      </w:pPr>
      <w:r>
        <w:rPr>
          <w:rFonts w:ascii="Tahoma" w:hAnsi="Tahoma" w:cs="Tahoma"/>
          <w:sz w:val="17"/>
          <w:szCs w:val="17"/>
        </w:rPr>
        <w:t xml:space="preserve">7.2. </w:t>
      </w:r>
      <w:r w:rsidR="006601D4" w:rsidRPr="006601D4">
        <w:rPr>
          <w:rFonts w:ascii="Tahoma" w:hAnsi="Tahoma" w:cs="Tahoma"/>
          <w:sz w:val="17"/>
          <w:szCs w:val="17"/>
        </w:rPr>
        <w:t xml:space="preserve">Skinnebrud – mindre </w:t>
      </w:r>
    </w:p>
    <w:p w14:paraId="39ABF87D" w14:textId="77777777" w:rsidR="006601D4" w:rsidRDefault="002A17D4" w:rsidP="006601D4">
      <w:pPr>
        <w:rPr>
          <w:rFonts w:ascii="Tahoma" w:hAnsi="Tahoma" w:cs="Tahoma"/>
          <w:sz w:val="17"/>
          <w:szCs w:val="17"/>
        </w:rPr>
      </w:pPr>
      <w:r>
        <w:rPr>
          <w:rFonts w:ascii="Tahoma" w:hAnsi="Tahoma" w:cs="Tahoma"/>
          <w:sz w:val="17"/>
          <w:szCs w:val="17"/>
        </w:rPr>
        <w:t xml:space="preserve">7.3. </w:t>
      </w:r>
      <w:r w:rsidR="001307E6" w:rsidRPr="006601D4">
        <w:rPr>
          <w:rFonts w:ascii="Tahoma" w:hAnsi="Tahoma" w:cs="Tahoma"/>
          <w:sz w:val="17"/>
          <w:szCs w:val="17"/>
        </w:rPr>
        <w:t xml:space="preserve">Sikkerhedsfarlige sporbeliggenhedsfejl </w:t>
      </w:r>
    </w:p>
    <w:p w14:paraId="15689E7E" w14:textId="77777777" w:rsidR="006601D4" w:rsidRDefault="002A17D4" w:rsidP="006601D4">
      <w:pPr>
        <w:rPr>
          <w:rFonts w:ascii="Tahoma" w:hAnsi="Tahoma" w:cs="Tahoma"/>
          <w:sz w:val="17"/>
          <w:szCs w:val="17"/>
        </w:rPr>
      </w:pPr>
      <w:r>
        <w:rPr>
          <w:rFonts w:ascii="Tahoma" w:hAnsi="Tahoma" w:cs="Tahoma"/>
          <w:sz w:val="17"/>
          <w:szCs w:val="17"/>
        </w:rPr>
        <w:t xml:space="preserve">7.4. </w:t>
      </w:r>
      <w:r w:rsidR="001307E6" w:rsidRPr="006601D4">
        <w:rPr>
          <w:rFonts w:ascii="Tahoma" w:hAnsi="Tahoma" w:cs="Tahoma"/>
          <w:sz w:val="17"/>
          <w:szCs w:val="17"/>
        </w:rPr>
        <w:t xml:space="preserve">Teknisk signalfejl </w:t>
      </w:r>
    </w:p>
    <w:p w14:paraId="6994FB66" w14:textId="77777777" w:rsidR="006601D4" w:rsidRDefault="002A17D4" w:rsidP="006601D4">
      <w:pPr>
        <w:rPr>
          <w:rFonts w:ascii="Tahoma" w:hAnsi="Tahoma" w:cs="Tahoma"/>
          <w:sz w:val="17"/>
          <w:szCs w:val="17"/>
        </w:rPr>
      </w:pPr>
      <w:r>
        <w:rPr>
          <w:rFonts w:ascii="Tahoma" w:hAnsi="Tahoma" w:cs="Tahoma"/>
          <w:sz w:val="17"/>
          <w:szCs w:val="17"/>
        </w:rPr>
        <w:t xml:space="preserve">7.5. </w:t>
      </w:r>
      <w:r w:rsidR="001307E6" w:rsidRPr="006601D4">
        <w:rPr>
          <w:rFonts w:ascii="Tahoma" w:hAnsi="Tahoma" w:cs="Tahoma"/>
          <w:sz w:val="17"/>
          <w:szCs w:val="17"/>
        </w:rPr>
        <w:t xml:space="preserve">Defekte hjul på jernbanekøretøjer – brud </w:t>
      </w:r>
    </w:p>
    <w:p w14:paraId="137D57AB" w14:textId="77777777" w:rsidR="001307E6" w:rsidRPr="006601D4" w:rsidRDefault="002A17D4" w:rsidP="006601D4">
      <w:pPr>
        <w:rPr>
          <w:rFonts w:ascii="Tahoma" w:hAnsi="Tahoma" w:cs="Tahoma"/>
          <w:sz w:val="17"/>
          <w:szCs w:val="17"/>
        </w:rPr>
      </w:pPr>
      <w:r>
        <w:rPr>
          <w:rFonts w:ascii="Tahoma" w:hAnsi="Tahoma" w:cs="Tahoma"/>
          <w:sz w:val="17"/>
          <w:szCs w:val="17"/>
        </w:rPr>
        <w:t xml:space="preserve">7.6. </w:t>
      </w:r>
      <w:r w:rsidR="001307E6" w:rsidRPr="006601D4">
        <w:rPr>
          <w:rFonts w:ascii="Tahoma" w:hAnsi="Tahoma" w:cs="Tahoma"/>
          <w:sz w:val="17"/>
          <w:szCs w:val="17"/>
        </w:rPr>
        <w:t xml:space="preserve">Defekte aksler på jernbanekøretøjer – brud </w:t>
      </w:r>
    </w:p>
    <w:p w14:paraId="4A98E5E8" w14:textId="77777777" w:rsidR="001307E6" w:rsidRPr="006601D4" w:rsidRDefault="002A17D4" w:rsidP="006601D4">
      <w:pPr>
        <w:rPr>
          <w:rFonts w:ascii="Tahoma" w:hAnsi="Tahoma" w:cs="Tahoma"/>
          <w:sz w:val="17"/>
          <w:szCs w:val="17"/>
        </w:rPr>
      </w:pPr>
      <w:r>
        <w:rPr>
          <w:rFonts w:ascii="Tahoma" w:hAnsi="Tahoma" w:cs="Tahoma"/>
          <w:sz w:val="17"/>
          <w:szCs w:val="17"/>
        </w:rPr>
        <w:t xml:space="preserve">7.7. </w:t>
      </w:r>
      <w:r w:rsidR="001307E6" w:rsidRPr="006601D4">
        <w:rPr>
          <w:rFonts w:ascii="Tahoma" w:hAnsi="Tahoma" w:cs="Tahoma"/>
          <w:sz w:val="17"/>
          <w:szCs w:val="17"/>
        </w:rPr>
        <w:t xml:space="preserve">Defekte hjul på jernbanekøretøjer – anden årsag end brud  </w:t>
      </w:r>
    </w:p>
    <w:p w14:paraId="66B8C441" w14:textId="77777777" w:rsidR="006601D4" w:rsidRDefault="002A17D4" w:rsidP="006601D4">
      <w:pPr>
        <w:rPr>
          <w:rFonts w:ascii="Tahoma" w:hAnsi="Tahoma" w:cs="Tahoma"/>
          <w:sz w:val="17"/>
          <w:szCs w:val="17"/>
        </w:rPr>
      </w:pPr>
      <w:r>
        <w:rPr>
          <w:rFonts w:ascii="Tahoma" w:hAnsi="Tahoma" w:cs="Tahoma"/>
          <w:sz w:val="17"/>
          <w:szCs w:val="17"/>
        </w:rPr>
        <w:t xml:space="preserve">7.8. </w:t>
      </w:r>
      <w:r w:rsidR="001307E6" w:rsidRPr="006601D4">
        <w:rPr>
          <w:rFonts w:ascii="Tahoma" w:hAnsi="Tahoma" w:cs="Tahoma"/>
          <w:sz w:val="17"/>
          <w:szCs w:val="17"/>
        </w:rPr>
        <w:t xml:space="preserve">Defekte aksler på jernbanekøretøjer – anden årsag end brud </w:t>
      </w:r>
    </w:p>
    <w:p w14:paraId="594DDCAF" w14:textId="77777777" w:rsidR="001307E6" w:rsidRPr="006601D4" w:rsidRDefault="002A17D4" w:rsidP="006601D4">
      <w:pPr>
        <w:rPr>
          <w:rFonts w:ascii="Tahoma" w:hAnsi="Tahoma" w:cs="Tahoma"/>
          <w:sz w:val="17"/>
          <w:szCs w:val="17"/>
        </w:rPr>
      </w:pPr>
      <w:r>
        <w:rPr>
          <w:rFonts w:ascii="Tahoma" w:hAnsi="Tahoma" w:cs="Tahoma"/>
          <w:sz w:val="17"/>
          <w:szCs w:val="17"/>
        </w:rPr>
        <w:t xml:space="preserve">7.9. </w:t>
      </w:r>
      <w:proofErr w:type="spellStart"/>
      <w:r w:rsidR="001307E6" w:rsidRPr="006601D4">
        <w:rPr>
          <w:rFonts w:ascii="Tahoma" w:hAnsi="Tahoma" w:cs="Tahoma"/>
          <w:sz w:val="17"/>
          <w:szCs w:val="17"/>
        </w:rPr>
        <w:t>Signalforbikørsel</w:t>
      </w:r>
      <w:proofErr w:type="spellEnd"/>
      <w:r w:rsidR="001307E6" w:rsidRPr="006601D4">
        <w:rPr>
          <w:rFonts w:ascii="Tahoma" w:hAnsi="Tahoma" w:cs="Tahoma"/>
          <w:sz w:val="17"/>
          <w:szCs w:val="17"/>
        </w:rPr>
        <w:t xml:space="preserve"> (tog) – forbi farepunkt </w:t>
      </w:r>
    </w:p>
    <w:p w14:paraId="1B181512" w14:textId="77777777" w:rsidR="001307E6" w:rsidRPr="006601D4" w:rsidRDefault="002A17D4" w:rsidP="006601D4">
      <w:pPr>
        <w:rPr>
          <w:rFonts w:ascii="Tahoma" w:hAnsi="Tahoma" w:cs="Tahoma"/>
          <w:sz w:val="17"/>
          <w:szCs w:val="17"/>
        </w:rPr>
      </w:pPr>
      <w:r>
        <w:rPr>
          <w:rFonts w:ascii="Tahoma" w:hAnsi="Tahoma" w:cs="Tahoma"/>
          <w:sz w:val="17"/>
          <w:szCs w:val="17"/>
        </w:rPr>
        <w:t xml:space="preserve">7.10. </w:t>
      </w:r>
      <w:proofErr w:type="spellStart"/>
      <w:r w:rsidR="001307E6" w:rsidRPr="006601D4">
        <w:rPr>
          <w:rFonts w:ascii="Tahoma" w:hAnsi="Tahoma" w:cs="Tahoma"/>
          <w:sz w:val="17"/>
          <w:szCs w:val="17"/>
        </w:rPr>
        <w:t>Signalforbikørsel</w:t>
      </w:r>
      <w:proofErr w:type="spellEnd"/>
      <w:r w:rsidR="001307E6" w:rsidRPr="006601D4">
        <w:rPr>
          <w:rFonts w:ascii="Tahoma" w:hAnsi="Tahoma" w:cs="Tahoma"/>
          <w:sz w:val="17"/>
          <w:szCs w:val="17"/>
        </w:rPr>
        <w:t xml:space="preserve"> (tog) – ikke forbi farepunkt </w:t>
      </w:r>
    </w:p>
    <w:p w14:paraId="05ED11CF" w14:textId="77777777" w:rsidR="001307E6" w:rsidRPr="006601D4" w:rsidRDefault="002A17D4" w:rsidP="006601D4">
      <w:pPr>
        <w:rPr>
          <w:rFonts w:ascii="Tahoma" w:hAnsi="Tahoma" w:cs="Tahoma"/>
          <w:sz w:val="17"/>
          <w:szCs w:val="17"/>
        </w:rPr>
      </w:pPr>
      <w:r>
        <w:rPr>
          <w:rFonts w:ascii="Tahoma" w:hAnsi="Tahoma" w:cs="Tahoma"/>
          <w:sz w:val="17"/>
          <w:szCs w:val="17"/>
        </w:rPr>
        <w:t xml:space="preserve">7.11. </w:t>
      </w:r>
      <w:proofErr w:type="spellStart"/>
      <w:r w:rsidR="001307E6" w:rsidRPr="006601D4">
        <w:rPr>
          <w:rFonts w:ascii="Tahoma" w:hAnsi="Tahoma" w:cs="Tahoma"/>
          <w:sz w:val="17"/>
          <w:szCs w:val="17"/>
        </w:rPr>
        <w:t>Signalforbikørsel</w:t>
      </w:r>
      <w:proofErr w:type="spellEnd"/>
      <w:r w:rsidR="001307E6" w:rsidRPr="006601D4">
        <w:rPr>
          <w:rFonts w:ascii="Tahoma" w:hAnsi="Tahoma" w:cs="Tahoma"/>
          <w:sz w:val="17"/>
          <w:szCs w:val="17"/>
        </w:rPr>
        <w:t xml:space="preserve"> (</w:t>
      </w:r>
      <w:r w:rsidR="00962E43">
        <w:rPr>
          <w:rFonts w:ascii="Tahoma" w:hAnsi="Tahoma" w:cs="Tahoma"/>
          <w:sz w:val="17"/>
          <w:szCs w:val="17"/>
        </w:rPr>
        <w:t>ikke tog</w:t>
      </w:r>
      <w:r w:rsidR="001307E6" w:rsidRPr="006601D4">
        <w:rPr>
          <w:rFonts w:ascii="Tahoma" w:hAnsi="Tahoma" w:cs="Tahoma"/>
          <w:sz w:val="17"/>
          <w:szCs w:val="17"/>
        </w:rPr>
        <w:t xml:space="preserve">) – forbi farepunkt </w:t>
      </w:r>
    </w:p>
    <w:p w14:paraId="72D0E380" w14:textId="77777777" w:rsidR="001307E6" w:rsidRPr="006601D4" w:rsidRDefault="002A17D4" w:rsidP="006601D4">
      <w:pPr>
        <w:rPr>
          <w:rFonts w:ascii="Tahoma" w:hAnsi="Tahoma" w:cs="Tahoma"/>
          <w:sz w:val="17"/>
          <w:szCs w:val="17"/>
        </w:rPr>
      </w:pPr>
      <w:r>
        <w:rPr>
          <w:rFonts w:ascii="Tahoma" w:hAnsi="Tahoma" w:cs="Tahoma"/>
          <w:sz w:val="17"/>
          <w:szCs w:val="17"/>
        </w:rPr>
        <w:t xml:space="preserve">7.12. </w:t>
      </w:r>
      <w:proofErr w:type="spellStart"/>
      <w:r w:rsidR="001307E6" w:rsidRPr="006601D4">
        <w:rPr>
          <w:rFonts w:ascii="Tahoma" w:hAnsi="Tahoma" w:cs="Tahoma"/>
          <w:sz w:val="17"/>
          <w:szCs w:val="17"/>
        </w:rPr>
        <w:t>Signalforbikørsel</w:t>
      </w:r>
      <w:proofErr w:type="spellEnd"/>
      <w:r w:rsidR="001307E6" w:rsidRPr="006601D4">
        <w:rPr>
          <w:rFonts w:ascii="Tahoma" w:hAnsi="Tahoma" w:cs="Tahoma"/>
          <w:sz w:val="17"/>
          <w:szCs w:val="17"/>
        </w:rPr>
        <w:t xml:space="preserve"> (</w:t>
      </w:r>
      <w:r w:rsidR="00962E43">
        <w:rPr>
          <w:rFonts w:ascii="Tahoma" w:hAnsi="Tahoma" w:cs="Tahoma"/>
          <w:sz w:val="17"/>
          <w:szCs w:val="17"/>
        </w:rPr>
        <w:t>ikke tog</w:t>
      </w:r>
      <w:r w:rsidR="001307E6" w:rsidRPr="006601D4">
        <w:rPr>
          <w:rFonts w:ascii="Tahoma" w:hAnsi="Tahoma" w:cs="Tahoma"/>
          <w:sz w:val="17"/>
          <w:szCs w:val="17"/>
        </w:rPr>
        <w:t xml:space="preserve">) – </w:t>
      </w:r>
      <w:r w:rsidR="00E95F36" w:rsidRPr="006601D4">
        <w:rPr>
          <w:rFonts w:ascii="Tahoma" w:hAnsi="Tahoma" w:cs="Tahoma"/>
          <w:sz w:val="17"/>
          <w:szCs w:val="17"/>
        </w:rPr>
        <w:t xml:space="preserve">ikke </w:t>
      </w:r>
      <w:r w:rsidR="001307E6" w:rsidRPr="006601D4">
        <w:rPr>
          <w:rFonts w:ascii="Tahoma" w:hAnsi="Tahoma" w:cs="Tahoma"/>
          <w:sz w:val="17"/>
          <w:szCs w:val="17"/>
        </w:rPr>
        <w:t xml:space="preserve">forbi farepunkt </w:t>
      </w:r>
    </w:p>
    <w:p w14:paraId="52B49345" w14:textId="77777777" w:rsidR="001307E6" w:rsidRPr="006601D4" w:rsidRDefault="002A17D4" w:rsidP="006601D4">
      <w:pPr>
        <w:rPr>
          <w:rFonts w:ascii="Tahoma" w:hAnsi="Tahoma" w:cs="Tahoma"/>
          <w:sz w:val="17"/>
          <w:szCs w:val="17"/>
        </w:rPr>
      </w:pPr>
      <w:r>
        <w:rPr>
          <w:rFonts w:ascii="Tahoma" w:hAnsi="Tahoma" w:cs="Tahoma"/>
          <w:sz w:val="17"/>
          <w:szCs w:val="17"/>
        </w:rPr>
        <w:t xml:space="preserve">7.13. </w:t>
      </w:r>
      <w:r w:rsidR="00E95F36" w:rsidRPr="006601D4">
        <w:rPr>
          <w:rFonts w:ascii="Tahoma" w:hAnsi="Tahoma" w:cs="Tahoma"/>
          <w:sz w:val="17"/>
          <w:szCs w:val="17"/>
        </w:rPr>
        <w:t xml:space="preserve">Risiko for personpåkørsel </w:t>
      </w:r>
      <w:r w:rsidR="001307E6" w:rsidRPr="006601D4">
        <w:rPr>
          <w:rFonts w:ascii="Tahoma" w:hAnsi="Tahoma" w:cs="Tahoma"/>
          <w:sz w:val="17"/>
          <w:szCs w:val="17"/>
        </w:rPr>
        <w:tab/>
        <w:t xml:space="preserve"> </w:t>
      </w:r>
      <w:r w:rsidR="001307E6" w:rsidRPr="006601D4">
        <w:rPr>
          <w:rFonts w:ascii="Tahoma" w:hAnsi="Tahoma" w:cs="Tahoma"/>
          <w:sz w:val="17"/>
          <w:szCs w:val="17"/>
        </w:rPr>
        <w:tab/>
      </w:r>
    </w:p>
    <w:p w14:paraId="74829BF3" w14:textId="77777777" w:rsidR="00E95F36" w:rsidRPr="006601D4" w:rsidRDefault="002A17D4" w:rsidP="006601D4">
      <w:pPr>
        <w:rPr>
          <w:rFonts w:ascii="Tahoma" w:hAnsi="Tahoma" w:cs="Tahoma"/>
          <w:sz w:val="17"/>
          <w:szCs w:val="17"/>
        </w:rPr>
      </w:pPr>
      <w:r>
        <w:rPr>
          <w:rFonts w:ascii="Tahoma" w:hAnsi="Tahoma" w:cs="Tahoma"/>
          <w:sz w:val="17"/>
          <w:szCs w:val="17"/>
        </w:rPr>
        <w:t xml:space="preserve">7.14. </w:t>
      </w:r>
      <w:r w:rsidR="00E95F36" w:rsidRPr="006601D4">
        <w:rPr>
          <w:rFonts w:ascii="Tahoma" w:hAnsi="Tahoma" w:cs="Tahoma"/>
          <w:sz w:val="17"/>
          <w:szCs w:val="17"/>
        </w:rPr>
        <w:t xml:space="preserve">Bremsetekniske fejl </w:t>
      </w:r>
    </w:p>
    <w:p w14:paraId="51A5A9F8" w14:textId="77777777" w:rsidR="00E95F36" w:rsidRPr="006601D4" w:rsidRDefault="002A17D4" w:rsidP="006601D4">
      <w:pPr>
        <w:rPr>
          <w:rFonts w:ascii="Tahoma" w:hAnsi="Tahoma" w:cs="Tahoma"/>
          <w:sz w:val="17"/>
          <w:szCs w:val="17"/>
        </w:rPr>
      </w:pPr>
      <w:r>
        <w:rPr>
          <w:rFonts w:ascii="Tahoma" w:hAnsi="Tahoma" w:cs="Tahoma"/>
          <w:sz w:val="17"/>
          <w:szCs w:val="17"/>
        </w:rPr>
        <w:t xml:space="preserve">7.15. </w:t>
      </w:r>
      <w:r w:rsidR="00E95F36" w:rsidRPr="006601D4">
        <w:rPr>
          <w:rFonts w:ascii="Tahoma" w:hAnsi="Tahoma" w:cs="Tahoma"/>
          <w:sz w:val="17"/>
          <w:szCs w:val="17"/>
        </w:rPr>
        <w:t xml:space="preserve">Risiko for kollision/påkørsel i overkørsel </w:t>
      </w:r>
    </w:p>
    <w:p w14:paraId="5B767020" w14:textId="77777777" w:rsidR="00E95F36" w:rsidRPr="006601D4" w:rsidRDefault="002A17D4" w:rsidP="006601D4">
      <w:pPr>
        <w:rPr>
          <w:rFonts w:ascii="Tahoma" w:hAnsi="Tahoma" w:cs="Tahoma"/>
          <w:sz w:val="17"/>
          <w:szCs w:val="17"/>
        </w:rPr>
      </w:pPr>
      <w:r>
        <w:rPr>
          <w:rFonts w:ascii="Tahoma" w:hAnsi="Tahoma" w:cs="Tahoma"/>
          <w:sz w:val="17"/>
          <w:szCs w:val="17"/>
        </w:rPr>
        <w:t xml:space="preserve">7.16. </w:t>
      </w:r>
      <w:r w:rsidR="00E95F36" w:rsidRPr="006601D4">
        <w:rPr>
          <w:rFonts w:ascii="Tahoma" w:hAnsi="Tahoma" w:cs="Tahoma"/>
          <w:sz w:val="17"/>
          <w:szCs w:val="17"/>
        </w:rPr>
        <w:t xml:space="preserve">Fejl fra stationsbestyrer/trafikleder </w:t>
      </w:r>
    </w:p>
    <w:p w14:paraId="69B85E14" w14:textId="77777777" w:rsidR="00E95F36" w:rsidRPr="006601D4" w:rsidRDefault="002A17D4" w:rsidP="006601D4">
      <w:pPr>
        <w:rPr>
          <w:rFonts w:ascii="Tahoma" w:hAnsi="Tahoma" w:cs="Tahoma"/>
          <w:sz w:val="17"/>
          <w:szCs w:val="17"/>
        </w:rPr>
      </w:pPr>
      <w:r>
        <w:rPr>
          <w:rFonts w:ascii="Tahoma" w:hAnsi="Tahoma" w:cs="Tahoma"/>
          <w:sz w:val="17"/>
          <w:szCs w:val="17"/>
        </w:rPr>
        <w:t xml:space="preserve">7.17. </w:t>
      </w:r>
      <w:r w:rsidR="00E95F36" w:rsidRPr="006601D4">
        <w:rPr>
          <w:rFonts w:ascii="Tahoma" w:hAnsi="Tahoma" w:cs="Tahoma"/>
          <w:sz w:val="17"/>
          <w:szCs w:val="17"/>
        </w:rPr>
        <w:t xml:space="preserve">Profilforhold  </w:t>
      </w:r>
      <w:r w:rsidR="00E95F36" w:rsidRPr="006601D4">
        <w:rPr>
          <w:rFonts w:ascii="Tahoma" w:hAnsi="Tahoma" w:cs="Tahoma"/>
          <w:sz w:val="17"/>
          <w:szCs w:val="17"/>
        </w:rPr>
        <w:tab/>
        <w:t xml:space="preserve"> </w:t>
      </w:r>
      <w:r w:rsidR="00E95F36" w:rsidRPr="006601D4">
        <w:rPr>
          <w:rFonts w:ascii="Tahoma" w:hAnsi="Tahoma" w:cs="Tahoma"/>
          <w:sz w:val="17"/>
          <w:szCs w:val="17"/>
        </w:rPr>
        <w:tab/>
      </w:r>
    </w:p>
    <w:p w14:paraId="60FE1907" w14:textId="77777777" w:rsidR="00E95F36" w:rsidRPr="006601D4" w:rsidRDefault="002A17D4" w:rsidP="006601D4">
      <w:pPr>
        <w:rPr>
          <w:rFonts w:ascii="Tahoma" w:hAnsi="Tahoma" w:cs="Tahoma"/>
          <w:sz w:val="17"/>
          <w:szCs w:val="17"/>
        </w:rPr>
      </w:pPr>
      <w:r>
        <w:rPr>
          <w:rFonts w:ascii="Tahoma" w:hAnsi="Tahoma" w:cs="Tahoma"/>
          <w:sz w:val="17"/>
          <w:szCs w:val="17"/>
        </w:rPr>
        <w:t xml:space="preserve">7.18. </w:t>
      </w:r>
      <w:r w:rsidR="00E95F36" w:rsidRPr="006601D4">
        <w:rPr>
          <w:rFonts w:ascii="Tahoma" w:hAnsi="Tahoma" w:cs="Tahoma"/>
          <w:sz w:val="17"/>
          <w:szCs w:val="17"/>
        </w:rPr>
        <w:t xml:space="preserve">Andet </w:t>
      </w:r>
    </w:p>
    <w:p w14:paraId="0F1313BD" w14:textId="77777777" w:rsidR="006601D4" w:rsidRPr="006C6C74" w:rsidRDefault="00E95F36" w:rsidP="006C6C74">
      <w:pPr>
        <w:pStyle w:val="Listeafsnit"/>
        <w:rPr>
          <w:rFonts w:ascii="Tahoma" w:hAnsi="Tahoma" w:cs="Tahoma"/>
          <w:sz w:val="17"/>
          <w:szCs w:val="17"/>
        </w:rPr>
      </w:pPr>
      <w:r w:rsidRPr="00EE6D21">
        <w:rPr>
          <w:rFonts w:ascii="Tahoma" w:hAnsi="Tahoma" w:cs="Tahoma"/>
          <w:sz w:val="17"/>
          <w:szCs w:val="17"/>
        </w:rPr>
        <w:t xml:space="preserve"> </w:t>
      </w:r>
      <w:r w:rsidRPr="00EE6D21">
        <w:rPr>
          <w:rFonts w:ascii="Tahoma" w:hAnsi="Tahoma" w:cs="Tahoma"/>
          <w:sz w:val="17"/>
          <w:szCs w:val="17"/>
        </w:rPr>
        <w:tab/>
        <w:t xml:space="preserve"> </w:t>
      </w:r>
    </w:p>
    <w:p w14:paraId="69E8E63E" w14:textId="0F199D03" w:rsidR="006C6C74" w:rsidRPr="00DE7178" w:rsidRDefault="006601D4" w:rsidP="00DE7178">
      <w:pPr>
        <w:pStyle w:val="Listeafsnit"/>
        <w:numPr>
          <w:ilvl w:val="0"/>
          <w:numId w:val="10"/>
        </w:numPr>
        <w:rPr>
          <w:rFonts w:ascii="Tahoma" w:hAnsi="Tahoma" w:cs="Tahoma"/>
          <w:b/>
          <w:bCs/>
          <w:sz w:val="17"/>
          <w:szCs w:val="17"/>
        </w:rPr>
      </w:pPr>
      <w:r w:rsidRPr="00DE7178">
        <w:rPr>
          <w:rFonts w:ascii="Tahoma" w:hAnsi="Tahoma" w:cs="Tahoma"/>
          <w:b/>
          <w:bCs/>
          <w:sz w:val="17"/>
          <w:szCs w:val="17"/>
        </w:rPr>
        <w:t xml:space="preserve">Konsekvenser af ulykken </w:t>
      </w:r>
    </w:p>
    <w:p w14:paraId="26D5B549" w14:textId="77777777" w:rsidR="006020B1" w:rsidRPr="00DE7178" w:rsidRDefault="006C6C74" w:rsidP="00C0520F">
      <w:pPr>
        <w:pStyle w:val="Listeafsnit"/>
        <w:numPr>
          <w:ilvl w:val="1"/>
          <w:numId w:val="10"/>
        </w:numPr>
        <w:rPr>
          <w:rFonts w:ascii="Tahoma" w:hAnsi="Tahoma" w:cs="Tahoma"/>
          <w:b/>
          <w:bCs/>
          <w:sz w:val="17"/>
          <w:szCs w:val="17"/>
        </w:rPr>
      </w:pPr>
      <w:r w:rsidRPr="00DE7178">
        <w:rPr>
          <w:rFonts w:ascii="Tahoma" w:hAnsi="Tahoma" w:cs="Tahoma"/>
          <w:sz w:val="17"/>
          <w:szCs w:val="17"/>
        </w:rPr>
        <w:t xml:space="preserve">Personskade: </w:t>
      </w:r>
      <w:r w:rsidR="00337624" w:rsidRPr="00DE7178">
        <w:rPr>
          <w:rFonts w:ascii="Tahoma" w:hAnsi="Tahoma" w:cs="Tahoma"/>
          <w:b/>
          <w:bCs/>
          <w:sz w:val="17"/>
          <w:szCs w:val="17"/>
        </w:rPr>
        <w:tab/>
        <w:t xml:space="preserve"> </w:t>
      </w:r>
    </w:p>
    <w:p w14:paraId="6F988669" w14:textId="77777777" w:rsidR="006020B1" w:rsidRPr="00DE7178" w:rsidRDefault="006020B1" w:rsidP="00DE7178">
      <w:pPr>
        <w:pStyle w:val="Listeafsnit"/>
        <w:numPr>
          <w:ilvl w:val="2"/>
          <w:numId w:val="10"/>
        </w:numPr>
        <w:rPr>
          <w:rFonts w:ascii="Tahoma" w:hAnsi="Tahoma" w:cs="Tahoma"/>
          <w:sz w:val="17"/>
          <w:szCs w:val="17"/>
        </w:rPr>
      </w:pPr>
      <w:r w:rsidRPr="00DE7178">
        <w:rPr>
          <w:rFonts w:ascii="Tahoma" w:hAnsi="Tahoma" w:cs="Tahoma"/>
          <w:sz w:val="17"/>
          <w:szCs w:val="17"/>
        </w:rPr>
        <w:t>Passagerer</w:t>
      </w:r>
    </w:p>
    <w:p w14:paraId="496962A1" w14:textId="77777777" w:rsidR="006020B1" w:rsidRPr="00DE7178" w:rsidRDefault="006020B1" w:rsidP="00DE7178">
      <w:pPr>
        <w:pStyle w:val="Listeafsnit"/>
        <w:numPr>
          <w:ilvl w:val="2"/>
          <w:numId w:val="10"/>
        </w:numPr>
        <w:rPr>
          <w:rFonts w:ascii="Tahoma" w:hAnsi="Tahoma" w:cs="Tahoma"/>
          <w:sz w:val="17"/>
          <w:szCs w:val="17"/>
        </w:rPr>
      </w:pPr>
      <w:r w:rsidRPr="00DE7178">
        <w:rPr>
          <w:rFonts w:ascii="Tahoma" w:hAnsi="Tahoma" w:cs="Tahoma"/>
          <w:sz w:val="17"/>
          <w:szCs w:val="17"/>
        </w:rPr>
        <w:t>Personale, herunder kontrahentens personale</w:t>
      </w:r>
    </w:p>
    <w:p w14:paraId="6AF99752" w14:textId="77777777" w:rsidR="006020B1" w:rsidRPr="00DE7178" w:rsidRDefault="006020B1" w:rsidP="00DE7178">
      <w:pPr>
        <w:pStyle w:val="Listeafsnit"/>
        <w:numPr>
          <w:ilvl w:val="2"/>
          <w:numId w:val="10"/>
        </w:numPr>
        <w:rPr>
          <w:rFonts w:ascii="Tahoma" w:hAnsi="Tahoma" w:cs="Tahoma"/>
          <w:sz w:val="17"/>
          <w:szCs w:val="17"/>
        </w:rPr>
      </w:pPr>
      <w:r w:rsidRPr="00DE7178">
        <w:rPr>
          <w:rFonts w:ascii="Tahoma" w:hAnsi="Tahoma" w:cs="Tahoma"/>
          <w:sz w:val="17"/>
          <w:szCs w:val="17"/>
        </w:rPr>
        <w:t>Brugere af overkørsler</w:t>
      </w:r>
    </w:p>
    <w:p w14:paraId="042F2705" w14:textId="77777777" w:rsidR="00906418" w:rsidRPr="00DE7178" w:rsidRDefault="006020B1" w:rsidP="00DE7178">
      <w:pPr>
        <w:pStyle w:val="Listeafsnit"/>
        <w:numPr>
          <w:ilvl w:val="2"/>
          <w:numId w:val="10"/>
        </w:numPr>
        <w:rPr>
          <w:rFonts w:ascii="Tahoma" w:hAnsi="Tahoma" w:cs="Tahoma"/>
          <w:sz w:val="17"/>
          <w:szCs w:val="17"/>
        </w:rPr>
      </w:pPr>
      <w:r w:rsidRPr="00DE7178">
        <w:rPr>
          <w:rFonts w:ascii="Tahoma" w:hAnsi="Tahoma" w:cs="Tahoma"/>
          <w:sz w:val="17"/>
          <w:szCs w:val="17"/>
        </w:rPr>
        <w:t>Uautoriserede personer på jernbanearealer</w:t>
      </w:r>
    </w:p>
    <w:p w14:paraId="1FF8929B" w14:textId="77777777" w:rsidR="006020B1" w:rsidRPr="00DE7178" w:rsidRDefault="006020B1" w:rsidP="00DE7178">
      <w:pPr>
        <w:pStyle w:val="Listeafsnit"/>
        <w:numPr>
          <w:ilvl w:val="2"/>
          <w:numId w:val="10"/>
        </w:numPr>
        <w:rPr>
          <w:rFonts w:ascii="Tahoma" w:hAnsi="Tahoma" w:cs="Tahoma"/>
          <w:sz w:val="17"/>
          <w:szCs w:val="17"/>
        </w:rPr>
      </w:pPr>
      <w:r w:rsidRPr="00DE7178">
        <w:rPr>
          <w:rFonts w:ascii="Tahoma" w:hAnsi="Tahoma" w:cs="Tahoma"/>
          <w:sz w:val="17"/>
          <w:szCs w:val="17"/>
        </w:rPr>
        <w:t xml:space="preserve">Personer på perron </w:t>
      </w:r>
    </w:p>
    <w:p w14:paraId="1E1D0918" w14:textId="77777777" w:rsidR="006020B1" w:rsidRPr="00DE7178" w:rsidRDefault="006020B1" w:rsidP="00DE7178">
      <w:pPr>
        <w:pStyle w:val="Listeafsnit"/>
        <w:numPr>
          <w:ilvl w:val="2"/>
          <w:numId w:val="10"/>
        </w:numPr>
        <w:rPr>
          <w:rFonts w:ascii="Tahoma" w:hAnsi="Tahoma" w:cs="Tahoma"/>
          <w:b/>
          <w:bCs/>
          <w:sz w:val="17"/>
          <w:szCs w:val="17"/>
        </w:rPr>
      </w:pPr>
      <w:r w:rsidRPr="00DE7178">
        <w:rPr>
          <w:rFonts w:ascii="Tahoma" w:hAnsi="Tahoma" w:cs="Tahoma"/>
          <w:sz w:val="17"/>
          <w:szCs w:val="17"/>
        </w:rPr>
        <w:t>Andre</w:t>
      </w:r>
    </w:p>
    <w:p w14:paraId="5AF2ADD1" w14:textId="77777777" w:rsidR="00906418" w:rsidRDefault="00906418" w:rsidP="00906418">
      <w:pPr>
        <w:pStyle w:val="Listeafsnit"/>
        <w:rPr>
          <w:rFonts w:ascii="Tahoma" w:hAnsi="Tahoma" w:cs="Tahoma"/>
          <w:sz w:val="17"/>
          <w:szCs w:val="17"/>
        </w:rPr>
      </w:pPr>
    </w:p>
    <w:p w14:paraId="2B030B6F" w14:textId="77777777" w:rsidR="006020B1" w:rsidRPr="00DE7178" w:rsidRDefault="000B3155" w:rsidP="00DE7178">
      <w:pPr>
        <w:pStyle w:val="Listeafsnit"/>
        <w:numPr>
          <w:ilvl w:val="1"/>
          <w:numId w:val="10"/>
        </w:numPr>
        <w:rPr>
          <w:rFonts w:ascii="Tahoma" w:hAnsi="Tahoma" w:cs="Tahoma"/>
          <w:sz w:val="17"/>
          <w:szCs w:val="17"/>
        </w:rPr>
      </w:pPr>
      <w:r w:rsidRPr="00DE7178">
        <w:rPr>
          <w:rFonts w:ascii="Tahoma" w:hAnsi="Tahoma" w:cs="Tahoma"/>
          <w:sz w:val="17"/>
          <w:szCs w:val="17"/>
        </w:rPr>
        <w:t>Skadestype</w:t>
      </w:r>
      <w:r w:rsidR="006C6C74" w:rsidRPr="00DE7178">
        <w:rPr>
          <w:rFonts w:ascii="Tahoma" w:hAnsi="Tahoma" w:cs="Tahoma"/>
          <w:sz w:val="17"/>
          <w:szCs w:val="17"/>
        </w:rPr>
        <w:t>:</w:t>
      </w:r>
      <w:r w:rsidRPr="00DE7178">
        <w:rPr>
          <w:rFonts w:ascii="Tahoma" w:hAnsi="Tahoma" w:cs="Tahoma"/>
          <w:sz w:val="17"/>
          <w:szCs w:val="17"/>
        </w:rPr>
        <w:tab/>
      </w:r>
    </w:p>
    <w:p w14:paraId="2EDA795E" w14:textId="77777777" w:rsidR="006020B1" w:rsidRPr="00DE7178" w:rsidRDefault="006020B1" w:rsidP="00DE7178">
      <w:pPr>
        <w:pStyle w:val="Listeafsnit"/>
        <w:numPr>
          <w:ilvl w:val="2"/>
          <w:numId w:val="10"/>
        </w:numPr>
        <w:rPr>
          <w:rFonts w:ascii="Tahoma" w:hAnsi="Tahoma" w:cs="Tahoma"/>
          <w:sz w:val="17"/>
          <w:szCs w:val="17"/>
        </w:rPr>
      </w:pPr>
      <w:r w:rsidRPr="00DE7178">
        <w:rPr>
          <w:rFonts w:ascii="Tahoma" w:hAnsi="Tahoma" w:cs="Tahoma"/>
          <w:sz w:val="17"/>
          <w:szCs w:val="17"/>
        </w:rPr>
        <w:t>Dræbte</w:t>
      </w:r>
    </w:p>
    <w:p w14:paraId="0E6ECF09" w14:textId="77777777" w:rsidR="006020B1" w:rsidRPr="00DE7178" w:rsidRDefault="006020B1" w:rsidP="00DE7178">
      <w:pPr>
        <w:pStyle w:val="Listeafsnit"/>
        <w:numPr>
          <w:ilvl w:val="2"/>
          <w:numId w:val="10"/>
        </w:numPr>
        <w:rPr>
          <w:rFonts w:ascii="Tahoma" w:hAnsi="Tahoma" w:cs="Tahoma"/>
          <w:sz w:val="17"/>
          <w:szCs w:val="17"/>
        </w:rPr>
      </w:pPr>
      <w:r w:rsidRPr="00DE7178">
        <w:rPr>
          <w:rFonts w:ascii="Tahoma" w:hAnsi="Tahoma" w:cs="Tahoma"/>
          <w:sz w:val="17"/>
          <w:szCs w:val="17"/>
        </w:rPr>
        <w:t xml:space="preserve">Alvorligt tilskadekomne </w:t>
      </w:r>
    </w:p>
    <w:p w14:paraId="136C9122" w14:textId="34645452" w:rsidR="006020B1" w:rsidRPr="00C0520F" w:rsidRDefault="006020B1" w:rsidP="00C0520F">
      <w:pPr>
        <w:pStyle w:val="Listeafsnit"/>
        <w:numPr>
          <w:ilvl w:val="2"/>
          <w:numId w:val="10"/>
        </w:numPr>
        <w:rPr>
          <w:rFonts w:ascii="Tahoma" w:hAnsi="Tahoma" w:cs="Tahoma"/>
          <w:i/>
          <w:iCs/>
          <w:sz w:val="17"/>
          <w:szCs w:val="17"/>
        </w:rPr>
      </w:pPr>
      <w:r w:rsidRPr="00DE7178">
        <w:rPr>
          <w:rFonts w:ascii="Tahoma" w:hAnsi="Tahoma" w:cs="Tahoma"/>
          <w:sz w:val="17"/>
          <w:szCs w:val="17"/>
        </w:rPr>
        <w:t xml:space="preserve">Lettere tilskadekomne </w:t>
      </w:r>
    </w:p>
    <w:p w14:paraId="047948B4" w14:textId="68DDB3F4" w:rsidR="00C0520F" w:rsidRPr="00C0520F" w:rsidRDefault="00C0520F" w:rsidP="00C0520F">
      <w:pPr>
        <w:pStyle w:val="Listeafsnit"/>
        <w:numPr>
          <w:ilvl w:val="2"/>
          <w:numId w:val="10"/>
        </w:numPr>
        <w:rPr>
          <w:rFonts w:ascii="Tahoma" w:hAnsi="Tahoma" w:cs="Tahoma"/>
          <w:i/>
          <w:iCs/>
          <w:sz w:val="17"/>
          <w:szCs w:val="17"/>
        </w:rPr>
      </w:pPr>
      <w:ins w:id="77" w:author="Camilla Djernes" w:date="2024-09-11T14:56:00Z">
        <w:r>
          <w:rPr>
            <w:rFonts w:ascii="Tahoma" w:hAnsi="Tahoma" w:cs="Tahoma"/>
            <w:sz w:val="17"/>
            <w:szCs w:val="17"/>
          </w:rPr>
          <w:t xml:space="preserve">Ingen personskade </w:t>
        </w:r>
      </w:ins>
    </w:p>
    <w:p w14:paraId="457B972E" w14:textId="77777777" w:rsidR="00C0520F" w:rsidRPr="00C0520F" w:rsidRDefault="00C0520F" w:rsidP="00C0520F">
      <w:pPr>
        <w:pStyle w:val="Listeafsnit"/>
        <w:ind w:left="900"/>
        <w:rPr>
          <w:rFonts w:ascii="Tahoma" w:hAnsi="Tahoma" w:cs="Tahoma"/>
          <w:i/>
          <w:iCs/>
          <w:sz w:val="17"/>
          <w:szCs w:val="17"/>
        </w:rPr>
      </w:pPr>
    </w:p>
    <w:p w14:paraId="47088D22" w14:textId="77777777" w:rsidR="006020B1" w:rsidRPr="00C0520F" w:rsidRDefault="006020B1" w:rsidP="00C0520F">
      <w:pPr>
        <w:pStyle w:val="Listeafsnit"/>
        <w:numPr>
          <w:ilvl w:val="1"/>
          <w:numId w:val="10"/>
        </w:numPr>
        <w:rPr>
          <w:rFonts w:ascii="Tahoma" w:hAnsi="Tahoma" w:cs="Tahoma"/>
          <w:i/>
          <w:iCs/>
          <w:sz w:val="17"/>
          <w:szCs w:val="17"/>
        </w:rPr>
      </w:pPr>
      <w:r w:rsidRPr="00C0520F">
        <w:rPr>
          <w:rFonts w:ascii="Tahoma" w:hAnsi="Tahoma" w:cs="Tahoma"/>
          <w:sz w:val="17"/>
          <w:szCs w:val="17"/>
        </w:rPr>
        <w:t>Omkostninger</w:t>
      </w:r>
      <w:r w:rsidR="006C6C74" w:rsidRPr="00C0520F">
        <w:rPr>
          <w:rFonts w:ascii="Tahoma" w:hAnsi="Tahoma" w:cs="Tahoma"/>
          <w:sz w:val="17"/>
          <w:szCs w:val="17"/>
        </w:rPr>
        <w:t>:</w:t>
      </w:r>
      <w:r w:rsidR="000B3155" w:rsidRPr="00C0520F">
        <w:rPr>
          <w:rFonts w:ascii="Tahoma" w:hAnsi="Tahoma" w:cs="Tahoma"/>
          <w:i/>
          <w:iCs/>
          <w:sz w:val="17"/>
          <w:szCs w:val="17"/>
        </w:rPr>
        <w:t xml:space="preserve"> </w:t>
      </w:r>
    </w:p>
    <w:p w14:paraId="2E1B2BA4" w14:textId="77777777" w:rsidR="006020B1" w:rsidRPr="00C0520F" w:rsidRDefault="006020B1" w:rsidP="00C0520F">
      <w:pPr>
        <w:pStyle w:val="Listeafsnit"/>
        <w:numPr>
          <w:ilvl w:val="2"/>
          <w:numId w:val="10"/>
        </w:numPr>
        <w:rPr>
          <w:rFonts w:ascii="Tahoma" w:hAnsi="Tahoma" w:cs="Tahoma"/>
          <w:sz w:val="17"/>
          <w:szCs w:val="17"/>
        </w:rPr>
      </w:pPr>
      <w:r w:rsidRPr="00C0520F">
        <w:rPr>
          <w:rFonts w:ascii="Tahoma" w:hAnsi="Tahoma" w:cs="Tahoma"/>
          <w:sz w:val="17"/>
          <w:szCs w:val="17"/>
        </w:rPr>
        <w:t>Materiel skade på rullende materiel eller infrastruktur</w:t>
      </w:r>
    </w:p>
    <w:p w14:paraId="2C3B5012" w14:textId="4F80800C" w:rsidR="00C0520F" w:rsidRDefault="006020B1" w:rsidP="00C0520F">
      <w:pPr>
        <w:pStyle w:val="Listeafsnit"/>
        <w:numPr>
          <w:ilvl w:val="2"/>
          <w:numId w:val="10"/>
        </w:numPr>
        <w:rPr>
          <w:rFonts w:ascii="Tahoma" w:hAnsi="Tahoma" w:cs="Tahoma"/>
          <w:sz w:val="17"/>
          <w:szCs w:val="17"/>
        </w:rPr>
      </w:pPr>
      <w:proofErr w:type="spellStart"/>
      <w:r w:rsidRPr="00C0520F">
        <w:rPr>
          <w:rFonts w:ascii="Tahoma" w:hAnsi="Tahoma" w:cs="Tahoma"/>
          <w:sz w:val="17"/>
          <w:szCs w:val="17"/>
        </w:rPr>
        <w:t>Miljøskader</w:t>
      </w:r>
      <w:proofErr w:type="spellEnd"/>
    </w:p>
    <w:p w14:paraId="597A725D" w14:textId="3506DC00" w:rsidR="00C0520F" w:rsidRDefault="00C0520F" w:rsidP="00C0520F">
      <w:pPr>
        <w:pStyle w:val="Listeafsnit"/>
        <w:numPr>
          <w:ilvl w:val="2"/>
          <w:numId w:val="10"/>
        </w:numPr>
        <w:rPr>
          <w:rFonts w:ascii="Tahoma" w:hAnsi="Tahoma" w:cs="Tahoma"/>
          <w:sz w:val="17"/>
          <w:szCs w:val="17"/>
        </w:rPr>
      </w:pPr>
      <w:ins w:id="78" w:author="Camilla Djernes" w:date="2024-09-11T14:57:00Z">
        <w:r>
          <w:rPr>
            <w:rFonts w:ascii="Tahoma" w:hAnsi="Tahoma" w:cs="Tahoma"/>
            <w:sz w:val="17"/>
            <w:szCs w:val="17"/>
          </w:rPr>
          <w:t>Ingen skade</w:t>
        </w:r>
      </w:ins>
    </w:p>
    <w:p w14:paraId="4C99304F" w14:textId="77777777" w:rsidR="00C0520F" w:rsidRPr="00C0520F" w:rsidRDefault="00C0520F" w:rsidP="00C0520F">
      <w:pPr>
        <w:pStyle w:val="Listeafsnit"/>
        <w:ind w:left="900"/>
        <w:rPr>
          <w:rFonts w:ascii="Tahoma" w:hAnsi="Tahoma" w:cs="Tahoma"/>
          <w:sz w:val="17"/>
          <w:szCs w:val="17"/>
        </w:rPr>
      </w:pPr>
    </w:p>
    <w:p w14:paraId="714854EA" w14:textId="77777777" w:rsidR="006020B1" w:rsidRPr="009123DA" w:rsidRDefault="00352661">
      <w:pPr>
        <w:pStyle w:val="Listeafsnit"/>
        <w:numPr>
          <w:ilvl w:val="1"/>
          <w:numId w:val="10"/>
        </w:numPr>
        <w:rPr>
          <w:rFonts w:ascii="Tahoma" w:hAnsi="Tahoma" w:cs="Tahoma"/>
          <w:sz w:val="17"/>
          <w:szCs w:val="17"/>
          <w:rPrChange w:id="79" w:author="Camilla Djernes" w:date="2024-04-08T12:52:00Z">
            <w:rPr/>
          </w:rPrChange>
        </w:rPr>
        <w:pPrChange w:id="80" w:author="Camilla Djernes" w:date="2024-04-08T12:52:00Z">
          <w:pPr/>
        </w:pPrChange>
      </w:pPr>
      <w:ins w:id="81" w:author="Camilla Djernes" w:date="2024-04-09T07:44:00Z">
        <w:r>
          <w:rPr>
            <w:rFonts w:ascii="Tahoma" w:hAnsi="Tahoma" w:cs="Tahoma"/>
            <w:sz w:val="17"/>
            <w:szCs w:val="17"/>
          </w:rPr>
          <w:t>Omfattende forstyrrelse af trafik</w:t>
        </w:r>
      </w:ins>
      <w:ins w:id="82" w:author="Camilla Djernes" w:date="2024-04-09T07:45:00Z">
        <w:r>
          <w:rPr>
            <w:rFonts w:ascii="Tahoma" w:hAnsi="Tahoma" w:cs="Tahoma"/>
            <w:sz w:val="17"/>
            <w:szCs w:val="17"/>
          </w:rPr>
          <w:t>ken</w:t>
        </w:r>
      </w:ins>
      <w:del w:id="83" w:author="Camilla Djernes" w:date="2024-04-09T07:44:00Z">
        <w:r w:rsidR="006020B1" w:rsidRPr="009123DA" w:rsidDel="00352661">
          <w:rPr>
            <w:rFonts w:ascii="Tahoma" w:hAnsi="Tahoma" w:cs="Tahoma"/>
            <w:sz w:val="17"/>
            <w:szCs w:val="17"/>
            <w:rPrChange w:id="84" w:author="Camilla Djernes" w:date="2024-04-08T12:52:00Z">
              <w:rPr/>
            </w:rPrChange>
          </w:rPr>
          <w:delText>Forsinkelse</w:delText>
        </w:r>
        <w:r w:rsidR="006C6C74" w:rsidRPr="009123DA" w:rsidDel="00352661">
          <w:rPr>
            <w:rFonts w:ascii="Tahoma" w:hAnsi="Tahoma" w:cs="Tahoma"/>
            <w:sz w:val="17"/>
            <w:szCs w:val="17"/>
            <w:rPrChange w:id="85" w:author="Camilla Djernes" w:date="2024-04-08T12:52:00Z">
              <w:rPr/>
            </w:rPrChange>
          </w:rPr>
          <w:delText xml:space="preserve">: </w:delText>
        </w:r>
      </w:del>
      <w:r w:rsidR="006020B1" w:rsidRPr="009123DA">
        <w:rPr>
          <w:rFonts w:ascii="Tahoma" w:hAnsi="Tahoma" w:cs="Tahoma"/>
          <w:sz w:val="17"/>
          <w:szCs w:val="17"/>
          <w:rPrChange w:id="86" w:author="Camilla Djernes" w:date="2024-04-08T12:52:00Z">
            <w:rPr/>
          </w:rPrChange>
        </w:rPr>
        <w:t xml:space="preserve"> </w:t>
      </w:r>
    </w:p>
    <w:p w14:paraId="7EEE7EE1" w14:textId="77777777" w:rsidR="006020B1" w:rsidRPr="006020B1" w:rsidRDefault="00352661" w:rsidP="006020B1">
      <w:pPr>
        <w:rPr>
          <w:rFonts w:ascii="Tahoma" w:hAnsi="Tahoma" w:cs="Tahoma"/>
          <w:sz w:val="17"/>
          <w:szCs w:val="17"/>
        </w:rPr>
      </w:pPr>
      <w:r>
        <w:rPr>
          <w:rFonts w:ascii="Tahoma" w:hAnsi="Tahoma" w:cs="Tahoma"/>
          <w:sz w:val="17"/>
          <w:szCs w:val="17"/>
        </w:rPr>
        <w:t xml:space="preserve">8.4.1. </w:t>
      </w:r>
      <w:r w:rsidR="006020B1">
        <w:rPr>
          <w:rFonts w:ascii="Tahoma" w:hAnsi="Tahoma" w:cs="Tahoma"/>
          <w:sz w:val="17"/>
          <w:szCs w:val="17"/>
        </w:rPr>
        <w:t xml:space="preserve">Afbrydelse i trafikken </w:t>
      </w:r>
    </w:p>
    <w:p w14:paraId="1E8670E8" w14:textId="77777777" w:rsidR="000B3155" w:rsidRDefault="00352661" w:rsidP="006020B1">
      <w:pPr>
        <w:rPr>
          <w:rFonts w:ascii="Tahoma" w:hAnsi="Tahoma" w:cs="Tahoma"/>
          <w:sz w:val="17"/>
          <w:szCs w:val="17"/>
        </w:rPr>
      </w:pPr>
      <w:r>
        <w:rPr>
          <w:rFonts w:ascii="Tahoma" w:hAnsi="Tahoma" w:cs="Tahoma"/>
          <w:sz w:val="17"/>
          <w:szCs w:val="17"/>
        </w:rPr>
        <w:t xml:space="preserve">8.4.2. </w:t>
      </w:r>
      <w:r w:rsidR="006020B1">
        <w:rPr>
          <w:rFonts w:ascii="Tahoma" w:hAnsi="Tahoma" w:cs="Tahoma"/>
          <w:sz w:val="17"/>
          <w:szCs w:val="17"/>
        </w:rPr>
        <w:t xml:space="preserve">Forsinkelse i forhold til køreplan </w:t>
      </w:r>
      <w:r w:rsidR="000B3155" w:rsidRPr="006020B1">
        <w:rPr>
          <w:rFonts w:ascii="Tahoma" w:hAnsi="Tahoma" w:cs="Tahoma"/>
          <w:sz w:val="17"/>
          <w:szCs w:val="17"/>
        </w:rPr>
        <w:tab/>
        <w:t xml:space="preserve"> </w:t>
      </w:r>
    </w:p>
    <w:p w14:paraId="26A62ECD" w14:textId="77777777" w:rsidR="007E33D6" w:rsidRDefault="007E33D6" w:rsidP="006020B1">
      <w:pPr>
        <w:rPr>
          <w:rFonts w:ascii="Tahoma" w:hAnsi="Tahoma" w:cs="Tahoma"/>
          <w:sz w:val="17"/>
          <w:szCs w:val="17"/>
        </w:rPr>
      </w:pPr>
    </w:p>
    <w:p w14:paraId="505E42FE" w14:textId="77777777" w:rsidR="007E33D6" w:rsidRDefault="007E33D6" w:rsidP="006020B1">
      <w:pPr>
        <w:rPr>
          <w:rFonts w:ascii="Tahoma" w:hAnsi="Tahoma" w:cs="Tahoma"/>
          <w:sz w:val="17"/>
          <w:szCs w:val="17"/>
        </w:rPr>
      </w:pPr>
    </w:p>
    <w:p w14:paraId="4B3CDFEB" w14:textId="77777777" w:rsidR="007E33D6" w:rsidRDefault="007E33D6" w:rsidP="006020B1">
      <w:pPr>
        <w:rPr>
          <w:rFonts w:ascii="Tahoma" w:hAnsi="Tahoma" w:cs="Tahoma"/>
          <w:sz w:val="17"/>
          <w:szCs w:val="17"/>
        </w:rPr>
      </w:pPr>
    </w:p>
    <w:p w14:paraId="79670572" w14:textId="77777777" w:rsidR="007E33D6" w:rsidRDefault="007E33D6" w:rsidP="006020B1">
      <w:pPr>
        <w:rPr>
          <w:rFonts w:ascii="Tahoma" w:hAnsi="Tahoma" w:cs="Tahoma"/>
          <w:sz w:val="17"/>
          <w:szCs w:val="17"/>
        </w:rPr>
      </w:pPr>
    </w:p>
    <w:p w14:paraId="0048E6C5" w14:textId="77777777" w:rsidR="007E33D6" w:rsidRDefault="007E33D6" w:rsidP="006020B1">
      <w:pPr>
        <w:rPr>
          <w:rFonts w:ascii="Tahoma" w:hAnsi="Tahoma" w:cs="Tahoma"/>
          <w:sz w:val="17"/>
          <w:szCs w:val="17"/>
        </w:rPr>
      </w:pPr>
    </w:p>
    <w:p w14:paraId="07C9CCE4" w14:textId="77777777" w:rsidR="007E33D6" w:rsidRDefault="007E33D6" w:rsidP="006020B1">
      <w:pPr>
        <w:rPr>
          <w:rFonts w:ascii="Tahoma" w:hAnsi="Tahoma" w:cs="Tahoma"/>
          <w:sz w:val="17"/>
          <w:szCs w:val="17"/>
        </w:rPr>
      </w:pPr>
    </w:p>
    <w:p w14:paraId="63C5F895" w14:textId="77777777" w:rsidR="007E33D6" w:rsidRDefault="007E33D6" w:rsidP="006020B1">
      <w:pPr>
        <w:rPr>
          <w:rFonts w:ascii="Tahoma" w:hAnsi="Tahoma" w:cs="Tahoma"/>
          <w:sz w:val="17"/>
          <w:szCs w:val="17"/>
        </w:rPr>
      </w:pPr>
    </w:p>
    <w:p w14:paraId="3CDE455C" w14:textId="77777777" w:rsidR="007E33D6" w:rsidRDefault="007E33D6" w:rsidP="006020B1">
      <w:pPr>
        <w:rPr>
          <w:rFonts w:ascii="Tahoma" w:hAnsi="Tahoma" w:cs="Tahoma"/>
          <w:sz w:val="17"/>
          <w:szCs w:val="17"/>
        </w:rPr>
      </w:pPr>
    </w:p>
    <w:p w14:paraId="3617B1CA" w14:textId="77777777" w:rsidR="007E33D6" w:rsidRDefault="007E33D6" w:rsidP="006020B1">
      <w:pPr>
        <w:rPr>
          <w:rFonts w:ascii="Tahoma" w:hAnsi="Tahoma" w:cs="Tahoma"/>
          <w:sz w:val="17"/>
          <w:szCs w:val="17"/>
        </w:rPr>
      </w:pPr>
    </w:p>
    <w:p w14:paraId="460C6448" w14:textId="77777777" w:rsidR="007E33D6" w:rsidRDefault="007E33D6" w:rsidP="006020B1">
      <w:pPr>
        <w:rPr>
          <w:rFonts w:ascii="Tahoma" w:hAnsi="Tahoma" w:cs="Tahoma"/>
          <w:sz w:val="17"/>
          <w:szCs w:val="17"/>
        </w:rPr>
      </w:pPr>
    </w:p>
    <w:p w14:paraId="646FE616" w14:textId="77777777" w:rsidR="007E33D6" w:rsidRDefault="007E33D6" w:rsidP="006020B1">
      <w:pPr>
        <w:rPr>
          <w:rFonts w:ascii="Tahoma" w:hAnsi="Tahoma" w:cs="Tahoma"/>
          <w:sz w:val="17"/>
          <w:szCs w:val="17"/>
        </w:rPr>
      </w:pPr>
    </w:p>
    <w:p w14:paraId="33DAC238" w14:textId="77777777" w:rsidR="007E33D6" w:rsidRDefault="007E33D6" w:rsidP="006020B1">
      <w:pPr>
        <w:rPr>
          <w:rFonts w:ascii="Tahoma" w:hAnsi="Tahoma" w:cs="Tahoma"/>
          <w:sz w:val="17"/>
          <w:szCs w:val="17"/>
        </w:rPr>
      </w:pPr>
    </w:p>
    <w:p w14:paraId="6A59AB38" w14:textId="77777777" w:rsidR="007E33D6" w:rsidRDefault="007E33D6" w:rsidP="006020B1">
      <w:pPr>
        <w:rPr>
          <w:rFonts w:ascii="Tahoma" w:hAnsi="Tahoma" w:cs="Tahoma"/>
          <w:sz w:val="17"/>
          <w:szCs w:val="17"/>
        </w:rPr>
      </w:pPr>
    </w:p>
    <w:p w14:paraId="0D0A6B1F" w14:textId="77777777" w:rsidR="007E33D6" w:rsidRDefault="007E33D6" w:rsidP="006020B1">
      <w:pPr>
        <w:rPr>
          <w:rFonts w:ascii="Tahoma" w:hAnsi="Tahoma" w:cs="Tahoma"/>
          <w:sz w:val="17"/>
          <w:szCs w:val="17"/>
        </w:rPr>
      </w:pPr>
    </w:p>
    <w:p w14:paraId="63BC4DB1" w14:textId="77777777" w:rsidR="007E33D6" w:rsidRDefault="007E33D6" w:rsidP="006020B1">
      <w:pPr>
        <w:rPr>
          <w:rFonts w:ascii="Tahoma" w:hAnsi="Tahoma" w:cs="Tahoma"/>
          <w:sz w:val="17"/>
          <w:szCs w:val="17"/>
        </w:rPr>
      </w:pPr>
    </w:p>
    <w:p w14:paraId="49FD5970" w14:textId="77777777" w:rsidR="007E33D6" w:rsidRDefault="007E33D6" w:rsidP="006020B1">
      <w:pPr>
        <w:rPr>
          <w:rFonts w:ascii="Tahoma" w:hAnsi="Tahoma" w:cs="Tahoma"/>
          <w:sz w:val="17"/>
          <w:szCs w:val="17"/>
        </w:rPr>
      </w:pPr>
    </w:p>
    <w:p w14:paraId="175D0B3C" w14:textId="77777777" w:rsidR="007E33D6" w:rsidRDefault="007E33D6" w:rsidP="006020B1">
      <w:pPr>
        <w:rPr>
          <w:rFonts w:ascii="Tahoma" w:hAnsi="Tahoma" w:cs="Tahoma"/>
          <w:sz w:val="17"/>
          <w:szCs w:val="17"/>
        </w:rPr>
      </w:pPr>
    </w:p>
    <w:p w14:paraId="6784C5B3" w14:textId="77777777" w:rsidR="007E33D6" w:rsidRDefault="007E33D6" w:rsidP="006020B1">
      <w:pPr>
        <w:rPr>
          <w:rFonts w:ascii="Tahoma" w:hAnsi="Tahoma" w:cs="Tahoma"/>
          <w:sz w:val="17"/>
          <w:szCs w:val="17"/>
        </w:rPr>
      </w:pPr>
    </w:p>
    <w:p w14:paraId="6BA15A1D" w14:textId="77777777" w:rsidR="007E33D6" w:rsidRPr="006020B1" w:rsidRDefault="007E33D6" w:rsidP="006020B1">
      <w:pPr>
        <w:rPr>
          <w:rFonts w:ascii="Tahoma" w:hAnsi="Tahoma" w:cs="Tahoma"/>
          <w:b/>
          <w:bCs/>
          <w:sz w:val="17"/>
          <w:szCs w:val="17"/>
        </w:rPr>
      </w:pPr>
    </w:p>
    <w:p w14:paraId="280AEE91" w14:textId="77777777" w:rsidR="000B3155" w:rsidRPr="00EE6D21" w:rsidRDefault="000B3155" w:rsidP="000B3155">
      <w:pPr>
        <w:pStyle w:val="Listeafsnit"/>
        <w:rPr>
          <w:rFonts w:ascii="Tahoma" w:hAnsi="Tahoma" w:cs="Tahoma"/>
          <w:sz w:val="17"/>
          <w:szCs w:val="17"/>
        </w:rPr>
      </w:pPr>
      <w:r w:rsidRPr="00EE6D21">
        <w:rPr>
          <w:rFonts w:ascii="Tahoma" w:hAnsi="Tahoma" w:cs="Tahoma"/>
          <w:sz w:val="17"/>
          <w:szCs w:val="17"/>
        </w:rPr>
        <w:t xml:space="preserve"> </w:t>
      </w:r>
      <w:r w:rsidRPr="00EE6D21">
        <w:rPr>
          <w:rFonts w:ascii="Tahoma" w:hAnsi="Tahoma" w:cs="Tahoma"/>
          <w:sz w:val="17"/>
          <w:szCs w:val="17"/>
        </w:rPr>
        <w:tab/>
        <w:t xml:space="preserve"> </w:t>
      </w:r>
    </w:p>
    <w:p w14:paraId="466EF709" w14:textId="77777777" w:rsidR="00356B5B" w:rsidRDefault="00356B5B" w:rsidP="00356B5B">
      <w:pPr>
        <w:ind w:left="7824"/>
        <w:rPr>
          <w:rFonts w:ascii="Tahoma" w:hAnsi="Tahoma" w:cs="Tahoma"/>
          <w:b/>
          <w:bCs/>
          <w:sz w:val="24"/>
          <w:szCs w:val="24"/>
        </w:rPr>
      </w:pPr>
      <w:r w:rsidRPr="00A31EF6">
        <w:rPr>
          <w:rFonts w:ascii="Tahoma" w:hAnsi="Tahoma" w:cs="Tahoma"/>
          <w:b/>
          <w:bCs/>
          <w:sz w:val="24"/>
          <w:szCs w:val="24"/>
        </w:rPr>
        <w:lastRenderedPageBreak/>
        <w:t xml:space="preserve">Bilag </w:t>
      </w:r>
      <w:r>
        <w:rPr>
          <w:rFonts w:ascii="Tahoma" w:hAnsi="Tahoma" w:cs="Tahoma"/>
          <w:b/>
          <w:bCs/>
          <w:sz w:val="24"/>
          <w:szCs w:val="24"/>
        </w:rPr>
        <w:t>3</w:t>
      </w:r>
    </w:p>
    <w:p w14:paraId="2A07DD40" w14:textId="77777777" w:rsidR="00356B5B" w:rsidRDefault="00356B5B" w:rsidP="00356B5B">
      <w:pPr>
        <w:rPr>
          <w:rFonts w:ascii="Tahoma" w:hAnsi="Tahoma" w:cs="Tahoma"/>
          <w:b/>
          <w:bCs/>
          <w:sz w:val="24"/>
          <w:szCs w:val="24"/>
        </w:rPr>
      </w:pPr>
    </w:p>
    <w:p w14:paraId="0ABFB6F2" w14:textId="77777777" w:rsidR="00356B5B" w:rsidRPr="00A31EF6" w:rsidRDefault="00356B5B" w:rsidP="00356B5B">
      <w:pPr>
        <w:jc w:val="center"/>
        <w:rPr>
          <w:rFonts w:ascii="Tahoma" w:hAnsi="Tahoma" w:cs="Tahoma"/>
          <w:b/>
          <w:bCs/>
          <w:sz w:val="17"/>
          <w:szCs w:val="17"/>
        </w:rPr>
      </w:pPr>
      <w:r w:rsidRPr="00A31EF6">
        <w:rPr>
          <w:rFonts w:ascii="Tahoma" w:hAnsi="Tahoma" w:cs="Tahoma"/>
          <w:b/>
          <w:bCs/>
          <w:sz w:val="17"/>
          <w:szCs w:val="17"/>
        </w:rPr>
        <w:t>Definitioner til brug</w:t>
      </w:r>
      <w:r>
        <w:rPr>
          <w:rFonts w:ascii="Tahoma" w:hAnsi="Tahoma" w:cs="Tahoma"/>
          <w:b/>
          <w:bCs/>
          <w:sz w:val="17"/>
          <w:szCs w:val="17"/>
        </w:rPr>
        <w:t xml:space="preserve"> for letbaneoperatører</w:t>
      </w:r>
      <w:r w:rsidRPr="00A31EF6">
        <w:rPr>
          <w:rFonts w:ascii="Tahoma" w:hAnsi="Tahoma" w:cs="Tahoma"/>
          <w:b/>
          <w:bCs/>
          <w:sz w:val="17"/>
          <w:szCs w:val="17"/>
        </w:rPr>
        <w:t xml:space="preserve"> ved indberetning af data til Trafik</w:t>
      </w:r>
      <w:r>
        <w:rPr>
          <w:rFonts w:ascii="Tahoma" w:hAnsi="Tahoma" w:cs="Tahoma"/>
          <w:b/>
          <w:bCs/>
          <w:sz w:val="17"/>
          <w:szCs w:val="17"/>
        </w:rPr>
        <w:t>styrelsen</w:t>
      </w:r>
      <w:r w:rsidR="00B624F1">
        <w:rPr>
          <w:rFonts w:ascii="Tahoma" w:hAnsi="Tahoma" w:cs="Tahoma"/>
          <w:b/>
          <w:bCs/>
          <w:sz w:val="17"/>
          <w:szCs w:val="17"/>
        </w:rPr>
        <w:t>,</w:t>
      </w:r>
      <w:r>
        <w:rPr>
          <w:rFonts w:ascii="Tahoma" w:hAnsi="Tahoma" w:cs="Tahoma"/>
          <w:b/>
          <w:bCs/>
          <w:sz w:val="17"/>
          <w:szCs w:val="17"/>
        </w:rPr>
        <w:t xml:space="preserve"> jf. § 4, stk. </w:t>
      </w:r>
      <w:r w:rsidRPr="00E47430">
        <w:rPr>
          <w:rFonts w:ascii="Tahoma" w:hAnsi="Tahoma" w:cs="Tahoma"/>
          <w:b/>
          <w:bCs/>
          <w:color w:val="000000" w:themeColor="text1"/>
          <w:sz w:val="17"/>
          <w:szCs w:val="17"/>
        </w:rPr>
        <w:t xml:space="preserve">1. </w:t>
      </w:r>
    </w:p>
    <w:p w14:paraId="77DA1B75" w14:textId="77777777" w:rsidR="00356B5B" w:rsidRPr="00A31EF6" w:rsidRDefault="00356B5B" w:rsidP="00356B5B">
      <w:pPr>
        <w:rPr>
          <w:rFonts w:ascii="Tahoma" w:hAnsi="Tahoma" w:cs="Tahoma"/>
          <w:sz w:val="17"/>
          <w:szCs w:val="17"/>
        </w:rPr>
      </w:pPr>
    </w:p>
    <w:p w14:paraId="055C4487" w14:textId="77777777" w:rsidR="00356B5B" w:rsidRPr="00A67C91" w:rsidDel="0090150E" w:rsidRDefault="00DE14E7" w:rsidP="00356B5B">
      <w:pPr>
        <w:rPr>
          <w:del w:id="87" w:author="Camilla Djernes" w:date="2024-01-12T15:06:00Z"/>
          <w:rFonts w:ascii="Tahoma" w:hAnsi="Tahoma" w:cs="Tahoma"/>
          <w:b/>
          <w:bCs/>
          <w:sz w:val="17"/>
          <w:szCs w:val="17"/>
        </w:rPr>
      </w:pPr>
      <w:r>
        <w:rPr>
          <w:rFonts w:ascii="Tahoma" w:hAnsi="Tahoma" w:cs="Tahoma"/>
          <w:b/>
          <w:bCs/>
          <w:sz w:val="17"/>
          <w:szCs w:val="17"/>
        </w:rPr>
        <w:t xml:space="preserve">1. </w:t>
      </w:r>
      <w:ins w:id="88" w:author="Camilla Djernes" w:date="2024-01-12T15:06:00Z">
        <w:r w:rsidR="0090150E">
          <w:rPr>
            <w:rFonts w:ascii="Tahoma" w:hAnsi="Tahoma" w:cs="Tahoma"/>
            <w:b/>
            <w:bCs/>
            <w:sz w:val="17"/>
            <w:szCs w:val="17"/>
          </w:rPr>
          <w:t>Trac</w:t>
        </w:r>
      </w:ins>
      <w:ins w:id="89" w:author="Camilla Djernes" w:date="2024-06-12T12:14:00Z">
        <w:r w:rsidR="0020774D">
          <w:rPr>
            <w:rFonts w:ascii="Tahoma" w:hAnsi="Tahoma" w:cs="Tahoma"/>
            <w:b/>
            <w:bCs/>
            <w:sz w:val="17"/>
            <w:szCs w:val="17"/>
          </w:rPr>
          <w:t>é</w:t>
        </w:r>
      </w:ins>
      <w:ins w:id="90" w:author="Camilla Djernes" w:date="2024-01-12T15:06:00Z">
        <w:r w:rsidR="0090150E">
          <w:rPr>
            <w:rFonts w:ascii="Tahoma" w:hAnsi="Tahoma" w:cs="Tahoma"/>
            <w:b/>
            <w:bCs/>
            <w:sz w:val="17"/>
            <w:szCs w:val="17"/>
          </w:rPr>
          <w:t>typer</w:t>
        </w:r>
      </w:ins>
      <w:del w:id="91" w:author="Camilla Djernes" w:date="2024-01-12T15:06:00Z">
        <w:r w:rsidR="00356B5B" w:rsidRPr="00A67C91" w:rsidDel="0090150E">
          <w:rPr>
            <w:rFonts w:ascii="Tahoma" w:hAnsi="Tahoma" w:cs="Tahoma"/>
            <w:b/>
            <w:bCs/>
            <w:sz w:val="17"/>
            <w:szCs w:val="17"/>
          </w:rPr>
          <w:delText>Stedstyper</w:delText>
        </w:r>
      </w:del>
    </w:p>
    <w:p w14:paraId="3FBDAD9C" w14:textId="77777777" w:rsidR="00356B5B" w:rsidRPr="00A31EF6" w:rsidRDefault="00356B5B" w:rsidP="00356B5B">
      <w:pPr>
        <w:rPr>
          <w:rFonts w:ascii="Tahoma" w:hAnsi="Tahoma" w:cs="Tahoma"/>
          <w:sz w:val="17"/>
          <w:szCs w:val="17"/>
        </w:rPr>
      </w:pPr>
    </w:p>
    <w:p w14:paraId="6ABA06D9" w14:textId="77777777" w:rsidR="00DE14E7"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Eget tracé: Enhver strækning, der ligger uden for eksisterende vejudlæg eller jernbane, eller som er særligt adskilt fra anden banetrafik.</w:t>
      </w:r>
    </w:p>
    <w:p w14:paraId="7DA5901D" w14:textId="77777777" w:rsidR="00DE14E7" w:rsidRDefault="00DE14E7" w:rsidP="00DE14E7">
      <w:pPr>
        <w:pStyle w:val="Listeafsnit"/>
        <w:ind w:left="360"/>
        <w:rPr>
          <w:rFonts w:ascii="Tahoma" w:hAnsi="Tahoma" w:cs="Tahoma"/>
          <w:sz w:val="17"/>
          <w:szCs w:val="17"/>
        </w:rPr>
      </w:pPr>
    </w:p>
    <w:p w14:paraId="5396AE35" w14:textId="77777777" w:rsidR="00DE14E7"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Særligt tracé: Enhver strækning, der ligger parallelt med kørebanearealer eller inden for kørebanearealer og er adskilt fra biltrafikken.</w:t>
      </w:r>
    </w:p>
    <w:p w14:paraId="56A602E4" w14:textId="77777777" w:rsidR="00DE14E7" w:rsidRPr="00DE14E7" w:rsidRDefault="00DE14E7" w:rsidP="00DE14E7">
      <w:pPr>
        <w:pStyle w:val="Listeafsnit"/>
        <w:rPr>
          <w:rFonts w:ascii="Tahoma" w:hAnsi="Tahoma" w:cs="Tahoma"/>
          <w:sz w:val="17"/>
          <w:szCs w:val="17"/>
        </w:rPr>
      </w:pPr>
    </w:p>
    <w:p w14:paraId="39C9C44A" w14:textId="77777777" w:rsidR="00DE14E7"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Delt tracé: Enhver strækning, hvor letbanen forløber i blandet trafik, dvs. sammen med f.eks. biltrafik eller cyklister og fodgængere uden nogen form for fysisk adskillelse.</w:t>
      </w:r>
    </w:p>
    <w:p w14:paraId="0C7C0E19" w14:textId="77777777" w:rsidR="00DE14E7" w:rsidRPr="00DE14E7" w:rsidRDefault="00DE14E7" w:rsidP="00DE14E7">
      <w:pPr>
        <w:pStyle w:val="Listeafsnit"/>
        <w:rPr>
          <w:rFonts w:ascii="Tahoma" w:hAnsi="Tahoma" w:cs="Tahoma"/>
          <w:sz w:val="17"/>
          <w:szCs w:val="17"/>
        </w:rPr>
      </w:pPr>
    </w:p>
    <w:p w14:paraId="0E3585F0" w14:textId="77777777" w:rsidR="00DE14E7"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Gågade: Gadeareal indrettet fortrinsvis for fodgængere og cyklister.</w:t>
      </w:r>
    </w:p>
    <w:p w14:paraId="36600C26" w14:textId="77777777" w:rsidR="00DE14E7" w:rsidRPr="00DE14E7" w:rsidRDefault="00DE14E7" w:rsidP="00DE14E7">
      <w:pPr>
        <w:pStyle w:val="Listeafsnit"/>
        <w:rPr>
          <w:rFonts w:ascii="Tahoma" w:hAnsi="Tahoma" w:cs="Tahoma"/>
          <w:sz w:val="17"/>
          <w:szCs w:val="17"/>
        </w:rPr>
      </w:pPr>
    </w:p>
    <w:p w14:paraId="1DBEDDFB" w14:textId="77777777" w:rsidR="00DE14E7"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Almindelig vej: Enhver vej indrettet til færdsel for både fodgængere, cyklister og motoriserede køretøjer.</w:t>
      </w:r>
    </w:p>
    <w:p w14:paraId="3E56A74C" w14:textId="77777777" w:rsidR="00DE14E7" w:rsidRPr="00DE14E7" w:rsidRDefault="00DE14E7" w:rsidP="00DE14E7">
      <w:pPr>
        <w:pStyle w:val="Listeafsnit"/>
        <w:rPr>
          <w:rFonts w:ascii="Tahoma" w:hAnsi="Tahoma" w:cs="Tahoma"/>
          <w:sz w:val="17"/>
          <w:szCs w:val="17"/>
        </w:rPr>
      </w:pPr>
    </w:p>
    <w:p w14:paraId="1D5CE288" w14:textId="77777777" w:rsidR="00DE14E7"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Lysreguleret kryds: Vejkryds reguleret af lyssignaler til styring af trafikken, både gældende for fodgængere, cyklister, motoriserede køretøjer og letbane.</w:t>
      </w:r>
    </w:p>
    <w:p w14:paraId="0F6B3FAB" w14:textId="77777777" w:rsidR="00DE14E7" w:rsidRPr="00DE14E7" w:rsidRDefault="00DE14E7" w:rsidP="00DE14E7">
      <w:pPr>
        <w:pStyle w:val="Listeafsnit"/>
        <w:rPr>
          <w:rFonts w:ascii="Tahoma" w:hAnsi="Tahoma" w:cs="Tahoma"/>
          <w:sz w:val="17"/>
          <w:szCs w:val="17"/>
        </w:rPr>
      </w:pPr>
    </w:p>
    <w:p w14:paraId="207648CF" w14:textId="77777777" w:rsidR="00DE14E7"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Fodgænger/cyklist overgang: Enhver fastlagt overgang i niveau mellem letbane og stier, hvor det er særligt afmærket, at færdsel for fodgængere og cyklister er tilladt, og som er godkendt af letbaneinfrastrukturforvalteren.</w:t>
      </w:r>
    </w:p>
    <w:p w14:paraId="74D3DDD3" w14:textId="77777777" w:rsidR="00DE14E7" w:rsidRPr="00DE14E7" w:rsidRDefault="00DE14E7" w:rsidP="00DE14E7">
      <w:pPr>
        <w:pStyle w:val="Listeafsnit"/>
        <w:rPr>
          <w:rFonts w:ascii="Tahoma" w:hAnsi="Tahoma" w:cs="Tahoma"/>
          <w:sz w:val="17"/>
          <w:szCs w:val="17"/>
        </w:rPr>
      </w:pPr>
    </w:p>
    <w:p w14:paraId="7EF1E36E" w14:textId="77777777" w:rsidR="00DE14E7"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Stoppested: Et fast sted, hvor passagerer kan stige på eller af letbanekøretøjet.</w:t>
      </w:r>
    </w:p>
    <w:p w14:paraId="20AEF5DD" w14:textId="77777777" w:rsidR="00DE14E7" w:rsidRPr="00DE14E7" w:rsidRDefault="00DE14E7" w:rsidP="00DE14E7">
      <w:pPr>
        <w:pStyle w:val="Listeafsnit"/>
        <w:rPr>
          <w:rFonts w:ascii="Tahoma" w:hAnsi="Tahoma" w:cs="Tahoma"/>
          <w:sz w:val="17"/>
          <w:szCs w:val="17"/>
        </w:rPr>
      </w:pPr>
    </w:p>
    <w:p w14:paraId="731ADF59" w14:textId="77777777" w:rsidR="00DE14E7"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Overkørsel: Enhver overkørsel i niveau mellem letbane og vej, der er godkendt af letbaneinfrastrukturforvalteren, og som er åben for almindelig færdsel.</w:t>
      </w:r>
    </w:p>
    <w:p w14:paraId="68F73EC8" w14:textId="77777777" w:rsidR="00DE14E7" w:rsidRPr="00DE14E7" w:rsidRDefault="00DE14E7" w:rsidP="00DE14E7">
      <w:pPr>
        <w:pStyle w:val="Listeafsnit"/>
        <w:rPr>
          <w:rFonts w:ascii="Tahoma" w:hAnsi="Tahoma" w:cs="Tahoma"/>
          <w:sz w:val="17"/>
          <w:szCs w:val="17"/>
        </w:rPr>
      </w:pPr>
    </w:p>
    <w:p w14:paraId="70307CC2" w14:textId="77777777" w:rsidR="00356B5B" w:rsidRDefault="00356B5B" w:rsidP="00356B5B">
      <w:pPr>
        <w:pStyle w:val="Listeafsnit"/>
        <w:numPr>
          <w:ilvl w:val="1"/>
          <w:numId w:val="16"/>
        </w:numPr>
        <w:rPr>
          <w:rFonts w:ascii="Tahoma" w:hAnsi="Tahoma" w:cs="Tahoma"/>
          <w:sz w:val="17"/>
          <w:szCs w:val="17"/>
        </w:rPr>
      </w:pPr>
      <w:r w:rsidRPr="00DE14E7">
        <w:rPr>
          <w:rFonts w:ascii="Tahoma" w:hAnsi="Tahoma" w:cs="Tahoma"/>
          <w:sz w:val="17"/>
          <w:szCs w:val="17"/>
        </w:rPr>
        <w:t>Andet: Andre stedstyper, som ikke er omfattet af de ovenstående definitioner.</w:t>
      </w:r>
    </w:p>
    <w:p w14:paraId="0F2F1338" w14:textId="77777777" w:rsidR="00946F5C" w:rsidRPr="00946F5C" w:rsidRDefault="00946F5C" w:rsidP="00946F5C">
      <w:pPr>
        <w:pStyle w:val="Listeafsnit"/>
        <w:rPr>
          <w:rFonts w:ascii="Tahoma" w:hAnsi="Tahoma" w:cs="Tahoma"/>
          <w:sz w:val="17"/>
          <w:szCs w:val="17"/>
        </w:rPr>
      </w:pPr>
    </w:p>
    <w:p w14:paraId="1C00FED2" w14:textId="77777777" w:rsidR="00946F5C" w:rsidRPr="00DE14E7" w:rsidRDefault="00946F5C" w:rsidP="00946F5C">
      <w:pPr>
        <w:pStyle w:val="Listeafsnit"/>
        <w:ind w:left="360"/>
        <w:rPr>
          <w:rFonts w:ascii="Tahoma" w:hAnsi="Tahoma" w:cs="Tahoma"/>
          <w:sz w:val="17"/>
          <w:szCs w:val="17"/>
        </w:rPr>
      </w:pPr>
    </w:p>
    <w:p w14:paraId="6D3C8FF5" w14:textId="77777777" w:rsidR="00356B5B" w:rsidRPr="00A31EF6" w:rsidRDefault="00356B5B" w:rsidP="00356B5B">
      <w:pPr>
        <w:rPr>
          <w:rFonts w:ascii="Tahoma" w:hAnsi="Tahoma" w:cs="Tahoma"/>
          <w:sz w:val="17"/>
          <w:szCs w:val="17"/>
        </w:rPr>
      </w:pPr>
    </w:p>
    <w:p w14:paraId="476BA9C2" w14:textId="77777777" w:rsidR="00356B5B" w:rsidRPr="00705215" w:rsidRDefault="00356B5B" w:rsidP="00705215">
      <w:pPr>
        <w:pStyle w:val="Listeafsnit"/>
        <w:numPr>
          <w:ilvl w:val="0"/>
          <w:numId w:val="16"/>
        </w:numPr>
        <w:rPr>
          <w:rFonts w:ascii="Tahoma" w:hAnsi="Tahoma" w:cs="Tahoma"/>
          <w:b/>
          <w:bCs/>
          <w:sz w:val="17"/>
          <w:szCs w:val="17"/>
        </w:rPr>
      </w:pPr>
      <w:r w:rsidRPr="00705215">
        <w:rPr>
          <w:rFonts w:ascii="Tahoma" w:hAnsi="Tahoma" w:cs="Tahoma"/>
          <w:b/>
          <w:bCs/>
          <w:sz w:val="17"/>
          <w:szCs w:val="17"/>
        </w:rPr>
        <w:t>Involverede parter</w:t>
      </w:r>
    </w:p>
    <w:p w14:paraId="085C45C8" w14:textId="77777777" w:rsidR="00356B5B" w:rsidRPr="00A31EF6" w:rsidRDefault="00356B5B" w:rsidP="00356B5B">
      <w:pPr>
        <w:rPr>
          <w:rFonts w:ascii="Tahoma" w:hAnsi="Tahoma" w:cs="Tahoma"/>
          <w:sz w:val="17"/>
          <w:szCs w:val="17"/>
        </w:rPr>
      </w:pPr>
    </w:p>
    <w:p w14:paraId="56EDB603" w14:textId="77777777" w:rsidR="00345A6A" w:rsidRDefault="00356B5B" w:rsidP="00356B5B">
      <w:pPr>
        <w:pStyle w:val="Listeafsnit"/>
        <w:numPr>
          <w:ilvl w:val="1"/>
          <w:numId w:val="16"/>
        </w:numPr>
        <w:rPr>
          <w:rFonts w:ascii="Tahoma" w:hAnsi="Tahoma" w:cs="Tahoma"/>
          <w:sz w:val="17"/>
          <w:szCs w:val="17"/>
        </w:rPr>
      </w:pPr>
      <w:r w:rsidRPr="00345A6A">
        <w:rPr>
          <w:rFonts w:ascii="Tahoma" w:hAnsi="Tahoma" w:cs="Tahoma"/>
          <w:sz w:val="17"/>
          <w:szCs w:val="17"/>
        </w:rPr>
        <w:t>Letbanekøretøj: Transportmiddel, som er indrettet til befordring af passagerer eller til udførelse af arbejde på letbanespor m.v.</w:t>
      </w:r>
      <w:r w:rsidR="008F4E02">
        <w:rPr>
          <w:rFonts w:ascii="Tahoma" w:hAnsi="Tahoma" w:cs="Tahoma"/>
          <w:sz w:val="17"/>
          <w:szCs w:val="17"/>
        </w:rPr>
        <w:t>,</w:t>
      </w:r>
      <w:r w:rsidRPr="00345A6A">
        <w:rPr>
          <w:rFonts w:ascii="Tahoma" w:hAnsi="Tahoma" w:cs="Tahoma"/>
          <w:sz w:val="17"/>
          <w:szCs w:val="17"/>
        </w:rPr>
        <w:t xml:space="preserve"> og som kører i eget letbanespor på vej i et lukket letbanesystem adskilt fra anden jernbaneinfrastruktur.</w:t>
      </w:r>
    </w:p>
    <w:p w14:paraId="786C7F4E" w14:textId="77777777" w:rsidR="00345A6A" w:rsidRDefault="00345A6A" w:rsidP="00345A6A">
      <w:pPr>
        <w:pStyle w:val="Listeafsnit"/>
        <w:ind w:left="360"/>
        <w:rPr>
          <w:rFonts w:ascii="Tahoma" w:hAnsi="Tahoma" w:cs="Tahoma"/>
          <w:sz w:val="17"/>
          <w:szCs w:val="17"/>
        </w:rPr>
      </w:pPr>
    </w:p>
    <w:p w14:paraId="755CDAF4" w14:textId="77777777" w:rsidR="00345A6A" w:rsidRDefault="00356B5B" w:rsidP="00356B5B">
      <w:pPr>
        <w:pStyle w:val="Listeafsnit"/>
        <w:numPr>
          <w:ilvl w:val="1"/>
          <w:numId w:val="16"/>
        </w:numPr>
        <w:rPr>
          <w:rFonts w:ascii="Tahoma" w:hAnsi="Tahoma" w:cs="Tahoma"/>
          <w:sz w:val="17"/>
          <w:szCs w:val="17"/>
        </w:rPr>
      </w:pPr>
      <w:r w:rsidRPr="00345A6A">
        <w:rPr>
          <w:rFonts w:ascii="Tahoma" w:hAnsi="Tahoma" w:cs="Tahoma"/>
          <w:sz w:val="17"/>
          <w:szCs w:val="17"/>
        </w:rPr>
        <w:t>Letbanepassagerer: Enhver, der foretager en rejse med letbane, eksklusiv</w:t>
      </w:r>
      <w:r w:rsidR="008F4E02">
        <w:rPr>
          <w:rFonts w:ascii="Tahoma" w:hAnsi="Tahoma" w:cs="Tahoma"/>
          <w:sz w:val="17"/>
          <w:szCs w:val="17"/>
        </w:rPr>
        <w:t>e</w:t>
      </w:r>
      <w:r w:rsidRPr="00345A6A">
        <w:rPr>
          <w:rFonts w:ascii="Tahoma" w:hAnsi="Tahoma" w:cs="Tahoma"/>
          <w:sz w:val="17"/>
          <w:szCs w:val="17"/>
        </w:rPr>
        <w:t xml:space="preserve"> letbanepersonale. Dette omfatter også personer, der prøver at stige på eller af et letbanekøretøj.</w:t>
      </w:r>
    </w:p>
    <w:p w14:paraId="0648BA28" w14:textId="77777777" w:rsidR="00345A6A" w:rsidRPr="00345A6A" w:rsidRDefault="00345A6A" w:rsidP="00345A6A">
      <w:pPr>
        <w:pStyle w:val="Listeafsnit"/>
        <w:rPr>
          <w:rFonts w:ascii="Tahoma" w:hAnsi="Tahoma" w:cs="Tahoma"/>
          <w:sz w:val="17"/>
          <w:szCs w:val="17"/>
        </w:rPr>
      </w:pPr>
    </w:p>
    <w:p w14:paraId="2F1A3938" w14:textId="77777777" w:rsidR="00345A6A" w:rsidRDefault="00356B5B" w:rsidP="00356B5B">
      <w:pPr>
        <w:pStyle w:val="Listeafsnit"/>
        <w:numPr>
          <w:ilvl w:val="1"/>
          <w:numId w:val="16"/>
        </w:numPr>
        <w:rPr>
          <w:rFonts w:ascii="Tahoma" w:hAnsi="Tahoma" w:cs="Tahoma"/>
          <w:sz w:val="17"/>
          <w:szCs w:val="17"/>
        </w:rPr>
      </w:pPr>
      <w:r w:rsidRPr="00345A6A">
        <w:rPr>
          <w:rFonts w:ascii="Tahoma" w:hAnsi="Tahoma" w:cs="Tahoma"/>
          <w:sz w:val="17"/>
          <w:szCs w:val="17"/>
        </w:rPr>
        <w:t>Personale: Enhver person, der er beskæftiget i tilknytning til en letbane, og som er på arbejde på ulykkestidspunktet. Definitionen omfatter også kontrahenters personale, selvstændige kontrahenter samt letbanepersonale og personale, der betjener letbanekøretøjer og infrastrukturanlæg.</w:t>
      </w:r>
    </w:p>
    <w:p w14:paraId="1C11E506" w14:textId="77777777" w:rsidR="00345A6A" w:rsidRPr="00345A6A" w:rsidRDefault="00345A6A" w:rsidP="00345A6A">
      <w:pPr>
        <w:pStyle w:val="Listeafsnit"/>
        <w:rPr>
          <w:rFonts w:ascii="Tahoma" w:hAnsi="Tahoma" w:cs="Tahoma"/>
          <w:sz w:val="17"/>
          <w:szCs w:val="17"/>
        </w:rPr>
      </w:pPr>
    </w:p>
    <w:p w14:paraId="758BDC30" w14:textId="77777777" w:rsidR="00345A6A" w:rsidRDefault="00356B5B" w:rsidP="00356B5B">
      <w:pPr>
        <w:pStyle w:val="Listeafsnit"/>
        <w:numPr>
          <w:ilvl w:val="1"/>
          <w:numId w:val="16"/>
        </w:numPr>
        <w:rPr>
          <w:rFonts w:ascii="Tahoma" w:hAnsi="Tahoma" w:cs="Tahoma"/>
          <w:sz w:val="17"/>
          <w:szCs w:val="17"/>
        </w:rPr>
      </w:pPr>
      <w:r w:rsidRPr="00345A6A">
        <w:rPr>
          <w:rFonts w:ascii="Tahoma" w:hAnsi="Tahoma" w:cs="Tahoma"/>
          <w:sz w:val="17"/>
          <w:szCs w:val="17"/>
        </w:rPr>
        <w:t>Tredje part: Andre trafikanttyper end letbanekøretøjer, herunder særligt bus, lastbil, personbil, motorcykel, knallert 45 (stor), knallert 30 (lille), cyklist og fodgænger.</w:t>
      </w:r>
    </w:p>
    <w:p w14:paraId="118B0272" w14:textId="77777777" w:rsidR="00345A6A" w:rsidRPr="00345A6A" w:rsidRDefault="00345A6A" w:rsidP="00345A6A">
      <w:pPr>
        <w:pStyle w:val="Listeafsnit"/>
        <w:rPr>
          <w:rFonts w:ascii="Tahoma" w:hAnsi="Tahoma" w:cs="Tahoma"/>
          <w:sz w:val="17"/>
          <w:szCs w:val="17"/>
        </w:rPr>
      </w:pPr>
    </w:p>
    <w:p w14:paraId="1CE97D33" w14:textId="77777777" w:rsidR="00345A6A" w:rsidRDefault="00356B5B" w:rsidP="00356B5B">
      <w:pPr>
        <w:pStyle w:val="Listeafsnit"/>
        <w:numPr>
          <w:ilvl w:val="1"/>
          <w:numId w:val="16"/>
        </w:numPr>
        <w:rPr>
          <w:rFonts w:ascii="Tahoma" w:hAnsi="Tahoma" w:cs="Tahoma"/>
          <w:sz w:val="17"/>
          <w:szCs w:val="17"/>
        </w:rPr>
      </w:pPr>
      <w:r w:rsidRPr="00345A6A">
        <w:rPr>
          <w:rFonts w:ascii="Tahoma" w:hAnsi="Tahoma" w:cs="Tahoma"/>
          <w:sz w:val="17"/>
          <w:szCs w:val="17"/>
        </w:rPr>
        <w:t>Uautoriserede personer: Alle, der opholder sig på en letbanes område, hvor det er forbudt.</w:t>
      </w:r>
    </w:p>
    <w:p w14:paraId="4474C054" w14:textId="77777777" w:rsidR="00345A6A" w:rsidRPr="00345A6A" w:rsidRDefault="00345A6A" w:rsidP="00345A6A">
      <w:pPr>
        <w:pStyle w:val="Listeafsnit"/>
        <w:rPr>
          <w:rFonts w:ascii="Tahoma" w:hAnsi="Tahoma" w:cs="Tahoma"/>
          <w:sz w:val="17"/>
          <w:szCs w:val="17"/>
        </w:rPr>
      </w:pPr>
    </w:p>
    <w:p w14:paraId="4E033633" w14:textId="77777777" w:rsidR="00356B5B" w:rsidRDefault="00356B5B" w:rsidP="00356B5B">
      <w:pPr>
        <w:pStyle w:val="Listeafsnit"/>
        <w:numPr>
          <w:ilvl w:val="1"/>
          <w:numId w:val="16"/>
        </w:numPr>
        <w:rPr>
          <w:rFonts w:ascii="Tahoma" w:hAnsi="Tahoma" w:cs="Tahoma"/>
          <w:sz w:val="17"/>
          <w:szCs w:val="17"/>
        </w:rPr>
      </w:pPr>
      <w:r w:rsidRPr="00345A6A">
        <w:rPr>
          <w:rFonts w:ascii="Tahoma" w:hAnsi="Tahoma" w:cs="Tahoma"/>
          <w:sz w:val="17"/>
          <w:szCs w:val="17"/>
        </w:rPr>
        <w:t>Andre: Alle, der ikke er omfattet af ovenstående definitioner.</w:t>
      </w:r>
    </w:p>
    <w:p w14:paraId="6C431AA4" w14:textId="77777777" w:rsidR="00946F5C" w:rsidRPr="00946F5C" w:rsidRDefault="00946F5C" w:rsidP="00946F5C">
      <w:pPr>
        <w:pStyle w:val="Listeafsnit"/>
        <w:rPr>
          <w:rFonts w:ascii="Tahoma" w:hAnsi="Tahoma" w:cs="Tahoma"/>
          <w:sz w:val="17"/>
          <w:szCs w:val="17"/>
        </w:rPr>
      </w:pPr>
    </w:p>
    <w:p w14:paraId="6561F6CB" w14:textId="77777777" w:rsidR="00946F5C" w:rsidRPr="00345A6A" w:rsidRDefault="00946F5C" w:rsidP="00946F5C">
      <w:pPr>
        <w:pStyle w:val="Listeafsnit"/>
        <w:ind w:left="360"/>
        <w:rPr>
          <w:rFonts w:ascii="Tahoma" w:hAnsi="Tahoma" w:cs="Tahoma"/>
          <w:sz w:val="17"/>
          <w:szCs w:val="17"/>
        </w:rPr>
      </w:pPr>
    </w:p>
    <w:p w14:paraId="7A45B544" w14:textId="77777777" w:rsidR="00356B5B" w:rsidRPr="00A31EF6" w:rsidRDefault="00356B5B" w:rsidP="00356B5B">
      <w:pPr>
        <w:rPr>
          <w:rFonts w:ascii="Tahoma" w:hAnsi="Tahoma" w:cs="Tahoma"/>
          <w:sz w:val="17"/>
          <w:szCs w:val="17"/>
        </w:rPr>
      </w:pPr>
    </w:p>
    <w:p w14:paraId="5F47E4A4" w14:textId="77777777" w:rsidR="00356B5B" w:rsidRPr="00345A6A" w:rsidRDefault="00356B5B" w:rsidP="00345A6A">
      <w:pPr>
        <w:pStyle w:val="Listeafsnit"/>
        <w:numPr>
          <w:ilvl w:val="0"/>
          <w:numId w:val="16"/>
        </w:numPr>
        <w:rPr>
          <w:rFonts w:ascii="Tahoma" w:hAnsi="Tahoma" w:cs="Tahoma"/>
          <w:b/>
          <w:bCs/>
          <w:sz w:val="17"/>
          <w:szCs w:val="17"/>
        </w:rPr>
      </w:pPr>
      <w:r w:rsidRPr="00345A6A">
        <w:rPr>
          <w:rFonts w:ascii="Tahoma" w:hAnsi="Tahoma" w:cs="Tahoma"/>
          <w:b/>
          <w:bCs/>
          <w:sz w:val="17"/>
          <w:szCs w:val="17"/>
        </w:rPr>
        <w:t>Ulykker</w:t>
      </w:r>
    </w:p>
    <w:p w14:paraId="641B59FE" w14:textId="77777777" w:rsidR="00356B5B" w:rsidRPr="00A31EF6" w:rsidRDefault="00356B5B" w:rsidP="00356B5B">
      <w:pPr>
        <w:rPr>
          <w:rFonts w:ascii="Tahoma" w:hAnsi="Tahoma" w:cs="Tahoma"/>
          <w:sz w:val="17"/>
          <w:szCs w:val="17"/>
        </w:rPr>
      </w:pPr>
    </w:p>
    <w:p w14:paraId="08584D21"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Kollision, letbanekøretøj mod andet letbanekøretøj: Frontalt sammenstød mellem to letbanekøretøjer eller sammenstød mellem front og bagende af to letbanekøretøjer eller sideværts sammenstød.</w:t>
      </w:r>
    </w:p>
    <w:p w14:paraId="3E939506" w14:textId="77777777" w:rsidR="00946F5C" w:rsidRDefault="00946F5C" w:rsidP="00946F5C">
      <w:pPr>
        <w:pStyle w:val="Listeafsnit"/>
        <w:ind w:left="360"/>
        <w:rPr>
          <w:rFonts w:ascii="Tahoma" w:hAnsi="Tahoma" w:cs="Tahoma"/>
          <w:sz w:val="17"/>
          <w:szCs w:val="17"/>
        </w:rPr>
      </w:pPr>
    </w:p>
    <w:p w14:paraId="3EC8DD33"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Kollision, letbanekøretøj mod objekt: Sammenstød mellem en del af et letbanekøretøj og genstande, som er fast anbragt eller midlertidigt befinder sig på eller nær sporet, undtagen ved kryds, hvis genstandene er tabt af krydsende køretøjer eller brugere. Definitionen omfatter også sammenstød med køreledninger.</w:t>
      </w:r>
    </w:p>
    <w:p w14:paraId="3ADAB516" w14:textId="77777777" w:rsidR="00946F5C" w:rsidRPr="00946F5C" w:rsidRDefault="00946F5C" w:rsidP="00946F5C">
      <w:pPr>
        <w:pStyle w:val="Listeafsnit"/>
        <w:rPr>
          <w:rFonts w:ascii="Tahoma" w:hAnsi="Tahoma" w:cs="Tahoma"/>
          <w:sz w:val="17"/>
          <w:szCs w:val="17"/>
        </w:rPr>
      </w:pPr>
    </w:p>
    <w:p w14:paraId="7361D25F"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lastRenderedPageBreak/>
        <w:t>Afsporing: Enhver hændelse, hvor mindst ét af et letbanekøretøjs hjul løber af sporet.</w:t>
      </w:r>
    </w:p>
    <w:p w14:paraId="0AD08E5C" w14:textId="77777777" w:rsidR="00946F5C" w:rsidRPr="00946F5C" w:rsidRDefault="00946F5C" w:rsidP="00946F5C">
      <w:pPr>
        <w:pStyle w:val="Listeafsnit"/>
        <w:rPr>
          <w:rFonts w:ascii="Tahoma" w:hAnsi="Tahoma" w:cs="Tahoma"/>
          <w:sz w:val="17"/>
          <w:szCs w:val="17"/>
        </w:rPr>
      </w:pPr>
    </w:p>
    <w:p w14:paraId="7DF21F08"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Krydsulykke: Mindst et letbanekøretøj og ét eller flere krydsende køretøjer eller andre krydsende brugere som f.eks. fodgængere eller genstande, der midlertidigt befinder sig på eller nær sporet, hvis de er tabt af krydsende køretøjer eller brugere.</w:t>
      </w:r>
    </w:p>
    <w:p w14:paraId="4C9D7E46" w14:textId="77777777" w:rsidR="00946F5C" w:rsidRPr="00946F5C" w:rsidRDefault="00946F5C" w:rsidP="00946F5C">
      <w:pPr>
        <w:pStyle w:val="Listeafsnit"/>
        <w:rPr>
          <w:rFonts w:ascii="Tahoma" w:hAnsi="Tahoma" w:cs="Tahoma"/>
          <w:sz w:val="17"/>
          <w:szCs w:val="17"/>
        </w:rPr>
      </w:pPr>
    </w:p>
    <w:p w14:paraId="510233BF"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Overkørselsulykke: Involverer mindst ét letbanekøretøj og et eller flere krydsende køretøjer, andre krydsende brugere som f.eks. fodgængere eller genstande, der midlertidigt befinder sig på eller nær sporet ved en overkørsel, hvis de er tabt af krydsende køretøjer eller brugere.</w:t>
      </w:r>
    </w:p>
    <w:p w14:paraId="5C880AF0" w14:textId="77777777" w:rsidR="00946F5C" w:rsidRPr="00946F5C" w:rsidRDefault="00946F5C" w:rsidP="00946F5C">
      <w:pPr>
        <w:pStyle w:val="Listeafsnit"/>
        <w:rPr>
          <w:rFonts w:ascii="Tahoma" w:hAnsi="Tahoma" w:cs="Tahoma"/>
          <w:sz w:val="17"/>
          <w:szCs w:val="17"/>
        </w:rPr>
      </w:pPr>
    </w:p>
    <w:p w14:paraId="6A18903F"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Personpåkørsel: Skader på én eller flere personer, som enten rammes af et letbanekøretøj, en del af et letbanekøretøj eller af en genstand, der er fastgjort til eller har løsrevet sig fra letbanekøretøjet.</w:t>
      </w:r>
    </w:p>
    <w:p w14:paraId="4B62B2C7" w14:textId="77777777" w:rsidR="00946F5C" w:rsidRPr="00946F5C" w:rsidRDefault="00946F5C" w:rsidP="00946F5C">
      <w:pPr>
        <w:pStyle w:val="Listeafsnit"/>
        <w:rPr>
          <w:rFonts w:ascii="Tahoma" w:hAnsi="Tahoma" w:cs="Tahoma"/>
          <w:sz w:val="17"/>
          <w:szCs w:val="17"/>
        </w:rPr>
      </w:pPr>
    </w:p>
    <w:p w14:paraId="247159BB"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Personskade ombord på letbanekøretøj i bevægelse: Skader på én eller flere personer, som pga. letbanekøretøjets bevægelse falder eller rammes af løse genstande under befordring med letbanekøretøjet.</w:t>
      </w:r>
    </w:p>
    <w:p w14:paraId="2B8C21D1" w14:textId="77777777" w:rsidR="00946F5C" w:rsidRPr="00946F5C" w:rsidRDefault="00946F5C" w:rsidP="00946F5C">
      <w:pPr>
        <w:pStyle w:val="Listeafsnit"/>
        <w:rPr>
          <w:rFonts w:ascii="Tahoma" w:hAnsi="Tahoma" w:cs="Tahoma"/>
          <w:sz w:val="17"/>
          <w:szCs w:val="17"/>
        </w:rPr>
      </w:pPr>
    </w:p>
    <w:p w14:paraId="39FA2252"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Brand og eksplosioner i letbanekøretøj i bevægelse: Brande og eksplosioner i letbanekøretøjer undervejs mellem afgangsstoppested og bestemmelsessted – herunder når de holder på afgangsstoppestedet, ved ophold eller ved bestemmelsesstedet når der er passagerer ombord.</w:t>
      </w:r>
    </w:p>
    <w:p w14:paraId="4C0383FF" w14:textId="77777777" w:rsidR="00946F5C" w:rsidRPr="00946F5C" w:rsidRDefault="00946F5C" w:rsidP="00946F5C">
      <w:pPr>
        <w:pStyle w:val="Listeafsnit"/>
        <w:rPr>
          <w:rFonts w:ascii="Tahoma" w:hAnsi="Tahoma" w:cs="Tahoma"/>
          <w:sz w:val="17"/>
          <w:szCs w:val="17"/>
        </w:rPr>
      </w:pPr>
    </w:p>
    <w:p w14:paraId="3DEBB02B"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Ind- og udstigningsulykke (letbanekøretøj i bevægelse): Ulykke, hvor én eller flere personer kommer til skade på vej ind eller ud af letbanekøretøjet, mens letbanekøretøjet er i bevægelse.</w:t>
      </w:r>
    </w:p>
    <w:p w14:paraId="15D235FE" w14:textId="77777777" w:rsidR="00946F5C" w:rsidRPr="00946F5C" w:rsidRDefault="00946F5C" w:rsidP="00946F5C">
      <w:pPr>
        <w:pStyle w:val="Listeafsnit"/>
        <w:rPr>
          <w:rFonts w:ascii="Tahoma" w:hAnsi="Tahoma" w:cs="Tahoma"/>
          <w:sz w:val="17"/>
          <w:szCs w:val="17"/>
        </w:rPr>
      </w:pPr>
    </w:p>
    <w:p w14:paraId="3C6E18FB"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Ind- og udstigningsulykke (letbanekøretøj holder stille): Ulykke, hvor én eller flere personer kommer til skade på vej ind eller ud af letbanekøretøjet, mens letbanekøretøjet holder stille.</w:t>
      </w:r>
    </w:p>
    <w:p w14:paraId="66C12880" w14:textId="77777777" w:rsidR="00946F5C" w:rsidRPr="00946F5C" w:rsidRDefault="00946F5C" w:rsidP="00946F5C">
      <w:pPr>
        <w:pStyle w:val="Listeafsnit"/>
        <w:rPr>
          <w:rFonts w:ascii="Tahoma" w:hAnsi="Tahoma" w:cs="Tahoma"/>
          <w:sz w:val="17"/>
          <w:szCs w:val="17"/>
        </w:rPr>
      </w:pPr>
    </w:p>
    <w:p w14:paraId="1B3BB61B" w14:textId="77777777" w:rsidR="00946F5C"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Ulykke med kørestrøm (letbanekøretøj i bevægelse): Ulykke, hvor én eller flere personer kommer i forbindelse med kørestrøm, og hvor der er involveret mindst et letbanekøretøj i bevægelse.</w:t>
      </w:r>
    </w:p>
    <w:p w14:paraId="5CC5EA18" w14:textId="77777777" w:rsidR="00946F5C" w:rsidRPr="00946F5C" w:rsidRDefault="00946F5C" w:rsidP="00946F5C">
      <w:pPr>
        <w:pStyle w:val="Listeafsnit"/>
        <w:rPr>
          <w:rFonts w:ascii="Tahoma" w:hAnsi="Tahoma" w:cs="Tahoma"/>
          <w:sz w:val="17"/>
          <w:szCs w:val="17"/>
        </w:rPr>
      </w:pPr>
    </w:p>
    <w:p w14:paraId="2FB29514" w14:textId="77777777" w:rsidR="00356B5B" w:rsidRDefault="00356B5B" w:rsidP="00356B5B">
      <w:pPr>
        <w:pStyle w:val="Listeafsnit"/>
        <w:numPr>
          <w:ilvl w:val="1"/>
          <w:numId w:val="16"/>
        </w:numPr>
        <w:rPr>
          <w:rFonts w:ascii="Tahoma" w:hAnsi="Tahoma" w:cs="Tahoma"/>
          <w:sz w:val="17"/>
          <w:szCs w:val="17"/>
        </w:rPr>
      </w:pPr>
      <w:r w:rsidRPr="00946F5C">
        <w:rPr>
          <w:rFonts w:ascii="Tahoma" w:hAnsi="Tahoma" w:cs="Tahoma"/>
          <w:sz w:val="17"/>
          <w:szCs w:val="17"/>
        </w:rPr>
        <w:t>Andre ulykker: Andre ulykker, som ikke er omfattet af ovenstående definitioner.</w:t>
      </w:r>
    </w:p>
    <w:p w14:paraId="710DEB7E" w14:textId="77777777" w:rsidR="00946F5C" w:rsidRPr="00946F5C" w:rsidRDefault="00946F5C" w:rsidP="00946F5C">
      <w:pPr>
        <w:pStyle w:val="Listeafsnit"/>
        <w:rPr>
          <w:rFonts w:ascii="Tahoma" w:hAnsi="Tahoma" w:cs="Tahoma"/>
          <w:sz w:val="17"/>
          <w:szCs w:val="17"/>
        </w:rPr>
      </w:pPr>
    </w:p>
    <w:p w14:paraId="3E1028B3" w14:textId="77777777" w:rsidR="00946F5C" w:rsidRPr="00946F5C" w:rsidRDefault="00946F5C" w:rsidP="00946F5C">
      <w:pPr>
        <w:pStyle w:val="Listeafsnit"/>
        <w:ind w:left="360"/>
        <w:rPr>
          <w:rFonts w:ascii="Tahoma" w:hAnsi="Tahoma" w:cs="Tahoma"/>
          <w:sz w:val="17"/>
          <w:szCs w:val="17"/>
        </w:rPr>
      </w:pPr>
    </w:p>
    <w:p w14:paraId="0CF63279" w14:textId="77777777" w:rsidR="00356B5B" w:rsidRPr="00A31EF6" w:rsidRDefault="00356B5B" w:rsidP="00356B5B">
      <w:pPr>
        <w:rPr>
          <w:rFonts w:ascii="Tahoma" w:hAnsi="Tahoma" w:cs="Tahoma"/>
          <w:sz w:val="17"/>
          <w:szCs w:val="17"/>
        </w:rPr>
      </w:pPr>
    </w:p>
    <w:p w14:paraId="5BFAFE75" w14:textId="77777777" w:rsidR="00356B5B" w:rsidRPr="00946F5C" w:rsidRDefault="00356B5B" w:rsidP="00946F5C">
      <w:pPr>
        <w:pStyle w:val="Listeafsnit"/>
        <w:numPr>
          <w:ilvl w:val="0"/>
          <w:numId w:val="16"/>
        </w:numPr>
        <w:rPr>
          <w:rFonts w:ascii="Tahoma" w:hAnsi="Tahoma" w:cs="Tahoma"/>
          <w:b/>
          <w:bCs/>
          <w:sz w:val="17"/>
          <w:szCs w:val="17"/>
        </w:rPr>
      </w:pPr>
      <w:r w:rsidRPr="00946F5C">
        <w:rPr>
          <w:rFonts w:ascii="Tahoma" w:hAnsi="Tahoma" w:cs="Tahoma"/>
          <w:b/>
          <w:bCs/>
          <w:sz w:val="17"/>
          <w:szCs w:val="17"/>
        </w:rPr>
        <w:t>Selvmord og selvmordsforsøg</w:t>
      </w:r>
    </w:p>
    <w:p w14:paraId="4700B8AD" w14:textId="77777777" w:rsidR="00356B5B" w:rsidRPr="00A31EF6" w:rsidRDefault="00356B5B" w:rsidP="00356B5B">
      <w:pPr>
        <w:rPr>
          <w:rFonts w:ascii="Tahoma" w:hAnsi="Tahoma" w:cs="Tahoma"/>
          <w:sz w:val="17"/>
          <w:szCs w:val="17"/>
        </w:rPr>
      </w:pPr>
    </w:p>
    <w:p w14:paraId="01B9AD74" w14:textId="77777777" w:rsidR="00356B5B" w:rsidRPr="00946F5C" w:rsidRDefault="00356B5B" w:rsidP="00946F5C">
      <w:pPr>
        <w:pStyle w:val="Listeafsnit"/>
        <w:numPr>
          <w:ilvl w:val="1"/>
          <w:numId w:val="16"/>
        </w:numPr>
        <w:rPr>
          <w:rFonts w:ascii="Tahoma" w:hAnsi="Tahoma" w:cs="Tahoma"/>
          <w:sz w:val="17"/>
          <w:szCs w:val="17"/>
        </w:rPr>
      </w:pPr>
      <w:r w:rsidRPr="00946F5C">
        <w:rPr>
          <w:rFonts w:ascii="Tahoma" w:hAnsi="Tahoma" w:cs="Tahoma"/>
          <w:sz w:val="17"/>
          <w:szCs w:val="17"/>
        </w:rPr>
        <w:t xml:space="preserve">Selvmord: Handling, hvor en person forsætligt tager livet af sig selv, og som registreres som sådan, </w:t>
      </w:r>
      <w:proofErr w:type="gramStart"/>
      <w:r w:rsidR="005C72A4" w:rsidRPr="00946F5C">
        <w:rPr>
          <w:rFonts w:ascii="Tahoma" w:hAnsi="Tahoma" w:cs="Tahoma"/>
          <w:sz w:val="17"/>
          <w:szCs w:val="17"/>
        </w:rPr>
        <w:t>såfremt</w:t>
      </w:r>
      <w:proofErr w:type="gramEnd"/>
      <w:r w:rsidRPr="00946F5C">
        <w:rPr>
          <w:rFonts w:ascii="Tahoma" w:hAnsi="Tahoma" w:cs="Tahoma"/>
          <w:sz w:val="17"/>
          <w:szCs w:val="17"/>
        </w:rPr>
        <w:t xml:space="preserve"> der er kendskab hertil, eller det registreres som sådan af de kompetente myndigheder.</w:t>
      </w:r>
    </w:p>
    <w:p w14:paraId="4B3FDE22" w14:textId="77777777" w:rsidR="00356B5B" w:rsidRPr="00A31EF6" w:rsidRDefault="00356B5B" w:rsidP="00356B5B">
      <w:pPr>
        <w:rPr>
          <w:rFonts w:ascii="Tahoma" w:hAnsi="Tahoma" w:cs="Tahoma"/>
          <w:sz w:val="17"/>
          <w:szCs w:val="17"/>
        </w:rPr>
      </w:pPr>
    </w:p>
    <w:p w14:paraId="6C399186" w14:textId="77777777" w:rsidR="00356B5B" w:rsidRPr="00946F5C" w:rsidRDefault="00356B5B" w:rsidP="00946F5C">
      <w:pPr>
        <w:pStyle w:val="Listeafsnit"/>
        <w:numPr>
          <w:ilvl w:val="1"/>
          <w:numId w:val="16"/>
        </w:numPr>
        <w:rPr>
          <w:rFonts w:ascii="Tahoma" w:hAnsi="Tahoma" w:cs="Tahoma"/>
          <w:sz w:val="17"/>
          <w:szCs w:val="17"/>
        </w:rPr>
      </w:pPr>
      <w:r w:rsidRPr="00946F5C">
        <w:rPr>
          <w:rFonts w:ascii="Tahoma" w:hAnsi="Tahoma" w:cs="Tahoma"/>
          <w:sz w:val="17"/>
          <w:szCs w:val="17"/>
        </w:rPr>
        <w:t xml:space="preserve">Selvmordsforsøg: Handling, hvor en person forsætligt forsøger at tage livet af sig selv, og som registreres som sådan, </w:t>
      </w:r>
      <w:proofErr w:type="gramStart"/>
      <w:r w:rsidRPr="00946F5C">
        <w:rPr>
          <w:rFonts w:ascii="Tahoma" w:hAnsi="Tahoma" w:cs="Tahoma"/>
          <w:sz w:val="17"/>
          <w:szCs w:val="17"/>
        </w:rPr>
        <w:t>såfremt</w:t>
      </w:r>
      <w:proofErr w:type="gramEnd"/>
      <w:r w:rsidRPr="00946F5C">
        <w:rPr>
          <w:rFonts w:ascii="Tahoma" w:hAnsi="Tahoma" w:cs="Tahoma"/>
          <w:sz w:val="17"/>
          <w:szCs w:val="17"/>
        </w:rPr>
        <w:t xml:space="preserve"> der er kendskab hertil, eller det registreres som sådan af de kompetente myndigheder.</w:t>
      </w:r>
    </w:p>
    <w:p w14:paraId="7790A3FC" w14:textId="77777777" w:rsidR="00356B5B" w:rsidRDefault="00356B5B" w:rsidP="00356B5B">
      <w:pPr>
        <w:rPr>
          <w:rFonts w:ascii="Tahoma" w:hAnsi="Tahoma" w:cs="Tahoma"/>
          <w:sz w:val="17"/>
          <w:szCs w:val="17"/>
        </w:rPr>
      </w:pPr>
    </w:p>
    <w:p w14:paraId="02EFE061" w14:textId="77777777" w:rsidR="00C07C42" w:rsidRPr="00A31EF6" w:rsidRDefault="00C07C42" w:rsidP="00356B5B">
      <w:pPr>
        <w:rPr>
          <w:rFonts w:ascii="Tahoma" w:hAnsi="Tahoma" w:cs="Tahoma"/>
          <w:sz w:val="17"/>
          <w:szCs w:val="17"/>
        </w:rPr>
      </w:pPr>
    </w:p>
    <w:p w14:paraId="477F9705" w14:textId="77777777" w:rsidR="00356B5B" w:rsidRPr="00BF2C12" w:rsidRDefault="00356B5B" w:rsidP="00BF2C12">
      <w:pPr>
        <w:pStyle w:val="Listeafsnit"/>
        <w:numPr>
          <w:ilvl w:val="0"/>
          <w:numId w:val="16"/>
        </w:numPr>
        <w:rPr>
          <w:rFonts w:ascii="Tahoma" w:hAnsi="Tahoma" w:cs="Tahoma"/>
          <w:b/>
          <w:bCs/>
          <w:sz w:val="17"/>
          <w:szCs w:val="17"/>
        </w:rPr>
      </w:pPr>
      <w:r w:rsidRPr="00BF2C12">
        <w:rPr>
          <w:rFonts w:ascii="Tahoma" w:hAnsi="Tahoma" w:cs="Tahoma"/>
          <w:b/>
          <w:bCs/>
          <w:sz w:val="17"/>
          <w:szCs w:val="17"/>
        </w:rPr>
        <w:t>Skadestype</w:t>
      </w:r>
    </w:p>
    <w:p w14:paraId="04D173FD" w14:textId="77777777" w:rsidR="00356B5B" w:rsidRPr="00A31EF6" w:rsidRDefault="00356B5B" w:rsidP="00356B5B">
      <w:pPr>
        <w:rPr>
          <w:rFonts w:ascii="Tahoma" w:hAnsi="Tahoma" w:cs="Tahoma"/>
          <w:sz w:val="17"/>
          <w:szCs w:val="17"/>
        </w:rPr>
      </w:pPr>
    </w:p>
    <w:p w14:paraId="725B5ADE" w14:textId="77777777" w:rsidR="00BF2C12" w:rsidRDefault="00356B5B" w:rsidP="00356B5B">
      <w:pPr>
        <w:pStyle w:val="Listeafsnit"/>
        <w:numPr>
          <w:ilvl w:val="1"/>
          <w:numId w:val="16"/>
        </w:numPr>
        <w:rPr>
          <w:rFonts w:ascii="Tahoma" w:hAnsi="Tahoma" w:cs="Tahoma"/>
          <w:sz w:val="17"/>
          <w:szCs w:val="17"/>
        </w:rPr>
      </w:pPr>
      <w:r w:rsidRPr="00BF2C12">
        <w:rPr>
          <w:rFonts w:ascii="Tahoma" w:hAnsi="Tahoma" w:cs="Tahoma"/>
          <w:sz w:val="17"/>
          <w:szCs w:val="17"/>
        </w:rPr>
        <w:t>Dræbte: Én eller flere personer, der dræbes på stedet eller dør inden for 30 dage som følge af en letbanerelateret ulykke.</w:t>
      </w:r>
    </w:p>
    <w:p w14:paraId="35B9EC10" w14:textId="77777777" w:rsidR="00BF2C12" w:rsidRDefault="00BF2C12" w:rsidP="00BF2C12">
      <w:pPr>
        <w:pStyle w:val="Listeafsnit"/>
        <w:ind w:left="360"/>
        <w:rPr>
          <w:rFonts w:ascii="Tahoma" w:hAnsi="Tahoma" w:cs="Tahoma"/>
          <w:sz w:val="17"/>
          <w:szCs w:val="17"/>
        </w:rPr>
      </w:pPr>
    </w:p>
    <w:p w14:paraId="38A1ED91" w14:textId="77777777" w:rsidR="00BF2C12" w:rsidRDefault="00356B5B" w:rsidP="00356B5B">
      <w:pPr>
        <w:pStyle w:val="Listeafsnit"/>
        <w:numPr>
          <w:ilvl w:val="1"/>
          <w:numId w:val="16"/>
        </w:numPr>
        <w:rPr>
          <w:rFonts w:ascii="Tahoma" w:hAnsi="Tahoma" w:cs="Tahoma"/>
          <w:sz w:val="17"/>
          <w:szCs w:val="17"/>
        </w:rPr>
      </w:pPr>
      <w:r w:rsidRPr="00BF2C12">
        <w:rPr>
          <w:rFonts w:ascii="Tahoma" w:hAnsi="Tahoma" w:cs="Tahoma"/>
          <w:sz w:val="17"/>
          <w:szCs w:val="17"/>
        </w:rPr>
        <w:t>Alvorligt tilskadekomne: Én eller flere personer, som har været indlagt på sygehus i 24 timer eller mere som følge af en letbanerelateret ulykke.</w:t>
      </w:r>
    </w:p>
    <w:p w14:paraId="37239FA7" w14:textId="77777777" w:rsidR="00BF2C12" w:rsidRPr="00BF2C12" w:rsidRDefault="00BF2C12" w:rsidP="00BF2C12">
      <w:pPr>
        <w:pStyle w:val="Listeafsnit"/>
        <w:rPr>
          <w:rFonts w:ascii="Tahoma" w:hAnsi="Tahoma" w:cs="Tahoma"/>
          <w:sz w:val="17"/>
          <w:szCs w:val="17"/>
        </w:rPr>
      </w:pPr>
    </w:p>
    <w:p w14:paraId="6CB0AA8C" w14:textId="77777777" w:rsidR="00356B5B" w:rsidRPr="00BF2C12" w:rsidRDefault="00356B5B" w:rsidP="00356B5B">
      <w:pPr>
        <w:pStyle w:val="Listeafsnit"/>
        <w:numPr>
          <w:ilvl w:val="1"/>
          <w:numId w:val="16"/>
        </w:numPr>
        <w:rPr>
          <w:rFonts w:ascii="Tahoma" w:hAnsi="Tahoma" w:cs="Tahoma"/>
          <w:sz w:val="17"/>
          <w:szCs w:val="17"/>
        </w:rPr>
      </w:pPr>
      <w:r w:rsidRPr="00BF2C12">
        <w:rPr>
          <w:rFonts w:ascii="Tahoma" w:hAnsi="Tahoma" w:cs="Tahoma"/>
          <w:sz w:val="17"/>
          <w:szCs w:val="17"/>
        </w:rPr>
        <w:t>Lettere tilskadekomne: Personer, der er påført skade, som kræver behandling. Dræbte og alvorligt tilskadekomne medregnes ikke heri.</w:t>
      </w:r>
    </w:p>
    <w:p w14:paraId="508BB7BE" w14:textId="77777777" w:rsidR="00777F42" w:rsidRDefault="00777F42" w:rsidP="00E27F54">
      <w:pPr>
        <w:ind w:left="6520" w:firstLine="1304"/>
        <w:rPr>
          <w:rFonts w:ascii="Tahoma" w:hAnsi="Tahoma" w:cs="Tahoma"/>
          <w:b/>
          <w:bCs/>
          <w:sz w:val="24"/>
          <w:szCs w:val="24"/>
        </w:rPr>
      </w:pPr>
    </w:p>
    <w:p w14:paraId="1B14C9AB" w14:textId="77777777" w:rsidR="009C0A29" w:rsidRDefault="009C0A29" w:rsidP="00E27F54">
      <w:pPr>
        <w:ind w:left="6520" w:firstLine="1304"/>
        <w:rPr>
          <w:rFonts w:ascii="Tahoma" w:hAnsi="Tahoma" w:cs="Tahoma"/>
          <w:b/>
          <w:bCs/>
          <w:sz w:val="24"/>
          <w:szCs w:val="24"/>
        </w:rPr>
      </w:pPr>
    </w:p>
    <w:p w14:paraId="07897034" w14:textId="77777777" w:rsidR="009C0A29" w:rsidRDefault="009C0A29" w:rsidP="00E27F54">
      <w:pPr>
        <w:ind w:left="6520" w:firstLine="1304"/>
        <w:rPr>
          <w:rFonts w:ascii="Tahoma" w:hAnsi="Tahoma" w:cs="Tahoma"/>
          <w:b/>
          <w:bCs/>
          <w:sz w:val="24"/>
          <w:szCs w:val="24"/>
        </w:rPr>
      </w:pPr>
    </w:p>
    <w:p w14:paraId="3EA22E84" w14:textId="77777777" w:rsidR="009C0A29" w:rsidRDefault="009C0A29" w:rsidP="00E27F54">
      <w:pPr>
        <w:ind w:left="6520" w:firstLine="1304"/>
        <w:rPr>
          <w:rFonts w:ascii="Tahoma" w:hAnsi="Tahoma" w:cs="Tahoma"/>
          <w:b/>
          <w:bCs/>
          <w:sz w:val="24"/>
          <w:szCs w:val="24"/>
        </w:rPr>
      </w:pPr>
    </w:p>
    <w:p w14:paraId="6EDF5D8F" w14:textId="77777777" w:rsidR="009C0A29" w:rsidRDefault="009C0A29" w:rsidP="00E27F54">
      <w:pPr>
        <w:ind w:left="6520" w:firstLine="1304"/>
        <w:rPr>
          <w:rFonts w:ascii="Tahoma" w:hAnsi="Tahoma" w:cs="Tahoma"/>
          <w:b/>
          <w:bCs/>
          <w:sz w:val="24"/>
          <w:szCs w:val="24"/>
        </w:rPr>
      </w:pPr>
    </w:p>
    <w:p w14:paraId="0A152E77" w14:textId="77777777" w:rsidR="009C0A29" w:rsidRDefault="009C0A29" w:rsidP="00E27F54">
      <w:pPr>
        <w:ind w:left="6520" w:firstLine="1304"/>
        <w:rPr>
          <w:rFonts w:ascii="Tahoma" w:hAnsi="Tahoma" w:cs="Tahoma"/>
          <w:b/>
          <w:bCs/>
          <w:sz w:val="24"/>
          <w:szCs w:val="24"/>
        </w:rPr>
      </w:pPr>
    </w:p>
    <w:p w14:paraId="69A433EA" w14:textId="77777777" w:rsidR="009C0A29" w:rsidRDefault="009C0A29" w:rsidP="00E27F54">
      <w:pPr>
        <w:ind w:left="6520" w:firstLine="1304"/>
        <w:rPr>
          <w:rFonts w:ascii="Tahoma" w:hAnsi="Tahoma" w:cs="Tahoma"/>
          <w:b/>
          <w:bCs/>
          <w:sz w:val="24"/>
          <w:szCs w:val="24"/>
        </w:rPr>
      </w:pPr>
    </w:p>
    <w:p w14:paraId="5B688A0C" w14:textId="77777777" w:rsidR="009C0A29" w:rsidRDefault="009C0A29" w:rsidP="00E27F54">
      <w:pPr>
        <w:ind w:left="6520" w:firstLine="1304"/>
        <w:rPr>
          <w:rFonts w:ascii="Tahoma" w:hAnsi="Tahoma" w:cs="Tahoma"/>
          <w:b/>
          <w:bCs/>
          <w:sz w:val="24"/>
          <w:szCs w:val="24"/>
        </w:rPr>
      </w:pPr>
    </w:p>
    <w:p w14:paraId="5484D9BB" w14:textId="77777777" w:rsidR="009C0A29" w:rsidRDefault="009C0A29" w:rsidP="00E27F54">
      <w:pPr>
        <w:ind w:left="6520" w:firstLine="1304"/>
        <w:rPr>
          <w:rFonts w:ascii="Tahoma" w:hAnsi="Tahoma" w:cs="Tahoma"/>
          <w:b/>
          <w:bCs/>
          <w:sz w:val="24"/>
          <w:szCs w:val="24"/>
        </w:rPr>
      </w:pPr>
    </w:p>
    <w:p w14:paraId="07A1BFF1" w14:textId="77777777" w:rsidR="00777F42" w:rsidRDefault="00777F42" w:rsidP="00E27F54">
      <w:pPr>
        <w:ind w:left="6520" w:firstLine="1304"/>
        <w:rPr>
          <w:rFonts w:ascii="Tahoma" w:hAnsi="Tahoma" w:cs="Tahoma"/>
          <w:b/>
          <w:bCs/>
          <w:sz w:val="24"/>
          <w:szCs w:val="24"/>
        </w:rPr>
      </w:pPr>
    </w:p>
    <w:p w14:paraId="634D2E55" w14:textId="77777777" w:rsidR="00A31EF6" w:rsidRDefault="00E27F54" w:rsidP="00E27F54">
      <w:pPr>
        <w:ind w:left="6520" w:firstLine="1304"/>
        <w:rPr>
          <w:rFonts w:ascii="Tahoma" w:hAnsi="Tahoma" w:cs="Tahoma"/>
          <w:b/>
          <w:bCs/>
          <w:sz w:val="24"/>
          <w:szCs w:val="24"/>
        </w:rPr>
      </w:pPr>
      <w:r w:rsidRPr="00E27F54">
        <w:rPr>
          <w:rFonts w:ascii="Tahoma" w:hAnsi="Tahoma" w:cs="Tahoma"/>
          <w:b/>
          <w:bCs/>
          <w:sz w:val="24"/>
          <w:szCs w:val="24"/>
        </w:rPr>
        <w:lastRenderedPageBreak/>
        <w:t>Bilag 4</w:t>
      </w:r>
    </w:p>
    <w:p w14:paraId="22F74C0C" w14:textId="77777777" w:rsidR="00E27F54" w:rsidRPr="00E27F54" w:rsidRDefault="00E27F54" w:rsidP="00E27F54">
      <w:pPr>
        <w:rPr>
          <w:rFonts w:ascii="Tahoma" w:hAnsi="Tahoma" w:cs="Tahoma"/>
          <w:sz w:val="24"/>
          <w:szCs w:val="24"/>
        </w:rPr>
      </w:pPr>
    </w:p>
    <w:p w14:paraId="042D21AF" w14:textId="77777777" w:rsidR="00E27F54" w:rsidRPr="00E27F54" w:rsidRDefault="00E27F54" w:rsidP="00E27F54">
      <w:pPr>
        <w:jc w:val="center"/>
        <w:rPr>
          <w:rFonts w:ascii="Tahoma" w:hAnsi="Tahoma" w:cs="Tahoma"/>
          <w:b/>
          <w:bCs/>
          <w:sz w:val="24"/>
          <w:szCs w:val="24"/>
        </w:rPr>
      </w:pPr>
    </w:p>
    <w:p w14:paraId="5271E853" w14:textId="77777777" w:rsidR="00E27F54" w:rsidRPr="00E27F54" w:rsidRDefault="00A16903" w:rsidP="00E27F54">
      <w:pPr>
        <w:tabs>
          <w:tab w:val="left" w:pos="3469"/>
        </w:tabs>
        <w:jc w:val="center"/>
        <w:rPr>
          <w:rFonts w:ascii="Tahoma" w:hAnsi="Tahoma" w:cs="Tahoma"/>
          <w:b/>
          <w:bCs/>
          <w:sz w:val="17"/>
          <w:szCs w:val="17"/>
        </w:rPr>
      </w:pPr>
      <w:r>
        <w:rPr>
          <w:rFonts w:ascii="Tahoma" w:hAnsi="Tahoma" w:cs="Tahoma"/>
          <w:b/>
          <w:bCs/>
          <w:sz w:val="17"/>
          <w:szCs w:val="17"/>
        </w:rPr>
        <w:t>Kategorier</w:t>
      </w:r>
      <w:r w:rsidR="00E27F54" w:rsidRPr="00E27F54">
        <w:rPr>
          <w:rFonts w:ascii="Tahoma" w:hAnsi="Tahoma" w:cs="Tahoma"/>
          <w:b/>
          <w:bCs/>
          <w:sz w:val="17"/>
          <w:szCs w:val="17"/>
        </w:rPr>
        <w:t xml:space="preserve"> til brug </w:t>
      </w:r>
      <w:r w:rsidR="00401B8C">
        <w:rPr>
          <w:rFonts w:ascii="Tahoma" w:hAnsi="Tahoma" w:cs="Tahoma"/>
          <w:b/>
          <w:bCs/>
          <w:sz w:val="17"/>
          <w:szCs w:val="17"/>
        </w:rPr>
        <w:t>for letbaneoperatører ved</w:t>
      </w:r>
      <w:r w:rsidR="00E27F54" w:rsidRPr="00E27F54">
        <w:rPr>
          <w:rFonts w:ascii="Tahoma" w:hAnsi="Tahoma" w:cs="Tahoma"/>
          <w:b/>
          <w:bCs/>
          <w:sz w:val="17"/>
          <w:szCs w:val="17"/>
        </w:rPr>
        <w:t xml:space="preserve"> indberetning af data </w:t>
      </w:r>
      <w:r w:rsidR="00401B8C">
        <w:rPr>
          <w:rFonts w:ascii="Tahoma" w:hAnsi="Tahoma" w:cs="Tahoma"/>
          <w:b/>
          <w:bCs/>
          <w:sz w:val="17"/>
          <w:szCs w:val="17"/>
        </w:rPr>
        <w:t>til Trafikstyrelsen</w:t>
      </w:r>
      <w:r w:rsidR="005F4BDA">
        <w:rPr>
          <w:rFonts w:ascii="Tahoma" w:hAnsi="Tahoma" w:cs="Tahoma"/>
          <w:b/>
          <w:bCs/>
          <w:sz w:val="17"/>
          <w:szCs w:val="17"/>
        </w:rPr>
        <w:t>,</w:t>
      </w:r>
      <w:r w:rsidR="00EF4E7B">
        <w:rPr>
          <w:rFonts w:ascii="Tahoma" w:hAnsi="Tahoma" w:cs="Tahoma"/>
          <w:b/>
          <w:bCs/>
          <w:sz w:val="17"/>
          <w:szCs w:val="17"/>
        </w:rPr>
        <w:t xml:space="preserve"> jf. § </w:t>
      </w:r>
      <w:r w:rsidR="007034FA">
        <w:rPr>
          <w:rFonts w:ascii="Tahoma" w:hAnsi="Tahoma" w:cs="Tahoma"/>
          <w:b/>
          <w:bCs/>
          <w:sz w:val="17"/>
          <w:szCs w:val="17"/>
        </w:rPr>
        <w:t>4</w:t>
      </w:r>
      <w:r w:rsidR="00EF4E7B">
        <w:rPr>
          <w:rFonts w:ascii="Tahoma" w:hAnsi="Tahoma" w:cs="Tahoma"/>
          <w:b/>
          <w:bCs/>
          <w:sz w:val="17"/>
          <w:szCs w:val="17"/>
        </w:rPr>
        <w:t xml:space="preserve">, stk. </w:t>
      </w:r>
      <w:r w:rsidR="007034FA">
        <w:rPr>
          <w:rFonts w:ascii="Tahoma" w:hAnsi="Tahoma" w:cs="Tahoma"/>
          <w:b/>
          <w:bCs/>
          <w:sz w:val="17"/>
          <w:szCs w:val="17"/>
        </w:rPr>
        <w:t>2</w:t>
      </w:r>
      <w:r w:rsidR="00EF4E7B">
        <w:rPr>
          <w:rFonts w:ascii="Tahoma" w:hAnsi="Tahoma" w:cs="Tahoma"/>
          <w:b/>
          <w:bCs/>
          <w:sz w:val="17"/>
          <w:szCs w:val="17"/>
        </w:rPr>
        <w:t xml:space="preserve">. </w:t>
      </w:r>
    </w:p>
    <w:p w14:paraId="76EAA95E" w14:textId="77777777" w:rsidR="00E27F54" w:rsidRDefault="00E27F54" w:rsidP="00E27F54">
      <w:pPr>
        <w:tabs>
          <w:tab w:val="left" w:pos="3469"/>
        </w:tabs>
        <w:rPr>
          <w:rFonts w:ascii="Tahoma" w:hAnsi="Tahoma" w:cs="Tahoma"/>
          <w:color w:val="000000" w:themeColor="text1"/>
          <w:sz w:val="17"/>
          <w:szCs w:val="17"/>
        </w:rPr>
      </w:pPr>
    </w:p>
    <w:p w14:paraId="23706699" w14:textId="77777777" w:rsidR="0030076E" w:rsidRPr="0030076E" w:rsidRDefault="0030076E" w:rsidP="0030076E">
      <w:pPr>
        <w:rPr>
          <w:rFonts w:ascii="Tahoma" w:hAnsi="Tahoma" w:cs="Tahoma"/>
          <w:b/>
          <w:bCs/>
          <w:color w:val="000000" w:themeColor="text1"/>
          <w:sz w:val="17"/>
          <w:szCs w:val="17"/>
        </w:rPr>
      </w:pPr>
    </w:p>
    <w:p w14:paraId="2A1CC158" w14:textId="39FD19D7" w:rsidR="00A533D3" w:rsidRPr="00A072E1" w:rsidRDefault="0030076E" w:rsidP="00A072E1">
      <w:pPr>
        <w:pStyle w:val="Listeafsnit"/>
        <w:numPr>
          <w:ilvl w:val="0"/>
          <w:numId w:val="12"/>
        </w:numPr>
        <w:rPr>
          <w:rFonts w:ascii="Tahoma" w:hAnsi="Tahoma" w:cs="Tahoma"/>
          <w:b/>
          <w:bCs/>
          <w:sz w:val="17"/>
          <w:szCs w:val="17"/>
        </w:rPr>
      </w:pPr>
      <w:r w:rsidRPr="00A072E1">
        <w:rPr>
          <w:rFonts w:ascii="Tahoma" w:hAnsi="Tahoma" w:cs="Tahoma"/>
          <w:b/>
          <w:bCs/>
          <w:sz w:val="17"/>
          <w:szCs w:val="17"/>
        </w:rPr>
        <w:t xml:space="preserve">Oplysninger om </w:t>
      </w:r>
      <w:r w:rsidR="006636C3" w:rsidRPr="00A072E1">
        <w:rPr>
          <w:rFonts w:ascii="Tahoma" w:hAnsi="Tahoma" w:cs="Tahoma"/>
          <w:b/>
          <w:bCs/>
          <w:sz w:val="17"/>
          <w:szCs w:val="17"/>
        </w:rPr>
        <w:t xml:space="preserve">det involverede </w:t>
      </w:r>
      <w:r w:rsidRPr="00A072E1">
        <w:rPr>
          <w:rFonts w:ascii="Tahoma" w:hAnsi="Tahoma" w:cs="Tahoma"/>
          <w:b/>
          <w:bCs/>
          <w:sz w:val="17"/>
          <w:szCs w:val="17"/>
        </w:rPr>
        <w:t>letbanekøretøj</w:t>
      </w:r>
    </w:p>
    <w:p w14:paraId="2C320491" w14:textId="77777777" w:rsidR="00A533D3" w:rsidRPr="00A072E1" w:rsidRDefault="00A533D3" w:rsidP="00A072E1">
      <w:pPr>
        <w:pStyle w:val="Listeafsnit"/>
        <w:numPr>
          <w:ilvl w:val="1"/>
          <w:numId w:val="12"/>
        </w:numPr>
        <w:rPr>
          <w:rFonts w:ascii="Tahoma" w:hAnsi="Tahoma" w:cs="Tahoma"/>
          <w:sz w:val="17"/>
          <w:szCs w:val="17"/>
        </w:rPr>
      </w:pPr>
      <w:proofErr w:type="spellStart"/>
      <w:r w:rsidRPr="006D77EB">
        <w:rPr>
          <w:rFonts w:ascii="Tahoma" w:hAnsi="Tahoma" w:cs="Tahoma"/>
          <w:sz w:val="17"/>
          <w:szCs w:val="17"/>
        </w:rPr>
        <w:t>Litranummer</w:t>
      </w:r>
      <w:proofErr w:type="spellEnd"/>
    </w:p>
    <w:p w14:paraId="15E5FFFA"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Rutenummer </w:t>
      </w:r>
    </w:p>
    <w:p w14:paraId="3399D05F" w14:textId="77777777" w:rsidR="00A533D3" w:rsidRPr="00C85523" w:rsidRDefault="00A533D3" w:rsidP="00A072E1">
      <w:pPr>
        <w:pStyle w:val="Listeafsnit"/>
        <w:numPr>
          <w:ilvl w:val="1"/>
          <w:numId w:val="12"/>
        </w:numPr>
        <w:rPr>
          <w:rFonts w:ascii="Tahoma" w:hAnsi="Tahoma" w:cs="Tahoma"/>
          <w:sz w:val="17"/>
          <w:szCs w:val="17"/>
        </w:rPr>
      </w:pPr>
      <w:del w:id="92" w:author="Camilla Djernes" w:date="2024-06-12T12:20:00Z">
        <w:r w:rsidRPr="00A072E1" w:rsidDel="00486944">
          <w:rPr>
            <w:rFonts w:ascii="Tahoma" w:hAnsi="Tahoma" w:cs="Tahoma"/>
            <w:sz w:val="17"/>
            <w:szCs w:val="17"/>
          </w:rPr>
          <w:delText>Køreretning</w:delText>
        </w:r>
      </w:del>
      <w:ins w:id="93" w:author="Camilla Djernes" w:date="2024-06-12T12:20:00Z">
        <w:r w:rsidR="00486944">
          <w:rPr>
            <w:rFonts w:ascii="Tahoma" w:hAnsi="Tahoma" w:cs="Tahoma"/>
            <w:sz w:val="17"/>
            <w:szCs w:val="17"/>
          </w:rPr>
          <w:t xml:space="preserve"> </w:t>
        </w:r>
      </w:ins>
      <w:ins w:id="94" w:author="Camilla Djernes" w:date="2024-06-12T12:21:00Z">
        <w:r w:rsidR="00486944">
          <w:rPr>
            <w:rFonts w:ascii="Tahoma" w:hAnsi="Tahoma" w:cs="Tahoma"/>
            <w:sz w:val="17"/>
            <w:szCs w:val="17"/>
          </w:rPr>
          <w:t>Strækning</w:t>
        </w:r>
      </w:ins>
    </w:p>
    <w:p w14:paraId="2EDB88FB" w14:textId="77777777" w:rsidR="00A533D3" w:rsidRPr="00C85523" w:rsidRDefault="00A533D3" w:rsidP="00A072E1">
      <w:pPr>
        <w:pStyle w:val="Listeafsnit"/>
        <w:numPr>
          <w:ilvl w:val="1"/>
          <w:numId w:val="12"/>
        </w:numPr>
        <w:rPr>
          <w:rFonts w:ascii="Tahoma" w:hAnsi="Tahoma" w:cs="Tahoma"/>
          <w:sz w:val="17"/>
          <w:szCs w:val="17"/>
        </w:rPr>
      </w:pPr>
      <w:r w:rsidRPr="00C85523">
        <w:rPr>
          <w:rFonts w:ascii="Tahoma" w:hAnsi="Tahoma" w:cs="Tahoma"/>
          <w:sz w:val="17"/>
          <w:szCs w:val="17"/>
        </w:rPr>
        <w:t>Kørsel med passagerer</w:t>
      </w:r>
    </w:p>
    <w:p w14:paraId="3722CF10" w14:textId="77777777" w:rsidR="00A533D3" w:rsidRPr="00C85523" w:rsidRDefault="00A533D3" w:rsidP="00A072E1">
      <w:pPr>
        <w:pStyle w:val="Listeafsnit"/>
        <w:numPr>
          <w:ilvl w:val="1"/>
          <w:numId w:val="12"/>
        </w:numPr>
        <w:rPr>
          <w:rFonts w:ascii="Tahoma" w:hAnsi="Tahoma" w:cs="Tahoma"/>
          <w:sz w:val="17"/>
          <w:szCs w:val="17"/>
        </w:rPr>
      </w:pPr>
      <w:r w:rsidRPr="00C85523">
        <w:rPr>
          <w:rFonts w:ascii="Tahoma" w:hAnsi="Tahoma" w:cs="Tahoma"/>
          <w:sz w:val="17"/>
          <w:szCs w:val="17"/>
        </w:rPr>
        <w:t xml:space="preserve">Kørsel uden passagerer </w:t>
      </w:r>
    </w:p>
    <w:p w14:paraId="4D6E7666" w14:textId="77777777" w:rsidR="0030076E" w:rsidRDefault="0030076E" w:rsidP="00A533D3">
      <w:pPr>
        <w:rPr>
          <w:rFonts w:ascii="Tahoma" w:hAnsi="Tahoma" w:cs="Tahoma"/>
          <w:b/>
          <w:bCs/>
          <w:sz w:val="17"/>
          <w:szCs w:val="17"/>
        </w:rPr>
      </w:pPr>
    </w:p>
    <w:p w14:paraId="21C0FBE0" w14:textId="330A27F3" w:rsidR="00A533D3" w:rsidRPr="00C55384" w:rsidRDefault="00A533D3" w:rsidP="00A072E1">
      <w:pPr>
        <w:pStyle w:val="Listeafsnit"/>
        <w:numPr>
          <w:ilvl w:val="0"/>
          <w:numId w:val="12"/>
        </w:numPr>
        <w:rPr>
          <w:rFonts w:ascii="Tahoma" w:hAnsi="Tahoma" w:cs="Tahoma"/>
          <w:b/>
          <w:bCs/>
          <w:sz w:val="17"/>
          <w:szCs w:val="17"/>
        </w:rPr>
      </w:pPr>
      <w:r w:rsidRPr="00C55384">
        <w:rPr>
          <w:rFonts w:ascii="Tahoma" w:hAnsi="Tahoma" w:cs="Tahoma"/>
          <w:b/>
          <w:bCs/>
          <w:sz w:val="17"/>
          <w:szCs w:val="17"/>
        </w:rPr>
        <w:t xml:space="preserve">Involverede parter </w:t>
      </w:r>
    </w:p>
    <w:p w14:paraId="038B8B88"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Letbanekøretøj </w:t>
      </w:r>
    </w:p>
    <w:p w14:paraId="1B749B01"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Lastbil</w:t>
      </w:r>
    </w:p>
    <w:p w14:paraId="636B2A7C"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Motorcykel </w:t>
      </w:r>
    </w:p>
    <w:p w14:paraId="2149CEEF"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Knallert 30 (lille) </w:t>
      </w:r>
    </w:p>
    <w:p w14:paraId="27947247"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Knallert 45 (stor) </w:t>
      </w:r>
    </w:p>
    <w:p w14:paraId="04F0E444"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Fodgænger </w:t>
      </w:r>
    </w:p>
    <w:p w14:paraId="2871A958"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Tredjepart</w:t>
      </w:r>
    </w:p>
    <w:p w14:paraId="2B7A67FE"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Uautoriserede personer</w:t>
      </w:r>
    </w:p>
    <w:p w14:paraId="11F438A5"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Bus </w:t>
      </w:r>
    </w:p>
    <w:p w14:paraId="612DBC59"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Personbil </w:t>
      </w:r>
    </w:p>
    <w:p w14:paraId="329F9B31"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Cyklist</w:t>
      </w:r>
    </w:p>
    <w:p w14:paraId="3011801E"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Personale </w:t>
      </w:r>
    </w:p>
    <w:p w14:paraId="2A6CC628"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Passagerer </w:t>
      </w:r>
    </w:p>
    <w:p w14:paraId="29FABC68" w14:textId="77777777" w:rsidR="00A533D3" w:rsidRPr="00A072E1" w:rsidRDefault="00A533D3" w:rsidP="00A072E1">
      <w:pPr>
        <w:pStyle w:val="Listeafsnit"/>
        <w:numPr>
          <w:ilvl w:val="1"/>
          <w:numId w:val="12"/>
        </w:numPr>
        <w:rPr>
          <w:rFonts w:ascii="Tahoma" w:hAnsi="Tahoma" w:cs="Tahoma"/>
          <w:sz w:val="17"/>
          <w:szCs w:val="17"/>
        </w:rPr>
      </w:pPr>
      <w:r w:rsidRPr="00A072E1">
        <w:rPr>
          <w:rFonts w:ascii="Tahoma" w:hAnsi="Tahoma" w:cs="Tahoma"/>
          <w:sz w:val="17"/>
          <w:szCs w:val="17"/>
        </w:rPr>
        <w:t xml:space="preserve">Andet </w:t>
      </w:r>
    </w:p>
    <w:p w14:paraId="131AAD63" w14:textId="77777777" w:rsidR="00A533D3" w:rsidRDefault="00A533D3" w:rsidP="00A533D3">
      <w:pPr>
        <w:rPr>
          <w:rFonts w:ascii="Tahoma" w:hAnsi="Tahoma" w:cs="Tahoma"/>
          <w:sz w:val="17"/>
          <w:szCs w:val="17"/>
        </w:rPr>
      </w:pPr>
    </w:p>
    <w:p w14:paraId="6D7DE8D7" w14:textId="77777777" w:rsidR="00A072E1" w:rsidRDefault="00A533D3" w:rsidP="00A072E1">
      <w:pPr>
        <w:pStyle w:val="Listeafsnit"/>
        <w:numPr>
          <w:ilvl w:val="0"/>
          <w:numId w:val="12"/>
        </w:numPr>
        <w:rPr>
          <w:rFonts w:ascii="Tahoma" w:hAnsi="Tahoma" w:cs="Tahoma"/>
          <w:b/>
          <w:bCs/>
          <w:sz w:val="17"/>
          <w:szCs w:val="17"/>
        </w:rPr>
      </w:pPr>
      <w:del w:id="95" w:author="Camilla Djernes" w:date="2024-01-12T15:06:00Z">
        <w:r w:rsidRPr="00BD28FB" w:rsidDel="00CB263F">
          <w:rPr>
            <w:rFonts w:ascii="Tahoma" w:hAnsi="Tahoma" w:cs="Tahoma"/>
            <w:b/>
            <w:bCs/>
            <w:sz w:val="17"/>
            <w:szCs w:val="17"/>
            <w:rPrChange w:id="96" w:author="Camilla Djernes" w:date="2024-04-09T07:50:00Z">
              <w:rPr/>
            </w:rPrChange>
          </w:rPr>
          <w:delText xml:space="preserve">Stedtype </w:delText>
        </w:r>
      </w:del>
      <w:ins w:id="97" w:author="Camilla Djernes" w:date="2024-01-12T15:06:00Z">
        <w:r w:rsidR="00CB263F" w:rsidRPr="00BD28FB">
          <w:rPr>
            <w:rFonts w:ascii="Tahoma" w:hAnsi="Tahoma" w:cs="Tahoma"/>
            <w:b/>
            <w:bCs/>
            <w:sz w:val="17"/>
            <w:szCs w:val="17"/>
            <w:rPrChange w:id="98" w:author="Camilla Djernes" w:date="2024-04-09T07:50:00Z">
              <w:rPr/>
            </w:rPrChange>
          </w:rPr>
          <w:t xml:space="preserve">Tracetype </w:t>
        </w:r>
      </w:ins>
    </w:p>
    <w:p w14:paraId="6AF0CA75" w14:textId="77777777" w:rsidR="00C55384" w:rsidRPr="00C55384" w:rsidRDefault="00A533D3" w:rsidP="00C55384">
      <w:pPr>
        <w:pStyle w:val="Listeafsnit"/>
        <w:numPr>
          <w:ilvl w:val="1"/>
          <w:numId w:val="12"/>
        </w:numPr>
        <w:rPr>
          <w:rFonts w:ascii="Tahoma" w:hAnsi="Tahoma" w:cs="Tahoma"/>
          <w:b/>
          <w:bCs/>
          <w:sz w:val="17"/>
          <w:szCs w:val="17"/>
        </w:rPr>
      </w:pPr>
      <w:r w:rsidRPr="00C55384">
        <w:rPr>
          <w:rFonts w:ascii="Tahoma" w:hAnsi="Tahoma" w:cs="Tahoma"/>
          <w:sz w:val="17"/>
          <w:szCs w:val="17"/>
        </w:rPr>
        <w:t xml:space="preserve">Eget tracé </w:t>
      </w:r>
    </w:p>
    <w:p w14:paraId="144B35A7" w14:textId="77777777" w:rsidR="00C55384" w:rsidRPr="00C55384" w:rsidRDefault="00A533D3" w:rsidP="00C55384">
      <w:pPr>
        <w:pStyle w:val="Listeafsnit"/>
        <w:numPr>
          <w:ilvl w:val="1"/>
          <w:numId w:val="12"/>
        </w:numPr>
        <w:rPr>
          <w:rFonts w:ascii="Tahoma" w:hAnsi="Tahoma" w:cs="Tahoma"/>
          <w:b/>
          <w:bCs/>
          <w:sz w:val="17"/>
          <w:szCs w:val="17"/>
        </w:rPr>
      </w:pPr>
      <w:r w:rsidRPr="00C55384">
        <w:rPr>
          <w:rFonts w:ascii="Tahoma" w:hAnsi="Tahoma" w:cs="Tahoma"/>
          <w:sz w:val="17"/>
          <w:szCs w:val="17"/>
        </w:rPr>
        <w:t xml:space="preserve">Delt Tracé </w:t>
      </w:r>
    </w:p>
    <w:p w14:paraId="2786E441" w14:textId="51A72535" w:rsidR="00917750" w:rsidRPr="00C55384" w:rsidRDefault="00A533D3" w:rsidP="00C55384">
      <w:pPr>
        <w:pStyle w:val="Listeafsnit"/>
        <w:numPr>
          <w:ilvl w:val="1"/>
          <w:numId w:val="12"/>
        </w:numPr>
        <w:rPr>
          <w:rFonts w:ascii="Tahoma" w:hAnsi="Tahoma" w:cs="Tahoma"/>
          <w:b/>
          <w:bCs/>
          <w:sz w:val="17"/>
          <w:szCs w:val="17"/>
        </w:rPr>
      </w:pPr>
      <w:r w:rsidRPr="00C55384">
        <w:rPr>
          <w:rFonts w:ascii="Tahoma" w:hAnsi="Tahoma" w:cs="Tahoma"/>
          <w:sz w:val="17"/>
          <w:szCs w:val="17"/>
        </w:rPr>
        <w:t xml:space="preserve">Særligt tracé </w:t>
      </w:r>
    </w:p>
    <w:p w14:paraId="1C539E82" w14:textId="2EB5CA09" w:rsidR="00917750" w:rsidRPr="00C55384" w:rsidRDefault="00A533D3" w:rsidP="00C55384">
      <w:pPr>
        <w:pStyle w:val="Listeafsnit"/>
        <w:numPr>
          <w:ilvl w:val="1"/>
          <w:numId w:val="12"/>
        </w:numPr>
        <w:rPr>
          <w:rFonts w:ascii="Tahoma" w:hAnsi="Tahoma" w:cs="Tahoma"/>
          <w:b/>
          <w:bCs/>
          <w:sz w:val="17"/>
          <w:szCs w:val="17"/>
        </w:rPr>
      </w:pPr>
      <w:r w:rsidRPr="00C55384">
        <w:rPr>
          <w:rFonts w:ascii="Tahoma" w:hAnsi="Tahoma" w:cs="Tahoma"/>
          <w:sz w:val="17"/>
          <w:szCs w:val="17"/>
        </w:rPr>
        <w:t xml:space="preserve">Almindelig vej </w:t>
      </w:r>
    </w:p>
    <w:p w14:paraId="0706169F" w14:textId="62D6C60A" w:rsidR="00917750" w:rsidRPr="00C55384" w:rsidRDefault="00A533D3" w:rsidP="00C55384">
      <w:pPr>
        <w:pStyle w:val="Listeafsnit"/>
        <w:numPr>
          <w:ilvl w:val="1"/>
          <w:numId w:val="12"/>
        </w:numPr>
        <w:rPr>
          <w:rFonts w:ascii="Tahoma" w:hAnsi="Tahoma" w:cs="Tahoma"/>
          <w:b/>
          <w:bCs/>
          <w:sz w:val="17"/>
          <w:szCs w:val="17"/>
        </w:rPr>
      </w:pPr>
      <w:r w:rsidRPr="00C55384">
        <w:rPr>
          <w:rFonts w:ascii="Tahoma" w:hAnsi="Tahoma" w:cs="Tahoma"/>
          <w:sz w:val="17"/>
          <w:szCs w:val="17"/>
        </w:rPr>
        <w:t>Fodgænger/cyk</w:t>
      </w:r>
      <w:r w:rsidR="00D656B8" w:rsidRPr="00C55384">
        <w:rPr>
          <w:rFonts w:ascii="Tahoma" w:hAnsi="Tahoma" w:cs="Tahoma"/>
          <w:sz w:val="17"/>
          <w:szCs w:val="17"/>
        </w:rPr>
        <w:t>list</w:t>
      </w:r>
      <w:r w:rsidRPr="00C55384">
        <w:rPr>
          <w:rFonts w:ascii="Tahoma" w:hAnsi="Tahoma" w:cs="Tahoma"/>
          <w:sz w:val="17"/>
          <w:szCs w:val="17"/>
        </w:rPr>
        <w:t xml:space="preserve"> overgang</w:t>
      </w:r>
    </w:p>
    <w:p w14:paraId="0EC37AA7" w14:textId="4CE82962" w:rsidR="00917750"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 xml:space="preserve">Overkørsel </w:t>
      </w:r>
    </w:p>
    <w:p w14:paraId="34F44A37" w14:textId="28DBB96F" w:rsidR="00917750" w:rsidRPr="00C55384" w:rsidRDefault="00A533D3" w:rsidP="00C55384">
      <w:pPr>
        <w:pStyle w:val="Listeafsnit"/>
        <w:numPr>
          <w:ilvl w:val="1"/>
          <w:numId w:val="12"/>
        </w:numPr>
        <w:rPr>
          <w:rFonts w:ascii="Tahoma" w:hAnsi="Tahoma" w:cs="Tahoma"/>
          <w:b/>
          <w:bCs/>
          <w:sz w:val="17"/>
          <w:szCs w:val="17"/>
        </w:rPr>
      </w:pPr>
      <w:r w:rsidRPr="00C55384">
        <w:rPr>
          <w:rFonts w:ascii="Tahoma" w:hAnsi="Tahoma" w:cs="Tahoma"/>
          <w:sz w:val="17"/>
          <w:szCs w:val="17"/>
        </w:rPr>
        <w:t xml:space="preserve">Gågade </w:t>
      </w:r>
    </w:p>
    <w:p w14:paraId="01268AC7" w14:textId="50BFBE83" w:rsidR="00917750" w:rsidRPr="00C55384" w:rsidRDefault="00A533D3" w:rsidP="00C55384">
      <w:pPr>
        <w:pStyle w:val="Listeafsnit"/>
        <w:numPr>
          <w:ilvl w:val="1"/>
          <w:numId w:val="12"/>
        </w:numPr>
        <w:rPr>
          <w:rFonts w:ascii="Tahoma" w:hAnsi="Tahoma" w:cs="Tahoma"/>
          <w:b/>
          <w:bCs/>
          <w:sz w:val="17"/>
          <w:szCs w:val="17"/>
        </w:rPr>
      </w:pPr>
      <w:r w:rsidRPr="00C55384">
        <w:rPr>
          <w:rFonts w:ascii="Tahoma" w:hAnsi="Tahoma" w:cs="Tahoma"/>
          <w:sz w:val="17"/>
          <w:szCs w:val="17"/>
        </w:rPr>
        <w:t xml:space="preserve">Lysreguleret kryds </w:t>
      </w:r>
    </w:p>
    <w:p w14:paraId="7DD928C9" w14:textId="062E2550" w:rsidR="00917750" w:rsidRPr="00C55384" w:rsidRDefault="00A533D3" w:rsidP="00C55384">
      <w:pPr>
        <w:pStyle w:val="Listeafsnit"/>
        <w:numPr>
          <w:ilvl w:val="1"/>
          <w:numId w:val="12"/>
        </w:numPr>
        <w:rPr>
          <w:rFonts w:ascii="Tahoma" w:hAnsi="Tahoma" w:cs="Tahoma"/>
          <w:b/>
          <w:bCs/>
          <w:sz w:val="17"/>
          <w:szCs w:val="17"/>
        </w:rPr>
      </w:pPr>
      <w:r w:rsidRPr="00C55384">
        <w:rPr>
          <w:rFonts w:ascii="Tahoma" w:hAnsi="Tahoma" w:cs="Tahoma"/>
          <w:sz w:val="17"/>
          <w:szCs w:val="17"/>
        </w:rPr>
        <w:t xml:space="preserve">Stoppested </w:t>
      </w:r>
    </w:p>
    <w:p w14:paraId="54519D7D" w14:textId="25127FE2" w:rsidR="00A533D3" w:rsidRPr="00C55384" w:rsidRDefault="00A533D3" w:rsidP="00C55384">
      <w:pPr>
        <w:pStyle w:val="Listeafsnit"/>
        <w:numPr>
          <w:ilvl w:val="1"/>
          <w:numId w:val="12"/>
        </w:numPr>
        <w:rPr>
          <w:rFonts w:ascii="Tahoma" w:hAnsi="Tahoma" w:cs="Tahoma"/>
          <w:b/>
          <w:bCs/>
          <w:sz w:val="17"/>
          <w:szCs w:val="17"/>
        </w:rPr>
      </w:pPr>
      <w:r w:rsidRPr="00C55384">
        <w:rPr>
          <w:rFonts w:ascii="Tahoma" w:hAnsi="Tahoma" w:cs="Tahoma"/>
          <w:sz w:val="17"/>
          <w:szCs w:val="17"/>
        </w:rPr>
        <w:t>Andet</w:t>
      </w:r>
    </w:p>
    <w:p w14:paraId="5A1398DA" w14:textId="77777777" w:rsidR="00C0647B" w:rsidRDefault="00C0647B" w:rsidP="00C0647B">
      <w:pPr>
        <w:pStyle w:val="Listeafsnit"/>
        <w:rPr>
          <w:rFonts w:ascii="Tahoma" w:hAnsi="Tahoma" w:cs="Tahoma"/>
          <w:sz w:val="17"/>
          <w:szCs w:val="17"/>
        </w:rPr>
      </w:pPr>
    </w:p>
    <w:p w14:paraId="3CDBD83C" w14:textId="77777777" w:rsidR="000A3345" w:rsidRPr="00C55384" w:rsidRDefault="00A533D3" w:rsidP="00C55384">
      <w:pPr>
        <w:pStyle w:val="Listeafsnit"/>
        <w:numPr>
          <w:ilvl w:val="0"/>
          <w:numId w:val="12"/>
        </w:numPr>
        <w:rPr>
          <w:rFonts w:ascii="Tahoma" w:hAnsi="Tahoma" w:cs="Tahoma"/>
          <w:b/>
          <w:bCs/>
          <w:sz w:val="17"/>
          <w:szCs w:val="17"/>
        </w:rPr>
      </w:pPr>
      <w:r w:rsidRPr="00C55384">
        <w:rPr>
          <w:rFonts w:ascii="Tahoma" w:hAnsi="Tahoma" w:cs="Tahoma"/>
          <w:b/>
          <w:bCs/>
          <w:sz w:val="17"/>
          <w:szCs w:val="17"/>
        </w:rPr>
        <w:t xml:space="preserve">Kategori af ulykke </w:t>
      </w:r>
    </w:p>
    <w:p w14:paraId="590344FF"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 xml:space="preserve">Kollision, letbanekøretøj mod andet letbanekøretøj </w:t>
      </w:r>
    </w:p>
    <w:p w14:paraId="6D7AC440"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 xml:space="preserve">Kollision, letbanekøretøj mod objekt </w:t>
      </w:r>
    </w:p>
    <w:p w14:paraId="19C7AE62"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Afsporing</w:t>
      </w:r>
    </w:p>
    <w:p w14:paraId="1C79A511"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 xml:space="preserve">Krydsulykke </w:t>
      </w:r>
    </w:p>
    <w:p w14:paraId="01BE5140"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 xml:space="preserve">Overkørselsulykke </w:t>
      </w:r>
    </w:p>
    <w:p w14:paraId="7D3FB014"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 xml:space="preserve">Personpåkørsel </w:t>
      </w:r>
    </w:p>
    <w:p w14:paraId="0F52F970"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 xml:space="preserve">Personskade ombord på letbanekøretøj i bevægelse </w:t>
      </w:r>
    </w:p>
    <w:p w14:paraId="7D380624"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Brand og eksplosioner i letbanekøretøj i bevægelse</w:t>
      </w:r>
    </w:p>
    <w:p w14:paraId="695085B7"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 xml:space="preserve">Ind- og udstigningsulykke (letbanekøretøj i bevægelse) </w:t>
      </w:r>
    </w:p>
    <w:p w14:paraId="5126BA63"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Ind- og udstigningsulykke (letbanekøretøj holder stille)</w:t>
      </w:r>
    </w:p>
    <w:p w14:paraId="55C939EF"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 xml:space="preserve">Ulykke med kørestrøm (letbanekøretøj i bevægelse) </w:t>
      </w:r>
    </w:p>
    <w:p w14:paraId="23C07B17"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Andre ulykker</w:t>
      </w:r>
    </w:p>
    <w:p w14:paraId="2A3EDF19"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Selvmord</w:t>
      </w:r>
    </w:p>
    <w:p w14:paraId="49018F55" w14:textId="77777777" w:rsidR="00A533D3" w:rsidRPr="00C55384" w:rsidRDefault="00A533D3" w:rsidP="00C55384">
      <w:pPr>
        <w:pStyle w:val="Listeafsnit"/>
        <w:numPr>
          <w:ilvl w:val="1"/>
          <w:numId w:val="12"/>
        </w:numPr>
        <w:rPr>
          <w:rFonts w:ascii="Tahoma" w:hAnsi="Tahoma" w:cs="Tahoma"/>
          <w:sz w:val="17"/>
          <w:szCs w:val="17"/>
        </w:rPr>
      </w:pPr>
      <w:r w:rsidRPr="00C55384">
        <w:rPr>
          <w:rFonts w:ascii="Tahoma" w:hAnsi="Tahoma" w:cs="Tahoma"/>
          <w:sz w:val="17"/>
          <w:szCs w:val="17"/>
        </w:rPr>
        <w:t>Selvmordsforsøg</w:t>
      </w:r>
    </w:p>
    <w:p w14:paraId="5BE49422" w14:textId="77777777" w:rsidR="00460A30" w:rsidRDefault="00460A30" w:rsidP="00460A30">
      <w:pPr>
        <w:rPr>
          <w:rFonts w:ascii="Tahoma" w:hAnsi="Tahoma" w:cs="Tahoma"/>
          <w:b/>
          <w:bCs/>
          <w:sz w:val="17"/>
          <w:szCs w:val="17"/>
        </w:rPr>
      </w:pPr>
    </w:p>
    <w:p w14:paraId="6B13B789" w14:textId="77777777" w:rsidR="00460A30" w:rsidRPr="00CE0024" w:rsidRDefault="00460A30" w:rsidP="008D0D4F">
      <w:pPr>
        <w:pStyle w:val="Listeafsnit"/>
        <w:numPr>
          <w:ilvl w:val="0"/>
          <w:numId w:val="12"/>
        </w:numPr>
        <w:rPr>
          <w:rFonts w:ascii="Tahoma" w:hAnsi="Tahoma" w:cs="Tahoma"/>
          <w:b/>
          <w:bCs/>
          <w:sz w:val="17"/>
          <w:szCs w:val="17"/>
        </w:rPr>
      </w:pPr>
      <w:r w:rsidRPr="00CE0024">
        <w:rPr>
          <w:rFonts w:ascii="Tahoma" w:hAnsi="Tahoma" w:cs="Tahoma"/>
          <w:b/>
          <w:bCs/>
          <w:sz w:val="17"/>
          <w:szCs w:val="17"/>
        </w:rPr>
        <w:t xml:space="preserve">Konsekvenser af ulykken </w:t>
      </w:r>
    </w:p>
    <w:p w14:paraId="6E750524" w14:textId="77777777" w:rsidR="00B5086E" w:rsidRPr="008D0D4F" w:rsidRDefault="00460A30" w:rsidP="008D0D4F">
      <w:pPr>
        <w:pStyle w:val="Listeafsnit"/>
        <w:numPr>
          <w:ilvl w:val="1"/>
          <w:numId w:val="12"/>
        </w:numPr>
        <w:rPr>
          <w:rFonts w:ascii="Tahoma" w:hAnsi="Tahoma" w:cs="Tahoma"/>
          <w:sz w:val="17"/>
          <w:szCs w:val="17"/>
        </w:rPr>
      </w:pPr>
      <w:r w:rsidRPr="008D0D4F">
        <w:rPr>
          <w:rFonts w:ascii="Tahoma" w:hAnsi="Tahoma" w:cs="Tahoma"/>
          <w:sz w:val="17"/>
          <w:szCs w:val="17"/>
        </w:rPr>
        <w:t>Personkategori</w:t>
      </w:r>
      <w:r w:rsidR="00B5086E" w:rsidRPr="008D0D4F">
        <w:rPr>
          <w:rFonts w:ascii="Tahoma" w:hAnsi="Tahoma" w:cs="Tahoma"/>
          <w:sz w:val="17"/>
          <w:szCs w:val="17"/>
        </w:rPr>
        <w:t>:</w:t>
      </w:r>
    </w:p>
    <w:p w14:paraId="1A533862" w14:textId="77777777" w:rsidR="00B5086E" w:rsidRPr="008D0D4F" w:rsidRDefault="00B5086E" w:rsidP="008D0D4F">
      <w:pPr>
        <w:pStyle w:val="Listeafsnit"/>
        <w:numPr>
          <w:ilvl w:val="2"/>
          <w:numId w:val="13"/>
        </w:numPr>
        <w:rPr>
          <w:rFonts w:ascii="Tahoma" w:hAnsi="Tahoma" w:cs="Tahoma"/>
          <w:sz w:val="17"/>
          <w:szCs w:val="17"/>
        </w:rPr>
      </w:pPr>
      <w:r w:rsidRPr="008D0D4F">
        <w:rPr>
          <w:rFonts w:ascii="Tahoma" w:hAnsi="Tahoma" w:cs="Tahoma"/>
          <w:sz w:val="17"/>
          <w:szCs w:val="17"/>
        </w:rPr>
        <w:t>Letbanepassagerer</w:t>
      </w:r>
    </w:p>
    <w:p w14:paraId="05A6B649" w14:textId="77777777" w:rsidR="00B5086E" w:rsidRPr="008D0D4F" w:rsidRDefault="00B5086E" w:rsidP="008D0D4F">
      <w:pPr>
        <w:pStyle w:val="Listeafsnit"/>
        <w:numPr>
          <w:ilvl w:val="2"/>
          <w:numId w:val="13"/>
        </w:numPr>
        <w:rPr>
          <w:rFonts w:ascii="Tahoma" w:hAnsi="Tahoma" w:cs="Tahoma"/>
          <w:sz w:val="17"/>
          <w:szCs w:val="17"/>
        </w:rPr>
      </w:pPr>
      <w:r w:rsidRPr="008D0D4F">
        <w:rPr>
          <w:rFonts w:ascii="Tahoma" w:hAnsi="Tahoma" w:cs="Tahoma"/>
          <w:sz w:val="17"/>
          <w:szCs w:val="17"/>
        </w:rPr>
        <w:t xml:space="preserve">Personale </w:t>
      </w:r>
    </w:p>
    <w:p w14:paraId="67ABC836" w14:textId="77777777" w:rsidR="00B5086E" w:rsidRPr="008D0D4F" w:rsidRDefault="00B5086E" w:rsidP="008D0D4F">
      <w:pPr>
        <w:pStyle w:val="Listeafsnit"/>
        <w:numPr>
          <w:ilvl w:val="2"/>
          <w:numId w:val="13"/>
        </w:numPr>
        <w:rPr>
          <w:rFonts w:ascii="Tahoma" w:hAnsi="Tahoma" w:cs="Tahoma"/>
          <w:sz w:val="17"/>
          <w:szCs w:val="17"/>
        </w:rPr>
      </w:pPr>
      <w:r w:rsidRPr="008D0D4F">
        <w:rPr>
          <w:rFonts w:ascii="Tahoma" w:hAnsi="Tahoma" w:cs="Tahoma"/>
          <w:sz w:val="17"/>
          <w:szCs w:val="17"/>
        </w:rPr>
        <w:t>Tredjepart</w:t>
      </w:r>
    </w:p>
    <w:p w14:paraId="442CBA93" w14:textId="77777777" w:rsidR="00B5086E" w:rsidRPr="008D0D4F" w:rsidRDefault="00B5086E" w:rsidP="008D0D4F">
      <w:pPr>
        <w:pStyle w:val="Listeafsnit"/>
        <w:numPr>
          <w:ilvl w:val="2"/>
          <w:numId w:val="13"/>
        </w:numPr>
        <w:rPr>
          <w:rFonts w:ascii="Tahoma" w:hAnsi="Tahoma" w:cs="Tahoma"/>
          <w:sz w:val="17"/>
          <w:szCs w:val="17"/>
        </w:rPr>
      </w:pPr>
      <w:r w:rsidRPr="008D0D4F">
        <w:rPr>
          <w:rFonts w:ascii="Tahoma" w:hAnsi="Tahoma" w:cs="Tahoma"/>
          <w:sz w:val="17"/>
          <w:szCs w:val="17"/>
        </w:rPr>
        <w:t>Uautoriserede personer</w:t>
      </w:r>
    </w:p>
    <w:p w14:paraId="02FE7605" w14:textId="77777777" w:rsidR="00B5086E" w:rsidRPr="008D0D4F" w:rsidRDefault="00B5086E" w:rsidP="008D0D4F">
      <w:pPr>
        <w:pStyle w:val="Listeafsnit"/>
        <w:numPr>
          <w:ilvl w:val="2"/>
          <w:numId w:val="13"/>
        </w:numPr>
        <w:rPr>
          <w:rFonts w:ascii="Tahoma" w:hAnsi="Tahoma" w:cs="Tahoma"/>
          <w:sz w:val="17"/>
          <w:szCs w:val="17"/>
        </w:rPr>
      </w:pPr>
      <w:r w:rsidRPr="008D0D4F">
        <w:rPr>
          <w:rFonts w:ascii="Tahoma" w:hAnsi="Tahoma" w:cs="Tahoma"/>
          <w:sz w:val="17"/>
          <w:szCs w:val="17"/>
        </w:rPr>
        <w:t>Andre</w:t>
      </w:r>
    </w:p>
    <w:p w14:paraId="77023E68" w14:textId="77777777" w:rsidR="00B5086E" w:rsidRDefault="00B5086E" w:rsidP="00460A30">
      <w:pPr>
        <w:rPr>
          <w:rFonts w:ascii="Tahoma" w:hAnsi="Tahoma" w:cs="Tahoma"/>
          <w:sz w:val="17"/>
          <w:szCs w:val="17"/>
        </w:rPr>
      </w:pPr>
    </w:p>
    <w:p w14:paraId="2C211C83" w14:textId="77777777" w:rsidR="00460A30" w:rsidRPr="008D0D4F" w:rsidRDefault="00B5086E" w:rsidP="008D0D4F">
      <w:pPr>
        <w:pStyle w:val="Listeafsnit"/>
        <w:numPr>
          <w:ilvl w:val="1"/>
          <w:numId w:val="13"/>
        </w:numPr>
        <w:rPr>
          <w:rFonts w:ascii="Tahoma" w:hAnsi="Tahoma" w:cs="Tahoma"/>
          <w:sz w:val="17"/>
          <w:szCs w:val="17"/>
        </w:rPr>
      </w:pPr>
      <w:r w:rsidRPr="008D0D4F">
        <w:rPr>
          <w:rFonts w:ascii="Tahoma" w:hAnsi="Tahoma" w:cs="Tahoma"/>
          <w:sz w:val="17"/>
          <w:szCs w:val="17"/>
        </w:rPr>
        <w:t>S</w:t>
      </w:r>
      <w:r w:rsidR="00460A30" w:rsidRPr="008D0D4F">
        <w:rPr>
          <w:rFonts w:ascii="Tahoma" w:hAnsi="Tahoma" w:cs="Tahoma"/>
          <w:sz w:val="17"/>
          <w:szCs w:val="17"/>
        </w:rPr>
        <w:t>kadetype</w:t>
      </w:r>
      <w:r w:rsidRPr="008D0D4F">
        <w:rPr>
          <w:rFonts w:ascii="Tahoma" w:hAnsi="Tahoma" w:cs="Tahoma"/>
          <w:sz w:val="17"/>
          <w:szCs w:val="17"/>
        </w:rPr>
        <w:t xml:space="preserve">: </w:t>
      </w:r>
    </w:p>
    <w:p w14:paraId="0D4F9A65" w14:textId="77777777" w:rsidR="00B5086E" w:rsidRPr="008D0D4F" w:rsidRDefault="00B5086E" w:rsidP="008D0D4F">
      <w:pPr>
        <w:pStyle w:val="Listeafsnit"/>
        <w:numPr>
          <w:ilvl w:val="2"/>
          <w:numId w:val="14"/>
        </w:numPr>
        <w:rPr>
          <w:rFonts w:ascii="Tahoma" w:hAnsi="Tahoma" w:cs="Tahoma"/>
          <w:sz w:val="17"/>
          <w:szCs w:val="17"/>
        </w:rPr>
      </w:pPr>
      <w:r w:rsidRPr="008D0D4F">
        <w:rPr>
          <w:rFonts w:ascii="Tahoma" w:hAnsi="Tahoma" w:cs="Tahoma"/>
          <w:sz w:val="17"/>
          <w:szCs w:val="17"/>
        </w:rPr>
        <w:t xml:space="preserve">Lettere tilskadekomne </w:t>
      </w:r>
    </w:p>
    <w:p w14:paraId="41E2CF23" w14:textId="77777777" w:rsidR="00B5086E" w:rsidRPr="008D0D4F" w:rsidRDefault="00B5086E" w:rsidP="008D0D4F">
      <w:pPr>
        <w:pStyle w:val="Listeafsnit"/>
        <w:numPr>
          <w:ilvl w:val="2"/>
          <w:numId w:val="14"/>
        </w:numPr>
        <w:rPr>
          <w:rFonts w:ascii="Tahoma" w:hAnsi="Tahoma" w:cs="Tahoma"/>
          <w:sz w:val="17"/>
          <w:szCs w:val="17"/>
        </w:rPr>
      </w:pPr>
      <w:r w:rsidRPr="008D0D4F">
        <w:rPr>
          <w:rFonts w:ascii="Tahoma" w:hAnsi="Tahoma" w:cs="Tahoma"/>
          <w:sz w:val="17"/>
          <w:szCs w:val="17"/>
        </w:rPr>
        <w:t xml:space="preserve">Alvorligt tilskadekomne </w:t>
      </w:r>
    </w:p>
    <w:p w14:paraId="35313F44" w14:textId="77777777" w:rsidR="00460A30" w:rsidRDefault="00B5086E">
      <w:pPr>
        <w:pStyle w:val="Listeafsnit"/>
        <w:numPr>
          <w:ilvl w:val="2"/>
          <w:numId w:val="14"/>
        </w:numPr>
        <w:rPr>
          <w:rFonts w:ascii="Tahoma" w:hAnsi="Tahoma" w:cs="Tahoma"/>
          <w:sz w:val="17"/>
          <w:szCs w:val="17"/>
        </w:rPr>
      </w:pPr>
      <w:r w:rsidRPr="008D0D4F">
        <w:rPr>
          <w:rFonts w:ascii="Tahoma" w:hAnsi="Tahoma" w:cs="Tahoma"/>
          <w:sz w:val="17"/>
          <w:szCs w:val="17"/>
        </w:rPr>
        <w:t>Dræbte</w:t>
      </w:r>
    </w:p>
    <w:p w14:paraId="7E26DF4B" w14:textId="0D999D41" w:rsidR="006874D2" w:rsidRPr="008D0D4F" w:rsidRDefault="008D0D4F" w:rsidP="00EB0667">
      <w:pPr>
        <w:pStyle w:val="Listeafsnit"/>
        <w:numPr>
          <w:ilvl w:val="2"/>
          <w:numId w:val="14"/>
        </w:numPr>
        <w:rPr>
          <w:rFonts w:ascii="Tahoma" w:hAnsi="Tahoma" w:cs="Tahoma"/>
          <w:sz w:val="17"/>
          <w:szCs w:val="17"/>
        </w:rPr>
      </w:pPr>
      <w:ins w:id="99" w:author="Camilla Djernes" w:date="2024-09-11T15:12:00Z">
        <w:r>
          <w:rPr>
            <w:rFonts w:ascii="Tahoma" w:hAnsi="Tahoma" w:cs="Tahoma"/>
            <w:sz w:val="17"/>
            <w:szCs w:val="17"/>
          </w:rPr>
          <w:t>Ingen personskade</w:t>
        </w:r>
      </w:ins>
    </w:p>
    <w:p w14:paraId="3451441F" w14:textId="77777777" w:rsidR="00460A30" w:rsidRDefault="00460A30" w:rsidP="006874D2">
      <w:pPr>
        <w:pStyle w:val="Listeafsnit"/>
        <w:rPr>
          <w:rFonts w:ascii="Tahoma" w:hAnsi="Tahoma" w:cs="Tahoma"/>
          <w:b/>
          <w:bCs/>
          <w:i/>
          <w:iCs/>
          <w:sz w:val="17"/>
          <w:szCs w:val="17"/>
        </w:rPr>
      </w:pPr>
    </w:p>
    <w:sectPr w:rsidR="00460A30">
      <w:headerReference w:type="default" r:id="rId1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31D0D" w14:textId="77777777" w:rsidR="00595031" w:rsidRDefault="00595031" w:rsidP="00B90DA0">
      <w:r>
        <w:separator/>
      </w:r>
    </w:p>
  </w:endnote>
  <w:endnote w:type="continuationSeparator" w:id="0">
    <w:p w14:paraId="21DEC8A7" w14:textId="77777777" w:rsidR="00595031" w:rsidRDefault="00595031" w:rsidP="00B9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FCB7F" w14:textId="77777777" w:rsidR="00595031" w:rsidRDefault="00595031" w:rsidP="00B90DA0">
      <w:r>
        <w:separator/>
      </w:r>
    </w:p>
  </w:footnote>
  <w:footnote w:type="continuationSeparator" w:id="0">
    <w:p w14:paraId="2C04A07A" w14:textId="77777777" w:rsidR="00595031" w:rsidRDefault="00595031" w:rsidP="00B9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6925" w14:textId="77777777" w:rsidR="00777F42" w:rsidRDefault="00777F42">
    <w:pPr>
      <w:pStyle w:val="Sidehoved"/>
    </w:pPr>
  </w:p>
  <w:p w14:paraId="2ECA9944" w14:textId="77777777" w:rsidR="00777F42" w:rsidRDefault="00777F42">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15A83"/>
    <w:multiLevelType w:val="multilevel"/>
    <w:tmpl w:val="2DEAE4CE"/>
    <w:lvl w:ilvl="0">
      <w:start w:val="5"/>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A7B40EA"/>
    <w:multiLevelType w:val="hybridMultilevel"/>
    <w:tmpl w:val="04825F4E"/>
    <w:lvl w:ilvl="0" w:tplc="F662A074">
      <w:start w:val="1"/>
      <w:numFmt w:val="decimal"/>
      <w:lvlText w:val="%1)"/>
      <w:lvlJc w:val="left"/>
      <w:pPr>
        <w:ind w:left="600" w:hanging="360"/>
      </w:pPr>
      <w:rPr>
        <w:rFonts w:hint="default"/>
      </w:rPr>
    </w:lvl>
    <w:lvl w:ilvl="1" w:tplc="04060019" w:tentative="1">
      <w:start w:val="1"/>
      <w:numFmt w:val="lowerLetter"/>
      <w:lvlText w:val="%2."/>
      <w:lvlJc w:val="left"/>
      <w:pPr>
        <w:ind w:left="1320" w:hanging="360"/>
      </w:pPr>
    </w:lvl>
    <w:lvl w:ilvl="2" w:tplc="0406001B" w:tentative="1">
      <w:start w:val="1"/>
      <w:numFmt w:val="lowerRoman"/>
      <w:lvlText w:val="%3."/>
      <w:lvlJc w:val="right"/>
      <w:pPr>
        <w:ind w:left="2040" w:hanging="180"/>
      </w:pPr>
    </w:lvl>
    <w:lvl w:ilvl="3" w:tplc="0406000F" w:tentative="1">
      <w:start w:val="1"/>
      <w:numFmt w:val="decimal"/>
      <w:lvlText w:val="%4."/>
      <w:lvlJc w:val="left"/>
      <w:pPr>
        <w:ind w:left="2760" w:hanging="360"/>
      </w:pPr>
    </w:lvl>
    <w:lvl w:ilvl="4" w:tplc="04060019" w:tentative="1">
      <w:start w:val="1"/>
      <w:numFmt w:val="lowerLetter"/>
      <w:lvlText w:val="%5."/>
      <w:lvlJc w:val="left"/>
      <w:pPr>
        <w:ind w:left="3480" w:hanging="360"/>
      </w:pPr>
    </w:lvl>
    <w:lvl w:ilvl="5" w:tplc="0406001B" w:tentative="1">
      <w:start w:val="1"/>
      <w:numFmt w:val="lowerRoman"/>
      <w:lvlText w:val="%6."/>
      <w:lvlJc w:val="right"/>
      <w:pPr>
        <w:ind w:left="4200" w:hanging="180"/>
      </w:pPr>
    </w:lvl>
    <w:lvl w:ilvl="6" w:tplc="0406000F" w:tentative="1">
      <w:start w:val="1"/>
      <w:numFmt w:val="decimal"/>
      <w:lvlText w:val="%7."/>
      <w:lvlJc w:val="left"/>
      <w:pPr>
        <w:ind w:left="4920" w:hanging="360"/>
      </w:pPr>
    </w:lvl>
    <w:lvl w:ilvl="7" w:tplc="04060019" w:tentative="1">
      <w:start w:val="1"/>
      <w:numFmt w:val="lowerLetter"/>
      <w:lvlText w:val="%8."/>
      <w:lvlJc w:val="left"/>
      <w:pPr>
        <w:ind w:left="5640" w:hanging="360"/>
      </w:pPr>
    </w:lvl>
    <w:lvl w:ilvl="8" w:tplc="0406001B" w:tentative="1">
      <w:start w:val="1"/>
      <w:numFmt w:val="lowerRoman"/>
      <w:lvlText w:val="%9."/>
      <w:lvlJc w:val="right"/>
      <w:pPr>
        <w:ind w:left="6360" w:hanging="180"/>
      </w:pPr>
    </w:lvl>
  </w:abstractNum>
  <w:abstractNum w:abstractNumId="2" w15:restartNumberingAfterBreak="0">
    <w:nsid w:val="0A9C42BD"/>
    <w:multiLevelType w:val="multilevel"/>
    <w:tmpl w:val="35F8B4BA"/>
    <w:lvl w:ilvl="0">
      <w:start w:val="1"/>
      <w:numFmt w:val="decimal"/>
      <w:lvlText w:val="%1."/>
      <w:lvlJc w:val="left"/>
      <w:pPr>
        <w:ind w:left="720" w:hanging="360"/>
      </w:pPr>
      <w:rPr>
        <w:rFonts w:ascii="Tahoma" w:eastAsiaTheme="minorHAnsi" w:hAnsi="Tahoma" w:cs="Tahoma"/>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80B05D9"/>
    <w:multiLevelType w:val="hybridMultilevel"/>
    <w:tmpl w:val="8A5A28E2"/>
    <w:lvl w:ilvl="0" w:tplc="2FB22B68">
      <w:start w:val="1"/>
      <w:numFmt w:val="decimal"/>
      <w:lvlText w:val="%1)"/>
      <w:lvlJc w:val="left"/>
      <w:pPr>
        <w:ind w:left="600" w:hanging="360"/>
      </w:pPr>
      <w:rPr>
        <w:rFonts w:hint="default"/>
        <w:i/>
      </w:rPr>
    </w:lvl>
    <w:lvl w:ilvl="1" w:tplc="04060019" w:tentative="1">
      <w:start w:val="1"/>
      <w:numFmt w:val="lowerLetter"/>
      <w:lvlText w:val="%2."/>
      <w:lvlJc w:val="left"/>
      <w:pPr>
        <w:ind w:left="1320" w:hanging="360"/>
      </w:pPr>
    </w:lvl>
    <w:lvl w:ilvl="2" w:tplc="0406001B" w:tentative="1">
      <w:start w:val="1"/>
      <w:numFmt w:val="lowerRoman"/>
      <w:lvlText w:val="%3."/>
      <w:lvlJc w:val="right"/>
      <w:pPr>
        <w:ind w:left="2040" w:hanging="180"/>
      </w:pPr>
    </w:lvl>
    <w:lvl w:ilvl="3" w:tplc="0406000F" w:tentative="1">
      <w:start w:val="1"/>
      <w:numFmt w:val="decimal"/>
      <w:lvlText w:val="%4."/>
      <w:lvlJc w:val="left"/>
      <w:pPr>
        <w:ind w:left="2760" w:hanging="360"/>
      </w:pPr>
    </w:lvl>
    <w:lvl w:ilvl="4" w:tplc="04060019" w:tentative="1">
      <w:start w:val="1"/>
      <w:numFmt w:val="lowerLetter"/>
      <w:lvlText w:val="%5."/>
      <w:lvlJc w:val="left"/>
      <w:pPr>
        <w:ind w:left="3480" w:hanging="360"/>
      </w:pPr>
    </w:lvl>
    <w:lvl w:ilvl="5" w:tplc="0406001B" w:tentative="1">
      <w:start w:val="1"/>
      <w:numFmt w:val="lowerRoman"/>
      <w:lvlText w:val="%6."/>
      <w:lvlJc w:val="right"/>
      <w:pPr>
        <w:ind w:left="4200" w:hanging="180"/>
      </w:pPr>
    </w:lvl>
    <w:lvl w:ilvl="6" w:tplc="0406000F" w:tentative="1">
      <w:start w:val="1"/>
      <w:numFmt w:val="decimal"/>
      <w:lvlText w:val="%7."/>
      <w:lvlJc w:val="left"/>
      <w:pPr>
        <w:ind w:left="4920" w:hanging="360"/>
      </w:pPr>
    </w:lvl>
    <w:lvl w:ilvl="7" w:tplc="04060019" w:tentative="1">
      <w:start w:val="1"/>
      <w:numFmt w:val="lowerLetter"/>
      <w:lvlText w:val="%8."/>
      <w:lvlJc w:val="left"/>
      <w:pPr>
        <w:ind w:left="5640" w:hanging="360"/>
      </w:pPr>
    </w:lvl>
    <w:lvl w:ilvl="8" w:tplc="0406001B" w:tentative="1">
      <w:start w:val="1"/>
      <w:numFmt w:val="lowerRoman"/>
      <w:lvlText w:val="%9."/>
      <w:lvlJc w:val="right"/>
      <w:pPr>
        <w:ind w:left="6360" w:hanging="180"/>
      </w:pPr>
    </w:lvl>
  </w:abstractNum>
  <w:abstractNum w:abstractNumId="4" w15:restartNumberingAfterBreak="0">
    <w:nsid w:val="26787F60"/>
    <w:multiLevelType w:val="hybridMultilevel"/>
    <w:tmpl w:val="34E0E5D4"/>
    <w:lvl w:ilvl="0" w:tplc="3438963E">
      <w:start w:val="1"/>
      <w:numFmt w:val="decimal"/>
      <w:lvlText w:val="%1)"/>
      <w:lvlJc w:val="left"/>
      <w:pPr>
        <w:ind w:left="600" w:hanging="360"/>
      </w:pPr>
      <w:rPr>
        <w:rFonts w:hint="default"/>
      </w:rPr>
    </w:lvl>
    <w:lvl w:ilvl="1" w:tplc="04060019" w:tentative="1">
      <w:start w:val="1"/>
      <w:numFmt w:val="lowerLetter"/>
      <w:lvlText w:val="%2."/>
      <w:lvlJc w:val="left"/>
      <w:pPr>
        <w:ind w:left="1320" w:hanging="360"/>
      </w:pPr>
    </w:lvl>
    <w:lvl w:ilvl="2" w:tplc="0406001B" w:tentative="1">
      <w:start w:val="1"/>
      <w:numFmt w:val="lowerRoman"/>
      <w:lvlText w:val="%3."/>
      <w:lvlJc w:val="right"/>
      <w:pPr>
        <w:ind w:left="2040" w:hanging="180"/>
      </w:pPr>
    </w:lvl>
    <w:lvl w:ilvl="3" w:tplc="0406000F" w:tentative="1">
      <w:start w:val="1"/>
      <w:numFmt w:val="decimal"/>
      <w:lvlText w:val="%4."/>
      <w:lvlJc w:val="left"/>
      <w:pPr>
        <w:ind w:left="2760" w:hanging="360"/>
      </w:pPr>
    </w:lvl>
    <w:lvl w:ilvl="4" w:tplc="04060019" w:tentative="1">
      <w:start w:val="1"/>
      <w:numFmt w:val="lowerLetter"/>
      <w:lvlText w:val="%5."/>
      <w:lvlJc w:val="left"/>
      <w:pPr>
        <w:ind w:left="3480" w:hanging="360"/>
      </w:pPr>
    </w:lvl>
    <w:lvl w:ilvl="5" w:tplc="0406001B" w:tentative="1">
      <w:start w:val="1"/>
      <w:numFmt w:val="lowerRoman"/>
      <w:lvlText w:val="%6."/>
      <w:lvlJc w:val="right"/>
      <w:pPr>
        <w:ind w:left="4200" w:hanging="180"/>
      </w:pPr>
    </w:lvl>
    <w:lvl w:ilvl="6" w:tplc="0406000F" w:tentative="1">
      <w:start w:val="1"/>
      <w:numFmt w:val="decimal"/>
      <w:lvlText w:val="%7."/>
      <w:lvlJc w:val="left"/>
      <w:pPr>
        <w:ind w:left="4920" w:hanging="360"/>
      </w:pPr>
    </w:lvl>
    <w:lvl w:ilvl="7" w:tplc="04060019" w:tentative="1">
      <w:start w:val="1"/>
      <w:numFmt w:val="lowerLetter"/>
      <w:lvlText w:val="%8."/>
      <w:lvlJc w:val="left"/>
      <w:pPr>
        <w:ind w:left="5640" w:hanging="360"/>
      </w:pPr>
    </w:lvl>
    <w:lvl w:ilvl="8" w:tplc="0406001B" w:tentative="1">
      <w:start w:val="1"/>
      <w:numFmt w:val="lowerRoman"/>
      <w:lvlText w:val="%9."/>
      <w:lvlJc w:val="right"/>
      <w:pPr>
        <w:ind w:left="6360" w:hanging="180"/>
      </w:pPr>
    </w:lvl>
  </w:abstractNum>
  <w:abstractNum w:abstractNumId="5" w15:restartNumberingAfterBreak="0">
    <w:nsid w:val="273F599E"/>
    <w:multiLevelType w:val="multilevel"/>
    <w:tmpl w:val="EB64074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EA77572"/>
    <w:multiLevelType w:val="hybridMultilevel"/>
    <w:tmpl w:val="09987380"/>
    <w:lvl w:ilvl="0" w:tplc="547A4998">
      <w:start w:val="1"/>
      <w:numFmt w:val="decimal"/>
      <w:lvlText w:val="%1."/>
      <w:lvlJc w:val="left"/>
      <w:pPr>
        <w:ind w:left="720" w:hanging="360"/>
      </w:pPr>
      <w:rPr>
        <w:rFonts w:hint="default"/>
        <w:b/>
        <w:bCs/>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2F9361D2"/>
    <w:multiLevelType w:val="multilevel"/>
    <w:tmpl w:val="E60A96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A572F0"/>
    <w:multiLevelType w:val="multilevel"/>
    <w:tmpl w:val="1DE67C20"/>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i w:val="0"/>
        <w:iCs w:val="0"/>
      </w:rPr>
    </w:lvl>
    <w:lvl w:ilvl="2">
      <w:start w:val="1"/>
      <w:numFmt w:val="decimal"/>
      <w:lvlText w:val="%1.%2.%3."/>
      <w:lvlJc w:val="left"/>
      <w:pPr>
        <w:ind w:left="900" w:hanging="720"/>
      </w:pPr>
      <w:rPr>
        <w:rFonts w:hint="default"/>
        <w:b w:val="0"/>
        <w:bCs w:val="0"/>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9E7B49"/>
    <w:multiLevelType w:val="hybridMultilevel"/>
    <w:tmpl w:val="F54E5FC8"/>
    <w:lvl w:ilvl="0" w:tplc="0406000F">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416C1011"/>
    <w:multiLevelType w:val="multilevel"/>
    <w:tmpl w:val="35520D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85F1FED"/>
    <w:multiLevelType w:val="hybridMultilevel"/>
    <w:tmpl w:val="FF249BE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4DB6012F"/>
    <w:multiLevelType w:val="multilevel"/>
    <w:tmpl w:val="4B16E37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EBF000A"/>
    <w:multiLevelType w:val="multilevel"/>
    <w:tmpl w:val="E460CC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36C022A"/>
    <w:multiLevelType w:val="hybridMultilevel"/>
    <w:tmpl w:val="0F347A6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5" w15:restartNumberingAfterBreak="0">
    <w:nsid w:val="64945EF6"/>
    <w:multiLevelType w:val="multilevel"/>
    <w:tmpl w:val="770A2296"/>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6" w15:restartNumberingAfterBreak="0">
    <w:nsid w:val="6FB70796"/>
    <w:multiLevelType w:val="hybridMultilevel"/>
    <w:tmpl w:val="0998738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35E1E76"/>
    <w:multiLevelType w:val="multilevel"/>
    <w:tmpl w:val="A5D4623C"/>
    <w:lvl w:ilvl="0">
      <w:start w:val="5"/>
      <w:numFmt w:val="decimal"/>
      <w:lvlText w:val="%1."/>
      <w:lvlJc w:val="left"/>
      <w:pPr>
        <w:ind w:left="405" w:hanging="405"/>
      </w:pPr>
      <w:rPr>
        <w:rFonts w:hint="default"/>
      </w:rPr>
    </w:lvl>
    <w:lvl w:ilvl="1">
      <w:start w:val="2"/>
      <w:numFmt w:val="decimal"/>
      <w:lvlText w:val="%1.%2."/>
      <w:lvlJc w:val="left"/>
      <w:pPr>
        <w:ind w:left="697" w:hanging="405"/>
      </w:pPr>
      <w:rPr>
        <w:rFonts w:hint="default"/>
      </w:rPr>
    </w:lvl>
    <w:lvl w:ilvl="2">
      <w:start w:val="1"/>
      <w:numFmt w:val="decimal"/>
      <w:lvlText w:val="%1.%2.%3."/>
      <w:lvlJc w:val="left"/>
      <w:pPr>
        <w:ind w:left="1304" w:hanging="720"/>
      </w:pPr>
      <w:rPr>
        <w:rFonts w:hint="default"/>
      </w:rPr>
    </w:lvl>
    <w:lvl w:ilvl="3">
      <w:start w:val="1"/>
      <w:numFmt w:val="decimal"/>
      <w:lvlText w:val="%1.%2.%3.%4."/>
      <w:lvlJc w:val="left"/>
      <w:pPr>
        <w:ind w:left="159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540" w:hanging="1080"/>
      </w:pPr>
      <w:rPr>
        <w:rFonts w:hint="default"/>
      </w:rPr>
    </w:lvl>
    <w:lvl w:ilvl="6">
      <w:start w:val="1"/>
      <w:numFmt w:val="decimal"/>
      <w:lvlText w:val="%1.%2.%3.%4.%5.%6.%7."/>
      <w:lvlJc w:val="left"/>
      <w:pPr>
        <w:ind w:left="3192" w:hanging="1440"/>
      </w:pPr>
      <w:rPr>
        <w:rFonts w:hint="default"/>
      </w:rPr>
    </w:lvl>
    <w:lvl w:ilvl="7">
      <w:start w:val="1"/>
      <w:numFmt w:val="decimal"/>
      <w:lvlText w:val="%1.%2.%3.%4.%5.%6.%7.%8."/>
      <w:lvlJc w:val="left"/>
      <w:pPr>
        <w:ind w:left="3484" w:hanging="1440"/>
      </w:pPr>
      <w:rPr>
        <w:rFonts w:hint="default"/>
      </w:rPr>
    </w:lvl>
    <w:lvl w:ilvl="8">
      <w:start w:val="1"/>
      <w:numFmt w:val="decimal"/>
      <w:lvlText w:val="%1.%2.%3.%4.%5.%6.%7.%8.%9."/>
      <w:lvlJc w:val="left"/>
      <w:pPr>
        <w:ind w:left="4136" w:hanging="1800"/>
      </w:pPr>
      <w:rPr>
        <w:rFonts w:hint="default"/>
      </w:rPr>
    </w:lvl>
  </w:abstractNum>
  <w:abstractNum w:abstractNumId="18" w15:restartNumberingAfterBreak="0">
    <w:nsid w:val="7E2060F9"/>
    <w:multiLevelType w:val="multilevel"/>
    <w:tmpl w:val="03D2EED4"/>
    <w:lvl w:ilvl="0">
      <w:start w:val="3"/>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271460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857711">
    <w:abstractNumId w:val="6"/>
  </w:num>
  <w:num w:numId="3" w16cid:durableId="793522454">
    <w:abstractNumId w:val="16"/>
  </w:num>
  <w:num w:numId="4" w16cid:durableId="334839828">
    <w:abstractNumId w:val="11"/>
  </w:num>
  <w:num w:numId="5" w16cid:durableId="1395927222">
    <w:abstractNumId w:val="4"/>
  </w:num>
  <w:num w:numId="6" w16cid:durableId="415325850">
    <w:abstractNumId w:val="1"/>
  </w:num>
  <w:num w:numId="7" w16cid:durableId="558515568">
    <w:abstractNumId w:val="3"/>
  </w:num>
  <w:num w:numId="8" w16cid:durableId="1765416403">
    <w:abstractNumId w:val="5"/>
  </w:num>
  <w:num w:numId="9" w16cid:durableId="31737745">
    <w:abstractNumId w:val="7"/>
  </w:num>
  <w:num w:numId="10" w16cid:durableId="1156459177">
    <w:abstractNumId w:val="8"/>
  </w:num>
  <w:num w:numId="11" w16cid:durableId="1749376282">
    <w:abstractNumId w:val="18"/>
  </w:num>
  <w:num w:numId="12" w16cid:durableId="894967243">
    <w:abstractNumId w:val="2"/>
  </w:num>
  <w:num w:numId="13" w16cid:durableId="736322220">
    <w:abstractNumId w:val="0"/>
  </w:num>
  <w:num w:numId="14" w16cid:durableId="392965697">
    <w:abstractNumId w:val="17"/>
  </w:num>
  <w:num w:numId="15" w16cid:durableId="985738825">
    <w:abstractNumId w:val="13"/>
  </w:num>
  <w:num w:numId="16" w16cid:durableId="1649673721">
    <w:abstractNumId w:val="10"/>
  </w:num>
  <w:num w:numId="17" w16cid:durableId="641543744">
    <w:abstractNumId w:val="9"/>
  </w:num>
  <w:num w:numId="18" w16cid:durableId="1958752936">
    <w:abstractNumId w:val="12"/>
  </w:num>
  <w:num w:numId="19" w16cid:durableId="45976204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milla Djernes">
    <w15:presenceInfo w15:providerId="AD" w15:userId="S::cadj@trafikstyrelsen.dk::686b1fb6-426f-47df-bf37-6ae9a412b409"/>
  </w15:person>
  <w15:person w15:author="Therese Hvidberg-Hansen">
    <w15:presenceInfo w15:providerId="AD" w15:userId="S::thhha@trafikstyrelsen.dk::22703b1f-025d-4a38-bf6f-542538812e89"/>
  </w15:person>
  <w15:person w15:author="Benjamin Vissinger">
    <w15:presenceInfo w15:providerId="AD" w15:userId="S::bevi@trafikstyrelsen.dk::67440063-a58b-4244-8969-f24c5a7ee5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42A"/>
    <w:rsid w:val="000131DE"/>
    <w:rsid w:val="00015B70"/>
    <w:rsid w:val="000224C5"/>
    <w:rsid w:val="000278FA"/>
    <w:rsid w:val="00030A48"/>
    <w:rsid w:val="00037A94"/>
    <w:rsid w:val="00042A9B"/>
    <w:rsid w:val="00044FFA"/>
    <w:rsid w:val="000527CE"/>
    <w:rsid w:val="00055578"/>
    <w:rsid w:val="00067C54"/>
    <w:rsid w:val="0007142A"/>
    <w:rsid w:val="00073EA6"/>
    <w:rsid w:val="00075E95"/>
    <w:rsid w:val="000854B0"/>
    <w:rsid w:val="000908BF"/>
    <w:rsid w:val="00092820"/>
    <w:rsid w:val="00093D11"/>
    <w:rsid w:val="000A3345"/>
    <w:rsid w:val="000A3442"/>
    <w:rsid w:val="000B3155"/>
    <w:rsid w:val="000B3658"/>
    <w:rsid w:val="000C42FB"/>
    <w:rsid w:val="000C518D"/>
    <w:rsid w:val="000C6D7D"/>
    <w:rsid w:val="000D24F1"/>
    <w:rsid w:val="000D2A83"/>
    <w:rsid w:val="000E0243"/>
    <w:rsid w:val="00105C9B"/>
    <w:rsid w:val="00107315"/>
    <w:rsid w:val="00107475"/>
    <w:rsid w:val="00110EC9"/>
    <w:rsid w:val="00126B23"/>
    <w:rsid w:val="001307E6"/>
    <w:rsid w:val="00132ED7"/>
    <w:rsid w:val="00133591"/>
    <w:rsid w:val="0013564D"/>
    <w:rsid w:val="00136F92"/>
    <w:rsid w:val="001373E1"/>
    <w:rsid w:val="00137B0D"/>
    <w:rsid w:val="001544D0"/>
    <w:rsid w:val="001806DE"/>
    <w:rsid w:val="001846A3"/>
    <w:rsid w:val="001857BE"/>
    <w:rsid w:val="0018703F"/>
    <w:rsid w:val="0019241B"/>
    <w:rsid w:val="0019611C"/>
    <w:rsid w:val="001B250D"/>
    <w:rsid w:val="001B5143"/>
    <w:rsid w:val="001C2EA9"/>
    <w:rsid w:val="001D1B07"/>
    <w:rsid w:val="001D62F9"/>
    <w:rsid w:val="001E0070"/>
    <w:rsid w:val="001F0AD7"/>
    <w:rsid w:val="001F405C"/>
    <w:rsid w:val="0020774D"/>
    <w:rsid w:val="002226C0"/>
    <w:rsid w:val="00226632"/>
    <w:rsid w:val="00231D0B"/>
    <w:rsid w:val="002332D6"/>
    <w:rsid w:val="00250135"/>
    <w:rsid w:val="00250E57"/>
    <w:rsid w:val="00252E89"/>
    <w:rsid w:val="002573E5"/>
    <w:rsid w:val="00257E60"/>
    <w:rsid w:val="00261DE2"/>
    <w:rsid w:val="002620E5"/>
    <w:rsid w:val="0026506A"/>
    <w:rsid w:val="00285396"/>
    <w:rsid w:val="00287DCE"/>
    <w:rsid w:val="00297CBA"/>
    <w:rsid w:val="002A17D4"/>
    <w:rsid w:val="002A1F9F"/>
    <w:rsid w:val="002A2303"/>
    <w:rsid w:val="002A36EB"/>
    <w:rsid w:val="002A4060"/>
    <w:rsid w:val="002B2B64"/>
    <w:rsid w:val="002B5FB7"/>
    <w:rsid w:val="002D4658"/>
    <w:rsid w:val="002D49EA"/>
    <w:rsid w:val="002E290C"/>
    <w:rsid w:val="002E7220"/>
    <w:rsid w:val="002F0570"/>
    <w:rsid w:val="002F187F"/>
    <w:rsid w:val="002F5104"/>
    <w:rsid w:val="002F5737"/>
    <w:rsid w:val="0030076E"/>
    <w:rsid w:val="00301C77"/>
    <w:rsid w:val="003077BD"/>
    <w:rsid w:val="0031390E"/>
    <w:rsid w:val="00313E81"/>
    <w:rsid w:val="00337624"/>
    <w:rsid w:val="00345A6A"/>
    <w:rsid w:val="00352661"/>
    <w:rsid w:val="00356B5B"/>
    <w:rsid w:val="0036637E"/>
    <w:rsid w:val="00366CD2"/>
    <w:rsid w:val="00366F05"/>
    <w:rsid w:val="00381934"/>
    <w:rsid w:val="003A5E46"/>
    <w:rsid w:val="003A649F"/>
    <w:rsid w:val="003B76D8"/>
    <w:rsid w:val="003B7BD9"/>
    <w:rsid w:val="003C4D6C"/>
    <w:rsid w:val="003D0D16"/>
    <w:rsid w:val="003D7BFC"/>
    <w:rsid w:val="003E4FBD"/>
    <w:rsid w:val="003E5F85"/>
    <w:rsid w:val="003E7451"/>
    <w:rsid w:val="003F210A"/>
    <w:rsid w:val="004004F8"/>
    <w:rsid w:val="00400D31"/>
    <w:rsid w:val="00401B8C"/>
    <w:rsid w:val="0041007B"/>
    <w:rsid w:val="0041035B"/>
    <w:rsid w:val="0041375B"/>
    <w:rsid w:val="00416699"/>
    <w:rsid w:val="0043117C"/>
    <w:rsid w:val="00432900"/>
    <w:rsid w:val="00433874"/>
    <w:rsid w:val="00434A9A"/>
    <w:rsid w:val="004361CA"/>
    <w:rsid w:val="00442E12"/>
    <w:rsid w:val="00453970"/>
    <w:rsid w:val="00455533"/>
    <w:rsid w:val="00460A30"/>
    <w:rsid w:val="00463157"/>
    <w:rsid w:val="00464B86"/>
    <w:rsid w:val="00473FB6"/>
    <w:rsid w:val="00486944"/>
    <w:rsid w:val="00486D53"/>
    <w:rsid w:val="00492BD5"/>
    <w:rsid w:val="00495270"/>
    <w:rsid w:val="00495FE4"/>
    <w:rsid w:val="004A0BCB"/>
    <w:rsid w:val="004A6B3E"/>
    <w:rsid w:val="004A6D57"/>
    <w:rsid w:val="004B7C74"/>
    <w:rsid w:val="004D2072"/>
    <w:rsid w:val="004E213E"/>
    <w:rsid w:val="004E7F9F"/>
    <w:rsid w:val="004F4762"/>
    <w:rsid w:val="005013B3"/>
    <w:rsid w:val="0051272B"/>
    <w:rsid w:val="005233D3"/>
    <w:rsid w:val="005257C8"/>
    <w:rsid w:val="00526F38"/>
    <w:rsid w:val="00544A3A"/>
    <w:rsid w:val="00545758"/>
    <w:rsid w:val="00553712"/>
    <w:rsid w:val="00555084"/>
    <w:rsid w:val="00566A87"/>
    <w:rsid w:val="00571157"/>
    <w:rsid w:val="00575F57"/>
    <w:rsid w:val="0058528D"/>
    <w:rsid w:val="00590EBF"/>
    <w:rsid w:val="00595031"/>
    <w:rsid w:val="005A5343"/>
    <w:rsid w:val="005A6EF8"/>
    <w:rsid w:val="005B0437"/>
    <w:rsid w:val="005B0B81"/>
    <w:rsid w:val="005C198F"/>
    <w:rsid w:val="005C1F68"/>
    <w:rsid w:val="005C72A4"/>
    <w:rsid w:val="005D2D88"/>
    <w:rsid w:val="005D4F03"/>
    <w:rsid w:val="005D58AF"/>
    <w:rsid w:val="005D6299"/>
    <w:rsid w:val="005D66FC"/>
    <w:rsid w:val="005E0C53"/>
    <w:rsid w:val="005E3EC2"/>
    <w:rsid w:val="005F16BA"/>
    <w:rsid w:val="005F4BDA"/>
    <w:rsid w:val="006020B1"/>
    <w:rsid w:val="006163A1"/>
    <w:rsid w:val="006277CD"/>
    <w:rsid w:val="00636665"/>
    <w:rsid w:val="00646491"/>
    <w:rsid w:val="006465A4"/>
    <w:rsid w:val="0065462B"/>
    <w:rsid w:val="006601D4"/>
    <w:rsid w:val="0066186A"/>
    <w:rsid w:val="00663597"/>
    <w:rsid w:val="006636C3"/>
    <w:rsid w:val="00665935"/>
    <w:rsid w:val="006673B4"/>
    <w:rsid w:val="0067145A"/>
    <w:rsid w:val="006764DE"/>
    <w:rsid w:val="00677C53"/>
    <w:rsid w:val="00684C57"/>
    <w:rsid w:val="006865CF"/>
    <w:rsid w:val="006874D2"/>
    <w:rsid w:val="006C03DE"/>
    <w:rsid w:val="006C6C74"/>
    <w:rsid w:val="006D07ED"/>
    <w:rsid w:val="006D3BD7"/>
    <w:rsid w:val="006D7107"/>
    <w:rsid w:val="006D77EB"/>
    <w:rsid w:val="006E2AB3"/>
    <w:rsid w:val="006E5548"/>
    <w:rsid w:val="006F1217"/>
    <w:rsid w:val="00701F14"/>
    <w:rsid w:val="007034FA"/>
    <w:rsid w:val="00705215"/>
    <w:rsid w:val="007151DC"/>
    <w:rsid w:val="00715815"/>
    <w:rsid w:val="007249FD"/>
    <w:rsid w:val="0073265B"/>
    <w:rsid w:val="00735725"/>
    <w:rsid w:val="00753D43"/>
    <w:rsid w:val="00756722"/>
    <w:rsid w:val="007610EF"/>
    <w:rsid w:val="00763CC0"/>
    <w:rsid w:val="00766230"/>
    <w:rsid w:val="00777F42"/>
    <w:rsid w:val="00791738"/>
    <w:rsid w:val="007A4963"/>
    <w:rsid w:val="007C1822"/>
    <w:rsid w:val="007C4867"/>
    <w:rsid w:val="007D0F3C"/>
    <w:rsid w:val="007D1A91"/>
    <w:rsid w:val="007D26C9"/>
    <w:rsid w:val="007D2DFA"/>
    <w:rsid w:val="007D5551"/>
    <w:rsid w:val="007E33D6"/>
    <w:rsid w:val="007F73F4"/>
    <w:rsid w:val="00830783"/>
    <w:rsid w:val="0083159A"/>
    <w:rsid w:val="008437F6"/>
    <w:rsid w:val="0084457C"/>
    <w:rsid w:val="00845CD9"/>
    <w:rsid w:val="0084709B"/>
    <w:rsid w:val="00847298"/>
    <w:rsid w:val="00847B9B"/>
    <w:rsid w:val="00850E00"/>
    <w:rsid w:val="00853652"/>
    <w:rsid w:val="00862F1A"/>
    <w:rsid w:val="008737DB"/>
    <w:rsid w:val="00873902"/>
    <w:rsid w:val="00875BC4"/>
    <w:rsid w:val="00883F60"/>
    <w:rsid w:val="008A021B"/>
    <w:rsid w:val="008A10D4"/>
    <w:rsid w:val="008A7DA9"/>
    <w:rsid w:val="008B0C60"/>
    <w:rsid w:val="008B0EBB"/>
    <w:rsid w:val="008B1432"/>
    <w:rsid w:val="008B7B25"/>
    <w:rsid w:val="008C2AFA"/>
    <w:rsid w:val="008D0D4F"/>
    <w:rsid w:val="008D56E5"/>
    <w:rsid w:val="008D65AD"/>
    <w:rsid w:val="008E4341"/>
    <w:rsid w:val="008E758D"/>
    <w:rsid w:val="008F1A70"/>
    <w:rsid w:val="008F4E02"/>
    <w:rsid w:val="0090150E"/>
    <w:rsid w:val="00906418"/>
    <w:rsid w:val="009123DA"/>
    <w:rsid w:val="00914625"/>
    <w:rsid w:val="00915E18"/>
    <w:rsid w:val="00917750"/>
    <w:rsid w:val="00925695"/>
    <w:rsid w:val="009278FE"/>
    <w:rsid w:val="00930A51"/>
    <w:rsid w:val="00935994"/>
    <w:rsid w:val="00935D28"/>
    <w:rsid w:val="0094223A"/>
    <w:rsid w:val="00944EAC"/>
    <w:rsid w:val="00946F5C"/>
    <w:rsid w:val="00953C3C"/>
    <w:rsid w:val="0095596E"/>
    <w:rsid w:val="009604EB"/>
    <w:rsid w:val="00962E43"/>
    <w:rsid w:val="00965A9B"/>
    <w:rsid w:val="00980119"/>
    <w:rsid w:val="00984C2D"/>
    <w:rsid w:val="00987E0C"/>
    <w:rsid w:val="009926C6"/>
    <w:rsid w:val="009A01E5"/>
    <w:rsid w:val="009A0CAF"/>
    <w:rsid w:val="009B08D8"/>
    <w:rsid w:val="009B6E5E"/>
    <w:rsid w:val="009C0A29"/>
    <w:rsid w:val="009D3135"/>
    <w:rsid w:val="009E092A"/>
    <w:rsid w:val="009E1526"/>
    <w:rsid w:val="009E1EE1"/>
    <w:rsid w:val="009F4300"/>
    <w:rsid w:val="009F6DBE"/>
    <w:rsid w:val="00A0515F"/>
    <w:rsid w:val="00A072E1"/>
    <w:rsid w:val="00A131B1"/>
    <w:rsid w:val="00A16903"/>
    <w:rsid w:val="00A233CE"/>
    <w:rsid w:val="00A31EF6"/>
    <w:rsid w:val="00A4090B"/>
    <w:rsid w:val="00A479EB"/>
    <w:rsid w:val="00A533D3"/>
    <w:rsid w:val="00A56369"/>
    <w:rsid w:val="00A57748"/>
    <w:rsid w:val="00A625B0"/>
    <w:rsid w:val="00A67C91"/>
    <w:rsid w:val="00A768E0"/>
    <w:rsid w:val="00A87392"/>
    <w:rsid w:val="00AB3065"/>
    <w:rsid w:val="00AC28EF"/>
    <w:rsid w:val="00AC53FE"/>
    <w:rsid w:val="00AD0829"/>
    <w:rsid w:val="00AD0EC3"/>
    <w:rsid w:val="00AD1D25"/>
    <w:rsid w:val="00AD3642"/>
    <w:rsid w:val="00AD433B"/>
    <w:rsid w:val="00AD53DF"/>
    <w:rsid w:val="00AE039C"/>
    <w:rsid w:val="00AE7592"/>
    <w:rsid w:val="00AF6840"/>
    <w:rsid w:val="00B046EF"/>
    <w:rsid w:val="00B05D4C"/>
    <w:rsid w:val="00B1286B"/>
    <w:rsid w:val="00B12D6E"/>
    <w:rsid w:val="00B325EC"/>
    <w:rsid w:val="00B33E30"/>
    <w:rsid w:val="00B432AA"/>
    <w:rsid w:val="00B46E78"/>
    <w:rsid w:val="00B5086E"/>
    <w:rsid w:val="00B50BAC"/>
    <w:rsid w:val="00B624F1"/>
    <w:rsid w:val="00B663F0"/>
    <w:rsid w:val="00B82A04"/>
    <w:rsid w:val="00B857AC"/>
    <w:rsid w:val="00B85E01"/>
    <w:rsid w:val="00B86234"/>
    <w:rsid w:val="00B87290"/>
    <w:rsid w:val="00B90DA0"/>
    <w:rsid w:val="00B9524A"/>
    <w:rsid w:val="00BA2A49"/>
    <w:rsid w:val="00BA2C30"/>
    <w:rsid w:val="00BA6578"/>
    <w:rsid w:val="00BB1EA6"/>
    <w:rsid w:val="00BB4C8E"/>
    <w:rsid w:val="00BB6E38"/>
    <w:rsid w:val="00BC0504"/>
    <w:rsid w:val="00BC682E"/>
    <w:rsid w:val="00BD0D7F"/>
    <w:rsid w:val="00BD1CA3"/>
    <w:rsid w:val="00BD28FB"/>
    <w:rsid w:val="00BD4959"/>
    <w:rsid w:val="00BE3D17"/>
    <w:rsid w:val="00BF2C12"/>
    <w:rsid w:val="00BF4449"/>
    <w:rsid w:val="00BF771C"/>
    <w:rsid w:val="00C0520F"/>
    <w:rsid w:val="00C0647B"/>
    <w:rsid w:val="00C07C42"/>
    <w:rsid w:val="00C10E59"/>
    <w:rsid w:val="00C10F6A"/>
    <w:rsid w:val="00C125E9"/>
    <w:rsid w:val="00C15E12"/>
    <w:rsid w:val="00C2074E"/>
    <w:rsid w:val="00C43679"/>
    <w:rsid w:val="00C465D9"/>
    <w:rsid w:val="00C55384"/>
    <w:rsid w:val="00C578F0"/>
    <w:rsid w:val="00C57EC6"/>
    <w:rsid w:val="00C7064C"/>
    <w:rsid w:val="00C716E8"/>
    <w:rsid w:val="00C81F0D"/>
    <w:rsid w:val="00C85523"/>
    <w:rsid w:val="00CB263F"/>
    <w:rsid w:val="00CB64A6"/>
    <w:rsid w:val="00CB7953"/>
    <w:rsid w:val="00CC06BC"/>
    <w:rsid w:val="00CC0FA5"/>
    <w:rsid w:val="00CE0024"/>
    <w:rsid w:val="00CE0331"/>
    <w:rsid w:val="00CE0C47"/>
    <w:rsid w:val="00CE51E2"/>
    <w:rsid w:val="00CE7F1B"/>
    <w:rsid w:val="00CF3D5B"/>
    <w:rsid w:val="00D02B4A"/>
    <w:rsid w:val="00D071C2"/>
    <w:rsid w:val="00D075E1"/>
    <w:rsid w:val="00D27E27"/>
    <w:rsid w:val="00D300F1"/>
    <w:rsid w:val="00D340AD"/>
    <w:rsid w:val="00D54BF5"/>
    <w:rsid w:val="00D55780"/>
    <w:rsid w:val="00D570CE"/>
    <w:rsid w:val="00D5767B"/>
    <w:rsid w:val="00D57B29"/>
    <w:rsid w:val="00D656B8"/>
    <w:rsid w:val="00D700DC"/>
    <w:rsid w:val="00D73C56"/>
    <w:rsid w:val="00D81C7A"/>
    <w:rsid w:val="00D84755"/>
    <w:rsid w:val="00D920F8"/>
    <w:rsid w:val="00D92BE7"/>
    <w:rsid w:val="00D963E6"/>
    <w:rsid w:val="00DA6433"/>
    <w:rsid w:val="00DB5DFB"/>
    <w:rsid w:val="00DC0D1B"/>
    <w:rsid w:val="00DC398C"/>
    <w:rsid w:val="00DC6B7C"/>
    <w:rsid w:val="00DC792F"/>
    <w:rsid w:val="00DD2A38"/>
    <w:rsid w:val="00DE14E7"/>
    <w:rsid w:val="00DE4E17"/>
    <w:rsid w:val="00DE7178"/>
    <w:rsid w:val="00DF3D7E"/>
    <w:rsid w:val="00E13568"/>
    <w:rsid w:val="00E2059B"/>
    <w:rsid w:val="00E25294"/>
    <w:rsid w:val="00E2564A"/>
    <w:rsid w:val="00E27F54"/>
    <w:rsid w:val="00E31C4D"/>
    <w:rsid w:val="00E47430"/>
    <w:rsid w:val="00E52312"/>
    <w:rsid w:val="00E5787A"/>
    <w:rsid w:val="00E7377F"/>
    <w:rsid w:val="00E779CE"/>
    <w:rsid w:val="00E855B8"/>
    <w:rsid w:val="00E8733B"/>
    <w:rsid w:val="00E925E3"/>
    <w:rsid w:val="00E9514F"/>
    <w:rsid w:val="00E95F36"/>
    <w:rsid w:val="00E966E7"/>
    <w:rsid w:val="00E97DA8"/>
    <w:rsid w:val="00EA1B9C"/>
    <w:rsid w:val="00EA4826"/>
    <w:rsid w:val="00EA7191"/>
    <w:rsid w:val="00EB0EEB"/>
    <w:rsid w:val="00EC0B8F"/>
    <w:rsid w:val="00ED1493"/>
    <w:rsid w:val="00ED4A4C"/>
    <w:rsid w:val="00ED6125"/>
    <w:rsid w:val="00EE02AB"/>
    <w:rsid w:val="00EE6D21"/>
    <w:rsid w:val="00EF4E7B"/>
    <w:rsid w:val="00F04288"/>
    <w:rsid w:val="00F071CD"/>
    <w:rsid w:val="00F13C48"/>
    <w:rsid w:val="00F15F99"/>
    <w:rsid w:val="00F233B8"/>
    <w:rsid w:val="00F26B9B"/>
    <w:rsid w:val="00F32A11"/>
    <w:rsid w:val="00F342DC"/>
    <w:rsid w:val="00F3449D"/>
    <w:rsid w:val="00F47F05"/>
    <w:rsid w:val="00F51CFC"/>
    <w:rsid w:val="00F6517E"/>
    <w:rsid w:val="00F66129"/>
    <w:rsid w:val="00F66271"/>
    <w:rsid w:val="00F83A7B"/>
    <w:rsid w:val="00F85688"/>
    <w:rsid w:val="00F905E3"/>
    <w:rsid w:val="00FA009E"/>
    <w:rsid w:val="00FA374D"/>
    <w:rsid w:val="00FA6E26"/>
    <w:rsid w:val="00FB2AF0"/>
    <w:rsid w:val="00FC14B2"/>
    <w:rsid w:val="00FD23DB"/>
    <w:rsid w:val="00FD3009"/>
    <w:rsid w:val="00FE1B8F"/>
    <w:rsid w:val="00FF294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FA6D48"/>
  <w15:chartTrackingRefBased/>
  <w15:docId w15:val="{25F0F4ED-06D0-4B63-BAAB-A7AF7F19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DA0"/>
    <w:pPr>
      <w:spacing w:after="0" w:line="240" w:lineRule="auto"/>
    </w:pPr>
    <w:rPr>
      <w:rFonts w:ascii="Calibri" w:hAnsi="Calibri" w:cs="Times New Roman"/>
      <w:sz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B90DA0"/>
    <w:pPr>
      <w:ind w:left="720"/>
    </w:pPr>
  </w:style>
  <w:style w:type="paragraph" w:customStyle="1" w:styleId="punkt">
    <w:name w:val="punkt"/>
    <w:basedOn w:val="Normal"/>
    <w:rsid w:val="00B90DA0"/>
    <w:pPr>
      <w:spacing w:before="100" w:beforeAutospacing="1" w:after="100" w:afterAutospacing="1"/>
    </w:pPr>
    <w:rPr>
      <w:rFonts w:ascii="Tahoma" w:eastAsia="Times New Roman" w:hAnsi="Tahoma" w:cs="Tahoma"/>
      <w:color w:val="000000"/>
      <w:sz w:val="24"/>
      <w:szCs w:val="24"/>
      <w:lang w:eastAsia="da-DK"/>
    </w:rPr>
  </w:style>
  <w:style w:type="character" w:customStyle="1" w:styleId="kortnavn2">
    <w:name w:val="kortnavn2"/>
    <w:basedOn w:val="Standardskrifttypeiafsnit"/>
    <w:rsid w:val="00B90DA0"/>
    <w:rPr>
      <w:rFonts w:ascii="Tahoma" w:hAnsi="Tahoma" w:cs="Tahoma" w:hint="default"/>
      <w:color w:val="000000"/>
      <w:sz w:val="24"/>
      <w:szCs w:val="24"/>
      <w:shd w:val="clear" w:color="auto" w:fill="auto"/>
    </w:rPr>
  </w:style>
  <w:style w:type="character" w:styleId="Hyperlink">
    <w:name w:val="Hyperlink"/>
    <w:basedOn w:val="Standardskrifttypeiafsnit"/>
    <w:uiPriority w:val="99"/>
    <w:unhideWhenUsed/>
    <w:rsid w:val="00B90DA0"/>
    <w:rPr>
      <w:rFonts w:ascii="Tahoma" w:hAnsi="Tahoma" w:cs="Tahoma" w:hint="default"/>
      <w:color w:val="000000"/>
      <w:sz w:val="24"/>
      <w:szCs w:val="24"/>
      <w:u w:val="single"/>
      <w:shd w:val="clear" w:color="auto" w:fill="auto"/>
    </w:rPr>
  </w:style>
  <w:style w:type="paragraph" w:styleId="Fodnotetekst">
    <w:name w:val="footnote text"/>
    <w:basedOn w:val="Normal"/>
    <w:link w:val="FodnotetekstTegn"/>
    <w:uiPriority w:val="99"/>
    <w:semiHidden/>
    <w:unhideWhenUsed/>
    <w:rsid w:val="00B90DA0"/>
    <w:rPr>
      <w:sz w:val="20"/>
      <w:szCs w:val="20"/>
    </w:rPr>
  </w:style>
  <w:style w:type="character" w:customStyle="1" w:styleId="FodnotetekstTegn">
    <w:name w:val="Fodnotetekst Tegn"/>
    <w:basedOn w:val="Standardskrifttypeiafsnit"/>
    <w:link w:val="Fodnotetekst"/>
    <w:uiPriority w:val="99"/>
    <w:semiHidden/>
    <w:rsid w:val="00B90DA0"/>
    <w:rPr>
      <w:rFonts w:ascii="Calibri" w:hAnsi="Calibri" w:cs="Times New Roman"/>
      <w:szCs w:val="20"/>
    </w:rPr>
  </w:style>
  <w:style w:type="character" w:styleId="Fodnotehenvisning">
    <w:name w:val="footnote reference"/>
    <w:basedOn w:val="Standardskrifttypeiafsnit"/>
    <w:uiPriority w:val="99"/>
    <w:semiHidden/>
    <w:unhideWhenUsed/>
    <w:rsid w:val="00B90DA0"/>
    <w:rPr>
      <w:vertAlign w:val="superscript"/>
    </w:rPr>
  </w:style>
  <w:style w:type="character" w:styleId="Ulstomtale">
    <w:name w:val="Unresolved Mention"/>
    <w:basedOn w:val="Standardskrifttypeiafsnit"/>
    <w:uiPriority w:val="99"/>
    <w:semiHidden/>
    <w:unhideWhenUsed/>
    <w:rsid w:val="005D6299"/>
    <w:rPr>
      <w:color w:val="605E5C"/>
      <w:shd w:val="clear" w:color="auto" w:fill="E1DFDD"/>
    </w:rPr>
  </w:style>
  <w:style w:type="paragraph" w:styleId="Korrektur">
    <w:name w:val="Revision"/>
    <w:hidden/>
    <w:uiPriority w:val="99"/>
    <w:semiHidden/>
    <w:rsid w:val="005A5343"/>
    <w:pPr>
      <w:spacing w:after="0" w:line="240" w:lineRule="auto"/>
    </w:pPr>
    <w:rPr>
      <w:rFonts w:ascii="Calibri" w:hAnsi="Calibri" w:cs="Times New Roman"/>
      <w:sz w:val="22"/>
    </w:rPr>
  </w:style>
  <w:style w:type="character" w:styleId="Kommentarhenvisning">
    <w:name w:val="annotation reference"/>
    <w:basedOn w:val="Standardskrifttypeiafsnit"/>
    <w:uiPriority w:val="99"/>
    <w:semiHidden/>
    <w:unhideWhenUsed/>
    <w:rsid w:val="00297CBA"/>
    <w:rPr>
      <w:sz w:val="16"/>
      <w:szCs w:val="16"/>
    </w:rPr>
  </w:style>
  <w:style w:type="paragraph" w:styleId="Kommentartekst">
    <w:name w:val="annotation text"/>
    <w:basedOn w:val="Normal"/>
    <w:link w:val="KommentartekstTegn"/>
    <w:uiPriority w:val="99"/>
    <w:unhideWhenUsed/>
    <w:rsid w:val="00297CBA"/>
    <w:rPr>
      <w:sz w:val="20"/>
      <w:szCs w:val="20"/>
    </w:rPr>
  </w:style>
  <w:style w:type="character" w:customStyle="1" w:styleId="KommentartekstTegn">
    <w:name w:val="Kommentartekst Tegn"/>
    <w:basedOn w:val="Standardskrifttypeiafsnit"/>
    <w:link w:val="Kommentartekst"/>
    <w:uiPriority w:val="99"/>
    <w:rsid w:val="00297CBA"/>
    <w:rPr>
      <w:rFonts w:ascii="Calibri" w:hAnsi="Calibri" w:cs="Times New Roman"/>
      <w:szCs w:val="20"/>
    </w:rPr>
  </w:style>
  <w:style w:type="paragraph" w:styleId="Kommentaremne">
    <w:name w:val="annotation subject"/>
    <w:basedOn w:val="Kommentartekst"/>
    <w:next w:val="Kommentartekst"/>
    <w:link w:val="KommentaremneTegn"/>
    <w:uiPriority w:val="99"/>
    <w:semiHidden/>
    <w:unhideWhenUsed/>
    <w:rsid w:val="00297CBA"/>
    <w:rPr>
      <w:b/>
      <w:bCs/>
    </w:rPr>
  </w:style>
  <w:style w:type="character" w:customStyle="1" w:styleId="KommentaremneTegn">
    <w:name w:val="Kommentaremne Tegn"/>
    <w:basedOn w:val="KommentartekstTegn"/>
    <w:link w:val="Kommentaremne"/>
    <w:uiPriority w:val="99"/>
    <w:semiHidden/>
    <w:rsid w:val="00297CBA"/>
    <w:rPr>
      <w:rFonts w:ascii="Calibri" w:hAnsi="Calibri" w:cs="Times New Roman"/>
      <w:b/>
      <w:bCs/>
      <w:szCs w:val="20"/>
    </w:rPr>
  </w:style>
  <w:style w:type="paragraph" w:styleId="Sidehoved">
    <w:name w:val="header"/>
    <w:basedOn w:val="Normal"/>
    <w:link w:val="SidehovedTegn"/>
    <w:uiPriority w:val="99"/>
    <w:unhideWhenUsed/>
    <w:rsid w:val="00777F42"/>
    <w:pPr>
      <w:tabs>
        <w:tab w:val="center" w:pos="4819"/>
        <w:tab w:val="right" w:pos="9638"/>
      </w:tabs>
    </w:pPr>
  </w:style>
  <w:style w:type="character" w:customStyle="1" w:styleId="SidehovedTegn">
    <w:name w:val="Sidehoved Tegn"/>
    <w:basedOn w:val="Standardskrifttypeiafsnit"/>
    <w:link w:val="Sidehoved"/>
    <w:uiPriority w:val="99"/>
    <w:rsid w:val="00777F42"/>
    <w:rPr>
      <w:rFonts w:ascii="Calibri" w:hAnsi="Calibri" w:cs="Times New Roman"/>
      <w:sz w:val="22"/>
    </w:rPr>
  </w:style>
  <w:style w:type="paragraph" w:styleId="Sidefod">
    <w:name w:val="footer"/>
    <w:basedOn w:val="Normal"/>
    <w:link w:val="SidefodTegn"/>
    <w:uiPriority w:val="99"/>
    <w:unhideWhenUsed/>
    <w:rsid w:val="00777F42"/>
    <w:pPr>
      <w:tabs>
        <w:tab w:val="center" w:pos="4819"/>
        <w:tab w:val="right" w:pos="9638"/>
      </w:tabs>
    </w:pPr>
  </w:style>
  <w:style w:type="character" w:customStyle="1" w:styleId="SidefodTegn">
    <w:name w:val="Sidefod Tegn"/>
    <w:basedOn w:val="Standardskrifttypeiafsnit"/>
    <w:link w:val="Sidefod"/>
    <w:uiPriority w:val="99"/>
    <w:rsid w:val="00777F42"/>
    <w:rPr>
      <w:rFonts w:ascii="Calibri" w:hAnsi="Calibri" w:cs="Times New Roman"/>
      <w:sz w:val="22"/>
    </w:rPr>
  </w:style>
  <w:style w:type="table" w:styleId="Tabel-Gitter">
    <w:name w:val="Table Grid"/>
    <w:basedOn w:val="Tabel-Normal"/>
    <w:uiPriority w:val="39"/>
    <w:rsid w:val="00300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261661">
      <w:bodyDiv w:val="1"/>
      <w:marLeft w:val="0"/>
      <w:marRight w:val="0"/>
      <w:marTop w:val="0"/>
      <w:marBottom w:val="0"/>
      <w:divBdr>
        <w:top w:val="none" w:sz="0" w:space="0" w:color="auto"/>
        <w:left w:val="none" w:sz="0" w:space="0" w:color="auto"/>
        <w:bottom w:val="none" w:sz="0" w:space="0" w:color="auto"/>
        <w:right w:val="none" w:sz="0" w:space="0" w:color="auto"/>
      </w:divBdr>
    </w:div>
    <w:div w:id="1420566047">
      <w:bodyDiv w:val="1"/>
      <w:marLeft w:val="0"/>
      <w:marRight w:val="0"/>
      <w:marTop w:val="0"/>
      <w:marBottom w:val="0"/>
      <w:divBdr>
        <w:top w:val="none" w:sz="0" w:space="0" w:color="auto"/>
        <w:left w:val="none" w:sz="0" w:space="0" w:color="auto"/>
        <w:bottom w:val="none" w:sz="0" w:space="0" w:color="auto"/>
        <w:right w:val="none" w:sz="0" w:space="0" w:color="auto"/>
      </w:divBdr>
      <w:divsChild>
        <w:div w:id="423569773">
          <w:marLeft w:val="0"/>
          <w:marRight w:val="0"/>
          <w:marTop w:val="240"/>
          <w:marBottom w:val="0"/>
          <w:divBdr>
            <w:top w:val="none" w:sz="0" w:space="0" w:color="auto"/>
            <w:left w:val="none" w:sz="0" w:space="0" w:color="auto"/>
            <w:bottom w:val="none" w:sz="0" w:space="0" w:color="auto"/>
            <w:right w:val="none" w:sz="0" w:space="0" w:color="auto"/>
          </w:divBdr>
        </w:div>
        <w:div w:id="1116482827">
          <w:marLeft w:val="0"/>
          <w:marRight w:val="0"/>
          <w:marTop w:val="240"/>
          <w:marBottom w:val="0"/>
          <w:divBdr>
            <w:top w:val="none" w:sz="0" w:space="0" w:color="auto"/>
            <w:left w:val="none" w:sz="0" w:space="0" w:color="auto"/>
            <w:bottom w:val="none" w:sz="0" w:space="0" w:color="auto"/>
            <w:right w:val="none" w:sz="0" w:space="0" w:color="auto"/>
          </w:divBdr>
        </w:div>
        <w:div w:id="63264010">
          <w:marLeft w:val="0"/>
          <w:marRight w:val="0"/>
          <w:marTop w:val="240"/>
          <w:marBottom w:val="0"/>
          <w:divBdr>
            <w:top w:val="none" w:sz="0" w:space="0" w:color="auto"/>
            <w:left w:val="none" w:sz="0" w:space="0" w:color="auto"/>
            <w:bottom w:val="none" w:sz="0" w:space="0" w:color="auto"/>
            <w:right w:val="none" w:sz="0" w:space="0" w:color="auto"/>
          </w:divBdr>
        </w:div>
        <w:div w:id="178853107">
          <w:marLeft w:val="0"/>
          <w:marRight w:val="0"/>
          <w:marTop w:val="240"/>
          <w:marBottom w:val="0"/>
          <w:divBdr>
            <w:top w:val="none" w:sz="0" w:space="0" w:color="auto"/>
            <w:left w:val="none" w:sz="0" w:space="0" w:color="auto"/>
            <w:bottom w:val="none" w:sz="0" w:space="0" w:color="auto"/>
            <w:right w:val="none" w:sz="0" w:space="0" w:color="auto"/>
          </w:divBdr>
        </w:div>
        <w:div w:id="872571835">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479BD6972B814E94F7E90F458FCD60" ma:contentTypeVersion="1" ma:contentTypeDescription="Opret et nyt dokument." ma:contentTypeScope="" ma:versionID="37e2a85fe995599010325db41fcaead2">
  <xsd:schema xmlns:xsd="http://www.w3.org/2001/XMLSchema" xmlns:xs="http://www.w3.org/2001/XMLSchema" xmlns:p="http://schemas.microsoft.com/office/2006/metadata/properties" xmlns:ns1="http://schemas.microsoft.com/sharepoint/v3" targetNamespace="http://schemas.microsoft.com/office/2006/metadata/properties" ma:root="true" ma:fieldsID="2c21ede9bd8455c41f61b3c474074c1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tartdato for planlægning" ma:description="Startdato for planlægning er en webstedskolonne, der blev oprettet vha. publiceringsfunktionen. Den bruges til at angive den dato og det klokkeslæt, hvor denne side først vil være synlig for besøgende på webstedet." ma:hidden="true" ma:internalName="PublishingStartDate">
      <xsd:simpleType>
        <xsd:restriction base="dms:Unknown"/>
      </xsd:simpleType>
    </xsd:element>
    <xsd:element name="PublishingExpirationDate" ma:index="9" nillable="true" ma:displayName="Slutdato for planlægning" ma:description="Slutdato for planlægning er en webstedskolonne, der blev oprettet vha. publiceringsfunktionen. Den bruges til at angive den dato og det klokkeslæt, hvor denne side ikke længere vil være synlig for besøgende på webstedet."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9A1CA-E1A1-42BE-8534-5FF31C490943}">
  <ds:schemaRefs>
    <ds:schemaRef ds:uri="http://schemas.microsoft.com/sharepoint/v3/contenttype/forms"/>
  </ds:schemaRefs>
</ds:datastoreItem>
</file>

<file path=customXml/itemProps2.xml><?xml version="1.0" encoding="utf-8"?>
<ds:datastoreItem xmlns:ds="http://schemas.openxmlformats.org/officeDocument/2006/customXml" ds:itemID="{248DB90C-D31A-4A7E-8596-095DB900D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5F158A-DDCE-409A-BD89-F8E02CE13BCA}">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3E147E8-3C22-47E9-88B5-A96A1AE5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3842</Words>
  <Characters>23939</Characters>
  <Application>Microsoft Office Word</Application>
  <DocSecurity>0</DocSecurity>
  <Lines>664</Lines>
  <Paragraphs>365</Paragraphs>
  <ScaleCrop>false</ScaleCrop>
  <HeadingPairs>
    <vt:vector size="2" baseType="variant">
      <vt:variant>
        <vt:lpstr>Titel</vt:lpstr>
      </vt:variant>
      <vt:variant>
        <vt:i4>1</vt:i4>
      </vt:variant>
    </vt:vector>
  </HeadingPairs>
  <TitlesOfParts>
    <vt:vector size="1" baseType="lpstr">
      <vt:lpstr/>
    </vt:vector>
  </TitlesOfParts>
  <Company>Trafik-, Bygge- og Boligstyrelsen</Company>
  <LinksUpToDate>false</LinksUpToDate>
  <CharactersWithSpaces>27416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Djernes</dc:creator>
  <cp:keywords/>
  <dc:description/>
  <cp:lastModifiedBy>Camilla Djernes</cp:lastModifiedBy>
  <cp:revision>2</cp:revision>
  <cp:lastPrinted>2024-09-18T08:23:00Z</cp:lastPrinted>
  <dcterms:created xsi:type="dcterms:W3CDTF">2024-09-20T08:03:00Z</dcterms:created>
  <dcterms:modified xsi:type="dcterms:W3CDTF">2024-09-20T08:03:00Z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0x0101009D479BD6972B814E94F7E90F458FCD60</vt:lpwstr>
  </property>
</Properties>
</file>