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4ACF2" w14:textId="6CD64AEB" w:rsidR="00DE60B1" w:rsidRPr="0078371A" w:rsidRDefault="00DE60B1" w:rsidP="00DE60B1">
      <w:pPr>
        <w:jc w:val="center"/>
        <w:rPr>
          <w:rFonts w:ascii="Times New Roman" w:hAnsi="Times New Roman"/>
          <w:b/>
          <w:bCs/>
          <w:sz w:val="28"/>
        </w:rPr>
      </w:pPr>
      <w:r>
        <w:rPr>
          <w:rFonts w:ascii="Times New Roman" w:hAnsi="Times New Roman"/>
          <w:b/>
          <w:bCs/>
          <w:sz w:val="28"/>
        </w:rPr>
        <w:t>Bekendtgørelse om ændring af b</w:t>
      </w:r>
      <w:r w:rsidRPr="0078371A">
        <w:rPr>
          <w:rFonts w:ascii="Times New Roman" w:hAnsi="Times New Roman"/>
          <w:b/>
          <w:bCs/>
          <w:sz w:val="28"/>
        </w:rPr>
        <w:t>ekendtgørelse for Færøerne om regler og procedurer for operation af ubemandede luftfartøjer</w:t>
      </w:r>
    </w:p>
    <w:p w14:paraId="0CCE4357" w14:textId="77777777" w:rsidR="003D7321" w:rsidRDefault="003D7321"/>
    <w:p w14:paraId="0814C00E" w14:textId="792E4A29" w:rsidR="00DE60B1" w:rsidRPr="00DE60B1" w:rsidRDefault="00DE60B1" w:rsidP="00DE60B1">
      <w:pPr>
        <w:jc w:val="center"/>
        <w:rPr>
          <w:rFonts w:ascii="Times New Roman" w:hAnsi="Times New Roman"/>
          <w:b/>
          <w:bCs/>
          <w:sz w:val="24"/>
        </w:rPr>
      </w:pPr>
      <w:r>
        <w:rPr>
          <w:rFonts w:ascii="Times New Roman" w:hAnsi="Times New Roman"/>
          <w:b/>
          <w:bCs/>
          <w:sz w:val="24"/>
        </w:rPr>
        <w:t>§ 1</w:t>
      </w:r>
    </w:p>
    <w:p w14:paraId="65BBF6E1" w14:textId="4E68E83F" w:rsidR="00DE60B1" w:rsidRDefault="00DE60B1" w:rsidP="00DE60B1">
      <w:pPr>
        <w:rPr>
          <w:rFonts w:ascii="Times New Roman" w:hAnsi="Times New Roman"/>
          <w:sz w:val="24"/>
        </w:rPr>
      </w:pPr>
      <w:r>
        <w:rPr>
          <w:rFonts w:ascii="Times New Roman" w:hAnsi="Times New Roman"/>
          <w:sz w:val="24"/>
        </w:rPr>
        <w:t>I bekendtgørelse nr. 113 af 31. januar 2024 for Færøerne om regler og procedurer for operation af ubemandede luftfartøjer foretages følgende ændringer:</w:t>
      </w:r>
    </w:p>
    <w:p w14:paraId="76FAF20C" w14:textId="77777777" w:rsidR="00DE60B1" w:rsidRDefault="00DE60B1" w:rsidP="00DE60B1">
      <w:pPr>
        <w:rPr>
          <w:rFonts w:ascii="Times New Roman" w:hAnsi="Times New Roman"/>
          <w:sz w:val="24"/>
        </w:rPr>
      </w:pPr>
    </w:p>
    <w:p w14:paraId="1424AE2C" w14:textId="0F74F07E" w:rsidR="00DE60B1" w:rsidRPr="00DE60B1" w:rsidRDefault="00DE60B1" w:rsidP="00DE60B1">
      <w:pPr>
        <w:rPr>
          <w:rFonts w:ascii="Times New Roman" w:hAnsi="Times New Roman" w:cs="Times New Roman"/>
          <w:sz w:val="24"/>
        </w:rPr>
      </w:pPr>
      <w:r w:rsidRPr="00E85511">
        <w:rPr>
          <w:rFonts w:ascii="Times New Roman" w:hAnsi="Times New Roman"/>
          <w:b/>
          <w:bCs/>
          <w:sz w:val="24"/>
        </w:rPr>
        <w:t>1.</w:t>
      </w:r>
      <w:r>
        <w:rPr>
          <w:rFonts w:ascii="Times New Roman" w:hAnsi="Times New Roman"/>
          <w:sz w:val="24"/>
        </w:rPr>
        <w:t xml:space="preserve"> I </w:t>
      </w:r>
      <w:r>
        <w:rPr>
          <w:rFonts w:ascii="Times New Roman" w:hAnsi="Times New Roman"/>
          <w:i/>
          <w:iCs/>
          <w:sz w:val="24"/>
        </w:rPr>
        <w:t>Indledningen</w:t>
      </w:r>
      <w:r>
        <w:rPr>
          <w:rFonts w:ascii="Times New Roman" w:hAnsi="Times New Roman"/>
          <w:sz w:val="24"/>
        </w:rPr>
        <w:t xml:space="preserve"> ændres:</w:t>
      </w:r>
      <w:r w:rsidRPr="00E85511">
        <w:rPr>
          <w:rFonts w:ascii="Times New Roman" w:hAnsi="Times New Roman"/>
          <w:sz w:val="24"/>
        </w:rPr>
        <w:t xml:space="preserve"> </w:t>
      </w:r>
      <w:r>
        <w:rPr>
          <w:rFonts w:ascii="Times New Roman" w:hAnsi="Times New Roman" w:cs="Times New Roman"/>
          <w:sz w:val="24"/>
        </w:rPr>
        <w:t>»</w:t>
      </w:r>
      <w:r w:rsidR="00E90835">
        <w:rPr>
          <w:rFonts w:ascii="Times New Roman" w:hAnsi="Times New Roman" w:cs="Times New Roman"/>
          <w:sz w:val="24"/>
        </w:rPr>
        <w:t>anordningsbekendtgørelse nr. 1171 af 6. september 2023, som ændret ved anordning nr. 1576 af 11. december 2023</w:t>
      </w:r>
      <w:r>
        <w:rPr>
          <w:rFonts w:ascii="Times New Roman" w:hAnsi="Times New Roman" w:cs="Times New Roman"/>
          <w:sz w:val="24"/>
        </w:rPr>
        <w:t>« til »</w:t>
      </w:r>
      <w:r w:rsidR="00E90835">
        <w:rPr>
          <w:rFonts w:ascii="Times New Roman" w:hAnsi="Times New Roman" w:cs="Times New Roman"/>
          <w:sz w:val="24"/>
        </w:rPr>
        <w:t>anordningsbekendtgørelse nr. 141 af 6. februar</w:t>
      </w:r>
      <w:r>
        <w:rPr>
          <w:rFonts w:ascii="Times New Roman" w:hAnsi="Times New Roman" w:cs="Times New Roman"/>
          <w:sz w:val="24"/>
        </w:rPr>
        <w:t xml:space="preserve"> 2024«</w:t>
      </w:r>
    </w:p>
    <w:p w14:paraId="03372834" w14:textId="77777777" w:rsidR="00DE60B1" w:rsidRPr="00DE60B1" w:rsidRDefault="00DE60B1">
      <w:pPr>
        <w:rPr>
          <w:rFonts w:ascii="Times New Roman" w:hAnsi="Times New Roman"/>
          <w:sz w:val="24"/>
        </w:rPr>
      </w:pPr>
    </w:p>
    <w:p w14:paraId="15C4E2DA" w14:textId="4AA0A405" w:rsidR="00DE60B1" w:rsidRDefault="00DE60B1">
      <w:pPr>
        <w:rPr>
          <w:rFonts w:ascii="Times New Roman" w:hAnsi="Times New Roman"/>
          <w:sz w:val="24"/>
        </w:rPr>
      </w:pPr>
      <w:r w:rsidRPr="00DE60B1">
        <w:rPr>
          <w:rFonts w:ascii="Times New Roman" w:hAnsi="Times New Roman"/>
          <w:b/>
          <w:bCs/>
          <w:sz w:val="24"/>
        </w:rPr>
        <w:t>2.</w:t>
      </w:r>
      <w:r w:rsidRPr="00DE60B1">
        <w:rPr>
          <w:rFonts w:ascii="Times New Roman" w:hAnsi="Times New Roman"/>
          <w:sz w:val="24"/>
        </w:rPr>
        <w:t xml:space="preserve"> Efter § </w:t>
      </w:r>
      <w:r w:rsidR="005C7DDF">
        <w:rPr>
          <w:rFonts w:ascii="Times New Roman" w:hAnsi="Times New Roman"/>
          <w:sz w:val="24"/>
        </w:rPr>
        <w:t>2</w:t>
      </w:r>
      <w:r w:rsidRPr="00DE60B1">
        <w:rPr>
          <w:rFonts w:ascii="Times New Roman" w:hAnsi="Times New Roman"/>
          <w:sz w:val="24"/>
        </w:rPr>
        <w:t xml:space="preserve"> indsættes</w:t>
      </w:r>
      <w:r w:rsidR="00CC7AE3">
        <w:rPr>
          <w:rFonts w:ascii="Times New Roman" w:hAnsi="Times New Roman"/>
          <w:sz w:val="24"/>
        </w:rPr>
        <w:t xml:space="preserve"> i </w:t>
      </w:r>
      <w:r w:rsidR="00CC7AE3">
        <w:rPr>
          <w:rFonts w:ascii="Times New Roman" w:hAnsi="Times New Roman"/>
          <w:i/>
          <w:iCs/>
          <w:sz w:val="24"/>
        </w:rPr>
        <w:t>kapitel 2</w:t>
      </w:r>
      <w:r w:rsidRPr="00DE60B1">
        <w:rPr>
          <w:rFonts w:ascii="Times New Roman" w:hAnsi="Times New Roman"/>
          <w:sz w:val="24"/>
        </w:rPr>
        <w:t>:</w:t>
      </w:r>
    </w:p>
    <w:p w14:paraId="17749DFB" w14:textId="104195F3" w:rsidR="00DE60B1" w:rsidRPr="00A93A9A" w:rsidRDefault="00DE60B1" w:rsidP="00DE60B1">
      <w:pPr>
        <w:jc w:val="center"/>
        <w:rPr>
          <w:rFonts w:ascii="Times New Roman" w:hAnsi="Times New Roman"/>
          <w:i/>
          <w:iCs/>
          <w:sz w:val="24"/>
        </w:rPr>
      </w:pPr>
      <w:r>
        <w:rPr>
          <w:rFonts w:ascii="Times New Roman" w:hAnsi="Times New Roman" w:cs="Times New Roman"/>
          <w:sz w:val="24"/>
        </w:rPr>
        <w:t>»</w:t>
      </w:r>
      <w:r>
        <w:rPr>
          <w:rFonts w:ascii="Times New Roman" w:hAnsi="Times New Roman"/>
          <w:i/>
          <w:iCs/>
          <w:sz w:val="24"/>
        </w:rPr>
        <w:t xml:space="preserve">Krav til droner, der anvendes i den åbne kategori og i </w:t>
      </w:r>
      <w:r w:rsidR="0020734A">
        <w:rPr>
          <w:rFonts w:ascii="Times New Roman" w:hAnsi="Times New Roman"/>
          <w:i/>
          <w:iCs/>
          <w:sz w:val="24"/>
        </w:rPr>
        <w:t xml:space="preserve">den specifikke kategori i standardscenarie </w:t>
      </w:r>
      <w:r>
        <w:rPr>
          <w:rFonts w:ascii="Times New Roman" w:hAnsi="Times New Roman"/>
          <w:i/>
          <w:iCs/>
          <w:sz w:val="24"/>
        </w:rPr>
        <w:t xml:space="preserve">STS-01 </w:t>
      </w:r>
      <w:r w:rsidR="0020734A">
        <w:rPr>
          <w:rFonts w:ascii="Times New Roman" w:hAnsi="Times New Roman"/>
          <w:i/>
          <w:iCs/>
          <w:sz w:val="24"/>
        </w:rPr>
        <w:t>eller</w:t>
      </w:r>
      <w:r>
        <w:rPr>
          <w:rFonts w:ascii="Times New Roman" w:hAnsi="Times New Roman"/>
          <w:i/>
          <w:iCs/>
          <w:sz w:val="24"/>
        </w:rPr>
        <w:t xml:space="preserve"> STS-02</w:t>
      </w:r>
    </w:p>
    <w:p w14:paraId="6FDD553C" w14:textId="57DB0FA5" w:rsidR="00DE60B1" w:rsidRDefault="00DE60B1" w:rsidP="00DE60B1">
      <w:pPr>
        <w:rPr>
          <w:rFonts w:ascii="Times New Roman" w:hAnsi="Times New Roman"/>
          <w:sz w:val="24"/>
        </w:rPr>
      </w:pPr>
      <w:bookmarkStart w:id="0" w:name="_Hlk168056457"/>
      <w:r>
        <w:rPr>
          <w:rFonts w:ascii="Times New Roman" w:hAnsi="Times New Roman"/>
          <w:b/>
          <w:bCs/>
          <w:sz w:val="24"/>
        </w:rPr>
        <w:t xml:space="preserve">§ </w:t>
      </w:r>
      <w:r w:rsidR="00975B81">
        <w:rPr>
          <w:rFonts w:ascii="Times New Roman" w:hAnsi="Times New Roman"/>
          <w:b/>
          <w:bCs/>
          <w:sz w:val="24"/>
        </w:rPr>
        <w:t>2</w:t>
      </w:r>
      <w:r>
        <w:rPr>
          <w:rFonts w:ascii="Times New Roman" w:hAnsi="Times New Roman"/>
          <w:b/>
          <w:bCs/>
          <w:sz w:val="24"/>
        </w:rPr>
        <w:t xml:space="preserve"> a.</w:t>
      </w:r>
      <w:r>
        <w:rPr>
          <w:rFonts w:ascii="Times New Roman" w:hAnsi="Times New Roman"/>
          <w:sz w:val="24"/>
        </w:rPr>
        <w:t xml:space="preserve"> En drone, som </w:t>
      </w:r>
      <w:r w:rsidR="009B1610">
        <w:rPr>
          <w:rFonts w:ascii="Times New Roman" w:hAnsi="Times New Roman"/>
          <w:sz w:val="24"/>
        </w:rPr>
        <w:t xml:space="preserve">skal </w:t>
      </w:r>
      <w:r>
        <w:rPr>
          <w:rFonts w:ascii="Times New Roman" w:hAnsi="Times New Roman"/>
          <w:sz w:val="24"/>
        </w:rPr>
        <w:t>flyve</w:t>
      </w:r>
      <w:r w:rsidR="009B1610">
        <w:rPr>
          <w:rFonts w:ascii="Times New Roman" w:hAnsi="Times New Roman"/>
          <w:sz w:val="24"/>
        </w:rPr>
        <w:t>s</w:t>
      </w:r>
      <w:r>
        <w:rPr>
          <w:rFonts w:ascii="Times New Roman" w:hAnsi="Times New Roman"/>
          <w:sz w:val="24"/>
        </w:rPr>
        <w:t xml:space="preserve"> i den åbne kategori, </w:t>
      </w:r>
      <w:r w:rsidR="00AD7D64">
        <w:rPr>
          <w:rFonts w:ascii="Times New Roman" w:hAnsi="Times New Roman"/>
          <w:sz w:val="24"/>
        </w:rPr>
        <w:t>skal være påført et C-mærke i kategori C0-C4</w:t>
      </w:r>
      <w:r>
        <w:rPr>
          <w:rFonts w:ascii="Times New Roman" w:hAnsi="Times New Roman"/>
          <w:sz w:val="24"/>
        </w:rPr>
        <w:t>.</w:t>
      </w:r>
    </w:p>
    <w:p w14:paraId="048F77DA" w14:textId="1A869CD1" w:rsidR="00DC49F7" w:rsidRDefault="00DE60B1" w:rsidP="009B1610">
      <w:pPr>
        <w:rPr>
          <w:rFonts w:ascii="Times New Roman" w:hAnsi="Times New Roman"/>
          <w:sz w:val="24"/>
        </w:rPr>
      </w:pPr>
      <w:r>
        <w:rPr>
          <w:rFonts w:ascii="Times New Roman" w:hAnsi="Times New Roman"/>
          <w:sz w:val="24"/>
        </w:rPr>
        <w:t xml:space="preserve">  </w:t>
      </w:r>
      <w:r>
        <w:rPr>
          <w:rFonts w:ascii="Times New Roman" w:hAnsi="Times New Roman"/>
          <w:i/>
          <w:iCs/>
          <w:sz w:val="24"/>
        </w:rPr>
        <w:t>Stk. 2.</w:t>
      </w:r>
      <w:r>
        <w:rPr>
          <w:rFonts w:ascii="Times New Roman" w:hAnsi="Times New Roman"/>
          <w:sz w:val="24"/>
        </w:rPr>
        <w:t xml:space="preserve"> En drone, der skal flyves </w:t>
      </w:r>
      <w:r w:rsidR="009B1610">
        <w:rPr>
          <w:rFonts w:ascii="Times New Roman" w:hAnsi="Times New Roman"/>
          <w:sz w:val="24"/>
        </w:rPr>
        <w:t xml:space="preserve">i den specifikke kategori </w:t>
      </w:r>
      <w:r>
        <w:rPr>
          <w:rFonts w:ascii="Times New Roman" w:hAnsi="Times New Roman"/>
          <w:sz w:val="24"/>
        </w:rPr>
        <w:t>i henhold til STS-01, jf. bilag</w:t>
      </w:r>
      <w:r w:rsidR="0022456A">
        <w:rPr>
          <w:rFonts w:ascii="Times New Roman" w:hAnsi="Times New Roman"/>
          <w:sz w:val="24"/>
        </w:rPr>
        <w:t xml:space="preserve"> 1</w:t>
      </w:r>
      <w:r>
        <w:rPr>
          <w:rFonts w:ascii="Times New Roman" w:hAnsi="Times New Roman"/>
          <w:sz w:val="24"/>
        </w:rPr>
        <w:t>, tillæg 1,</w:t>
      </w:r>
      <w:r w:rsidR="009900EF">
        <w:rPr>
          <w:rFonts w:ascii="Times New Roman" w:hAnsi="Times New Roman"/>
          <w:sz w:val="24"/>
        </w:rPr>
        <w:t xml:space="preserve"> kapitel I,</w:t>
      </w:r>
      <w:r>
        <w:rPr>
          <w:rFonts w:ascii="Times New Roman" w:hAnsi="Times New Roman"/>
          <w:sz w:val="24"/>
        </w:rPr>
        <w:t xml:space="preserve"> skal have et C5-mærke, og en drone, der skal flyves i henhold til STS-02, skal have et C6-mærke, jf. bilag</w:t>
      </w:r>
      <w:r w:rsidR="0022456A">
        <w:rPr>
          <w:rFonts w:ascii="Times New Roman" w:hAnsi="Times New Roman"/>
          <w:sz w:val="24"/>
        </w:rPr>
        <w:t xml:space="preserve"> 1</w:t>
      </w:r>
      <w:r>
        <w:rPr>
          <w:rFonts w:ascii="Times New Roman" w:hAnsi="Times New Roman"/>
          <w:sz w:val="24"/>
        </w:rPr>
        <w:t xml:space="preserve">, tillæg </w:t>
      </w:r>
      <w:r w:rsidR="009900EF">
        <w:rPr>
          <w:rFonts w:ascii="Times New Roman" w:hAnsi="Times New Roman"/>
          <w:sz w:val="24"/>
        </w:rPr>
        <w:t>1, kapitel II</w:t>
      </w:r>
      <w:r>
        <w:rPr>
          <w:rFonts w:ascii="Times New Roman" w:hAnsi="Times New Roman"/>
          <w:sz w:val="24"/>
        </w:rPr>
        <w:t>.</w:t>
      </w:r>
    </w:p>
    <w:p w14:paraId="3B8A336A" w14:textId="744D7595" w:rsidR="00DE60B1" w:rsidRDefault="00DC49F7">
      <w:pPr>
        <w:rPr>
          <w:rFonts w:ascii="Times New Roman" w:hAnsi="Times New Roman" w:cs="Times New Roman"/>
          <w:sz w:val="24"/>
          <w:szCs w:val="24"/>
        </w:rPr>
      </w:pPr>
      <w:r>
        <w:rPr>
          <w:rFonts w:ascii="Times New Roman" w:hAnsi="Times New Roman"/>
          <w:sz w:val="24"/>
        </w:rPr>
        <w:t xml:space="preserve">  </w:t>
      </w:r>
      <w:r>
        <w:rPr>
          <w:rFonts w:ascii="Times New Roman" w:hAnsi="Times New Roman"/>
          <w:i/>
          <w:iCs/>
          <w:sz w:val="24"/>
        </w:rPr>
        <w:t xml:space="preserve">Stk. </w:t>
      </w:r>
      <w:r w:rsidR="009B1610">
        <w:rPr>
          <w:rFonts w:ascii="Times New Roman" w:hAnsi="Times New Roman"/>
          <w:i/>
          <w:iCs/>
          <w:sz w:val="24"/>
        </w:rPr>
        <w:t>3</w:t>
      </w:r>
      <w:r>
        <w:rPr>
          <w:rFonts w:ascii="Times New Roman" w:hAnsi="Times New Roman"/>
          <w:i/>
          <w:iCs/>
          <w:sz w:val="24"/>
        </w:rPr>
        <w:t>.</w:t>
      </w:r>
      <w:r>
        <w:rPr>
          <w:rFonts w:ascii="Times New Roman" w:hAnsi="Times New Roman"/>
          <w:sz w:val="24"/>
        </w:rPr>
        <w:t xml:space="preserve"> </w:t>
      </w:r>
      <w:r w:rsidR="00AD7D64">
        <w:rPr>
          <w:rFonts w:ascii="Times New Roman" w:hAnsi="Times New Roman"/>
          <w:sz w:val="24"/>
        </w:rPr>
        <w:t xml:space="preserve">For at </w:t>
      </w:r>
      <w:r w:rsidR="00885E6F">
        <w:rPr>
          <w:rFonts w:ascii="Times New Roman" w:hAnsi="Times New Roman" w:cs="Times New Roman"/>
          <w:sz w:val="24"/>
          <w:szCs w:val="24"/>
        </w:rPr>
        <w:t xml:space="preserve">droner </w:t>
      </w:r>
      <w:r w:rsidR="00AD7D64">
        <w:rPr>
          <w:rFonts w:ascii="Times New Roman" w:hAnsi="Times New Roman" w:cs="Times New Roman"/>
          <w:sz w:val="24"/>
          <w:szCs w:val="24"/>
        </w:rPr>
        <w:t>omfattet af</w:t>
      </w:r>
      <w:r w:rsidR="00885E6F">
        <w:rPr>
          <w:rFonts w:ascii="Times New Roman" w:hAnsi="Times New Roman" w:cs="Times New Roman"/>
          <w:sz w:val="24"/>
          <w:szCs w:val="24"/>
        </w:rPr>
        <w:t xml:space="preserve"> stk. 1 og 2 må </w:t>
      </w:r>
      <w:r w:rsidR="00AD7D64">
        <w:rPr>
          <w:rFonts w:ascii="Times New Roman" w:hAnsi="Times New Roman" w:cs="Times New Roman"/>
          <w:sz w:val="24"/>
          <w:szCs w:val="24"/>
        </w:rPr>
        <w:t xml:space="preserve">markedsføres eller sælges, skal det kunne dokumenteres, at </w:t>
      </w:r>
      <w:r w:rsidR="00885E6F">
        <w:rPr>
          <w:rFonts w:ascii="Times New Roman" w:hAnsi="Times New Roman" w:cs="Times New Roman"/>
          <w:sz w:val="24"/>
          <w:szCs w:val="24"/>
        </w:rPr>
        <w:t>dronen er C-mærket og CE-mærket i overensstemmelse med den europæiske lovgivning om C-mærkning og CE-mærkning af droner i Kommissionens delegerede forordning 2019/945 af 12. marts 2019, som ændret ved forordning 2020/1058 og berigtigelse EUT L 255 af 4. oktober 2019, s. 7. Droneforhandleren skal på tilsynsmyndighedens forlangende kunne fremvise teknisk dokumentation for mærkningen.«</w:t>
      </w:r>
      <w:bookmarkEnd w:id="0"/>
    </w:p>
    <w:p w14:paraId="37C302E9" w14:textId="125B7BD8" w:rsidR="00A60507" w:rsidRDefault="0049701C">
      <w:pPr>
        <w:rPr>
          <w:rFonts w:ascii="Times New Roman" w:hAnsi="Times New Roman" w:cs="Times New Roman"/>
          <w:sz w:val="24"/>
        </w:rPr>
      </w:pPr>
      <w:r>
        <w:rPr>
          <w:rFonts w:ascii="Times New Roman" w:hAnsi="Times New Roman" w:cs="Times New Roman"/>
          <w:sz w:val="24"/>
          <w:szCs w:val="24"/>
        </w:rPr>
        <w:t xml:space="preserve">  </w:t>
      </w:r>
      <w:r w:rsidR="00A60507">
        <w:rPr>
          <w:rFonts w:ascii="Times New Roman" w:hAnsi="Times New Roman" w:cs="Times New Roman"/>
          <w:sz w:val="24"/>
          <w:szCs w:val="24"/>
        </w:rPr>
        <w:t>Kapiteloverskriften</w:t>
      </w:r>
      <w:r w:rsidR="0052062D">
        <w:rPr>
          <w:rFonts w:ascii="Times New Roman" w:hAnsi="Times New Roman" w:cs="Times New Roman"/>
          <w:sz w:val="24"/>
          <w:szCs w:val="24"/>
        </w:rPr>
        <w:t xml:space="preserve"> </w:t>
      </w:r>
      <w:r w:rsidR="00A60507">
        <w:rPr>
          <w:rFonts w:ascii="Times New Roman" w:hAnsi="Times New Roman" w:cs="Times New Roman"/>
          <w:sz w:val="24"/>
          <w:szCs w:val="24"/>
        </w:rPr>
        <w:t>bliver herefter paragrafoverskrift.</w:t>
      </w:r>
    </w:p>
    <w:p w14:paraId="6DA45CCE" w14:textId="77777777" w:rsidR="00AD7D64" w:rsidRDefault="00AD7D64" w:rsidP="00815E5B">
      <w:pPr>
        <w:rPr>
          <w:rFonts w:ascii="Times New Roman" w:hAnsi="Times New Roman"/>
          <w:sz w:val="24"/>
        </w:rPr>
      </w:pPr>
    </w:p>
    <w:p w14:paraId="606AC21C" w14:textId="10B00EAA" w:rsidR="00815E5B" w:rsidRDefault="001E2C3F" w:rsidP="00815E5B">
      <w:pPr>
        <w:rPr>
          <w:rFonts w:ascii="Times New Roman" w:hAnsi="Times New Roman" w:cs="Times New Roman"/>
          <w:sz w:val="24"/>
        </w:rPr>
      </w:pPr>
      <w:r>
        <w:rPr>
          <w:rFonts w:ascii="Times New Roman" w:hAnsi="Times New Roman" w:cs="Times New Roman"/>
          <w:b/>
          <w:bCs/>
          <w:sz w:val="24"/>
        </w:rPr>
        <w:t>3.</w:t>
      </w:r>
      <w:r>
        <w:rPr>
          <w:rFonts w:ascii="Times New Roman" w:hAnsi="Times New Roman" w:cs="Times New Roman"/>
          <w:sz w:val="24"/>
        </w:rPr>
        <w:t xml:space="preserve"> </w:t>
      </w:r>
      <w:r>
        <w:rPr>
          <w:rFonts w:ascii="Times New Roman" w:hAnsi="Times New Roman"/>
          <w:i/>
          <w:iCs/>
          <w:sz w:val="24"/>
        </w:rPr>
        <w:t>B</w:t>
      </w:r>
      <w:r w:rsidRPr="001E2C3F">
        <w:rPr>
          <w:rFonts w:ascii="Times New Roman" w:hAnsi="Times New Roman"/>
          <w:i/>
          <w:iCs/>
          <w:sz w:val="24"/>
        </w:rPr>
        <w:t xml:space="preserve">ilag </w:t>
      </w:r>
      <w:r>
        <w:rPr>
          <w:rFonts w:ascii="Times New Roman" w:hAnsi="Times New Roman"/>
          <w:i/>
          <w:iCs/>
          <w:sz w:val="24"/>
        </w:rPr>
        <w:t>1</w:t>
      </w:r>
      <w:r>
        <w:rPr>
          <w:rFonts w:ascii="Times New Roman" w:hAnsi="Times New Roman"/>
          <w:sz w:val="24"/>
        </w:rPr>
        <w:t xml:space="preserve"> affattes som bilag 1 til denne bekendtgørelse.</w:t>
      </w:r>
    </w:p>
    <w:p w14:paraId="1650AD6C" w14:textId="77777777" w:rsidR="001E2C3F" w:rsidRDefault="001E2C3F" w:rsidP="00815E5B">
      <w:pPr>
        <w:rPr>
          <w:rFonts w:ascii="Times New Roman" w:hAnsi="Times New Roman" w:cs="Times New Roman"/>
          <w:sz w:val="24"/>
        </w:rPr>
      </w:pPr>
    </w:p>
    <w:p w14:paraId="682BB0CD" w14:textId="086BCD2B" w:rsidR="001E2C3F" w:rsidRDefault="001E2C3F" w:rsidP="001E2C3F">
      <w:pPr>
        <w:jc w:val="center"/>
        <w:rPr>
          <w:rFonts w:ascii="Times New Roman" w:hAnsi="Times New Roman" w:cs="Times New Roman"/>
          <w:b/>
          <w:bCs/>
          <w:sz w:val="24"/>
        </w:rPr>
      </w:pPr>
      <w:r>
        <w:rPr>
          <w:rFonts w:ascii="Times New Roman" w:hAnsi="Times New Roman" w:cs="Times New Roman"/>
          <w:b/>
          <w:bCs/>
          <w:sz w:val="24"/>
        </w:rPr>
        <w:t>§ 2</w:t>
      </w:r>
    </w:p>
    <w:p w14:paraId="32375B2D" w14:textId="4422F690" w:rsidR="001E2C3F" w:rsidRDefault="001E2C3F" w:rsidP="001E2C3F">
      <w:pPr>
        <w:rPr>
          <w:rFonts w:ascii="Times New Roman" w:hAnsi="Times New Roman"/>
          <w:sz w:val="24"/>
        </w:rPr>
      </w:pPr>
      <w:r>
        <w:rPr>
          <w:rFonts w:ascii="Times New Roman" w:hAnsi="Times New Roman"/>
          <w:sz w:val="24"/>
        </w:rPr>
        <w:t>Bekendtgørelsen træder i kraft den 1</w:t>
      </w:r>
      <w:r w:rsidR="00947D41">
        <w:rPr>
          <w:rFonts w:ascii="Times New Roman" w:hAnsi="Times New Roman"/>
          <w:sz w:val="24"/>
        </w:rPr>
        <w:t>5</w:t>
      </w:r>
      <w:r>
        <w:rPr>
          <w:rFonts w:ascii="Times New Roman" w:hAnsi="Times New Roman"/>
          <w:sz w:val="24"/>
        </w:rPr>
        <w:t xml:space="preserve">. </w:t>
      </w:r>
      <w:r w:rsidR="0031314F">
        <w:rPr>
          <w:rFonts w:ascii="Times New Roman" w:hAnsi="Times New Roman"/>
          <w:sz w:val="24"/>
        </w:rPr>
        <w:t>november</w:t>
      </w:r>
      <w:r>
        <w:rPr>
          <w:rFonts w:ascii="Times New Roman" w:hAnsi="Times New Roman"/>
          <w:sz w:val="24"/>
        </w:rPr>
        <w:t xml:space="preserve"> 2024.</w:t>
      </w:r>
    </w:p>
    <w:p w14:paraId="636BF652" w14:textId="3FD59961" w:rsidR="00912D6B" w:rsidRDefault="00912D6B">
      <w:pPr>
        <w:rPr>
          <w:rFonts w:ascii="Times New Roman" w:hAnsi="Times New Roman"/>
          <w:sz w:val="24"/>
        </w:rPr>
      </w:pPr>
      <w:r>
        <w:rPr>
          <w:rFonts w:ascii="Times New Roman" w:hAnsi="Times New Roman"/>
          <w:sz w:val="24"/>
        </w:rPr>
        <w:br w:type="page"/>
      </w:r>
    </w:p>
    <w:p w14:paraId="006A062B" w14:textId="3690B742" w:rsidR="00912D6B" w:rsidRPr="00946670" w:rsidRDefault="00946670" w:rsidP="00946670">
      <w:pPr>
        <w:jc w:val="right"/>
        <w:rPr>
          <w:rFonts w:ascii="Times New Roman" w:hAnsi="Times New Roman"/>
          <w:b/>
          <w:bCs/>
          <w:sz w:val="24"/>
        </w:rPr>
      </w:pPr>
      <w:r w:rsidRPr="00946670">
        <w:rPr>
          <w:rFonts w:ascii="Times New Roman" w:hAnsi="Times New Roman"/>
          <w:b/>
          <w:bCs/>
          <w:sz w:val="24"/>
        </w:rPr>
        <w:lastRenderedPageBreak/>
        <w:t>Bilag 1</w:t>
      </w:r>
    </w:p>
    <w:p w14:paraId="08CD4BE5" w14:textId="5C63ECC7" w:rsidR="00946670" w:rsidRPr="002576ED" w:rsidRDefault="00AC0812" w:rsidP="002576ED">
      <w:pPr>
        <w:jc w:val="right"/>
        <w:rPr>
          <w:rFonts w:ascii="Times New Roman" w:hAnsi="Times New Roman"/>
          <w:b/>
          <w:bCs/>
          <w:sz w:val="24"/>
        </w:rPr>
      </w:pPr>
      <w:ins w:id="1" w:author="Simone Holst" w:date="2024-05-22T09:17:00Z">
        <w:r>
          <w:rPr>
            <w:rFonts w:ascii="Times New Roman" w:hAnsi="Times New Roman" w:cs="Times New Roman"/>
            <w:sz w:val="24"/>
          </w:rPr>
          <w:t>»</w:t>
        </w:r>
        <w:r>
          <w:rPr>
            <w:rFonts w:ascii="Times New Roman" w:hAnsi="Times New Roman"/>
            <w:b/>
            <w:bCs/>
            <w:sz w:val="24"/>
          </w:rPr>
          <w:t>Bilag 1</w:t>
        </w:r>
      </w:ins>
    </w:p>
    <w:p w14:paraId="3DE3BE01" w14:textId="77777777" w:rsidR="00C13789" w:rsidRPr="00C13789" w:rsidRDefault="00C13789" w:rsidP="00C13789">
      <w:pPr>
        <w:rPr>
          <w:rFonts w:ascii="Times New Roman" w:hAnsi="Times New Roman"/>
          <w:b/>
          <w:bCs/>
          <w:sz w:val="24"/>
        </w:rPr>
      </w:pPr>
      <w:r w:rsidRPr="00C13789">
        <w:rPr>
          <w:rFonts w:ascii="Times New Roman" w:hAnsi="Times New Roman"/>
          <w:b/>
          <w:bCs/>
          <w:sz w:val="24"/>
        </w:rPr>
        <w:t>Læsevejledning:</w:t>
      </w:r>
    </w:p>
    <w:p w14:paraId="64FD07EC" w14:textId="77777777" w:rsidR="00C13789" w:rsidRPr="00C13789" w:rsidRDefault="00C13789" w:rsidP="00FE653D">
      <w:pPr>
        <w:pStyle w:val="Listeafsnit"/>
        <w:numPr>
          <w:ilvl w:val="0"/>
          <w:numId w:val="2"/>
        </w:numPr>
        <w:spacing w:after="120" w:line="240" w:lineRule="auto"/>
        <w:jc w:val="both"/>
        <w:rPr>
          <w:rFonts w:ascii="Times New Roman" w:hAnsi="Times New Roman"/>
          <w:b/>
          <w:bCs/>
          <w:sz w:val="24"/>
        </w:rPr>
      </w:pPr>
      <w:r w:rsidRPr="00C13789">
        <w:rPr>
          <w:rFonts w:ascii="Times New Roman" w:hAnsi="Times New Roman"/>
          <w:b/>
          <w:bCs/>
          <w:sz w:val="24"/>
        </w:rPr>
        <w:t>I nærværende bilag forstå ved:</w:t>
      </w:r>
    </w:p>
    <w:p w14:paraId="5A25E796" w14:textId="77777777" w:rsidR="00C13789" w:rsidRPr="00C13789" w:rsidRDefault="00C13789" w:rsidP="00FE653D">
      <w:pPr>
        <w:pStyle w:val="Listeafsnit"/>
        <w:numPr>
          <w:ilvl w:val="0"/>
          <w:numId w:val="1"/>
        </w:numPr>
        <w:spacing w:after="120" w:line="240" w:lineRule="auto"/>
        <w:jc w:val="both"/>
        <w:rPr>
          <w:rFonts w:ascii="Times New Roman" w:hAnsi="Times New Roman"/>
          <w:sz w:val="24"/>
        </w:rPr>
      </w:pPr>
      <w:r w:rsidRPr="00C13789">
        <w:rPr>
          <w:rFonts w:ascii="Times New Roman" w:hAnsi="Times New Roman"/>
          <w:sz w:val="24"/>
        </w:rPr>
        <w:t>Forskellige kombinationer, hvori ordene ”kompetente myndighed” indgår: Trafikstyrelsen.</w:t>
      </w:r>
    </w:p>
    <w:p w14:paraId="7B32532F" w14:textId="77777777" w:rsidR="00C13789" w:rsidRPr="00C13789" w:rsidRDefault="00C13789" w:rsidP="00FE653D">
      <w:pPr>
        <w:pStyle w:val="Listeafsnit"/>
        <w:numPr>
          <w:ilvl w:val="0"/>
          <w:numId w:val="1"/>
        </w:numPr>
        <w:spacing w:after="120" w:line="240" w:lineRule="auto"/>
        <w:jc w:val="both"/>
        <w:rPr>
          <w:rFonts w:ascii="Times New Roman" w:hAnsi="Times New Roman"/>
          <w:sz w:val="24"/>
        </w:rPr>
      </w:pPr>
      <w:r w:rsidRPr="00C13789">
        <w:rPr>
          <w:rFonts w:ascii="Times New Roman" w:hAnsi="Times New Roman"/>
          <w:sz w:val="24"/>
        </w:rPr>
        <w:t>Forskellige kombinationer, hvori ordet ”medlemsstat” indgår, og hvor brugen af ordet har til formål at beskrive en opgavebeføjelse: ”Trafikstyrelsen” eller den myndighed, som Trafikstyrelsen overlader opgaven til.</w:t>
      </w:r>
    </w:p>
    <w:p w14:paraId="54AE2F47" w14:textId="77777777" w:rsidR="00C13789" w:rsidRDefault="00C13789" w:rsidP="00FE653D">
      <w:pPr>
        <w:pStyle w:val="Listeafsnit"/>
        <w:numPr>
          <w:ilvl w:val="0"/>
          <w:numId w:val="1"/>
        </w:numPr>
        <w:spacing w:after="120" w:line="240" w:lineRule="auto"/>
        <w:jc w:val="both"/>
        <w:rPr>
          <w:ins w:id="2" w:author="TRAFIKSTYRELSEN\SHOL" w:date="2024-05-30T12:56:00Z"/>
          <w:rFonts w:ascii="Times New Roman" w:hAnsi="Times New Roman"/>
          <w:sz w:val="24"/>
        </w:rPr>
      </w:pPr>
      <w:r w:rsidRPr="00C13789">
        <w:rPr>
          <w:rFonts w:ascii="Times New Roman" w:hAnsi="Times New Roman"/>
          <w:sz w:val="24"/>
        </w:rPr>
        <w:t>Forskellige kombinationer, hvori ordet ”medlemsstat” indgår, og hvor henvisningen er udtryk for en henvisning til et område, hvor operationer med et UAS, der opfylder kravene i bilaget kan foregå: Det fysiske område, der udgøres af Færøerne.</w:t>
      </w:r>
    </w:p>
    <w:p w14:paraId="46C77290" w14:textId="1A52D390" w:rsidR="00C53608" w:rsidRPr="00C13789" w:rsidRDefault="00C53608" w:rsidP="00FE653D">
      <w:pPr>
        <w:pStyle w:val="Listeafsnit"/>
        <w:numPr>
          <w:ilvl w:val="0"/>
          <w:numId w:val="1"/>
        </w:numPr>
        <w:spacing w:after="120" w:line="240" w:lineRule="auto"/>
        <w:jc w:val="both"/>
        <w:rPr>
          <w:rFonts w:ascii="Times New Roman" w:hAnsi="Times New Roman"/>
          <w:sz w:val="24"/>
        </w:rPr>
      </w:pPr>
      <w:ins w:id="3" w:author="TRAFIKSTYRELSEN\SHOL" w:date="2024-05-30T12:56:00Z">
        <w:r>
          <w:rPr>
            <w:rFonts w:ascii="Times New Roman" w:hAnsi="Times New Roman"/>
            <w:sz w:val="24"/>
          </w:rPr>
          <w:t xml:space="preserve">Når der i forordningen står bilaget, menes der bilaget til </w:t>
        </w:r>
      </w:ins>
      <w:ins w:id="4" w:author="TRAFIKSTYRELSEN\SHOL" w:date="2024-06-21T08:41:00Z">
        <w:r w:rsidR="00514D4D">
          <w:rPr>
            <w:rFonts w:ascii="Times New Roman" w:hAnsi="Times New Roman"/>
            <w:sz w:val="24"/>
          </w:rPr>
          <w:t>gennemførelses</w:t>
        </w:r>
      </w:ins>
      <w:ins w:id="5" w:author="TRAFIKSTYRELSEN\SHOL" w:date="2024-05-30T12:56:00Z">
        <w:r>
          <w:rPr>
            <w:rFonts w:ascii="Times New Roman" w:hAnsi="Times New Roman"/>
            <w:sz w:val="24"/>
          </w:rPr>
          <w:t>forordning</w:t>
        </w:r>
      </w:ins>
      <w:ins w:id="6" w:author="TRAFIKSTYRELSEN\SHOL" w:date="2024-06-21T08:41:00Z">
        <w:r w:rsidR="00514D4D">
          <w:rPr>
            <w:rFonts w:ascii="Times New Roman" w:hAnsi="Times New Roman"/>
            <w:sz w:val="24"/>
          </w:rPr>
          <w:t xml:space="preserve"> 2019/947</w:t>
        </w:r>
      </w:ins>
      <w:ins w:id="7" w:author="TRAFIKSTYRELSEN\SHOL" w:date="2024-05-30T12:56:00Z">
        <w:r>
          <w:rPr>
            <w:rFonts w:ascii="Times New Roman" w:hAnsi="Times New Roman"/>
            <w:sz w:val="24"/>
          </w:rPr>
          <w:t>, der er optrykt som bilag 1 til nærværende bekendtgørelse.</w:t>
        </w:r>
      </w:ins>
    </w:p>
    <w:p w14:paraId="3958A4B7" w14:textId="77777777" w:rsidR="00C13789" w:rsidRPr="00C13789" w:rsidRDefault="00C13789" w:rsidP="00C13789">
      <w:pPr>
        <w:rPr>
          <w:rFonts w:ascii="Times New Roman" w:hAnsi="Times New Roman"/>
          <w:b/>
          <w:bCs/>
          <w:sz w:val="24"/>
        </w:rPr>
      </w:pPr>
    </w:p>
    <w:p w14:paraId="18B3C5DE" w14:textId="77777777" w:rsidR="00C13789" w:rsidRPr="00C13789" w:rsidRDefault="00C13789" w:rsidP="00FE653D">
      <w:pPr>
        <w:pStyle w:val="Listeafsnit"/>
        <w:numPr>
          <w:ilvl w:val="0"/>
          <w:numId w:val="2"/>
        </w:numPr>
        <w:spacing w:after="120" w:line="240" w:lineRule="auto"/>
        <w:jc w:val="both"/>
        <w:rPr>
          <w:rFonts w:ascii="Times New Roman" w:hAnsi="Times New Roman"/>
          <w:b/>
          <w:bCs/>
          <w:sz w:val="24"/>
        </w:rPr>
      </w:pPr>
      <w:r w:rsidRPr="00C13789">
        <w:rPr>
          <w:rFonts w:ascii="Times New Roman" w:hAnsi="Times New Roman"/>
          <w:b/>
          <w:bCs/>
          <w:sz w:val="24"/>
        </w:rPr>
        <w:t>Henvisninger til Kommissionens delegerede forordning (EU) 2019/945 af 12. marts 2019 om ubemandede luftfartøjssystemer og om tredjelandsoperatører af ubemandede luftfartøjssystemer</w:t>
      </w:r>
    </w:p>
    <w:p w14:paraId="135A1C49" w14:textId="51F8FD3A" w:rsidR="00946670" w:rsidRDefault="00C13789" w:rsidP="00C13789">
      <w:pPr>
        <w:jc w:val="both"/>
        <w:rPr>
          <w:ins w:id="8" w:author="Simone Holst" w:date="2024-04-23T15:44:00Z"/>
          <w:rFonts w:ascii="Times New Roman" w:hAnsi="Times New Roman"/>
          <w:sz w:val="24"/>
        </w:rPr>
      </w:pPr>
      <w:r w:rsidRPr="00A9612D">
        <w:rPr>
          <w:rFonts w:ascii="Times New Roman" w:hAnsi="Times New Roman"/>
          <w:sz w:val="24"/>
        </w:rPr>
        <w:t xml:space="preserve">Henvisninger til forordning 2019/945 i forordningsteksten i bilaget er </w:t>
      </w:r>
      <w:ins w:id="9" w:author="Simone Holst" w:date="2024-04-23T15:41:00Z">
        <w:r w:rsidR="00754025" w:rsidRPr="00A9612D">
          <w:rPr>
            <w:rFonts w:ascii="Times New Roman" w:hAnsi="Times New Roman"/>
            <w:sz w:val="24"/>
          </w:rPr>
          <w:t>bibeholdt</w:t>
        </w:r>
      </w:ins>
      <w:del w:id="10" w:author="Simone Holst" w:date="2024-04-23T15:41:00Z">
        <w:r w:rsidRPr="00A9612D" w:rsidDel="00754025">
          <w:rPr>
            <w:rFonts w:ascii="Times New Roman" w:hAnsi="Times New Roman"/>
            <w:sz w:val="24"/>
          </w:rPr>
          <w:delText>ikke slettet</w:delText>
        </w:r>
      </w:del>
      <w:r w:rsidRPr="00A9612D">
        <w:rPr>
          <w:rFonts w:ascii="Times New Roman" w:hAnsi="Times New Roman"/>
          <w:sz w:val="24"/>
        </w:rPr>
        <w:t xml:space="preserve">, idet </w:t>
      </w:r>
      <w:ins w:id="11" w:author="Simone Holst" w:date="2024-04-23T15:38:00Z">
        <w:r w:rsidR="00754025" w:rsidRPr="00A9612D">
          <w:rPr>
            <w:rFonts w:ascii="Times New Roman" w:hAnsi="Times New Roman"/>
            <w:sz w:val="24"/>
          </w:rPr>
          <w:t xml:space="preserve">droner i den åbne kategori og droner, som flyver </w:t>
        </w:r>
      </w:ins>
      <w:ins w:id="12" w:author="TRAFIKSTYRELSEN\SHOL" w:date="2024-05-30T15:33:00Z">
        <w:r w:rsidR="008D5437" w:rsidRPr="00A9612D">
          <w:rPr>
            <w:rFonts w:ascii="Times New Roman" w:hAnsi="Times New Roman"/>
            <w:sz w:val="24"/>
          </w:rPr>
          <w:t xml:space="preserve">i den specifikke kategori </w:t>
        </w:r>
      </w:ins>
      <w:ins w:id="13" w:author="Simone Holst" w:date="2024-04-23T15:38:00Z">
        <w:r w:rsidR="00754025" w:rsidRPr="00A9612D">
          <w:rPr>
            <w:rFonts w:ascii="Times New Roman" w:hAnsi="Times New Roman"/>
            <w:sz w:val="24"/>
          </w:rPr>
          <w:t>efter</w:t>
        </w:r>
      </w:ins>
      <w:ins w:id="14" w:author="TRAFIKSTYRELSEN\SHOL" w:date="2024-05-30T15:33:00Z">
        <w:r w:rsidR="008D5437" w:rsidRPr="00A9612D">
          <w:rPr>
            <w:rFonts w:ascii="Times New Roman" w:hAnsi="Times New Roman"/>
            <w:sz w:val="24"/>
          </w:rPr>
          <w:t xml:space="preserve"> standardscenarie</w:t>
        </w:r>
      </w:ins>
      <w:ins w:id="15" w:author="Simone Holst" w:date="2024-04-23T15:38:00Z">
        <w:r w:rsidR="00754025" w:rsidRPr="00A9612D">
          <w:rPr>
            <w:rFonts w:ascii="Times New Roman" w:hAnsi="Times New Roman"/>
            <w:sz w:val="24"/>
          </w:rPr>
          <w:t xml:space="preserve"> STS-01 </w:t>
        </w:r>
      </w:ins>
      <w:ins w:id="16" w:author="TRAFIKSTYRELSEN\SHOL" w:date="2024-05-30T15:33:00Z">
        <w:r w:rsidR="008D5437" w:rsidRPr="00A9612D">
          <w:rPr>
            <w:rFonts w:ascii="Times New Roman" w:hAnsi="Times New Roman"/>
            <w:sz w:val="24"/>
          </w:rPr>
          <w:t>eller</w:t>
        </w:r>
      </w:ins>
      <w:ins w:id="17" w:author="Simone Holst" w:date="2024-04-23T15:38:00Z">
        <w:del w:id="18" w:author="TRAFIKSTYRELSEN\SHOL" w:date="2024-05-30T15:33:00Z">
          <w:r w:rsidR="00754025" w:rsidRPr="00A9612D" w:rsidDel="008D5437">
            <w:rPr>
              <w:rFonts w:ascii="Times New Roman" w:hAnsi="Times New Roman"/>
              <w:sz w:val="24"/>
            </w:rPr>
            <w:delText>og</w:delText>
          </w:r>
        </w:del>
        <w:r w:rsidR="00754025" w:rsidRPr="00A9612D">
          <w:rPr>
            <w:rFonts w:ascii="Times New Roman" w:hAnsi="Times New Roman"/>
            <w:sz w:val="24"/>
          </w:rPr>
          <w:t xml:space="preserve"> STS-02</w:t>
        </w:r>
      </w:ins>
      <w:ins w:id="19" w:author="TRAFIKSTYRELSEN\SHOL" w:date="2024-06-21T08:40:00Z">
        <w:r w:rsidR="00A9612D">
          <w:rPr>
            <w:rFonts w:ascii="Times New Roman" w:hAnsi="Times New Roman"/>
            <w:sz w:val="24"/>
          </w:rPr>
          <w:t>,</w:t>
        </w:r>
      </w:ins>
      <w:ins w:id="20" w:author="Simone Holst" w:date="2024-04-23T15:38:00Z">
        <w:r w:rsidR="00754025" w:rsidRPr="00A9612D">
          <w:rPr>
            <w:rFonts w:ascii="Times New Roman" w:hAnsi="Times New Roman"/>
            <w:sz w:val="24"/>
          </w:rPr>
          <w:t xml:space="preserve"> skal overholde de europæiske regler</w:t>
        </w:r>
      </w:ins>
      <w:ins w:id="21" w:author="TRAFIKSTYRELSEN\SHOL" w:date="2024-05-30T15:33:00Z">
        <w:r w:rsidR="008D5437" w:rsidRPr="00A9612D">
          <w:rPr>
            <w:rFonts w:ascii="Times New Roman" w:hAnsi="Times New Roman"/>
            <w:sz w:val="24"/>
          </w:rPr>
          <w:t xml:space="preserve"> for droner i</w:t>
        </w:r>
      </w:ins>
      <w:ins w:id="22" w:author="Simone Holst" w:date="2024-04-23T15:38:00Z">
        <w:r w:rsidR="00754025" w:rsidRPr="00A9612D">
          <w:rPr>
            <w:rFonts w:ascii="Times New Roman" w:hAnsi="Times New Roman"/>
            <w:sz w:val="24"/>
          </w:rPr>
          <w:t xml:space="preserve"> </w:t>
        </w:r>
      </w:ins>
      <w:ins w:id="23" w:author="TRAFIKSTYRELSEN\SHOL" w:date="2024-05-30T15:34:00Z">
        <w:r w:rsidR="008D5437" w:rsidRPr="00A9612D">
          <w:rPr>
            <w:rFonts w:ascii="Times New Roman" w:hAnsi="Times New Roman"/>
            <w:sz w:val="24"/>
          </w:rPr>
          <w:t xml:space="preserve">Kommissionens delegerede </w:t>
        </w:r>
      </w:ins>
      <w:del w:id="24" w:author="Simone Holst" w:date="2024-04-23T15:38:00Z">
        <w:r w:rsidRPr="00A9612D" w:rsidDel="00754025">
          <w:rPr>
            <w:rFonts w:ascii="Times New Roman" w:hAnsi="Times New Roman"/>
            <w:sz w:val="24"/>
          </w:rPr>
          <w:delText xml:space="preserve">Færøerne og Danmark arbejder med at gennemføre </w:delText>
        </w:r>
      </w:del>
      <w:r w:rsidRPr="00A9612D">
        <w:rPr>
          <w:rFonts w:ascii="Times New Roman" w:hAnsi="Times New Roman"/>
          <w:sz w:val="24"/>
        </w:rPr>
        <w:t>forordning 2019/945</w:t>
      </w:r>
      <w:ins w:id="25" w:author="TRAFIKSTYRELSEN\SHOL" w:date="2024-05-30T15:34:00Z">
        <w:r w:rsidR="008D5437" w:rsidRPr="008D5437">
          <w:rPr>
            <w:rFonts w:ascii="Times New Roman" w:hAnsi="Times New Roman"/>
            <w:sz w:val="24"/>
          </w:rPr>
          <w:t xml:space="preserve"> af 12. marts 2019, som ændret ved forordning 2020/1058 og berigtigelse EUT L 255 af 4. oktober 2019, s. 7</w:t>
        </w:r>
      </w:ins>
      <w:del w:id="26" w:author="Simone Holst" w:date="2024-04-23T15:39:00Z">
        <w:r w:rsidRPr="008D5437" w:rsidDel="00754025">
          <w:rPr>
            <w:rFonts w:ascii="Times New Roman" w:hAnsi="Times New Roman"/>
            <w:sz w:val="24"/>
            <w:rPrChange w:id="27" w:author="TRAFIKSTYRELSEN\SHOL" w:date="2024-05-30T15:34:00Z">
              <w:rPr>
                <w:rFonts w:ascii="Times New Roman" w:hAnsi="Times New Roman"/>
                <w:sz w:val="24"/>
                <w:highlight w:val="yellow"/>
              </w:rPr>
            </w:rPrChange>
          </w:rPr>
          <w:delText xml:space="preserve"> på Færøerne</w:delText>
        </w:r>
      </w:del>
      <w:r w:rsidRPr="008D5437">
        <w:rPr>
          <w:rFonts w:ascii="Times New Roman" w:hAnsi="Times New Roman"/>
          <w:sz w:val="24"/>
          <w:rPrChange w:id="28" w:author="TRAFIKSTYRELSEN\SHOL" w:date="2024-05-30T15:34:00Z">
            <w:rPr>
              <w:rFonts w:ascii="Times New Roman" w:hAnsi="Times New Roman"/>
              <w:sz w:val="24"/>
              <w:highlight w:val="yellow"/>
            </w:rPr>
          </w:rPrChange>
        </w:rPr>
        <w:t>.</w:t>
      </w:r>
    </w:p>
    <w:p w14:paraId="557F197F" w14:textId="77777777" w:rsidR="0041252B" w:rsidRDefault="0041252B" w:rsidP="00C13789">
      <w:pPr>
        <w:jc w:val="both"/>
        <w:rPr>
          <w:ins w:id="29" w:author="TRAFIKSTYRELSEN\SHOL" w:date="2024-06-20T15:30:00Z"/>
          <w:rFonts w:ascii="Times New Roman" w:hAnsi="Times New Roman"/>
          <w:sz w:val="24"/>
        </w:rPr>
      </w:pPr>
    </w:p>
    <w:p w14:paraId="53856BDF" w14:textId="25F876F7" w:rsidR="00F33102" w:rsidRPr="00654181" w:rsidRDefault="00F33102" w:rsidP="009461B3">
      <w:pPr>
        <w:pStyle w:val="Listeafsnit"/>
        <w:numPr>
          <w:ilvl w:val="0"/>
          <w:numId w:val="2"/>
        </w:numPr>
        <w:jc w:val="both"/>
        <w:rPr>
          <w:ins w:id="30" w:author="TRAFIKSTYRELSEN\SHOL" w:date="2024-06-20T15:31:00Z"/>
          <w:rFonts w:ascii="Times New Roman" w:hAnsi="Times New Roman"/>
          <w:sz w:val="24"/>
        </w:rPr>
      </w:pPr>
      <w:ins w:id="31" w:author="TRAFIKSTYRELSEN\SHOL" w:date="2024-06-20T15:30:00Z">
        <w:r w:rsidRPr="00654181">
          <w:rPr>
            <w:rFonts w:ascii="Times New Roman" w:hAnsi="Times New Roman"/>
            <w:b/>
            <w:bCs/>
            <w:sz w:val="24"/>
          </w:rPr>
          <w:t xml:space="preserve">Indholdsfortegnelse til </w:t>
        </w:r>
      </w:ins>
      <w:ins w:id="32" w:author="TRAFIKSTYRELSEN\SHOL" w:date="2024-06-21T08:39:00Z">
        <w:r w:rsidR="00654181">
          <w:rPr>
            <w:rFonts w:ascii="Times New Roman" w:hAnsi="Times New Roman"/>
            <w:b/>
            <w:bCs/>
            <w:sz w:val="24"/>
          </w:rPr>
          <w:t>gennemførelsesf</w:t>
        </w:r>
      </w:ins>
      <w:ins w:id="33" w:author="TRAFIKSTYRELSEN\SHOL" w:date="2024-06-20T15:31:00Z">
        <w:r w:rsidRPr="009461B3">
          <w:rPr>
            <w:rFonts w:ascii="Times New Roman" w:hAnsi="Times New Roman"/>
            <w:b/>
            <w:bCs/>
            <w:sz w:val="24"/>
          </w:rPr>
          <w:t>orordning 2019/947</w:t>
        </w:r>
      </w:ins>
      <w:ins w:id="34" w:author="TRAFIKSTYRELSEN\SHOL" w:date="2024-06-21T08:39:00Z">
        <w:r w:rsidR="00654181">
          <w:rPr>
            <w:rFonts w:ascii="Times New Roman" w:hAnsi="Times New Roman"/>
            <w:b/>
            <w:bCs/>
            <w:sz w:val="24"/>
          </w:rPr>
          <w:t>:</w:t>
        </w:r>
      </w:ins>
    </w:p>
    <w:p w14:paraId="6811C601" w14:textId="2C11D8C0" w:rsidR="00F33102" w:rsidRDefault="00F33102" w:rsidP="00C13789">
      <w:pPr>
        <w:jc w:val="both"/>
        <w:rPr>
          <w:ins w:id="35" w:author="TRAFIKSTYRELSEN\SHOL" w:date="2024-06-20T15:31:00Z"/>
          <w:rFonts w:ascii="Times New Roman" w:hAnsi="Times New Roman"/>
          <w:sz w:val="24"/>
        </w:rPr>
      </w:pPr>
      <w:ins w:id="36" w:author="TRAFIKSTYRELSEN\SHOL" w:date="2024-06-20T15:31:00Z">
        <w:r>
          <w:rPr>
            <w:rFonts w:ascii="Times New Roman" w:hAnsi="Times New Roman"/>
            <w:sz w:val="24"/>
          </w:rPr>
          <w:t>Artikel 1-23</w:t>
        </w:r>
      </w:ins>
    </w:p>
    <w:p w14:paraId="12360479" w14:textId="7D8ED312" w:rsidR="00F33102" w:rsidRDefault="00F33102" w:rsidP="00C13789">
      <w:pPr>
        <w:jc w:val="both"/>
        <w:rPr>
          <w:ins w:id="37" w:author="TRAFIKSTYRELSEN\SHOL" w:date="2024-06-20T15:31:00Z"/>
          <w:rFonts w:ascii="Times New Roman" w:hAnsi="Times New Roman"/>
          <w:sz w:val="24"/>
        </w:rPr>
      </w:pPr>
      <w:ins w:id="38" w:author="TRAFIKSTYRELSEN\SHOL" w:date="2024-06-20T15:31:00Z">
        <w:r>
          <w:rPr>
            <w:rFonts w:ascii="Times New Roman" w:hAnsi="Times New Roman"/>
            <w:sz w:val="24"/>
          </w:rPr>
          <w:t>Bilaget</w:t>
        </w:r>
      </w:ins>
    </w:p>
    <w:p w14:paraId="31E6DD2F" w14:textId="001F5297" w:rsidR="00F33102" w:rsidRDefault="00F33102" w:rsidP="00F33102">
      <w:pPr>
        <w:pStyle w:val="Listeafsnit"/>
        <w:numPr>
          <w:ilvl w:val="0"/>
          <w:numId w:val="101"/>
        </w:numPr>
        <w:jc w:val="both"/>
        <w:rPr>
          <w:ins w:id="39" w:author="TRAFIKSTYRELSEN\SHOL" w:date="2024-06-20T15:32:00Z"/>
          <w:rFonts w:ascii="Times New Roman" w:hAnsi="Times New Roman"/>
          <w:sz w:val="24"/>
        </w:rPr>
      </w:pPr>
      <w:ins w:id="40" w:author="TRAFIKSTYRELSEN\SHOL" w:date="2024-06-20T15:32:00Z">
        <w:r>
          <w:rPr>
            <w:rFonts w:ascii="Times New Roman" w:hAnsi="Times New Roman"/>
            <w:sz w:val="24"/>
          </w:rPr>
          <w:t>Del A</w:t>
        </w:r>
      </w:ins>
    </w:p>
    <w:p w14:paraId="255FC297" w14:textId="3C068986" w:rsidR="00F33102" w:rsidRDefault="00F33102" w:rsidP="00F33102">
      <w:pPr>
        <w:pStyle w:val="Listeafsnit"/>
        <w:numPr>
          <w:ilvl w:val="0"/>
          <w:numId w:val="101"/>
        </w:numPr>
        <w:jc w:val="both"/>
        <w:rPr>
          <w:ins w:id="41" w:author="TRAFIKSTYRELSEN\SHOL" w:date="2024-06-20T15:32:00Z"/>
          <w:rFonts w:ascii="Times New Roman" w:hAnsi="Times New Roman"/>
          <w:sz w:val="24"/>
        </w:rPr>
      </w:pPr>
      <w:ins w:id="42" w:author="TRAFIKSTYRELSEN\SHOL" w:date="2024-06-20T15:32:00Z">
        <w:r>
          <w:rPr>
            <w:rFonts w:ascii="Times New Roman" w:hAnsi="Times New Roman"/>
            <w:sz w:val="24"/>
          </w:rPr>
          <w:t>Del B</w:t>
        </w:r>
      </w:ins>
    </w:p>
    <w:p w14:paraId="32EC16D4" w14:textId="2162B739" w:rsidR="00F33102" w:rsidRDefault="00F33102" w:rsidP="00F33102">
      <w:pPr>
        <w:pStyle w:val="Listeafsnit"/>
        <w:numPr>
          <w:ilvl w:val="0"/>
          <w:numId w:val="101"/>
        </w:numPr>
        <w:jc w:val="both"/>
        <w:rPr>
          <w:ins w:id="43" w:author="TRAFIKSTYRELSEN\SHOL" w:date="2024-06-20T15:32:00Z"/>
          <w:rFonts w:ascii="Times New Roman" w:hAnsi="Times New Roman"/>
          <w:sz w:val="24"/>
        </w:rPr>
      </w:pPr>
      <w:ins w:id="44" w:author="TRAFIKSTYRELSEN\SHOL" w:date="2024-06-20T15:32:00Z">
        <w:r>
          <w:rPr>
            <w:rFonts w:ascii="Times New Roman" w:hAnsi="Times New Roman"/>
            <w:sz w:val="24"/>
          </w:rPr>
          <w:t>Del C</w:t>
        </w:r>
      </w:ins>
    </w:p>
    <w:p w14:paraId="7DAD8AAB" w14:textId="24218C70" w:rsidR="00F33102" w:rsidRDefault="00F33102" w:rsidP="00F33102">
      <w:pPr>
        <w:pStyle w:val="Listeafsnit"/>
        <w:numPr>
          <w:ilvl w:val="0"/>
          <w:numId w:val="101"/>
        </w:numPr>
        <w:jc w:val="both"/>
        <w:rPr>
          <w:ins w:id="45" w:author="TRAFIKSTYRELSEN\SHOL" w:date="2024-06-20T15:33:00Z"/>
          <w:rFonts w:ascii="Times New Roman" w:hAnsi="Times New Roman"/>
          <w:sz w:val="24"/>
        </w:rPr>
      </w:pPr>
      <w:ins w:id="46" w:author="TRAFIKSTYRELSEN\SHOL" w:date="2024-06-20T15:32:00Z">
        <w:r>
          <w:rPr>
            <w:rFonts w:ascii="Times New Roman" w:hAnsi="Times New Roman"/>
            <w:sz w:val="24"/>
          </w:rPr>
          <w:t>Tillæg 1</w:t>
        </w:r>
      </w:ins>
    </w:p>
    <w:p w14:paraId="1B36FD3A" w14:textId="64947642" w:rsidR="000026A1" w:rsidRDefault="000026A1" w:rsidP="000026A1">
      <w:pPr>
        <w:pStyle w:val="Listeafsnit"/>
        <w:numPr>
          <w:ilvl w:val="1"/>
          <w:numId w:val="101"/>
        </w:numPr>
        <w:jc w:val="both"/>
        <w:rPr>
          <w:ins w:id="47" w:author="TRAFIKSTYRELSEN\SHOL" w:date="2024-06-20T15:33:00Z"/>
          <w:rFonts w:ascii="Times New Roman" w:hAnsi="Times New Roman"/>
          <w:sz w:val="24"/>
        </w:rPr>
      </w:pPr>
      <w:ins w:id="48" w:author="TRAFIKSTYRELSEN\SHOL" w:date="2024-06-20T15:33:00Z">
        <w:r>
          <w:rPr>
            <w:rFonts w:ascii="Times New Roman" w:hAnsi="Times New Roman"/>
            <w:sz w:val="24"/>
          </w:rPr>
          <w:t>Kapitel I</w:t>
        </w:r>
      </w:ins>
    </w:p>
    <w:p w14:paraId="266EB061" w14:textId="72D95850" w:rsidR="000026A1" w:rsidRDefault="000026A1" w:rsidP="004F5EE5">
      <w:pPr>
        <w:pStyle w:val="Listeafsnit"/>
        <w:numPr>
          <w:ilvl w:val="1"/>
          <w:numId w:val="101"/>
        </w:numPr>
        <w:jc w:val="both"/>
        <w:rPr>
          <w:ins w:id="49" w:author="TRAFIKSTYRELSEN\SHOL" w:date="2024-06-20T15:32:00Z"/>
          <w:rFonts w:ascii="Times New Roman" w:hAnsi="Times New Roman"/>
          <w:sz w:val="24"/>
        </w:rPr>
      </w:pPr>
      <w:ins w:id="50" w:author="TRAFIKSTYRELSEN\SHOL" w:date="2024-06-20T15:33:00Z">
        <w:r>
          <w:rPr>
            <w:rFonts w:ascii="Times New Roman" w:hAnsi="Times New Roman"/>
            <w:sz w:val="24"/>
          </w:rPr>
          <w:t>Kapitel II</w:t>
        </w:r>
      </w:ins>
    </w:p>
    <w:p w14:paraId="7A291FF5" w14:textId="0D6C9F8F" w:rsidR="00F33102" w:rsidRDefault="00F33102" w:rsidP="00F33102">
      <w:pPr>
        <w:pStyle w:val="Listeafsnit"/>
        <w:numPr>
          <w:ilvl w:val="0"/>
          <w:numId w:val="101"/>
        </w:numPr>
        <w:jc w:val="both"/>
        <w:rPr>
          <w:ins w:id="51" w:author="TRAFIKSTYRELSEN\SHOL" w:date="2024-06-20T15:32:00Z"/>
          <w:rFonts w:ascii="Times New Roman" w:hAnsi="Times New Roman"/>
          <w:sz w:val="24"/>
        </w:rPr>
      </w:pPr>
      <w:ins w:id="52" w:author="TRAFIKSTYRELSEN\SHOL" w:date="2024-06-20T15:32:00Z">
        <w:r>
          <w:rPr>
            <w:rFonts w:ascii="Times New Roman" w:hAnsi="Times New Roman"/>
            <w:sz w:val="24"/>
          </w:rPr>
          <w:t>Tillæg 2</w:t>
        </w:r>
      </w:ins>
    </w:p>
    <w:p w14:paraId="5C130650" w14:textId="5A884CA2" w:rsidR="00F33102" w:rsidRDefault="00F33102" w:rsidP="00F33102">
      <w:pPr>
        <w:pStyle w:val="Listeafsnit"/>
        <w:numPr>
          <w:ilvl w:val="0"/>
          <w:numId w:val="101"/>
        </w:numPr>
        <w:jc w:val="both"/>
        <w:rPr>
          <w:ins w:id="53" w:author="TRAFIKSTYRELSEN\SHOL" w:date="2024-06-20T15:32:00Z"/>
          <w:rFonts w:ascii="Times New Roman" w:hAnsi="Times New Roman"/>
          <w:sz w:val="24"/>
        </w:rPr>
      </w:pPr>
      <w:ins w:id="54" w:author="TRAFIKSTYRELSEN\SHOL" w:date="2024-06-20T15:32:00Z">
        <w:r>
          <w:rPr>
            <w:rFonts w:ascii="Times New Roman" w:hAnsi="Times New Roman"/>
            <w:sz w:val="24"/>
          </w:rPr>
          <w:t>Tillæg 3</w:t>
        </w:r>
      </w:ins>
    </w:p>
    <w:p w14:paraId="6FC5A3D4" w14:textId="63167A37" w:rsidR="00F33102" w:rsidRDefault="00F33102" w:rsidP="00F33102">
      <w:pPr>
        <w:pStyle w:val="Listeafsnit"/>
        <w:numPr>
          <w:ilvl w:val="0"/>
          <w:numId w:val="101"/>
        </w:numPr>
        <w:jc w:val="both"/>
        <w:rPr>
          <w:ins w:id="55" w:author="TRAFIKSTYRELSEN\SHOL" w:date="2024-06-20T15:32:00Z"/>
          <w:rFonts w:ascii="Times New Roman" w:hAnsi="Times New Roman"/>
          <w:sz w:val="24"/>
        </w:rPr>
      </w:pPr>
      <w:ins w:id="56" w:author="TRAFIKSTYRELSEN\SHOL" w:date="2024-06-20T15:32:00Z">
        <w:r>
          <w:rPr>
            <w:rFonts w:ascii="Times New Roman" w:hAnsi="Times New Roman"/>
            <w:sz w:val="24"/>
          </w:rPr>
          <w:t>Tillæg 4</w:t>
        </w:r>
      </w:ins>
    </w:p>
    <w:p w14:paraId="19784625" w14:textId="541BCE00" w:rsidR="00F33102" w:rsidRDefault="00F33102" w:rsidP="00F33102">
      <w:pPr>
        <w:pStyle w:val="Listeafsnit"/>
        <w:numPr>
          <w:ilvl w:val="0"/>
          <w:numId w:val="101"/>
        </w:numPr>
        <w:jc w:val="both"/>
        <w:rPr>
          <w:ins w:id="57" w:author="TRAFIKSTYRELSEN\SHOL" w:date="2024-06-20T15:32:00Z"/>
          <w:rFonts w:ascii="Times New Roman" w:hAnsi="Times New Roman"/>
          <w:sz w:val="24"/>
        </w:rPr>
      </w:pPr>
      <w:ins w:id="58" w:author="TRAFIKSTYRELSEN\SHOL" w:date="2024-06-20T15:32:00Z">
        <w:r>
          <w:rPr>
            <w:rFonts w:ascii="Times New Roman" w:hAnsi="Times New Roman"/>
            <w:sz w:val="24"/>
          </w:rPr>
          <w:t>Tillæg 5</w:t>
        </w:r>
      </w:ins>
    </w:p>
    <w:p w14:paraId="091EA7D1" w14:textId="653DC157" w:rsidR="00F33102" w:rsidRPr="004F5EE5" w:rsidRDefault="00F33102" w:rsidP="004F5EE5">
      <w:pPr>
        <w:pStyle w:val="Listeafsnit"/>
        <w:numPr>
          <w:ilvl w:val="0"/>
          <w:numId w:val="101"/>
        </w:numPr>
        <w:jc w:val="both"/>
        <w:rPr>
          <w:ins w:id="59" w:author="Simone Holst" w:date="2024-04-23T15:50:00Z"/>
          <w:rFonts w:ascii="Times New Roman" w:hAnsi="Times New Roman"/>
          <w:sz w:val="24"/>
        </w:rPr>
      </w:pPr>
      <w:ins w:id="60" w:author="TRAFIKSTYRELSEN\SHOL" w:date="2024-06-20T15:32:00Z">
        <w:r>
          <w:rPr>
            <w:rFonts w:ascii="Times New Roman" w:hAnsi="Times New Roman"/>
            <w:sz w:val="24"/>
          </w:rPr>
          <w:t>Tillæg 6</w:t>
        </w:r>
      </w:ins>
    </w:p>
    <w:p w14:paraId="6DF44596" w14:textId="77777777" w:rsidR="00FE653D" w:rsidRPr="00923B3E" w:rsidRDefault="00FE653D" w:rsidP="00FE653D">
      <w:pPr>
        <w:rPr>
          <w:rFonts w:ascii="Times New Roman" w:hAnsi="Times New Roman"/>
          <w:sz w:val="24"/>
        </w:rPr>
      </w:pPr>
    </w:p>
    <w:p w14:paraId="4F1E7763" w14:textId="77777777" w:rsidR="00FE653D" w:rsidRPr="00923B3E" w:rsidRDefault="00FE653D" w:rsidP="00FE653D">
      <w:pPr>
        <w:shd w:val="clear" w:color="auto" w:fill="FFFFFF"/>
        <w:spacing w:before="120" w:after="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lastRenderedPageBreak/>
        <w:t>KOMMISSIONENS GENNEMFØRELSESFORORDNING (EU) 2019/947</w:t>
      </w:r>
    </w:p>
    <w:p w14:paraId="5ED70062" w14:textId="77777777" w:rsidR="00FE653D" w:rsidRPr="00923B3E" w:rsidRDefault="00FE653D" w:rsidP="00FE653D">
      <w:pPr>
        <w:shd w:val="clear" w:color="auto" w:fill="FFFFFF"/>
        <w:spacing w:before="120" w:after="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af 24. maj 2019</w:t>
      </w:r>
    </w:p>
    <w:p w14:paraId="79368D42" w14:textId="77777777" w:rsidR="00FE653D" w:rsidRPr="00923B3E" w:rsidRDefault="00FE653D" w:rsidP="00FE653D">
      <w:pPr>
        <w:shd w:val="clear" w:color="auto" w:fill="FFFFFF"/>
        <w:spacing w:before="120" w:after="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om regler og procedurer for operation af ubemandede luftfartøjer</w:t>
      </w:r>
    </w:p>
    <w:p w14:paraId="3CD61F21" w14:textId="77777777" w:rsidR="00FE653D" w:rsidRPr="00923B3E" w:rsidRDefault="00FE653D" w:rsidP="00FE653D">
      <w:pPr>
        <w:shd w:val="clear" w:color="auto" w:fill="FFFFFF"/>
        <w:spacing w:before="120" w:after="0" w:line="312" w:lineRule="atLeast"/>
        <w:jc w:val="center"/>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(EØS-relevant tekst)</w:t>
      </w:r>
    </w:p>
    <w:p w14:paraId="7D74FC18" w14:textId="77777777" w:rsidR="00FE653D" w:rsidRPr="00923B3E" w:rsidRDefault="00FE653D" w:rsidP="00FE653D">
      <w:pPr>
        <w:shd w:val="clear" w:color="auto" w:fill="FFFFFF"/>
        <w:spacing w:after="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color w:val="333333"/>
          <w:sz w:val="24"/>
          <w:szCs w:val="21"/>
          <w:lang w:eastAsia="da-DK"/>
        </w:rPr>
        <w:br/>
      </w:r>
      <w:r w:rsidRPr="00923B3E">
        <w:rPr>
          <w:rFonts w:ascii="Times New Roman" w:eastAsia="Times New Roman" w:hAnsi="Times New Roman" w:cs="Times New Roman"/>
          <w:i/>
          <w:iCs/>
          <w:color w:val="333333"/>
          <w:sz w:val="24"/>
          <w:szCs w:val="21"/>
          <w:lang w:eastAsia="da-DK"/>
        </w:rPr>
        <w:t>Artikel 1</w:t>
      </w:r>
    </w:p>
    <w:p w14:paraId="0BF80D06"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Emne</w:t>
      </w:r>
    </w:p>
    <w:p w14:paraId="46184CA9" w14:textId="77777777" w:rsidR="00FE653D" w:rsidRPr="00923B3E"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I denne forordning fastsættes de nærmere bestemmelser for operation af ubemandede luftfartøjssystemer samt for personale, herunder fjernpiloter og organisationer, der er involveret i disse operationer.</w:t>
      </w:r>
    </w:p>
    <w:p w14:paraId="2D41D30D"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Artikel 2</w:t>
      </w:r>
    </w:p>
    <w:p w14:paraId="514A6387"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Definitioner</w:t>
      </w:r>
    </w:p>
    <w:p w14:paraId="2DD908A9" w14:textId="77777777" w:rsidR="00FE653D" w:rsidRPr="00923B3E"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 xml:space="preserve">Ved </w:t>
      </w:r>
      <w:r w:rsidRPr="00700C19">
        <w:rPr>
          <w:rFonts w:ascii="Times New Roman" w:eastAsia="Times New Roman" w:hAnsi="Times New Roman" w:cs="Times New Roman"/>
          <w:color w:val="333333"/>
          <w:sz w:val="24"/>
          <w:szCs w:val="21"/>
          <w:lang w:eastAsia="da-DK"/>
        </w:rPr>
        <w:t>anvendelsen af denne forordning gælder definitionerne i § 2.</w:t>
      </w:r>
    </w:p>
    <w:p w14:paraId="7A2E1455"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roofErr w:type="gramStart"/>
      <w:r w:rsidRPr="00923B3E">
        <w:rPr>
          <w:rFonts w:ascii="Times New Roman" w:eastAsia="Times New Roman" w:hAnsi="Times New Roman" w:cs="Times New Roman"/>
          <w:color w:val="333333"/>
          <w:sz w:val="24"/>
          <w:szCs w:val="21"/>
          <w:lang w:eastAsia="da-DK"/>
        </w:rPr>
        <w:t>Endvidere</w:t>
      </w:r>
      <w:proofErr w:type="gramEnd"/>
      <w:r w:rsidRPr="00923B3E">
        <w:rPr>
          <w:rFonts w:ascii="Times New Roman" w:eastAsia="Times New Roman" w:hAnsi="Times New Roman" w:cs="Times New Roman"/>
          <w:color w:val="333333"/>
          <w:sz w:val="24"/>
          <w:szCs w:val="21"/>
          <w:lang w:eastAsia="da-DK"/>
        </w:rPr>
        <w:t xml:space="preserve"> forstås ved:</w:t>
      </w:r>
    </w:p>
    <w:p w14:paraId="54CEF205"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sz w:val="24"/>
          <w:lang w:eastAsia="da-DK"/>
        </w:rPr>
      </w:pPr>
      <w:r w:rsidRPr="00F869C6">
        <w:rPr>
          <w:rFonts w:ascii="Times New Roman" w:hAnsi="Times New Roman"/>
          <w:sz w:val="24"/>
          <w:lang w:eastAsia="da-DK"/>
        </w:rPr>
        <w:t>»ubemandet luftfartøjssystem« (»UAS«): et ubemandet luftfartøj og udstyret til fjernkontrol af luftfartøjet</w:t>
      </w:r>
    </w:p>
    <w:p w14:paraId="22278E72" w14:textId="5FCE334D"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 xml:space="preserve">»operatør af ubemandet luftfartøjssystem« (»UAS-operatør«): enhver juridisk eller fysisk person, der opererer eller har til hensigt at operere et eller flere </w:t>
      </w:r>
      <w:proofErr w:type="spellStart"/>
      <w:r w:rsidRPr="00F869C6">
        <w:rPr>
          <w:rFonts w:ascii="Times New Roman" w:hAnsi="Times New Roman"/>
          <w:sz w:val="24"/>
          <w:lang w:eastAsia="da-DK"/>
        </w:rPr>
        <w:t>UAS</w:t>
      </w:r>
      <w:r w:rsidR="00987ABF">
        <w:rPr>
          <w:rFonts w:ascii="Times New Roman" w:hAnsi="Times New Roman"/>
          <w:sz w:val="24"/>
          <w:lang w:eastAsia="da-DK"/>
        </w:rPr>
        <w:t>’</w:t>
      </w:r>
      <w:r w:rsidRPr="00F869C6">
        <w:rPr>
          <w:rFonts w:ascii="Times New Roman" w:hAnsi="Times New Roman"/>
          <w:sz w:val="24"/>
          <w:lang w:eastAsia="da-DK"/>
        </w:rPr>
        <w:t>er</w:t>
      </w:r>
      <w:proofErr w:type="spellEnd"/>
    </w:p>
    <w:p w14:paraId="62908314"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»personforsamling«: forsamling, som personer ikke kan bevæge sig væk fra, på grund af at de tilstedeværende personer står så tæt</w:t>
      </w:r>
    </w:p>
    <w:p w14:paraId="5D018409"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»geografisk UAS-zone«: et luftrumsudsnit afgrænset af den kompetente myndighed, som letter, begrænser eller udelukker UAS-operationer for at imødegå risici vedrørende flyvesikkerhed, privatlivets fred, beskyttelse af personoplysninger, luftfartssikkerhed eller miljøet i forbindelse med UAS-operationer</w:t>
      </w:r>
    </w:p>
    <w:p w14:paraId="1E332B15"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»robusthed«: karakteren af de afbødende foranstaltninger, der er baseret på en kombination af sikkerhedsgevinsten ved de afbødende foranstaltninger og den sikkerhed og integritet, der er opnået som følge af sikkerhedsgevinsten</w:t>
      </w:r>
    </w:p>
    <w:p w14:paraId="2C0887FE"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 xml:space="preserve">»standardscenario«: en type UAS-operation i den specifikke kategori som defineret i tillæg 1 i bilaget, hvor der er opstillet en præcis liste over afbødende foranstaltninger, </w:t>
      </w:r>
      <w:proofErr w:type="gramStart"/>
      <w:r w:rsidRPr="00F869C6">
        <w:rPr>
          <w:rFonts w:ascii="Times New Roman" w:hAnsi="Times New Roman"/>
          <w:sz w:val="24"/>
          <w:lang w:eastAsia="da-DK"/>
        </w:rPr>
        <w:t>således at</w:t>
      </w:r>
      <w:proofErr w:type="gramEnd"/>
      <w:r w:rsidRPr="00F869C6">
        <w:rPr>
          <w:rFonts w:ascii="Times New Roman" w:hAnsi="Times New Roman"/>
          <w:sz w:val="24"/>
          <w:lang w:eastAsia="da-DK"/>
        </w:rPr>
        <w:t xml:space="preserve"> den kompetente myndighed kan forsikre sig om erklæringerne fra operatørerne om, at de vil anvende de afbødende foranstaltninger ved udførelsen af denne type operation</w:t>
      </w:r>
    </w:p>
    <w:p w14:paraId="5E55DA10"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 xml:space="preserve">»flyvning inden for droneførerens synsvidde« — </w:t>
      </w:r>
      <w:proofErr w:type="spellStart"/>
      <w:r w:rsidRPr="00F869C6">
        <w:rPr>
          <w:rFonts w:ascii="Times New Roman" w:hAnsi="Times New Roman"/>
          <w:sz w:val="24"/>
          <w:lang w:eastAsia="da-DK"/>
        </w:rPr>
        <w:t>visual</w:t>
      </w:r>
      <w:proofErr w:type="spellEnd"/>
      <w:r w:rsidRPr="00F869C6">
        <w:rPr>
          <w:rFonts w:ascii="Times New Roman" w:hAnsi="Times New Roman"/>
          <w:sz w:val="24"/>
          <w:lang w:eastAsia="da-DK"/>
        </w:rPr>
        <w:t xml:space="preserve"> line of </w:t>
      </w:r>
      <w:proofErr w:type="spellStart"/>
      <w:r w:rsidRPr="00F869C6">
        <w:rPr>
          <w:rFonts w:ascii="Times New Roman" w:hAnsi="Times New Roman"/>
          <w:sz w:val="24"/>
          <w:lang w:eastAsia="da-DK"/>
        </w:rPr>
        <w:t>sight</w:t>
      </w:r>
      <w:proofErr w:type="spellEnd"/>
      <w:r w:rsidRPr="00F869C6">
        <w:rPr>
          <w:rFonts w:ascii="Times New Roman" w:hAnsi="Times New Roman"/>
          <w:sz w:val="24"/>
          <w:lang w:eastAsia="da-DK"/>
        </w:rPr>
        <w:t xml:space="preserve"> operation (»VLOS«): en type UAS-operation, hvor fjernpiloten selv kan opretholde en kontinuerlig visuel kontakt med det ubemandede luftfartøj, </w:t>
      </w:r>
      <w:proofErr w:type="gramStart"/>
      <w:r w:rsidRPr="00F869C6">
        <w:rPr>
          <w:rFonts w:ascii="Times New Roman" w:hAnsi="Times New Roman"/>
          <w:sz w:val="24"/>
          <w:lang w:eastAsia="da-DK"/>
        </w:rPr>
        <w:t>således at</w:t>
      </w:r>
      <w:proofErr w:type="gramEnd"/>
      <w:r w:rsidRPr="00F869C6">
        <w:rPr>
          <w:rFonts w:ascii="Times New Roman" w:hAnsi="Times New Roman"/>
          <w:sz w:val="24"/>
          <w:lang w:eastAsia="da-DK"/>
        </w:rPr>
        <w:t xml:space="preserve"> fjernpiloten kan kontrollere det ubemandede luftfartøjs flyvebane i forhold til andre luftfartøjer, personer og hindringer med henblik på at undgå kollisioner</w:t>
      </w:r>
    </w:p>
    <w:p w14:paraId="1E9B79E5"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 xml:space="preserve">»flyvning uden for droneførerens synsvidde« — </w:t>
      </w:r>
      <w:proofErr w:type="spellStart"/>
      <w:r w:rsidRPr="00F869C6">
        <w:rPr>
          <w:rFonts w:ascii="Times New Roman" w:hAnsi="Times New Roman"/>
          <w:sz w:val="24"/>
          <w:lang w:eastAsia="da-DK"/>
        </w:rPr>
        <w:t>beyond</w:t>
      </w:r>
      <w:proofErr w:type="spellEnd"/>
      <w:r w:rsidRPr="00F869C6">
        <w:rPr>
          <w:rFonts w:ascii="Times New Roman" w:hAnsi="Times New Roman"/>
          <w:sz w:val="24"/>
          <w:lang w:eastAsia="da-DK"/>
        </w:rPr>
        <w:t xml:space="preserve"> </w:t>
      </w:r>
      <w:proofErr w:type="spellStart"/>
      <w:r w:rsidRPr="00F869C6">
        <w:rPr>
          <w:rFonts w:ascii="Times New Roman" w:hAnsi="Times New Roman"/>
          <w:sz w:val="24"/>
          <w:lang w:eastAsia="da-DK"/>
        </w:rPr>
        <w:t>visual</w:t>
      </w:r>
      <w:proofErr w:type="spellEnd"/>
      <w:r w:rsidRPr="00F869C6">
        <w:rPr>
          <w:rFonts w:ascii="Times New Roman" w:hAnsi="Times New Roman"/>
          <w:sz w:val="24"/>
          <w:lang w:eastAsia="da-DK"/>
        </w:rPr>
        <w:t xml:space="preserve"> line of </w:t>
      </w:r>
      <w:proofErr w:type="spellStart"/>
      <w:r w:rsidRPr="00F869C6">
        <w:rPr>
          <w:rFonts w:ascii="Times New Roman" w:hAnsi="Times New Roman"/>
          <w:sz w:val="24"/>
          <w:lang w:eastAsia="da-DK"/>
        </w:rPr>
        <w:t>sight</w:t>
      </w:r>
      <w:proofErr w:type="spellEnd"/>
      <w:r w:rsidRPr="00F869C6">
        <w:rPr>
          <w:rFonts w:ascii="Times New Roman" w:hAnsi="Times New Roman"/>
          <w:sz w:val="24"/>
          <w:lang w:eastAsia="da-DK"/>
        </w:rPr>
        <w:t xml:space="preserve"> operation (»BVLOS«): en type UAS-operation, som ikke udføres i VLOS</w:t>
      </w:r>
    </w:p>
    <w:p w14:paraId="4DA0171D" w14:textId="371CACEA"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lastRenderedPageBreak/>
        <w:t xml:space="preserve">»operatørcertifikat for lette </w:t>
      </w:r>
      <w:proofErr w:type="spellStart"/>
      <w:r w:rsidRPr="00F869C6">
        <w:rPr>
          <w:rFonts w:ascii="Times New Roman" w:hAnsi="Times New Roman"/>
          <w:sz w:val="24"/>
          <w:lang w:eastAsia="da-DK"/>
        </w:rPr>
        <w:t>UAS</w:t>
      </w:r>
      <w:r w:rsidR="00987ABF">
        <w:rPr>
          <w:rFonts w:ascii="Times New Roman" w:hAnsi="Times New Roman"/>
          <w:sz w:val="24"/>
          <w:lang w:eastAsia="da-DK"/>
        </w:rPr>
        <w:t>’</w:t>
      </w:r>
      <w:r w:rsidRPr="00F869C6">
        <w:rPr>
          <w:rFonts w:ascii="Times New Roman" w:hAnsi="Times New Roman"/>
          <w:sz w:val="24"/>
          <w:lang w:eastAsia="da-DK"/>
        </w:rPr>
        <w:t>er</w:t>
      </w:r>
      <w:proofErr w:type="spellEnd"/>
      <w:r w:rsidRPr="00F869C6">
        <w:rPr>
          <w:rFonts w:ascii="Times New Roman" w:hAnsi="Times New Roman"/>
          <w:sz w:val="24"/>
          <w:lang w:eastAsia="da-DK"/>
        </w:rPr>
        <w:t xml:space="preserve">« — light </w:t>
      </w:r>
      <w:proofErr w:type="gramStart"/>
      <w:r w:rsidRPr="00F869C6">
        <w:rPr>
          <w:rFonts w:ascii="Times New Roman" w:hAnsi="Times New Roman"/>
          <w:sz w:val="24"/>
          <w:lang w:eastAsia="da-DK"/>
        </w:rPr>
        <w:t>UAS operator</w:t>
      </w:r>
      <w:proofErr w:type="gramEnd"/>
      <w:r w:rsidRPr="00F869C6">
        <w:rPr>
          <w:rFonts w:ascii="Times New Roman" w:hAnsi="Times New Roman"/>
          <w:sz w:val="24"/>
          <w:lang w:eastAsia="da-DK"/>
        </w:rPr>
        <w:t xml:space="preserve"> </w:t>
      </w:r>
      <w:proofErr w:type="spellStart"/>
      <w:r w:rsidRPr="00F869C6">
        <w:rPr>
          <w:rFonts w:ascii="Times New Roman" w:hAnsi="Times New Roman"/>
          <w:sz w:val="24"/>
          <w:lang w:eastAsia="da-DK"/>
        </w:rPr>
        <w:t>certificate</w:t>
      </w:r>
      <w:proofErr w:type="spellEnd"/>
      <w:r w:rsidRPr="00F869C6">
        <w:rPr>
          <w:rFonts w:ascii="Times New Roman" w:hAnsi="Times New Roman"/>
          <w:sz w:val="24"/>
          <w:lang w:eastAsia="da-DK"/>
        </w:rPr>
        <w:t xml:space="preserve"> (»LUC«): et certifikat udstedt af en kompetent myndighed til en UAS-operatør, jf. del C i bilaget</w:t>
      </w:r>
    </w:p>
    <w:p w14:paraId="11A393F9" w14:textId="0BAEE800"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 xml:space="preserve">»modelflyveklub eller -forening«: en organisation, der er lovligt etableret i en medlemsstat med henblik på fritidsflyvninger, flyopvisninger, sportsaktiviteter eller konkurrenceaktiviteter med </w:t>
      </w:r>
      <w:proofErr w:type="spellStart"/>
      <w:r w:rsidRPr="00F869C6">
        <w:rPr>
          <w:rFonts w:ascii="Times New Roman" w:hAnsi="Times New Roman"/>
          <w:sz w:val="24"/>
          <w:lang w:eastAsia="da-DK"/>
        </w:rPr>
        <w:t>UAS</w:t>
      </w:r>
      <w:r w:rsidR="00987ABF">
        <w:rPr>
          <w:rFonts w:ascii="Times New Roman" w:hAnsi="Times New Roman"/>
          <w:sz w:val="24"/>
          <w:lang w:eastAsia="da-DK"/>
        </w:rPr>
        <w:t>’</w:t>
      </w:r>
      <w:r w:rsidRPr="00F869C6">
        <w:rPr>
          <w:rFonts w:ascii="Times New Roman" w:hAnsi="Times New Roman"/>
          <w:sz w:val="24"/>
          <w:lang w:eastAsia="da-DK"/>
        </w:rPr>
        <w:t>er</w:t>
      </w:r>
      <w:proofErr w:type="spellEnd"/>
    </w:p>
    <w:p w14:paraId="4B70622A"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»farligt gods«: genstande eller stoffer, der kan udgøre en fare for sundhed, sikkerhed, ejendom eller miljøet i tilfælde af en hændelse eller et havari, som det ubemandede luftfartøj bærer som sin nyttelast, herunder navnlig:</w:t>
      </w:r>
    </w:p>
    <w:p w14:paraId="3172D3A1" w14:textId="77777777" w:rsidR="00FE653D" w:rsidRPr="00F869C6" w:rsidRDefault="00FE653D" w:rsidP="00FE653D">
      <w:pPr>
        <w:pStyle w:val="Listeafsnit"/>
        <w:numPr>
          <w:ilvl w:val="1"/>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eksplosiver (masseeksplosionsfare, projektionsfare, mindre eksplosionsfare, større brandfare, sprængstoffer, ekstremt ufølsomme sprængstoffer)</w:t>
      </w:r>
    </w:p>
    <w:p w14:paraId="1D2D9052" w14:textId="77777777" w:rsidR="00FE653D" w:rsidRPr="00F869C6" w:rsidRDefault="00FE653D" w:rsidP="00FE653D">
      <w:pPr>
        <w:pStyle w:val="Listeafsnit"/>
        <w:numPr>
          <w:ilvl w:val="1"/>
          <w:numId w:val="20"/>
        </w:numPr>
        <w:shd w:val="clear" w:color="auto" w:fill="FFFFFF"/>
        <w:spacing w:before="120" w:after="0" w:line="312" w:lineRule="atLeast"/>
        <w:jc w:val="both"/>
        <w:rPr>
          <w:rFonts w:ascii="Times New Roman" w:hAnsi="Times New Roman"/>
          <w:color w:val="333333"/>
          <w:sz w:val="24"/>
          <w:szCs w:val="21"/>
          <w:lang w:eastAsia="da-DK"/>
        </w:rPr>
      </w:pPr>
      <w:r>
        <w:rPr>
          <w:rFonts w:ascii="Times New Roman" w:hAnsi="Times New Roman"/>
          <w:sz w:val="24"/>
          <w:lang w:eastAsia="da-DK"/>
        </w:rPr>
        <w:t>gasser (antændelig gas, ikkeantændelig gas, giftgas, oxygen, indåndingsfare)</w:t>
      </w:r>
    </w:p>
    <w:p w14:paraId="7806628B" w14:textId="77777777" w:rsidR="00FE653D" w:rsidRPr="00F869C6" w:rsidRDefault="00FE653D" w:rsidP="00FE653D">
      <w:pPr>
        <w:pStyle w:val="Listeafsnit"/>
        <w:numPr>
          <w:ilvl w:val="1"/>
          <w:numId w:val="20"/>
        </w:numPr>
        <w:shd w:val="clear" w:color="auto" w:fill="FFFFFF"/>
        <w:spacing w:before="120" w:after="0" w:line="312" w:lineRule="atLeast"/>
        <w:jc w:val="both"/>
        <w:rPr>
          <w:rFonts w:ascii="Times New Roman" w:hAnsi="Times New Roman"/>
          <w:color w:val="333333"/>
          <w:sz w:val="24"/>
          <w:szCs w:val="21"/>
          <w:lang w:eastAsia="da-DK"/>
        </w:rPr>
      </w:pPr>
      <w:r>
        <w:rPr>
          <w:rFonts w:ascii="Times New Roman" w:hAnsi="Times New Roman"/>
          <w:sz w:val="24"/>
          <w:lang w:eastAsia="da-DK"/>
        </w:rPr>
        <w:t>brandfarlige væsker (brandfarlige væsker, brændstof, brændselsolie, benzin)</w:t>
      </w:r>
    </w:p>
    <w:p w14:paraId="27FF56A6" w14:textId="77777777" w:rsidR="00FE653D" w:rsidRPr="00F869C6" w:rsidRDefault="00FE653D" w:rsidP="00FE653D">
      <w:pPr>
        <w:pStyle w:val="Listeafsnit"/>
        <w:numPr>
          <w:ilvl w:val="1"/>
          <w:numId w:val="20"/>
        </w:numPr>
        <w:shd w:val="clear" w:color="auto" w:fill="FFFFFF"/>
        <w:spacing w:before="120" w:after="0" w:line="312" w:lineRule="atLeast"/>
        <w:jc w:val="both"/>
        <w:rPr>
          <w:rFonts w:ascii="Times New Roman" w:hAnsi="Times New Roman"/>
          <w:color w:val="333333"/>
          <w:sz w:val="24"/>
          <w:szCs w:val="21"/>
          <w:lang w:eastAsia="da-DK"/>
        </w:rPr>
      </w:pPr>
      <w:r>
        <w:rPr>
          <w:rFonts w:ascii="Times New Roman" w:hAnsi="Times New Roman"/>
          <w:sz w:val="24"/>
          <w:lang w:eastAsia="da-DK"/>
        </w:rPr>
        <w:t>brandfarlige faste stoffer (brandfarlige faste stoffer, selvantændelige faste stoffer, der er farlige, når de er våde)</w:t>
      </w:r>
    </w:p>
    <w:p w14:paraId="09ABE45E" w14:textId="77777777" w:rsidR="00FE653D" w:rsidRDefault="00FE653D" w:rsidP="00FE653D">
      <w:pPr>
        <w:pStyle w:val="Listeafsnit"/>
        <w:numPr>
          <w:ilvl w:val="1"/>
          <w:numId w:val="20"/>
        </w:numPr>
        <w:shd w:val="clear" w:color="auto" w:fill="FFFFFF"/>
        <w:spacing w:before="120" w:after="0" w:line="312" w:lineRule="atLeast"/>
        <w:jc w:val="both"/>
        <w:rPr>
          <w:rFonts w:ascii="Times New Roman" w:hAnsi="Times New Roman"/>
          <w:color w:val="333333"/>
          <w:sz w:val="24"/>
          <w:szCs w:val="21"/>
          <w:lang w:eastAsia="da-DK"/>
        </w:rPr>
      </w:pPr>
      <w:r>
        <w:rPr>
          <w:rFonts w:ascii="Times New Roman" w:hAnsi="Times New Roman"/>
          <w:color w:val="333333"/>
          <w:sz w:val="24"/>
          <w:szCs w:val="21"/>
          <w:lang w:eastAsia="da-DK"/>
        </w:rPr>
        <w:t>oxiderende stoffer og organiske peroxider</w:t>
      </w:r>
    </w:p>
    <w:p w14:paraId="22649742" w14:textId="77777777" w:rsidR="00FE653D" w:rsidRDefault="00FE653D" w:rsidP="00FE653D">
      <w:pPr>
        <w:pStyle w:val="Listeafsnit"/>
        <w:numPr>
          <w:ilvl w:val="1"/>
          <w:numId w:val="20"/>
        </w:numPr>
        <w:shd w:val="clear" w:color="auto" w:fill="FFFFFF"/>
        <w:spacing w:before="120" w:after="0" w:line="312" w:lineRule="atLeast"/>
        <w:jc w:val="both"/>
        <w:rPr>
          <w:rFonts w:ascii="Times New Roman" w:hAnsi="Times New Roman"/>
          <w:color w:val="333333"/>
          <w:sz w:val="24"/>
          <w:szCs w:val="21"/>
          <w:lang w:eastAsia="da-DK"/>
        </w:rPr>
      </w:pPr>
      <w:r>
        <w:rPr>
          <w:rFonts w:ascii="Times New Roman" w:hAnsi="Times New Roman"/>
          <w:color w:val="333333"/>
          <w:sz w:val="24"/>
          <w:szCs w:val="21"/>
          <w:lang w:eastAsia="da-DK"/>
        </w:rPr>
        <w:t>giftige og smitsomme stoffer (gift, biologisk fare)</w:t>
      </w:r>
    </w:p>
    <w:p w14:paraId="080B7FCB" w14:textId="77777777" w:rsidR="00FE653D" w:rsidRDefault="00FE653D" w:rsidP="00FE653D">
      <w:pPr>
        <w:pStyle w:val="Listeafsnit"/>
        <w:numPr>
          <w:ilvl w:val="1"/>
          <w:numId w:val="20"/>
        </w:numPr>
        <w:shd w:val="clear" w:color="auto" w:fill="FFFFFF"/>
        <w:spacing w:before="120" w:after="0" w:line="312" w:lineRule="atLeast"/>
        <w:jc w:val="both"/>
        <w:rPr>
          <w:rFonts w:ascii="Times New Roman" w:hAnsi="Times New Roman"/>
          <w:color w:val="333333"/>
          <w:sz w:val="24"/>
          <w:szCs w:val="21"/>
          <w:lang w:eastAsia="da-DK"/>
        </w:rPr>
      </w:pPr>
      <w:r>
        <w:rPr>
          <w:rFonts w:ascii="Times New Roman" w:hAnsi="Times New Roman"/>
          <w:color w:val="333333"/>
          <w:sz w:val="24"/>
          <w:szCs w:val="21"/>
          <w:lang w:eastAsia="da-DK"/>
        </w:rPr>
        <w:t>radioaktive stoffer</w:t>
      </w:r>
    </w:p>
    <w:p w14:paraId="3C3246CB" w14:textId="77777777" w:rsidR="00FE653D" w:rsidRDefault="00FE653D" w:rsidP="00FE653D">
      <w:pPr>
        <w:pStyle w:val="Listeafsnit"/>
        <w:numPr>
          <w:ilvl w:val="1"/>
          <w:numId w:val="20"/>
        </w:numPr>
        <w:shd w:val="clear" w:color="auto" w:fill="FFFFFF"/>
        <w:spacing w:before="120" w:after="0" w:line="312" w:lineRule="atLeast"/>
        <w:jc w:val="both"/>
        <w:rPr>
          <w:rFonts w:ascii="Times New Roman" w:hAnsi="Times New Roman"/>
          <w:color w:val="333333"/>
          <w:sz w:val="24"/>
          <w:szCs w:val="21"/>
          <w:lang w:eastAsia="da-DK"/>
        </w:rPr>
      </w:pPr>
      <w:r>
        <w:rPr>
          <w:rFonts w:ascii="Times New Roman" w:hAnsi="Times New Roman"/>
          <w:color w:val="333333"/>
          <w:sz w:val="24"/>
          <w:szCs w:val="21"/>
          <w:lang w:eastAsia="da-DK"/>
        </w:rPr>
        <w:t>ætsende stoffer</w:t>
      </w:r>
    </w:p>
    <w:p w14:paraId="6FD2AE7D"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»nyttelast«: instrumenter, mekanismer, udstyr, dele, apparater, tilbehør eller ekstraudstyr, herunder kommunikationsudstyr, som er installeret i eller fastgjort til luftfartøjet, og som ikke anvendes eller er bestemt til at anvendes ved operationer eller kontrol med et luftfartøj under flyvning, og som ikke er en del af et flyskrog, en motor eller propeller</w:t>
      </w:r>
    </w:p>
    <w:p w14:paraId="007CDBF6"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 xml:space="preserve">»direkte fjernidentifikation«: et system, der sikrer lokal transmission af oplysninger om et ubemandet luftfartøj i drift, herunder mærkningen af det ubemandede luftfartøj, </w:t>
      </w:r>
      <w:proofErr w:type="gramStart"/>
      <w:r w:rsidRPr="00F869C6">
        <w:rPr>
          <w:rFonts w:ascii="Times New Roman" w:hAnsi="Times New Roman"/>
          <w:sz w:val="24"/>
          <w:lang w:eastAsia="da-DK"/>
        </w:rPr>
        <w:t>således at</w:t>
      </w:r>
      <w:proofErr w:type="gramEnd"/>
      <w:r w:rsidRPr="00F869C6">
        <w:rPr>
          <w:rFonts w:ascii="Times New Roman" w:hAnsi="Times New Roman"/>
          <w:sz w:val="24"/>
          <w:lang w:eastAsia="da-DK"/>
        </w:rPr>
        <w:t xml:space="preserve"> disse oplysninger kan opnås uden fysisk adgang til det ubemandede luftfartøj</w:t>
      </w:r>
    </w:p>
    <w:p w14:paraId="510F2B3B"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w:t>
      </w:r>
      <w:proofErr w:type="spellStart"/>
      <w:r w:rsidRPr="00F869C6">
        <w:rPr>
          <w:rFonts w:ascii="Times New Roman" w:hAnsi="Times New Roman"/>
          <w:sz w:val="24"/>
          <w:lang w:eastAsia="da-DK"/>
        </w:rPr>
        <w:t>follow</w:t>
      </w:r>
      <w:proofErr w:type="spellEnd"/>
      <w:r w:rsidRPr="00F869C6">
        <w:rPr>
          <w:rFonts w:ascii="Times New Roman" w:hAnsi="Times New Roman"/>
          <w:sz w:val="24"/>
          <w:lang w:eastAsia="da-DK"/>
        </w:rPr>
        <w:t>-</w:t>
      </w:r>
      <w:proofErr w:type="spellStart"/>
      <w:r w:rsidRPr="00F869C6">
        <w:rPr>
          <w:rFonts w:ascii="Times New Roman" w:hAnsi="Times New Roman"/>
          <w:sz w:val="24"/>
          <w:lang w:eastAsia="da-DK"/>
        </w:rPr>
        <w:t>me</w:t>
      </w:r>
      <w:proofErr w:type="spellEnd"/>
      <w:r w:rsidRPr="00F869C6">
        <w:rPr>
          <w:rFonts w:ascii="Times New Roman" w:hAnsi="Times New Roman"/>
          <w:sz w:val="24"/>
          <w:lang w:eastAsia="da-DK"/>
        </w:rPr>
        <w:t>-tilstand«: en UAS-driftstilstand, hvor det ubemandede luftfartøj konstant følger fjernpiloten inden for en forud fastsat radius</w:t>
      </w:r>
    </w:p>
    <w:p w14:paraId="4DFA5F7C"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w:t>
      </w:r>
      <w:proofErr w:type="spellStart"/>
      <w:r w:rsidRPr="00F869C6">
        <w:rPr>
          <w:rFonts w:ascii="Times New Roman" w:hAnsi="Times New Roman"/>
          <w:sz w:val="24"/>
          <w:lang w:eastAsia="da-DK"/>
        </w:rPr>
        <w:t>geo-awareness</w:t>
      </w:r>
      <w:proofErr w:type="spellEnd"/>
      <w:r w:rsidRPr="00F869C6">
        <w:rPr>
          <w:rFonts w:ascii="Times New Roman" w:hAnsi="Times New Roman"/>
          <w:sz w:val="24"/>
          <w:lang w:eastAsia="da-DK"/>
        </w:rPr>
        <w:t xml:space="preserve">«: en funktion, som på grundlag af oplysningerne fra medlemsstaterne detekterer en potentiel overtrædelse af luftrumsrestriktioner og advarer fjernpiloterne, </w:t>
      </w:r>
      <w:proofErr w:type="gramStart"/>
      <w:r w:rsidRPr="00F869C6">
        <w:rPr>
          <w:rFonts w:ascii="Times New Roman" w:hAnsi="Times New Roman"/>
          <w:sz w:val="24"/>
          <w:lang w:eastAsia="da-DK"/>
        </w:rPr>
        <w:t>således at</w:t>
      </w:r>
      <w:proofErr w:type="gramEnd"/>
      <w:r w:rsidRPr="00F869C6">
        <w:rPr>
          <w:rFonts w:ascii="Times New Roman" w:hAnsi="Times New Roman"/>
          <w:sz w:val="24"/>
          <w:lang w:eastAsia="da-DK"/>
        </w:rPr>
        <w:t xml:space="preserve"> de kan gribe hurtigt og effektivt ind for at forhindre denne overtrædelse</w:t>
      </w:r>
    </w:p>
    <w:p w14:paraId="192DF051"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 xml:space="preserve">»privatbygget UAS«: et UAS, der er samlet eller fremstillet til </w:t>
      </w:r>
      <w:proofErr w:type="spellStart"/>
      <w:r w:rsidRPr="00F869C6">
        <w:rPr>
          <w:rFonts w:ascii="Times New Roman" w:hAnsi="Times New Roman"/>
          <w:sz w:val="24"/>
          <w:lang w:eastAsia="da-DK"/>
        </w:rPr>
        <w:t>byggerens</w:t>
      </w:r>
      <w:proofErr w:type="spellEnd"/>
      <w:r w:rsidRPr="00F869C6">
        <w:rPr>
          <w:rFonts w:ascii="Times New Roman" w:hAnsi="Times New Roman"/>
          <w:sz w:val="24"/>
          <w:lang w:eastAsia="da-DK"/>
        </w:rPr>
        <w:t xml:space="preserve"> egen brug, og ikke et UAS, der er samlet ved brug af en række dele, som er bragt i omsætning som et samlesæt</w:t>
      </w:r>
    </w:p>
    <w:p w14:paraId="126905DB"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»autonom operation«: en operation, hvor et ubemandet luftfartøj fungerer, uden at fjernpiloten kan gribe ind</w:t>
      </w:r>
    </w:p>
    <w:p w14:paraId="62125F66"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»uvedkommende personer«: personer, der ikke deltager i UAS-operationen, eller som ikke er bekendt med UAS-operatørens instrukser og sikkerhedsforholdsregler</w:t>
      </w:r>
    </w:p>
    <w:p w14:paraId="75E2B8C6"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»gøre tilgængelig på markedet«: enhver levering af et produkt med henblik på distribution, forbrug eller anvendelse på Færøerne som led i erhvervsvirksomhed mod eller uden vederlag</w:t>
      </w:r>
    </w:p>
    <w:p w14:paraId="15D77347"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»bringe i omsætning«: første tilgængeliggørelse af et produkt på Færøerne</w:t>
      </w:r>
    </w:p>
    <w:p w14:paraId="056E1B47" w14:textId="3D517BD5"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 xml:space="preserve">»kontrolleret område på land«: det område på land, hvor </w:t>
      </w:r>
      <w:proofErr w:type="spellStart"/>
      <w:r w:rsidRPr="00F869C6">
        <w:rPr>
          <w:rFonts w:ascii="Times New Roman" w:hAnsi="Times New Roman"/>
          <w:sz w:val="24"/>
          <w:lang w:eastAsia="da-DK"/>
        </w:rPr>
        <w:t>UAS</w:t>
      </w:r>
      <w:r w:rsidR="00987ABF">
        <w:rPr>
          <w:rFonts w:ascii="Times New Roman" w:hAnsi="Times New Roman"/>
          <w:sz w:val="24"/>
          <w:lang w:eastAsia="da-DK"/>
        </w:rPr>
        <w:t>’</w:t>
      </w:r>
      <w:r w:rsidRPr="00F869C6">
        <w:rPr>
          <w:rFonts w:ascii="Times New Roman" w:hAnsi="Times New Roman"/>
          <w:sz w:val="24"/>
          <w:lang w:eastAsia="da-DK"/>
        </w:rPr>
        <w:t>et</w:t>
      </w:r>
      <w:proofErr w:type="spellEnd"/>
      <w:r w:rsidRPr="00F869C6">
        <w:rPr>
          <w:rFonts w:ascii="Times New Roman" w:hAnsi="Times New Roman"/>
          <w:sz w:val="24"/>
          <w:lang w:eastAsia="da-DK"/>
        </w:rPr>
        <w:t xml:space="preserve"> opereres, og inden for hvilket UAS-operatøren kan sikre, at der kun er de involverede personer til stede</w:t>
      </w:r>
    </w:p>
    <w:p w14:paraId="6C1913E9"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lastRenderedPageBreak/>
        <w:t xml:space="preserve">»maksimal startmasse« (»MTOM«): det ubemandede luftfartøjs maksimale masse, inklusive nyttelast og brændstof, som defineret af fabrikanten eller </w:t>
      </w:r>
      <w:proofErr w:type="spellStart"/>
      <w:r w:rsidRPr="00F869C6">
        <w:rPr>
          <w:rFonts w:ascii="Times New Roman" w:hAnsi="Times New Roman"/>
          <w:sz w:val="24"/>
          <w:lang w:eastAsia="da-DK"/>
        </w:rPr>
        <w:t>byggeren</w:t>
      </w:r>
      <w:proofErr w:type="spellEnd"/>
      <w:r w:rsidRPr="00F869C6">
        <w:rPr>
          <w:rFonts w:ascii="Times New Roman" w:hAnsi="Times New Roman"/>
          <w:sz w:val="24"/>
          <w:lang w:eastAsia="da-DK"/>
        </w:rPr>
        <w:t>, hvorved det ubemandede luftfartøj kan opereres</w:t>
      </w:r>
    </w:p>
    <w:p w14:paraId="191DB66D"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»ubemandet svævefly«: et ubemandet luftfartøj, som under flyvning bæres oppe af luftens dynamiske reaktioner mod de faste løfteflader, hvis frie flyvning ikke afhænger af en motor. Det kan udstyres med en motor, der skal anvendes i nødstilfælde.</w:t>
      </w:r>
    </w:p>
    <w:p w14:paraId="23EC32EA"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»observatør for ubemandede luftfartøjer«: en person, der er positioneret parallelt med fjernpiloten, og som gennem visuel observation af det ubemandede luftfartøj bistår fjernpiloten med at holde det ubemandede luftfartøj i VLOS og udføre flyvningen sikkert</w:t>
      </w:r>
    </w:p>
    <w:p w14:paraId="376A0124"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»luftrumsobservatør«: en person, der bistår fjernpiloten ved at foretage en simpel afsøgning med det blotte øje af det luftrum, hvori det ubemandede luftfartøj opererer, for at opdage potentielle farer i luften</w:t>
      </w:r>
    </w:p>
    <w:p w14:paraId="78BA9C83"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»fjernbetjeningsenhed (CU)«: udstyr eller udstyrssystem til fjernkontrol af ubemandede luftfartøjer som defineret i § 2, nr. 1, som støtter kontrollen med eller overvågningen af det ubemandede luftfartøj i enhver fase af flyvningen, bortset fra infrastruktur til støtte for C2 (kommando og kontrol) link-service</w:t>
      </w:r>
    </w:p>
    <w:p w14:paraId="2A135703"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»C2 link-service«: (kommando- og kontrolforbindelsestjeneste): en kommunikationstjeneste, som leveres af en tredjepart, og med hvilken der tilvejebringes kommando og kontrol mellem det ubemandede luftfartøj og fjernbetjeningsenheden</w:t>
      </w:r>
    </w:p>
    <w:p w14:paraId="42FDC6A9"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»flyvegeografi«: det rumligt og tidsmæssigt afgrænsede luftrumsudsnit, hvori UAS-operatøren påtænker at udføre operationen i henhold til de normale procedurer, der er beskrevet i bilagets tillæg 5, punkt 6), litra c)</w:t>
      </w:r>
    </w:p>
    <w:p w14:paraId="1CBB208E"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»flyvegeografisk område«: flyvegeografiens projektion på jordens overflade</w:t>
      </w:r>
    </w:p>
    <w:p w14:paraId="51DCB549"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»beredskabsudsnit«: luftrumsudsnittet uden for flyvegeografien, hvis der anvendes beredskabsprocedurer som beskrevet i bilagets tillæg 5, punkt 6), litra d)</w:t>
      </w:r>
    </w:p>
    <w:p w14:paraId="1B239939"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»beredskabsområde«: beredskabsudsnittets projektion på jordens overflade</w:t>
      </w:r>
    </w:p>
    <w:p w14:paraId="3FB9E22B"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»operationelt udsnit«: kombinationen af flyvegeografien og beredskabsudsnittet</w:t>
      </w:r>
    </w:p>
    <w:p w14:paraId="592669E1"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»bufferzone for risici på jorden«: et område over jordens overflade, som omgiver det operationelle udsnit, og som er specificeret med henblik på at minimere risikoen for tredjemand på overfladen i det tilfælde, at det ubemandede luftfartøj forlader det operationelle udsnit</w:t>
      </w:r>
    </w:p>
    <w:p w14:paraId="31B8C9E9" w14:textId="77777777" w:rsidR="00FE653D" w:rsidRPr="00F869C6" w:rsidRDefault="00FE653D" w:rsidP="00FE653D">
      <w:pPr>
        <w:pStyle w:val="Listeafsnit"/>
        <w:numPr>
          <w:ilvl w:val="0"/>
          <w:numId w:val="20"/>
        </w:numPr>
        <w:shd w:val="clear" w:color="auto" w:fill="FFFFFF"/>
        <w:spacing w:before="120" w:after="0" w:line="312" w:lineRule="atLeast"/>
        <w:jc w:val="both"/>
        <w:rPr>
          <w:rFonts w:ascii="Times New Roman" w:hAnsi="Times New Roman"/>
          <w:color w:val="333333"/>
          <w:sz w:val="24"/>
          <w:szCs w:val="21"/>
          <w:lang w:eastAsia="da-DK"/>
        </w:rPr>
      </w:pPr>
      <w:r w:rsidRPr="00F869C6">
        <w:rPr>
          <w:rFonts w:ascii="Times New Roman" w:hAnsi="Times New Roman"/>
          <w:sz w:val="24"/>
          <w:lang w:eastAsia="da-DK"/>
        </w:rPr>
        <w:t>»nat«: timerne mellem slutningen af tusmørke om aftenen (civil definition) og begyndelsen af tusmørke om morgenen (civil definition).</w:t>
      </w:r>
    </w:p>
    <w:p w14:paraId="1926BC13" w14:textId="77777777" w:rsidR="00FE653D" w:rsidRPr="00F869C6" w:rsidRDefault="00FE653D" w:rsidP="00FE653D">
      <w:pPr>
        <w:shd w:val="clear" w:color="auto" w:fill="FFFFFF"/>
        <w:spacing w:before="120" w:after="0" w:line="312" w:lineRule="atLeast"/>
        <w:rPr>
          <w:rFonts w:ascii="Times New Roman" w:hAnsi="Times New Roman"/>
          <w:color w:val="333333"/>
          <w:sz w:val="24"/>
          <w:szCs w:val="21"/>
          <w:lang w:eastAsia="da-DK"/>
        </w:rPr>
      </w:pPr>
    </w:p>
    <w:p w14:paraId="7E09E2DD" w14:textId="77777777" w:rsidR="00FE653D" w:rsidRPr="0096598F" w:rsidRDefault="00FE653D" w:rsidP="00FE653D">
      <w:pPr>
        <w:shd w:val="clear" w:color="auto" w:fill="FFFFFF"/>
        <w:spacing w:after="0" w:line="240" w:lineRule="auto"/>
        <w:rPr>
          <w:rFonts w:ascii="Times New Roman" w:eastAsia="Times New Roman" w:hAnsi="Times New Roman" w:cs="Times New Roman"/>
          <w:vanish/>
          <w:color w:val="333333"/>
          <w:sz w:val="21"/>
          <w:szCs w:val="21"/>
          <w:lang w:eastAsia="da-DK"/>
        </w:rPr>
      </w:pPr>
    </w:p>
    <w:p w14:paraId="5C5140CE" w14:textId="77777777" w:rsidR="00FE653D" w:rsidRPr="0096598F" w:rsidRDefault="00FE653D" w:rsidP="00FE653D">
      <w:pPr>
        <w:shd w:val="clear" w:color="auto" w:fill="FFFFFF"/>
        <w:spacing w:after="0" w:line="240" w:lineRule="auto"/>
        <w:rPr>
          <w:rFonts w:ascii="Times New Roman" w:eastAsia="Times New Roman" w:hAnsi="Times New Roman" w:cs="Times New Roman"/>
          <w:vanish/>
          <w:color w:val="333333"/>
          <w:sz w:val="21"/>
          <w:szCs w:val="21"/>
          <w:lang w:eastAsia="da-DK"/>
        </w:rPr>
      </w:pPr>
    </w:p>
    <w:p w14:paraId="342FF6E1" w14:textId="77777777" w:rsidR="00FE653D" w:rsidRPr="0096598F" w:rsidRDefault="00FE653D" w:rsidP="00FE653D">
      <w:pPr>
        <w:shd w:val="clear" w:color="auto" w:fill="FFFFFF"/>
        <w:spacing w:after="0" w:line="240" w:lineRule="auto"/>
        <w:rPr>
          <w:rFonts w:ascii="Times New Roman" w:eastAsia="Times New Roman" w:hAnsi="Times New Roman" w:cs="Times New Roman"/>
          <w:vanish/>
          <w:color w:val="333333"/>
          <w:sz w:val="21"/>
          <w:szCs w:val="21"/>
          <w:lang w:eastAsia="da-DK"/>
        </w:rPr>
      </w:pPr>
    </w:p>
    <w:p w14:paraId="2F1ED9A0" w14:textId="77777777" w:rsidR="00FE653D" w:rsidRPr="0096598F" w:rsidRDefault="00FE653D" w:rsidP="00FE653D">
      <w:pPr>
        <w:shd w:val="clear" w:color="auto" w:fill="FFFFFF"/>
        <w:spacing w:after="0" w:line="240" w:lineRule="auto"/>
        <w:rPr>
          <w:rFonts w:ascii="Times New Roman" w:eastAsia="Times New Roman" w:hAnsi="Times New Roman" w:cs="Times New Roman"/>
          <w:vanish/>
          <w:color w:val="333333"/>
          <w:sz w:val="21"/>
          <w:szCs w:val="21"/>
          <w:lang w:eastAsia="da-DK"/>
        </w:rPr>
      </w:pPr>
    </w:p>
    <w:p w14:paraId="4D8F9854" w14:textId="77777777" w:rsidR="00FE653D" w:rsidRPr="0096598F" w:rsidRDefault="00FE653D" w:rsidP="00FE653D">
      <w:pPr>
        <w:shd w:val="clear" w:color="auto" w:fill="FFFFFF"/>
        <w:spacing w:after="0" w:line="240" w:lineRule="auto"/>
        <w:rPr>
          <w:rFonts w:ascii="Times New Roman" w:eastAsia="Times New Roman" w:hAnsi="Times New Roman" w:cs="Times New Roman"/>
          <w:vanish/>
          <w:color w:val="333333"/>
          <w:sz w:val="21"/>
          <w:szCs w:val="21"/>
          <w:lang w:eastAsia="da-DK"/>
        </w:rPr>
      </w:pPr>
    </w:p>
    <w:p w14:paraId="18D3BA1E" w14:textId="77777777" w:rsidR="00FE653D" w:rsidRPr="0096598F" w:rsidRDefault="00FE653D" w:rsidP="00FE653D">
      <w:pPr>
        <w:shd w:val="clear" w:color="auto" w:fill="FFFFFF"/>
        <w:spacing w:after="0" w:line="240" w:lineRule="auto"/>
        <w:rPr>
          <w:rFonts w:ascii="Times New Roman" w:eastAsia="Times New Roman" w:hAnsi="Times New Roman" w:cs="Times New Roman"/>
          <w:vanish/>
          <w:color w:val="333333"/>
          <w:sz w:val="21"/>
          <w:szCs w:val="21"/>
          <w:lang w:eastAsia="da-DK"/>
        </w:rPr>
      </w:pPr>
    </w:p>
    <w:p w14:paraId="0D97BE15" w14:textId="77777777" w:rsidR="00FE653D" w:rsidRPr="0096598F" w:rsidRDefault="00FE653D" w:rsidP="00FE653D">
      <w:pPr>
        <w:shd w:val="clear" w:color="auto" w:fill="FFFFFF"/>
        <w:spacing w:after="0" w:line="240" w:lineRule="auto"/>
        <w:rPr>
          <w:rFonts w:ascii="Times New Roman" w:eastAsia="Times New Roman" w:hAnsi="Times New Roman" w:cs="Times New Roman"/>
          <w:vanish/>
          <w:color w:val="333333"/>
          <w:sz w:val="21"/>
          <w:szCs w:val="21"/>
          <w:lang w:eastAsia="da-DK"/>
        </w:rPr>
      </w:pPr>
    </w:p>
    <w:p w14:paraId="1163F36A" w14:textId="77777777" w:rsidR="00FE653D" w:rsidRPr="0096598F" w:rsidRDefault="00FE653D" w:rsidP="00FE653D">
      <w:pPr>
        <w:shd w:val="clear" w:color="auto" w:fill="FFFFFF"/>
        <w:spacing w:after="0" w:line="240" w:lineRule="auto"/>
        <w:rPr>
          <w:rFonts w:ascii="Times New Roman" w:eastAsia="Times New Roman" w:hAnsi="Times New Roman" w:cs="Times New Roman"/>
          <w:vanish/>
          <w:color w:val="333333"/>
          <w:sz w:val="21"/>
          <w:szCs w:val="21"/>
          <w:lang w:eastAsia="da-DK"/>
        </w:rPr>
      </w:pPr>
    </w:p>
    <w:p w14:paraId="427DDD6F"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Artikel 3</w:t>
      </w:r>
    </w:p>
    <w:p w14:paraId="71A4C071"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Kategorier af UAS-operationer</w:t>
      </w:r>
    </w:p>
    <w:p w14:paraId="58779613"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UAS-operationer udføres i den åbne, specifikke eller certificerede kategori som fastlagt i artikel 4, 5 og 6 på følgende betingelser:</w:t>
      </w:r>
    </w:p>
    <w:p w14:paraId="7EC54DCF" w14:textId="77777777" w:rsidR="00FE653D" w:rsidRDefault="00FE653D" w:rsidP="00FE653D">
      <w:pPr>
        <w:pStyle w:val="Listeafsnit"/>
        <w:numPr>
          <w:ilvl w:val="0"/>
          <w:numId w:val="21"/>
        </w:numPr>
        <w:shd w:val="clear" w:color="auto" w:fill="FFFFFF"/>
        <w:spacing w:before="120" w:after="0" w:line="312" w:lineRule="atLeast"/>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Ved UAS-operationer i den åbne kategori kræves ikke en forudgående operationstilladelse eller en operationel erklæring fra UAS-operatøren forud for operationen.</w:t>
      </w:r>
    </w:p>
    <w:p w14:paraId="72470884" w14:textId="77777777" w:rsidR="00FE653D" w:rsidRDefault="00FE653D" w:rsidP="00FE653D">
      <w:pPr>
        <w:pStyle w:val="Listeafsnit"/>
        <w:numPr>
          <w:ilvl w:val="0"/>
          <w:numId w:val="21"/>
        </w:numPr>
        <w:shd w:val="clear" w:color="auto" w:fill="FFFFFF"/>
        <w:spacing w:before="120" w:after="0" w:line="312" w:lineRule="atLeast"/>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lastRenderedPageBreak/>
        <w:t>Ved UAS-operationer i den specifikke kategori kræves en operationstilladelse udstedt af den kompetente myndighed i henhold til artikel 12 eller en tilladelse udstedt i henhold til artikel 16 eller under de i artikel 5, stk. 5, fastlagte omstændigheder en erklæring fra UAS-operatøren.</w:t>
      </w:r>
    </w:p>
    <w:p w14:paraId="2A1E95C8" w14:textId="70144BEB" w:rsidR="00FE653D" w:rsidRDefault="00FE653D" w:rsidP="00FE653D">
      <w:pPr>
        <w:pStyle w:val="Listeafsnit"/>
        <w:numPr>
          <w:ilvl w:val="0"/>
          <w:numId w:val="21"/>
        </w:numPr>
        <w:shd w:val="clear" w:color="auto" w:fill="FFFFFF"/>
        <w:spacing w:before="120" w:after="0" w:line="312" w:lineRule="atLeast"/>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Ved UAS-operationer i den specifikke kategori kræves UAS-certificering i henhold til delegeret forordning (EU) 2019/945 og certificering af operatøren og, hvor det er relevant, certificering af fjernpiloten.</w:t>
      </w:r>
    </w:p>
    <w:p w14:paraId="7264EDCC" w14:textId="77777777" w:rsidR="00FE653D" w:rsidRPr="00192AC6" w:rsidRDefault="00FE653D" w:rsidP="00FE653D">
      <w:pPr>
        <w:shd w:val="clear" w:color="auto" w:fill="FFFFFF"/>
        <w:spacing w:before="120" w:after="0" w:line="312" w:lineRule="atLeast"/>
        <w:rPr>
          <w:rFonts w:ascii="Times New Roman" w:hAnsi="Times New Roman"/>
          <w:color w:val="333333"/>
          <w:sz w:val="24"/>
          <w:szCs w:val="21"/>
          <w:lang w:eastAsia="da-DK"/>
        </w:rPr>
      </w:pPr>
    </w:p>
    <w:p w14:paraId="2503AAA4"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Artikel 4</w:t>
      </w:r>
    </w:p>
    <w:p w14:paraId="18B60F0D"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UAS-operationer i den åbne kategori</w:t>
      </w:r>
    </w:p>
    <w:p w14:paraId="1B6C256A"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1.   Operationer klassificeres kun som UAS-operationer i den åbne kategori, hvis følgende krav er opfyldt:</w:t>
      </w:r>
    </w:p>
    <w:p w14:paraId="1EE4161F" w14:textId="77777777" w:rsidR="00FE653D" w:rsidRDefault="00FE653D" w:rsidP="00FE653D">
      <w:pPr>
        <w:pStyle w:val="Listeafsnit"/>
        <w:numPr>
          <w:ilvl w:val="0"/>
          <w:numId w:val="22"/>
        </w:numPr>
        <w:shd w:val="clear" w:color="auto" w:fill="FFFFFF"/>
        <w:spacing w:after="0" w:line="240" w:lineRule="auto"/>
        <w:jc w:val="both"/>
        <w:rPr>
          <w:rFonts w:ascii="Times New Roman" w:hAnsi="Times New Roman"/>
          <w:color w:val="333333"/>
          <w:sz w:val="24"/>
          <w:szCs w:val="21"/>
          <w:lang w:eastAsia="da-DK"/>
        </w:rPr>
      </w:pPr>
      <w:proofErr w:type="spellStart"/>
      <w:r w:rsidRPr="00192AC6">
        <w:rPr>
          <w:rFonts w:ascii="Times New Roman" w:hAnsi="Times New Roman"/>
          <w:color w:val="333333"/>
          <w:sz w:val="24"/>
          <w:szCs w:val="21"/>
          <w:lang w:eastAsia="da-DK"/>
        </w:rPr>
        <w:t>UAS'et</w:t>
      </w:r>
      <w:proofErr w:type="spellEnd"/>
      <w:r w:rsidRPr="00192AC6">
        <w:rPr>
          <w:rFonts w:ascii="Times New Roman" w:hAnsi="Times New Roman"/>
          <w:color w:val="333333"/>
          <w:sz w:val="24"/>
          <w:szCs w:val="21"/>
          <w:lang w:eastAsia="da-DK"/>
        </w:rPr>
        <w:t xml:space="preserve"> tilhører en af de klasser, der er fastsat i delegeret forordning (EU) 2019/945, eller er privatbygget eller opfylder betingelserne fastsat i artikel 20.</w:t>
      </w:r>
    </w:p>
    <w:p w14:paraId="2F316919" w14:textId="77777777" w:rsidR="00FE653D" w:rsidRDefault="00FE653D" w:rsidP="00FE653D">
      <w:pPr>
        <w:pStyle w:val="Listeafsnit"/>
        <w:numPr>
          <w:ilvl w:val="0"/>
          <w:numId w:val="22"/>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Det ubemandede luftfartøj har en maksimal startmasse på under 25 kg.</w:t>
      </w:r>
    </w:p>
    <w:p w14:paraId="1599A2A6" w14:textId="77777777" w:rsidR="00FE653D" w:rsidRDefault="00FE653D" w:rsidP="00FE653D">
      <w:pPr>
        <w:pStyle w:val="Listeafsnit"/>
        <w:numPr>
          <w:ilvl w:val="0"/>
          <w:numId w:val="22"/>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Fjernpiloten sikrer, at det ubemandede luftfartøj holdes på sikker afstand af mennesker, og at det ikke overflyver personforsamlinger.</w:t>
      </w:r>
    </w:p>
    <w:p w14:paraId="4201877B" w14:textId="77777777" w:rsidR="00FE653D" w:rsidRPr="00192AC6" w:rsidRDefault="00FE653D" w:rsidP="00FE653D">
      <w:pPr>
        <w:pStyle w:val="Listeafsnit"/>
        <w:numPr>
          <w:ilvl w:val="0"/>
          <w:numId w:val="22"/>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 xml:space="preserve">Fjernpiloten opretholder et ubemandet luftfartøj i VLOS til enhver tid, undtagen ved flyvning i </w:t>
      </w:r>
      <w:proofErr w:type="spellStart"/>
      <w:r w:rsidRPr="00192AC6">
        <w:rPr>
          <w:rFonts w:ascii="Times New Roman" w:hAnsi="Times New Roman"/>
          <w:color w:val="333333"/>
          <w:sz w:val="24"/>
          <w:szCs w:val="21"/>
          <w:lang w:eastAsia="da-DK"/>
        </w:rPr>
        <w:t>follow</w:t>
      </w:r>
      <w:proofErr w:type="spellEnd"/>
      <w:r w:rsidRPr="00192AC6">
        <w:rPr>
          <w:rFonts w:ascii="Times New Roman" w:hAnsi="Times New Roman"/>
          <w:color w:val="333333"/>
          <w:sz w:val="24"/>
          <w:szCs w:val="21"/>
          <w:lang w:eastAsia="da-DK"/>
        </w:rPr>
        <w:t>-</w:t>
      </w:r>
      <w:proofErr w:type="spellStart"/>
      <w:r w:rsidRPr="00192AC6">
        <w:rPr>
          <w:rFonts w:ascii="Times New Roman" w:hAnsi="Times New Roman"/>
          <w:color w:val="333333"/>
          <w:sz w:val="24"/>
          <w:szCs w:val="21"/>
          <w:lang w:eastAsia="da-DK"/>
        </w:rPr>
        <w:t>me</w:t>
      </w:r>
      <w:proofErr w:type="spellEnd"/>
      <w:r w:rsidRPr="00192AC6">
        <w:rPr>
          <w:rFonts w:ascii="Times New Roman" w:hAnsi="Times New Roman"/>
          <w:color w:val="333333"/>
          <w:sz w:val="24"/>
          <w:szCs w:val="21"/>
          <w:lang w:eastAsia="da-DK"/>
        </w:rPr>
        <w:t>-tilstand eller i forbindelse med brug af en observatør af det ubemandede luftfartøj, jf. del A i bilaget.</w:t>
      </w:r>
    </w:p>
    <w:p w14:paraId="4FB756F8" w14:textId="77777777" w:rsidR="00FE653D" w:rsidRDefault="00FE653D" w:rsidP="00FE653D">
      <w:pPr>
        <w:pStyle w:val="Listeafsnit"/>
        <w:numPr>
          <w:ilvl w:val="0"/>
          <w:numId w:val="22"/>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Under flyvningen holdes det ubemandede luftfartøj inden for en afstand af 120 m fra det tætteste punkt på jordens overflade, undtagen ved overflyvning af en hindring, jf. del A i bilaget.</w:t>
      </w:r>
    </w:p>
    <w:p w14:paraId="47904767" w14:textId="77777777" w:rsidR="00FE653D" w:rsidRPr="00192AC6" w:rsidRDefault="00FE653D" w:rsidP="00FE653D">
      <w:pPr>
        <w:pStyle w:val="Listeafsnit"/>
        <w:numPr>
          <w:ilvl w:val="0"/>
          <w:numId w:val="22"/>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Det ubemandede luftfartøj transporterer ikke farligt gods og nedkaster ikke materiale under flyvningen.</w:t>
      </w:r>
    </w:p>
    <w:p w14:paraId="0510160F" w14:textId="77777777" w:rsidR="00FE653D" w:rsidRPr="00923B3E"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552AF68B"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2.   UAS-operationer i den åbne kategori opdeles i tre underkategorier på grundlag af kravene i del A i bilaget.</w:t>
      </w:r>
    </w:p>
    <w:p w14:paraId="6C411C11"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Artikel 5</w:t>
      </w:r>
    </w:p>
    <w:p w14:paraId="18DEB5C2"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UAS-operationer i den specifikke kategori</w:t>
      </w:r>
    </w:p>
    <w:p w14:paraId="32EF9770"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1.   Hvis et af de krav, der er fastsat i artikel 4 eller i del A i bilaget, ikke er opfyldt, indhenter UAS-operatøren en operationstilladelse i henhold til artikel 12 fra den kompetente myndighed i den medlemsstat, hvor operatøren er registreret.</w:t>
      </w:r>
    </w:p>
    <w:p w14:paraId="2C9173DD"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6316A665"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2.   Ved ansøgning til en kompetent myndighed om en operationstilladelse i henhold til artikel 12 foretager operatøren en risikovurdering i overensstemmelse med artikel 11 og indsender denne sammen med ansøgningen, herunder med forslag til passende afbødende foranstaltninger.</w:t>
      </w:r>
    </w:p>
    <w:p w14:paraId="76FA6AF9"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7FE6BD14"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3.   I overensstemmelse med UAS.SPEC.040 i del B i bilaget udsteder den kompetente myndighed en operationstilladelse, hvis den vurderer, at de operationelle risici er tilstrækkelig afbødet i henhold til artikel 12.</w:t>
      </w:r>
    </w:p>
    <w:p w14:paraId="51F09463"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15797801"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4.   Den kompetente myndighed angiver, om operationstilladelsen vedrører:</w:t>
      </w:r>
    </w:p>
    <w:p w14:paraId="6FFD7043" w14:textId="77777777" w:rsidR="00FE653D" w:rsidRDefault="00FE653D" w:rsidP="00FE653D">
      <w:pPr>
        <w:pStyle w:val="Listeafsnit"/>
        <w:numPr>
          <w:ilvl w:val="0"/>
          <w:numId w:val="23"/>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lastRenderedPageBreak/>
        <w:t xml:space="preserve">tilladelsen til en enkelt operation eller en række operationer, der er specificeret i tid eller sted eller begge dele. </w:t>
      </w:r>
      <w:r w:rsidRPr="00923B3E">
        <w:rPr>
          <w:rFonts w:ascii="Times New Roman" w:hAnsi="Times New Roman"/>
          <w:color w:val="333333"/>
          <w:sz w:val="24"/>
          <w:szCs w:val="21"/>
          <w:lang w:eastAsia="da-DK"/>
        </w:rPr>
        <w:t>Operationstilladelsen skal indeholde den tilknyttede nøjagtige liste over afbødende foranstaltninger</w:t>
      </w:r>
    </w:p>
    <w:p w14:paraId="68C8B97E" w14:textId="77777777" w:rsidR="00FE653D" w:rsidRPr="00192AC6" w:rsidRDefault="00FE653D" w:rsidP="00FE653D">
      <w:pPr>
        <w:pStyle w:val="Listeafsnit"/>
        <w:numPr>
          <w:ilvl w:val="0"/>
          <w:numId w:val="23"/>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godkendelsen af et LUC i overensstemmelse med del C i bilaget.</w:t>
      </w:r>
    </w:p>
    <w:p w14:paraId="7780FA0D"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2A05B86A"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5. Hvis UAS-operatøren fremsender en erklæring til den kompetente myndighed i registreringsmedlemsstaten i overensstemmelse med UAS.SPEC.020 i del B i bilaget for en operation, der opfylder kriterierne i et standardscenario fastsat i tillæg 1 til dette bilag, er UAS-operatøren ikke forpligtet til at indhente en operationstilladelse i henhold til denne artikels stk. 1-4, og den procedure, der er fastlagt i artikel 12, stk. 5, finder anvendelse. UAS-operatøren anvender den erklæring, der er omhandlet i tillæg 2 til nævnte bilag.</w:t>
      </w:r>
    </w:p>
    <w:p w14:paraId="38807F5E" w14:textId="77777777" w:rsidR="00FE653D" w:rsidRDefault="00FE653D" w:rsidP="00FE653D">
      <w:pPr>
        <w:shd w:val="clear" w:color="auto" w:fill="FFFFFF"/>
        <w:spacing w:after="0" w:line="240" w:lineRule="auto"/>
      </w:pPr>
    </w:p>
    <w:p w14:paraId="34A31037"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6.   En operationstilladelse eller en erklæring kræves ikke for:</w:t>
      </w:r>
    </w:p>
    <w:p w14:paraId="6EB1EA5D" w14:textId="77777777" w:rsidR="00FE653D" w:rsidRDefault="00FE653D" w:rsidP="00FE653D">
      <w:pPr>
        <w:pStyle w:val="Listeafsnit"/>
        <w:numPr>
          <w:ilvl w:val="0"/>
          <w:numId w:val="24"/>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UAS-operatører, der er indehavere af et LUC med relevante beføjelser i overensstemmelse med UAS.LUC.060 i bilaget</w:t>
      </w:r>
    </w:p>
    <w:p w14:paraId="3A78F091" w14:textId="77777777" w:rsidR="00FE653D" w:rsidRDefault="00FE653D" w:rsidP="00FE653D">
      <w:pPr>
        <w:pStyle w:val="Listeafsnit"/>
        <w:numPr>
          <w:ilvl w:val="0"/>
          <w:numId w:val="24"/>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operationer, som udføres i modelflyveklubber eller -foreninger, der har opnået en tilladelse i henhold til artikel 16.</w:t>
      </w:r>
    </w:p>
    <w:p w14:paraId="4CB1AB0A" w14:textId="77777777" w:rsidR="00FE653D" w:rsidRPr="00923B3E"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56FB7998"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Artikel 6</w:t>
      </w:r>
    </w:p>
    <w:p w14:paraId="0874A9B1"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UAS-operationer i den certificerede kategori</w:t>
      </w:r>
    </w:p>
    <w:p w14:paraId="7E9EAD3C"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1.   Operationer klassificeres kun som UAS-operationer i den certificerede kategori, hvis følgende krav er opfyldt:</w:t>
      </w:r>
    </w:p>
    <w:p w14:paraId="2868D102" w14:textId="77777777" w:rsidR="00FE653D" w:rsidRDefault="00FE653D" w:rsidP="00FE653D">
      <w:pPr>
        <w:pStyle w:val="Listeafsnit"/>
        <w:numPr>
          <w:ilvl w:val="0"/>
          <w:numId w:val="25"/>
        </w:numPr>
        <w:shd w:val="clear" w:color="auto" w:fill="FFFFFF"/>
        <w:spacing w:after="0" w:line="240" w:lineRule="auto"/>
        <w:jc w:val="both"/>
        <w:rPr>
          <w:rFonts w:ascii="Times New Roman" w:hAnsi="Times New Roman"/>
          <w:color w:val="333333"/>
          <w:sz w:val="24"/>
          <w:szCs w:val="21"/>
          <w:lang w:eastAsia="da-DK"/>
        </w:rPr>
      </w:pPr>
      <w:proofErr w:type="spellStart"/>
      <w:r w:rsidRPr="00192AC6">
        <w:rPr>
          <w:rFonts w:ascii="Times New Roman" w:hAnsi="Times New Roman"/>
          <w:color w:val="333333"/>
          <w:sz w:val="24"/>
          <w:szCs w:val="21"/>
          <w:lang w:eastAsia="da-DK"/>
        </w:rPr>
        <w:t>UAS'et</w:t>
      </w:r>
      <w:proofErr w:type="spellEnd"/>
      <w:r w:rsidRPr="00192AC6">
        <w:rPr>
          <w:rFonts w:ascii="Times New Roman" w:hAnsi="Times New Roman"/>
          <w:color w:val="333333"/>
          <w:sz w:val="24"/>
          <w:szCs w:val="21"/>
          <w:lang w:eastAsia="da-DK"/>
        </w:rPr>
        <w:t xml:space="preserve"> er certificeret i henhold til artikel 40, stk. 1, litra a), b) og c), i delegeret forordning (EU) 2019/945</w:t>
      </w:r>
    </w:p>
    <w:p w14:paraId="5826F717" w14:textId="77777777" w:rsidR="00FE653D" w:rsidRDefault="00FE653D" w:rsidP="00FE653D">
      <w:pPr>
        <w:pStyle w:val="Listeafsnit"/>
        <w:numPr>
          <w:ilvl w:val="0"/>
          <w:numId w:val="25"/>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operationen udføres på en af følgende betingelser:</w:t>
      </w:r>
    </w:p>
    <w:p w14:paraId="69E2247D" w14:textId="77777777" w:rsidR="00FE653D" w:rsidRPr="00192AC6" w:rsidRDefault="00FE653D" w:rsidP="00FE653D">
      <w:pPr>
        <w:pStyle w:val="Listeafsnit"/>
        <w:numPr>
          <w:ilvl w:val="1"/>
          <w:numId w:val="26"/>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over personforsamlinger</w:t>
      </w:r>
    </w:p>
    <w:p w14:paraId="239EC846" w14:textId="77777777" w:rsidR="00FE653D" w:rsidRPr="00192AC6" w:rsidRDefault="00FE653D" w:rsidP="00FE653D">
      <w:pPr>
        <w:pStyle w:val="Listeafsnit"/>
        <w:numPr>
          <w:ilvl w:val="1"/>
          <w:numId w:val="26"/>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involverer persontransport</w:t>
      </w:r>
    </w:p>
    <w:p w14:paraId="1D75D862" w14:textId="77777777" w:rsidR="00FE653D" w:rsidRDefault="00FE653D" w:rsidP="00FE653D">
      <w:pPr>
        <w:pStyle w:val="Listeafsnit"/>
        <w:numPr>
          <w:ilvl w:val="1"/>
          <w:numId w:val="26"/>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involverer transport af farligt gods, som kan medføre en høj risiko for tredjeparter i tilfælde af ulykker.</w:t>
      </w:r>
    </w:p>
    <w:p w14:paraId="4CFAEEDC" w14:textId="77777777" w:rsidR="00FE653D" w:rsidRPr="00923B3E"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51AA3DCB"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 xml:space="preserve">2.   UAS-operationer klassificeres desuden som UAS-operationer i den certificerede kategori, når den kompetente myndighed på grundlag af den i artikel 11 omhandlede risikovurdering mener, at risikoen forbundet med operationen ikke i tilstrækkelig grad kan afbødes uden certificering af </w:t>
      </w:r>
      <w:proofErr w:type="spellStart"/>
      <w:r w:rsidRPr="00923B3E">
        <w:rPr>
          <w:rFonts w:ascii="Times New Roman" w:eastAsia="Times New Roman" w:hAnsi="Times New Roman" w:cs="Times New Roman"/>
          <w:color w:val="333333"/>
          <w:sz w:val="24"/>
          <w:szCs w:val="21"/>
          <w:lang w:eastAsia="da-DK"/>
        </w:rPr>
        <w:t>UAS'et</w:t>
      </w:r>
      <w:proofErr w:type="spellEnd"/>
      <w:r w:rsidRPr="00923B3E">
        <w:rPr>
          <w:rFonts w:ascii="Times New Roman" w:eastAsia="Times New Roman" w:hAnsi="Times New Roman" w:cs="Times New Roman"/>
          <w:color w:val="333333"/>
          <w:sz w:val="24"/>
          <w:szCs w:val="21"/>
          <w:lang w:eastAsia="da-DK"/>
        </w:rPr>
        <w:t xml:space="preserve"> og af UAS-operatøren og, hvor det er relevant, uden certificering af fjernpiloten.</w:t>
      </w:r>
    </w:p>
    <w:p w14:paraId="0B1186B7"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Artikel 7</w:t>
      </w:r>
    </w:p>
    <w:p w14:paraId="3A69D886"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Regler og procedurer for operation af ubemandede luftfartøjer</w:t>
      </w:r>
    </w:p>
    <w:p w14:paraId="09A44F72"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1.   UAS-operationer i den åbne kategori skal overholde de driftsbegrænsninger, der er fastsat i del A i bilaget.</w:t>
      </w:r>
    </w:p>
    <w:p w14:paraId="7F8875D1"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311CD5FA"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2.   UAS-operationer i den specifikke kategori skal overholde de driftsbegrænsninger, der er fastsat i den i artikel 12 omhandlede operationstilladelse eller i den i artikel 16 omhandlede tilladelse eller som fastsat i et standardscenario opstillet i tillæg 1 til bilaget, jf. erklæring fra UAS-operatøren.</w:t>
      </w:r>
    </w:p>
    <w:p w14:paraId="3A49A5D2" w14:textId="77777777" w:rsidR="00FE653D" w:rsidRPr="00923B3E"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lastRenderedPageBreak/>
        <w:t>Dette stykke finder ikke anvendelse, hvis UAS-operatøren er indehaver af et LUC med relevante beføjelser.</w:t>
      </w:r>
    </w:p>
    <w:p w14:paraId="366B4680" w14:textId="77777777" w:rsidR="00FE653D" w:rsidRPr="00923B3E"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 xml:space="preserve">UAS-operationer i den specifikke kategori er underlagt de gældende operationelle krav, der er fastsat i </w:t>
      </w:r>
      <w:r>
        <w:rPr>
          <w:rFonts w:ascii="Times New Roman" w:eastAsia="Times New Roman" w:hAnsi="Times New Roman" w:cs="Times New Roman"/>
          <w:color w:val="333333"/>
          <w:sz w:val="24"/>
          <w:szCs w:val="21"/>
          <w:lang w:eastAsia="da-DK"/>
        </w:rPr>
        <w:t>BL 7-1</w:t>
      </w:r>
      <w:r w:rsidRPr="00923B3E">
        <w:rPr>
          <w:rFonts w:ascii="Times New Roman" w:eastAsia="Times New Roman" w:hAnsi="Times New Roman" w:cs="Times New Roman"/>
          <w:color w:val="333333"/>
          <w:sz w:val="24"/>
          <w:szCs w:val="21"/>
          <w:lang w:eastAsia="da-DK"/>
        </w:rPr>
        <w:t>.</w:t>
      </w:r>
    </w:p>
    <w:p w14:paraId="4C7C74D7"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5D9B3BDD"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 xml:space="preserve">3.   UAS-operationer i den certificerede kategori er underlagt de gældende operationelle krav, der er fastsat i </w:t>
      </w:r>
      <w:r>
        <w:rPr>
          <w:rFonts w:ascii="Times New Roman" w:eastAsia="Times New Roman" w:hAnsi="Times New Roman" w:cs="Times New Roman"/>
          <w:color w:val="333333"/>
          <w:sz w:val="24"/>
          <w:szCs w:val="21"/>
          <w:lang w:eastAsia="da-DK"/>
        </w:rPr>
        <w:t>BL 7-1 og BL 5-50</w:t>
      </w:r>
      <w:r w:rsidRPr="00923B3E">
        <w:rPr>
          <w:rFonts w:ascii="Times New Roman" w:eastAsia="Times New Roman" w:hAnsi="Times New Roman" w:cs="Times New Roman"/>
          <w:color w:val="333333"/>
          <w:sz w:val="24"/>
          <w:szCs w:val="21"/>
          <w:lang w:eastAsia="da-DK"/>
        </w:rPr>
        <w:t>.</w:t>
      </w:r>
    </w:p>
    <w:p w14:paraId="27546C5F"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Artikel 8</w:t>
      </w:r>
    </w:p>
    <w:p w14:paraId="6CCE3F3E"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Regler og procedurer for fjernpiloters kompetence</w:t>
      </w:r>
    </w:p>
    <w:p w14:paraId="3F5D1958"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 xml:space="preserve">1.   Fjernpiloter, som opererer </w:t>
      </w:r>
      <w:proofErr w:type="spellStart"/>
      <w:r w:rsidRPr="00923B3E">
        <w:rPr>
          <w:rFonts w:ascii="Times New Roman" w:eastAsia="Times New Roman" w:hAnsi="Times New Roman" w:cs="Times New Roman"/>
          <w:color w:val="333333"/>
          <w:sz w:val="24"/>
          <w:szCs w:val="21"/>
          <w:lang w:eastAsia="da-DK"/>
        </w:rPr>
        <w:t>UAS'er</w:t>
      </w:r>
      <w:proofErr w:type="spellEnd"/>
      <w:r w:rsidRPr="00923B3E">
        <w:rPr>
          <w:rFonts w:ascii="Times New Roman" w:eastAsia="Times New Roman" w:hAnsi="Times New Roman" w:cs="Times New Roman"/>
          <w:color w:val="333333"/>
          <w:sz w:val="24"/>
          <w:szCs w:val="21"/>
          <w:lang w:eastAsia="da-DK"/>
        </w:rPr>
        <w:t xml:space="preserve"> i den åbne kategori, skal opfylde kompetencekravene i del A i bilaget.</w:t>
      </w:r>
    </w:p>
    <w:p w14:paraId="71A22D7E"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75B82385"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 xml:space="preserve">2.   Fjernpiloter, som opererer </w:t>
      </w:r>
      <w:proofErr w:type="spellStart"/>
      <w:r w:rsidRPr="00923B3E">
        <w:rPr>
          <w:rFonts w:ascii="Times New Roman" w:eastAsia="Times New Roman" w:hAnsi="Times New Roman" w:cs="Times New Roman"/>
          <w:color w:val="333333"/>
          <w:sz w:val="24"/>
          <w:szCs w:val="21"/>
          <w:lang w:eastAsia="da-DK"/>
        </w:rPr>
        <w:t>UAS'er</w:t>
      </w:r>
      <w:proofErr w:type="spellEnd"/>
      <w:r w:rsidRPr="00923B3E">
        <w:rPr>
          <w:rFonts w:ascii="Times New Roman" w:eastAsia="Times New Roman" w:hAnsi="Times New Roman" w:cs="Times New Roman"/>
          <w:color w:val="333333"/>
          <w:sz w:val="24"/>
          <w:szCs w:val="21"/>
          <w:lang w:eastAsia="da-DK"/>
        </w:rPr>
        <w:t xml:space="preserve"> i den specifikke kategori, skal opfylde de fastsatte kompetencekrav i operationstilladelsen fra den kompetente myndighed eller i det standardscenario, der er opstillet i tillæg 1 til bilaget, eller i </w:t>
      </w:r>
      <w:proofErr w:type="spellStart"/>
      <w:r w:rsidRPr="00923B3E">
        <w:rPr>
          <w:rFonts w:ascii="Times New Roman" w:eastAsia="Times New Roman" w:hAnsi="Times New Roman" w:cs="Times New Roman"/>
          <w:color w:val="333333"/>
          <w:sz w:val="24"/>
          <w:szCs w:val="21"/>
          <w:lang w:eastAsia="da-DK"/>
        </w:rPr>
        <w:t>LUC'et</w:t>
      </w:r>
      <w:proofErr w:type="spellEnd"/>
      <w:r w:rsidRPr="00923B3E">
        <w:rPr>
          <w:rFonts w:ascii="Times New Roman" w:eastAsia="Times New Roman" w:hAnsi="Times New Roman" w:cs="Times New Roman"/>
          <w:color w:val="333333"/>
          <w:sz w:val="24"/>
          <w:szCs w:val="21"/>
          <w:lang w:eastAsia="da-DK"/>
        </w:rPr>
        <w:t>, og de skal som minimum have kompetencer inden for:</w:t>
      </w:r>
    </w:p>
    <w:p w14:paraId="3437A31F" w14:textId="77777777" w:rsidR="00FE653D" w:rsidRDefault="00FE653D" w:rsidP="00FE653D">
      <w:pPr>
        <w:pStyle w:val="Listeafsnit"/>
        <w:numPr>
          <w:ilvl w:val="0"/>
          <w:numId w:val="27"/>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anvendelse af operationelle procedurer (normale procedurer, beredskabs- og nødprocedurer, flyveplanlægning, inspektioner før og efter flyvning)</w:t>
      </w:r>
    </w:p>
    <w:p w14:paraId="5579B533" w14:textId="77777777" w:rsidR="00FE653D" w:rsidRPr="00192AC6" w:rsidRDefault="00FE653D" w:rsidP="00FE653D">
      <w:pPr>
        <w:pStyle w:val="Listeafsnit"/>
        <w:numPr>
          <w:ilvl w:val="0"/>
          <w:numId w:val="27"/>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styring af luftfartskommunikation</w:t>
      </w:r>
    </w:p>
    <w:p w14:paraId="392956AB" w14:textId="77777777" w:rsidR="00FE653D" w:rsidRDefault="00FE653D" w:rsidP="00FE653D">
      <w:pPr>
        <w:pStyle w:val="Listeafsnit"/>
        <w:numPr>
          <w:ilvl w:val="0"/>
          <w:numId w:val="27"/>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kontrol af det ubemandede luftfartøjs flyvebane og automatisering</w:t>
      </w:r>
    </w:p>
    <w:p w14:paraId="01EEC29B" w14:textId="77777777" w:rsidR="00FE653D" w:rsidRPr="00192AC6" w:rsidRDefault="00FE653D" w:rsidP="00FE653D">
      <w:pPr>
        <w:pStyle w:val="Listeafsnit"/>
        <w:numPr>
          <w:ilvl w:val="0"/>
          <w:numId w:val="27"/>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lederskab, teamwork og selvforvaltning</w:t>
      </w:r>
    </w:p>
    <w:p w14:paraId="3FAC57AD" w14:textId="77777777" w:rsidR="00FE653D" w:rsidRPr="00192AC6" w:rsidRDefault="00FE653D" w:rsidP="00FE653D">
      <w:pPr>
        <w:pStyle w:val="Listeafsnit"/>
        <w:numPr>
          <w:ilvl w:val="0"/>
          <w:numId w:val="27"/>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problemløsning og beslutningstagning</w:t>
      </w:r>
    </w:p>
    <w:p w14:paraId="51AC577F" w14:textId="77777777" w:rsidR="00FE653D" w:rsidRPr="00192AC6" w:rsidRDefault="00FE653D" w:rsidP="00FE653D">
      <w:pPr>
        <w:pStyle w:val="Listeafsnit"/>
        <w:numPr>
          <w:ilvl w:val="0"/>
          <w:numId w:val="27"/>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situationsbevidsthed</w:t>
      </w:r>
    </w:p>
    <w:p w14:paraId="5BA59733" w14:textId="77777777" w:rsidR="00FE653D" w:rsidRPr="00192AC6" w:rsidRDefault="00FE653D" w:rsidP="00FE653D">
      <w:pPr>
        <w:pStyle w:val="Listeafsnit"/>
        <w:numPr>
          <w:ilvl w:val="0"/>
          <w:numId w:val="27"/>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håndtering af arbejdsbyrder</w:t>
      </w:r>
    </w:p>
    <w:p w14:paraId="7AA6673A" w14:textId="77777777" w:rsidR="00FE653D" w:rsidRDefault="00FE653D" w:rsidP="00FE653D">
      <w:pPr>
        <w:pStyle w:val="Listeafsnit"/>
        <w:numPr>
          <w:ilvl w:val="0"/>
          <w:numId w:val="27"/>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koordinering eller overdragelse, alt efter hvad der er relevant.</w:t>
      </w:r>
    </w:p>
    <w:p w14:paraId="5CD304E5" w14:textId="77777777" w:rsidR="00FE653D" w:rsidRPr="00192AC6" w:rsidRDefault="00FE653D" w:rsidP="00FE653D">
      <w:pPr>
        <w:shd w:val="clear" w:color="auto" w:fill="FFFFFF"/>
        <w:spacing w:after="0"/>
        <w:rPr>
          <w:rFonts w:ascii="Times New Roman" w:hAnsi="Times New Roman"/>
          <w:color w:val="333333"/>
          <w:sz w:val="24"/>
          <w:szCs w:val="21"/>
          <w:lang w:eastAsia="da-DK"/>
        </w:rPr>
      </w:pPr>
    </w:p>
    <w:p w14:paraId="266FA387"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3.   Fjernpiloter, som opererer i modelflyveklubber eller -foreninger, skal opfylde de mindstekrav til kompetencer, der er fastsat i tilladelsen udstedt i henhold til artikel 16.</w:t>
      </w:r>
    </w:p>
    <w:p w14:paraId="23E13FD2"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Artikel 9</w:t>
      </w:r>
    </w:p>
    <w:p w14:paraId="135A2399"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Aldersgrænse for fjernpiloter</w:t>
      </w:r>
    </w:p>
    <w:p w14:paraId="041462ED"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1.   Fjernpiloter, som opererer et UAS i den åbne kategori og i den specifikke kategori, skal være mindst 16 år.</w:t>
      </w:r>
    </w:p>
    <w:p w14:paraId="1D23D65F"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02E3BDCD"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2.   Der er ikke fastsat en aldersgrænse for fjernpiloter:</w:t>
      </w:r>
    </w:p>
    <w:p w14:paraId="75F5194B" w14:textId="77777777" w:rsidR="00FE653D" w:rsidRDefault="00FE653D" w:rsidP="00FE653D">
      <w:pPr>
        <w:pStyle w:val="Listeafsnit"/>
        <w:numPr>
          <w:ilvl w:val="0"/>
          <w:numId w:val="28"/>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der opererer i underkategori A1, jf. del A i bilaget til denne forordning, med et UAS i klasse C0 som defineret i del 1 i bilaget til delegeret forordning (EU) 2019/945, der er legetøj med en maksimal startmasse på under 250 g</w:t>
      </w:r>
    </w:p>
    <w:p w14:paraId="56D83873" w14:textId="77777777" w:rsidR="00FE653D" w:rsidRDefault="00FE653D" w:rsidP="00FE653D">
      <w:pPr>
        <w:pStyle w:val="Listeafsnit"/>
        <w:numPr>
          <w:ilvl w:val="0"/>
          <w:numId w:val="28"/>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 xml:space="preserve">for privatbyggede </w:t>
      </w:r>
      <w:proofErr w:type="spellStart"/>
      <w:r w:rsidRPr="00192AC6">
        <w:rPr>
          <w:rFonts w:ascii="Times New Roman" w:hAnsi="Times New Roman"/>
          <w:color w:val="333333"/>
          <w:sz w:val="24"/>
          <w:szCs w:val="21"/>
          <w:lang w:eastAsia="da-DK"/>
        </w:rPr>
        <w:t>UAS'er</w:t>
      </w:r>
      <w:proofErr w:type="spellEnd"/>
      <w:r w:rsidRPr="00192AC6">
        <w:rPr>
          <w:rFonts w:ascii="Times New Roman" w:hAnsi="Times New Roman"/>
          <w:color w:val="333333"/>
          <w:sz w:val="24"/>
          <w:szCs w:val="21"/>
          <w:lang w:eastAsia="da-DK"/>
        </w:rPr>
        <w:t xml:space="preserve"> med en maksimal startmasse på under 250 g</w:t>
      </w:r>
    </w:p>
    <w:p w14:paraId="3FFA7B67" w14:textId="77777777" w:rsidR="00FE653D" w:rsidRPr="00192AC6" w:rsidRDefault="00FE653D" w:rsidP="00FE653D">
      <w:pPr>
        <w:pStyle w:val="Listeafsnit"/>
        <w:numPr>
          <w:ilvl w:val="0"/>
          <w:numId w:val="28"/>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der opererer under direkte tilsyn af en fjernpilot, som opfylder betingelserne i stk. 1 og artikel 8.</w:t>
      </w:r>
    </w:p>
    <w:p w14:paraId="075D0047" w14:textId="77777777" w:rsidR="00FE653D" w:rsidRPr="00192AC6" w:rsidRDefault="00FE653D" w:rsidP="00FE653D">
      <w:pPr>
        <w:shd w:val="clear" w:color="auto" w:fill="FFFFFF"/>
        <w:spacing w:after="0"/>
        <w:rPr>
          <w:rFonts w:ascii="Times New Roman" w:hAnsi="Times New Roman"/>
          <w:color w:val="333333"/>
          <w:sz w:val="24"/>
          <w:szCs w:val="21"/>
          <w:lang w:eastAsia="da-DK"/>
        </w:rPr>
      </w:pPr>
    </w:p>
    <w:p w14:paraId="15E05FD0"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3. </w:t>
      </w:r>
      <w:r>
        <w:rPr>
          <w:rFonts w:ascii="Times New Roman" w:eastAsia="Times New Roman" w:hAnsi="Times New Roman" w:cs="Times New Roman"/>
          <w:color w:val="333333"/>
          <w:sz w:val="24"/>
          <w:szCs w:val="21"/>
          <w:lang w:eastAsia="da-DK"/>
        </w:rPr>
        <w:t xml:space="preserve">  </w:t>
      </w:r>
      <w:r w:rsidRPr="00923B3E">
        <w:rPr>
          <w:rFonts w:ascii="Times New Roman" w:eastAsia="Times New Roman" w:hAnsi="Times New Roman" w:cs="Times New Roman"/>
          <w:color w:val="333333"/>
          <w:sz w:val="24"/>
          <w:szCs w:val="21"/>
          <w:lang w:eastAsia="da-DK"/>
        </w:rPr>
        <w:t>Medlemsstaterne kan sænke aldersgrænsen på grundlag af en risikobaseret tilgang, hvor der tages hensyn til specifikke risici forbundet med operationerne på deres område:</w:t>
      </w:r>
    </w:p>
    <w:p w14:paraId="5BC874FE" w14:textId="77777777" w:rsidR="00FE653D" w:rsidRDefault="00FE653D" w:rsidP="00FE653D">
      <w:pPr>
        <w:pStyle w:val="Listeafsnit"/>
        <w:numPr>
          <w:ilvl w:val="0"/>
          <w:numId w:val="29"/>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lastRenderedPageBreak/>
        <w:t>for fjernpilotprojekter, der opererer i den åbne kategori, med op til fire år</w:t>
      </w:r>
    </w:p>
    <w:p w14:paraId="343D2A96" w14:textId="77777777" w:rsidR="00FE653D" w:rsidRDefault="00FE653D" w:rsidP="00FE653D">
      <w:pPr>
        <w:pStyle w:val="Listeafsnit"/>
        <w:numPr>
          <w:ilvl w:val="0"/>
          <w:numId w:val="29"/>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for fjernpilotprojekter, der opererer i den specifikke kategori, med op til to år.</w:t>
      </w:r>
    </w:p>
    <w:p w14:paraId="29978F11"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36583919"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4.   Hvis en medlemsstat sænker aldersgrænsen for fjernpiloter, må disse fjernpiloter kun operere et UAS på den pågældende medlemsstats område.</w:t>
      </w:r>
    </w:p>
    <w:p w14:paraId="71933737"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37BA2F98"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5.   Medlemsstaterne kan fastsætte en anden aldersgrænse for fjernpiloter i modelflyveklubber eller -foreninger, i den tilladelse, der udstedes i henhold til artikel 16.</w:t>
      </w:r>
    </w:p>
    <w:p w14:paraId="7CC0A25F"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Artikel 10</w:t>
      </w:r>
    </w:p>
    <w:p w14:paraId="052213A5"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Regler og procedurer for ubemandede luftfartøjers luftdygtighed</w:t>
      </w:r>
    </w:p>
    <w:p w14:paraId="0758619C" w14:textId="77777777" w:rsidR="00FE653D" w:rsidRPr="00923B3E"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roofErr w:type="spellStart"/>
      <w:r w:rsidRPr="00923B3E">
        <w:rPr>
          <w:rFonts w:ascii="Times New Roman" w:eastAsia="Times New Roman" w:hAnsi="Times New Roman" w:cs="Times New Roman"/>
          <w:color w:val="333333"/>
          <w:sz w:val="24"/>
          <w:szCs w:val="21"/>
          <w:lang w:eastAsia="da-DK"/>
        </w:rPr>
        <w:t>UAS'er</w:t>
      </w:r>
      <w:proofErr w:type="spellEnd"/>
      <w:r w:rsidRPr="00923B3E">
        <w:rPr>
          <w:rFonts w:ascii="Times New Roman" w:eastAsia="Times New Roman" w:hAnsi="Times New Roman" w:cs="Times New Roman"/>
          <w:color w:val="333333"/>
          <w:sz w:val="24"/>
          <w:szCs w:val="21"/>
          <w:lang w:eastAsia="da-DK"/>
        </w:rPr>
        <w:t>, der anvendes til de operationer, som er fastlagt i denne forordning, skal opfylde de tekniske krav og regler og procedurer for luftdygtighed, der er fastlagt i de delegerede retsakter vedtaget i henhold til artikel 58 i forordning (EU) 2018/1139,</w:t>
      </w:r>
      <w:r>
        <w:rPr>
          <w:rFonts w:ascii="Times New Roman" w:eastAsia="Times New Roman" w:hAnsi="Times New Roman" w:cs="Times New Roman"/>
          <w:color w:val="333333"/>
          <w:sz w:val="24"/>
          <w:szCs w:val="21"/>
          <w:lang w:eastAsia="da-DK"/>
        </w:rPr>
        <w:t xml:space="preserve"> i det omfang regler</w:t>
      </w:r>
      <w:r w:rsidRPr="00C225FD">
        <w:rPr>
          <w:rFonts w:ascii="Times New Roman" w:eastAsia="Times New Roman" w:hAnsi="Times New Roman" w:cs="Times New Roman"/>
          <w:color w:val="333333"/>
          <w:sz w:val="24"/>
          <w:szCs w:val="21"/>
          <w:lang w:eastAsia="da-DK"/>
        </w:rPr>
        <w:t xml:space="preserve"> </w:t>
      </w:r>
      <w:r>
        <w:rPr>
          <w:rFonts w:ascii="Times New Roman" w:eastAsia="Times New Roman" w:hAnsi="Times New Roman" w:cs="Times New Roman"/>
          <w:color w:val="333333"/>
          <w:sz w:val="24"/>
          <w:szCs w:val="21"/>
          <w:lang w:eastAsia="da-DK"/>
        </w:rPr>
        <w:t>svarende til de delegerede retsakter finder anvendelse på Færøerne,</w:t>
      </w:r>
      <w:r w:rsidRPr="00923B3E">
        <w:rPr>
          <w:rFonts w:ascii="Times New Roman" w:eastAsia="Times New Roman" w:hAnsi="Times New Roman" w:cs="Times New Roman"/>
          <w:color w:val="333333"/>
          <w:sz w:val="24"/>
          <w:szCs w:val="21"/>
          <w:lang w:eastAsia="da-DK"/>
        </w:rPr>
        <w:t xml:space="preserve"> medmindre de er privatbygget eller anvendes til de i artikel 16 omhandlede operationer eller opfylder betingelserne i artikel 20.</w:t>
      </w:r>
    </w:p>
    <w:p w14:paraId="64A547C8"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Artikel 11</w:t>
      </w:r>
    </w:p>
    <w:p w14:paraId="33BFA0A5"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Regler for gennemførelse af en operationel risikovurdering</w:t>
      </w:r>
    </w:p>
    <w:p w14:paraId="59829D60"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1.   En operationel risikovurdering skal omfatte:</w:t>
      </w:r>
    </w:p>
    <w:p w14:paraId="02DC5800" w14:textId="77777777" w:rsidR="00FE653D" w:rsidRDefault="00FE653D" w:rsidP="00FE653D">
      <w:pPr>
        <w:pStyle w:val="Listeafsnit"/>
        <w:numPr>
          <w:ilvl w:val="0"/>
          <w:numId w:val="30"/>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en beskrivelse af UAS-operationens karakter</w:t>
      </w:r>
    </w:p>
    <w:p w14:paraId="5A28AF98" w14:textId="77777777" w:rsidR="00FE653D" w:rsidRPr="00192AC6" w:rsidRDefault="00FE653D" w:rsidP="00FE653D">
      <w:pPr>
        <w:pStyle w:val="Listeafsnit"/>
        <w:numPr>
          <w:ilvl w:val="0"/>
          <w:numId w:val="30"/>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 xml:space="preserve">forslag til passende operationelle </w:t>
      </w:r>
      <w:proofErr w:type="spellStart"/>
      <w:r w:rsidRPr="00923B3E">
        <w:rPr>
          <w:rFonts w:ascii="Times New Roman" w:hAnsi="Times New Roman"/>
          <w:color w:val="333333"/>
          <w:sz w:val="24"/>
          <w:szCs w:val="21"/>
          <w:lang w:eastAsia="da-DK"/>
        </w:rPr>
        <w:t>sikkerhedsmål</w:t>
      </w:r>
      <w:proofErr w:type="spellEnd"/>
    </w:p>
    <w:p w14:paraId="65E551E1" w14:textId="77777777" w:rsidR="00FE653D" w:rsidRDefault="00FE653D" w:rsidP="00FE653D">
      <w:pPr>
        <w:pStyle w:val="Listeafsnit"/>
        <w:numPr>
          <w:ilvl w:val="0"/>
          <w:numId w:val="30"/>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identificering af risiciene ved operationen på jorden og i luften under hensyntagen til følgende:</w:t>
      </w:r>
    </w:p>
    <w:p w14:paraId="298318A7" w14:textId="77777777" w:rsidR="00FE653D" w:rsidRDefault="00FE653D" w:rsidP="00FE653D">
      <w:pPr>
        <w:pStyle w:val="Listeafsnit"/>
        <w:numPr>
          <w:ilvl w:val="1"/>
          <w:numId w:val="30"/>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i hvilket omfang aktiviteten kan være til fare for tredjeparter eller ejendom på jorden</w:t>
      </w:r>
    </w:p>
    <w:p w14:paraId="2555986F" w14:textId="77777777" w:rsidR="00FE653D" w:rsidRDefault="00FE653D" w:rsidP="00FE653D">
      <w:pPr>
        <w:pStyle w:val="Listeafsnit"/>
        <w:numPr>
          <w:ilvl w:val="1"/>
          <w:numId w:val="30"/>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det pågældende ubemandede luftfartøjs kompleksitet, præstationer og operationelle egenskaber</w:t>
      </w:r>
    </w:p>
    <w:p w14:paraId="5FC5A507" w14:textId="77777777" w:rsidR="00FE653D" w:rsidRDefault="00FE653D" w:rsidP="00FE653D">
      <w:pPr>
        <w:pStyle w:val="Listeafsnit"/>
        <w:numPr>
          <w:ilvl w:val="1"/>
          <w:numId w:val="30"/>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formålet med flyvningen, UAS-typen, sandsynligheden for kollision med andre luftfartøjer og den luftrumsklasse, der anvendes</w:t>
      </w:r>
    </w:p>
    <w:p w14:paraId="3C58DB0E" w14:textId="77777777" w:rsidR="00FE653D" w:rsidRDefault="00FE653D" w:rsidP="00FE653D">
      <w:pPr>
        <w:pStyle w:val="Listeafsnit"/>
        <w:numPr>
          <w:ilvl w:val="1"/>
          <w:numId w:val="30"/>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UAS-operationens eller -aktivitetens type, omfang og kompleksitet, herunder, hvis det er relevant, trafikmængde og type, der håndteres af den ansvarlige organisation eller person</w:t>
      </w:r>
    </w:p>
    <w:p w14:paraId="37D875F0" w14:textId="77777777" w:rsidR="00FE653D" w:rsidRDefault="00FE653D" w:rsidP="00FE653D">
      <w:pPr>
        <w:pStyle w:val="Listeafsnit"/>
        <w:numPr>
          <w:ilvl w:val="1"/>
          <w:numId w:val="30"/>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i hvilket omfang de personer, der berøres af risiciene ved UAS-operationen, har mulighed for at vurdere disse risici og udøve kontrol over dem</w:t>
      </w:r>
    </w:p>
    <w:p w14:paraId="06314777" w14:textId="77777777" w:rsidR="00FE653D" w:rsidRDefault="00FE653D" w:rsidP="00FE653D">
      <w:pPr>
        <w:pStyle w:val="Listeafsnit"/>
        <w:numPr>
          <w:ilvl w:val="0"/>
          <w:numId w:val="30"/>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identificering af en række mulige risikobegrænsende foranstaltninger</w:t>
      </w:r>
    </w:p>
    <w:p w14:paraId="2B8F5A74" w14:textId="77777777" w:rsidR="00FE653D" w:rsidRDefault="00FE653D" w:rsidP="00FE653D">
      <w:pPr>
        <w:pStyle w:val="Listeafsnit"/>
        <w:numPr>
          <w:ilvl w:val="0"/>
          <w:numId w:val="30"/>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 xml:space="preserve">fastlæggelse af den nødvendige grad af robusthed af de udvalgte afbødende foranstaltninger, </w:t>
      </w:r>
      <w:proofErr w:type="gramStart"/>
      <w:r w:rsidRPr="00192AC6">
        <w:rPr>
          <w:rFonts w:ascii="Times New Roman" w:hAnsi="Times New Roman"/>
          <w:color w:val="333333"/>
          <w:sz w:val="24"/>
          <w:szCs w:val="21"/>
          <w:lang w:eastAsia="da-DK"/>
        </w:rPr>
        <w:t>således at</w:t>
      </w:r>
      <w:proofErr w:type="gramEnd"/>
      <w:r w:rsidRPr="00192AC6">
        <w:rPr>
          <w:rFonts w:ascii="Times New Roman" w:hAnsi="Times New Roman"/>
          <w:color w:val="333333"/>
          <w:sz w:val="24"/>
          <w:szCs w:val="21"/>
          <w:lang w:eastAsia="da-DK"/>
        </w:rPr>
        <w:t xml:space="preserve"> operationen kan udføres sikkert.</w:t>
      </w:r>
    </w:p>
    <w:p w14:paraId="358DCCCA"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1BF62126"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2.   Beskrivelsen af UAS-operationen skal som minimum omfatte en beskrivelse af:</w:t>
      </w:r>
    </w:p>
    <w:p w14:paraId="4C627862" w14:textId="77777777" w:rsidR="00FE653D" w:rsidRDefault="00FE653D" w:rsidP="00FE653D">
      <w:pPr>
        <w:pStyle w:val="Listeafsnit"/>
        <w:numPr>
          <w:ilvl w:val="0"/>
          <w:numId w:val="31"/>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arten af de udførte aktiviteter</w:t>
      </w:r>
    </w:p>
    <w:p w14:paraId="78B12FAC" w14:textId="77777777" w:rsidR="00FE653D" w:rsidRPr="00192AC6" w:rsidRDefault="00FE653D" w:rsidP="00FE653D">
      <w:pPr>
        <w:pStyle w:val="Listeafsnit"/>
        <w:numPr>
          <w:ilvl w:val="0"/>
          <w:numId w:val="31"/>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 xml:space="preserve">driftsforholdene og det geografiske område for den planlagte operation, navnlig den overfløjne befolkning, </w:t>
      </w:r>
      <w:proofErr w:type="spellStart"/>
      <w:r w:rsidRPr="00192AC6">
        <w:rPr>
          <w:rFonts w:ascii="Times New Roman" w:hAnsi="Times New Roman"/>
          <w:color w:val="333333"/>
          <w:sz w:val="24"/>
          <w:szCs w:val="21"/>
          <w:lang w:eastAsia="da-DK"/>
        </w:rPr>
        <w:t>orografi</w:t>
      </w:r>
      <w:proofErr w:type="spellEnd"/>
      <w:r w:rsidRPr="00192AC6">
        <w:rPr>
          <w:rFonts w:ascii="Times New Roman" w:hAnsi="Times New Roman"/>
          <w:color w:val="333333"/>
          <w:sz w:val="24"/>
          <w:szCs w:val="21"/>
          <w:lang w:eastAsia="da-DK"/>
        </w:rPr>
        <w:t>, luftrumstyper, det luftrumsudsnit, hvor operationen vil finde sted, og det luftrumsudsnit, der skal anvendes som en nødvendig risikobuffer, herunder de operationelle krav til geografiske zoner</w:t>
      </w:r>
    </w:p>
    <w:p w14:paraId="407EE527" w14:textId="77777777" w:rsidR="00FE653D" w:rsidRDefault="00FE653D" w:rsidP="00FE653D">
      <w:pPr>
        <w:pStyle w:val="Listeafsnit"/>
        <w:numPr>
          <w:ilvl w:val="0"/>
          <w:numId w:val="31"/>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operationens kompleksitet, herunder planlægning og gennemførelse, personalets kompetencer, erfaring og sammensætning og nødvendige tekniske hjælpemidler til gennemførelse af operationen</w:t>
      </w:r>
    </w:p>
    <w:p w14:paraId="5F29D2D2" w14:textId="77777777" w:rsidR="00FE653D" w:rsidRPr="00192AC6" w:rsidRDefault="00FE653D" w:rsidP="00FE653D">
      <w:pPr>
        <w:pStyle w:val="Listeafsnit"/>
        <w:numPr>
          <w:ilvl w:val="0"/>
          <w:numId w:val="31"/>
        </w:numPr>
        <w:shd w:val="clear" w:color="auto" w:fill="FFFFFF"/>
        <w:spacing w:after="0" w:line="240" w:lineRule="auto"/>
        <w:jc w:val="both"/>
        <w:rPr>
          <w:rFonts w:ascii="Times New Roman" w:hAnsi="Times New Roman"/>
          <w:color w:val="333333"/>
          <w:sz w:val="24"/>
          <w:szCs w:val="21"/>
          <w:lang w:eastAsia="da-DK"/>
        </w:rPr>
      </w:pPr>
      <w:proofErr w:type="spellStart"/>
      <w:r w:rsidRPr="00192AC6">
        <w:rPr>
          <w:rFonts w:ascii="Times New Roman" w:hAnsi="Times New Roman"/>
          <w:color w:val="333333"/>
          <w:sz w:val="24"/>
          <w:szCs w:val="21"/>
          <w:lang w:eastAsia="da-DK"/>
        </w:rPr>
        <w:lastRenderedPageBreak/>
        <w:t>UAS'et</w:t>
      </w:r>
      <w:proofErr w:type="spellEnd"/>
      <w:r w:rsidRPr="00192AC6">
        <w:rPr>
          <w:rFonts w:ascii="Times New Roman" w:hAnsi="Times New Roman"/>
          <w:color w:val="333333"/>
          <w:sz w:val="24"/>
          <w:szCs w:val="21"/>
          <w:lang w:eastAsia="da-DK"/>
        </w:rPr>
        <w:t xml:space="preserve"> tekniske egenskaber, herunder dets præstation under betingelserne for den planlagte operation, og i givet fald </w:t>
      </w:r>
      <w:proofErr w:type="spellStart"/>
      <w:r w:rsidRPr="00192AC6">
        <w:rPr>
          <w:rFonts w:ascii="Times New Roman" w:hAnsi="Times New Roman"/>
          <w:color w:val="333333"/>
          <w:sz w:val="24"/>
          <w:szCs w:val="21"/>
          <w:lang w:eastAsia="da-DK"/>
        </w:rPr>
        <w:t>UAS'ets</w:t>
      </w:r>
      <w:proofErr w:type="spellEnd"/>
      <w:r w:rsidRPr="00192AC6">
        <w:rPr>
          <w:rFonts w:ascii="Times New Roman" w:hAnsi="Times New Roman"/>
          <w:color w:val="333333"/>
          <w:sz w:val="24"/>
          <w:szCs w:val="21"/>
          <w:lang w:eastAsia="da-DK"/>
        </w:rPr>
        <w:t xml:space="preserve"> registreringsnummer</w:t>
      </w:r>
    </w:p>
    <w:p w14:paraId="6289B155" w14:textId="77777777" w:rsidR="00FE653D" w:rsidRPr="00192AC6" w:rsidRDefault="00FE653D" w:rsidP="00FE653D">
      <w:pPr>
        <w:pStyle w:val="Listeafsnit"/>
        <w:numPr>
          <w:ilvl w:val="0"/>
          <w:numId w:val="31"/>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personalets kompetence til at gennemføre operationen, herunder dets sammensætning, rolle, ansvarsområder, uddannelse og nylige erfaringer.</w:t>
      </w:r>
    </w:p>
    <w:p w14:paraId="5764EB0F" w14:textId="77777777" w:rsidR="00FE653D" w:rsidRPr="00192AC6" w:rsidRDefault="00FE653D" w:rsidP="00FE653D">
      <w:pPr>
        <w:shd w:val="clear" w:color="auto" w:fill="FFFFFF"/>
        <w:spacing w:after="0"/>
        <w:rPr>
          <w:rFonts w:ascii="Times New Roman" w:hAnsi="Times New Roman"/>
          <w:color w:val="333333"/>
          <w:sz w:val="24"/>
          <w:szCs w:val="21"/>
          <w:lang w:eastAsia="da-DK"/>
        </w:rPr>
      </w:pPr>
    </w:p>
    <w:p w14:paraId="559A8ED7"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3.   I vurderingen skal der foreslås et målniveau for sikkerheden, som svarer til sikkerhedsniveauet inden for bemandet luftfart, i lyset af den særlige karakter af UAS-operationer.</w:t>
      </w:r>
    </w:p>
    <w:p w14:paraId="2566B9A1"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70EC2210"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4.   Risikoafdækningen skal omfatte en afdækning af alle følgende aspekter:</w:t>
      </w:r>
    </w:p>
    <w:p w14:paraId="2DE3B214" w14:textId="77777777" w:rsidR="00FE653D" w:rsidRDefault="00FE653D" w:rsidP="00FE653D">
      <w:pPr>
        <w:pStyle w:val="Listeafsnit"/>
        <w:numPr>
          <w:ilvl w:val="0"/>
          <w:numId w:val="32"/>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risikoen på jorden ved operationen under hensyntagen til den pågældende type operation og de betingelser, hvorunder operationen finder sted, herunder som minimum følgende kriterier:</w:t>
      </w:r>
    </w:p>
    <w:p w14:paraId="13338342" w14:textId="77777777" w:rsidR="00FE653D" w:rsidRPr="00192AC6" w:rsidRDefault="00FE653D" w:rsidP="00FE653D">
      <w:pPr>
        <w:pStyle w:val="Listeafsnit"/>
        <w:numPr>
          <w:ilvl w:val="1"/>
          <w:numId w:val="32"/>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VLOS eller BVLOS</w:t>
      </w:r>
    </w:p>
    <w:p w14:paraId="3A3F3439" w14:textId="77777777" w:rsidR="00FE653D" w:rsidRPr="00192AC6" w:rsidRDefault="00FE653D" w:rsidP="00FE653D">
      <w:pPr>
        <w:pStyle w:val="Listeafsnit"/>
        <w:numPr>
          <w:ilvl w:val="1"/>
          <w:numId w:val="32"/>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befolkningstæthed i de overfløjne områder</w:t>
      </w:r>
    </w:p>
    <w:p w14:paraId="25C33FDB" w14:textId="77777777" w:rsidR="00FE653D" w:rsidRPr="00192AC6" w:rsidRDefault="00FE653D" w:rsidP="00FE653D">
      <w:pPr>
        <w:pStyle w:val="Listeafsnit"/>
        <w:numPr>
          <w:ilvl w:val="1"/>
          <w:numId w:val="32"/>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flyvning over en personforsamling</w:t>
      </w:r>
    </w:p>
    <w:p w14:paraId="4E758388" w14:textId="77777777" w:rsidR="00FE653D" w:rsidRPr="00192AC6" w:rsidRDefault="00FE653D" w:rsidP="00FE653D">
      <w:pPr>
        <w:pStyle w:val="Listeafsnit"/>
        <w:numPr>
          <w:ilvl w:val="1"/>
          <w:numId w:val="32"/>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det ubemandede luftfartøjs dimensioner.</w:t>
      </w:r>
    </w:p>
    <w:p w14:paraId="0D43E37B" w14:textId="77777777" w:rsidR="00FE653D" w:rsidRPr="00192AC6" w:rsidRDefault="00FE653D" w:rsidP="00FE653D">
      <w:pPr>
        <w:pStyle w:val="Listeafsnit"/>
        <w:numPr>
          <w:ilvl w:val="0"/>
          <w:numId w:val="32"/>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risikoen i luften ved operationen under hensyntagen til alle følgende aspekter:</w:t>
      </w:r>
    </w:p>
    <w:p w14:paraId="007AAED1" w14:textId="77777777" w:rsidR="00FE653D" w:rsidRDefault="00FE653D" w:rsidP="00FE653D">
      <w:pPr>
        <w:pStyle w:val="Listeafsnit"/>
        <w:numPr>
          <w:ilvl w:val="1"/>
          <w:numId w:val="32"/>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det præcise luftrumsudsnit, hvor operationen vil finde sted, og det luftrumsudsnit, der skal anvendes til beredskabsprocedurer</w:t>
      </w:r>
    </w:p>
    <w:p w14:paraId="7D914630" w14:textId="77777777" w:rsidR="00FE653D" w:rsidRPr="00192AC6" w:rsidRDefault="00FE653D" w:rsidP="00FE653D">
      <w:pPr>
        <w:pStyle w:val="Listeafsnit"/>
        <w:numPr>
          <w:ilvl w:val="1"/>
          <w:numId w:val="32"/>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luftrumsklassen</w:t>
      </w:r>
    </w:p>
    <w:p w14:paraId="493E9D78" w14:textId="77777777" w:rsidR="00FE653D" w:rsidRDefault="00FE653D" w:rsidP="00FE653D">
      <w:pPr>
        <w:pStyle w:val="Listeafsnit"/>
        <w:numPr>
          <w:ilvl w:val="1"/>
          <w:numId w:val="32"/>
        </w:numPr>
        <w:shd w:val="clear" w:color="auto" w:fill="FFFFFF"/>
        <w:spacing w:after="0" w:line="240" w:lineRule="auto"/>
        <w:jc w:val="both"/>
        <w:rPr>
          <w:rFonts w:ascii="Times New Roman" w:hAnsi="Times New Roman"/>
          <w:color w:val="333333"/>
          <w:sz w:val="24"/>
          <w:szCs w:val="21"/>
          <w:lang w:eastAsia="da-DK"/>
        </w:rPr>
      </w:pPr>
      <w:r w:rsidRPr="00192AC6">
        <w:rPr>
          <w:rFonts w:ascii="Times New Roman" w:hAnsi="Times New Roman"/>
          <w:color w:val="333333"/>
          <w:sz w:val="24"/>
          <w:szCs w:val="21"/>
          <w:lang w:eastAsia="da-DK"/>
        </w:rPr>
        <w:t>indvirkningen på anden lufttrafik og lufttrafikstyring (ATM) og navnlig:</w:t>
      </w:r>
    </w:p>
    <w:p w14:paraId="022BD78B" w14:textId="77777777" w:rsidR="00FE653D" w:rsidRPr="00192AC6" w:rsidRDefault="00FE653D" w:rsidP="00FE653D">
      <w:pPr>
        <w:pStyle w:val="Listeafsnit"/>
        <w:numPr>
          <w:ilvl w:val="2"/>
          <w:numId w:val="32"/>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operationens højde</w:t>
      </w:r>
    </w:p>
    <w:p w14:paraId="66F8A5E4" w14:textId="77777777" w:rsidR="00FE653D" w:rsidRPr="00192AC6" w:rsidRDefault="00FE653D" w:rsidP="00FE653D">
      <w:pPr>
        <w:pStyle w:val="Listeafsnit"/>
        <w:numPr>
          <w:ilvl w:val="2"/>
          <w:numId w:val="32"/>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kontrolleret luftrum/ukontrolleret luftrum</w:t>
      </w:r>
    </w:p>
    <w:p w14:paraId="6C011716" w14:textId="77777777" w:rsidR="00FE653D" w:rsidRPr="00192AC6" w:rsidRDefault="00FE653D" w:rsidP="00FE653D">
      <w:pPr>
        <w:pStyle w:val="Listeafsnit"/>
        <w:numPr>
          <w:ilvl w:val="2"/>
          <w:numId w:val="32"/>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flyveplads/ikke flyveplads</w:t>
      </w:r>
    </w:p>
    <w:p w14:paraId="00DF901F" w14:textId="77777777" w:rsidR="00FE653D" w:rsidRPr="00192AC6" w:rsidRDefault="00FE653D" w:rsidP="00FE653D">
      <w:pPr>
        <w:pStyle w:val="Listeafsnit"/>
        <w:numPr>
          <w:ilvl w:val="2"/>
          <w:numId w:val="32"/>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luftrum over byområder/landdistrikter</w:t>
      </w:r>
    </w:p>
    <w:p w14:paraId="1BA8A2BF" w14:textId="77777777" w:rsidR="00FE653D" w:rsidRPr="00192AC6" w:rsidRDefault="00FE653D" w:rsidP="00FE653D">
      <w:pPr>
        <w:pStyle w:val="Listeafsnit"/>
        <w:numPr>
          <w:ilvl w:val="2"/>
          <w:numId w:val="32"/>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adskillelse fra anden trafik.</w:t>
      </w:r>
    </w:p>
    <w:p w14:paraId="2F7836AE"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31D68685"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5.  Ved identifikation af de mulige afbødende foranstaltninger, der er nødvendige for at opnå det foreslåede målniveau for sikkerheden, tages der hensyn til følgende muligheder:</w:t>
      </w:r>
    </w:p>
    <w:p w14:paraId="0DF35B39" w14:textId="77777777" w:rsidR="00FE653D" w:rsidRDefault="00FE653D" w:rsidP="00FE653D">
      <w:pPr>
        <w:pStyle w:val="Listeafsnit"/>
        <w:numPr>
          <w:ilvl w:val="0"/>
          <w:numId w:val="33"/>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 xml:space="preserve">inddæmningsforanstaltninger for mennesker på </w:t>
      </w:r>
      <w:r>
        <w:rPr>
          <w:rFonts w:ascii="Times New Roman" w:hAnsi="Times New Roman"/>
          <w:color w:val="333333"/>
          <w:sz w:val="24"/>
          <w:szCs w:val="21"/>
          <w:lang w:eastAsia="da-DK"/>
        </w:rPr>
        <w:t>Jorden</w:t>
      </w:r>
    </w:p>
    <w:p w14:paraId="4BFF4CB2" w14:textId="77777777" w:rsidR="00FE653D" w:rsidRDefault="00FE653D" w:rsidP="00FE653D">
      <w:pPr>
        <w:pStyle w:val="Listeafsnit"/>
        <w:numPr>
          <w:ilvl w:val="0"/>
          <w:numId w:val="33"/>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strategiske driftsbegrænsninger for UAS-operationen, navnlig:</w:t>
      </w:r>
    </w:p>
    <w:p w14:paraId="1C2E2697" w14:textId="77777777" w:rsidR="00FE653D" w:rsidRDefault="00FE653D" w:rsidP="00FE653D">
      <w:pPr>
        <w:pStyle w:val="Listeafsnit"/>
        <w:numPr>
          <w:ilvl w:val="1"/>
          <w:numId w:val="33"/>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begrænsning af de geografiske områder, hvor operationen finder sted</w:t>
      </w:r>
    </w:p>
    <w:p w14:paraId="318B2973" w14:textId="77777777" w:rsidR="00FE653D" w:rsidRDefault="00FE653D" w:rsidP="00FE653D">
      <w:pPr>
        <w:pStyle w:val="Listeafsnit"/>
        <w:numPr>
          <w:ilvl w:val="1"/>
          <w:numId w:val="33"/>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begrænsning af varigheden af eller tidsplanen for operationen</w:t>
      </w:r>
    </w:p>
    <w:p w14:paraId="42C1FC44" w14:textId="77777777" w:rsidR="00FE653D" w:rsidRDefault="00FE653D" w:rsidP="00FE653D">
      <w:pPr>
        <w:pStyle w:val="Listeafsnit"/>
        <w:numPr>
          <w:ilvl w:val="0"/>
          <w:numId w:val="33"/>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strategisk afbødning gennem fælles flyveregler eller fælles luftrumsstruktur og -tjenester</w:t>
      </w:r>
    </w:p>
    <w:p w14:paraId="26F78E3A" w14:textId="77777777" w:rsidR="00FE653D" w:rsidRDefault="00FE653D" w:rsidP="00FE653D">
      <w:pPr>
        <w:pStyle w:val="Listeafsnit"/>
        <w:numPr>
          <w:ilvl w:val="0"/>
          <w:numId w:val="33"/>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evne til at håndtere eventuelle ugunstige driftsbetingelser</w:t>
      </w:r>
    </w:p>
    <w:p w14:paraId="02181287" w14:textId="77777777" w:rsidR="00FE653D" w:rsidRDefault="00FE653D" w:rsidP="00FE653D">
      <w:pPr>
        <w:pStyle w:val="Listeafsnit"/>
        <w:numPr>
          <w:ilvl w:val="0"/>
          <w:numId w:val="33"/>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organisatoriske faktorer såsom drifts- og vedligeholdelsesprocedurer udarbejdet af UAS-operatøren og vedligeholdelsesprocedurer, der er i overensstemmelse med fabrikantens brugerhåndbog</w:t>
      </w:r>
    </w:p>
    <w:p w14:paraId="708B7525" w14:textId="77777777" w:rsidR="00FE653D" w:rsidRDefault="00FE653D" w:rsidP="00FE653D">
      <w:pPr>
        <w:pStyle w:val="Listeafsnit"/>
        <w:numPr>
          <w:ilvl w:val="0"/>
          <w:numId w:val="33"/>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kompetence- og ekspertiseniveauet for det personale, der er involveret i flyvningens sikkerhed</w:t>
      </w:r>
    </w:p>
    <w:p w14:paraId="3119FDD0" w14:textId="77777777" w:rsidR="00FE653D" w:rsidRDefault="00FE653D" w:rsidP="00FE653D">
      <w:pPr>
        <w:pStyle w:val="Listeafsnit"/>
        <w:numPr>
          <w:ilvl w:val="0"/>
          <w:numId w:val="33"/>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 xml:space="preserve">risikoen for menneskelige fejl ved anvendelsen af de operationelle </w:t>
      </w:r>
      <w:proofErr w:type="gramStart"/>
      <w:r>
        <w:rPr>
          <w:rFonts w:ascii="Times New Roman" w:hAnsi="Times New Roman"/>
          <w:color w:val="333333"/>
          <w:sz w:val="24"/>
          <w:szCs w:val="21"/>
          <w:lang w:eastAsia="da-DK"/>
        </w:rPr>
        <w:t>procedure</w:t>
      </w:r>
      <w:proofErr w:type="gramEnd"/>
    </w:p>
    <w:p w14:paraId="4D2AD839" w14:textId="77777777" w:rsidR="00FE653D" w:rsidRDefault="00FE653D" w:rsidP="00FE653D">
      <w:pPr>
        <w:pStyle w:val="Listeafsnit"/>
        <w:numPr>
          <w:ilvl w:val="0"/>
          <w:numId w:val="33"/>
        </w:numPr>
        <w:shd w:val="clear" w:color="auto" w:fill="FFFFFF"/>
        <w:spacing w:after="0" w:line="240" w:lineRule="auto"/>
        <w:jc w:val="both"/>
        <w:rPr>
          <w:rFonts w:ascii="Times New Roman" w:hAnsi="Times New Roman"/>
          <w:color w:val="333333"/>
          <w:sz w:val="24"/>
          <w:szCs w:val="21"/>
          <w:lang w:eastAsia="da-DK"/>
        </w:rPr>
      </w:pPr>
      <w:proofErr w:type="spellStart"/>
      <w:r w:rsidRPr="00AB1F21">
        <w:rPr>
          <w:rFonts w:ascii="Times New Roman" w:hAnsi="Times New Roman"/>
          <w:color w:val="333333"/>
          <w:sz w:val="24"/>
          <w:szCs w:val="21"/>
          <w:lang w:eastAsia="da-DK"/>
        </w:rPr>
        <w:t>UAS'ets</w:t>
      </w:r>
      <w:proofErr w:type="spellEnd"/>
      <w:r w:rsidRPr="00AB1F21">
        <w:rPr>
          <w:rFonts w:ascii="Times New Roman" w:hAnsi="Times New Roman"/>
          <w:color w:val="333333"/>
          <w:sz w:val="24"/>
          <w:szCs w:val="21"/>
          <w:lang w:eastAsia="da-DK"/>
        </w:rPr>
        <w:t xml:space="preserve"> konstruktionskarakteristika og præstation, navnlig:</w:t>
      </w:r>
    </w:p>
    <w:p w14:paraId="7FB5DD5E" w14:textId="77777777" w:rsidR="00FE653D" w:rsidRDefault="00FE653D" w:rsidP="00FE653D">
      <w:pPr>
        <w:pStyle w:val="Listeafsnit"/>
        <w:numPr>
          <w:ilvl w:val="1"/>
          <w:numId w:val="33"/>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 xml:space="preserve">tilgængeligheden af midler til at afbøde risikoen for </w:t>
      </w:r>
      <w:proofErr w:type="spellStart"/>
      <w:r>
        <w:rPr>
          <w:rFonts w:ascii="Times New Roman" w:hAnsi="Times New Roman"/>
          <w:color w:val="333333"/>
          <w:sz w:val="24"/>
          <w:szCs w:val="21"/>
          <w:lang w:eastAsia="da-DK"/>
        </w:rPr>
        <w:t>collision</w:t>
      </w:r>
      <w:proofErr w:type="spellEnd"/>
    </w:p>
    <w:p w14:paraId="7EFA571B" w14:textId="77777777" w:rsidR="00FE653D" w:rsidRDefault="00FE653D" w:rsidP="00FE653D">
      <w:pPr>
        <w:pStyle w:val="Listeafsnit"/>
        <w:numPr>
          <w:ilvl w:val="1"/>
          <w:numId w:val="33"/>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tilgængeligheden af systemer, der begrænser kraften ved kollision eller det ubemandede luftfartøjs skrøbelighed</w:t>
      </w:r>
    </w:p>
    <w:p w14:paraId="64EC9FAA" w14:textId="77777777" w:rsidR="00FE653D" w:rsidRDefault="00FE653D" w:rsidP="00FE653D">
      <w:pPr>
        <w:pStyle w:val="Listeafsnit"/>
        <w:numPr>
          <w:ilvl w:val="1"/>
          <w:numId w:val="33"/>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UAS-konstruktion i overensstemmelse med anerkendte standarder og »</w:t>
      </w:r>
      <w:proofErr w:type="spellStart"/>
      <w:r w:rsidRPr="00AB1F21">
        <w:rPr>
          <w:rFonts w:ascii="Times New Roman" w:hAnsi="Times New Roman"/>
          <w:color w:val="333333"/>
          <w:sz w:val="24"/>
          <w:szCs w:val="21"/>
          <w:lang w:eastAsia="da-DK"/>
        </w:rPr>
        <w:t>fail-safe</w:t>
      </w:r>
      <w:proofErr w:type="spellEnd"/>
      <w:r w:rsidRPr="00AB1F21">
        <w:rPr>
          <w:rFonts w:ascii="Times New Roman" w:hAnsi="Times New Roman"/>
          <w:color w:val="333333"/>
          <w:sz w:val="24"/>
          <w:szCs w:val="21"/>
          <w:lang w:eastAsia="da-DK"/>
        </w:rPr>
        <w:t>« design (fejlsikker konstruktion).</w:t>
      </w:r>
    </w:p>
    <w:p w14:paraId="64B63C82"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3E3C3BD1"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lastRenderedPageBreak/>
        <w:t xml:space="preserve">6.   De foreslåede afbødende foranstaltningers robusthed vurderes for at afgøre, om de står i et rimeligt forhold til </w:t>
      </w:r>
      <w:proofErr w:type="spellStart"/>
      <w:r w:rsidRPr="00923B3E">
        <w:rPr>
          <w:rFonts w:ascii="Times New Roman" w:eastAsia="Times New Roman" w:hAnsi="Times New Roman" w:cs="Times New Roman"/>
          <w:color w:val="333333"/>
          <w:sz w:val="24"/>
          <w:szCs w:val="21"/>
          <w:lang w:eastAsia="da-DK"/>
        </w:rPr>
        <w:t>sikkerhedsmålene</w:t>
      </w:r>
      <w:proofErr w:type="spellEnd"/>
      <w:r w:rsidRPr="00923B3E">
        <w:rPr>
          <w:rFonts w:ascii="Times New Roman" w:eastAsia="Times New Roman" w:hAnsi="Times New Roman" w:cs="Times New Roman"/>
          <w:color w:val="333333"/>
          <w:sz w:val="24"/>
          <w:szCs w:val="21"/>
          <w:lang w:eastAsia="da-DK"/>
        </w:rPr>
        <w:t xml:space="preserve"> og risiciene forbundet med den planlagte operation, navnlig for at garantere sikkerheden i alle faser af operationen.</w:t>
      </w:r>
    </w:p>
    <w:p w14:paraId="27CF8CAE"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Artikel 12</w:t>
      </w:r>
    </w:p>
    <w:p w14:paraId="6054BB30"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Udstedelse af operationstilladelser i den specifikke kategori</w:t>
      </w:r>
    </w:p>
    <w:p w14:paraId="2D9E0152"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1.   Den kompetente myndighed evaluerer risikovurderingen og robustheden af de afbødende foranstaltninger, som UAS-operatøren foreslår for at garantere UAS-operationens sikkerhed i alle faser af en flyvning.</w:t>
      </w:r>
    </w:p>
    <w:p w14:paraId="21A57B4F"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64785B57"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2.   Den kompetente myndighed tildeler en operationstilladelse, når det i evalueringen konkluderes, at:</w:t>
      </w:r>
    </w:p>
    <w:p w14:paraId="78550A0B" w14:textId="77777777" w:rsidR="00FE653D" w:rsidRDefault="00FE653D" w:rsidP="00FE653D">
      <w:pPr>
        <w:pStyle w:val="Listeafsnit"/>
        <w:numPr>
          <w:ilvl w:val="0"/>
          <w:numId w:val="34"/>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 xml:space="preserve">de operationelle </w:t>
      </w:r>
      <w:proofErr w:type="spellStart"/>
      <w:r w:rsidRPr="00AB1F21">
        <w:rPr>
          <w:rFonts w:ascii="Times New Roman" w:hAnsi="Times New Roman"/>
          <w:color w:val="333333"/>
          <w:sz w:val="24"/>
          <w:szCs w:val="21"/>
          <w:lang w:eastAsia="da-DK"/>
        </w:rPr>
        <w:t>sikkerhedsmål</w:t>
      </w:r>
      <w:proofErr w:type="spellEnd"/>
      <w:r w:rsidRPr="00AB1F21">
        <w:rPr>
          <w:rFonts w:ascii="Times New Roman" w:hAnsi="Times New Roman"/>
          <w:color w:val="333333"/>
          <w:sz w:val="24"/>
          <w:szCs w:val="21"/>
          <w:lang w:eastAsia="da-DK"/>
        </w:rPr>
        <w:t xml:space="preserve"> tager højde for de risici, der er forbundet med operationen</w:t>
      </w:r>
    </w:p>
    <w:p w14:paraId="716F4858" w14:textId="77777777" w:rsidR="00FE653D" w:rsidRPr="00AB1F21" w:rsidRDefault="00FE653D" w:rsidP="00FE653D">
      <w:pPr>
        <w:pStyle w:val="Listeafsnit"/>
        <w:numPr>
          <w:ilvl w:val="0"/>
          <w:numId w:val="34"/>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kombinationen af afbødende foranstaltninger vedrørende driftsbetingelserne for udførelse af operationerne, det involverede personales kompetence og det ubemandede luftfartøjs tekniske egenskaber er tilstrækkelige og robuste nok til at garantere en sikker operation i lyset af de afdækkede risici på jorden og i luften</w:t>
      </w:r>
    </w:p>
    <w:p w14:paraId="55375E04" w14:textId="77777777" w:rsidR="00FE653D" w:rsidRDefault="00FE653D" w:rsidP="00FE653D">
      <w:pPr>
        <w:pStyle w:val="Listeafsnit"/>
        <w:numPr>
          <w:ilvl w:val="0"/>
          <w:numId w:val="34"/>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UAS-operatøren har fremsendt en erklæring, hvori denne bekræfter, at den planlagte operation er i overensstemmelse med den gældende forordning og nationale regler, navnlig for så vidt angår sikkerhed, privatlivets fred, databeskyttelse, erstatningsansvar, forsikring, sikkerhed og miljøbeskyttelse.</w:t>
      </w:r>
    </w:p>
    <w:p w14:paraId="481E97A5"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58AC66C3"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3.   Hvis operationen ikke anses for at være tilstrækkelig sikker, underretter den kompetente myndighed ansøgeren herom og begrunder sit afslag på ansøgningen om en operationstilladelse.</w:t>
      </w:r>
    </w:p>
    <w:p w14:paraId="68EF2E2A"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3ACAED9B"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4.   Operationstilladelsen fra den kompetente myndighed skal indeholde detaljerede oplysninger om:</w:t>
      </w:r>
    </w:p>
    <w:p w14:paraId="160A1FD0" w14:textId="77777777" w:rsidR="00FE653D" w:rsidRDefault="00FE653D" w:rsidP="00FE653D">
      <w:pPr>
        <w:pStyle w:val="Listeafsnit"/>
        <w:numPr>
          <w:ilvl w:val="0"/>
          <w:numId w:val="35"/>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tilladelsens omfang</w:t>
      </w:r>
    </w:p>
    <w:p w14:paraId="1D733380" w14:textId="77777777" w:rsidR="00FE653D" w:rsidRDefault="00FE653D" w:rsidP="00FE653D">
      <w:pPr>
        <w:pStyle w:val="Listeafsnit"/>
        <w:numPr>
          <w:ilvl w:val="0"/>
          <w:numId w:val="35"/>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de specifikke betingelser, der finder anvendelse på:</w:t>
      </w:r>
    </w:p>
    <w:p w14:paraId="678B6D2B" w14:textId="77777777" w:rsidR="00FE653D" w:rsidRPr="00AB1F21" w:rsidRDefault="00FE653D" w:rsidP="00FE653D">
      <w:pPr>
        <w:pStyle w:val="Listeafsnit"/>
        <w:numPr>
          <w:ilvl w:val="1"/>
          <w:numId w:val="35"/>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UAS-operationen og driftsbegrænsningerne</w:t>
      </w:r>
    </w:p>
    <w:p w14:paraId="6AE8093F" w14:textId="77777777" w:rsidR="00FE653D" w:rsidRDefault="00FE653D" w:rsidP="00FE653D">
      <w:pPr>
        <w:pStyle w:val="Listeafsnit"/>
        <w:numPr>
          <w:ilvl w:val="1"/>
          <w:numId w:val="35"/>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kompetencekravene til UAS-operatørerne og, hvis det er relevant, fjernpiloterne</w:t>
      </w:r>
    </w:p>
    <w:p w14:paraId="62B7B50A" w14:textId="77777777" w:rsidR="00FE653D" w:rsidRDefault="00FE653D" w:rsidP="00FE653D">
      <w:pPr>
        <w:pStyle w:val="Listeafsnit"/>
        <w:numPr>
          <w:ilvl w:val="1"/>
          <w:numId w:val="35"/>
        </w:numPr>
        <w:shd w:val="clear" w:color="auto" w:fill="FFFFFF"/>
        <w:spacing w:after="0" w:line="240" w:lineRule="auto"/>
        <w:jc w:val="both"/>
        <w:rPr>
          <w:rFonts w:ascii="Times New Roman" w:hAnsi="Times New Roman"/>
          <w:color w:val="333333"/>
          <w:sz w:val="24"/>
          <w:szCs w:val="21"/>
          <w:lang w:eastAsia="da-DK"/>
        </w:rPr>
      </w:pPr>
      <w:proofErr w:type="spellStart"/>
      <w:r w:rsidRPr="00AB1F21">
        <w:rPr>
          <w:rFonts w:ascii="Times New Roman" w:hAnsi="Times New Roman"/>
          <w:color w:val="333333"/>
          <w:sz w:val="24"/>
          <w:szCs w:val="21"/>
          <w:lang w:eastAsia="da-DK"/>
        </w:rPr>
        <w:t>UAS'et</w:t>
      </w:r>
      <w:proofErr w:type="spellEnd"/>
      <w:r w:rsidRPr="00AB1F21">
        <w:rPr>
          <w:rFonts w:ascii="Times New Roman" w:hAnsi="Times New Roman"/>
          <w:color w:val="333333"/>
          <w:sz w:val="24"/>
          <w:szCs w:val="21"/>
          <w:lang w:eastAsia="da-DK"/>
        </w:rPr>
        <w:t xml:space="preserve"> tekniske egenskaber, herunder UAS-certificeringen, hvis det er relevant</w:t>
      </w:r>
    </w:p>
    <w:p w14:paraId="3CA923EA" w14:textId="77777777" w:rsidR="00FE653D" w:rsidRPr="00AB1F21" w:rsidRDefault="00FE653D" w:rsidP="00FE653D">
      <w:pPr>
        <w:pStyle w:val="Listeafsnit"/>
        <w:numPr>
          <w:ilvl w:val="0"/>
          <w:numId w:val="35"/>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følgende oplysninger:</w:t>
      </w:r>
    </w:p>
    <w:p w14:paraId="3FD39556" w14:textId="77777777" w:rsidR="00FE653D" w:rsidRDefault="00FE653D" w:rsidP="00FE653D">
      <w:pPr>
        <w:pStyle w:val="Listeafsnit"/>
        <w:numPr>
          <w:ilvl w:val="1"/>
          <w:numId w:val="35"/>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 xml:space="preserve">UAS-operatørens registreringsnummer og </w:t>
      </w:r>
      <w:proofErr w:type="spellStart"/>
      <w:r w:rsidRPr="00AB1F21">
        <w:rPr>
          <w:rFonts w:ascii="Times New Roman" w:hAnsi="Times New Roman"/>
          <w:color w:val="333333"/>
          <w:sz w:val="24"/>
          <w:szCs w:val="21"/>
          <w:lang w:eastAsia="da-DK"/>
        </w:rPr>
        <w:t>UAS'ets</w:t>
      </w:r>
      <w:proofErr w:type="spellEnd"/>
      <w:r w:rsidRPr="00AB1F21">
        <w:rPr>
          <w:rFonts w:ascii="Times New Roman" w:hAnsi="Times New Roman"/>
          <w:color w:val="333333"/>
          <w:sz w:val="24"/>
          <w:szCs w:val="21"/>
          <w:lang w:eastAsia="da-DK"/>
        </w:rPr>
        <w:t xml:space="preserve"> tekniske egenskaber</w:t>
      </w:r>
    </w:p>
    <w:p w14:paraId="3314C91A" w14:textId="77777777" w:rsidR="00FE653D" w:rsidRDefault="00FE653D" w:rsidP="00FE653D">
      <w:pPr>
        <w:pStyle w:val="Listeafsnit"/>
        <w:numPr>
          <w:ilvl w:val="1"/>
          <w:numId w:val="35"/>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en henvisning til UAS-operatørens operationelle risikovurdering</w:t>
      </w:r>
    </w:p>
    <w:p w14:paraId="3F73C183" w14:textId="77777777" w:rsidR="00FE653D" w:rsidRPr="00AB1F21" w:rsidRDefault="00FE653D" w:rsidP="00FE653D">
      <w:pPr>
        <w:pStyle w:val="Listeafsnit"/>
        <w:numPr>
          <w:ilvl w:val="1"/>
          <w:numId w:val="35"/>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driftsbegrænsningerne og betingelserne for operationen</w:t>
      </w:r>
    </w:p>
    <w:p w14:paraId="56D39AFA" w14:textId="77777777" w:rsidR="00FE653D" w:rsidRDefault="00FE653D" w:rsidP="00FE653D">
      <w:pPr>
        <w:pStyle w:val="Listeafsnit"/>
        <w:numPr>
          <w:ilvl w:val="1"/>
          <w:numId w:val="35"/>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de afbødende foranstaltninger, som UAS-operatøren skal anvende</w:t>
      </w:r>
    </w:p>
    <w:p w14:paraId="0EED413D" w14:textId="77777777" w:rsidR="00FE653D" w:rsidRPr="00AB1F21" w:rsidRDefault="00FE653D" w:rsidP="00FE653D">
      <w:pPr>
        <w:pStyle w:val="Listeafsnit"/>
        <w:numPr>
          <w:ilvl w:val="1"/>
          <w:numId w:val="35"/>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lokaliteten eller lokaliteterne for den tilladte operation og eventuelle andre lokaliteter i en medlemsstat i henhold til artikel 13</w:t>
      </w:r>
    </w:p>
    <w:p w14:paraId="3EEC8186" w14:textId="77777777" w:rsidR="00FE653D" w:rsidRDefault="00FE653D" w:rsidP="00FE653D">
      <w:pPr>
        <w:pStyle w:val="Listeafsnit"/>
        <w:numPr>
          <w:ilvl w:val="1"/>
          <w:numId w:val="35"/>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alle dokumenter og fortegnelser, der er relevante for den pågældende type operation og type af hændelser, der skal indberettes ud over dem, der er defineret i BL 8-10.</w:t>
      </w:r>
    </w:p>
    <w:p w14:paraId="1231CCA5"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1B849D0D"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5.   Efter modtagelsen af den i artikel 5, stk. 5, omhandlede erklæring skal den kompetente myndighed:</w:t>
      </w:r>
    </w:p>
    <w:p w14:paraId="4989BDA9" w14:textId="77777777" w:rsidR="00FE653D" w:rsidRDefault="00FE653D" w:rsidP="00FE653D">
      <w:pPr>
        <w:pStyle w:val="Listeafsnit"/>
        <w:numPr>
          <w:ilvl w:val="0"/>
          <w:numId w:val="36"/>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kontrollere, at den indeholder alle de elementer, der er anført i punkt 2 i UAS.SPEC.020 i bilaget</w:t>
      </w:r>
    </w:p>
    <w:p w14:paraId="443DD03D" w14:textId="77777777" w:rsidR="00FE653D" w:rsidRPr="00AB1F21" w:rsidRDefault="00FE653D" w:rsidP="00FE653D">
      <w:pPr>
        <w:pStyle w:val="Listeafsnit"/>
        <w:numPr>
          <w:ilvl w:val="0"/>
          <w:numId w:val="36"/>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lastRenderedPageBreak/>
        <w:t xml:space="preserve">hvis dette er tilfældet, fremsende en bekræftelse af modtagelse og fuldstændighed til UAS-operatøren uden unødig forsinkelse, </w:t>
      </w:r>
      <w:proofErr w:type="gramStart"/>
      <w:r w:rsidRPr="00AB1F21">
        <w:rPr>
          <w:rFonts w:ascii="Times New Roman" w:hAnsi="Times New Roman"/>
          <w:color w:val="333333"/>
          <w:sz w:val="24"/>
          <w:szCs w:val="21"/>
          <w:lang w:eastAsia="da-DK"/>
        </w:rPr>
        <w:t>således at</w:t>
      </w:r>
      <w:proofErr w:type="gramEnd"/>
      <w:r w:rsidRPr="00AB1F21">
        <w:rPr>
          <w:rFonts w:ascii="Times New Roman" w:hAnsi="Times New Roman"/>
          <w:color w:val="333333"/>
          <w:sz w:val="24"/>
          <w:szCs w:val="21"/>
          <w:lang w:eastAsia="da-DK"/>
        </w:rPr>
        <w:t xml:space="preserve"> operatøren kan påbegynde operationen.</w:t>
      </w:r>
    </w:p>
    <w:p w14:paraId="126A97D1" w14:textId="77777777" w:rsidR="00FE653D" w:rsidRPr="00AB1F21" w:rsidRDefault="00FE653D" w:rsidP="00FE653D">
      <w:pPr>
        <w:shd w:val="clear" w:color="auto" w:fill="FFFFFF"/>
        <w:spacing w:after="0"/>
        <w:rPr>
          <w:rFonts w:ascii="Times New Roman" w:hAnsi="Times New Roman"/>
          <w:color w:val="333333"/>
          <w:sz w:val="24"/>
          <w:szCs w:val="21"/>
          <w:lang w:eastAsia="da-DK"/>
        </w:rPr>
      </w:pPr>
    </w:p>
    <w:p w14:paraId="1E4EF6BC"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Artikel 13</w:t>
      </w:r>
    </w:p>
    <w:p w14:paraId="565C3A8D" w14:textId="77777777" w:rsidR="00FE653D" w:rsidRPr="00AB1F21" w:rsidRDefault="00FE653D" w:rsidP="00FE653D">
      <w:pPr>
        <w:shd w:val="clear" w:color="auto" w:fill="FFFFFF"/>
        <w:spacing w:before="240" w:after="120" w:line="312" w:lineRule="atLeast"/>
        <w:rPr>
          <w:rFonts w:ascii="Times New Roman" w:eastAsia="Times New Roman" w:hAnsi="Times New Roman" w:cs="Times New Roman"/>
          <w:color w:val="333333"/>
          <w:sz w:val="24"/>
          <w:szCs w:val="21"/>
          <w:lang w:eastAsia="da-DK"/>
        </w:rPr>
      </w:pPr>
      <w:r>
        <w:rPr>
          <w:rFonts w:ascii="Times New Roman" w:eastAsia="Times New Roman" w:hAnsi="Times New Roman" w:cs="Times New Roman"/>
          <w:color w:val="333333"/>
          <w:sz w:val="24"/>
          <w:szCs w:val="21"/>
          <w:lang w:eastAsia="da-DK"/>
        </w:rPr>
        <w:t>(</w:t>
      </w:r>
      <w:r w:rsidRPr="00E42E49">
        <w:rPr>
          <w:rFonts w:ascii="Times New Roman" w:eastAsia="Times New Roman" w:hAnsi="Times New Roman" w:cs="Times New Roman"/>
          <w:color w:val="333333"/>
          <w:sz w:val="24"/>
          <w:szCs w:val="21"/>
          <w:lang w:eastAsia="da-DK"/>
        </w:rPr>
        <w:t>Finder ikke anvendelse på Færøerne</w:t>
      </w:r>
      <w:r>
        <w:rPr>
          <w:rFonts w:ascii="Times New Roman" w:eastAsia="Times New Roman" w:hAnsi="Times New Roman" w:cs="Times New Roman"/>
          <w:color w:val="333333"/>
          <w:sz w:val="24"/>
          <w:szCs w:val="21"/>
          <w:lang w:eastAsia="da-DK"/>
        </w:rPr>
        <w:t>)</w:t>
      </w:r>
    </w:p>
    <w:p w14:paraId="2B3F0C2A"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Artikel 14</w:t>
      </w:r>
    </w:p>
    <w:p w14:paraId="2CC2720A"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 xml:space="preserve">Registrering af UAS-operatører og certificerede </w:t>
      </w:r>
      <w:proofErr w:type="spellStart"/>
      <w:r w:rsidRPr="00923B3E">
        <w:rPr>
          <w:rFonts w:ascii="Times New Roman" w:eastAsia="Times New Roman" w:hAnsi="Times New Roman" w:cs="Times New Roman"/>
          <w:b/>
          <w:bCs/>
          <w:color w:val="333333"/>
          <w:sz w:val="24"/>
          <w:szCs w:val="21"/>
          <w:lang w:eastAsia="da-DK"/>
        </w:rPr>
        <w:t>UAS'er</w:t>
      </w:r>
      <w:proofErr w:type="spellEnd"/>
    </w:p>
    <w:p w14:paraId="3A9DA7C0"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 xml:space="preserve">1.   Medlemsstaterne etablerer og vedligeholder nøjagtige registreringssystemer for </w:t>
      </w:r>
      <w:proofErr w:type="spellStart"/>
      <w:r w:rsidRPr="00923B3E">
        <w:rPr>
          <w:rFonts w:ascii="Times New Roman" w:eastAsia="Times New Roman" w:hAnsi="Times New Roman" w:cs="Times New Roman"/>
          <w:color w:val="333333"/>
          <w:sz w:val="24"/>
          <w:szCs w:val="21"/>
          <w:lang w:eastAsia="da-DK"/>
        </w:rPr>
        <w:t>UAS'er</w:t>
      </w:r>
      <w:proofErr w:type="spellEnd"/>
      <w:r w:rsidRPr="00923B3E">
        <w:rPr>
          <w:rFonts w:ascii="Times New Roman" w:eastAsia="Times New Roman" w:hAnsi="Times New Roman" w:cs="Times New Roman"/>
          <w:color w:val="333333"/>
          <w:sz w:val="24"/>
          <w:szCs w:val="21"/>
          <w:lang w:eastAsia="da-DK"/>
        </w:rPr>
        <w:t>, hvis konstruktion er underlagt certificering, og for UAS-operatører, hvis operation kan udgøre en risiko for sikkerheden, privatlivets fred, beskyttelsen af personoplysninger eller miljøet.</w:t>
      </w:r>
    </w:p>
    <w:p w14:paraId="4D393A7B"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27855056"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2.   Registreringssystemerne for UAS-operatører skal indeholde felter til registrering og udveksling af følgende oplysninger:</w:t>
      </w:r>
    </w:p>
    <w:p w14:paraId="4067A9F1" w14:textId="77777777" w:rsidR="00FE653D" w:rsidRDefault="00FE653D" w:rsidP="00FE653D">
      <w:pPr>
        <w:pStyle w:val="Listeafsnit"/>
        <w:numPr>
          <w:ilvl w:val="0"/>
          <w:numId w:val="37"/>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fulde navn og fødselsdato for fysiske personer og navn og identifikationsnummer for juridiske personer</w:t>
      </w:r>
    </w:p>
    <w:p w14:paraId="63EF4CF4" w14:textId="77777777" w:rsidR="00FE653D" w:rsidRPr="00AB1F21" w:rsidRDefault="00FE653D" w:rsidP="00FE653D">
      <w:pPr>
        <w:pStyle w:val="Listeafsnit"/>
        <w:numPr>
          <w:ilvl w:val="0"/>
          <w:numId w:val="37"/>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UAS-operatørernes adresse</w:t>
      </w:r>
    </w:p>
    <w:p w14:paraId="6E6814A3" w14:textId="77777777" w:rsidR="00FE653D" w:rsidRPr="00AB1F21" w:rsidRDefault="00FE653D" w:rsidP="00FE653D">
      <w:pPr>
        <w:pStyle w:val="Listeafsnit"/>
        <w:numPr>
          <w:ilvl w:val="0"/>
          <w:numId w:val="37"/>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deres e-mailadresse og telefonnummer</w:t>
      </w:r>
    </w:p>
    <w:p w14:paraId="29ECB5EA" w14:textId="77777777" w:rsidR="00FE653D" w:rsidRPr="00AB1F21" w:rsidRDefault="00FE653D" w:rsidP="00FE653D">
      <w:pPr>
        <w:pStyle w:val="Listeafsnit"/>
        <w:numPr>
          <w:ilvl w:val="0"/>
          <w:numId w:val="37"/>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 xml:space="preserve">et forsikringspolicenummer for </w:t>
      </w:r>
      <w:proofErr w:type="spellStart"/>
      <w:r w:rsidRPr="00AB1F21">
        <w:rPr>
          <w:rFonts w:ascii="Times New Roman" w:hAnsi="Times New Roman"/>
          <w:color w:val="333333"/>
          <w:sz w:val="24"/>
          <w:szCs w:val="21"/>
          <w:lang w:eastAsia="da-DK"/>
        </w:rPr>
        <w:t>UAS'er</w:t>
      </w:r>
      <w:proofErr w:type="spellEnd"/>
      <w:r w:rsidRPr="00AB1F21">
        <w:rPr>
          <w:rFonts w:ascii="Times New Roman" w:hAnsi="Times New Roman"/>
          <w:color w:val="333333"/>
          <w:sz w:val="24"/>
          <w:szCs w:val="21"/>
          <w:lang w:eastAsia="da-DK"/>
        </w:rPr>
        <w:t>, hvis dette kræves i henhold til national ret</w:t>
      </w:r>
    </w:p>
    <w:p w14:paraId="790B9FDB" w14:textId="77777777" w:rsidR="00FE653D" w:rsidRDefault="00FE653D" w:rsidP="00FE653D">
      <w:pPr>
        <w:pStyle w:val="Listeafsnit"/>
        <w:numPr>
          <w:ilvl w:val="0"/>
          <w:numId w:val="37"/>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 xml:space="preserve">juridiske personers bekræftelse af følgende erklæring: »Alt personale, der er direkte involveret i operationerne, har kompetence til at udføre deres opgaver, og </w:t>
      </w:r>
      <w:proofErr w:type="spellStart"/>
      <w:r w:rsidRPr="00AB1F21">
        <w:rPr>
          <w:rFonts w:ascii="Times New Roman" w:hAnsi="Times New Roman"/>
          <w:color w:val="333333"/>
          <w:sz w:val="24"/>
          <w:szCs w:val="21"/>
          <w:lang w:eastAsia="da-DK"/>
        </w:rPr>
        <w:t>UAS'et</w:t>
      </w:r>
      <w:proofErr w:type="spellEnd"/>
      <w:r w:rsidRPr="00AB1F21">
        <w:rPr>
          <w:rFonts w:ascii="Times New Roman" w:hAnsi="Times New Roman"/>
          <w:color w:val="333333"/>
          <w:sz w:val="24"/>
          <w:szCs w:val="21"/>
          <w:lang w:eastAsia="da-DK"/>
        </w:rPr>
        <w:t xml:space="preserve"> vil kun blive opereret af fjernpiloter med det fornødne kompetenceniveau«</w:t>
      </w:r>
    </w:p>
    <w:p w14:paraId="4E008A32" w14:textId="77777777" w:rsidR="00FE653D" w:rsidRDefault="00FE653D" w:rsidP="00FE653D">
      <w:pPr>
        <w:pStyle w:val="Listeafsnit"/>
        <w:numPr>
          <w:ilvl w:val="0"/>
          <w:numId w:val="37"/>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 xml:space="preserve">operationstilladelser og </w:t>
      </w:r>
      <w:proofErr w:type="spellStart"/>
      <w:r w:rsidRPr="00AB1F21">
        <w:rPr>
          <w:rFonts w:ascii="Times New Roman" w:hAnsi="Times New Roman"/>
          <w:color w:val="333333"/>
          <w:sz w:val="24"/>
          <w:szCs w:val="21"/>
          <w:lang w:eastAsia="da-DK"/>
        </w:rPr>
        <w:t>LUC'er</w:t>
      </w:r>
      <w:proofErr w:type="spellEnd"/>
      <w:r w:rsidRPr="00AB1F21">
        <w:rPr>
          <w:rFonts w:ascii="Times New Roman" w:hAnsi="Times New Roman"/>
          <w:color w:val="333333"/>
          <w:sz w:val="24"/>
          <w:szCs w:val="21"/>
          <w:lang w:eastAsia="da-DK"/>
        </w:rPr>
        <w:t xml:space="preserve"> og erklæringer, der efterfølgende bekræftes i henhold til artikel 12, stk. 5, litra b).</w:t>
      </w:r>
    </w:p>
    <w:p w14:paraId="05C280E6" w14:textId="77777777" w:rsidR="00FE653D" w:rsidRPr="00923B3E"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11D7BE24"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1CA6229A"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3.   Registreringssystemerne for ubemandede luftfartøjer, hvis konstruktion skal certificeres, skal indeholde felter til registrering og udveksling af følgende oplysninger:</w:t>
      </w:r>
    </w:p>
    <w:p w14:paraId="2C8A3847" w14:textId="77777777" w:rsidR="00FE653D" w:rsidRDefault="00FE653D" w:rsidP="00FE653D">
      <w:pPr>
        <w:pStyle w:val="Listeafsnit"/>
        <w:numPr>
          <w:ilvl w:val="0"/>
          <w:numId w:val="38"/>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fabrikantens navn</w:t>
      </w:r>
    </w:p>
    <w:p w14:paraId="4D9DB676" w14:textId="77777777" w:rsidR="00FE653D" w:rsidRDefault="00FE653D" w:rsidP="00FE653D">
      <w:pPr>
        <w:pStyle w:val="Listeafsnit"/>
        <w:numPr>
          <w:ilvl w:val="0"/>
          <w:numId w:val="38"/>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fabrikantens betegnelse for det ubemandede luftfartøj</w:t>
      </w:r>
    </w:p>
    <w:p w14:paraId="366DAF53" w14:textId="77777777" w:rsidR="00FE653D" w:rsidRPr="00AB1F21" w:rsidRDefault="00FE653D" w:rsidP="00FE653D">
      <w:pPr>
        <w:pStyle w:val="Listeafsnit"/>
        <w:numPr>
          <w:ilvl w:val="0"/>
          <w:numId w:val="38"/>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det ubemandede luftfartøjs serienummer</w:t>
      </w:r>
    </w:p>
    <w:p w14:paraId="28EBD08E" w14:textId="77777777" w:rsidR="00FE653D" w:rsidRPr="00AB1F21" w:rsidRDefault="00FE653D" w:rsidP="00FE653D">
      <w:pPr>
        <w:pStyle w:val="Listeafsnit"/>
        <w:numPr>
          <w:ilvl w:val="0"/>
          <w:numId w:val="38"/>
        </w:numPr>
        <w:shd w:val="clear" w:color="auto" w:fill="FFFFFF"/>
        <w:spacing w:after="0" w:line="240" w:lineRule="auto"/>
        <w:jc w:val="both"/>
        <w:rPr>
          <w:rFonts w:ascii="Times New Roman" w:hAnsi="Times New Roman"/>
          <w:color w:val="333333"/>
          <w:sz w:val="24"/>
          <w:szCs w:val="21"/>
          <w:lang w:eastAsia="da-DK"/>
        </w:rPr>
      </w:pPr>
      <w:r w:rsidRPr="00AB1F21">
        <w:rPr>
          <w:rFonts w:ascii="Times New Roman" w:hAnsi="Times New Roman"/>
          <w:color w:val="333333"/>
          <w:sz w:val="24"/>
          <w:szCs w:val="21"/>
          <w:lang w:eastAsia="da-DK"/>
        </w:rPr>
        <w:t>fulde navn, adresse, e-mailadresse og telefonnummer på den fysiske eller juridiske person, under hvis navn det ubemandede luftfartøj er registreret.</w:t>
      </w:r>
    </w:p>
    <w:p w14:paraId="79ACA369"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6F05EC73"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4.   </w:t>
      </w:r>
      <w:r w:rsidRPr="00E42E49">
        <w:rPr>
          <w:rFonts w:ascii="Times New Roman" w:eastAsia="Times New Roman" w:hAnsi="Times New Roman" w:cs="Times New Roman"/>
          <w:color w:val="333333"/>
          <w:sz w:val="24"/>
          <w:szCs w:val="21"/>
          <w:lang w:eastAsia="da-DK"/>
        </w:rPr>
        <w:t>(Finder ikke anvendelse på Færøerne)</w:t>
      </w:r>
    </w:p>
    <w:p w14:paraId="514CFAFA"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114524C3"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5.   UAS-operatører skal registrere sig:</w:t>
      </w:r>
    </w:p>
    <w:p w14:paraId="249FFB72" w14:textId="77777777" w:rsidR="00FE653D" w:rsidRDefault="00FE653D" w:rsidP="00FE653D">
      <w:pPr>
        <w:pStyle w:val="Listeafsnit"/>
        <w:numPr>
          <w:ilvl w:val="0"/>
          <w:numId w:val="39"/>
        </w:numPr>
        <w:shd w:val="clear" w:color="auto" w:fill="FFFFFF"/>
        <w:spacing w:after="0" w:line="240" w:lineRule="auto"/>
        <w:jc w:val="both"/>
        <w:rPr>
          <w:rFonts w:ascii="Times New Roman" w:hAnsi="Times New Roman"/>
          <w:color w:val="333333"/>
          <w:sz w:val="24"/>
          <w:szCs w:val="21"/>
          <w:lang w:eastAsia="da-DK"/>
        </w:rPr>
      </w:pPr>
      <w:r w:rsidRPr="00374780">
        <w:rPr>
          <w:rFonts w:ascii="Times New Roman" w:hAnsi="Times New Roman"/>
          <w:color w:val="333333"/>
          <w:sz w:val="24"/>
          <w:szCs w:val="21"/>
          <w:lang w:eastAsia="da-DK"/>
        </w:rPr>
        <w:t>når de opererer et af følgende ubemandede luftfartøjer i den åbne kategori:</w:t>
      </w:r>
    </w:p>
    <w:p w14:paraId="287E1D81" w14:textId="77777777" w:rsidR="00FE653D" w:rsidRPr="00374780" w:rsidRDefault="00FE653D" w:rsidP="00FE653D">
      <w:pPr>
        <w:pStyle w:val="Listeafsnit"/>
        <w:numPr>
          <w:ilvl w:val="1"/>
          <w:numId w:val="39"/>
        </w:numPr>
        <w:shd w:val="clear" w:color="auto" w:fill="FFFFFF"/>
        <w:spacing w:after="0" w:line="240" w:lineRule="auto"/>
        <w:jc w:val="both"/>
        <w:rPr>
          <w:rFonts w:ascii="Times New Roman" w:hAnsi="Times New Roman"/>
          <w:color w:val="333333"/>
          <w:sz w:val="24"/>
          <w:szCs w:val="21"/>
          <w:lang w:eastAsia="da-DK"/>
        </w:rPr>
      </w:pPr>
      <w:r w:rsidRPr="00374780">
        <w:rPr>
          <w:rFonts w:ascii="Times New Roman" w:hAnsi="Times New Roman"/>
          <w:color w:val="333333"/>
          <w:sz w:val="24"/>
          <w:szCs w:val="21"/>
          <w:lang w:eastAsia="da-DK"/>
        </w:rPr>
        <w:t>et ubemandet luftfartøj med en MTOM på 250 g eller derover eller som i tilfælde af sammenstød kan overføre over 80 joule kinetisk energi til et menneske</w:t>
      </w:r>
    </w:p>
    <w:p w14:paraId="093EB695" w14:textId="77777777" w:rsidR="00FE653D" w:rsidRDefault="00FE653D" w:rsidP="00FE653D">
      <w:pPr>
        <w:pStyle w:val="Listeafsnit"/>
        <w:numPr>
          <w:ilvl w:val="1"/>
          <w:numId w:val="39"/>
        </w:numPr>
        <w:shd w:val="clear" w:color="auto" w:fill="FFFFFF"/>
        <w:spacing w:after="0" w:line="240" w:lineRule="auto"/>
        <w:jc w:val="both"/>
        <w:rPr>
          <w:rFonts w:ascii="Times New Roman" w:hAnsi="Times New Roman"/>
          <w:color w:val="333333"/>
          <w:sz w:val="24"/>
          <w:szCs w:val="21"/>
          <w:lang w:eastAsia="da-DK"/>
        </w:rPr>
      </w:pPr>
      <w:r w:rsidRPr="00374780">
        <w:rPr>
          <w:rFonts w:ascii="Times New Roman" w:hAnsi="Times New Roman"/>
          <w:color w:val="333333"/>
          <w:sz w:val="24"/>
          <w:szCs w:val="21"/>
          <w:lang w:eastAsia="da-DK"/>
        </w:rPr>
        <w:t>et ubemandet luftfartøj, som er udstyret med en sensor, der kan registrere personoplysninger, medmindre det er legetøj med en maksimal startmasse på under 250 g</w:t>
      </w:r>
    </w:p>
    <w:p w14:paraId="45EF2801" w14:textId="77777777" w:rsidR="00FE653D" w:rsidRDefault="00FE653D" w:rsidP="00FE653D">
      <w:pPr>
        <w:pStyle w:val="Listeafsnit"/>
        <w:numPr>
          <w:ilvl w:val="0"/>
          <w:numId w:val="39"/>
        </w:numPr>
        <w:shd w:val="clear" w:color="auto" w:fill="FFFFFF"/>
        <w:spacing w:after="0" w:line="240" w:lineRule="auto"/>
        <w:jc w:val="both"/>
        <w:rPr>
          <w:rFonts w:ascii="Times New Roman" w:hAnsi="Times New Roman"/>
          <w:color w:val="333333"/>
          <w:sz w:val="24"/>
          <w:szCs w:val="21"/>
          <w:lang w:eastAsia="da-DK"/>
        </w:rPr>
      </w:pPr>
      <w:r w:rsidRPr="00374780">
        <w:rPr>
          <w:rFonts w:ascii="Times New Roman" w:hAnsi="Times New Roman"/>
          <w:color w:val="333333"/>
          <w:sz w:val="24"/>
          <w:szCs w:val="21"/>
          <w:lang w:eastAsia="da-DK"/>
        </w:rPr>
        <w:t>når de opererer i et ubemandet luftfartøj i den specifikke kategori uanset masse.</w:t>
      </w:r>
    </w:p>
    <w:p w14:paraId="02DE78D9" w14:textId="77777777" w:rsidR="00FE653D" w:rsidRPr="00374780" w:rsidRDefault="00FE653D" w:rsidP="00FE653D">
      <w:pPr>
        <w:shd w:val="clear" w:color="auto" w:fill="FFFFFF"/>
        <w:spacing w:after="0"/>
        <w:rPr>
          <w:rFonts w:ascii="Times New Roman" w:hAnsi="Times New Roman"/>
          <w:color w:val="333333"/>
          <w:sz w:val="24"/>
          <w:szCs w:val="21"/>
          <w:lang w:eastAsia="da-DK"/>
        </w:rPr>
      </w:pPr>
    </w:p>
    <w:p w14:paraId="2BCEBF13"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lastRenderedPageBreak/>
        <w:t xml:space="preserve">6.   UAS-operatører registrerer sig i </w:t>
      </w:r>
      <w:r>
        <w:rPr>
          <w:rFonts w:ascii="Times New Roman" w:eastAsia="Times New Roman" w:hAnsi="Times New Roman" w:cs="Times New Roman"/>
          <w:color w:val="333333"/>
          <w:sz w:val="24"/>
          <w:szCs w:val="21"/>
          <w:lang w:eastAsia="da-DK"/>
        </w:rPr>
        <w:t>Trafikstyrelsens register</w:t>
      </w:r>
      <w:r w:rsidRPr="00923B3E">
        <w:rPr>
          <w:rFonts w:ascii="Times New Roman" w:eastAsia="Times New Roman" w:hAnsi="Times New Roman" w:cs="Times New Roman"/>
          <w:color w:val="333333"/>
          <w:sz w:val="24"/>
          <w:szCs w:val="21"/>
          <w:lang w:eastAsia="da-DK"/>
        </w:rPr>
        <w:t xml:space="preserve">, </w:t>
      </w:r>
      <w:r>
        <w:rPr>
          <w:rFonts w:ascii="Times New Roman" w:eastAsia="Times New Roman" w:hAnsi="Times New Roman" w:cs="Times New Roman"/>
          <w:color w:val="333333"/>
          <w:sz w:val="24"/>
          <w:szCs w:val="21"/>
          <w:lang w:eastAsia="da-DK"/>
        </w:rPr>
        <w:t>når UAS-operatøren har sin</w:t>
      </w:r>
      <w:r w:rsidRPr="00923B3E">
        <w:rPr>
          <w:rFonts w:ascii="Times New Roman" w:eastAsia="Times New Roman" w:hAnsi="Times New Roman" w:cs="Times New Roman"/>
          <w:color w:val="333333"/>
          <w:sz w:val="24"/>
          <w:szCs w:val="21"/>
          <w:lang w:eastAsia="da-DK"/>
        </w:rPr>
        <w:t xml:space="preserve"> bopæl (fysiske personer), eller </w:t>
      </w:r>
      <w:r>
        <w:rPr>
          <w:rFonts w:ascii="Times New Roman" w:eastAsia="Times New Roman" w:hAnsi="Times New Roman" w:cs="Times New Roman"/>
          <w:color w:val="333333"/>
          <w:sz w:val="24"/>
          <w:szCs w:val="21"/>
          <w:lang w:eastAsia="da-DK"/>
        </w:rPr>
        <w:t>sit</w:t>
      </w:r>
      <w:r w:rsidRPr="00923B3E">
        <w:rPr>
          <w:rFonts w:ascii="Times New Roman" w:eastAsia="Times New Roman" w:hAnsi="Times New Roman" w:cs="Times New Roman"/>
          <w:color w:val="333333"/>
          <w:sz w:val="24"/>
          <w:szCs w:val="21"/>
          <w:lang w:eastAsia="da-DK"/>
        </w:rPr>
        <w:t xml:space="preserve"> hovedforretningssted (juridiske personer)</w:t>
      </w:r>
      <w:r>
        <w:rPr>
          <w:rFonts w:ascii="Times New Roman" w:eastAsia="Times New Roman" w:hAnsi="Times New Roman" w:cs="Times New Roman"/>
          <w:color w:val="333333"/>
          <w:sz w:val="24"/>
          <w:szCs w:val="21"/>
          <w:lang w:eastAsia="da-DK"/>
        </w:rPr>
        <w:t xml:space="preserve"> på Færøerne</w:t>
      </w:r>
      <w:r w:rsidRPr="00923B3E">
        <w:rPr>
          <w:rFonts w:ascii="Times New Roman" w:eastAsia="Times New Roman" w:hAnsi="Times New Roman" w:cs="Times New Roman"/>
          <w:color w:val="333333"/>
          <w:sz w:val="24"/>
          <w:szCs w:val="21"/>
          <w:lang w:eastAsia="da-DK"/>
        </w:rPr>
        <w:t>, og sikrer, at registreringsoplysninger</w:t>
      </w:r>
      <w:r>
        <w:rPr>
          <w:rFonts w:ascii="Times New Roman" w:eastAsia="Times New Roman" w:hAnsi="Times New Roman" w:cs="Times New Roman"/>
          <w:color w:val="333333"/>
          <w:sz w:val="24"/>
          <w:szCs w:val="21"/>
          <w:lang w:eastAsia="da-DK"/>
        </w:rPr>
        <w:t>ne</w:t>
      </w:r>
      <w:r w:rsidRPr="00923B3E">
        <w:rPr>
          <w:rFonts w:ascii="Times New Roman" w:eastAsia="Times New Roman" w:hAnsi="Times New Roman" w:cs="Times New Roman"/>
          <w:color w:val="333333"/>
          <w:sz w:val="24"/>
          <w:szCs w:val="21"/>
          <w:lang w:eastAsia="da-DK"/>
        </w:rPr>
        <w:t xml:space="preserve"> er korrekte. </w:t>
      </w:r>
    </w:p>
    <w:p w14:paraId="3585161F" w14:textId="77777777" w:rsidR="00FE653D" w:rsidRPr="00923B3E"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Pr>
          <w:rFonts w:ascii="Times New Roman" w:eastAsia="Times New Roman" w:hAnsi="Times New Roman" w:cs="Times New Roman"/>
          <w:color w:val="333333"/>
          <w:sz w:val="24"/>
          <w:szCs w:val="21"/>
          <w:lang w:eastAsia="da-DK"/>
        </w:rPr>
        <w:t>Trafikstyrelsen</w:t>
      </w:r>
      <w:r w:rsidRPr="00923B3E">
        <w:rPr>
          <w:rFonts w:ascii="Times New Roman" w:eastAsia="Times New Roman" w:hAnsi="Times New Roman" w:cs="Times New Roman"/>
          <w:color w:val="333333"/>
          <w:sz w:val="24"/>
          <w:szCs w:val="21"/>
          <w:lang w:eastAsia="da-DK"/>
        </w:rPr>
        <w:t xml:space="preserve"> udsteder et unikt digitalt registreringsnummer for UAS-operatører og for </w:t>
      </w:r>
      <w:proofErr w:type="spellStart"/>
      <w:r w:rsidRPr="00923B3E">
        <w:rPr>
          <w:rFonts w:ascii="Times New Roman" w:eastAsia="Times New Roman" w:hAnsi="Times New Roman" w:cs="Times New Roman"/>
          <w:color w:val="333333"/>
          <w:sz w:val="24"/>
          <w:szCs w:val="21"/>
          <w:lang w:eastAsia="da-DK"/>
        </w:rPr>
        <w:t>UAS'er</w:t>
      </w:r>
      <w:proofErr w:type="spellEnd"/>
      <w:r w:rsidRPr="00923B3E">
        <w:rPr>
          <w:rFonts w:ascii="Times New Roman" w:eastAsia="Times New Roman" w:hAnsi="Times New Roman" w:cs="Times New Roman"/>
          <w:color w:val="333333"/>
          <w:sz w:val="24"/>
          <w:szCs w:val="21"/>
          <w:lang w:eastAsia="da-DK"/>
        </w:rPr>
        <w:t xml:space="preserve">, der skal registreres, </w:t>
      </w:r>
      <w:proofErr w:type="gramStart"/>
      <w:r w:rsidRPr="00923B3E">
        <w:rPr>
          <w:rFonts w:ascii="Times New Roman" w:eastAsia="Times New Roman" w:hAnsi="Times New Roman" w:cs="Times New Roman"/>
          <w:color w:val="333333"/>
          <w:sz w:val="24"/>
          <w:szCs w:val="21"/>
          <w:lang w:eastAsia="da-DK"/>
        </w:rPr>
        <w:t>således at</w:t>
      </w:r>
      <w:proofErr w:type="gramEnd"/>
      <w:r w:rsidRPr="00923B3E">
        <w:rPr>
          <w:rFonts w:ascii="Times New Roman" w:eastAsia="Times New Roman" w:hAnsi="Times New Roman" w:cs="Times New Roman"/>
          <w:color w:val="333333"/>
          <w:sz w:val="24"/>
          <w:szCs w:val="21"/>
          <w:lang w:eastAsia="da-DK"/>
        </w:rPr>
        <w:t xml:space="preserve"> de kan identificeres individuelt.</w:t>
      </w:r>
    </w:p>
    <w:p w14:paraId="4DAE620D" w14:textId="77777777" w:rsidR="00FE653D" w:rsidRPr="00923B3E"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 xml:space="preserve">Registreringsnummeret for UAS-operatører bestemmes på grundlag af standarder, der understøtter registreringssystemernes </w:t>
      </w:r>
      <w:proofErr w:type="spellStart"/>
      <w:r w:rsidRPr="00923B3E">
        <w:rPr>
          <w:rFonts w:ascii="Times New Roman" w:eastAsia="Times New Roman" w:hAnsi="Times New Roman" w:cs="Times New Roman"/>
          <w:color w:val="333333"/>
          <w:sz w:val="24"/>
          <w:szCs w:val="21"/>
          <w:lang w:eastAsia="da-DK"/>
        </w:rPr>
        <w:t>interoperabilitet</w:t>
      </w:r>
      <w:proofErr w:type="spellEnd"/>
      <w:r w:rsidRPr="00923B3E">
        <w:rPr>
          <w:rFonts w:ascii="Times New Roman" w:eastAsia="Times New Roman" w:hAnsi="Times New Roman" w:cs="Times New Roman"/>
          <w:color w:val="333333"/>
          <w:sz w:val="24"/>
          <w:szCs w:val="21"/>
          <w:lang w:eastAsia="da-DK"/>
        </w:rPr>
        <w:t>.</w:t>
      </w:r>
    </w:p>
    <w:p w14:paraId="35F46ECE"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7D4BA5C1"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7.   Ejeren af et ubemandet luftfartøj, hvis konstruktion skal certificeres, registrerer det ubemandede luftfartøj.</w:t>
      </w:r>
    </w:p>
    <w:p w14:paraId="5A22E3E8" w14:textId="77777777" w:rsidR="00FE653D" w:rsidRPr="00923B3E"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 xml:space="preserve">Et ubemandet luftfartøjs nationalitet og registreringsmærke bestemmes i overensstemmelse med ICAO, bilag 7. </w:t>
      </w:r>
    </w:p>
    <w:p w14:paraId="078E32CC"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753F64B8"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8.   UAS-operatørerne skal angive deres registreringsnummer på alle ubemandede luftfartøjer, der opfylder betingelserne i stk. 5.</w:t>
      </w:r>
    </w:p>
    <w:p w14:paraId="1C07D1EB" w14:textId="77777777" w:rsidR="00FE653D" w:rsidRDefault="00FE653D" w:rsidP="00FE653D">
      <w:pPr>
        <w:shd w:val="clear" w:color="auto" w:fill="FFFFFF"/>
        <w:spacing w:after="0" w:line="240" w:lineRule="auto"/>
      </w:pPr>
    </w:p>
    <w:p w14:paraId="730CED93"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9.   Ud over de data, der er omhandlet i stk. 2, må medlemsstaterne indsamle yderligere identitetsoplysninger fra UAS-operatørerne.</w:t>
      </w:r>
    </w:p>
    <w:p w14:paraId="52030C00"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Artikel 15</w:t>
      </w:r>
    </w:p>
    <w:p w14:paraId="59F02F8B"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Driftsbetingelser for geografiske UAS-zoner</w:t>
      </w:r>
    </w:p>
    <w:p w14:paraId="6E5CD5A3"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1.   Ved afgrænsningen af geografiske UAS-zoner af hensyn til sikkerheden, privatlivets fred eller miljøet kan medlemsstaterne:</w:t>
      </w:r>
    </w:p>
    <w:p w14:paraId="7A7CCEDD" w14:textId="77777777" w:rsidR="00FE653D" w:rsidRDefault="00FE653D" w:rsidP="00FE653D">
      <w:pPr>
        <w:pStyle w:val="Listeafsnit"/>
        <w:numPr>
          <w:ilvl w:val="0"/>
          <w:numId w:val="40"/>
        </w:numPr>
        <w:shd w:val="clear" w:color="auto" w:fill="FFFFFF"/>
        <w:spacing w:after="0" w:line="240" w:lineRule="auto"/>
        <w:jc w:val="both"/>
        <w:rPr>
          <w:rFonts w:ascii="Times New Roman" w:hAnsi="Times New Roman"/>
          <w:color w:val="333333"/>
          <w:sz w:val="24"/>
          <w:szCs w:val="21"/>
          <w:lang w:eastAsia="da-DK"/>
        </w:rPr>
      </w:pPr>
      <w:r w:rsidRPr="00374780">
        <w:rPr>
          <w:rFonts w:ascii="Times New Roman" w:hAnsi="Times New Roman"/>
          <w:color w:val="333333"/>
          <w:sz w:val="24"/>
          <w:szCs w:val="21"/>
          <w:lang w:eastAsia="da-DK"/>
        </w:rPr>
        <w:t>forbyde visse eller alle UAS-operationer, stille særlige betingelser for visse eller alle UAS-operationer eller kræve en forudgående flyvetilladelse for visse eller alle UAS-operationer</w:t>
      </w:r>
    </w:p>
    <w:p w14:paraId="2118EFD8" w14:textId="77777777" w:rsidR="00FE653D" w:rsidRPr="00374780" w:rsidRDefault="00FE653D" w:rsidP="00FE653D">
      <w:pPr>
        <w:pStyle w:val="Listeafsnit"/>
        <w:numPr>
          <w:ilvl w:val="0"/>
          <w:numId w:val="40"/>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underlægge UAS-operationer bestemte miljøstandarder</w:t>
      </w:r>
    </w:p>
    <w:p w14:paraId="54B5F92D" w14:textId="77777777" w:rsidR="00FE653D" w:rsidRDefault="00FE653D" w:rsidP="00FE653D">
      <w:pPr>
        <w:pStyle w:val="Listeafsnit"/>
        <w:numPr>
          <w:ilvl w:val="0"/>
          <w:numId w:val="40"/>
        </w:numPr>
        <w:shd w:val="clear" w:color="auto" w:fill="FFFFFF"/>
        <w:spacing w:after="0" w:line="240" w:lineRule="auto"/>
        <w:jc w:val="both"/>
        <w:rPr>
          <w:rFonts w:ascii="Times New Roman" w:hAnsi="Times New Roman"/>
          <w:color w:val="333333"/>
          <w:sz w:val="24"/>
          <w:szCs w:val="21"/>
          <w:lang w:eastAsia="da-DK"/>
        </w:rPr>
      </w:pPr>
      <w:r w:rsidRPr="00374780">
        <w:rPr>
          <w:rFonts w:ascii="Times New Roman" w:hAnsi="Times New Roman"/>
          <w:color w:val="333333"/>
          <w:sz w:val="24"/>
          <w:szCs w:val="21"/>
          <w:lang w:eastAsia="da-DK"/>
        </w:rPr>
        <w:t>begrænse adgangen til visse UAS-klasser</w:t>
      </w:r>
    </w:p>
    <w:p w14:paraId="642506AB" w14:textId="77777777" w:rsidR="00FE653D" w:rsidRDefault="00FE653D" w:rsidP="00FE653D">
      <w:pPr>
        <w:pStyle w:val="Listeafsnit"/>
        <w:numPr>
          <w:ilvl w:val="0"/>
          <w:numId w:val="40"/>
        </w:numPr>
        <w:shd w:val="clear" w:color="auto" w:fill="FFFFFF"/>
        <w:spacing w:after="0" w:line="240" w:lineRule="auto"/>
        <w:jc w:val="both"/>
        <w:rPr>
          <w:rFonts w:ascii="Times New Roman" w:hAnsi="Times New Roman"/>
          <w:color w:val="333333"/>
          <w:sz w:val="24"/>
          <w:szCs w:val="21"/>
          <w:lang w:eastAsia="da-DK"/>
        </w:rPr>
      </w:pPr>
      <w:r w:rsidRPr="00374780">
        <w:rPr>
          <w:rFonts w:ascii="Times New Roman" w:hAnsi="Times New Roman"/>
          <w:color w:val="333333"/>
          <w:sz w:val="24"/>
          <w:szCs w:val="21"/>
          <w:lang w:eastAsia="da-DK"/>
        </w:rPr>
        <w:t xml:space="preserve">begrænse adgangen til </w:t>
      </w:r>
      <w:proofErr w:type="spellStart"/>
      <w:r w:rsidRPr="00374780">
        <w:rPr>
          <w:rFonts w:ascii="Times New Roman" w:hAnsi="Times New Roman"/>
          <w:color w:val="333333"/>
          <w:sz w:val="24"/>
          <w:szCs w:val="21"/>
          <w:lang w:eastAsia="da-DK"/>
        </w:rPr>
        <w:t>UAS'er</w:t>
      </w:r>
      <w:proofErr w:type="spellEnd"/>
      <w:r w:rsidRPr="00374780">
        <w:rPr>
          <w:rFonts w:ascii="Times New Roman" w:hAnsi="Times New Roman"/>
          <w:color w:val="333333"/>
          <w:sz w:val="24"/>
          <w:szCs w:val="21"/>
          <w:lang w:eastAsia="da-DK"/>
        </w:rPr>
        <w:t xml:space="preserve"> udstyret med visse tekniske egenskaber, navnlig fjernidentifikationssystemer eller </w:t>
      </w:r>
      <w:proofErr w:type="spellStart"/>
      <w:r w:rsidRPr="00374780">
        <w:rPr>
          <w:rFonts w:ascii="Times New Roman" w:hAnsi="Times New Roman"/>
          <w:color w:val="333333"/>
          <w:sz w:val="24"/>
          <w:szCs w:val="21"/>
          <w:lang w:eastAsia="da-DK"/>
        </w:rPr>
        <w:t>geo</w:t>
      </w:r>
      <w:proofErr w:type="spellEnd"/>
      <w:r w:rsidRPr="00374780">
        <w:rPr>
          <w:rFonts w:ascii="Times New Roman" w:hAnsi="Times New Roman"/>
          <w:color w:val="333333"/>
          <w:sz w:val="24"/>
          <w:szCs w:val="21"/>
          <w:lang w:eastAsia="da-DK"/>
        </w:rPr>
        <w:t>-</w:t>
      </w:r>
      <w:proofErr w:type="spellStart"/>
      <w:r w:rsidRPr="00374780">
        <w:rPr>
          <w:rFonts w:ascii="Times New Roman" w:hAnsi="Times New Roman"/>
          <w:color w:val="333333"/>
          <w:sz w:val="24"/>
          <w:szCs w:val="21"/>
          <w:lang w:eastAsia="da-DK"/>
        </w:rPr>
        <w:t>awareness</w:t>
      </w:r>
      <w:proofErr w:type="spellEnd"/>
      <w:r w:rsidRPr="00374780">
        <w:rPr>
          <w:rFonts w:ascii="Times New Roman" w:hAnsi="Times New Roman"/>
          <w:color w:val="333333"/>
          <w:sz w:val="24"/>
          <w:szCs w:val="21"/>
          <w:lang w:eastAsia="da-DK"/>
        </w:rPr>
        <w:t>-systemer.</w:t>
      </w:r>
    </w:p>
    <w:p w14:paraId="7B7DA75B"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1E8A5B13"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2.   Medlemsstaterne kan på grundlag af en risikovurdering foretaget af den kompetente myndighed udpege visse geografiske zoner, hvor UAS-operationer er undtaget et eller flere af kravene i den åbne kategori.</w:t>
      </w:r>
    </w:p>
    <w:p w14:paraId="3CD4BC0C"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483EF186"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 xml:space="preserve">3.   Når medlemsstaterne i medfør af stk. 1 eller 2 afgrænser geografiske UAS-zoner til </w:t>
      </w:r>
      <w:proofErr w:type="spellStart"/>
      <w:r w:rsidRPr="00923B3E">
        <w:rPr>
          <w:rFonts w:ascii="Times New Roman" w:eastAsia="Times New Roman" w:hAnsi="Times New Roman" w:cs="Times New Roman"/>
          <w:color w:val="333333"/>
          <w:sz w:val="24"/>
          <w:szCs w:val="21"/>
          <w:lang w:eastAsia="da-DK"/>
        </w:rPr>
        <w:t>geo</w:t>
      </w:r>
      <w:proofErr w:type="spellEnd"/>
      <w:r w:rsidRPr="00923B3E">
        <w:rPr>
          <w:rFonts w:ascii="Times New Roman" w:eastAsia="Times New Roman" w:hAnsi="Times New Roman" w:cs="Times New Roman"/>
          <w:color w:val="333333"/>
          <w:sz w:val="24"/>
          <w:szCs w:val="21"/>
          <w:lang w:eastAsia="da-DK"/>
        </w:rPr>
        <w:t>-</w:t>
      </w:r>
      <w:proofErr w:type="spellStart"/>
      <w:r w:rsidRPr="00923B3E">
        <w:rPr>
          <w:rFonts w:ascii="Times New Roman" w:eastAsia="Times New Roman" w:hAnsi="Times New Roman" w:cs="Times New Roman"/>
          <w:color w:val="333333"/>
          <w:sz w:val="24"/>
          <w:szCs w:val="21"/>
          <w:lang w:eastAsia="da-DK"/>
        </w:rPr>
        <w:t>awareness</w:t>
      </w:r>
      <w:proofErr w:type="spellEnd"/>
      <w:r w:rsidRPr="00923B3E">
        <w:rPr>
          <w:rFonts w:ascii="Times New Roman" w:eastAsia="Times New Roman" w:hAnsi="Times New Roman" w:cs="Times New Roman"/>
          <w:color w:val="333333"/>
          <w:sz w:val="24"/>
          <w:szCs w:val="21"/>
          <w:lang w:eastAsia="da-DK"/>
        </w:rPr>
        <w:t>-formål, sikrer de, at oplysningerne om de geografiske UAS-zoner, herunder deres gyldighedsperiode, gøres offentligt tilgængelige i et fælles digitalt format.</w:t>
      </w:r>
    </w:p>
    <w:p w14:paraId="31C4815D"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5AA3A4E6"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Artikel 16</w:t>
      </w:r>
    </w:p>
    <w:p w14:paraId="52F9FCC5"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UAS-operationer inden for rammerne af modelflyveklubber eller -foreninger</w:t>
      </w:r>
    </w:p>
    <w:p w14:paraId="5B62FD03"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1.   Efter anmodning fra en modelflyveklub eller -forening kan den kompetente myndighed udstede en tilladelse til UAS-operationer i modelflyveklubber og -foreninger.</w:t>
      </w:r>
    </w:p>
    <w:p w14:paraId="7F91480F"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03865DD7"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2.   Den i stk. 1 omhandlede tilladelse udstedes i henhold til:</w:t>
      </w:r>
    </w:p>
    <w:p w14:paraId="54CAB448" w14:textId="77777777" w:rsidR="00FE653D" w:rsidRDefault="00FE653D" w:rsidP="00FE653D">
      <w:pPr>
        <w:pStyle w:val="Listeafsnit"/>
        <w:numPr>
          <w:ilvl w:val="0"/>
          <w:numId w:val="41"/>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relevante nationale regler eller</w:t>
      </w:r>
    </w:p>
    <w:p w14:paraId="7F730A51" w14:textId="77777777" w:rsidR="00FE653D" w:rsidRDefault="00FE653D" w:rsidP="00FE653D">
      <w:pPr>
        <w:pStyle w:val="Listeafsnit"/>
        <w:numPr>
          <w:ilvl w:val="0"/>
          <w:numId w:val="41"/>
        </w:numPr>
        <w:shd w:val="clear" w:color="auto" w:fill="FFFFFF"/>
        <w:spacing w:after="0" w:line="240" w:lineRule="auto"/>
        <w:jc w:val="both"/>
        <w:rPr>
          <w:rFonts w:ascii="Times New Roman" w:hAnsi="Times New Roman"/>
          <w:color w:val="333333"/>
          <w:sz w:val="24"/>
          <w:szCs w:val="21"/>
          <w:lang w:eastAsia="da-DK"/>
        </w:rPr>
      </w:pPr>
      <w:r w:rsidRPr="00374780">
        <w:rPr>
          <w:rFonts w:ascii="Times New Roman" w:hAnsi="Times New Roman"/>
          <w:color w:val="333333"/>
          <w:sz w:val="24"/>
          <w:szCs w:val="21"/>
          <w:lang w:eastAsia="da-DK"/>
        </w:rPr>
        <w:t>etablerede procedurer, organisationsstrukturer og administrationssystemer i modelflyveklubben eller -foreningen, der sikrer, at:</w:t>
      </w:r>
    </w:p>
    <w:p w14:paraId="7B5FAF4C" w14:textId="77777777" w:rsidR="00FE653D" w:rsidRDefault="00FE653D" w:rsidP="00FE653D">
      <w:pPr>
        <w:pStyle w:val="Listeafsnit"/>
        <w:numPr>
          <w:ilvl w:val="1"/>
          <w:numId w:val="41"/>
        </w:numPr>
        <w:shd w:val="clear" w:color="auto" w:fill="FFFFFF"/>
        <w:spacing w:after="0" w:line="240" w:lineRule="auto"/>
        <w:jc w:val="both"/>
        <w:rPr>
          <w:rFonts w:ascii="Times New Roman" w:hAnsi="Times New Roman"/>
          <w:color w:val="333333"/>
          <w:sz w:val="24"/>
          <w:szCs w:val="21"/>
          <w:lang w:eastAsia="da-DK"/>
        </w:rPr>
      </w:pPr>
      <w:r w:rsidRPr="00374780">
        <w:rPr>
          <w:rFonts w:ascii="Times New Roman" w:hAnsi="Times New Roman"/>
          <w:color w:val="333333"/>
          <w:sz w:val="24"/>
          <w:szCs w:val="21"/>
          <w:lang w:eastAsia="da-DK"/>
        </w:rPr>
        <w:t>fjernpiloter, som opererer i modelflyveklubber eller -foreninger, informeres om de betingelser og begrænsninger, der er fastlagt i tilladelsen udstedt af den kompetente myndighed</w:t>
      </w:r>
    </w:p>
    <w:p w14:paraId="20D4E9C7" w14:textId="77777777" w:rsidR="00FE653D" w:rsidRPr="00374780" w:rsidRDefault="00FE653D" w:rsidP="00FE653D">
      <w:pPr>
        <w:pStyle w:val="Listeafsnit"/>
        <w:numPr>
          <w:ilvl w:val="1"/>
          <w:numId w:val="41"/>
        </w:numPr>
        <w:shd w:val="clear" w:color="auto" w:fill="FFFFFF"/>
        <w:spacing w:after="0" w:line="240" w:lineRule="auto"/>
        <w:jc w:val="both"/>
        <w:rPr>
          <w:rFonts w:ascii="Times New Roman" w:hAnsi="Times New Roman"/>
          <w:color w:val="333333"/>
          <w:sz w:val="24"/>
          <w:szCs w:val="21"/>
          <w:lang w:eastAsia="da-DK"/>
        </w:rPr>
      </w:pPr>
      <w:r w:rsidRPr="00374780">
        <w:rPr>
          <w:rFonts w:ascii="Times New Roman" w:hAnsi="Times New Roman"/>
          <w:color w:val="333333"/>
          <w:sz w:val="24"/>
          <w:szCs w:val="21"/>
          <w:lang w:eastAsia="da-DK"/>
        </w:rPr>
        <w:t xml:space="preserve">fjernpiloter, som opererer i modelflyveklubber eller -foreninger, får hjælp til at opnå den minimumskompetence, der kræves for at operere </w:t>
      </w:r>
      <w:proofErr w:type="spellStart"/>
      <w:r w:rsidRPr="00374780">
        <w:rPr>
          <w:rFonts w:ascii="Times New Roman" w:hAnsi="Times New Roman"/>
          <w:color w:val="333333"/>
          <w:sz w:val="24"/>
          <w:szCs w:val="21"/>
          <w:lang w:eastAsia="da-DK"/>
        </w:rPr>
        <w:t>UAS'et</w:t>
      </w:r>
      <w:proofErr w:type="spellEnd"/>
      <w:r w:rsidRPr="00374780">
        <w:rPr>
          <w:rFonts w:ascii="Times New Roman" w:hAnsi="Times New Roman"/>
          <w:color w:val="333333"/>
          <w:sz w:val="24"/>
          <w:szCs w:val="21"/>
          <w:lang w:eastAsia="da-DK"/>
        </w:rPr>
        <w:t xml:space="preserve"> sikkert og i overensstemmelse med de betingelser og begrænsninger, der er fastlagt i tilladelsen</w:t>
      </w:r>
    </w:p>
    <w:p w14:paraId="231931D0" w14:textId="77777777" w:rsidR="00FE653D" w:rsidRDefault="00FE653D" w:rsidP="00FE653D">
      <w:pPr>
        <w:pStyle w:val="Listeafsnit"/>
        <w:numPr>
          <w:ilvl w:val="1"/>
          <w:numId w:val="41"/>
        </w:numPr>
        <w:shd w:val="clear" w:color="auto" w:fill="FFFFFF"/>
        <w:spacing w:after="0" w:line="240" w:lineRule="auto"/>
        <w:jc w:val="both"/>
        <w:rPr>
          <w:rFonts w:ascii="Times New Roman" w:hAnsi="Times New Roman"/>
          <w:color w:val="333333"/>
          <w:sz w:val="24"/>
          <w:szCs w:val="21"/>
          <w:lang w:eastAsia="da-DK"/>
        </w:rPr>
      </w:pPr>
      <w:r w:rsidRPr="00374780">
        <w:rPr>
          <w:rFonts w:ascii="Times New Roman" w:hAnsi="Times New Roman"/>
          <w:color w:val="333333"/>
          <w:sz w:val="24"/>
          <w:szCs w:val="21"/>
          <w:lang w:eastAsia="da-DK"/>
        </w:rPr>
        <w:t>modelflyveklubben eller -foreningen træffer passende foranstaltninger, når den informeres om, at en fjernpilot, der opererer i modelflyveklubber eller -foreninger, ikke overholder de betingelser og begrænsninger, der er fastlagt i tilladelsen, og underretter den kompetente myndighed om nødvendigt</w:t>
      </w:r>
    </w:p>
    <w:p w14:paraId="1898CD16" w14:textId="77777777" w:rsidR="00FE653D" w:rsidRDefault="00FE653D" w:rsidP="00FE653D">
      <w:pPr>
        <w:pStyle w:val="Listeafsnit"/>
        <w:numPr>
          <w:ilvl w:val="1"/>
          <w:numId w:val="41"/>
        </w:numPr>
        <w:shd w:val="clear" w:color="auto" w:fill="FFFFFF"/>
        <w:spacing w:after="0" w:line="240" w:lineRule="auto"/>
        <w:jc w:val="both"/>
        <w:rPr>
          <w:rFonts w:ascii="Times New Roman" w:hAnsi="Times New Roman"/>
          <w:color w:val="333333"/>
          <w:sz w:val="24"/>
          <w:szCs w:val="21"/>
          <w:lang w:eastAsia="da-DK"/>
        </w:rPr>
      </w:pPr>
      <w:r w:rsidRPr="00374780">
        <w:rPr>
          <w:rFonts w:ascii="Times New Roman" w:hAnsi="Times New Roman"/>
          <w:color w:val="333333"/>
          <w:sz w:val="24"/>
          <w:szCs w:val="21"/>
          <w:lang w:eastAsia="da-DK"/>
        </w:rPr>
        <w:t>modelflyveklubben eller -foreningen efter anmodning fra den kompetente myndighed fremsender den nødvendige dokumentation med henblik på tilsyn og overvågning.</w:t>
      </w:r>
    </w:p>
    <w:p w14:paraId="39007446" w14:textId="77777777" w:rsidR="00FE653D" w:rsidRPr="00374780" w:rsidRDefault="00FE653D" w:rsidP="00FE653D">
      <w:pPr>
        <w:shd w:val="clear" w:color="auto" w:fill="FFFFFF"/>
        <w:spacing w:after="0"/>
        <w:rPr>
          <w:rFonts w:ascii="Times New Roman" w:hAnsi="Times New Roman"/>
          <w:color w:val="333333"/>
          <w:sz w:val="24"/>
          <w:szCs w:val="21"/>
          <w:lang w:eastAsia="da-DK"/>
        </w:rPr>
      </w:pPr>
    </w:p>
    <w:p w14:paraId="61796C82"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3.   I den i stk. 1 omhandlede tilladelse fastsættes betingelserne for udførelse af operationer i modelflyveklubber eller -foreninger, og den gælder kun på den udstedende medlemsstats område.</w:t>
      </w:r>
    </w:p>
    <w:p w14:paraId="0A449138"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0383CA98"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4.   Medlemsstaterne kan give modelflyveklubber eller -foreninger tilladelse til at registrere deres medlemmer på medlemmernes vegne i de registreringssystemer, der er etableret i henhold til artikel 14.</w:t>
      </w:r>
      <w:r w:rsidRPr="00923B3E">
        <w:rPr>
          <w:rFonts w:ascii="Times New Roman" w:eastAsia="Times New Roman" w:hAnsi="Times New Roman" w:cs="Times New Roman"/>
          <w:b/>
          <w:bCs/>
          <w:color w:val="333333"/>
          <w:sz w:val="24"/>
          <w:szCs w:val="21"/>
          <w:lang w:eastAsia="da-DK"/>
        </w:rPr>
        <w:t> </w:t>
      </w:r>
      <w:r w:rsidRPr="00923B3E">
        <w:rPr>
          <w:rFonts w:ascii="Times New Roman" w:eastAsia="Times New Roman" w:hAnsi="Times New Roman" w:cs="Times New Roman"/>
          <w:color w:val="333333"/>
          <w:sz w:val="24"/>
          <w:szCs w:val="21"/>
          <w:lang w:eastAsia="da-DK"/>
        </w:rPr>
        <w:t>I modsat fald registrerer medlemmerne af modelflyveklubber eller -foreninger sig i henhold til artikel 14.</w:t>
      </w:r>
    </w:p>
    <w:p w14:paraId="71FFD400"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Artikel 17</w:t>
      </w:r>
    </w:p>
    <w:p w14:paraId="7E74F956"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Udpegning af den kompetente myndighed</w:t>
      </w:r>
    </w:p>
    <w:p w14:paraId="688E4376"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1.   Hver medlemsstat udpeger en eller flere enheder som den kompetente myndighed for de opgaver, der er omhandlet i artikel 18.</w:t>
      </w:r>
    </w:p>
    <w:p w14:paraId="34BF0360"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1EF136DE"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2.   Udpeger en medlemsstat mere end én enhed som kompetent myndighed, skal den:</w:t>
      </w:r>
    </w:p>
    <w:p w14:paraId="26D2B6F2" w14:textId="77777777" w:rsidR="00FE653D" w:rsidRDefault="00FE653D" w:rsidP="00FE653D">
      <w:pPr>
        <w:pStyle w:val="Listeafsnit"/>
        <w:numPr>
          <w:ilvl w:val="0"/>
          <w:numId w:val="42"/>
        </w:numPr>
        <w:shd w:val="clear" w:color="auto" w:fill="FFFFFF"/>
        <w:spacing w:after="0" w:line="240" w:lineRule="auto"/>
        <w:jc w:val="both"/>
        <w:rPr>
          <w:rFonts w:ascii="Times New Roman" w:hAnsi="Times New Roman"/>
          <w:color w:val="333333"/>
          <w:sz w:val="24"/>
          <w:szCs w:val="21"/>
          <w:lang w:eastAsia="da-DK"/>
        </w:rPr>
      </w:pPr>
      <w:r w:rsidRPr="00BB759D">
        <w:rPr>
          <w:rFonts w:ascii="Times New Roman" w:hAnsi="Times New Roman"/>
          <w:color w:val="333333"/>
          <w:sz w:val="24"/>
          <w:szCs w:val="21"/>
          <w:lang w:eastAsia="da-DK"/>
        </w:rPr>
        <w:t>klart definere den enkelte kompetente myndigheds ansvarsområder</w:t>
      </w:r>
    </w:p>
    <w:p w14:paraId="7CC122A6" w14:textId="77777777" w:rsidR="00FE653D" w:rsidRDefault="00FE653D" w:rsidP="00FE653D">
      <w:pPr>
        <w:pStyle w:val="Listeafsnit"/>
        <w:numPr>
          <w:ilvl w:val="0"/>
          <w:numId w:val="42"/>
        </w:numPr>
        <w:shd w:val="clear" w:color="auto" w:fill="FFFFFF"/>
        <w:spacing w:after="0" w:line="240" w:lineRule="auto"/>
        <w:jc w:val="both"/>
        <w:rPr>
          <w:rFonts w:ascii="Times New Roman" w:hAnsi="Times New Roman"/>
          <w:color w:val="333333"/>
          <w:sz w:val="24"/>
          <w:szCs w:val="21"/>
          <w:lang w:eastAsia="da-DK"/>
        </w:rPr>
      </w:pPr>
      <w:r w:rsidRPr="00BB759D">
        <w:rPr>
          <w:rFonts w:ascii="Times New Roman" w:hAnsi="Times New Roman"/>
          <w:color w:val="333333"/>
          <w:sz w:val="24"/>
          <w:szCs w:val="21"/>
          <w:lang w:eastAsia="da-DK"/>
        </w:rPr>
        <w:t>etablere passende koordinationsmekanismer mellem disse enheder for at sikre et effektivt tilsyn med alle organisationer og personer, der er omfattet af denne forordning.</w:t>
      </w:r>
    </w:p>
    <w:p w14:paraId="185B381D" w14:textId="77777777" w:rsidR="00FE653D" w:rsidRPr="00BB759D" w:rsidRDefault="00FE653D" w:rsidP="00FE653D">
      <w:pPr>
        <w:shd w:val="clear" w:color="auto" w:fill="FFFFFF"/>
        <w:spacing w:after="0"/>
        <w:rPr>
          <w:rFonts w:ascii="Times New Roman" w:hAnsi="Times New Roman"/>
          <w:color w:val="333333"/>
          <w:sz w:val="24"/>
          <w:szCs w:val="21"/>
          <w:lang w:eastAsia="da-DK"/>
        </w:rPr>
      </w:pPr>
    </w:p>
    <w:p w14:paraId="7E84631C"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Artikel 18</w:t>
      </w:r>
    </w:p>
    <w:p w14:paraId="37DB1A50"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Den kompetente myndigheds opgaver</w:t>
      </w:r>
    </w:p>
    <w:p w14:paraId="6B8D53B0"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Den kompetente myndighed er ansvarlig for:</w:t>
      </w:r>
    </w:p>
    <w:p w14:paraId="27D084F8" w14:textId="77777777" w:rsidR="00FE653D" w:rsidRDefault="00FE653D" w:rsidP="00FE653D">
      <w:pPr>
        <w:pStyle w:val="Listeafsnit"/>
        <w:numPr>
          <w:ilvl w:val="0"/>
          <w:numId w:val="43"/>
        </w:numPr>
        <w:shd w:val="clear" w:color="auto" w:fill="FFFFFF"/>
        <w:spacing w:before="120" w:after="0" w:line="312" w:lineRule="atLeast"/>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håndhævelse af denne forordning</w:t>
      </w:r>
    </w:p>
    <w:p w14:paraId="0589E5A7" w14:textId="77777777" w:rsidR="00FE653D" w:rsidRPr="00BB759D" w:rsidRDefault="00FE653D" w:rsidP="00FE653D">
      <w:pPr>
        <w:pStyle w:val="Listeafsnit"/>
        <w:numPr>
          <w:ilvl w:val="0"/>
          <w:numId w:val="43"/>
        </w:numPr>
        <w:shd w:val="clear" w:color="auto" w:fill="FFFFFF"/>
        <w:spacing w:before="120" w:after="0" w:line="312" w:lineRule="atLeast"/>
        <w:jc w:val="both"/>
        <w:rPr>
          <w:rFonts w:ascii="Times New Roman" w:hAnsi="Times New Roman"/>
          <w:color w:val="333333"/>
          <w:sz w:val="24"/>
          <w:szCs w:val="21"/>
          <w:lang w:eastAsia="da-DK"/>
        </w:rPr>
      </w:pPr>
      <w:r w:rsidRPr="00BB759D">
        <w:rPr>
          <w:rFonts w:ascii="Times New Roman" w:hAnsi="Times New Roman"/>
          <w:color w:val="333333"/>
          <w:sz w:val="24"/>
          <w:szCs w:val="21"/>
          <w:lang w:eastAsia="da-DK"/>
        </w:rPr>
        <w:t>udstedelse, suspension eller tilbagekaldelse af UAS-operatørcertifikater og certifikater til fjernpiloter, der udfører UAS-operationer i den certificerede kategori</w:t>
      </w:r>
    </w:p>
    <w:p w14:paraId="163BFD0E" w14:textId="77777777" w:rsidR="00FE653D" w:rsidRDefault="00FE653D" w:rsidP="00FE653D">
      <w:pPr>
        <w:pStyle w:val="Listeafsnit"/>
        <w:numPr>
          <w:ilvl w:val="0"/>
          <w:numId w:val="43"/>
        </w:numPr>
        <w:shd w:val="clear" w:color="auto" w:fill="FFFFFF"/>
        <w:spacing w:before="120" w:after="0" w:line="312" w:lineRule="atLeast"/>
        <w:jc w:val="both"/>
        <w:rPr>
          <w:rFonts w:ascii="Times New Roman" w:hAnsi="Times New Roman"/>
          <w:color w:val="333333"/>
          <w:sz w:val="24"/>
          <w:szCs w:val="21"/>
          <w:lang w:eastAsia="da-DK"/>
        </w:rPr>
      </w:pPr>
      <w:r w:rsidRPr="00BB759D">
        <w:rPr>
          <w:rFonts w:ascii="Times New Roman" w:hAnsi="Times New Roman"/>
          <w:color w:val="333333"/>
          <w:sz w:val="24"/>
          <w:szCs w:val="21"/>
          <w:lang w:eastAsia="da-DK"/>
        </w:rPr>
        <w:lastRenderedPageBreak/>
        <w:t>udstedelse af et bevis til fjernpiloter for gennemførelse af en onlineteoriprøve i henhold til UAS.OPEN.020 og UAS.OPEN.040 i bilaget og udstedelse, ændring, suspension, begrænsning eller tilbagekaldelse af kompetencecertifikater for fjernpiloter i henhold til UAS.OPEN.030 i bilaget</w:t>
      </w:r>
    </w:p>
    <w:p w14:paraId="1667BD35" w14:textId="77777777" w:rsidR="00FE653D" w:rsidRDefault="00FE653D" w:rsidP="00FE653D">
      <w:pPr>
        <w:pStyle w:val="Listeafsnit"/>
        <w:numPr>
          <w:ilvl w:val="0"/>
          <w:numId w:val="43"/>
        </w:numPr>
        <w:shd w:val="clear" w:color="auto" w:fill="FFFFFF"/>
        <w:spacing w:before="120" w:after="0" w:line="312" w:lineRule="atLeast"/>
        <w:jc w:val="both"/>
        <w:rPr>
          <w:rFonts w:ascii="Times New Roman" w:hAnsi="Times New Roman"/>
          <w:color w:val="333333"/>
          <w:sz w:val="24"/>
          <w:szCs w:val="21"/>
          <w:lang w:eastAsia="da-DK"/>
        </w:rPr>
      </w:pPr>
      <w:r w:rsidRPr="00BB759D">
        <w:rPr>
          <w:rFonts w:ascii="Times New Roman" w:hAnsi="Times New Roman"/>
          <w:color w:val="333333"/>
          <w:sz w:val="24"/>
          <w:szCs w:val="21"/>
          <w:lang w:eastAsia="da-DK"/>
        </w:rPr>
        <w:t xml:space="preserve">udstedelse, ændring, suspension, begrænsning eller tilbagekaldelse af operationstilladelser og </w:t>
      </w:r>
      <w:proofErr w:type="spellStart"/>
      <w:r w:rsidRPr="00BB759D">
        <w:rPr>
          <w:rFonts w:ascii="Times New Roman" w:hAnsi="Times New Roman"/>
          <w:color w:val="333333"/>
          <w:sz w:val="24"/>
          <w:szCs w:val="21"/>
          <w:lang w:eastAsia="da-DK"/>
        </w:rPr>
        <w:t>LUC'er</w:t>
      </w:r>
      <w:proofErr w:type="spellEnd"/>
      <w:r w:rsidRPr="00BB759D">
        <w:rPr>
          <w:rFonts w:ascii="Times New Roman" w:hAnsi="Times New Roman"/>
          <w:color w:val="333333"/>
          <w:sz w:val="24"/>
          <w:szCs w:val="21"/>
          <w:lang w:eastAsia="da-DK"/>
        </w:rPr>
        <w:t xml:space="preserve"> og kontrol af fuldstændigheden af de erklæringer, der skal fremsendes for at udføre UAS-operationer i den specifikke kategori</w:t>
      </w:r>
    </w:p>
    <w:p w14:paraId="24D259CC" w14:textId="77777777" w:rsidR="00FE653D" w:rsidRDefault="00FE653D" w:rsidP="00FE653D">
      <w:pPr>
        <w:pStyle w:val="Listeafsnit"/>
        <w:numPr>
          <w:ilvl w:val="0"/>
          <w:numId w:val="43"/>
        </w:numPr>
        <w:shd w:val="clear" w:color="auto" w:fill="FFFFFF"/>
        <w:spacing w:before="120" w:after="0" w:line="312" w:lineRule="atLeast"/>
        <w:jc w:val="both"/>
        <w:rPr>
          <w:rFonts w:ascii="Times New Roman" w:hAnsi="Times New Roman"/>
          <w:color w:val="333333"/>
          <w:sz w:val="24"/>
          <w:szCs w:val="21"/>
          <w:lang w:eastAsia="da-DK"/>
        </w:rPr>
      </w:pPr>
      <w:r w:rsidRPr="00BB759D">
        <w:rPr>
          <w:rFonts w:ascii="Times New Roman" w:hAnsi="Times New Roman"/>
          <w:color w:val="333333"/>
          <w:sz w:val="24"/>
          <w:szCs w:val="21"/>
          <w:lang w:eastAsia="da-DK"/>
        </w:rPr>
        <w:t xml:space="preserve">opbevaring af dokumenter, fortegnelser og rapporter om UAS-operationstilladelser, erklæringer, kompetencecertifikater for fjernpiloter og </w:t>
      </w:r>
      <w:proofErr w:type="spellStart"/>
      <w:r w:rsidRPr="00BB759D">
        <w:rPr>
          <w:rFonts w:ascii="Times New Roman" w:hAnsi="Times New Roman"/>
          <w:color w:val="333333"/>
          <w:sz w:val="24"/>
          <w:szCs w:val="21"/>
          <w:lang w:eastAsia="da-DK"/>
        </w:rPr>
        <w:t>LUC'er</w:t>
      </w:r>
      <w:proofErr w:type="spellEnd"/>
    </w:p>
    <w:p w14:paraId="34CB9BC9" w14:textId="77777777" w:rsidR="00FE653D" w:rsidRPr="00BB759D" w:rsidRDefault="00FE653D" w:rsidP="00FE653D">
      <w:pPr>
        <w:pStyle w:val="Listeafsnit"/>
        <w:numPr>
          <w:ilvl w:val="0"/>
          <w:numId w:val="43"/>
        </w:numPr>
        <w:shd w:val="clear" w:color="auto" w:fill="FFFFFF"/>
        <w:spacing w:before="120" w:after="0" w:line="312" w:lineRule="atLeast"/>
        <w:jc w:val="both"/>
        <w:rPr>
          <w:rFonts w:ascii="Times New Roman" w:hAnsi="Times New Roman"/>
          <w:color w:val="333333"/>
          <w:sz w:val="24"/>
          <w:szCs w:val="21"/>
          <w:lang w:eastAsia="da-DK"/>
        </w:rPr>
      </w:pPr>
      <w:proofErr w:type="spellStart"/>
      <w:r w:rsidRPr="00BB759D">
        <w:rPr>
          <w:rFonts w:ascii="Times New Roman" w:hAnsi="Times New Roman"/>
          <w:color w:val="333333"/>
          <w:sz w:val="24"/>
          <w:szCs w:val="21"/>
          <w:lang w:eastAsia="da-DK"/>
        </w:rPr>
        <w:t>tilrådighedsstillelse</w:t>
      </w:r>
      <w:proofErr w:type="spellEnd"/>
      <w:r w:rsidRPr="00BB759D">
        <w:rPr>
          <w:rFonts w:ascii="Times New Roman" w:hAnsi="Times New Roman"/>
          <w:color w:val="333333"/>
          <w:sz w:val="24"/>
          <w:szCs w:val="21"/>
          <w:lang w:eastAsia="da-DK"/>
        </w:rPr>
        <w:t xml:space="preserve"> af oplysninger om geografiske UAS-zoner, som medlemsstaterne har afgrænset og etableret i deres nationale luftrum, i et fælles digitalt format</w:t>
      </w:r>
    </w:p>
    <w:p w14:paraId="02243C19" w14:textId="77777777" w:rsidR="00FE653D" w:rsidRDefault="00FE653D" w:rsidP="00FE653D">
      <w:pPr>
        <w:pStyle w:val="Listeafsnit"/>
        <w:numPr>
          <w:ilvl w:val="0"/>
          <w:numId w:val="43"/>
        </w:numPr>
        <w:shd w:val="clear" w:color="auto" w:fill="FFFFFF"/>
        <w:spacing w:before="120" w:after="0" w:line="312" w:lineRule="atLeast"/>
        <w:jc w:val="both"/>
        <w:rPr>
          <w:rFonts w:ascii="Times New Roman" w:hAnsi="Times New Roman"/>
          <w:color w:val="333333"/>
          <w:sz w:val="24"/>
          <w:szCs w:val="21"/>
          <w:lang w:eastAsia="da-DK"/>
        </w:rPr>
      </w:pPr>
      <w:r w:rsidRPr="00BB759D">
        <w:rPr>
          <w:rFonts w:ascii="Times New Roman" w:hAnsi="Times New Roman"/>
          <w:color w:val="333333"/>
          <w:sz w:val="24"/>
          <w:szCs w:val="21"/>
          <w:lang w:eastAsia="da-DK"/>
        </w:rPr>
        <w:t>udstedelse af en bekræftelse af modtagelse og fuldstændighed i overensstemmelse med artikel 12, stk. 5, litra b), eller en bekræftelse i overensstemmelse med artikel 13, stk. 2</w:t>
      </w:r>
    </w:p>
    <w:p w14:paraId="432248E6" w14:textId="77777777" w:rsidR="00FE653D" w:rsidRDefault="00FE653D" w:rsidP="00FE653D">
      <w:pPr>
        <w:pStyle w:val="Listeafsnit"/>
        <w:numPr>
          <w:ilvl w:val="0"/>
          <w:numId w:val="43"/>
        </w:numPr>
        <w:shd w:val="clear" w:color="auto" w:fill="FFFFFF"/>
        <w:spacing w:before="120" w:after="0" w:line="312" w:lineRule="atLeast"/>
        <w:jc w:val="both"/>
        <w:rPr>
          <w:rFonts w:ascii="Times New Roman" w:hAnsi="Times New Roman"/>
          <w:color w:val="333333"/>
          <w:sz w:val="24"/>
          <w:szCs w:val="21"/>
          <w:lang w:eastAsia="da-DK"/>
        </w:rPr>
      </w:pPr>
      <w:r w:rsidRPr="00BB759D">
        <w:rPr>
          <w:rFonts w:ascii="Times New Roman" w:hAnsi="Times New Roman"/>
          <w:color w:val="333333"/>
          <w:sz w:val="24"/>
          <w:szCs w:val="21"/>
          <w:lang w:eastAsia="da-DK"/>
        </w:rPr>
        <w:t>udvikling af et risikobaseret system for tilsyn med:</w:t>
      </w:r>
    </w:p>
    <w:p w14:paraId="155373C8" w14:textId="77777777" w:rsidR="00FE653D" w:rsidRPr="00BB759D" w:rsidRDefault="00FE653D" w:rsidP="00FE653D">
      <w:pPr>
        <w:pStyle w:val="Listeafsnit"/>
        <w:numPr>
          <w:ilvl w:val="1"/>
          <w:numId w:val="43"/>
        </w:numPr>
        <w:shd w:val="clear" w:color="auto" w:fill="FFFFFF"/>
        <w:spacing w:before="120" w:after="0" w:line="312" w:lineRule="atLeast"/>
        <w:jc w:val="both"/>
        <w:rPr>
          <w:rFonts w:ascii="Times New Roman" w:hAnsi="Times New Roman"/>
          <w:color w:val="333333"/>
          <w:sz w:val="24"/>
          <w:szCs w:val="21"/>
          <w:lang w:eastAsia="da-DK"/>
        </w:rPr>
      </w:pPr>
      <w:r w:rsidRPr="00BB759D">
        <w:rPr>
          <w:rFonts w:ascii="Times New Roman" w:hAnsi="Times New Roman"/>
          <w:color w:val="333333"/>
          <w:sz w:val="24"/>
          <w:szCs w:val="21"/>
          <w:lang w:eastAsia="da-DK"/>
        </w:rPr>
        <w:t>UAS-operatører, der har fremsendt en erklæring eller er indehavere af en operationstilladelse eller et LUC</w:t>
      </w:r>
    </w:p>
    <w:p w14:paraId="3D8D6A11" w14:textId="77777777" w:rsidR="00FE653D" w:rsidRDefault="00FE653D" w:rsidP="00FE653D">
      <w:pPr>
        <w:pStyle w:val="Listeafsnit"/>
        <w:numPr>
          <w:ilvl w:val="1"/>
          <w:numId w:val="43"/>
        </w:numPr>
        <w:shd w:val="clear" w:color="auto" w:fill="FFFFFF"/>
        <w:spacing w:before="120" w:after="0" w:line="312" w:lineRule="atLeast"/>
        <w:jc w:val="both"/>
        <w:rPr>
          <w:rFonts w:ascii="Times New Roman" w:hAnsi="Times New Roman"/>
          <w:color w:val="333333"/>
          <w:sz w:val="24"/>
          <w:szCs w:val="21"/>
          <w:lang w:eastAsia="da-DK"/>
        </w:rPr>
      </w:pPr>
      <w:r w:rsidRPr="00BB759D">
        <w:rPr>
          <w:rFonts w:ascii="Times New Roman" w:hAnsi="Times New Roman"/>
          <w:color w:val="333333"/>
          <w:sz w:val="24"/>
          <w:szCs w:val="21"/>
          <w:lang w:eastAsia="da-DK"/>
        </w:rPr>
        <w:t>modelflyveklubber eller -foreninger med en tilladelse som omhandlet i artikel 16</w:t>
      </w:r>
    </w:p>
    <w:p w14:paraId="752AE0AB" w14:textId="77777777" w:rsidR="00FE653D" w:rsidRPr="00BB759D" w:rsidRDefault="00FE653D" w:rsidP="00FE653D">
      <w:pPr>
        <w:pStyle w:val="Listeafsnit"/>
        <w:numPr>
          <w:ilvl w:val="0"/>
          <w:numId w:val="43"/>
        </w:numPr>
        <w:shd w:val="clear" w:color="auto" w:fill="FFFFFF"/>
        <w:spacing w:before="120" w:after="0" w:line="312" w:lineRule="atLeast"/>
        <w:jc w:val="both"/>
        <w:rPr>
          <w:rFonts w:ascii="Times New Roman" w:hAnsi="Times New Roman"/>
          <w:color w:val="333333"/>
          <w:sz w:val="24"/>
          <w:szCs w:val="21"/>
          <w:lang w:eastAsia="da-DK"/>
        </w:rPr>
      </w:pPr>
      <w:r w:rsidRPr="00BB759D">
        <w:rPr>
          <w:rFonts w:ascii="Times New Roman" w:hAnsi="Times New Roman"/>
          <w:color w:val="333333"/>
          <w:sz w:val="24"/>
          <w:szCs w:val="21"/>
          <w:lang w:eastAsia="da-DK"/>
        </w:rPr>
        <w:t>for operationer, der ikke henhører under den åbne kategori — fastlæggelse af revisionsplanlægning på grundlag af risikoprofilen, efterlevelsesniveauet og sikkerhedsresultaterne for UAS-operatører, der har indsendt en erklæring eller er indehavere af et certifikat udstedt af den kompetente myndighed</w:t>
      </w:r>
    </w:p>
    <w:p w14:paraId="08F9FFCD" w14:textId="77777777" w:rsidR="00FE653D" w:rsidRDefault="00FE653D" w:rsidP="00FE653D">
      <w:pPr>
        <w:pStyle w:val="Listeafsnit"/>
        <w:numPr>
          <w:ilvl w:val="0"/>
          <w:numId w:val="43"/>
        </w:numPr>
        <w:shd w:val="clear" w:color="auto" w:fill="FFFFFF"/>
        <w:spacing w:before="120" w:after="0" w:line="312" w:lineRule="atLeast"/>
        <w:jc w:val="both"/>
        <w:rPr>
          <w:rFonts w:ascii="Times New Roman" w:hAnsi="Times New Roman"/>
          <w:color w:val="333333"/>
          <w:sz w:val="24"/>
          <w:szCs w:val="21"/>
          <w:lang w:eastAsia="da-DK"/>
        </w:rPr>
      </w:pPr>
      <w:r w:rsidRPr="00BB759D">
        <w:rPr>
          <w:rFonts w:ascii="Times New Roman" w:hAnsi="Times New Roman"/>
          <w:color w:val="333333"/>
          <w:sz w:val="24"/>
          <w:szCs w:val="21"/>
          <w:lang w:eastAsia="da-DK"/>
        </w:rPr>
        <w:t xml:space="preserve">for operationer, der ikke henhører under den åbne kategori — udførelse af inspektioner af UAS-operatører, der har fremsendt en erklæring eller er indehavere af et certifikat udstedt af den kompetente myndighed, der fører tilsyn med </w:t>
      </w:r>
      <w:proofErr w:type="spellStart"/>
      <w:r w:rsidRPr="00BB759D">
        <w:rPr>
          <w:rFonts w:ascii="Times New Roman" w:hAnsi="Times New Roman"/>
          <w:color w:val="333333"/>
          <w:sz w:val="24"/>
          <w:szCs w:val="21"/>
          <w:lang w:eastAsia="da-DK"/>
        </w:rPr>
        <w:t>UAS'er</w:t>
      </w:r>
      <w:proofErr w:type="spellEnd"/>
      <w:r w:rsidRPr="00BB759D">
        <w:rPr>
          <w:rFonts w:ascii="Times New Roman" w:hAnsi="Times New Roman"/>
          <w:color w:val="333333"/>
          <w:sz w:val="24"/>
          <w:szCs w:val="21"/>
          <w:lang w:eastAsia="da-DK"/>
        </w:rPr>
        <w:t>, og sikring af, at UAS-operatører og fjernpiloter overholder denne forordning</w:t>
      </w:r>
    </w:p>
    <w:p w14:paraId="79D722BA" w14:textId="77777777" w:rsidR="00FE653D" w:rsidRPr="00BB759D" w:rsidRDefault="00FE653D" w:rsidP="00FE653D">
      <w:pPr>
        <w:pStyle w:val="Listeafsnit"/>
        <w:numPr>
          <w:ilvl w:val="0"/>
          <w:numId w:val="43"/>
        </w:numPr>
        <w:shd w:val="clear" w:color="auto" w:fill="FFFFFF"/>
        <w:spacing w:before="120" w:after="0" w:line="312" w:lineRule="atLeast"/>
        <w:jc w:val="both"/>
        <w:rPr>
          <w:rFonts w:ascii="Times New Roman" w:hAnsi="Times New Roman"/>
          <w:color w:val="333333"/>
          <w:sz w:val="24"/>
          <w:szCs w:val="21"/>
          <w:lang w:eastAsia="da-DK"/>
        </w:rPr>
      </w:pPr>
      <w:r w:rsidRPr="00BB759D">
        <w:rPr>
          <w:rFonts w:ascii="Times New Roman" w:hAnsi="Times New Roman"/>
          <w:color w:val="333333"/>
          <w:sz w:val="24"/>
          <w:szCs w:val="21"/>
          <w:lang w:eastAsia="da-DK"/>
        </w:rPr>
        <w:t>gennemførelse af et system til afdækning og undersøgelse af tilfælde af manglende overholdelse, som kan tilskrives UAS-operatører, der opererer i den åbne eller specifikke kategori, og som indberettes i henhold til artikel 19, stk. 2</w:t>
      </w:r>
    </w:p>
    <w:p w14:paraId="4D5C2FCF" w14:textId="77777777" w:rsidR="00FE653D" w:rsidRPr="00923B3E" w:rsidRDefault="00FE653D" w:rsidP="00FE653D">
      <w:pPr>
        <w:shd w:val="clear" w:color="auto" w:fill="FFFFFF"/>
        <w:spacing w:after="0" w:line="240" w:lineRule="auto"/>
        <w:ind w:left="284"/>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information og vejledning til UAS-operatører, der fremmer sikkerheden ved UAS-operationer</w:t>
      </w:r>
    </w:p>
    <w:p w14:paraId="64A2E3F3" w14:textId="77777777" w:rsidR="00FE653D" w:rsidRDefault="00FE653D" w:rsidP="00FE653D">
      <w:pPr>
        <w:pStyle w:val="Listeafsnit"/>
        <w:numPr>
          <w:ilvl w:val="0"/>
          <w:numId w:val="43"/>
        </w:numPr>
        <w:shd w:val="clear" w:color="auto" w:fill="FFFFFF"/>
        <w:spacing w:before="120" w:after="0" w:line="312" w:lineRule="atLeast"/>
        <w:jc w:val="both"/>
        <w:rPr>
          <w:rFonts w:ascii="Times New Roman" w:hAnsi="Times New Roman"/>
          <w:color w:val="333333"/>
          <w:sz w:val="24"/>
          <w:szCs w:val="21"/>
          <w:lang w:eastAsia="da-DK"/>
        </w:rPr>
      </w:pPr>
      <w:r w:rsidRPr="00BB759D">
        <w:rPr>
          <w:rFonts w:ascii="Times New Roman" w:hAnsi="Times New Roman"/>
          <w:color w:val="333333"/>
          <w:sz w:val="24"/>
          <w:szCs w:val="21"/>
          <w:lang w:eastAsia="da-DK"/>
        </w:rPr>
        <w:t xml:space="preserve">m) etablering og vedligeholdelse af registreringssystemer for </w:t>
      </w:r>
      <w:proofErr w:type="spellStart"/>
      <w:r w:rsidRPr="00BB759D">
        <w:rPr>
          <w:rFonts w:ascii="Times New Roman" w:hAnsi="Times New Roman"/>
          <w:color w:val="333333"/>
          <w:sz w:val="24"/>
          <w:szCs w:val="21"/>
          <w:lang w:eastAsia="da-DK"/>
        </w:rPr>
        <w:t>UAS'er</w:t>
      </w:r>
      <w:proofErr w:type="spellEnd"/>
      <w:r w:rsidRPr="00BB759D">
        <w:rPr>
          <w:rFonts w:ascii="Times New Roman" w:hAnsi="Times New Roman"/>
          <w:color w:val="333333"/>
          <w:sz w:val="24"/>
          <w:szCs w:val="21"/>
          <w:lang w:eastAsia="da-DK"/>
        </w:rPr>
        <w:t>, hvis konstruktion skal certificeres, og for UAS-operatører, hvis operation kan udgøre en risiko for sikkerheden, privatlivets fred, beskyttelsen af personoplysninger eller miljøet.</w:t>
      </w:r>
    </w:p>
    <w:p w14:paraId="580FD39E" w14:textId="77777777" w:rsidR="00FE653D" w:rsidRPr="00923B3E"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72363547"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Artikel 19</w:t>
      </w:r>
    </w:p>
    <w:p w14:paraId="24A6DFAD"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Sikkerhedsoplysninger</w:t>
      </w:r>
    </w:p>
    <w:p w14:paraId="30DFC57E"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1.   </w:t>
      </w:r>
      <w:r>
        <w:rPr>
          <w:rFonts w:ascii="Times New Roman" w:eastAsia="Times New Roman" w:hAnsi="Times New Roman" w:cs="Times New Roman"/>
          <w:color w:val="333333"/>
          <w:sz w:val="24"/>
          <w:szCs w:val="21"/>
          <w:lang w:eastAsia="da-DK"/>
        </w:rPr>
        <w:t>(Finder ikke anvendelse på Færøerne)</w:t>
      </w:r>
    </w:p>
    <w:p w14:paraId="13A83DDB"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3859AE2F"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 xml:space="preserve">2.   UAS-operatøren indberetter oplysninger om sikkerhedsrelaterede begivenheder til </w:t>
      </w:r>
      <w:r>
        <w:rPr>
          <w:rFonts w:ascii="Times New Roman" w:eastAsia="Times New Roman" w:hAnsi="Times New Roman" w:cs="Times New Roman"/>
          <w:color w:val="333333"/>
          <w:sz w:val="24"/>
          <w:szCs w:val="21"/>
          <w:lang w:eastAsia="da-DK"/>
        </w:rPr>
        <w:t>Trafikstyrelsen</w:t>
      </w:r>
      <w:r w:rsidRPr="00923B3E">
        <w:rPr>
          <w:rFonts w:ascii="Times New Roman" w:eastAsia="Times New Roman" w:hAnsi="Times New Roman" w:cs="Times New Roman"/>
          <w:color w:val="333333"/>
          <w:sz w:val="24"/>
          <w:szCs w:val="21"/>
          <w:lang w:eastAsia="da-DK"/>
        </w:rPr>
        <w:t xml:space="preserve"> og udveksler oplysninger om sit UAS i overensstemmelse med </w:t>
      </w:r>
      <w:r>
        <w:rPr>
          <w:rFonts w:ascii="Times New Roman" w:eastAsia="Times New Roman" w:hAnsi="Times New Roman" w:cs="Times New Roman"/>
          <w:color w:val="333333"/>
          <w:sz w:val="24"/>
          <w:szCs w:val="21"/>
          <w:lang w:eastAsia="da-DK"/>
        </w:rPr>
        <w:t>BL 8-10</w:t>
      </w:r>
      <w:r w:rsidRPr="00923B3E">
        <w:rPr>
          <w:rFonts w:ascii="Times New Roman" w:eastAsia="Times New Roman" w:hAnsi="Times New Roman" w:cs="Times New Roman"/>
          <w:color w:val="333333"/>
          <w:sz w:val="24"/>
          <w:szCs w:val="21"/>
          <w:lang w:eastAsia="da-DK"/>
        </w:rPr>
        <w:t>.</w:t>
      </w:r>
    </w:p>
    <w:p w14:paraId="637C20AE"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2BFEAAB9"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3.   </w:t>
      </w:r>
      <w:r>
        <w:rPr>
          <w:rFonts w:ascii="Times New Roman" w:eastAsia="Times New Roman" w:hAnsi="Times New Roman" w:cs="Times New Roman"/>
          <w:color w:val="333333"/>
          <w:sz w:val="24"/>
          <w:szCs w:val="21"/>
          <w:lang w:eastAsia="da-DK"/>
        </w:rPr>
        <w:t>(Finder ikke anvendelse på Færøerne)</w:t>
      </w:r>
    </w:p>
    <w:p w14:paraId="63E84A2E"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6172B1C8"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 xml:space="preserve">4.   Efter modtagelsen af de </w:t>
      </w:r>
      <w:r w:rsidRPr="00F550A3">
        <w:rPr>
          <w:rFonts w:ascii="Times New Roman" w:eastAsia="Times New Roman" w:hAnsi="Times New Roman" w:cs="Times New Roman"/>
          <w:color w:val="333333"/>
          <w:sz w:val="24"/>
          <w:szCs w:val="21"/>
          <w:lang w:eastAsia="da-DK"/>
        </w:rPr>
        <w:t>i stk</w:t>
      </w:r>
      <w:r>
        <w:rPr>
          <w:rFonts w:ascii="Times New Roman" w:eastAsia="Times New Roman" w:hAnsi="Times New Roman" w:cs="Times New Roman"/>
          <w:color w:val="333333"/>
          <w:sz w:val="24"/>
          <w:szCs w:val="21"/>
          <w:lang w:eastAsia="da-DK"/>
        </w:rPr>
        <w:t xml:space="preserve">. </w:t>
      </w:r>
      <w:r w:rsidRPr="00923B3E">
        <w:rPr>
          <w:rFonts w:ascii="Times New Roman" w:eastAsia="Times New Roman" w:hAnsi="Times New Roman" w:cs="Times New Roman"/>
          <w:color w:val="333333"/>
          <w:sz w:val="24"/>
          <w:szCs w:val="21"/>
          <w:lang w:eastAsia="da-DK"/>
        </w:rPr>
        <w:t xml:space="preserve">2 omhandlede oplysninger træffer den kompetente myndighed de nødvendige foranstaltninger til at afhjælpe eventuelle sikkerhedsproblemer på grundlag af den bedste tilgængelige dokumentation og analyse under hensyntagen til den indbyrdes sammenhæng mellem de forskellige aspekter af luftfartssikkerhed og mellem luftfartssikkerhed, </w:t>
      </w:r>
      <w:proofErr w:type="spellStart"/>
      <w:r w:rsidRPr="00923B3E">
        <w:rPr>
          <w:rFonts w:ascii="Times New Roman" w:eastAsia="Times New Roman" w:hAnsi="Times New Roman" w:cs="Times New Roman"/>
          <w:color w:val="333333"/>
          <w:sz w:val="24"/>
          <w:szCs w:val="21"/>
          <w:lang w:eastAsia="da-DK"/>
        </w:rPr>
        <w:t>cybersikkerhed</w:t>
      </w:r>
      <w:proofErr w:type="spellEnd"/>
      <w:r w:rsidRPr="00923B3E">
        <w:rPr>
          <w:rFonts w:ascii="Times New Roman" w:eastAsia="Times New Roman" w:hAnsi="Times New Roman" w:cs="Times New Roman"/>
          <w:color w:val="333333"/>
          <w:sz w:val="24"/>
          <w:szCs w:val="21"/>
          <w:lang w:eastAsia="da-DK"/>
        </w:rPr>
        <w:t xml:space="preserve"> og andre tekniske aspekter af luftfartsreglerne.</w:t>
      </w:r>
    </w:p>
    <w:p w14:paraId="081B3527"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16D2D770"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5.   Når den kompetente myndighed træffer foranstaltninger i henhold til stk. 4, underretter myndigheden straks alle relevante berørte parter og organisationer, der skal overholde disse foranstaltninger.</w:t>
      </w:r>
    </w:p>
    <w:p w14:paraId="319F94FE"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Artikel 20</w:t>
      </w:r>
    </w:p>
    <w:p w14:paraId="52239BAE"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 xml:space="preserve">Særlige bestemmelser vedrørende anvendelse af visse </w:t>
      </w:r>
      <w:proofErr w:type="spellStart"/>
      <w:r w:rsidRPr="00923B3E">
        <w:rPr>
          <w:rFonts w:ascii="Times New Roman" w:eastAsia="Times New Roman" w:hAnsi="Times New Roman" w:cs="Times New Roman"/>
          <w:b/>
          <w:bCs/>
          <w:color w:val="333333"/>
          <w:sz w:val="24"/>
          <w:szCs w:val="21"/>
          <w:lang w:eastAsia="da-DK"/>
        </w:rPr>
        <w:t>UAS'er</w:t>
      </w:r>
      <w:proofErr w:type="spellEnd"/>
      <w:r w:rsidRPr="00923B3E">
        <w:rPr>
          <w:rFonts w:ascii="Times New Roman" w:eastAsia="Times New Roman" w:hAnsi="Times New Roman" w:cs="Times New Roman"/>
          <w:b/>
          <w:bCs/>
          <w:color w:val="333333"/>
          <w:sz w:val="24"/>
          <w:szCs w:val="21"/>
          <w:lang w:eastAsia="da-DK"/>
        </w:rPr>
        <w:t xml:space="preserve"> i den åbne kategori</w:t>
      </w:r>
    </w:p>
    <w:p w14:paraId="3B184006"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 xml:space="preserve">UAS-typer i henhold til Europa-Parlamentets og Rådets afgørelse nr. </w:t>
      </w:r>
      <w:r w:rsidRPr="00F550A3">
        <w:rPr>
          <w:rFonts w:ascii="Times New Roman" w:eastAsia="Times New Roman" w:hAnsi="Times New Roman" w:cs="Times New Roman"/>
          <w:color w:val="333333"/>
          <w:sz w:val="24"/>
          <w:szCs w:val="21"/>
          <w:lang w:eastAsia="da-DK"/>
        </w:rPr>
        <w:t>768/2008/EF</w:t>
      </w:r>
      <w:r w:rsidRPr="00923B3E">
        <w:rPr>
          <w:rFonts w:ascii="Times New Roman" w:eastAsia="Times New Roman" w:hAnsi="Times New Roman" w:cs="Times New Roman"/>
          <w:color w:val="333333"/>
          <w:sz w:val="24"/>
          <w:szCs w:val="21"/>
          <w:lang w:eastAsia="da-DK"/>
        </w:rPr>
        <w:t> (</w:t>
      </w:r>
      <w:hyperlink r:id="rId5" w:anchor="E0006" w:history="1">
        <w:r w:rsidRPr="00923B3E">
          <w:rPr>
            <w:rFonts w:ascii="Times New Roman" w:eastAsia="Times New Roman" w:hAnsi="Times New Roman" w:cs="Times New Roman"/>
            <w:color w:val="337AB7"/>
            <w:sz w:val="24"/>
            <w:szCs w:val="21"/>
            <w:lang w:eastAsia="da-DK"/>
          </w:rPr>
          <w:t> </w:t>
        </w:r>
        <w:r>
          <w:rPr>
            <w:rFonts w:ascii="Times New Roman" w:eastAsia="Times New Roman" w:hAnsi="Times New Roman" w:cs="Times New Roman"/>
            <w:color w:val="337AB7"/>
            <w:sz w:val="24"/>
            <w:szCs w:val="15"/>
            <w:vertAlign w:val="superscript"/>
            <w:lang w:eastAsia="da-DK"/>
          </w:rPr>
          <w:t>1</w:t>
        </w:r>
        <w:r w:rsidRPr="00923B3E">
          <w:rPr>
            <w:rFonts w:ascii="Times New Roman" w:eastAsia="Times New Roman" w:hAnsi="Times New Roman" w:cs="Times New Roman"/>
            <w:color w:val="337AB7"/>
            <w:sz w:val="24"/>
            <w:szCs w:val="21"/>
            <w:lang w:eastAsia="da-DK"/>
          </w:rPr>
          <w:t> </w:t>
        </w:r>
      </w:hyperlink>
      <w:r w:rsidRPr="00923B3E">
        <w:rPr>
          <w:rFonts w:ascii="Times New Roman" w:eastAsia="Times New Roman" w:hAnsi="Times New Roman" w:cs="Times New Roman"/>
          <w:color w:val="333333"/>
          <w:sz w:val="24"/>
          <w:szCs w:val="21"/>
          <w:lang w:eastAsia="da-DK"/>
        </w:rPr>
        <w:t>)</w:t>
      </w:r>
      <w:r>
        <w:rPr>
          <w:rFonts w:ascii="Times New Roman" w:eastAsia="Times New Roman" w:hAnsi="Times New Roman" w:cs="Times New Roman"/>
          <w:color w:val="333333"/>
          <w:sz w:val="24"/>
          <w:szCs w:val="21"/>
          <w:lang w:eastAsia="da-DK"/>
        </w:rPr>
        <w:t xml:space="preserve"> i det omfang regler svarende til afgørelsen finder anvendelse på Færøerne</w:t>
      </w:r>
      <w:r w:rsidRPr="00923B3E">
        <w:rPr>
          <w:rFonts w:ascii="Times New Roman" w:eastAsia="Times New Roman" w:hAnsi="Times New Roman" w:cs="Times New Roman"/>
          <w:color w:val="333333"/>
          <w:sz w:val="24"/>
          <w:szCs w:val="21"/>
          <w:lang w:eastAsia="da-DK"/>
        </w:rPr>
        <w:t>, som ikke er i overensstemmelse med delegeret forordning (EU) 2019/945, og som ikke er privatbygget, kan fortsat opereres på følgende betingelser, hvis de er bragt i omsætning inden den 1. januar 202</w:t>
      </w:r>
      <w:r>
        <w:rPr>
          <w:rFonts w:ascii="Times New Roman" w:eastAsia="Times New Roman" w:hAnsi="Times New Roman" w:cs="Times New Roman"/>
          <w:color w:val="333333"/>
          <w:sz w:val="24"/>
          <w:szCs w:val="21"/>
          <w:lang w:eastAsia="da-DK"/>
        </w:rPr>
        <w:t>5</w:t>
      </w:r>
      <w:r w:rsidRPr="00923B3E">
        <w:rPr>
          <w:rFonts w:ascii="Times New Roman" w:eastAsia="Times New Roman" w:hAnsi="Times New Roman" w:cs="Times New Roman"/>
          <w:color w:val="333333"/>
          <w:sz w:val="24"/>
          <w:szCs w:val="21"/>
          <w:lang w:eastAsia="da-DK"/>
        </w:rPr>
        <w:t>:</w:t>
      </w:r>
    </w:p>
    <w:p w14:paraId="2C5CE98B" w14:textId="77777777" w:rsidR="00FE653D" w:rsidRPr="000931C6" w:rsidRDefault="00FE653D" w:rsidP="00FE653D">
      <w:pPr>
        <w:pStyle w:val="Listeafsnit"/>
        <w:numPr>
          <w:ilvl w:val="0"/>
          <w:numId w:val="44"/>
        </w:numPr>
        <w:shd w:val="clear" w:color="auto" w:fill="FFFFFF"/>
        <w:spacing w:before="120" w:after="0" w:line="312" w:lineRule="atLeast"/>
        <w:jc w:val="both"/>
        <w:rPr>
          <w:rFonts w:ascii="Times New Roman" w:hAnsi="Times New Roman"/>
          <w:color w:val="333333"/>
          <w:sz w:val="24"/>
          <w:szCs w:val="21"/>
          <w:lang w:eastAsia="da-DK"/>
        </w:rPr>
      </w:pPr>
      <w:r w:rsidRPr="000931C6">
        <w:rPr>
          <w:rFonts w:ascii="Times New Roman" w:hAnsi="Times New Roman"/>
          <w:color w:val="333333"/>
          <w:sz w:val="24"/>
          <w:szCs w:val="21"/>
          <w:lang w:eastAsia="da-DK"/>
        </w:rPr>
        <w:t>i underkategori A1 som defineret i del A i bilaget, forudsat at det ubemandede luftfartøj har en maksimal startmasse på under 250 g, inklusive nyttelast</w:t>
      </w:r>
    </w:p>
    <w:p w14:paraId="0378384A" w14:textId="77777777" w:rsidR="00FE653D" w:rsidRDefault="00FE653D" w:rsidP="00FE653D">
      <w:pPr>
        <w:pStyle w:val="Listeafsnit"/>
        <w:numPr>
          <w:ilvl w:val="0"/>
          <w:numId w:val="44"/>
        </w:numPr>
        <w:shd w:val="clear" w:color="auto" w:fill="FFFFFF"/>
        <w:spacing w:before="120" w:after="0" w:line="312" w:lineRule="atLeast"/>
        <w:jc w:val="both"/>
        <w:rPr>
          <w:rFonts w:ascii="Times New Roman" w:hAnsi="Times New Roman"/>
          <w:color w:val="333333"/>
          <w:sz w:val="24"/>
          <w:szCs w:val="21"/>
          <w:lang w:eastAsia="da-DK"/>
        </w:rPr>
      </w:pPr>
      <w:r w:rsidRPr="000931C6">
        <w:rPr>
          <w:rFonts w:ascii="Times New Roman" w:hAnsi="Times New Roman"/>
          <w:color w:val="333333"/>
          <w:sz w:val="24"/>
          <w:szCs w:val="21"/>
          <w:lang w:eastAsia="da-DK"/>
        </w:rPr>
        <w:t>i underkategori A3 som defineret i del A i bilaget, forudsat at det ubemandede luftfartøj har en maksimal startmasse på under 25 kg, inklusive nyttelast.</w:t>
      </w:r>
    </w:p>
    <w:p w14:paraId="36142A9A" w14:textId="77777777" w:rsidR="00FE653D" w:rsidRPr="000931C6" w:rsidRDefault="00FE653D" w:rsidP="00FE653D">
      <w:pPr>
        <w:shd w:val="clear" w:color="auto" w:fill="FFFFFF"/>
        <w:spacing w:before="120" w:after="0" w:line="312" w:lineRule="atLeast"/>
        <w:rPr>
          <w:rFonts w:ascii="Times New Roman" w:hAnsi="Times New Roman"/>
          <w:color w:val="333333"/>
          <w:sz w:val="24"/>
          <w:szCs w:val="21"/>
          <w:lang w:eastAsia="da-DK"/>
        </w:rPr>
      </w:pPr>
    </w:p>
    <w:p w14:paraId="3EB326DE"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Artikel 21</w:t>
      </w:r>
    </w:p>
    <w:p w14:paraId="79E6F314"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Tilpasning af tilladelser, erklæringer og certifikater</w:t>
      </w:r>
    </w:p>
    <w:p w14:paraId="2C083DB4"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1.   Tilladelser udstedt til UAS-operatører, kompetencecertifikater for fjernpiloter og erklæringer fra UAS-operatører eller tilsvarende dokumentation udstedt på grundlag af national lovgivning er gyldige indtil den 1. januar 2022.</w:t>
      </w:r>
    </w:p>
    <w:p w14:paraId="5333EA8C"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09B9D3A1" w14:textId="77777777" w:rsidR="00FE653D" w:rsidRPr="00923B3E"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2.   Inden den 1. januar 2022</w:t>
      </w:r>
      <w:r w:rsidRPr="00923B3E">
        <w:rPr>
          <w:rFonts w:ascii="Times New Roman" w:eastAsia="Times New Roman" w:hAnsi="Times New Roman" w:cs="Times New Roman"/>
          <w:b/>
          <w:bCs/>
          <w:color w:val="333333"/>
          <w:sz w:val="24"/>
          <w:szCs w:val="21"/>
          <w:lang w:eastAsia="da-DK"/>
        </w:rPr>
        <w:t> </w:t>
      </w:r>
      <w:r w:rsidRPr="00923B3E">
        <w:rPr>
          <w:rFonts w:ascii="Times New Roman" w:eastAsia="Times New Roman" w:hAnsi="Times New Roman" w:cs="Times New Roman"/>
          <w:color w:val="333333"/>
          <w:sz w:val="24"/>
          <w:szCs w:val="21"/>
          <w:lang w:eastAsia="da-DK"/>
        </w:rPr>
        <w:t>konverterer medlemsstaterne i overensstemmelse med denne forordning deres eksisterende kompetencecertifikater for fjernpiloter og tilladelser til eller erklæringer fra UAS-operatører eller tilsvarende dokumentation, herunder dem, der er udstedt i perioden indtil denne dato, i henhold til denne forordning.</w:t>
      </w:r>
    </w:p>
    <w:p w14:paraId="38F88801"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318650E7" w14:textId="77777777" w:rsidR="00FE653D"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3.   Uanset artikel 14 kan UAS-operationer, der udføres i modelflyveklubber eller -foreninger, fortsat udføres i henhold til relevante nationale regler og uden en tilladelse i henhold til artikel 16 indtil den 1. januar 202</w:t>
      </w:r>
      <w:r>
        <w:rPr>
          <w:rFonts w:ascii="Times New Roman" w:eastAsia="Times New Roman" w:hAnsi="Times New Roman" w:cs="Times New Roman"/>
          <w:color w:val="333333"/>
          <w:sz w:val="24"/>
          <w:szCs w:val="21"/>
          <w:lang w:eastAsia="da-DK"/>
        </w:rPr>
        <w:t>5</w:t>
      </w:r>
      <w:r w:rsidRPr="00923B3E">
        <w:rPr>
          <w:rFonts w:ascii="Times New Roman" w:eastAsia="Times New Roman" w:hAnsi="Times New Roman" w:cs="Times New Roman"/>
          <w:color w:val="333333"/>
          <w:sz w:val="24"/>
          <w:szCs w:val="21"/>
          <w:lang w:eastAsia="da-DK"/>
        </w:rPr>
        <w:t>.</w:t>
      </w:r>
    </w:p>
    <w:p w14:paraId="08DA6CC9" w14:textId="77777777" w:rsidR="00FE653D" w:rsidRPr="000931C6" w:rsidRDefault="00FE653D" w:rsidP="00FE653D">
      <w:pPr>
        <w:shd w:val="clear" w:color="auto" w:fill="FFFFFF"/>
        <w:spacing w:after="0" w:line="240" w:lineRule="auto"/>
        <w:rPr>
          <w:rFonts w:ascii="Times New Roman" w:eastAsia="Times New Roman" w:hAnsi="Times New Roman" w:cs="Times New Roman"/>
          <w:color w:val="333333"/>
          <w:sz w:val="24"/>
          <w:szCs w:val="21"/>
          <w:lang w:eastAsia="da-DK"/>
        </w:rPr>
      </w:pPr>
    </w:p>
    <w:p w14:paraId="3E8C1DB5"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Artikel 22</w:t>
      </w:r>
    </w:p>
    <w:p w14:paraId="205C758F" w14:textId="77777777" w:rsidR="00FE653D" w:rsidRPr="00923B3E" w:rsidRDefault="00FE653D" w:rsidP="00FE653D">
      <w:pPr>
        <w:shd w:val="clear" w:color="auto" w:fill="FFFFFF"/>
        <w:spacing w:before="240" w:after="12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Overgangsbestemmelser</w:t>
      </w:r>
    </w:p>
    <w:p w14:paraId="1616A965"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lastRenderedPageBreak/>
        <w:t xml:space="preserve">Med forbehold af artikel 20 kan </w:t>
      </w:r>
      <w:proofErr w:type="spellStart"/>
      <w:r w:rsidRPr="00923B3E">
        <w:rPr>
          <w:rFonts w:ascii="Times New Roman" w:eastAsia="Times New Roman" w:hAnsi="Times New Roman" w:cs="Times New Roman"/>
          <w:color w:val="333333"/>
          <w:sz w:val="24"/>
          <w:szCs w:val="21"/>
          <w:lang w:eastAsia="da-DK"/>
        </w:rPr>
        <w:t>UAS'er</w:t>
      </w:r>
      <w:proofErr w:type="spellEnd"/>
      <w:r w:rsidRPr="00923B3E">
        <w:rPr>
          <w:rFonts w:ascii="Times New Roman" w:eastAsia="Times New Roman" w:hAnsi="Times New Roman" w:cs="Times New Roman"/>
          <w:color w:val="333333"/>
          <w:sz w:val="24"/>
          <w:szCs w:val="21"/>
          <w:lang w:eastAsia="da-DK"/>
        </w:rPr>
        <w:t xml:space="preserve"> i den åbne kategori, som ikke opfylder kravene i del 1-5 i bilaget til Kommissionens delegerede forordning (EU) 2019/945 (</w:t>
      </w:r>
      <w:hyperlink r:id="rId6" w:anchor="E0007" w:history="1">
        <w:r w:rsidRPr="00923B3E">
          <w:rPr>
            <w:rFonts w:ascii="Times New Roman" w:eastAsia="Times New Roman" w:hAnsi="Times New Roman" w:cs="Times New Roman"/>
            <w:color w:val="337AB7"/>
            <w:sz w:val="24"/>
            <w:szCs w:val="21"/>
            <w:lang w:eastAsia="da-DK"/>
          </w:rPr>
          <w:t> </w:t>
        </w:r>
        <w:r w:rsidRPr="00FA561F">
          <w:rPr>
            <w:rFonts w:ascii="Times New Roman" w:eastAsia="Times New Roman" w:hAnsi="Times New Roman" w:cs="Times New Roman"/>
            <w:color w:val="337AB7"/>
            <w:sz w:val="24"/>
            <w:szCs w:val="21"/>
            <w:vertAlign w:val="superscript"/>
            <w:lang w:eastAsia="da-DK"/>
          </w:rPr>
          <w:t>2</w:t>
        </w:r>
        <w:r w:rsidRPr="00923B3E">
          <w:rPr>
            <w:rFonts w:ascii="Times New Roman" w:eastAsia="Times New Roman" w:hAnsi="Times New Roman" w:cs="Times New Roman"/>
            <w:color w:val="337AB7"/>
            <w:sz w:val="24"/>
            <w:szCs w:val="21"/>
            <w:lang w:eastAsia="da-DK"/>
          </w:rPr>
          <w:t> </w:t>
        </w:r>
      </w:hyperlink>
      <w:r w:rsidRPr="00923B3E">
        <w:rPr>
          <w:rFonts w:ascii="Times New Roman" w:eastAsia="Times New Roman" w:hAnsi="Times New Roman" w:cs="Times New Roman"/>
          <w:color w:val="333333"/>
          <w:sz w:val="24"/>
          <w:szCs w:val="21"/>
          <w:lang w:eastAsia="da-DK"/>
        </w:rPr>
        <w:t xml:space="preserve">), anvendes i en overgangsperiode, der udløber </w:t>
      </w:r>
      <w:r w:rsidRPr="00FE2737">
        <w:rPr>
          <w:rFonts w:ascii="Times New Roman" w:eastAsia="Times New Roman" w:hAnsi="Times New Roman" w:cs="Times New Roman"/>
          <w:color w:val="333333"/>
          <w:sz w:val="24"/>
          <w:szCs w:val="21"/>
          <w:lang w:eastAsia="da-DK"/>
        </w:rPr>
        <w:t>den 31. december 202</w:t>
      </w:r>
      <w:r>
        <w:rPr>
          <w:rFonts w:ascii="Times New Roman" w:eastAsia="Times New Roman" w:hAnsi="Times New Roman" w:cs="Times New Roman"/>
          <w:color w:val="333333"/>
          <w:sz w:val="24"/>
          <w:szCs w:val="21"/>
          <w:lang w:eastAsia="da-DK"/>
        </w:rPr>
        <w:t>4</w:t>
      </w:r>
      <w:r w:rsidRPr="00923B3E">
        <w:rPr>
          <w:rFonts w:ascii="Times New Roman" w:eastAsia="Times New Roman" w:hAnsi="Times New Roman" w:cs="Times New Roman"/>
          <w:color w:val="333333"/>
          <w:sz w:val="24"/>
          <w:szCs w:val="21"/>
          <w:lang w:eastAsia="da-DK"/>
        </w:rPr>
        <w:t>, på følgende betingelser:</w:t>
      </w:r>
    </w:p>
    <w:p w14:paraId="7E6D553D" w14:textId="77777777" w:rsidR="00FE653D" w:rsidRPr="000931C6" w:rsidRDefault="00FE653D" w:rsidP="00FE653D">
      <w:pPr>
        <w:pStyle w:val="Listeafsnit"/>
        <w:numPr>
          <w:ilvl w:val="0"/>
          <w:numId w:val="45"/>
        </w:numPr>
        <w:shd w:val="clear" w:color="auto" w:fill="FFFFFF"/>
        <w:spacing w:before="120" w:after="0" w:line="312" w:lineRule="atLeast"/>
        <w:jc w:val="both"/>
        <w:rPr>
          <w:rFonts w:ascii="Times New Roman" w:hAnsi="Times New Roman"/>
          <w:color w:val="333333"/>
          <w:sz w:val="24"/>
          <w:szCs w:val="21"/>
          <w:lang w:eastAsia="da-DK"/>
        </w:rPr>
      </w:pPr>
      <w:r w:rsidRPr="000931C6">
        <w:rPr>
          <w:rFonts w:ascii="Times New Roman" w:hAnsi="Times New Roman"/>
          <w:color w:val="333333"/>
          <w:sz w:val="24"/>
          <w:szCs w:val="21"/>
          <w:lang w:eastAsia="da-DK"/>
        </w:rPr>
        <w:t>ubemandede luftfartøjer med en startmasse på under 500 g skal opereres i overensstemmelse med de operationelle krav, der er fastlagt i punkt 1 i UAS.OPEN.020 i del A i bilaget, af en fjernpilot med et kompetenceniveau, der er fastlagt af den pågældende medlemsstat</w:t>
      </w:r>
    </w:p>
    <w:p w14:paraId="436C054A" w14:textId="77777777" w:rsidR="00FE653D" w:rsidRDefault="00FE653D" w:rsidP="00FE653D">
      <w:pPr>
        <w:pStyle w:val="Listeafsnit"/>
        <w:numPr>
          <w:ilvl w:val="0"/>
          <w:numId w:val="45"/>
        </w:numPr>
        <w:shd w:val="clear" w:color="auto" w:fill="FFFFFF"/>
        <w:spacing w:before="120" w:after="0" w:line="312" w:lineRule="atLeast"/>
        <w:jc w:val="both"/>
        <w:rPr>
          <w:rFonts w:ascii="Times New Roman" w:hAnsi="Times New Roman"/>
          <w:color w:val="333333"/>
          <w:sz w:val="24"/>
          <w:szCs w:val="21"/>
          <w:lang w:eastAsia="da-DK"/>
        </w:rPr>
      </w:pPr>
      <w:r w:rsidRPr="000931C6">
        <w:rPr>
          <w:rFonts w:ascii="Times New Roman" w:hAnsi="Times New Roman"/>
          <w:color w:val="333333"/>
          <w:sz w:val="24"/>
          <w:szCs w:val="21"/>
          <w:lang w:eastAsia="da-DK"/>
        </w:rPr>
        <w:t>ubemandede luftfartøjer med en startmasse på under 2 kg skal opereres ved at holde luftfartøjet i en horisontal afstand på mindst 50 m fra mennesker, og fjernpiloterne skal have et kompetenceniveau, der som minimum svarer til det, der er fastlagt i punkt 2 i UAS.OPEN.030 i del A i bilaget</w:t>
      </w:r>
    </w:p>
    <w:p w14:paraId="2213B2BD" w14:textId="77777777" w:rsidR="00FE653D" w:rsidRPr="000931C6" w:rsidRDefault="00FE653D" w:rsidP="00FE653D">
      <w:pPr>
        <w:pStyle w:val="Listeafsnit"/>
        <w:numPr>
          <w:ilvl w:val="0"/>
          <w:numId w:val="45"/>
        </w:numPr>
        <w:shd w:val="clear" w:color="auto" w:fill="FFFFFF"/>
        <w:spacing w:before="120" w:after="0" w:line="312" w:lineRule="atLeast"/>
        <w:jc w:val="both"/>
        <w:rPr>
          <w:rFonts w:ascii="Times New Roman" w:hAnsi="Times New Roman"/>
          <w:color w:val="333333"/>
          <w:sz w:val="24"/>
          <w:szCs w:val="21"/>
          <w:lang w:eastAsia="da-DK"/>
        </w:rPr>
      </w:pPr>
      <w:r w:rsidRPr="000931C6">
        <w:rPr>
          <w:rFonts w:ascii="Times New Roman" w:hAnsi="Times New Roman"/>
          <w:color w:val="333333"/>
          <w:sz w:val="24"/>
          <w:szCs w:val="21"/>
          <w:lang w:eastAsia="da-DK"/>
        </w:rPr>
        <w:t>ubemandede luftfartøjer med en startmasse på under 25 kg skal opereres i overensstemmelse med de operationelle krav, der er fastlagt i punkt 1 og 2 i UAS.OPEN.040, og fjernpiloterne skal have et kompetenceniveau, der som minimum svarer til det, der er fastlagt i punkt 4, litra b), i UAS.OPEN.020 i del A i bilaget.</w:t>
      </w:r>
    </w:p>
    <w:p w14:paraId="68BCC1BE" w14:textId="77777777" w:rsidR="00FE653D" w:rsidRPr="000931C6" w:rsidRDefault="00FE653D" w:rsidP="00FE653D">
      <w:pPr>
        <w:shd w:val="clear" w:color="auto" w:fill="FFFFFF"/>
        <w:spacing w:before="120" w:after="0" w:line="312" w:lineRule="atLeast"/>
        <w:rPr>
          <w:rFonts w:ascii="Times New Roman" w:hAnsi="Times New Roman"/>
          <w:color w:val="333333"/>
          <w:sz w:val="24"/>
          <w:szCs w:val="21"/>
          <w:lang w:eastAsia="da-DK"/>
        </w:rPr>
      </w:pPr>
    </w:p>
    <w:p w14:paraId="2C6181FF" w14:textId="77777777" w:rsidR="00FE653D" w:rsidRDefault="00FE653D" w:rsidP="00FE653D">
      <w:pPr>
        <w:shd w:val="clear" w:color="auto" w:fill="FFFFFF"/>
        <w:spacing w:before="120" w:after="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Artikel 23</w:t>
      </w:r>
    </w:p>
    <w:p w14:paraId="33C4E3A9" w14:textId="77777777" w:rsidR="00FE653D" w:rsidRPr="005A2A6A" w:rsidRDefault="00FE653D" w:rsidP="00FE653D">
      <w:pPr>
        <w:shd w:val="clear" w:color="auto" w:fill="FFFFFF"/>
        <w:spacing w:before="240" w:after="120" w:line="312" w:lineRule="atLeast"/>
        <w:jc w:val="center"/>
        <w:rPr>
          <w:rFonts w:ascii="Times New Roman" w:eastAsia="Times New Roman" w:hAnsi="Times New Roman" w:cs="Times New Roman"/>
          <w:i/>
          <w:iCs/>
          <w:color w:val="333333"/>
          <w:sz w:val="24"/>
          <w:szCs w:val="21"/>
          <w:lang w:eastAsia="da-DK"/>
        </w:rPr>
      </w:pPr>
      <w:r>
        <w:rPr>
          <w:rFonts w:ascii="Times New Roman" w:eastAsia="Times New Roman" w:hAnsi="Times New Roman" w:cs="Times New Roman"/>
          <w:i/>
          <w:iCs/>
          <w:color w:val="333333"/>
          <w:sz w:val="24"/>
          <w:szCs w:val="21"/>
          <w:lang w:eastAsia="da-DK"/>
        </w:rPr>
        <w:t>(Anvendes ikke på Færøerne)</w:t>
      </w:r>
    </w:p>
    <w:p w14:paraId="235EA3F0" w14:textId="77777777" w:rsidR="00FE653D" w:rsidRPr="00923B3E"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00C3E3FD" w14:textId="77777777" w:rsidR="00FE653D" w:rsidRDefault="00FE653D" w:rsidP="00FE653D">
      <w:r>
        <w:br w:type="page"/>
      </w:r>
    </w:p>
    <w:p w14:paraId="760E246B" w14:textId="77777777" w:rsidR="00FE653D" w:rsidRDefault="00FE653D" w:rsidP="00FE653D">
      <w:pPr>
        <w:shd w:val="clear" w:color="auto" w:fill="FFFFFF"/>
        <w:spacing w:before="120" w:after="0" w:line="312" w:lineRule="atLeast"/>
      </w:pPr>
    </w:p>
    <w:p w14:paraId="17980FF7" w14:textId="77777777" w:rsidR="00FE653D" w:rsidRPr="00923B3E" w:rsidRDefault="00FE653D" w:rsidP="00FE653D">
      <w:pPr>
        <w:shd w:val="clear" w:color="auto" w:fill="FFFFFF"/>
        <w:spacing w:after="0" w:line="312" w:lineRule="atLeast"/>
        <w:rPr>
          <w:rFonts w:ascii="Times New Roman" w:eastAsia="Times New Roman" w:hAnsi="Times New Roman" w:cs="Times New Roman"/>
          <w:color w:val="333333"/>
          <w:sz w:val="24"/>
          <w:szCs w:val="21"/>
          <w:lang w:eastAsia="da-DK"/>
        </w:rPr>
      </w:pPr>
    </w:p>
    <w:p w14:paraId="3FA935BF" w14:textId="77777777" w:rsidR="00FE653D" w:rsidRPr="00923B3E" w:rsidRDefault="00FE653D" w:rsidP="00FE653D">
      <w:pPr>
        <w:shd w:val="clear" w:color="auto" w:fill="FFFFFF"/>
        <w:spacing w:after="120" w:line="312" w:lineRule="atLeast"/>
        <w:jc w:val="center"/>
        <w:rPr>
          <w:rFonts w:ascii="Times New Roman" w:eastAsia="Times New Roman" w:hAnsi="Times New Roman" w:cs="Times New Roman"/>
          <w:i/>
          <w:iCs/>
          <w:color w:val="333333"/>
          <w:sz w:val="24"/>
          <w:szCs w:val="21"/>
          <w:lang w:eastAsia="da-DK"/>
        </w:rPr>
      </w:pPr>
      <w:r w:rsidRPr="00923B3E">
        <w:rPr>
          <w:rFonts w:ascii="Times New Roman" w:eastAsia="Times New Roman" w:hAnsi="Times New Roman" w:cs="Times New Roman"/>
          <w:i/>
          <w:iCs/>
          <w:color w:val="333333"/>
          <w:sz w:val="24"/>
          <w:szCs w:val="21"/>
          <w:lang w:eastAsia="da-DK"/>
        </w:rPr>
        <w:t>BILAG</w:t>
      </w:r>
      <w:r>
        <w:rPr>
          <w:rFonts w:ascii="Times New Roman" w:eastAsia="Times New Roman" w:hAnsi="Times New Roman" w:cs="Times New Roman"/>
          <w:i/>
          <w:iCs/>
          <w:color w:val="333333"/>
          <w:sz w:val="24"/>
          <w:szCs w:val="21"/>
          <w:lang w:eastAsia="da-DK"/>
        </w:rPr>
        <w:t xml:space="preserve"> </w:t>
      </w:r>
    </w:p>
    <w:p w14:paraId="597FB102" w14:textId="77777777" w:rsidR="00FE653D" w:rsidRPr="00923B3E" w:rsidRDefault="00FE653D" w:rsidP="00FE653D">
      <w:pPr>
        <w:shd w:val="clear" w:color="auto" w:fill="FFFFFF"/>
        <w:spacing w:after="120" w:line="312" w:lineRule="atLeast"/>
        <w:jc w:val="center"/>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UAS-OPERATIONER I DEN »ÅBNE« KATEGORI OG I DEN »SPECIFIKKE« KATEGORI</w:t>
      </w:r>
    </w:p>
    <w:p w14:paraId="12B684A7" w14:textId="77777777" w:rsidR="00FE653D" w:rsidRPr="00923B3E" w:rsidRDefault="00FE653D" w:rsidP="00FE653D">
      <w:pPr>
        <w:shd w:val="clear" w:color="auto" w:fill="FFFFFF"/>
        <w:spacing w:before="120" w:after="120" w:line="312" w:lineRule="atLeast"/>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i/>
          <w:iCs/>
          <w:color w:val="333333"/>
          <w:sz w:val="24"/>
          <w:szCs w:val="21"/>
          <w:lang w:eastAsia="da-DK"/>
        </w:rPr>
        <w:t>DEL A</w:t>
      </w:r>
    </w:p>
    <w:p w14:paraId="7F0BB5DC" w14:textId="77777777" w:rsidR="00FE653D" w:rsidRPr="00923B3E" w:rsidRDefault="00FE653D" w:rsidP="00FE653D">
      <w:pPr>
        <w:shd w:val="clear" w:color="auto" w:fill="FFFFFF"/>
        <w:spacing w:before="120" w:after="120" w:line="312" w:lineRule="atLeast"/>
        <w:rPr>
          <w:rFonts w:ascii="Times New Roman" w:eastAsia="Times New Roman" w:hAnsi="Times New Roman" w:cs="Times New Roman"/>
          <w:b/>
          <w:bCs/>
          <w:color w:val="333333"/>
          <w:sz w:val="24"/>
          <w:szCs w:val="21"/>
          <w:lang w:eastAsia="da-DK"/>
        </w:rPr>
      </w:pPr>
      <w:r w:rsidRPr="00923B3E">
        <w:rPr>
          <w:rFonts w:ascii="Times New Roman" w:eastAsia="Times New Roman" w:hAnsi="Times New Roman" w:cs="Times New Roman"/>
          <w:b/>
          <w:bCs/>
          <w:color w:val="333333"/>
          <w:sz w:val="24"/>
          <w:szCs w:val="21"/>
          <w:lang w:eastAsia="da-DK"/>
        </w:rPr>
        <w:t>UAS-OPERATIONER I DEN ÅBNE KATEGORI</w:t>
      </w:r>
    </w:p>
    <w:p w14:paraId="7F4CA5CA" w14:textId="77777777" w:rsidR="00FE653D" w:rsidRPr="00000F81"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UAS.OPEN.010 Generelle bestemmelser</w:t>
      </w:r>
    </w:p>
    <w:p w14:paraId="3A8133BD" w14:textId="77777777" w:rsidR="00FE653D" w:rsidRPr="00923B3E"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Pr>
          <w:rFonts w:ascii="Times New Roman" w:eastAsia="Times New Roman" w:hAnsi="Times New Roman" w:cs="Times New Roman"/>
          <w:color w:val="333333"/>
          <w:sz w:val="24"/>
          <w:szCs w:val="21"/>
          <w:lang w:eastAsia="da-DK"/>
        </w:rPr>
        <w:t xml:space="preserve">1) </w:t>
      </w:r>
      <w:r w:rsidRPr="00923B3E">
        <w:rPr>
          <w:rFonts w:ascii="Times New Roman" w:eastAsia="Times New Roman" w:hAnsi="Times New Roman" w:cs="Times New Roman"/>
          <w:color w:val="333333"/>
          <w:sz w:val="24"/>
          <w:szCs w:val="21"/>
          <w:lang w:eastAsia="da-DK"/>
        </w:rPr>
        <w:t xml:space="preserve">UAS-operationer i den åbne kategori opdeles i tre underkategorier A1, A2 og A3 på grundlag af operationelle begrænsninger, krav til fjernpiloten og tekniske krav til </w:t>
      </w:r>
      <w:proofErr w:type="spellStart"/>
      <w:r w:rsidRPr="00923B3E">
        <w:rPr>
          <w:rFonts w:ascii="Times New Roman" w:eastAsia="Times New Roman" w:hAnsi="Times New Roman" w:cs="Times New Roman"/>
          <w:color w:val="333333"/>
          <w:sz w:val="24"/>
          <w:szCs w:val="21"/>
          <w:lang w:eastAsia="da-DK"/>
        </w:rPr>
        <w:t>UAS'er</w:t>
      </w:r>
      <w:proofErr w:type="spellEnd"/>
      <w:r w:rsidRPr="00923B3E">
        <w:rPr>
          <w:rFonts w:ascii="Times New Roman" w:eastAsia="Times New Roman" w:hAnsi="Times New Roman" w:cs="Times New Roman"/>
          <w:color w:val="333333"/>
          <w:sz w:val="24"/>
          <w:szCs w:val="21"/>
          <w:lang w:eastAsia="da-DK"/>
        </w:rPr>
        <w:t>.</w:t>
      </w:r>
    </w:p>
    <w:p w14:paraId="09AAAF28" w14:textId="77777777" w:rsidR="00FE653D" w:rsidRPr="00923B3E"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Pr>
          <w:rFonts w:ascii="Times New Roman" w:eastAsia="Times New Roman" w:hAnsi="Times New Roman" w:cs="Times New Roman"/>
          <w:color w:val="333333"/>
          <w:sz w:val="24"/>
          <w:szCs w:val="21"/>
          <w:lang w:eastAsia="da-DK"/>
        </w:rPr>
        <w:t xml:space="preserve">2) </w:t>
      </w:r>
      <w:r w:rsidRPr="00923B3E">
        <w:rPr>
          <w:rFonts w:ascii="Times New Roman" w:eastAsia="Times New Roman" w:hAnsi="Times New Roman" w:cs="Times New Roman"/>
          <w:color w:val="333333"/>
          <w:sz w:val="24"/>
          <w:szCs w:val="21"/>
          <w:lang w:eastAsia="da-DK"/>
        </w:rPr>
        <w:t>Hvis UAS-operationen omfatter flyvning af et ubemandet luftfartøj fra et naturligt højdedrag i terrænet eller over terræn med naturlige bakker, skal det ubemandede luftfartøj holdes inden for en afstand af 120 m fra det nærmeste punkt på jordens overflade. Målingen af afstande tilpasses terrænets geografiske forhold såsom flade områder, bakkeområder og bjerge.</w:t>
      </w:r>
    </w:p>
    <w:p w14:paraId="740E4EAB" w14:textId="77777777" w:rsidR="00FE653D" w:rsidRPr="00923B3E"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Pr>
          <w:rFonts w:ascii="Times New Roman" w:eastAsia="Times New Roman" w:hAnsi="Times New Roman" w:cs="Times New Roman"/>
          <w:color w:val="333333"/>
          <w:sz w:val="24"/>
          <w:szCs w:val="21"/>
          <w:lang w:eastAsia="da-DK"/>
        </w:rPr>
        <w:t xml:space="preserve">3) </w:t>
      </w:r>
      <w:r w:rsidRPr="00923B3E">
        <w:rPr>
          <w:rFonts w:ascii="Times New Roman" w:eastAsia="Times New Roman" w:hAnsi="Times New Roman" w:cs="Times New Roman"/>
          <w:color w:val="333333"/>
          <w:sz w:val="24"/>
          <w:szCs w:val="21"/>
          <w:lang w:eastAsia="da-DK"/>
        </w:rPr>
        <w:t>Ved flyvning med et ubemandet luftfartøj inden for en horisontal afstand på 50 m fra en kunstig hindring på over 105 m må UAS-operationens maksimale højde forøges op til 15 m over hindringens højde efter anmodning fra den enhed, der er ansvarlig for hindringen.</w:t>
      </w:r>
    </w:p>
    <w:p w14:paraId="63ECFEB7"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Pr>
          <w:rFonts w:ascii="Times New Roman" w:eastAsia="Times New Roman" w:hAnsi="Times New Roman" w:cs="Times New Roman"/>
          <w:color w:val="333333"/>
          <w:sz w:val="24"/>
          <w:szCs w:val="21"/>
          <w:lang w:eastAsia="da-DK"/>
        </w:rPr>
        <w:t xml:space="preserve">4) </w:t>
      </w:r>
      <w:r w:rsidRPr="00923B3E">
        <w:rPr>
          <w:rFonts w:ascii="Times New Roman" w:eastAsia="Times New Roman" w:hAnsi="Times New Roman" w:cs="Times New Roman"/>
          <w:color w:val="333333"/>
          <w:sz w:val="24"/>
          <w:szCs w:val="21"/>
          <w:lang w:eastAsia="da-DK"/>
        </w:rPr>
        <w:t>Uanset punkt 2 må ubemandede svævefly med en MTOM, inklusive nyttelast, på under 10 kg, flyves i en afstand på over 120 m fra det nærmeste punkt på jordens overflade, forudsat at det ubemandede svævefly ikke flyves i en højde på mere end 120 m over fjernpiloten på noget tidspunkt.</w:t>
      </w:r>
    </w:p>
    <w:p w14:paraId="15F4916B" w14:textId="77777777" w:rsidR="00FE653D" w:rsidRPr="00923B3E"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627B6EAA" w14:textId="77777777" w:rsidR="00FE653D" w:rsidRPr="00000F81"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UAS.OPEN.020 UAS-operationer i underkategori A1</w:t>
      </w:r>
    </w:p>
    <w:p w14:paraId="345163D3" w14:textId="77777777" w:rsidR="00FE653D" w:rsidRPr="00923B3E"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UAS-operationer i underkategori A1 skal opfylde alle følgende betingelser:</w:t>
      </w:r>
    </w:p>
    <w:p w14:paraId="316F56FE" w14:textId="77777777" w:rsidR="00FE653D" w:rsidRPr="00923B3E"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1) de udføres på en sådan måde, at det ubemandede luftfartøjs fjernpilot ikke overflyver personforsamlinger og med rimelighed forventer, at ingen uvedkommende personer vil blive overfløjet, hvis der er tale om et ubemandet luftfartøj som omhandlet i punkt 5, litra d). I tilfælde af uventet overflyvning af uvedkommende personer skal fjernpiloten så vidt muligt reducere det tidsrum, hvor det ubemandede luftfartøj overflyver disse personer</w:t>
      </w:r>
    </w:p>
    <w:p w14:paraId="176910BD"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34B3DA8F" w14:textId="77777777" w:rsidR="00FE653D" w:rsidRPr="00923B3E"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2) de udføres på en sådan måde, at det ubemandede luftfartøjs fjernpilot må overflyve uvedkommende personer, men aldrig overflyver personforsamlinger, hvis der er tale om et ubemandet luftfartøj som omhandlet i punkt 5, litra a), b) eller c)</w:t>
      </w:r>
    </w:p>
    <w:p w14:paraId="72D466C1"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5976ECE7" w14:textId="77777777" w:rsidR="00FE653D" w:rsidRPr="00923B3E"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 xml:space="preserve">3) uanset artikel 4, stk. 1, litra d), holdes luftfartøjet ved flyvning i </w:t>
      </w:r>
      <w:proofErr w:type="spellStart"/>
      <w:r w:rsidRPr="00923B3E">
        <w:rPr>
          <w:rFonts w:ascii="Times New Roman" w:eastAsia="Times New Roman" w:hAnsi="Times New Roman" w:cs="Times New Roman"/>
          <w:color w:val="333333"/>
          <w:sz w:val="24"/>
          <w:szCs w:val="21"/>
          <w:lang w:eastAsia="da-DK"/>
        </w:rPr>
        <w:t>follow</w:t>
      </w:r>
      <w:proofErr w:type="spellEnd"/>
      <w:r w:rsidRPr="00923B3E">
        <w:rPr>
          <w:rFonts w:ascii="Times New Roman" w:eastAsia="Times New Roman" w:hAnsi="Times New Roman" w:cs="Times New Roman"/>
          <w:color w:val="333333"/>
          <w:sz w:val="24"/>
          <w:szCs w:val="21"/>
          <w:lang w:eastAsia="da-DK"/>
        </w:rPr>
        <w:t>-</w:t>
      </w:r>
      <w:proofErr w:type="spellStart"/>
      <w:r w:rsidRPr="00923B3E">
        <w:rPr>
          <w:rFonts w:ascii="Times New Roman" w:eastAsia="Times New Roman" w:hAnsi="Times New Roman" w:cs="Times New Roman"/>
          <w:color w:val="333333"/>
          <w:sz w:val="24"/>
          <w:szCs w:val="21"/>
          <w:lang w:eastAsia="da-DK"/>
        </w:rPr>
        <w:t>me</w:t>
      </w:r>
      <w:proofErr w:type="spellEnd"/>
      <w:r w:rsidRPr="00923B3E">
        <w:rPr>
          <w:rFonts w:ascii="Times New Roman" w:eastAsia="Times New Roman" w:hAnsi="Times New Roman" w:cs="Times New Roman"/>
          <w:color w:val="333333"/>
          <w:sz w:val="24"/>
          <w:szCs w:val="21"/>
          <w:lang w:eastAsia="da-DK"/>
        </w:rPr>
        <w:t>-tilstand i en afstand på op til 50 m fra fjernpiloten</w:t>
      </w:r>
    </w:p>
    <w:p w14:paraId="426B3E3F"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273FD90B"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4) de udføres af en fjernpilot:</w:t>
      </w:r>
    </w:p>
    <w:p w14:paraId="577652E3" w14:textId="77777777" w:rsidR="00FE653D" w:rsidRDefault="00FE653D" w:rsidP="00FE653D">
      <w:pPr>
        <w:pStyle w:val="Listeafsnit"/>
        <w:numPr>
          <w:ilvl w:val="0"/>
          <w:numId w:val="46"/>
        </w:numPr>
        <w:shd w:val="clear" w:color="auto" w:fill="FFFFFF"/>
        <w:spacing w:after="0" w:line="240" w:lineRule="auto"/>
        <w:jc w:val="both"/>
        <w:rPr>
          <w:rFonts w:ascii="Times New Roman" w:hAnsi="Times New Roman"/>
          <w:color w:val="333333"/>
          <w:sz w:val="24"/>
          <w:szCs w:val="21"/>
          <w:lang w:eastAsia="da-DK"/>
        </w:rPr>
      </w:pPr>
      <w:r w:rsidRPr="00620B91">
        <w:rPr>
          <w:rFonts w:ascii="Times New Roman" w:hAnsi="Times New Roman"/>
          <w:color w:val="333333"/>
          <w:sz w:val="24"/>
          <w:szCs w:val="21"/>
          <w:lang w:eastAsia="da-DK"/>
        </w:rPr>
        <w:t>der har et godt kendskab til de anvisninger, UAS-fabrikanten stiller til rådighed</w:t>
      </w:r>
    </w:p>
    <w:p w14:paraId="7156AAC6" w14:textId="77777777" w:rsidR="00FE653D" w:rsidRPr="00620B91" w:rsidRDefault="00FE653D" w:rsidP="00FE653D">
      <w:pPr>
        <w:pStyle w:val="Listeafsnit"/>
        <w:numPr>
          <w:ilvl w:val="0"/>
          <w:numId w:val="46"/>
        </w:numPr>
        <w:shd w:val="clear" w:color="auto" w:fill="FFFFFF"/>
        <w:spacing w:after="0" w:line="240" w:lineRule="auto"/>
        <w:jc w:val="both"/>
        <w:rPr>
          <w:rFonts w:ascii="Times New Roman" w:hAnsi="Times New Roman"/>
          <w:color w:val="333333"/>
          <w:sz w:val="24"/>
          <w:szCs w:val="21"/>
          <w:lang w:eastAsia="da-DK"/>
        </w:rPr>
      </w:pPr>
      <w:r w:rsidRPr="00620B91">
        <w:rPr>
          <w:rFonts w:ascii="Times New Roman" w:hAnsi="Times New Roman"/>
          <w:color w:val="333333"/>
          <w:sz w:val="24"/>
          <w:szCs w:val="21"/>
          <w:lang w:eastAsia="da-DK"/>
        </w:rPr>
        <w:t xml:space="preserve">der har fuldført et onlinekursus og bestået en onlineteoriprøve, afholdt af den kompetente myndighed eller af en enhed der er udpeget af en medlemsstats kompetente myndighed, med </w:t>
      </w:r>
      <w:r w:rsidRPr="00620B91">
        <w:rPr>
          <w:rFonts w:ascii="Times New Roman" w:hAnsi="Times New Roman"/>
          <w:color w:val="333333"/>
          <w:sz w:val="24"/>
          <w:szCs w:val="21"/>
          <w:lang w:eastAsia="da-DK"/>
        </w:rPr>
        <w:lastRenderedPageBreak/>
        <w:t xml:space="preserve">et resultat på mindst 75 % af den højst opnåelige pointsum, hvis der er tale om et ubemandet luftfartøj i klasse C1 som defineret i del 2 i bilaget til Kommissionens delegerede forordning (EU) 2019/945. Prøven skal bestå af 40 multiple </w:t>
      </w:r>
      <w:proofErr w:type="spellStart"/>
      <w:r w:rsidRPr="00620B91">
        <w:rPr>
          <w:rFonts w:ascii="Times New Roman" w:hAnsi="Times New Roman"/>
          <w:color w:val="333333"/>
          <w:sz w:val="24"/>
          <w:szCs w:val="21"/>
          <w:lang w:eastAsia="da-DK"/>
        </w:rPr>
        <w:t>choice</w:t>
      </w:r>
      <w:proofErr w:type="spellEnd"/>
      <w:r w:rsidRPr="00620B91">
        <w:rPr>
          <w:rFonts w:ascii="Times New Roman" w:hAnsi="Times New Roman"/>
          <w:color w:val="333333"/>
          <w:sz w:val="24"/>
          <w:szCs w:val="21"/>
          <w:lang w:eastAsia="da-DK"/>
        </w:rPr>
        <w:t>-spørgsmål behørigt fordelt på følgende emner:</w:t>
      </w:r>
    </w:p>
    <w:p w14:paraId="24E265BE" w14:textId="77777777" w:rsidR="00FE653D" w:rsidRPr="00620B91" w:rsidRDefault="00FE653D" w:rsidP="00FE653D">
      <w:pPr>
        <w:pStyle w:val="Listeafsnit"/>
        <w:numPr>
          <w:ilvl w:val="1"/>
          <w:numId w:val="46"/>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luftfartssikkerhed</w:t>
      </w:r>
    </w:p>
    <w:p w14:paraId="1C65EE96" w14:textId="77777777" w:rsidR="00FE653D" w:rsidRPr="00620B91" w:rsidRDefault="00FE653D" w:rsidP="00FE653D">
      <w:pPr>
        <w:pStyle w:val="Listeafsnit"/>
        <w:numPr>
          <w:ilvl w:val="1"/>
          <w:numId w:val="46"/>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luftrumsrestriktioner</w:t>
      </w:r>
    </w:p>
    <w:p w14:paraId="0D7EABB0" w14:textId="77777777" w:rsidR="00FE653D" w:rsidRPr="00620B91" w:rsidRDefault="00FE653D" w:rsidP="00FE653D">
      <w:pPr>
        <w:pStyle w:val="Listeafsnit"/>
        <w:numPr>
          <w:ilvl w:val="1"/>
          <w:numId w:val="46"/>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luftfartsregler</w:t>
      </w:r>
    </w:p>
    <w:p w14:paraId="4F8D4572" w14:textId="77777777" w:rsidR="00FE653D" w:rsidRPr="00620B91" w:rsidRDefault="00FE653D" w:rsidP="00FE653D">
      <w:pPr>
        <w:pStyle w:val="Listeafsnit"/>
        <w:numPr>
          <w:ilvl w:val="1"/>
          <w:numId w:val="46"/>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menneskelig ydeevne og menneskelige begrænsninger</w:t>
      </w:r>
    </w:p>
    <w:p w14:paraId="79ADFD54" w14:textId="77777777" w:rsidR="00FE653D" w:rsidRPr="00620B91" w:rsidRDefault="00FE653D" w:rsidP="00FE653D">
      <w:pPr>
        <w:pStyle w:val="Listeafsnit"/>
        <w:numPr>
          <w:ilvl w:val="1"/>
          <w:numId w:val="46"/>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 xml:space="preserve">operationelle </w:t>
      </w:r>
      <w:r>
        <w:rPr>
          <w:rFonts w:ascii="Times New Roman" w:hAnsi="Times New Roman"/>
          <w:color w:val="333333"/>
          <w:sz w:val="24"/>
          <w:szCs w:val="21"/>
          <w:lang w:eastAsia="da-DK"/>
        </w:rPr>
        <w:t>procedure</w:t>
      </w:r>
    </w:p>
    <w:p w14:paraId="22DC7455" w14:textId="77777777" w:rsidR="00FE653D" w:rsidRPr="00620B91" w:rsidRDefault="00FE653D" w:rsidP="00FE653D">
      <w:pPr>
        <w:pStyle w:val="Listeafsnit"/>
        <w:numPr>
          <w:ilvl w:val="1"/>
          <w:numId w:val="46"/>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 xml:space="preserve">generel viden om </w:t>
      </w:r>
      <w:proofErr w:type="spellStart"/>
      <w:r w:rsidRPr="00923B3E">
        <w:rPr>
          <w:rFonts w:ascii="Times New Roman" w:hAnsi="Times New Roman"/>
          <w:color w:val="333333"/>
          <w:sz w:val="24"/>
          <w:szCs w:val="21"/>
          <w:lang w:eastAsia="da-DK"/>
        </w:rPr>
        <w:t>UAS'er</w:t>
      </w:r>
      <w:proofErr w:type="spellEnd"/>
    </w:p>
    <w:p w14:paraId="7E679B3F" w14:textId="77777777" w:rsidR="00FE653D" w:rsidRDefault="00FE653D" w:rsidP="00FE653D">
      <w:pPr>
        <w:pStyle w:val="Listeafsnit"/>
        <w:numPr>
          <w:ilvl w:val="1"/>
          <w:numId w:val="46"/>
        </w:numPr>
        <w:shd w:val="clear" w:color="auto" w:fill="FFFFFF"/>
        <w:spacing w:after="0" w:line="240" w:lineRule="auto"/>
        <w:jc w:val="both"/>
        <w:rPr>
          <w:rFonts w:ascii="Times New Roman" w:hAnsi="Times New Roman"/>
          <w:color w:val="333333"/>
          <w:sz w:val="24"/>
          <w:szCs w:val="21"/>
          <w:lang w:eastAsia="da-DK"/>
        </w:rPr>
      </w:pPr>
      <w:r w:rsidRPr="00620B91">
        <w:rPr>
          <w:rFonts w:ascii="Times New Roman" w:hAnsi="Times New Roman"/>
          <w:color w:val="333333"/>
          <w:sz w:val="24"/>
          <w:szCs w:val="21"/>
          <w:lang w:eastAsia="da-DK"/>
        </w:rPr>
        <w:t>beskyttelse af privatlivets fred og databeskyttelse</w:t>
      </w:r>
    </w:p>
    <w:p w14:paraId="67BBACD5" w14:textId="77777777" w:rsidR="00FE653D" w:rsidRPr="00620B91" w:rsidRDefault="00FE653D" w:rsidP="00FE653D">
      <w:pPr>
        <w:pStyle w:val="Listeafsnit"/>
        <w:numPr>
          <w:ilvl w:val="1"/>
          <w:numId w:val="46"/>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forsikring</w:t>
      </w:r>
    </w:p>
    <w:p w14:paraId="25E2456A" w14:textId="77777777" w:rsidR="00FE653D" w:rsidRPr="00620B91" w:rsidRDefault="00FE653D" w:rsidP="00FE653D">
      <w:pPr>
        <w:pStyle w:val="Listeafsnit"/>
        <w:numPr>
          <w:ilvl w:val="1"/>
          <w:numId w:val="46"/>
        </w:numPr>
        <w:shd w:val="clear" w:color="auto" w:fill="FFFFFF"/>
        <w:spacing w:after="0" w:line="240" w:lineRule="auto"/>
        <w:jc w:val="both"/>
        <w:rPr>
          <w:rFonts w:ascii="Times New Roman" w:hAnsi="Times New Roman"/>
          <w:color w:val="333333"/>
          <w:sz w:val="24"/>
          <w:szCs w:val="21"/>
          <w:lang w:eastAsia="da-DK"/>
        </w:rPr>
      </w:pPr>
      <w:r w:rsidRPr="00923B3E">
        <w:rPr>
          <w:rFonts w:ascii="Times New Roman" w:hAnsi="Times New Roman"/>
          <w:color w:val="333333"/>
          <w:sz w:val="24"/>
          <w:szCs w:val="21"/>
          <w:lang w:eastAsia="da-DK"/>
        </w:rPr>
        <w:t>sikkerhed (security).</w:t>
      </w:r>
    </w:p>
    <w:p w14:paraId="748DCBC5"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7ECF43B7"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5) de udføres med et ubemandet luftfartøj, der:</w:t>
      </w:r>
    </w:p>
    <w:p w14:paraId="7065CD1F" w14:textId="77777777" w:rsidR="00FE653D" w:rsidRDefault="00FE653D" w:rsidP="00FE653D">
      <w:pPr>
        <w:pStyle w:val="Listeafsnit"/>
        <w:numPr>
          <w:ilvl w:val="0"/>
          <w:numId w:val="47"/>
        </w:numPr>
        <w:shd w:val="clear" w:color="auto" w:fill="FFFFFF"/>
        <w:spacing w:after="0" w:line="240" w:lineRule="auto"/>
        <w:jc w:val="both"/>
        <w:rPr>
          <w:rFonts w:ascii="Times New Roman" w:hAnsi="Times New Roman"/>
          <w:color w:val="333333"/>
          <w:sz w:val="24"/>
          <w:szCs w:val="21"/>
          <w:lang w:eastAsia="da-DK"/>
        </w:rPr>
      </w:pPr>
      <w:r w:rsidRPr="00620B91">
        <w:rPr>
          <w:rFonts w:ascii="Times New Roman" w:hAnsi="Times New Roman"/>
          <w:color w:val="333333"/>
          <w:sz w:val="24"/>
          <w:szCs w:val="21"/>
          <w:lang w:eastAsia="da-DK"/>
        </w:rPr>
        <w:t>har en MTOM, inklusive nyttelast, på under 250 g og en maksimal flyvehastighed på under 19 m/s, hvis der er tale om et privatbygget UAS, eller</w:t>
      </w:r>
    </w:p>
    <w:p w14:paraId="0C7B1208" w14:textId="77777777" w:rsidR="00FE653D" w:rsidRDefault="00FE653D" w:rsidP="00FE653D">
      <w:pPr>
        <w:pStyle w:val="Listeafsnit"/>
        <w:numPr>
          <w:ilvl w:val="0"/>
          <w:numId w:val="47"/>
        </w:numPr>
        <w:shd w:val="clear" w:color="auto" w:fill="FFFFFF"/>
        <w:spacing w:after="0" w:line="240" w:lineRule="auto"/>
        <w:jc w:val="both"/>
        <w:rPr>
          <w:rFonts w:ascii="Times New Roman" w:hAnsi="Times New Roman"/>
          <w:color w:val="333333"/>
          <w:sz w:val="24"/>
          <w:szCs w:val="21"/>
          <w:lang w:eastAsia="da-DK"/>
        </w:rPr>
      </w:pPr>
      <w:r w:rsidRPr="00620B91">
        <w:rPr>
          <w:rFonts w:ascii="Times New Roman" w:hAnsi="Times New Roman"/>
          <w:color w:val="333333"/>
          <w:sz w:val="24"/>
          <w:szCs w:val="21"/>
          <w:lang w:eastAsia="da-DK"/>
        </w:rPr>
        <w:t>opfylder kravene i artikel 20, litra a)</w:t>
      </w:r>
    </w:p>
    <w:p w14:paraId="686F6271" w14:textId="77777777" w:rsidR="00FE653D" w:rsidRPr="00620B91" w:rsidRDefault="00FE653D" w:rsidP="00FE653D">
      <w:pPr>
        <w:pStyle w:val="Listeafsnit"/>
        <w:numPr>
          <w:ilvl w:val="0"/>
          <w:numId w:val="47"/>
        </w:numPr>
        <w:shd w:val="clear" w:color="auto" w:fill="FFFFFF"/>
        <w:spacing w:after="0" w:line="240" w:lineRule="auto"/>
        <w:jc w:val="both"/>
        <w:rPr>
          <w:rFonts w:ascii="Times New Roman" w:hAnsi="Times New Roman"/>
          <w:color w:val="333333"/>
          <w:sz w:val="24"/>
          <w:szCs w:val="21"/>
          <w:lang w:eastAsia="da-DK"/>
        </w:rPr>
      </w:pPr>
      <w:r w:rsidRPr="00620B91">
        <w:rPr>
          <w:rFonts w:ascii="Times New Roman" w:hAnsi="Times New Roman"/>
          <w:color w:val="333333"/>
          <w:sz w:val="24"/>
          <w:szCs w:val="21"/>
          <w:lang w:eastAsia="da-DK"/>
        </w:rPr>
        <w:t>er mærket som klasse C0 og opfylder kravene til denne klasse som defineret i del 1 i bilaget til delegeret forordning (EU) 2019/945, eller</w:t>
      </w:r>
    </w:p>
    <w:p w14:paraId="14208955" w14:textId="77777777" w:rsidR="00FE653D" w:rsidRDefault="00FE653D" w:rsidP="00FE653D">
      <w:pPr>
        <w:pStyle w:val="Listeafsnit"/>
        <w:numPr>
          <w:ilvl w:val="0"/>
          <w:numId w:val="47"/>
        </w:numPr>
        <w:shd w:val="clear" w:color="auto" w:fill="FFFFFF"/>
        <w:spacing w:after="0" w:line="240" w:lineRule="auto"/>
        <w:jc w:val="both"/>
        <w:rPr>
          <w:rFonts w:ascii="Times New Roman" w:hAnsi="Times New Roman"/>
          <w:color w:val="333333"/>
          <w:sz w:val="24"/>
          <w:szCs w:val="21"/>
          <w:lang w:eastAsia="da-DK"/>
        </w:rPr>
      </w:pPr>
      <w:r w:rsidRPr="00620B91">
        <w:rPr>
          <w:rFonts w:ascii="Times New Roman" w:hAnsi="Times New Roman"/>
          <w:color w:val="333333"/>
          <w:sz w:val="24"/>
          <w:szCs w:val="21"/>
          <w:lang w:eastAsia="da-DK"/>
        </w:rPr>
        <w:t xml:space="preserve">er mærket som klasse C1 og opfylder kravene til denne klasse som defineret i del 2 i bilaget til delegeret forordning (EU) 2019/945 og opereres med aktive og opdaterede direkte fjernidentifikationssystemer og </w:t>
      </w:r>
      <w:proofErr w:type="spellStart"/>
      <w:r w:rsidRPr="00620B91">
        <w:rPr>
          <w:rFonts w:ascii="Times New Roman" w:hAnsi="Times New Roman"/>
          <w:color w:val="333333"/>
          <w:sz w:val="24"/>
          <w:szCs w:val="21"/>
          <w:lang w:eastAsia="da-DK"/>
        </w:rPr>
        <w:t>geo</w:t>
      </w:r>
      <w:proofErr w:type="spellEnd"/>
      <w:r w:rsidRPr="00620B91">
        <w:rPr>
          <w:rFonts w:ascii="Times New Roman" w:hAnsi="Times New Roman"/>
          <w:color w:val="333333"/>
          <w:sz w:val="24"/>
          <w:szCs w:val="21"/>
          <w:lang w:eastAsia="da-DK"/>
        </w:rPr>
        <w:t>-</w:t>
      </w:r>
      <w:proofErr w:type="spellStart"/>
      <w:r w:rsidRPr="00620B91">
        <w:rPr>
          <w:rFonts w:ascii="Times New Roman" w:hAnsi="Times New Roman"/>
          <w:color w:val="333333"/>
          <w:sz w:val="24"/>
          <w:szCs w:val="21"/>
          <w:lang w:eastAsia="da-DK"/>
        </w:rPr>
        <w:t>awareness</w:t>
      </w:r>
      <w:proofErr w:type="spellEnd"/>
      <w:r w:rsidRPr="00620B91">
        <w:rPr>
          <w:rFonts w:ascii="Times New Roman" w:hAnsi="Times New Roman"/>
          <w:color w:val="333333"/>
          <w:sz w:val="24"/>
          <w:szCs w:val="21"/>
          <w:lang w:eastAsia="da-DK"/>
        </w:rPr>
        <w:t>-funktioner.</w:t>
      </w:r>
    </w:p>
    <w:p w14:paraId="3F413428" w14:textId="77777777" w:rsidR="00FE653D" w:rsidRPr="00620B91" w:rsidRDefault="00FE653D" w:rsidP="00FE653D">
      <w:pPr>
        <w:shd w:val="clear" w:color="auto" w:fill="FFFFFF"/>
        <w:spacing w:after="0"/>
        <w:rPr>
          <w:rFonts w:ascii="Times New Roman" w:hAnsi="Times New Roman"/>
          <w:color w:val="333333"/>
          <w:sz w:val="24"/>
          <w:szCs w:val="21"/>
          <w:lang w:eastAsia="da-DK"/>
        </w:rPr>
      </w:pPr>
    </w:p>
    <w:p w14:paraId="437AB7CD" w14:textId="77777777" w:rsidR="00FE653D" w:rsidRPr="00000F81"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UAS.OPEN.030 UAS-operationer i underkategori A2</w:t>
      </w:r>
    </w:p>
    <w:p w14:paraId="55EA0212" w14:textId="77777777" w:rsidR="00FE653D" w:rsidRPr="00923B3E"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UAS-operationer i underkategori A2 skal opfylde alle følgende betingelser:</w:t>
      </w:r>
    </w:p>
    <w:p w14:paraId="0D5E5B23"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1) de udføres på en sådan måde, at det ubemandede luftfartøj ikke overflyver uvedkommende personer, og UAS-operationerne skal udføres i en sikker horisontal afstand på mindst 30 meter fra dem. Fjernpiloten må reducere den horisontale sikkerhedsafstand til minimum 5 m fra uvedkommende personer ved flyvning af et ubemandet luftfartøj i energibesparende tilstand og efter en vurdering af:</w:t>
      </w:r>
    </w:p>
    <w:p w14:paraId="77DB0515" w14:textId="77777777" w:rsidR="00FE653D" w:rsidRDefault="00FE653D" w:rsidP="00FE653D">
      <w:pPr>
        <w:pStyle w:val="Listeafsnit"/>
        <w:numPr>
          <w:ilvl w:val="0"/>
          <w:numId w:val="48"/>
        </w:numPr>
        <w:shd w:val="clear" w:color="auto" w:fill="FFFFFF"/>
        <w:spacing w:after="0" w:line="240" w:lineRule="auto"/>
        <w:jc w:val="both"/>
        <w:rPr>
          <w:rFonts w:ascii="Times New Roman" w:hAnsi="Times New Roman"/>
          <w:color w:val="333333"/>
          <w:sz w:val="24"/>
          <w:szCs w:val="21"/>
          <w:lang w:eastAsia="da-DK"/>
        </w:rPr>
      </w:pPr>
      <w:r>
        <w:rPr>
          <w:rFonts w:ascii="Times New Roman" w:hAnsi="Times New Roman"/>
          <w:color w:val="333333"/>
          <w:sz w:val="24"/>
          <w:szCs w:val="21"/>
          <w:lang w:eastAsia="da-DK"/>
        </w:rPr>
        <w:t>vejrforhold</w:t>
      </w:r>
    </w:p>
    <w:p w14:paraId="285EFFC0" w14:textId="77777777" w:rsidR="00FE653D" w:rsidRDefault="00FE653D" w:rsidP="00FE653D">
      <w:pPr>
        <w:pStyle w:val="Listeafsnit"/>
        <w:numPr>
          <w:ilvl w:val="0"/>
          <w:numId w:val="48"/>
        </w:numPr>
        <w:shd w:val="clear" w:color="auto" w:fill="FFFFFF"/>
        <w:spacing w:after="0" w:line="240" w:lineRule="auto"/>
        <w:jc w:val="both"/>
        <w:rPr>
          <w:rFonts w:ascii="Times New Roman" w:hAnsi="Times New Roman"/>
          <w:color w:val="333333"/>
          <w:sz w:val="24"/>
          <w:szCs w:val="21"/>
          <w:lang w:eastAsia="da-DK"/>
        </w:rPr>
      </w:pPr>
      <w:r>
        <w:rPr>
          <w:rFonts w:ascii="Times New Roman" w:hAnsi="Times New Roman"/>
          <w:color w:val="333333"/>
          <w:sz w:val="24"/>
          <w:szCs w:val="21"/>
          <w:lang w:eastAsia="da-DK"/>
        </w:rPr>
        <w:t>det ubemandede luftfartøjs præstationer</w:t>
      </w:r>
    </w:p>
    <w:p w14:paraId="5F862BCF" w14:textId="77777777" w:rsidR="00FE653D" w:rsidRPr="009439F6" w:rsidRDefault="00FE653D" w:rsidP="00FE653D">
      <w:pPr>
        <w:pStyle w:val="Listeafsnit"/>
        <w:numPr>
          <w:ilvl w:val="0"/>
          <w:numId w:val="48"/>
        </w:numPr>
        <w:shd w:val="clear" w:color="auto" w:fill="FFFFFF"/>
        <w:spacing w:after="0" w:line="240" w:lineRule="auto"/>
        <w:jc w:val="both"/>
        <w:rPr>
          <w:rFonts w:ascii="Times New Roman" w:hAnsi="Times New Roman"/>
          <w:color w:val="333333"/>
          <w:sz w:val="24"/>
          <w:szCs w:val="21"/>
          <w:lang w:eastAsia="da-DK"/>
        </w:rPr>
      </w:pPr>
      <w:r w:rsidRPr="009439F6">
        <w:rPr>
          <w:rFonts w:ascii="Times New Roman" w:hAnsi="Times New Roman"/>
          <w:color w:val="333333"/>
          <w:sz w:val="24"/>
          <w:szCs w:val="21"/>
          <w:lang w:eastAsia="da-DK"/>
        </w:rPr>
        <w:t>segregation af det overfløjne o</w:t>
      </w:r>
      <w:r>
        <w:rPr>
          <w:rFonts w:ascii="Times New Roman" w:hAnsi="Times New Roman"/>
          <w:color w:val="333333"/>
          <w:sz w:val="24"/>
          <w:szCs w:val="21"/>
          <w:lang w:eastAsia="da-DK"/>
        </w:rPr>
        <w:t>mråde</w:t>
      </w:r>
    </w:p>
    <w:p w14:paraId="394B93D8"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237391AC"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2) de udføres af en fjernpilot, som har et godt kendskab til de anvisninger, UAS-fabrikanten stiller til rådighed, og som er indehaver af et kompetencecertifikat for fjernpiloter udstedt af den kompetente myndighed eller af en enhed, der er udpeget af en medlemsstats kompetente myndighed. Dette certifikat udstedes, når alle følgende betingelser er opfyldt i den angivne rækkefølge:</w:t>
      </w:r>
    </w:p>
    <w:p w14:paraId="23A842E9" w14:textId="77777777" w:rsidR="00FE653D" w:rsidRDefault="00FE653D" w:rsidP="00FE653D">
      <w:pPr>
        <w:pStyle w:val="Listeafsnit"/>
        <w:numPr>
          <w:ilvl w:val="0"/>
          <w:numId w:val="49"/>
        </w:numPr>
        <w:shd w:val="clear" w:color="auto" w:fill="FFFFFF"/>
        <w:spacing w:after="0" w:line="240" w:lineRule="auto"/>
        <w:jc w:val="both"/>
        <w:rPr>
          <w:rFonts w:ascii="Times New Roman" w:hAnsi="Times New Roman"/>
          <w:color w:val="333333"/>
          <w:sz w:val="24"/>
          <w:szCs w:val="21"/>
          <w:lang w:eastAsia="da-DK"/>
        </w:rPr>
      </w:pPr>
      <w:r w:rsidRPr="00E166B5">
        <w:rPr>
          <w:rFonts w:ascii="Times New Roman" w:hAnsi="Times New Roman"/>
          <w:color w:val="333333"/>
          <w:sz w:val="24"/>
          <w:szCs w:val="21"/>
          <w:lang w:eastAsia="da-DK"/>
        </w:rPr>
        <w:t>gennemførelse af et onlinekursus og bestået onlineteoriprøve, jf. punkt 4, litra b), i UAS.OPEN.020</w:t>
      </w:r>
    </w:p>
    <w:p w14:paraId="091BACCE" w14:textId="77777777" w:rsidR="00FE653D" w:rsidRPr="00E166B5" w:rsidRDefault="00FE653D" w:rsidP="00FE653D">
      <w:pPr>
        <w:pStyle w:val="Listeafsnit"/>
        <w:numPr>
          <w:ilvl w:val="0"/>
          <w:numId w:val="49"/>
        </w:numPr>
        <w:shd w:val="clear" w:color="auto" w:fill="FFFFFF"/>
        <w:spacing w:after="0" w:line="240" w:lineRule="auto"/>
        <w:jc w:val="both"/>
        <w:rPr>
          <w:rFonts w:ascii="Times New Roman" w:hAnsi="Times New Roman"/>
          <w:color w:val="333333"/>
          <w:sz w:val="24"/>
          <w:szCs w:val="21"/>
          <w:lang w:eastAsia="da-DK"/>
        </w:rPr>
      </w:pPr>
      <w:r w:rsidRPr="00E166B5">
        <w:rPr>
          <w:rFonts w:ascii="Times New Roman" w:hAnsi="Times New Roman"/>
          <w:color w:val="333333"/>
          <w:sz w:val="24"/>
          <w:szCs w:val="21"/>
          <w:lang w:eastAsia="da-DK"/>
        </w:rPr>
        <w:t>gennemførelse af praktisk selvuddannelse i driftsbetingelserne i underkategori A3, jf. punkt 1 og 2 i UAS.OPEN.040</w:t>
      </w:r>
    </w:p>
    <w:p w14:paraId="05C10B3E" w14:textId="77777777" w:rsidR="00FE653D" w:rsidRPr="00E166B5" w:rsidRDefault="00FE653D" w:rsidP="00FE653D">
      <w:pPr>
        <w:pStyle w:val="Listeafsnit"/>
        <w:numPr>
          <w:ilvl w:val="0"/>
          <w:numId w:val="49"/>
        </w:numPr>
        <w:shd w:val="clear" w:color="auto" w:fill="FFFFFF"/>
        <w:spacing w:after="0" w:line="240" w:lineRule="auto"/>
        <w:jc w:val="both"/>
        <w:rPr>
          <w:rFonts w:ascii="Times New Roman" w:hAnsi="Times New Roman"/>
          <w:color w:val="333333"/>
          <w:sz w:val="24"/>
          <w:szCs w:val="21"/>
          <w:lang w:eastAsia="da-DK"/>
        </w:rPr>
      </w:pPr>
      <w:r w:rsidRPr="00E166B5">
        <w:rPr>
          <w:rFonts w:ascii="Times New Roman" w:hAnsi="Times New Roman"/>
          <w:color w:val="333333"/>
          <w:sz w:val="24"/>
          <w:szCs w:val="21"/>
          <w:lang w:eastAsia="da-DK"/>
        </w:rPr>
        <w:t>erklæring om gennemførelse af den i litra b) omhandlede praktiske selvuddannelse og bestået supplerende teoriprøve</w:t>
      </w:r>
      <w:r w:rsidRPr="00E166B5">
        <w:rPr>
          <w:rFonts w:ascii="Times New Roman" w:hAnsi="Times New Roman"/>
          <w:b/>
          <w:bCs/>
          <w:color w:val="333333"/>
          <w:sz w:val="24"/>
          <w:szCs w:val="21"/>
          <w:lang w:eastAsia="da-DK"/>
        </w:rPr>
        <w:t> </w:t>
      </w:r>
      <w:r w:rsidRPr="00E166B5">
        <w:rPr>
          <w:rFonts w:ascii="Times New Roman" w:hAnsi="Times New Roman"/>
          <w:color w:val="333333"/>
          <w:sz w:val="24"/>
          <w:szCs w:val="21"/>
          <w:lang w:eastAsia="da-DK"/>
        </w:rPr>
        <w:t xml:space="preserve">afholdt af den kompetente myndighed eller af en enhed, der er udpeget af den kompetente myndighed i en medlemsstat, med et resultat på mindst 75 % af den højst opnåelige pointsum. Prøven skal omfatte mindst 30 multiple </w:t>
      </w:r>
      <w:proofErr w:type="spellStart"/>
      <w:r w:rsidRPr="00E166B5">
        <w:rPr>
          <w:rFonts w:ascii="Times New Roman" w:hAnsi="Times New Roman"/>
          <w:color w:val="333333"/>
          <w:sz w:val="24"/>
          <w:szCs w:val="21"/>
          <w:lang w:eastAsia="da-DK"/>
        </w:rPr>
        <w:t>choice</w:t>
      </w:r>
      <w:proofErr w:type="spellEnd"/>
      <w:r w:rsidRPr="00E166B5">
        <w:rPr>
          <w:rFonts w:ascii="Times New Roman" w:hAnsi="Times New Roman"/>
          <w:color w:val="333333"/>
          <w:sz w:val="24"/>
          <w:szCs w:val="21"/>
          <w:lang w:eastAsia="da-DK"/>
        </w:rPr>
        <w:t xml:space="preserve">-spørgsmål, som </w:t>
      </w:r>
      <w:r w:rsidRPr="00E166B5">
        <w:rPr>
          <w:rFonts w:ascii="Times New Roman" w:hAnsi="Times New Roman"/>
          <w:color w:val="333333"/>
          <w:sz w:val="24"/>
          <w:szCs w:val="21"/>
          <w:lang w:eastAsia="da-DK"/>
        </w:rPr>
        <w:lastRenderedPageBreak/>
        <w:t>har til formål at vurdere fjernpilotens kendskab til de tekniske og operationelle foranstaltninger til afbødning af risici på jorden, behørigt fordelt på følgende emner:</w:t>
      </w:r>
    </w:p>
    <w:p w14:paraId="59D90A09" w14:textId="77777777" w:rsidR="00FE653D" w:rsidRDefault="00FE653D" w:rsidP="00FE653D">
      <w:pPr>
        <w:pStyle w:val="Listeafsnit"/>
        <w:numPr>
          <w:ilvl w:val="1"/>
          <w:numId w:val="49"/>
        </w:numPr>
        <w:shd w:val="clear" w:color="auto" w:fill="FFFFFF"/>
        <w:spacing w:after="0" w:line="240" w:lineRule="auto"/>
        <w:jc w:val="both"/>
        <w:rPr>
          <w:rFonts w:ascii="Times New Roman" w:hAnsi="Times New Roman"/>
          <w:color w:val="333333"/>
          <w:sz w:val="24"/>
          <w:szCs w:val="21"/>
          <w:lang w:eastAsia="da-DK"/>
        </w:rPr>
      </w:pPr>
      <w:r>
        <w:rPr>
          <w:rFonts w:ascii="Times New Roman" w:hAnsi="Times New Roman"/>
          <w:color w:val="333333"/>
          <w:sz w:val="24"/>
          <w:szCs w:val="21"/>
          <w:lang w:eastAsia="da-DK"/>
        </w:rPr>
        <w:t xml:space="preserve"> meteorologi</w:t>
      </w:r>
    </w:p>
    <w:p w14:paraId="7662E42B" w14:textId="77777777" w:rsidR="00FE653D" w:rsidRDefault="00FE653D" w:rsidP="00FE653D">
      <w:pPr>
        <w:pStyle w:val="Listeafsnit"/>
        <w:numPr>
          <w:ilvl w:val="1"/>
          <w:numId w:val="49"/>
        </w:numPr>
        <w:shd w:val="clear" w:color="auto" w:fill="FFFFFF"/>
        <w:spacing w:after="0" w:line="240" w:lineRule="auto"/>
        <w:jc w:val="both"/>
        <w:rPr>
          <w:rFonts w:ascii="Times New Roman" w:hAnsi="Times New Roman"/>
          <w:color w:val="333333"/>
          <w:sz w:val="24"/>
          <w:szCs w:val="21"/>
          <w:lang w:eastAsia="da-DK"/>
        </w:rPr>
      </w:pPr>
      <w:r>
        <w:rPr>
          <w:rFonts w:ascii="Times New Roman" w:hAnsi="Times New Roman"/>
          <w:color w:val="333333"/>
          <w:sz w:val="24"/>
          <w:szCs w:val="21"/>
          <w:lang w:eastAsia="da-DK"/>
        </w:rPr>
        <w:t>UAS-flyvepræstation</w:t>
      </w:r>
    </w:p>
    <w:p w14:paraId="4AD82AD9" w14:textId="77777777" w:rsidR="00FE653D" w:rsidRPr="00E166B5" w:rsidRDefault="00FE653D" w:rsidP="00FE653D">
      <w:pPr>
        <w:pStyle w:val="Listeafsnit"/>
        <w:numPr>
          <w:ilvl w:val="1"/>
          <w:numId w:val="49"/>
        </w:numPr>
        <w:shd w:val="clear" w:color="auto" w:fill="FFFFFF"/>
        <w:spacing w:after="0" w:line="240" w:lineRule="auto"/>
        <w:jc w:val="both"/>
        <w:rPr>
          <w:rFonts w:ascii="Times New Roman" w:hAnsi="Times New Roman"/>
          <w:color w:val="333333"/>
          <w:sz w:val="24"/>
          <w:szCs w:val="21"/>
          <w:lang w:eastAsia="da-DK"/>
        </w:rPr>
      </w:pPr>
      <w:r w:rsidRPr="00E166B5">
        <w:rPr>
          <w:rFonts w:ascii="Times New Roman" w:hAnsi="Times New Roman"/>
          <w:color w:val="333333"/>
          <w:sz w:val="24"/>
          <w:szCs w:val="21"/>
          <w:lang w:eastAsia="da-DK"/>
        </w:rPr>
        <w:t>tekniske og operationelle foranstaltninger til afbødning af risici på jorden</w:t>
      </w:r>
    </w:p>
    <w:p w14:paraId="61F0AFF4" w14:textId="77777777" w:rsidR="00FE653D" w:rsidRPr="00923B3E"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699B1DC6" w14:textId="77777777" w:rsidR="00FE653D" w:rsidRPr="00923B3E"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 xml:space="preserve">3) de udføres med et ubemandet luftfartøj, som er mærket som klasse C2 og opfylder kravene til denne klasse som defineret i del 3 i bilaget til delegeret forordning (EU) 2019/945 og opereres med aktive og opdaterede direkte fjernidentifikationssystemer og </w:t>
      </w:r>
      <w:proofErr w:type="spellStart"/>
      <w:r w:rsidRPr="00923B3E">
        <w:rPr>
          <w:rFonts w:ascii="Times New Roman" w:eastAsia="Times New Roman" w:hAnsi="Times New Roman" w:cs="Times New Roman"/>
          <w:color w:val="333333"/>
          <w:sz w:val="24"/>
          <w:szCs w:val="21"/>
          <w:lang w:eastAsia="da-DK"/>
        </w:rPr>
        <w:t>geo</w:t>
      </w:r>
      <w:proofErr w:type="spellEnd"/>
      <w:r w:rsidRPr="00923B3E">
        <w:rPr>
          <w:rFonts w:ascii="Times New Roman" w:eastAsia="Times New Roman" w:hAnsi="Times New Roman" w:cs="Times New Roman"/>
          <w:color w:val="333333"/>
          <w:sz w:val="24"/>
          <w:szCs w:val="21"/>
          <w:lang w:eastAsia="da-DK"/>
        </w:rPr>
        <w:t>-</w:t>
      </w:r>
      <w:proofErr w:type="spellStart"/>
      <w:r w:rsidRPr="00923B3E">
        <w:rPr>
          <w:rFonts w:ascii="Times New Roman" w:eastAsia="Times New Roman" w:hAnsi="Times New Roman" w:cs="Times New Roman"/>
          <w:color w:val="333333"/>
          <w:sz w:val="24"/>
          <w:szCs w:val="21"/>
          <w:lang w:eastAsia="da-DK"/>
        </w:rPr>
        <w:t>awareness</w:t>
      </w:r>
      <w:proofErr w:type="spellEnd"/>
      <w:r w:rsidRPr="00923B3E">
        <w:rPr>
          <w:rFonts w:ascii="Times New Roman" w:eastAsia="Times New Roman" w:hAnsi="Times New Roman" w:cs="Times New Roman"/>
          <w:color w:val="333333"/>
          <w:sz w:val="24"/>
          <w:szCs w:val="21"/>
          <w:lang w:eastAsia="da-DK"/>
        </w:rPr>
        <w:t>-funktioner.</w:t>
      </w:r>
    </w:p>
    <w:p w14:paraId="7ED2119D" w14:textId="77777777" w:rsidR="00FE653D"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p>
    <w:p w14:paraId="5BFAA853" w14:textId="77777777" w:rsidR="00FE653D" w:rsidRPr="00000F81"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UAS.OPEN.040 UAS-operationer i underkategori A3</w:t>
      </w:r>
    </w:p>
    <w:p w14:paraId="3A184E65" w14:textId="77777777" w:rsidR="00FE653D" w:rsidRPr="00923B3E"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UAS-operationer i underkategori A3 skal opfylde alle følgende betingelser:</w:t>
      </w:r>
    </w:p>
    <w:p w14:paraId="51845527" w14:textId="77777777" w:rsidR="00FE653D" w:rsidRPr="00923B3E"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1) de udføres i et område, hvor fjernpiloten med rimelighed forventer, at ingen uvedkommende personer vil blive bragt i fare i det område, hvor det ubemandede luftfartøj opereres, under hele UAS-operationen</w:t>
      </w:r>
    </w:p>
    <w:p w14:paraId="5CC3988D"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56C03BD4" w14:textId="77777777" w:rsidR="00FE653D" w:rsidRPr="00923B3E"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2) de udføres i en sikker horisontal afstand på mindst 150 m fra områder, der bruges til beboelse, erhverv, industri eller rekreative formål</w:t>
      </w:r>
    </w:p>
    <w:p w14:paraId="27C40F5B"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278DD9A5" w14:textId="77777777" w:rsidR="00FE653D" w:rsidRPr="00923B3E"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3) de udføres af en fjernpilot, som har et godt kendskab til de anvisninger, UAS-fabrikanten stiller til rådighed, og som har gennemført et onlinekursus og bestået en onlineteoriprøve, jf. punkt 4, litra b), i UAS.OPEN.020</w:t>
      </w:r>
    </w:p>
    <w:p w14:paraId="07E362A4"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394BDCEF"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4) de udføres med et ubemandet luftfartøj, der:</w:t>
      </w:r>
    </w:p>
    <w:p w14:paraId="2E678EDF" w14:textId="77777777" w:rsidR="00FE653D" w:rsidRDefault="00FE653D" w:rsidP="00FE653D">
      <w:pPr>
        <w:pStyle w:val="Listeafsnit"/>
        <w:numPr>
          <w:ilvl w:val="0"/>
          <w:numId w:val="50"/>
        </w:numPr>
        <w:shd w:val="clear" w:color="auto" w:fill="FFFFFF"/>
        <w:spacing w:after="0" w:line="240" w:lineRule="auto"/>
        <w:jc w:val="both"/>
        <w:rPr>
          <w:rFonts w:ascii="Times New Roman" w:hAnsi="Times New Roman"/>
          <w:color w:val="333333"/>
          <w:sz w:val="24"/>
          <w:szCs w:val="21"/>
          <w:lang w:eastAsia="da-DK"/>
        </w:rPr>
      </w:pPr>
      <w:r w:rsidRPr="00E166B5">
        <w:rPr>
          <w:rFonts w:ascii="Times New Roman" w:hAnsi="Times New Roman"/>
          <w:color w:val="333333"/>
          <w:sz w:val="24"/>
          <w:szCs w:val="21"/>
          <w:lang w:eastAsia="da-DK"/>
        </w:rPr>
        <w:t>har en MTOM, inklusive nyttelast, på under 25 kg, hvis der er tale om et privatbygget UAS, eller</w:t>
      </w:r>
    </w:p>
    <w:p w14:paraId="55E0D6E1" w14:textId="77777777" w:rsidR="00FE653D" w:rsidRDefault="00FE653D" w:rsidP="00FE653D">
      <w:pPr>
        <w:pStyle w:val="Listeafsnit"/>
        <w:numPr>
          <w:ilvl w:val="0"/>
          <w:numId w:val="50"/>
        </w:numPr>
        <w:shd w:val="clear" w:color="auto" w:fill="FFFFFF"/>
        <w:spacing w:after="0" w:line="240" w:lineRule="auto"/>
        <w:jc w:val="both"/>
        <w:rPr>
          <w:rFonts w:ascii="Times New Roman" w:hAnsi="Times New Roman"/>
          <w:color w:val="333333"/>
          <w:sz w:val="24"/>
          <w:szCs w:val="21"/>
          <w:lang w:eastAsia="da-DK"/>
        </w:rPr>
      </w:pPr>
      <w:r w:rsidRPr="00E166B5">
        <w:rPr>
          <w:rFonts w:ascii="Times New Roman" w:hAnsi="Times New Roman"/>
          <w:color w:val="333333"/>
          <w:sz w:val="24"/>
          <w:szCs w:val="21"/>
          <w:lang w:eastAsia="da-DK"/>
        </w:rPr>
        <w:t>opfylder kravene i artikel 20, litra b)</w:t>
      </w:r>
    </w:p>
    <w:p w14:paraId="2DA055B9" w14:textId="77777777" w:rsidR="00FE653D" w:rsidRDefault="00FE653D" w:rsidP="00FE653D">
      <w:pPr>
        <w:pStyle w:val="Listeafsnit"/>
        <w:numPr>
          <w:ilvl w:val="0"/>
          <w:numId w:val="50"/>
        </w:numPr>
        <w:shd w:val="clear" w:color="auto" w:fill="FFFFFF"/>
        <w:spacing w:after="0" w:line="240" w:lineRule="auto"/>
        <w:jc w:val="both"/>
        <w:rPr>
          <w:rFonts w:ascii="Times New Roman" w:hAnsi="Times New Roman"/>
          <w:color w:val="333333"/>
          <w:sz w:val="24"/>
          <w:szCs w:val="21"/>
          <w:lang w:eastAsia="da-DK"/>
        </w:rPr>
      </w:pPr>
      <w:r w:rsidRPr="00E166B5">
        <w:rPr>
          <w:rFonts w:ascii="Times New Roman" w:hAnsi="Times New Roman"/>
          <w:color w:val="333333"/>
          <w:sz w:val="24"/>
          <w:szCs w:val="21"/>
          <w:lang w:eastAsia="da-DK"/>
        </w:rPr>
        <w:t xml:space="preserve">er mærket som klasse C2 og opfylder kravene til denne klasse som defineret i del 3 i bilaget til delegeret forordning (EU) 2019/945 og opereres med aktive og opdaterede direkte fjernidentifikationssystemer og </w:t>
      </w:r>
      <w:proofErr w:type="spellStart"/>
      <w:r w:rsidRPr="00E166B5">
        <w:rPr>
          <w:rFonts w:ascii="Times New Roman" w:hAnsi="Times New Roman"/>
          <w:color w:val="333333"/>
          <w:sz w:val="24"/>
          <w:szCs w:val="21"/>
          <w:lang w:eastAsia="da-DK"/>
        </w:rPr>
        <w:t>geo</w:t>
      </w:r>
      <w:proofErr w:type="spellEnd"/>
      <w:r w:rsidRPr="00E166B5">
        <w:rPr>
          <w:rFonts w:ascii="Times New Roman" w:hAnsi="Times New Roman"/>
          <w:color w:val="333333"/>
          <w:sz w:val="24"/>
          <w:szCs w:val="21"/>
          <w:lang w:eastAsia="da-DK"/>
        </w:rPr>
        <w:t>-</w:t>
      </w:r>
      <w:proofErr w:type="spellStart"/>
      <w:r w:rsidRPr="00E166B5">
        <w:rPr>
          <w:rFonts w:ascii="Times New Roman" w:hAnsi="Times New Roman"/>
          <w:color w:val="333333"/>
          <w:sz w:val="24"/>
          <w:szCs w:val="21"/>
          <w:lang w:eastAsia="da-DK"/>
        </w:rPr>
        <w:t>awareness</w:t>
      </w:r>
      <w:proofErr w:type="spellEnd"/>
      <w:r w:rsidRPr="00E166B5">
        <w:rPr>
          <w:rFonts w:ascii="Times New Roman" w:hAnsi="Times New Roman"/>
          <w:color w:val="333333"/>
          <w:sz w:val="24"/>
          <w:szCs w:val="21"/>
          <w:lang w:eastAsia="da-DK"/>
        </w:rPr>
        <w:t>-funktioner, eller</w:t>
      </w:r>
    </w:p>
    <w:p w14:paraId="7B0567D4" w14:textId="77777777" w:rsidR="00FE653D" w:rsidRDefault="00FE653D" w:rsidP="00FE653D">
      <w:pPr>
        <w:pStyle w:val="Listeafsnit"/>
        <w:numPr>
          <w:ilvl w:val="0"/>
          <w:numId w:val="50"/>
        </w:numPr>
        <w:shd w:val="clear" w:color="auto" w:fill="FFFFFF"/>
        <w:spacing w:after="0" w:line="240" w:lineRule="auto"/>
        <w:jc w:val="both"/>
        <w:rPr>
          <w:rFonts w:ascii="Times New Roman" w:hAnsi="Times New Roman"/>
          <w:color w:val="333333"/>
          <w:sz w:val="24"/>
          <w:szCs w:val="21"/>
          <w:lang w:eastAsia="da-DK"/>
        </w:rPr>
      </w:pPr>
      <w:r w:rsidRPr="00E166B5">
        <w:rPr>
          <w:rFonts w:ascii="Times New Roman" w:hAnsi="Times New Roman"/>
          <w:color w:val="333333"/>
          <w:sz w:val="24"/>
          <w:szCs w:val="21"/>
          <w:lang w:eastAsia="da-DK"/>
        </w:rPr>
        <w:t xml:space="preserve">er mærket som klasse C3 og opfylder kravene til denne klasse som defineret i del 4 i bilaget til delegeret forordning (EU) 2019/945 og opereres med aktive og opdaterede direkte fjernidentifikationssystemer og </w:t>
      </w:r>
      <w:proofErr w:type="spellStart"/>
      <w:r w:rsidRPr="00E166B5">
        <w:rPr>
          <w:rFonts w:ascii="Times New Roman" w:hAnsi="Times New Roman"/>
          <w:color w:val="333333"/>
          <w:sz w:val="24"/>
          <w:szCs w:val="21"/>
          <w:lang w:eastAsia="da-DK"/>
        </w:rPr>
        <w:t>geo</w:t>
      </w:r>
      <w:proofErr w:type="spellEnd"/>
      <w:r w:rsidRPr="00E166B5">
        <w:rPr>
          <w:rFonts w:ascii="Times New Roman" w:hAnsi="Times New Roman"/>
          <w:color w:val="333333"/>
          <w:sz w:val="24"/>
          <w:szCs w:val="21"/>
          <w:lang w:eastAsia="da-DK"/>
        </w:rPr>
        <w:t>-</w:t>
      </w:r>
      <w:proofErr w:type="spellStart"/>
      <w:r w:rsidRPr="00E166B5">
        <w:rPr>
          <w:rFonts w:ascii="Times New Roman" w:hAnsi="Times New Roman"/>
          <w:color w:val="333333"/>
          <w:sz w:val="24"/>
          <w:szCs w:val="21"/>
          <w:lang w:eastAsia="da-DK"/>
        </w:rPr>
        <w:t>awareness</w:t>
      </w:r>
      <w:proofErr w:type="spellEnd"/>
      <w:r w:rsidRPr="00E166B5">
        <w:rPr>
          <w:rFonts w:ascii="Times New Roman" w:hAnsi="Times New Roman"/>
          <w:color w:val="333333"/>
          <w:sz w:val="24"/>
          <w:szCs w:val="21"/>
          <w:lang w:eastAsia="da-DK"/>
        </w:rPr>
        <w:t>-funktioner, eller</w:t>
      </w:r>
    </w:p>
    <w:p w14:paraId="196D371D" w14:textId="77777777" w:rsidR="00FE653D" w:rsidRDefault="00FE653D" w:rsidP="00FE653D">
      <w:pPr>
        <w:pStyle w:val="Listeafsnit"/>
        <w:numPr>
          <w:ilvl w:val="0"/>
          <w:numId w:val="50"/>
        </w:numPr>
        <w:shd w:val="clear" w:color="auto" w:fill="FFFFFF"/>
        <w:spacing w:after="0" w:line="240" w:lineRule="auto"/>
        <w:jc w:val="both"/>
        <w:rPr>
          <w:rFonts w:ascii="Times New Roman" w:hAnsi="Times New Roman"/>
          <w:color w:val="333333"/>
          <w:sz w:val="24"/>
          <w:szCs w:val="21"/>
          <w:lang w:eastAsia="da-DK"/>
        </w:rPr>
      </w:pPr>
      <w:r w:rsidRPr="00E166B5">
        <w:rPr>
          <w:rFonts w:ascii="Times New Roman" w:hAnsi="Times New Roman"/>
          <w:color w:val="333333"/>
          <w:sz w:val="24"/>
          <w:szCs w:val="21"/>
          <w:lang w:eastAsia="da-DK"/>
        </w:rPr>
        <w:t>er mærket som klasse C4 og opfylder kravene til denne klasse som defineret i del 5 i bilaget til delegeret forordning (EU) 2019/945.</w:t>
      </w:r>
    </w:p>
    <w:p w14:paraId="0DE81A32" w14:textId="77777777" w:rsidR="00FE653D" w:rsidRPr="00923B3E"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1C41AEA8" w14:textId="77777777" w:rsidR="00FE653D" w:rsidRPr="00000F81"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UAS.OPEN.050 UAS-operatørens ansvarsområder</w:t>
      </w:r>
    </w:p>
    <w:p w14:paraId="1ED6293E" w14:textId="77777777" w:rsidR="00FE653D" w:rsidRPr="00923B3E"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UAS-operatøren skal varetage alle følgende opgaver:</w:t>
      </w:r>
    </w:p>
    <w:p w14:paraId="18F8EA92" w14:textId="77777777" w:rsidR="00FE653D" w:rsidRPr="00923B3E"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1) udvikle operationelle procedurer, der er tilpasset den pågældende type operation og den involverede risiko</w:t>
      </w:r>
    </w:p>
    <w:p w14:paraId="204B9B9D"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0F9D8ED6" w14:textId="77777777" w:rsidR="00FE653D" w:rsidRPr="00923B3E"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2) sikre, at alle operationer anvender radiofrekvenser på en effektiv måde og understøtter en effektiv radiofrekvensanvendelse, med henblik på at undgå skadelig interferens</w:t>
      </w:r>
    </w:p>
    <w:p w14:paraId="2A7D4F15"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244F99F8" w14:textId="77777777" w:rsidR="00FE653D" w:rsidRPr="00923B3E"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3) udpege en fjernpilot for hver flyvning</w:t>
      </w:r>
    </w:p>
    <w:p w14:paraId="1CD2818F"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52C102D8"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4) sikre, at fjernpiloterne og alt andet personale, der udfører en opgave til støtte for operationerne, har et godt kendskab til de anvisninger, som UAS-fabrikanten stiller til rådighed, og:</w:t>
      </w:r>
    </w:p>
    <w:p w14:paraId="519705A3" w14:textId="77777777" w:rsidR="00FE653D" w:rsidRPr="00400A41" w:rsidRDefault="00FE653D" w:rsidP="00FE653D">
      <w:pPr>
        <w:pStyle w:val="Listeafsnit"/>
        <w:numPr>
          <w:ilvl w:val="0"/>
          <w:numId w:val="51"/>
        </w:numPr>
        <w:shd w:val="clear" w:color="auto" w:fill="FFFFFF"/>
        <w:spacing w:after="0" w:line="240" w:lineRule="auto"/>
        <w:jc w:val="both"/>
        <w:rPr>
          <w:rFonts w:ascii="Times New Roman" w:hAnsi="Times New Roman"/>
          <w:color w:val="333333"/>
          <w:sz w:val="24"/>
          <w:szCs w:val="21"/>
          <w:lang w:eastAsia="da-DK"/>
        </w:rPr>
      </w:pPr>
      <w:r w:rsidRPr="00400A41">
        <w:rPr>
          <w:rFonts w:ascii="Times New Roman" w:hAnsi="Times New Roman"/>
          <w:color w:val="333333"/>
          <w:sz w:val="24"/>
          <w:szCs w:val="21"/>
          <w:lang w:eastAsia="da-DK"/>
        </w:rPr>
        <w:t xml:space="preserve">har den </w:t>
      </w:r>
      <w:proofErr w:type="gramStart"/>
      <w:r w:rsidRPr="00400A41">
        <w:rPr>
          <w:rFonts w:ascii="Times New Roman" w:hAnsi="Times New Roman"/>
          <w:color w:val="333333"/>
          <w:sz w:val="24"/>
          <w:szCs w:val="21"/>
          <w:lang w:eastAsia="da-DK"/>
        </w:rPr>
        <w:t>fornødne</w:t>
      </w:r>
      <w:proofErr w:type="gramEnd"/>
      <w:r w:rsidRPr="00400A41">
        <w:rPr>
          <w:rFonts w:ascii="Times New Roman" w:hAnsi="Times New Roman"/>
          <w:color w:val="333333"/>
          <w:sz w:val="24"/>
          <w:szCs w:val="21"/>
          <w:lang w:eastAsia="da-DK"/>
        </w:rPr>
        <w:t xml:space="preserve"> kompetence i underkategorien for de påtænkte UAS-operationer i overensstemmelse med UAS.OPEN.020, UAS.OPEN.030 eller UAS.OPEN.040 til at udføre deres opgaver, eller — for andet personale end fjernpiloten — have fuldført en af operatøren udviklet praktisk uddannelse på arbejdsstedet</w:t>
      </w:r>
    </w:p>
    <w:p w14:paraId="29C03102" w14:textId="77777777" w:rsidR="00FE653D" w:rsidRDefault="00FE653D" w:rsidP="00FE653D">
      <w:pPr>
        <w:pStyle w:val="Listeafsnit"/>
        <w:numPr>
          <w:ilvl w:val="0"/>
          <w:numId w:val="51"/>
        </w:numPr>
        <w:shd w:val="clear" w:color="auto" w:fill="FFFFFF"/>
        <w:spacing w:after="0" w:line="240" w:lineRule="auto"/>
        <w:jc w:val="both"/>
        <w:rPr>
          <w:rFonts w:ascii="Times New Roman" w:hAnsi="Times New Roman"/>
          <w:color w:val="333333"/>
          <w:sz w:val="24"/>
          <w:szCs w:val="21"/>
          <w:lang w:eastAsia="da-DK"/>
        </w:rPr>
      </w:pPr>
      <w:r w:rsidRPr="00400A41">
        <w:rPr>
          <w:rFonts w:ascii="Times New Roman" w:hAnsi="Times New Roman"/>
          <w:color w:val="333333"/>
          <w:sz w:val="24"/>
          <w:szCs w:val="21"/>
          <w:lang w:eastAsia="da-DK"/>
        </w:rPr>
        <w:t xml:space="preserve">har et indgående kendskab til UAS-operatørens </w:t>
      </w:r>
      <w:r>
        <w:rPr>
          <w:rFonts w:ascii="Times New Roman" w:hAnsi="Times New Roman"/>
          <w:color w:val="333333"/>
          <w:sz w:val="24"/>
          <w:szCs w:val="21"/>
          <w:lang w:eastAsia="da-DK"/>
        </w:rPr>
        <w:t>procedure</w:t>
      </w:r>
    </w:p>
    <w:p w14:paraId="4D24D7B1" w14:textId="77777777" w:rsidR="00FE653D" w:rsidRDefault="00FE653D" w:rsidP="00FE653D">
      <w:pPr>
        <w:pStyle w:val="Listeafsnit"/>
        <w:numPr>
          <w:ilvl w:val="0"/>
          <w:numId w:val="51"/>
        </w:numPr>
        <w:shd w:val="clear" w:color="auto" w:fill="FFFFFF"/>
        <w:spacing w:after="0" w:line="240" w:lineRule="auto"/>
        <w:jc w:val="both"/>
        <w:rPr>
          <w:rFonts w:ascii="Times New Roman" w:hAnsi="Times New Roman"/>
          <w:color w:val="333333"/>
          <w:sz w:val="24"/>
          <w:szCs w:val="21"/>
          <w:lang w:eastAsia="da-DK"/>
        </w:rPr>
      </w:pPr>
      <w:r w:rsidRPr="00400A41">
        <w:rPr>
          <w:rFonts w:ascii="Times New Roman" w:hAnsi="Times New Roman"/>
          <w:color w:val="333333"/>
          <w:sz w:val="24"/>
          <w:szCs w:val="21"/>
          <w:lang w:eastAsia="da-DK"/>
        </w:rPr>
        <w:t>modtager oplysninger af relevans for den påtænkte UAS-operation om geografiske zoner, der er offentliggjort af den medlemsstat, hvor operationen skal finde sted, i henhold til artikel 15</w:t>
      </w:r>
    </w:p>
    <w:p w14:paraId="19738376" w14:textId="77777777" w:rsidR="00FE653D" w:rsidRPr="00400A41" w:rsidRDefault="00FE653D" w:rsidP="00FE653D">
      <w:pPr>
        <w:shd w:val="clear" w:color="auto" w:fill="FFFFFF"/>
        <w:spacing w:after="0"/>
        <w:rPr>
          <w:rFonts w:ascii="Times New Roman" w:hAnsi="Times New Roman"/>
          <w:color w:val="333333"/>
          <w:sz w:val="24"/>
          <w:szCs w:val="21"/>
          <w:lang w:eastAsia="da-DK"/>
        </w:rPr>
      </w:pPr>
    </w:p>
    <w:p w14:paraId="7F86F764" w14:textId="77777777" w:rsidR="00FE653D" w:rsidRPr="00923B3E"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 xml:space="preserve">5) ajourføre oplysningerne i </w:t>
      </w:r>
      <w:proofErr w:type="spellStart"/>
      <w:r w:rsidRPr="00923B3E">
        <w:rPr>
          <w:rFonts w:ascii="Times New Roman" w:eastAsia="Times New Roman" w:hAnsi="Times New Roman" w:cs="Times New Roman"/>
          <w:color w:val="333333"/>
          <w:sz w:val="24"/>
          <w:szCs w:val="21"/>
          <w:lang w:eastAsia="da-DK"/>
        </w:rPr>
        <w:t>geo</w:t>
      </w:r>
      <w:proofErr w:type="spellEnd"/>
      <w:r w:rsidRPr="00923B3E">
        <w:rPr>
          <w:rFonts w:ascii="Times New Roman" w:eastAsia="Times New Roman" w:hAnsi="Times New Roman" w:cs="Times New Roman"/>
          <w:color w:val="333333"/>
          <w:sz w:val="24"/>
          <w:szCs w:val="21"/>
          <w:lang w:eastAsia="da-DK"/>
        </w:rPr>
        <w:t>-</w:t>
      </w:r>
      <w:proofErr w:type="spellStart"/>
      <w:r w:rsidRPr="00923B3E">
        <w:rPr>
          <w:rFonts w:ascii="Times New Roman" w:eastAsia="Times New Roman" w:hAnsi="Times New Roman" w:cs="Times New Roman"/>
          <w:color w:val="333333"/>
          <w:sz w:val="24"/>
          <w:szCs w:val="21"/>
          <w:lang w:eastAsia="da-DK"/>
        </w:rPr>
        <w:t>awareness</w:t>
      </w:r>
      <w:proofErr w:type="spellEnd"/>
      <w:r w:rsidRPr="00923B3E">
        <w:rPr>
          <w:rFonts w:ascii="Times New Roman" w:eastAsia="Times New Roman" w:hAnsi="Times New Roman" w:cs="Times New Roman"/>
          <w:color w:val="333333"/>
          <w:sz w:val="24"/>
          <w:szCs w:val="21"/>
          <w:lang w:eastAsia="da-DK"/>
        </w:rPr>
        <w:t>-systemet, når det er relevant alt efter den lokalitet, hvor operationen påtænkes at skulle finde sted</w:t>
      </w:r>
    </w:p>
    <w:p w14:paraId="77CDBA00"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2A6589D0"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6)</w:t>
      </w:r>
      <w:r>
        <w:rPr>
          <w:rFonts w:ascii="Times New Roman" w:eastAsia="Times New Roman" w:hAnsi="Times New Roman" w:cs="Times New Roman"/>
          <w:color w:val="333333"/>
          <w:sz w:val="24"/>
          <w:szCs w:val="21"/>
          <w:lang w:eastAsia="da-DK"/>
        </w:rPr>
        <w:t xml:space="preserve"> </w:t>
      </w:r>
      <w:r w:rsidRPr="00923B3E">
        <w:rPr>
          <w:rFonts w:ascii="Times New Roman" w:eastAsia="Times New Roman" w:hAnsi="Times New Roman" w:cs="Times New Roman"/>
          <w:color w:val="333333"/>
          <w:sz w:val="24"/>
          <w:szCs w:val="21"/>
          <w:lang w:eastAsia="da-DK"/>
        </w:rPr>
        <w:t>hvis der er tale om en operation med et ubemandet luftfartøj i en af de klasser, der er defineret i del 1-5 i bilaget til delegeret forordning (EU) 2019/945, sikre:</w:t>
      </w:r>
    </w:p>
    <w:p w14:paraId="1464B520" w14:textId="77777777" w:rsidR="00FE653D" w:rsidRDefault="00FE653D" w:rsidP="00FE653D">
      <w:pPr>
        <w:pStyle w:val="Listeafsnit"/>
        <w:numPr>
          <w:ilvl w:val="0"/>
          <w:numId w:val="52"/>
        </w:numPr>
        <w:shd w:val="clear" w:color="auto" w:fill="FFFFFF"/>
        <w:spacing w:after="0" w:line="240" w:lineRule="auto"/>
        <w:jc w:val="both"/>
        <w:rPr>
          <w:rFonts w:ascii="Times New Roman" w:hAnsi="Times New Roman"/>
          <w:color w:val="333333"/>
          <w:sz w:val="24"/>
          <w:szCs w:val="21"/>
          <w:lang w:eastAsia="da-DK"/>
        </w:rPr>
      </w:pPr>
      <w:r w:rsidRPr="00400A41">
        <w:rPr>
          <w:rFonts w:ascii="Times New Roman" w:hAnsi="Times New Roman"/>
          <w:color w:val="333333"/>
          <w:sz w:val="24"/>
          <w:szCs w:val="21"/>
          <w:lang w:eastAsia="da-DK"/>
        </w:rPr>
        <w:t xml:space="preserve">at </w:t>
      </w:r>
      <w:proofErr w:type="spellStart"/>
      <w:r w:rsidRPr="00400A41">
        <w:rPr>
          <w:rFonts w:ascii="Times New Roman" w:hAnsi="Times New Roman"/>
          <w:color w:val="333333"/>
          <w:sz w:val="24"/>
          <w:szCs w:val="21"/>
          <w:lang w:eastAsia="da-DK"/>
        </w:rPr>
        <w:t>UAS'et</w:t>
      </w:r>
      <w:proofErr w:type="spellEnd"/>
      <w:r w:rsidRPr="00400A41">
        <w:rPr>
          <w:rFonts w:ascii="Times New Roman" w:hAnsi="Times New Roman"/>
          <w:color w:val="333333"/>
          <w:sz w:val="24"/>
          <w:szCs w:val="21"/>
          <w:lang w:eastAsia="da-DK"/>
        </w:rPr>
        <w:t xml:space="preserve"> ledsages af den tilknyttede overensstemmelseserklæring, herunder en henvisning til den relevante klasse, og</w:t>
      </w:r>
    </w:p>
    <w:p w14:paraId="768547D1" w14:textId="77777777" w:rsidR="00FE653D" w:rsidRDefault="00FE653D" w:rsidP="00FE653D">
      <w:pPr>
        <w:pStyle w:val="Listeafsnit"/>
        <w:numPr>
          <w:ilvl w:val="0"/>
          <w:numId w:val="52"/>
        </w:numPr>
        <w:shd w:val="clear" w:color="auto" w:fill="FFFFFF"/>
        <w:spacing w:after="0" w:line="240" w:lineRule="auto"/>
        <w:jc w:val="both"/>
        <w:rPr>
          <w:rFonts w:ascii="Times New Roman" w:hAnsi="Times New Roman"/>
          <w:color w:val="333333"/>
          <w:sz w:val="24"/>
          <w:szCs w:val="21"/>
          <w:lang w:eastAsia="da-DK"/>
        </w:rPr>
      </w:pPr>
      <w:r w:rsidRPr="00400A41">
        <w:rPr>
          <w:rFonts w:ascii="Times New Roman" w:hAnsi="Times New Roman"/>
          <w:color w:val="333333"/>
          <w:sz w:val="24"/>
          <w:szCs w:val="21"/>
          <w:lang w:eastAsia="da-DK"/>
        </w:rPr>
        <w:t>at identifikationsmærket for den pågældende klasse er anbragt på det ubemandede luftfartøj</w:t>
      </w:r>
    </w:p>
    <w:p w14:paraId="722109CB" w14:textId="77777777" w:rsidR="00FE653D" w:rsidRPr="00400A41" w:rsidRDefault="00FE653D" w:rsidP="00FE653D">
      <w:pPr>
        <w:shd w:val="clear" w:color="auto" w:fill="FFFFFF"/>
        <w:spacing w:after="0"/>
        <w:rPr>
          <w:rFonts w:ascii="Times New Roman" w:hAnsi="Times New Roman"/>
          <w:color w:val="333333"/>
          <w:sz w:val="24"/>
          <w:szCs w:val="21"/>
          <w:lang w:eastAsia="da-DK"/>
        </w:rPr>
      </w:pPr>
    </w:p>
    <w:p w14:paraId="7881AE19"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7) sikre, at alle involverede personer, der er til stede i operationsområdet, er underrettet om risiciene og udtrykkeligt har sagt ja til at deltage, hvis der er tale om en UAS-operation i underkategori A2 eller A3.</w:t>
      </w:r>
    </w:p>
    <w:p w14:paraId="2200F0F1" w14:textId="77777777" w:rsidR="00FE653D" w:rsidRPr="00923B3E"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19280AC5" w14:textId="77777777" w:rsidR="00FE653D" w:rsidRPr="00000F81"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UAS.OPEN.060 Fjernpilotens ansvarsområder</w:t>
      </w:r>
    </w:p>
    <w:p w14:paraId="3031EA67"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1) Inden påbegyndelsen af en UAS-operation skal fjernpiloten:</w:t>
      </w:r>
    </w:p>
    <w:p w14:paraId="05FA4C29" w14:textId="77777777" w:rsidR="00FE653D" w:rsidRDefault="00FE653D" w:rsidP="00FE653D">
      <w:pPr>
        <w:pStyle w:val="Listeafsnit"/>
        <w:numPr>
          <w:ilvl w:val="0"/>
          <w:numId w:val="53"/>
        </w:numPr>
        <w:shd w:val="clear" w:color="auto" w:fill="FFFFFF"/>
        <w:spacing w:after="0" w:line="240" w:lineRule="auto"/>
        <w:jc w:val="both"/>
        <w:rPr>
          <w:rFonts w:ascii="Times New Roman" w:hAnsi="Times New Roman"/>
          <w:color w:val="333333"/>
          <w:sz w:val="24"/>
          <w:szCs w:val="21"/>
          <w:lang w:eastAsia="da-DK"/>
        </w:rPr>
      </w:pPr>
      <w:r w:rsidRPr="00400A41">
        <w:rPr>
          <w:rFonts w:ascii="Times New Roman" w:hAnsi="Times New Roman"/>
          <w:color w:val="333333"/>
          <w:sz w:val="24"/>
          <w:szCs w:val="21"/>
          <w:lang w:eastAsia="da-DK"/>
        </w:rPr>
        <w:t xml:space="preserve">have den </w:t>
      </w:r>
      <w:proofErr w:type="gramStart"/>
      <w:r w:rsidRPr="00400A41">
        <w:rPr>
          <w:rFonts w:ascii="Times New Roman" w:hAnsi="Times New Roman"/>
          <w:color w:val="333333"/>
          <w:sz w:val="24"/>
          <w:szCs w:val="21"/>
          <w:lang w:eastAsia="da-DK"/>
        </w:rPr>
        <w:t>fornødne</w:t>
      </w:r>
      <w:proofErr w:type="gramEnd"/>
      <w:r w:rsidRPr="00400A41">
        <w:rPr>
          <w:rFonts w:ascii="Times New Roman" w:hAnsi="Times New Roman"/>
          <w:color w:val="333333"/>
          <w:sz w:val="24"/>
          <w:szCs w:val="21"/>
          <w:lang w:eastAsia="da-DK"/>
        </w:rPr>
        <w:t xml:space="preserve"> kompetence i underkategorien for de påtænkte UAS-operationer i overensstemmelse med UAS.OPEN.020, UAS.OPEN.030 eller UAS.OPEN.040 til at udføre sin opgave og dokumentere sin kompetence til at operere </w:t>
      </w:r>
      <w:proofErr w:type="spellStart"/>
      <w:r w:rsidRPr="00400A41">
        <w:rPr>
          <w:rFonts w:ascii="Times New Roman" w:hAnsi="Times New Roman"/>
          <w:color w:val="333333"/>
          <w:sz w:val="24"/>
          <w:szCs w:val="21"/>
          <w:lang w:eastAsia="da-DK"/>
        </w:rPr>
        <w:t>UAS'et</w:t>
      </w:r>
      <w:proofErr w:type="spellEnd"/>
      <w:r w:rsidRPr="00400A41">
        <w:rPr>
          <w:rFonts w:ascii="Times New Roman" w:hAnsi="Times New Roman"/>
          <w:color w:val="333333"/>
          <w:sz w:val="24"/>
          <w:szCs w:val="21"/>
          <w:lang w:eastAsia="da-DK"/>
        </w:rPr>
        <w:t>, undtagen ved operation af ubemandede luftfartøjer som omhandlet i punkt 5, litra a), b) og c), i UAS.OPEN.020</w:t>
      </w:r>
    </w:p>
    <w:p w14:paraId="6E487318" w14:textId="77777777" w:rsidR="00FE653D" w:rsidRPr="00400A41" w:rsidRDefault="00FE653D" w:rsidP="00FE653D">
      <w:pPr>
        <w:pStyle w:val="Listeafsnit"/>
        <w:numPr>
          <w:ilvl w:val="0"/>
          <w:numId w:val="53"/>
        </w:numPr>
        <w:shd w:val="clear" w:color="auto" w:fill="FFFFFF"/>
        <w:spacing w:after="0" w:line="240" w:lineRule="auto"/>
        <w:jc w:val="both"/>
        <w:rPr>
          <w:rFonts w:ascii="Times New Roman" w:hAnsi="Times New Roman"/>
          <w:color w:val="333333"/>
          <w:sz w:val="24"/>
          <w:szCs w:val="21"/>
          <w:lang w:eastAsia="da-DK"/>
        </w:rPr>
      </w:pPr>
      <w:r w:rsidRPr="00400A41">
        <w:rPr>
          <w:rFonts w:ascii="Times New Roman" w:hAnsi="Times New Roman"/>
          <w:color w:val="333333"/>
          <w:sz w:val="24"/>
          <w:szCs w:val="21"/>
          <w:lang w:eastAsia="da-DK"/>
        </w:rPr>
        <w:t>have indhentet ajourførte oplysninger af relevans for den påtænkte UAS-operation om enhver geografisk zone, der er offentliggjort af den medlemsstat, hvor operationen skal finde sted, i henhold til artikel 15</w:t>
      </w:r>
    </w:p>
    <w:p w14:paraId="6C745461" w14:textId="77777777" w:rsidR="00FE653D" w:rsidRDefault="00FE653D" w:rsidP="00FE653D">
      <w:pPr>
        <w:pStyle w:val="Listeafsnit"/>
        <w:numPr>
          <w:ilvl w:val="0"/>
          <w:numId w:val="53"/>
        </w:numPr>
        <w:shd w:val="clear" w:color="auto" w:fill="FFFFFF"/>
        <w:spacing w:after="0" w:line="240" w:lineRule="auto"/>
        <w:jc w:val="both"/>
        <w:rPr>
          <w:rFonts w:ascii="Times New Roman" w:hAnsi="Times New Roman"/>
          <w:color w:val="333333"/>
          <w:sz w:val="24"/>
          <w:szCs w:val="21"/>
          <w:lang w:eastAsia="da-DK"/>
        </w:rPr>
      </w:pPr>
      <w:r w:rsidRPr="00400A41">
        <w:rPr>
          <w:rFonts w:ascii="Times New Roman" w:hAnsi="Times New Roman"/>
          <w:color w:val="333333"/>
          <w:sz w:val="24"/>
          <w:szCs w:val="21"/>
          <w:lang w:eastAsia="da-DK"/>
        </w:rPr>
        <w:t>observere driftsforholdene, kontrollere, om der er hindringer og, undtagen ved operation af et ubemandet luftfartøj i underkategori A1 som omhandlet i punkt 5, litra a), b) og c), i UAS.OPEN.020, kontrollere, om der er uvedkommende personer til stede</w:t>
      </w:r>
    </w:p>
    <w:p w14:paraId="45D60666" w14:textId="77777777" w:rsidR="00FE653D" w:rsidRDefault="00FE653D" w:rsidP="00FE653D">
      <w:pPr>
        <w:pStyle w:val="Listeafsnit"/>
        <w:numPr>
          <w:ilvl w:val="0"/>
          <w:numId w:val="53"/>
        </w:numPr>
        <w:shd w:val="clear" w:color="auto" w:fill="FFFFFF"/>
        <w:spacing w:after="0" w:line="240" w:lineRule="auto"/>
        <w:jc w:val="both"/>
        <w:rPr>
          <w:rFonts w:ascii="Times New Roman" w:hAnsi="Times New Roman"/>
          <w:color w:val="333333"/>
          <w:sz w:val="24"/>
          <w:szCs w:val="21"/>
          <w:lang w:eastAsia="da-DK"/>
        </w:rPr>
      </w:pPr>
      <w:r w:rsidRPr="00400A41">
        <w:rPr>
          <w:rFonts w:ascii="Times New Roman" w:hAnsi="Times New Roman"/>
          <w:color w:val="333333"/>
          <w:sz w:val="24"/>
          <w:szCs w:val="21"/>
          <w:lang w:eastAsia="da-DK"/>
        </w:rPr>
        <w:t xml:space="preserve">sikre, at </w:t>
      </w:r>
      <w:proofErr w:type="spellStart"/>
      <w:r w:rsidRPr="00400A41">
        <w:rPr>
          <w:rFonts w:ascii="Times New Roman" w:hAnsi="Times New Roman"/>
          <w:color w:val="333333"/>
          <w:sz w:val="24"/>
          <w:szCs w:val="21"/>
          <w:lang w:eastAsia="da-DK"/>
        </w:rPr>
        <w:t>UAS'et</w:t>
      </w:r>
      <w:proofErr w:type="spellEnd"/>
      <w:r w:rsidRPr="00400A41">
        <w:rPr>
          <w:rFonts w:ascii="Times New Roman" w:hAnsi="Times New Roman"/>
          <w:color w:val="333333"/>
          <w:sz w:val="24"/>
          <w:szCs w:val="21"/>
          <w:lang w:eastAsia="da-DK"/>
        </w:rPr>
        <w:t xml:space="preserve"> er i en driftssikker tilstand, </w:t>
      </w:r>
      <w:proofErr w:type="gramStart"/>
      <w:r w:rsidRPr="00400A41">
        <w:rPr>
          <w:rFonts w:ascii="Times New Roman" w:hAnsi="Times New Roman"/>
          <w:color w:val="333333"/>
          <w:sz w:val="24"/>
          <w:szCs w:val="21"/>
          <w:lang w:eastAsia="da-DK"/>
        </w:rPr>
        <w:t>således at</w:t>
      </w:r>
      <w:proofErr w:type="gramEnd"/>
      <w:r w:rsidRPr="00400A41">
        <w:rPr>
          <w:rFonts w:ascii="Times New Roman" w:hAnsi="Times New Roman"/>
          <w:color w:val="333333"/>
          <w:sz w:val="24"/>
          <w:szCs w:val="21"/>
          <w:lang w:eastAsia="da-DK"/>
        </w:rPr>
        <w:t xml:space="preserve"> den påtænkte flyvning kan gennemføres sikkert, og, hvis det er relevant, kontrollere, om den direkte fjernidentifikation er aktiv og opdateret</w:t>
      </w:r>
    </w:p>
    <w:p w14:paraId="3EC045F4" w14:textId="77777777" w:rsidR="00FE653D" w:rsidRPr="00400A41" w:rsidRDefault="00FE653D" w:rsidP="00FE653D">
      <w:pPr>
        <w:pStyle w:val="Listeafsnit"/>
        <w:numPr>
          <w:ilvl w:val="0"/>
          <w:numId w:val="53"/>
        </w:numPr>
        <w:shd w:val="clear" w:color="auto" w:fill="FFFFFF"/>
        <w:spacing w:after="0" w:line="240" w:lineRule="auto"/>
        <w:jc w:val="both"/>
        <w:rPr>
          <w:rFonts w:ascii="Times New Roman" w:hAnsi="Times New Roman"/>
          <w:color w:val="333333"/>
          <w:sz w:val="24"/>
          <w:szCs w:val="21"/>
          <w:lang w:eastAsia="da-DK"/>
        </w:rPr>
      </w:pPr>
      <w:r w:rsidRPr="00400A41">
        <w:rPr>
          <w:rFonts w:ascii="Times New Roman" w:hAnsi="Times New Roman"/>
          <w:color w:val="333333"/>
          <w:sz w:val="24"/>
          <w:szCs w:val="21"/>
          <w:lang w:eastAsia="da-DK"/>
        </w:rPr>
        <w:t xml:space="preserve">kontrollere, at </w:t>
      </w:r>
      <w:proofErr w:type="spellStart"/>
      <w:r w:rsidRPr="00400A41">
        <w:rPr>
          <w:rFonts w:ascii="Times New Roman" w:hAnsi="Times New Roman"/>
          <w:color w:val="333333"/>
          <w:sz w:val="24"/>
          <w:szCs w:val="21"/>
          <w:lang w:eastAsia="da-DK"/>
        </w:rPr>
        <w:t>UAS'ets</w:t>
      </w:r>
      <w:proofErr w:type="spellEnd"/>
      <w:r w:rsidRPr="00400A41">
        <w:rPr>
          <w:rFonts w:ascii="Times New Roman" w:hAnsi="Times New Roman"/>
          <w:color w:val="333333"/>
          <w:sz w:val="24"/>
          <w:szCs w:val="21"/>
          <w:lang w:eastAsia="da-DK"/>
        </w:rPr>
        <w:t xml:space="preserve"> masse hverken overstiger den af fabrikanten fastsatte MTOM eller MTOM-grænsen for klassen, hvis det er udstyret med en ekstra nyttelast.</w:t>
      </w:r>
    </w:p>
    <w:p w14:paraId="714885BE" w14:textId="77777777" w:rsidR="00FE653D" w:rsidRPr="00400A41" w:rsidRDefault="00FE653D" w:rsidP="00FE653D">
      <w:pPr>
        <w:shd w:val="clear" w:color="auto" w:fill="FFFFFF"/>
        <w:spacing w:after="0"/>
        <w:rPr>
          <w:rFonts w:ascii="Times New Roman" w:hAnsi="Times New Roman"/>
          <w:color w:val="333333"/>
          <w:sz w:val="24"/>
          <w:szCs w:val="21"/>
          <w:lang w:eastAsia="da-DK"/>
        </w:rPr>
      </w:pPr>
    </w:p>
    <w:p w14:paraId="063FBDA4"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2) Under flyvningen skal fjernpiloten:</w:t>
      </w:r>
    </w:p>
    <w:p w14:paraId="565AFA8B" w14:textId="77777777" w:rsidR="00FE653D" w:rsidRPr="00400A41" w:rsidRDefault="00FE653D" w:rsidP="00FE653D">
      <w:pPr>
        <w:pStyle w:val="Listeafsnit"/>
        <w:numPr>
          <w:ilvl w:val="0"/>
          <w:numId w:val="54"/>
        </w:numPr>
        <w:shd w:val="clear" w:color="auto" w:fill="FFFFFF"/>
        <w:spacing w:after="0" w:line="240" w:lineRule="auto"/>
        <w:jc w:val="both"/>
        <w:rPr>
          <w:rFonts w:ascii="Times New Roman" w:hAnsi="Times New Roman"/>
          <w:color w:val="333333"/>
          <w:sz w:val="24"/>
          <w:szCs w:val="21"/>
          <w:lang w:eastAsia="da-DK"/>
        </w:rPr>
      </w:pPr>
      <w:r w:rsidRPr="00400A41">
        <w:rPr>
          <w:rFonts w:ascii="Times New Roman" w:hAnsi="Times New Roman"/>
          <w:color w:val="333333"/>
          <w:sz w:val="24"/>
          <w:szCs w:val="21"/>
          <w:lang w:eastAsia="da-DK"/>
        </w:rPr>
        <w:t>undlade at varetage opgaver, hvis vedkommende er påvirket af psykoaktive stoffer eller alkohol eller er uegnet til at varetage opgaverne på grund af fysiske skader, træthed, medicinering, sygdom eller andre årsager</w:t>
      </w:r>
    </w:p>
    <w:p w14:paraId="7B4A88A6" w14:textId="77777777" w:rsidR="00FE653D" w:rsidRDefault="00FE653D" w:rsidP="00FE653D">
      <w:pPr>
        <w:pStyle w:val="Listeafsnit"/>
        <w:numPr>
          <w:ilvl w:val="0"/>
          <w:numId w:val="54"/>
        </w:numPr>
        <w:shd w:val="clear" w:color="auto" w:fill="FFFFFF"/>
        <w:spacing w:after="0" w:line="240" w:lineRule="auto"/>
        <w:jc w:val="both"/>
        <w:rPr>
          <w:rFonts w:ascii="Times New Roman" w:hAnsi="Times New Roman"/>
          <w:color w:val="333333"/>
          <w:sz w:val="24"/>
          <w:szCs w:val="21"/>
          <w:lang w:eastAsia="da-DK"/>
        </w:rPr>
      </w:pPr>
      <w:r w:rsidRPr="00400A41">
        <w:rPr>
          <w:rFonts w:ascii="Times New Roman" w:hAnsi="Times New Roman"/>
          <w:color w:val="333333"/>
          <w:sz w:val="24"/>
          <w:szCs w:val="21"/>
          <w:lang w:eastAsia="da-DK"/>
        </w:rPr>
        <w:lastRenderedPageBreak/>
        <w:t>holde det ubemandede luftfartøj i VLOS og opretholde en grundig afsøgning med det blotte øje af luftrummet omkring det ubemandede luftfartøj for at undgå enhver risiko for kollision med bemandede luftfartøjer. Fjernpiloten skal afbryde flyvningen, hvis operationen udgør en risiko for andre luftfartøjer, mennesker, dyr, miljøet eller ejendom</w:t>
      </w:r>
    </w:p>
    <w:p w14:paraId="7569468E" w14:textId="77777777" w:rsidR="00FE653D" w:rsidRDefault="00FE653D" w:rsidP="00FE653D">
      <w:pPr>
        <w:pStyle w:val="Listeafsnit"/>
        <w:numPr>
          <w:ilvl w:val="0"/>
          <w:numId w:val="54"/>
        </w:numPr>
        <w:shd w:val="clear" w:color="auto" w:fill="FFFFFF"/>
        <w:spacing w:after="0" w:line="240" w:lineRule="auto"/>
        <w:jc w:val="both"/>
        <w:rPr>
          <w:rFonts w:ascii="Times New Roman" w:hAnsi="Times New Roman"/>
          <w:color w:val="333333"/>
          <w:sz w:val="24"/>
          <w:szCs w:val="21"/>
          <w:lang w:eastAsia="da-DK"/>
        </w:rPr>
      </w:pPr>
      <w:r w:rsidRPr="00400A41">
        <w:rPr>
          <w:rFonts w:ascii="Times New Roman" w:hAnsi="Times New Roman"/>
          <w:color w:val="333333"/>
          <w:sz w:val="24"/>
          <w:szCs w:val="21"/>
          <w:lang w:eastAsia="da-DK"/>
        </w:rPr>
        <w:t>overholde de operationelle begrænsninger i de geografiske zoner, der er afgrænset i henhold til artikel 15</w:t>
      </w:r>
    </w:p>
    <w:p w14:paraId="62C4B856" w14:textId="77777777" w:rsidR="00FE653D" w:rsidRPr="00400A41" w:rsidRDefault="00FE653D" w:rsidP="00FE653D">
      <w:pPr>
        <w:pStyle w:val="Listeafsnit"/>
        <w:numPr>
          <w:ilvl w:val="0"/>
          <w:numId w:val="54"/>
        </w:numPr>
        <w:shd w:val="clear" w:color="auto" w:fill="FFFFFF"/>
        <w:spacing w:after="0" w:line="240" w:lineRule="auto"/>
        <w:jc w:val="both"/>
        <w:rPr>
          <w:rFonts w:ascii="Times New Roman" w:hAnsi="Times New Roman"/>
          <w:color w:val="333333"/>
          <w:sz w:val="24"/>
          <w:szCs w:val="21"/>
          <w:lang w:eastAsia="da-DK"/>
        </w:rPr>
      </w:pPr>
      <w:r w:rsidRPr="00400A41">
        <w:rPr>
          <w:rFonts w:ascii="Times New Roman" w:hAnsi="Times New Roman"/>
          <w:color w:val="333333"/>
          <w:sz w:val="24"/>
          <w:szCs w:val="21"/>
          <w:lang w:eastAsia="da-DK"/>
        </w:rPr>
        <w:t>være i stand til at opretholde kontrollen over det ubemandede luftfartøj, undtagen i tilfælde af tab af forbindelse eller ved operation af et ubemandet luftfartøj i fri flyvning</w:t>
      </w:r>
    </w:p>
    <w:p w14:paraId="2FE093BC" w14:textId="77777777" w:rsidR="00FE653D" w:rsidRDefault="00FE653D" w:rsidP="00FE653D">
      <w:pPr>
        <w:pStyle w:val="Listeafsnit"/>
        <w:numPr>
          <w:ilvl w:val="0"/>
          <w:numId w:val="54"/>
        </w:numPr>
        <w:shd w:val="clear" w:color="auto" w:fill="FFFFFF"/>
        <w:spacing w:after="0" w:line="240" w:lineRule="auto"/>
        <w:jc w:val="both"/>
        <w:rPr>
          <w:rFonts w:ascii="Times New Roman" w:hAnsi="Times New Roman"/>
          <w:color w:val="333333"/>
          <w:sz w:val="24"/>
          <w:szCs w:val="21"/>
          <w:lang w:eastAsia="da-DK"/>
        </w:rPr>
      </w:pPr>
      <w:r w:rsidRPr="00400A41">
        <w:rPr>
          <w:rFonts w:ascii="Times New Roman" w:hAnsi="Times New Roman"/>
          <w:color w:val="333333"/>
          <w:sz w:val="24"/>
          <w:szCs w:val="21"/>
          <w:lang w:eastAsia="da-DK"/>
        </w:rPr>
        <w:t xml:space="preserve">operere </w:t>
      </w:r>
      <w:proofErr w:type="spellStart"/>
      <w:r w:rsidRPr="00400A41">
        <w:rPr>
          <w:rFonts w:ascii="Times New Roman" w:hAnsi="Times New Roman"/>
          <w:color w:val="333333"/>
          <w:sz w:val="24"/>
          <w:szCs w:val="21"/>
          <w:lang w:eastAsia="da-DK"/>
        </w:rPr>
        <w:t>UAS'et</w:t>
      </w:r>
      <w:proofErr w:type="spellEnd"/>
      <w:r w:rsidRPr="00400A41">
        <w:rPr>
          <w:rFonts w:ascii="Times New Roman" w:hAnsi="Times New Roman"/>
          <w:color w:val="333333"/>
          <w:sz w:val="24"/>
          <w:szCs w:val="21"/>
          <w:lang w:eastAsia="da-DK"/>
        </w:rPr>
        <w:t xml:space="preserve"> i overensstemmelse med de anvisninger, som UAS-fabrikanten stiller til rådighed, herunder eventuelle begrænsninger</w:t>
      </w:r>
    </w:p>
    <w:p w14:paraId="55905AA1" w14:textId="77777777" w:rsidR="00FE653D" w:rsidRDefault="00FE653D" w:rsidP="00FE653D">
      <w:pPr>
        <w:pStyle w:val="Listeafsnit"/>
        <w:numPr>
          <w:ilvl w:val="0"/>
          <w:numId w:val="54"/>
        </w:numPr>
        <w:shd w:val="clear" w:color="auto" w:fill="FFFFFF"/>
        <w:spacing w:after="0" w:line="240" w:lineRule="auto"/>
        <w:jc w:val="both"/>
        <w:rPr>
          <w:rFonts w:ascii="Times New Roman" w:hAnsi="Times New Roman"/>
          <w:color w:val="333333"/>
          <w:sz w:val="24"/>
          <w:szCs w:val="21"/>
          <w:lang w:eastAsia="da-DK"/>
        </w:rPr>
      </w:pPr>
      <w:r w:rsidRPr="00400A41">
        <w:rPr>
          <w:rFonts w:ascii="Times New Roman" w:hAnsi="Times New Roman"/>
          <w:color w:val="333333"/>
          <w:sz w:val="24"/>
          <w:szCs w:val="21"/>
          <w:lang w:eastAsia="da-DK"/>
        </w:rPr>
        <w:t>overholde operatørens procedurer, hvis sådanne forefindes</w:t>
      </w:r>
    </w:p>
    <w:p w14:paraId="1DF1A955" w14:textId="77777777" w:rsidR="00FE653D" w:rsidRDefault="00FE653D" w:rsidP="00FE653D">
      <w:pPr>
        <w:pStyle w:val="Listeafsnit"/>
        <w:numPr>
          <w:ilvl w:val="0"/>
          <w:numId w:val="54"/>
        </w:numPr>
        <w:shd w:val="clear" w:color="auto" w:fill="FFFFFF"/>
        <w:spacing w:after="0" w:line="240" w:lineRule="auto"/>
        <w:jc w:val="both"/>
        <w:rPr>
          <w:rFonts w:ascii="Times New Roman" w:hAnsi="Times New Roman"/>
          <w:color w:val="333333"/>
          <w:sz w:val="24"/>
          <w:szCs w:val="21"/>
          <w:lang w:eastAsia="da-DK"/>
        </w:rPr>
      </w:pPr>
      <w:r w:rsidRPr="00400A41">
        <w:rPr>
          <w:rFonts w:ascii="Times New Roman" w:hAnsi="Times New Roman"/>
          <w:color w:val="333333"/>
          <w:sz w:val="24"/>
          <w:szCs w:val="21"/>
          <w:lang w:eastAsia="da-DK"/>
        </w:rPr>
        <w:t>i forbindelse med operationer om natten sikre, at et grønt blinkende lys aktiveres på det ubemandede luftfartøj.</w:t>
      </w:r>
    </w:p>
    <w:p w14:paraId="5AF9E95C" w14:textId="77777777" w:rsidR="00FE653D" w:rsidRPr="00400A41" w:rsidRDefault="00FE653D" w:rsidP="00FE653D">
      <w:pPr>
        <w:shd w:val="clear" w:color="auto" w:fill="FFFFFF"/>
        <w:spacing w:after="0"/>
        <w:rPr>
          <w:rFonts w:ascii="Times New Roman" w:hAnsi="Times New Roman"/>
          <w:color w:val="333333"/>
          <w:sz w:val="24"/>
          <w:szCs w:val="21"/>
          <w:lang w:eastAsia="da-DK"/>
        </w:rPr>
      </w:pPr>
    </w:p>
    <w:p w14:paraId="407A5333" w14:textId="77777777" w:rsidR="00FE653D" w:rsidRPr="00923B3E"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 xml:space="preserve">3) Under flyvningen må fjernpiloter og UAS-operatører ikke flyve tæt på eller i områder, hvor der </w:t>
      </w:r>
      <w:proofErr w:type="gramStart"/>
      <w:r w:rsidRPr="00923B3E">
        <w:rPr>
          <w:rFonts w:ascii="Times New Roman" w:eastAsia="Times New Roman" w:hAnsi="Times New Roman" w:cs="Times New Roman"/>
          <w:color w:val="333333"/>
          <w:sz w:val="24"/>
          <w:szCs w:val="21"/>
          <w:lang w:eastAsia="da-DK"/>
        </w:rPr>
        <w:t>pågår</w:t>
      </w:r>
      <w:proofErr w:type="gramEnd"/>
      <w:r w:rsidRPr="00923B3E">
        <w:rPr>
          <w:rFonts w:ascii="Times New Roman" w:eastAsia="Times New Roman" w:hAnsi="Times New Roman" w:cs="Times New Roman"/>
          <w:color w:val="333333"/>
          <w:sz w:val="24"/>
          <w:szCs w:val="21"/>
          <w:lang w:eastAsia="da-DK"/>
        </w:rPr>
        <w:t xml:space="preserve"> en beredskabsindsats, medmindre de har tilladelse hertil fra de ansvarlige beredskabstjenester.</w:t>
      </w:r>
    </w:p>
    <w:p w14:paraId="2FD6B122"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5A562484"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4) Med henblik på punkt 2, litra b), må det ubemandede luftfartøjs fjernpilot bistås af en observatør af det ubemandede luftfartøj. Der skal i dette tilfælde etableres en klar og effektiv kommunikation mellem fjernpiloten og observatøren af det ubemandede luftfartøj.</w:t>
      </w:r>
    </w:p>
    <w:p w14:paraId="35C3BA83" w14:textId="77777777" w:rsidR="00FE653D" w:rsidRPr="00923B3E"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30D71646" w14:textId="77777777" w:rsidR="00FE653D" w:rsidRPr="00000F81"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UAS.OPEN.070 Varighed og gyldighed af de teoretiske kompetencer, som fjernpiloter har opnået online, og af kompetencecertifikater for fjernpiloter</w:t>
      </w:r>
    </w:p>
    <w:p w14:paraId="467E375F" w14:textId="77777777" w:rsidR="00FE653D" w:rsidRPr="00923B3E"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1) De teoretiske kompetencer, som fjernpiloter har opnået online, og som kræves i henhold til punkt 4, litra b), i UAS.OPEN.020 og punkt 3 i UAS.OPEN.040, og kompetencecertifikatet for fjernpiloter, der kræves i henhold til punkt 2 i UAS.OPEN.030, er gyldige i fem år.</w:t>
      </w:r>
    </w:p>
    <w:p w14:paraId="731F1D56"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0BB566AE"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2) Forlængelse af gyldigheden af de teoretiske kompetencer, som fjernpiloter har opnået online, og af kompetencecertifikatet for fjernpiloter inden for gyldighedsperioden sker på betingelse af:</w:t>
      </w:r>
    </w:p>
    <w:p w14:paraId="4930CD32" w14:textId="77777777" w:rsidR="00FE653D" w:rsidRPr="00400A41" w:rsidRDefault="00FE653D" w:rsidP="00FE653D">
      <w:pPr>
        <w:pStyle w:val="Listeafsnit"/>
        <w:numPr>
          <w:ilvl w:val="0"/>
          <w:numId w:val="55"/>
        </w:numPr>
        <w:shd w:val="clear" w:color="auto" w:fill="FFFFFF"/>
        <w:spacing w:after="0" w:line="240" w:lineRule="auto"/>
        <w:jc w:val="both"/>
        <w:rPr>
          <w:rFonts w:ascii="Times New Roman" w:hAnsi="Times New Roman"/>
          <w:color w:val="333333"/>
          <w:sz w:val="24"/>
          <w:szCs w:val="21"/>
          <w:lang w:eastAsia="da-DK"/>
        </w:rPr>
      </w:pPr>
      <w:r w:rsidRPr="00400A41">
        <w:rPr>
          <w:rFonts w:ascii="Times New Roman" w:hAnsi="Times New Roman"/>
          <w:color w:val="333333"/>
          <w:sz w:val="24"/>
          <w:szCs w:val="21"/>
          <w:lang w:eastAsia="da-DK"/>
        </w:rPr>
        <w:t>en påvisning af kompetencer i henhold til punkt 4, litra b), i UAS.OPEN.020 henholdsvis punkt 2 i UAS.OPEN.030 eller</w:t>
      </w:r>
    </w:p>
    <w:p w14:paraId="703CC28A" w14:textId="77777777" w:rsidR="00FE653D" w:rsidRDefault="00FE653D" w:rsidP="00FE653D">
      <w:pPr>
        <w:pStyle w:val="Listeafsnit"/>
        <w:numPr>
          <w:ilvl w:val="0"/>
          <w:numId w:val="55"/>
        </w:numPr>
        <w:shd w:val="clear" w:color="auto" w:fill="FFFFFF"/>
        <w:spacing w:after="0" w:line="240" w:lineRule="auto"/>
        <w:jc w:val="both"/>
        <w:rPr>
          <w:rFonts w:ascii="Times New Roman" w:hAnsi="Times New Roman"/>
          <w:color w:val="333333"/>
          <w:sz w:val="24"/>
          <w:szCs w:val="21"/>
          <w:lang w:eastAsia="da-DK"/>
        </w:rPr>
      </w:pPr>
      <w:r w:rsidRPr="00400A41">
        <w:rPr>
          <w:rFonts w:ascii="Times New Roman" w:hAnsi="Times New Roman"/>
          <w:color w:val="333333"/>
          <w:sz w:val="24"/>
          <w:szCs w:val="21"/>
          <w:lang w:eastAsia="da-DK"/>
        </w:rPr>
        <w:t>fuldførelse af genopfriskningskurser, hvori der fokuseres på de emner inden for teoretisk viden, jf. punkt 4, litra b), i UAS.OPEN.020 henholdsvis punkt 2 i UAS.OPEN.030, som stilles til rådighed af den kompetente myndighed eller af en enhed, der er udpeget af en medlemsstats kompetente myndighed.</w:t>
      </w:r>
    </w:p>
    <w:p w14:paraId="66001DFE"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2D8B8ED6"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923B3E">
        <w:rPr>
          <w:rFonts w:ascii="Times New Roman" w:eastAsia="Times New Roman" w:hAnsi="Times New Roman" w:cs="Times New Roman"/>
          <w:color w:val="333333"/>
          <w:sz w:val="24"/>
          <w:szCs w:val="21"/>
          <w:lang w:eastAsia="da-DK"/>
        </w:rPr>
        <w:t>3) Forlængelse af gyldigheden af de teoretiske kompetencer, som fjernpiloter har opnået online, eller kompetencecertifikatet for fjernpiloter inden for gyldighedsperioden, forudsætter, at fjernpiloten opfylder punkt 2, litra a).</w:t>
      </w:r>
    </w:p>
    <w:p w14:paraId="5DF3815B" w14:textId="77777777" w:rsidR="00FE653D" w:rsidRPr="0096598F" w:rsidRDefault="00FE653D" w:rsidP="00FE653D">
      <w:pPr>
        <w:shd w:val="clear" w:color="auto" w:fill="FFFFFF"/>
        <w:spacing w:after="0" w:line="240" w:lineRule="auto"/>
        <w:jc w:val="both"/>
        <w:rPr>
          <w:rFonts w:ascii="Times New Roman" w:eastAsia="Times New Roman" w:hAnsi="Times New Roman" w:cs="Times New Roman"/>
          <w:color w:val="333333"/>
          <w:sz w:val="21"/>
          <w:szCs w:val="21"/>
          <w:lang w:eastAsia="da-DK"/>
        </w:rPr>
      </w:pPr>
    </w:p>
    <w:p w14:paraId="61B66330" w14:textId="77777777" w:rsidR="00FE653D" w:rsidRPr="00000F81" w:rsidRDefault="00FE653D" w:rsidP="00FE653D">
      <w:pPr>
        <w:shd w:val="clear" w:color="auto" w:fill="FFFFFF"/>
        <w:spacing w:before="120" w:after="120" w:line="312" w:lineRule="atLeast"/>
        <w:jc w:val="center"/>
        <w:rPr>
          <w:rFonts w:ascii="Times New Roman" w:eastAsia="Times New Roman" w:hAnsi="Times New Roman" w:cs="Times New Roman"/>
          <w:b/>
          <w:bCs/>
          <w:color w:val="333333"/>
          <w:sz w:val="24"/>
          <w:szCs w:val="21"/>
          <w:lang w:eastAsia="da-DK"/>
        </w:rPr>
      </w:pPr>
      <w:r w:rsidRPr="00000F81">
        <w:rPr>
          <w:rFonts w:ascii="Times New Roman" w:eastAsia="Times New Roman" w:hAnsi="Times New Roman" w:cs="Times New Roman"/>
          <w:b/>
          <w:bCs/>
          <w:i/>
          <w:iCs/>
          <w:color w:val="333333"/>
          <w:sz w:val="24"/>
          <w:szCs w:val="21"/>
          <w:lang w:eastAsia="da-DK"/>
        </w:rPr>
        <w:t>DEL B</w:t>
      </w:r>
    </w:p>
    <w:p w14:paraId="2D080E31" w14:textId="77777777" w:rsidR="00FE653D" w:rsidRPr="00000F81" w:rsidRDefault="00FE653D" w:rsidP="00FE653D">
      <w:pPr>
        <w:shd w:val="clear" w:color="auto" w:fill="FFFFFF"/>
        <w:spacing w:before="120" w:after="120" w:line="312" w:lineRule="atLeast"/>
        <w:jc w:val="center"/>
        <w:rPr>
          <w:rFonts w:ascii="Times New Roman" w:eastAsia="Times New Roman" w:hAnsi="Times New Roman" w:cs="Times New Roman"/>
          <w:b/>
          <w:bCs/>
          <w:color w:val="333333"/>
          <w:sz w:val="24"/>
          <w:szCs w:val="21"/>
          <w:lang w:eastAsia="da-DK"/>
        </w:rPr>
      </w:pPr>
      <w:r w:rsidRPr="00000F81">
        <w:rPr>
          <w:rFonts w:ascii="Times New Roman" w:eastAsia="Times New Roman" w:hAnsi="Times New Roman" w:cs="Times New Roman"/>
          <w:b/>
          <w:bCs/>
          <w:color w:val="333333"/>
          <w:sz w:val="24"/>
          <w:szCs w:val="21"/>
          <w:lang w:eastAsia="da-DK"/>
        </w:rPr>
        <w:t>UAS-OPERATIONER I DEN SPECIFIKKE KATEGORI</w:t>
      </w:r>
    </w:p>
    <w:p w14:paraId="29153AE7" w14:textId="77777777" w:rsidR="00FE653D"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p>
    <w:p w14:paraId="2E81863D" w14:textId="77777777" w:rsidR="00FE653D" w:rsidRPr="00477CC1"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477CC1">
        <w:rPr>
          <w:rFonts w:ascii="Times New Roman" w:eastAsia="Times New Roman" w:hAnsi="Times New Roman" w:cs="Times New Roman"/>
          <w:color w:val="333333"/>
          <w:sz w:val="24"/>
          <w:szCs w:val="21"/>
          <w:lang w:eastAsia="da-DK"/>
        </w:rPr>
        <w:t>UAS.SPEC.010 Generelle bestemmelser</w:t>
      </w:r>
    </w:p>
    <w:p w14:paraId="3A078F3A"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lastRenderedPageBreak/>
        <w:t xml:space="preserve">UAS-operatøren skal forelægge den kompetente myndighed en operationel risikovurdering af den påtænkte operation i henhold til artikel 11 eller en erklæring, når UAS.SPEC.020 finder anvendelse, medmindre operatøren er indehaver af et operatørcertifikat for lette </w:t>
      </w:r>
      <w:proofErr w:type="spellStart"/>
      <w:r w:rsidRPr="00000F81">
        <w:rPr>
          <w:rFonts w:ascii="Times New Roman" w:eastAsia="Times New Roman" w:hAnsi="Times New Roman" w:cs="Times New Roman"/>
          <w:color w:val="333333"/>
          <w:sz w:val="24"/>
          <w:szCs w:val="21"/>
          <w:lang w:eastAsia="da-DK"/>
        </w:rPr>
        <w:t>UAS'er</w:t>
      </w:r>
      <w:proofErr w:type="spellEnd"/>
      <w:r w:rsidRPr="00000F81">
        <w:rPr>
          <w:rFonts w:ascii="Times New Roman" w:eastAsia="Times New Roman" w:hAnsi="Times New Roman" w:cs="Times New Roman"/>
          <w:color w:val="333333"/>
          <w:sz w:val="24"/>
          <w:szCs w:val="21"/>
          <w:lang w:eastAsia="da-DK"/>
        </w:rPr>
        <w:t xml:space="preserve"> (LUC) med relevante beføjelser i overensstemmelse med del C i dette bilag. UAS-operatøren skal regelmæssigt vurdere, om de trufne afbødende foranstaltninger er tilstrækkelige, og opdatere dem, når det er nødvendigt.</w:t>
      </w:r>
    </w:p>
    <w:p w14:paraId="4F0E7F55"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7A37C2DB" w14:textId="77777777" w:rsidR="00FE653D" w:rsidRPr="00477CC1"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477CC1">
        <w:rPr>
          <w:rFonts w:ascii="Times New Roman" w:eastAsia="Times New Roman" w:hAnsi="Times New Roman" w:cs="Times New Roman"/>
          <w:color w:val="333333"/>
          <w:sz w:val="24"/>
          <w:szCs w:val="21"/>
          <w:lang w:eastAsia="da-DK"/>
        </w:rPr>
        <w:t>UAS.SPEC.020 Operationel erklæring</w:t>
      </w:r>
    </w:p>
    <w:p w14:paraId="483B49BD"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I overensstemmelse med artikel 5 må UAS-operatøren fremsende en operationel erklæring om opfyldelse af kriterierne i et standardscenario opstillet i tillæg 1 til dette bilag til den kompetente myndighed i registreringsmedlemsstaten som et alternativ til UAS.SPEC.30 og UAS.SPEC.40 i forbindelse med operationer:</w:t>
      </w:r>
    </w:p>
    <w:p w14:paraId="2588AD01" w14:textId="77777777" w:rsidR="00FE653D" w:rsidRDefault="00FE653D" w:rsidP="00FE653D">
      <w:pPr>
        <w:pStyle w:val="Listeafsnit"/>
        <w:numPr>
          <w:ilvl w:val="0"/>
          <w:numId w:val="56"/>
        </w:numPr>
        <w:shd w:val="clear" w:color="auto" w:fill="FFFFFF"/>
        <w:spacing w:after="0" w:line="240" w:lineRule="auto"/>
        <w:jc w:val="both"/>
        <w:rPr>
          <w:rFonts w:ascii="Times New Roman" w:hAnsi="Times New Roman"/>
          <w:color w:val="333333"/>
          <w:sz w:val="24"/>
          <w:szCs w:val="21"/>
          <w:lang w:eastAsia="da-DK"/>
        </w:rPr>
      </w:pPr>
      <w:r w:rsidRPr="009A6406">
        <w:rPr>
          <w:rFonts w:ascii="Times New Roman" w:hAnsi="Times New Roman"/>
          <w:color w:val="333333"/>
          <w:sz w:val="24"/>
          <w:szCs w:val="21"/>
          <w:lang w:eastAsia="da-DK"/>
        </w:rPr>
        <w:t>med ubemandede luftfartøjer, der har:</w:t>
      </w:r>
    </w:p>
    <w:p w14:paraId="0761D4EF" w14:textId="77777777" w:rsidR="00FE653D" w:rsidRDefault="00FE653D" w:rsidP="00FE653D">
      <w:pPr>
        <w:pStyle w:val="Listeafsnit"/>
        <w:numPr>
          <w:ilvl w:val="1"/>
          <w:numId w:val="56"/>
        </w:numPr>
        <w:shd w:val="clear" w:color="auto" w:fill="FFFFFF"/>
        <w:spacing w:after="0" w:line="240" w:lineRule="auto"/>
        <w:jc w:val="both"/>
        <w:rPr>
          <w:rFonts w:ascii="Times New Roman" w:hAnsi="Times New Roman"/>
          <w:color w:val="333333"/>
          <w:sz w:val="24"/>
          <w:szCs w:val="21"/>
          <w:lang w:eastAsia="da-DK"/>
        </w:rPr>
      </w:pPr>
      <w:r w:rsidRPr="009A6406">
        <w:rPr>
          <w:rFonts w:ascii="Times New Roman" w:hAnsi="Times New Roman"/>
          <w:color w:val="333333"/>
          <w:sz w:val="24"/>
          <w:szCs w:val="21"/>
          <w:lang w:eastAsia="da-DK"/>
        </w:rPr>
        <w:t>en maksimal karakteristisk dimension på 3 m i VLOS over kontrolleret område på land, undtagen over personforsamlinger</w:t>
      </w:r>
    </w:p>
    <w:p w14:paraId="4F3298EF" w14:textId="77777777" w:rsidR="00FE653D" w:rsidRDefault="00FE653D" w:rsidP="00FE653D">
      <w:pPr>
        <w:pStyle w:val="Listeafsnit"/>
        <w:numPr>
          <w:ilvl w:val="1"/>
          <w:numId w:val="56"/>
        </w:numPr>
        <w:shd w:val="clear" w:color="auto" w:fill="FFFFFF"/>
        <w:spacing w:after="0" w:line="240" w:lineRule="auto"/>
        <w:jc w:val="both"/>
        <w:rPr>
          <w:rFonts w:ascii="Times New Roman" w:hAnsi="Times New Roman"/>
          <w:color w:val="333333"/>
          <w:sz w:val="24"/>
          <w:szCs w:val="21"/>
          <w:lang w:eastAsia="da-DK"/>
        </w:rPr>
      </w:pPr>
      <w:r w:rsidRPr="009A6406">
        <w:rPr>
          <w:rFonts w:ascii="Times New Roman" w:hAnsi="Times New Roman"/>
          <w:color w:val="333333"/>
          <w:sz w:val="24"/>
          <w:szCs w:val="21"/>
          <w:lang w:eastAsia="da-DK"/>
        </w:rPr>
        <w:t>en maksimal karakteristisk dimension på 1 m i VLOS, undtagen over personforsamlinger</w:t>
      </w:r>
    </w:p>
    <w:p w14:paraId="6321E6EF" w14:textId="77777777" w:rsidR="00FE653D" w:rsidRDefault="00FE653D" w:rsidP="00FE653D">
      <w:pPr>
        <w:pStyle w:val="Listeafsnit"/>
        <w:numPr>
          <w:ilvl w:val="1"/>
          <w:numId w:val="56"/>
        </w:numPr>
        <w:shd w:val="clear" w:color="auto" w:fill="FFFFFF"/>
        <w:spacing w:after="0" w:line="240" w:lineRule="auto"/>
        <w:jc w:val="both"/>
        <w:rPr>
          <w:rFonts w:ascii="Times New Roman" w:hAnsi="Times New Roman"/>
          <w:color w:val="333333"/>
          <w:sz w:val="24"/>
          <w:szCs w:val="21"/>
          <w:lang w:eastAsia="da-DK"/>
        </w:rPr>
      </w:pPr>
      <w:r w:rsidRPr="009A6406">
        <w:rPr>
          <w:rFonts w:ascii="Times New Roman" w:hAnsi="Times New Roman"/>
          <w:color w:val="333333"/>
          <w:sz w:val="24"/>
          <w:szCs w:val="21"/>
          <w:lang w:eastAsia="da-DK"/>
        </w:rPr>
        <w:t>en maksimal karakteristisk dimension på 1 m i BVLOS over tyndt befolkede områder</w:t>
      </w:r>
    </w:p>
    <w:p w14:paraId="26A53E0F" w14:textId="77777777" w:rsidR="00FE653D" w:rsidRDefault="00FE653D" w:rsidP="00FE653D">
      <w:pPr>
        <w:pStyle w:val="Listeafsnit"/>
        <w:numPr>
          <w:ilvl w:val="1"/>
          <w:numId w:val="56"/>
        </w:numPr>
        <w:shd w:val="clear" w:color="auto" w:fill="FFFFFF"/>
        <w:spacing w:after="0" w:line="240" w:lineRule="auto"/>
        <w:jc w:val="both"/>
        <w:rPr>
          <w:rFonts w:ascii="Times New Roman" w:hAnsi="Times New Roman"/>
          <w:color w:val="333333"/>
          <w:sz w:val="24"/>
          <w:szCs w:val="21"/>
          <w:lang w:eastAsia="da-DK"/>
        </w:rPr>
      </w:pPr>
      <w:r w:rsidRPr="009A6406">
        <w:rPr>
          <w:rFonts w:ascii="Times New Roman" w:hAnsi="Times New Roman"/>
          <w:color w:val="333333"/>
          <w:sz w:val="24"/>
          <w:szCs w:val="21"/>
          <w:lang w:eastAsia="da-DK"/>
        </w:rPr>
        <w:t>en maksimal karakteristisk dimension på 3 m i BVLOS over kontrolleret område på land</w:t>
      </w:r>
    </w:p>
    <w:p w14:paraId="2C4A9A1F" w14:textId="77777777" w:rsidR="00FE653D" w:rsidRDefault="00FE653D" w:rsidP="00FE653D">
      <w:pPr>
        <w:pStyle w:val="Listeafsnit"/>
        <w:numPr>
          <w:ilvl w:val="0"/>
          <w:numId w:val="56"/>
        </w:numPr>
        <w:shd w:val="clear" w:color="auto" w:fill="FFFFFF"/>
        <w:spacing w:after="0" w:line="240" w:lineRule="auto"/>
        <w:jc w:val="both"/>
        <w:rPr>
          <w:rFonts w:ascii="Times New Roman" w:hAnsi="Times New Roman"/>
          <w:color w:val="333333"/>
          <w:sz w:val="24"/>
          <w:szCs w:val="21"/>
          <w:lang w:eastAsia="da-DK"/>
        </w:rPr>
      </w:pPr>
      <w:r w:rsidRPr="009A6406">
        <w:rPr>
          <w:rFonts w:ascii="Times New Roman" w:hAnsi="Times New Roman"/>
          <w:color w:val="333333"/>
          <w:sz w:val="24"/>
          <w:szCs w:val="21"/>
          <w:lang w:eastAsia="da-DK"/>
        </w:rPr>
        <w:t>udført i en afstand på under 120 m fra det nærmeste punkt på jordens overflade og</w:t>
      </w:r>
    </w:p>
    <w:p w14:paraId="4507547A" w14:textId="77777777" w:rsidR="00FE653D" w:rsidRPr="009A6406" w:rsidRDefault="00FE653D" w:rsidP="00FE653D">
      <w:pPr>
        <w:pStyle w:val="Listeafsnit"/>
        <w:numPr>
          <w:ilvl w:val="1"/>
          <w:numId w:val="56"/>
        </w:numPr>
        <w:shd w:val="clear" w:color="auto" w:fill="FFFFFF"/>
        <w:spacing w:after="0" w:line="240" w:lineRule="auto"/>
        <w:jc w:val="both"/>
        <w:rPr>
          <w:rFonts w:ascii="Times New Roman" w:hAnsi="Times New Roman"/>
          <w:color w:val="333333"/>
          <w:sz w:val="24"/>
          <w:szCs w:val="21"/>
          <w:lang w:eastAsia="da-DK"/>
        </w:rPr>
      </w:pPr>
      <w:r w:rsidRPr="009A6406">
        <w:rPr>
          <w:rFonts w:ascii="Times New Roman" w:hAnsi="Times New Roman"/>
          <w:color w:val="333333"/>
          <w:sz w:val="24"/>
          <w:szCs w:val="21"/>
          <w:lang w:eastAsia="da-DK"/>
        </w:rPr>
        <w:t>i ikkekontrolleret luftrum (klasse F eller G), medmindre medlemsstaterne fastsætter andre begrænsninger i form af geografiske UAS-zoner i områder, hvor sandsynligheden for at møde bemandede luftfartøjer ikke er lav, eller</w:t>
      </w:r>
    </w:p>
    <w:p w14:paraId="4540B585" w14:textId="77777777" w:rsidR="00FE653D" w:rsidRPr="009A6406" w:rsidRDefault="00FE653D" w:rsidP="00FE653D">
      <w:pPr>
        <w:pStyle w:val="Listeafsnit"/>
        <w:numPr>
          <w:ilvl w:val="1"/>
          <w:numId w:val="56"/>
        </w:numPr>
        <w:shd w:val="clear" w:color="auto" w:fill="FFFFFF"/>
        <w:spacing w:after="0" w:line="240" w:lineRule="auto"/>
        <w:jc w:val="both"/>
        <w:rPr>
          <w:rFonts w:ascii="Times New Roman" w:hAnsi="Times New Roman"/>
          <w:color w:val="333333"/>
          <w:sz w:val="24"/>
          <w:szCs w:val="21"/>
          <w:lang w:eastAsia="da-DK"/>
        </w:rPr>
      </w:pPr>
      <w:r w:rsidRPr="009A6406">
        <w:rPr>
          <w:rFonts w:ascii="Times New Roman" w:hAnsi="Times New Roman"/>
          <w:color w:val="333333"/>
          <w:sz w:val="24"/>
          <w:szCs w:val="21"/>
          <w:lang w:eastAsia="da-DK"/>
        </w:rPr>
        <w:t xml:space="preserve">i kontrolleret luftrum i overensstemmelse med offentliggjorte procedurer for operationsområdet, </w:t>
      </w:r>
      <w:proofErr w:type="gramStart"/>
      <w:r w:rsidRPr="009A6406">
        <w:rPr>
          <w:rFonts w:ascii="Times New Roman" w:hAnsi="Times New Roman"/>
          <w:color w:val="333333"/>
          <w:sz w:val="24"/>
          <w:szCs w:val="21"/>
          <w:lang w:eastAsia="da-DK"/>
        </w:rPr>
        <w:t>således at</w:t>
      </w:r>
      <w:proofErr w:type="gramEnd"/>
      <w:r w:rsidRPr="009A6406">
        <w:rPr>
          <w:rFonts w:ascii="Times New Roman" w:hAnsi="Times New Roman"/>
          <w:color w:val="333333"/>
          <w:sz w:val="24"/>
          <w:szCs w:val="21"/>
          <w:lang w:eastAsia="da-DK"/>
        </w:rPr>
        <w:t xml:space="preserve"> det sikres, at sandsynligheden for at møde bemandede luftfartøjer er lav.</w:t>
      </w:r>
    </w:p>
    <w:p w14:paraId="5E808A0E"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043D13A8"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En erklæring fra UAS-operatører skal indeholde:</w:t>
      </w:r>
    </w:p>
    <w:p w14:paraId="3627BBF8" w14:textId="77777777" w:rsidR="00FE653D" w:rsidRDefault="00FE653D" w:rsidP="00FE653D">
      <w:pPr>
        <w:pStyle w:val="Listeafsnit"/>
        <w:numPr>
          <w:ilvl w:val="0"/>
          <w:numId w:val="57"/>
        </w:numPr>
        <w:shd w:val="clear" w:color="auto" w:fill="FFFFFF"/>
        <w:spacing w:after="0" w:line="240" w:lineRule="auto"/>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administrative oplysninger om UAS-operatøren</w:t>
      </w:r>
    </w:p>
    <w:p w14:paraId="2D62EBD1" w14:textId="77777777" w:rsidR="00FE653D" w:rsidRDefault="00FE653D" w:rsidP="00FE653D">
      <w:pPr>
        <w:pStyle w:val="Listeafsnit"/>
        <w:numPr>
          <w:ilvl w:val="0"/>
          <w:numId w:val="57"/>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en erklæring om, at operationen opfylder de operationelle krav som fastsat i punkt 1 og i et standardscenario opstillet i tillæg 1 til bilaget</w:t>
      </w:r>
    </w:p>
    <w:p w14:paraId="46FD78C8" w14:textId="77777777" w:rsidR="00FE653D" w:rsidRPr="007D2D94" w:rsidRDefault="00FE653D" w:rsidP="00FE653D">
      <w:pPr>
        <w:pStyle w:val="Listeafsnit"/>
        <w:numPr>
          <w:ilvl w:val="0"/>
          <w:numId w:val="57"/>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 xml:space="preserve">UAS-operatørens tilsagn om at anvende de relevante afbødende foranstaltninger, der er nødvendige for at garantere sikkerheden i forbindelse med operationen, herunder de tilknyttede anvisninger for operation og konstruktion af det ubemandede luftfartøj og det involverede personales </w:t>
      </w:r>
      <w:proofErr w:type="spellStart"/>
      <w:r w:rsidRPr="007D2D94">
        <w:rPr>
          <w:rFonts w:ascii="Times New Roman" w:hAnsi="Times New Roman"/>
          <w:color w:val="333333"/>
          <w:sz w:val="24"/>
          <w:szCs w:val="21"/>
          <w:lang w:eastAsia="da-DK"/>
        </w:rPr>
        <w:t>competence</w:t>
      </w:r>
      <w:proofErr w:type="spellEnd"/>
    </w:p>
    <w:p w14:paraId="050F71EB" w14:textId="77777777" w:rsidR="00FE653D" w:rsidRDefault="00FE653D" w:rsidP="00FE653D">
      <w:pPr>
        <w:pStyle w:val="Listeafsnit"/>
        <w:numPr>
          <w:ilvl w:val="0"/>
          <w:numId w:val="57"/>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UAS-operatørens bekræftelse af, at der for hver flyvning, der foretages i henhold til erklæringen, vil være en passende forsikringsdækning, hvis dette kræves i henhold til national ret.</w:t>
      </w:r>
    </w:p>
    <w:p w14:paraId="3C91EF01"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458AE0C4"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3) Efter modtagelsen af erklæringen kontrollerer den kompetente myndighed, at erklæringen indeholder alle de elementer, der er anført i punkt 2, og fremsender uden unødigt ophold en bekræftelse af modtagelse og fuldstændighed til UAS-operatøren.</w:t>
      </w:r>
    </w:p>
    <w:p w14:paraId="7BDD8C27"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7D56A2E9"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4) Efter modtagelsen af bekræftelsen af modtagelse og fuldstændighed må UAS-operatøren påbegynde operationen.</w:t>
      </w:r>
    </w:p>
    <w:p w14:paraId="7FB4B076"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51E2ADC1"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lastRenderedPageBreak/>
        <w:t>5) UAS-operatører underretter uden ophold den kompetente myndighed om enhver ændring af oplysningerne i den operationelle erklæring, som de har fremsendt.</w:t>
      </w:r>
    </w:p>
    <w:p w14:paraId="0030ADF1"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668DAE72"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6) UAS-operatører, der er indehavere af et LUC med relevante beføjelser i overensstemmelse med del C i dette bilag, er ikke forpligtet til at fremsende erklæringen.</w:t>
      </w:r>
    </w:p>
    <w:p w14:paraId="646A3896"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5A09AD4E" w14:textId="77777777" w:rsidR="00FE653D" w:rsidRPr="00477CC1"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477CC1">
        <w:rPr>
          <w:rFonts w:ascii="Times New Roman" w:eastAsia="Times New Roman" w:hAnsi="Times New Roman" w:cs="Times New Roman"/>
          <w:color w:val="333333"/>
          <w:sz w:val="24"/>
          <w:szCs w:val="21"/>
          <w:lang w:eastAsia="da-DK"/>
        </w:rPr>
        <w:t>UAS.SPEC.030 Ansøgning om en operationstilladelse</w:t>
      </w:r>
    </w:p>
    <w:p w14:paraId="404A68DF"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Inden påbegyndelsen af en UAS-operation i den specifikke kategori skal UAS-operatøren indhente en operationstilladelse hos den nationale kompetente myndighed i registreringsmedlemsstaten, undtagen:</w:t>
      </w:r>
    </w:p>
    <w:p w14:paraId="01A5FD32" w14:textId="77777777" w:rsidR="00FE653D" w:rsidRDefault="00FE653D" w:rsidP="00FE653D">
      <w:pPr>
        <w:pStyle w:val="Listeafsnit"/>
        <w:numPr>
          <w:ilvl w:val="0"/>
          <w:numId w:val="58"/>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når UAS.SPEC.020 finder anvendelse, eller</w:t>
      </w:r>
    </w:p>
    <w:p w14:paraId="57EF13E5" w14:textId="77777777" w:rsidR="00FE653D" w:rsidRPr="007D2D94" w:rsidRDefault="00FE653D" w:rsidP="00FE653D">
      <w:pPr>
        <w:pStyle w:val="Listeafsnit"/>
        <w:numPr>
          <w:ilvl w:val="0"/>
          <w:numId w:val="58"/>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når UAS-operatøren er indehaver af et LUC med relevante beføjelser i overensstemmelse med del C i dette bilag.</w:t>
      </w:r>
    </w:p>
    <w:p w14:paraId="09DB22E5"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36D65CF2"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UAS-operatøren skal fremsende en ansøgning om en ajourført operationstilladelse, hvis der sker væsentlige ændringer af operationen eller af de afbødende foranstaltninger, der er anført i operationstilladelsen.</w:t>
      </w:r>
    </w:p>
    <w:p w14:paraId="58B87AC4"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384A9CA7"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3) I ansøgningen om en operationstilladelse skal der tages udgangspunkt i den i artikel 11 omhandlede risikovurdering, og den skal desuden indeholde følgende oplysninger:</w:t>
      </w:r>
    </w:p>
    <w:p w14:paraId="21687847" w14:textId="77777777" w:rsidR="00FE653D" w:rsidRDefault="00FE653D" w:rsidP="00FE653D">
      <w:pPr>
        <w:pStyle w:val="Listeafsnit"/>
        <w:numPr>
          <w:ilvl w:val="0"/>
          <w:numId w:val="59"/>
        </w:numPr>
        <w:shd w:val="clear" w:color="auto" w:fill="FFFFFF"/>
        <w:spacing w:after="0" w:line="240" w:lineRule="auto"/>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UAS-operatørens registreringsnummer</w:t>
      </w:r>
    </w:p>
    <w:p w14:paraId="3FDB0BD1" w14:textId="77777777" w:rsidR="00FE653D" w:rsidRDefault="00FE653D" w:rsidP="00FE653D">
      <w:pPr>
        <w:pStyle w:val="Listeafsnit"/>
        <w:numPr>
          <w:ilvl w:val="0"/>
          <w:numId w:val="59"/>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navnet på den ansvarlige leder eller navnet på UAS-operatøren, hvis der er tale om en fysisk person</w:t>
      </w:r>
    </w:p>
    <w:p w14:paraId="51612A77" w14:textId="77777777" w:rsidR="00FE653D" w:rsidRPr="007D2D94" w:rsidRDefault="00FE653D" w:rsidP="00FE653D">
      <w:pPr>
        <w:pStyle w:val="Listeafsnit"/>
        <w:numPr>
          <w:ilvl w:val="0"/>
          <w:numId w:val="59"/>
        </w:numPr>
        <w:shd w:val="clear" w:color="auto" w:fill="FFFFFF"/>
        <w:spacing w:after="0" w:line="240" w:lineRule="auto"/>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den operationelle risikovurdering</w:t>
      </w:r>
    </w:p>
    <w:p w14:paraId="17A6F365" w14:textId="77777777" w:rsidR="00FE653D" w:rsidRDefault="00FE653D" w:rsidP="00FE653D">
      <w:pPr>
        <w:pStyle w:val="Listeafsnit"/>
        <w:numPr>
          <w:ilvl w:val="0"/>
          <w:numId w:val="59"/>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en liste over de afbødende foranstaltninger, som er foreslået af UAS-operatøren, med tilstrækkelige oplysninger til, at den kompetente myndighed kan vurdere, om de afbødende foranstaltninger er tilstrækkelige til at imødegå risiciene</w:t>
      </w:r>
    </w:p>
    <w:p w14:paraId="7AD42D33" w14:textId="77777777" w:rsidR="00FE653D" w:rsidRDefault="00FE653D" w:rsidP="00FE653D">
      <w:pPr>
        <w:pStyle w:val="Listeafsnit"/>
        <w:numPr>
          <w:ilvl w:val="0"/>
          <w:numId w:val="59"/>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en driftshåndbog, hvis det er nødvendigt på grund af operationens kompleksitet og risiko</w:t>
      </w:r>
    </w:p>
    <w:p w14:paraId="38D6F09E" w14:textId="77777777" w:rsidR="00FE653D" w:rsidRDefault="00FE653D" w:rsidP="00FE653D">
      <w:pPr>
        <w:pStyle w:val="Listeafsnit"/>
        <w:numPr>
          <w:ilvl w:val="0"/>
          <w:numId w:val="59"/>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en bekræftelse af, at der vil være en passende forsikringsdækning ved påbegyndelsen af UAS-operationerne, hvis dette kræves i henhold til national ret.</w:t>
      </w:r>
    </w:p>
    <w:p w14:paraId="28D9B73D"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435770D5" w14:textId="77777777" w:rsidR="00FE653D" w:rsidRPr="00477CC1"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477CC1">
        <w:rPr>
          <w:rFonts w:ascii="Times New Roman" w:eastAsia="Times New Roman" w:hAnsi="Times New Roman" w:cs="Times New Roman"/>
          <w:color w:val="333333"/>
          <w:sz w:val="24"/>
          <w:szCs w:val="21"/>
          <w:lang w:eastAsia="da-DK"/>
        </w:rPr>
        <w:t>UAS.SPEC.040 Udstedelse af en operationstilladelse</w:t>
      </w:r>
    </w:p>
    <w:p w14:paraId="0C9074C6"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Når den kompetente myndighed modtager en ansøgning i overensstemmelse med UAS.SPEC.030, skal den uden unødigt ophold udstede en operationstilladelse i overensstemmelse med artikel 12, hvis den konkluderer, at operationen opfylder følgende betingelser:</w:t>
      </w:r>
    </w:p>
    <w:p w14:paraId="1CDC77CB" w14:textId="77777777" w:rsidR="00FE653D" w:rsidRDefault="00FE653D" w:rsidP="00FE653D">
      <w:pPr>
        <w:pStyle w:val="Listeafsnit"/>
        <w:numPr>
          <w:ilvl w:val="0"/>
          <w:numId w:val="60"/>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alle oplysninger i henhold til punkt 3 i UAS.SPEC.030 er fremsendt</w:t>
      </w:r>
    </w:p>
    <w:p w14:paraId="50EC727F" w14:textId="77777777" w:rsidR="00FE653D" w:rsidRDefault="00FE653D" w:rsidP="00FE653D">
      <w:pPr>
        <w:pStyle w:val="Listeafsnit"/>
        <w:numPr>
          <w:ilvl w:val="0"/>
          <w:numId w:val="60"/>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der er indført en procedure for koordinering med den relevante tjenesteudøver for luftrummet, hvis hele eller en del af operationen skal udføres i et kontrolleret luftrum.</w:t>
      </w:r>
    </w:p>
    <w:p w14:paraId="19F1647B"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5CA87D33"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Den kompetente myndighed skal angive det nøjagtige omfang af tilladelsen i operationstilladelsen i overensstemmelse med artikel 12.</w:t>
      </w:r>
    </w:p>
    <w:p w14:paraId="46D80869"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68C779C9" w14:textId="77777777" w:rsidR="00FE653D" w:rsidRPr="00477CC1"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477CC1">
        <w:rPr>
          <w:rFonts w:ascii="Times New Roman" w:eastAsia="Times New Roman" w:hAnsi="Times New Roman" w:cs="Times New Roman"/>
          <w:color w:val="333333"/>
          <w:sz w:val="24"/>
          <w:szCs w:val="21"/>
          <w:lang w:eastAsia="da-DK"/>
        </w:rPr>
        <w:t>UAS.SPEC.050 UAS-operatørens ansvarsområder</w:t>
      </w:r>
    </w:p>
    <w:p w14:paraId="47980576"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UAS-operatøren skal varetage alle følgende opgaver:</w:t>
      </w:r>
    </w:p>
    <w:p w14:paraId="2E1659DC" w14:textId="77777777" w:rsidR="00FE653D" w:rsidRDefault="00FE653D" w:rsidP="00FE653D">
      <w:pPr>
        <w:pStyle w:val="Listeafsnit"/>
        <w:numPr>
          <w:ilvl w:val="0"/>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lastRenderedPageBreak/>
        <w:t>fastlægge procedurer og begrænsninger, der er tilpasset den påtænkte type operation og den involverede risiko, herunder:</w:t>
      </w:r>
    </w:p>
    <w:p w14:paraId="2A82062B" w14:textId="77777777" w:rsidR="00FE653D" w:rsidRPr="007D2D94" w:rsidRDefault="00FE653D" w:rsidP="00FE653D">
      <w:pPr>
        <w:pStyle w:val="Listeafsnit"/>
        <w:numPr>
          <w:ilvl w:val="1"/>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operationelle procedurer, der sikrer sikkerheden i forbindelse med operationerne</w:t>
      </w:r>
    </w:p>
    <w:p w14:paraId="593370C4" w14:textId="77777777" w:rsidR="00FE653D" w:rsidRPr="007D2D94" w:rsidRDefault="00FE653D" w:rsidP="00FE653D">
      <w:pPr>
        <w:pStyle w:val="Listeafsnit"/>
        <w:numPr>
          <w:ilvl w:val="1"/>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procedurer, der sikrer, at de sikkerhedskrav, der gælder for operationsområdet, er opfyldt i den påtænkte operation</w:t>
      </w:r>
    </w:p>
    <w:p w14:paraId="257A048B" w14:textId="77777777" w:rsidR="00FE653D" w:rsidRDefault="00FE653D" w:rsidP="00FE653D">
      <w:pPr>
        <w:pStyle w:val="Listeafsnit"/>
        <w:numPr>
          <w:ilvl w:val="1"/>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foranstaltninger, der beskytter mod ulovlige handlinger og uautoriseret adgang</w:t>
      </w:r>
    </w:p>
    <w:p w14:paraId="550D0D34" w14:textId="77777777" w:rsidR="00FE653D" w:rsidRPr="007D2D94" w:rsidRDefault="00FE653D" w:rsidP="00FE653D">
      <w:pPr>
        <w:pStyle w:val="Listeafsnit"/>
        <w:numPr>
          <w:ilvl w:val="1"/>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procedurer, der sikrer, at alle operationer er i overensstemmelse med forordning (EU) 2016/679 om beskyttelse af fysiske personer i forbindelse med behandling af personoplysninger og om fri udveksling af sådanne oplysninger. Operatøren skal navnlig gennemføre en konsekvensanalyse vedrørende databeskyttelse, når de nationale databeskyttelsesmyndigheder kræver det i henhold til den færøske persondatalov (GDPR)</w:t>
      </w:r>
    </w:p>
    <w:p w14:paraId="70C07362" w14:textId="77777777" w:rsidR="00FE653D" w:rsidRDefault="00FE653D" w:rsidP="00FE653D">
      <w:pPr>
        <w:pStyle w:val="Listeafsnit"/>
        <w:numPr>
          <w:ilvl w:val="1"/>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 xml:space="preserve">retningslinjer for sine fjernpiloter, </w:t>
      </w:r>
      <w:proofErr w:type="gramStart"/>
      <w:r w:rsidRPr="007D2D94">
        <w:rPr>
          <w:rFonts w:ascii="Times New Roman" w:hAnsi="Times New Roman"/>
          <w:color w:val="333333"/>
          <w:sz w:val="24"/>
          <w:szCs w:val="21"/>
          <w:lang w:eastAsia="da-DK"/>
        </w:rPr>
        <w:t>således at</w:t>
      </w:r>
      <w:proofErr w:type="gramEnd"/>
      <w:r w:rsidRPr="007D2D94">
        <w:rPr>
          <w:rFonts w:ascii="Times New Roman" w:hAnsi="Times New Roman"/>
          <w:color w:val="333333"/>
          <w:sz w:val="24"/>
          <w:szCs w:val="21"/>
          <w:lang w:eastAsia="da-DK"/>
        </w:rPr>
        <w:t xml:space="preserve"> de kan planlægge UAS-operationer på en måde, som minimerer gener, herunder støj og andre emissionsrelaterede gener, for mennesker og dyr</w:t>
      </w:r>
    </w:p>
    <w:p w14:paraId="22175B3B" w14:textId="77777777" w:rsidR="00FE653D" w:rsidRPr="007D2D94" w:rsidRDefault="00FE653D" w:rsidP="00FE653D">
      <w:pPr>
        <w:pStyle w:val="Listeafsnit"/>
        <w:numPr>
          <w:ilvl w:val="0"/>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udpege en fjernpilot til hver flyvning eller, i tilfælde af autonome operationer, sikre, at ansvarsområder og opgaver i alle faser af flyvningen, navnlig dem, der er defineret i punkt 2 og 3 i UAS.SPEC.060, fordeles korrekt i overensstemmelse med de procedurer, der er fastlagt i henhold til litra a)</w:t>
      </w:r>
    </w:p>
    <w:p w14:paraId="7513BE2C" w14:textId="77777777" w:rsidR="00FE653D" w:rsidRDefault="00FE653D" w:rsidP="00FE653D">
      <w:pPr>
        <w:pStyle w:val="Listeafsnit"/>
        <w:numPr>
          <w:ilvl w:val="0"/>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sikre, at alle operationer anvender radiofrekvenser på en effektiv måde og understøtter en effektiv radiofrekvensanvendelse, med henblik på at undgå skadelig interferens</w:t>
      </w:r>
    </w:p>
    <w:p w14:paraId="117392BA" w14:textId="77777777" w:rsidR="00FE653D" w:rsidRDefault="00FE653D" w:rsidP="00FE653D">
      <w:pPr>
        <w:pStyle w:val="Listeafsnit"/>
        <w:numPr>
          <w:ilvl w:val="0"/>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sikre, at fjernpiloter opfylder alle følgende betingelser inden udførelsen af operationer:</w:t>
      </w:r>
    </w:p>
    <w:p w14:paraId="19D09D0C" w14:textId="77777777" w:rsidR="00FE653D" w:rsidRPr="007D2D94" w:rsidRDefault="00FE653D" w:rsidP="00FE653D">
      <w:pPr>
        <w:pStyle w:val="Listeafsnit"/>
        <w:numPr>
          <w:ilvl w:val="1"/>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 xml:space="preserve">kompetence er opnået til at udføre deres opgaver i overensstemmelse med den relevante uddannelse som angivet i operationstilladelsen eller, hvis UAS.SPEC.020 finder anvendelse, på de betingelser og med de begrænsninger, der er opstillet i det relevante standardscenario i tillæg 1 eller defineret i </w:t>
      </w:r>
      <w:proofErr w:type="spellStart"/>
      <w:r w:rsidRPr="007D2D94">
        <w:rPr>
          <w:rFonts w:ascii="Times New Roman" w:hAnsi="Times New Roman"/>
          <w:color w:val="333333"/>
          <w:sz w:val="24"/>
          <w:szCs w:val="21"/>
          <w:lang w:eastAsia="da-DK"/>
        </w:rPr>
        <w:t>LUC'et</w:t>
      </w:r>
      <w:proofErr w:type="spellEnd"/>
    </w:p>
    <w:p w14:paraId="7325A707" w14:textId="77777777" w:rsidR="00FE653D" w:rsidRDefault="00FE653D" w:rsidP="00FE653D">
      <w:pPr>
        <w:pStyle w:val="Listeafsnit"/>
        <w:numPr>
          <w:ilvl w:val="1"/>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uddannelsen for fjernpiloter, som skal være kompetencebaseret og omfatte de kompetencer, der er fastsat i artikel 8, stk. 2, er fulgt</w:t>
      </w:r>
    </w:p>
    <w:p w14:paraId="0685B74D" w14:textId="77777777" w:rsidR="00FE653D" w:rsidRDefault="00FE653D" w:rsidP="00FE653D">
      <w:pPr>
        <w:pStyle w:val="Listeafsnit"/>
        <w:numPr>
          <w:ilvl w:val="1"/>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uddannelsen for fjernpiloter som angivet i operationstilladelsen for operationer, der kræver en sådan tilladelse, er fulgt. Den skal gennemføres i samarbejde med en enhed, der er udpeget af den kompetente myndighed</w:t>
      </w:r>
    </w:p>
    <w:p w14:paraId="52D5ACE9" w14:textId="77777777" w:rsidR="00FE653D" w:rsidRPr="007D2D94" w:rsidRDefault="00FE653D" w:rsidP="00FE653D">
      <w:pPr>
        <w:pStyle w:val="Listeafsnit"/>
        <w:numPr>
          <w:ilvl w:val="1"/>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uddannelsen for fjernpiloter er fulgt for de operationer, som er omhandlet i erklæringen, og som skal udføres under anvendelse af de afbødende foranstaltninger, der er fastlagt i standardscenariet</w:t>
      </w:r>
    </w:p>
    <w:p w14:paraId="6A57395D" w14:textId="77777777" w:rsidR="00FE653D" w:rsidRDefault="00FE653D" w:rsidP="00FE653D">
      <w:pPr>
        <w:pStyle w:val="Listeafsnit"/>
        <w:numPr>
          <w:ilvl w:val="1"/>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underretning om UAS-operatørens driftshåndbog er givet, hvis det kræves i henhold til risikovurderingen, og om de procedurer, der er fastlagt i overensstemmelse med litra a)</w:t>
      </w:r>
    </w:p>
    <w:p w14:paraId="2F409302" w14:textId="77777777" w:rsidR="00FE653D" w:rsidRDefault="00FE653D" w:rsidP="00FE653D">
      <w:pPr>
        <w:pStyle w:val="Listeafsnit"/>
        <w:numPr>
          <w:ilvl w:val="1"/>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ajourførte oplysninger af relevans for den påtænkte operation om geografiske zoner, der er afgrænset i henhold til artikel 15, er indhentet</w:t>
      </w:r>
    </w:p>
    <w:p w14:paraId="5B546E9E" w14:textId="77777777" w:rsidR="00FE653D" w:rsidRDefault="00FE653D" w:rsidP="00FE653D">
      <w:pPr>
        <w:pStyle w:val="Listeafsnit"/>
        <w:numPr>
          <w:ilvl w:val="0"/>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sikre, at personale med ansvar for opgaver, der er af afgørende betydning for UAS-operationen ud over fjernpiloten, opfylder alle følgende betingelser:</w:t>
      </w:r>
    </w:p>
    <w:p w14:paraId="51249AC2" w14:textId="77777777" w:rsidR="00FE653D" w:rsidRDefault="00FE653D" w:rsidP="00FE653D">
      <w:pPr>
        <w:pStyle w:val="Listeafsnit"/>
        <w:numPr>
          <w:ilvl w:val="1"/>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det har gennemført en praktisk uddannelse på arbejdsstedet udviklet af operatøren</w:t>
      </w:r>
    </w:p>
    <w:p w14:paraId="0451EBE2" w14:textId="77777777" w:rsidR="00FE653D" w:rsidRDefault="00FE653D" w:rsidP="00FE653D">
      <w:pPr>
        <w:pStyle w:val="Listeafsnit"/>
        <w:numPr>
          <w:ilvl w:val="1"/>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det er blevet underrettet om UAS-operatørens driftshåndbog, hvis det kræves i henhold til risikovurderingen, og om de procedurer, der er fastlagt i overensstemmelse med litra a)</w:t>
      </w:r>
    </w:p>
    <w:p w14:paraId="55D2E3B0" w14:textId="77777777" w:rsidR="00FE653D" w:rsidRDefault="00FE653D" w:rsidP="00FE653D">
      <w:pPr>
        <w:pStyle w:val="Listeafsnit"/>
        <w:numPr>
          <w:ilvl w:val="1"/>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det har modtaget ajourførte oplysninger af relevans for den påtænkte operation om geografiske zoner, der er afgrænset i henhold til artikel 15</w:t>
      </w:r>
    </w:p>
    <w:p w14:paraId="1675C5AF" w14:textId="77777777" w:rsidR="00FE653D" w:rsidRDefault="00FE653D" w:rsidP="00FE653D">
      <w:pPr>
        <w:pStyle w:val="Listeafsnit"/>
        <w:numPr>
          <w:ilvl w:val="0"/>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lastRenderedPageBreak/>
        <w:t>udføre alle operationer inden for rammerne af de begrænsninger, betingelser og afbødende foranstaltninger, der er angivet i erklæringen eller i operationstilladelsen</w:t>
      </w:r>
    </w:p>
    <w:p w14:paraId="3F2D8FE2" w14:textId="77777777" w:rsidR="00FE653D" w:rsidRDefault="00FE653D" w:rsidP="00FE653D">
      <w:pPr>
        <w:pStyle w:val="Listeafsnit"/>
        <w:numPr>
          <w:ilvl w:val="0"/>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føre og ajourføre en fortegnelse over:</w:t>
      </w:r>
    </w:p>
    <w:p w14:paraId="51F5AB9D" w14:textId="77777777" w:rsidR="00FE653D" w:rsidRPr="007D2D94" w:rsidRDefault="00FE653D" w:rsidP="00FE653D">
      <w:pPr>
        <w:pStyle w:val="Listeafsnit"/>
        <w:numPr>
          <w:ilvl w:val="1"/>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alle relevante kvalifikationer og uddannelseskurser, som fjernpiloten og andet personale med ansvar for opgaver, der er af afgørende betydning for UAS-operationen, samt vedligeholdelsespersonale har fuldført i mindst 3 år efter, at det omhandlede personale er fratrådt organisationen eller har ændret stilling i organisationen</w:t>
      </w:r>
    </w:p>
    <w:p w14:paraId="58C5900F" w14:textId="77777777" w:rsidR="00FE653D" w:rsidRDefault="00FE653D" w:rsidP="00FE653D">
      <w:pPr>
        <w:pStyle w:val="Listeafsnit"/>
        <w:numPr>
          <w:ilvl w:val="1"/>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vedligeholdelsesaktiviteter, som er udført på det pågældende UAS i mindst 3 år</w:t>
      </w:r>
    </w:p>
    <w:p w14:paraId="2E346A1D" w14:textId="77777777" w:rsidR="00FE653D" w:rsidRPr="007D2D94" w:rsidRDefault="00FE653D" w:rsidP="00FE653D">
      <w:pPr>
        <w:pStyle w:val="Listeafsnit"/>
        <w:numPr>
          <w:ilvl w:val="1"/>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oplysninger om UAS-operationer, herunder eventuelle usædvanlige tekniske eller operationelle hændelser og andre data, der kræves inden for rammerne af erklæringen eller den operationelle godkendelse, i mindst 3 år</w:t>
      </w:r>
    </w:p>
    <w:p w14:paraId="2BD7AC22" w14:textId="77777777" w:rsidR="00FE653D" w:rsidRDefault="00FE653D" w:rsidP="00FE653D">
      <w:pPr>
        <w:pStyle w:val="Listeafsnit"/>
        <w:numPr>
          <w:ilvl w:val="0"/>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 xml:space="preserve">anvende </w:t>
      </w:r>
      <w:proofErr w:type="spellStart"/>
      <w:r w:rsidRPr="007D2D94">
        <w:rPr>
          <w:rFonts w:ascii="Times New Roman" w:hAnsi="Times New Roman"/>
          <w:color w:val="333333"/>
          <w:sz w:val="24"/>
          <w:szCs w:val="21"/>
          <w:lang w:eastAsia="da-DK"/>
        </w:rPr>
        <w:t>UAS'er</w:t>
      </w:r>
      <w:proofErr w:type="spellEnd"/>
      <w:r w:rsidRPr="007D2D94">
        <w:rPr>
          <w:rFonts w:ascii="Times New Roman" w:hAnsi="Times New Roman"/>
          <w:color w:val="333333"/>
          <w:sz w:val="24"/>
          <w:szCs w:val="21"/>
          <w:lang w:eastAsia="da-DK"/>
        </w:rPr>
        <w:t xml:space="preserve">, der som minimum er konstrueret på en sådan måde, at en eventuel fejl ikke fører til, at </w:t>
      </w:r>
      <w:proofErr w:type="spellStart"/>
      <w:r w:rsidRPr="007D2D94">
        <w:rPr>
          <w:rFonts w:ascii="Times New Roman" w:hAnsi="Times New Roman"/>
          <w:color w:val="333333"/>
          <w:sz w:val="24"/>
          <w:szCs w:val="21"/>
          <w:lang w:eastAsia="da-DK"/>
        </w:rPr>
        <w:t>UAS'et</w:t>
      </w:r>
      <w:proofErr w:type="spellEnd"/>
      <w:r w:rsidRPr="007D2D94">
        <w:rPr>
          <w:rFonts w:ascii="Times New Roman" w:hAnsi="Times New Roman"/>
          <w:color w:val="333333"/>
          <w:sz w:val="24"/>
          <w:szCs w:val="21"/>
          <w:lang w:eastAsia="da-DK"/>
        </w:rPr>
        <w:t xml:space="preserve"> flyver uden for operationsområdet eller forårsager en dødsulykke. Menneske-maskine-grænseflader skal desuden minimere risikoen for pilotfejl og må ikke forårsage urimelig træthed</w:t>
      </w:r>
    </w:p>
    <w:p w14:paraId="0BF366C7" w14:textId="77777777" w:rsidR="00FE653D" w:rsidRDefault="00FE653D" w:rsidP="00FE653D">
      <w:pPr>
        <w:pStyle w:val="Listeafsnit"/>
        <w:numPr>
          <w:ilvl w:val="0"/>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 xml:space="preserve">sikre, at </w:t>
      </w:r>
      <w:proofErr w:type="spellStart"/>
      <w:r w:rsidRPr="007D2D94">
        <w:rPr>
          <w:rFonts w:ascii="Times New Roman" w:hAnsi="Times New Roman"/>
          <w:color w:val="333333"/>
          <w:sz w:val="24"/>
          <w:szCs w:val="21"/>
          <w:lang w:eastAsia="da-DK"/>
        </w:rPr>
        <w:t>UAS'et</w:t>
      </w:r>
      <w:proofErr w:type="spellEnd"/>
      <w:r w:rsidRPr="007D2D94">
        <w:rPr>
          <w:rFonts w:ascii="Times New Roman" w:hAnsi="Times New Roman"/>
          <w:color w:val="333333"/>
          <w:sz w:val="24"/>
          <w:szCs w:val="21"/>
          <w:lang w:eastAsia="da-DK"/>
        </w:rPr>
        <w:t xml:space="preserve"> holdes i en driftssikker stand ved:</w:t>
      </w:r>
    </w:p>
    <w:p w14:paraId="13BA8C47" w14:textId="77777777" w:rsidR="00FE653D" w:rsidRDefault="00FE653D" w:rsidP="00FE653D">
      <w:pPr>
        <w:pStyle w:val="Listeafsnit"/>
        <w:numPr>
          <w:ilvl w:val="1"/>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som minimum at udarbejde vedligeholdelsesanvisninger og ansætte tilstrækkelig uddannet og kvalificeret vedligeholdelsespersonale og</w:t>
      </w:r>
    </w:p>
    <w:p w14:paraId="76A44B2B" w14:textId="77777777" w:rsidR="00FE653D" w:rsidRDefault="00FE653D" w:rsidP="00FE653D">
      <w:pPr>
        <w:pStyle w:val="Listeafsnit"/>
        <w:numPr>
          <w:ilvl w:val="1"/>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at overholde UAS.SPEC.100, hvis påkrævet</w:t>
      </w:r>
    </w:p>
    <w:p w14:paraId="17E4A67C" w14:textId="77777777" w:rsidR="00FE653D" w:rsidRDefault="00FE653D" w:rsidP="00FE653D">
      <w:pPr>
        <w:pStyle w:val="Listeafsnit"/>
        <w:numPr>
          <w:ilvl w:val="1"/>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at anvende et ubemandet luftfartøj, der er konstrueret med henblik på at minimere støjemissioner og andre emissioner under hensyntagen til de påtænkte typer operationer og geografiske områder, hvor støj og andre emissioner fra luftfartøjer giver anledning til bekymring.</w:t>
      </w:r>
    </w:p>
    <w:p w14:paraId="39D3B23F" w14:textId="77777777" w:rsidR="00FE653D" w:rsidRDefault="00FE653D" w:rsidP="00FE653D">
      <w:pPr>
        <w:pStyle w:val="Listeafsnit"/>
        <w:numPr>
          <w:ilvl w:val="0"/>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føre og ajourføre en liste over de udpegede fjernpiloter for hver flyvning</w:t>
      </w:r>
    </w:p>
    <w:p w14:paraId="0969F481" w14:textId="77777777" w:rsidR="00FE653D" w:rsidRPr="007D2D94" w:rsidRDefault="00FE653D" w:rsidP="00FE653D">
      <w:pPr>
        <w:pStyle w:val="Listeafsnit"/>
        <w:numPr>
          <w:ilvl w:val="0"/>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føre og ajourføre en liste over det vedligeholdelsespersonale, som operatøren har ansat med henblik på at udføre vedligeholdelsesaktiviteter, og</w:t>
      </w:r>
    </w:p>
    <w:p w14:paraId="40D5B5A1" w14:textId="77777777" w:rsidR="00FE653D" w:rsidRDefault="00FE653D" w:rsidP="00FE653D">
      <w:pPr>
        <w:pStyle w:val="Listeafsnit"/>
        <w:numPr>
          <w:ilvl w:val="0"/>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sikre, at hvert enkelt ubemandet luftfartøj er udrustet med:</w:t>
      </w:r>
    </w:p>
    <w:p w14:paraId="61A5C73D" w14:textId="77777777" w:rsidR="00FE653D" w:rsidRDefault="00FE653D" w:rsidP="00FE653D">
      <w:pPr>
        <w:pStyle w:val="Listeafsnit"/>
        <w:numPr>
          <w:ilvl w:val="1"/>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mindst ét grønt blinkende lys med henblik på at gøre det ubemandede luftfartøj mere synligt om natten og</w:t>
      </w:r>
    </w:p>
    <w:p w14:paraId="2FD962A0" w14:textId="77777777" w:rsidR="00FE653D" w:rsidRDefault="00FE653D" w:rsidP="00FE653D">
      <w:pPr>
        <w:pStyle w:val="Listeafsnit"/>
        <w:numPr>
          <w:ilvl w:val="1"/>
          <w:numId w:val="61"/>
        </w:numPr>
        <w:shd w:val="clear" w:color="auto" w:fill="FFFFFF"/>
        <w:spacing w:after="0" w:line="240" w:lineRule="auto"/>
        <w:jc w:val="both"/>
        <w:rPr>
          <w:rFonts w:ascii="Times New Roman" w:hAnsi="Times New Roman"/>
          <w:color w:val="333333"/>
          <w:sz w:val="24"/>
          <w:szCs w:val="21"/>
          <w:lang w:eastAsia="da-DK"/>
        </w:rPr>
      </w:pPr>
      <w:r w:rsidRPr="007D2D94">
        <w:rPr>
          <w:rFonts w:ascii="Times New Roman" w:hAnsi="Times New Roman"/>
          <w:color w:val="333333"/>
          <w:sz w:val="24"/>
          <w:szCs w:val="21"/>
          <w:lang w:eastAsia="da-DK"/>
        </w:rPr>
        <w:t>et aktivt og opdateret fjernidentifikationssystem.</w:t>
      </w:r>
    </w:p>
    <w:p w14:paraId="41A96A71"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1B65547C" w14:textId="77777777" w:rsidR="00FE653D" w:rsidRPr="00477CC1"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477CC1">
        <w:rPr>
          <w:rFonts w:ascii="Times New Roman" w:eastAsia="Times New Roman" w:hAnsi="Times New Roman" w:cs="Times New Roman"/>
          <w:color w:val="333333"/>
          <w:sz w:val="24"/>
          <w:szCs w:val="21"/>
          <w:lang w:eastAsia="da-DK"/>
        </w:rPr>
        <w:t>UAS.SPEC.060 Fjernpilotens ansvarsområder</w:t>
      </w:r>
    </w:p>
    <w:p w14:paraId="1966CDF3"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Fjernpiloten skal:</w:t>
      </w:r>
    </w:p>
    <w:p w14:paraId="17F79FE6" w14:textId="77777777" w:rsidR="00FE653D" w:rsidRDefault="00FE653D" w:rsidP="00FE653D">
      <w:pPr>
        <w:pStyle w:val="Listeafsnit"/>
        <w:numPr>
          <w:ilvl w:val="0"/>
          <w:numId w:val="62"/>
        </w:numPr>
        <w:shd w:val="clear" w:color="auto" w:fill="FFFFFF"/>
        <w:spacing w:after="0" w:line="240" w:lineRule="auto"/>
        <w:jc w:val="both"/>
        <w:rPr>
          <w:rFonts w:ascii="Times New Roman" w:hAnsi="Times New Roman"/>
          <w:color w:val="333333"/>
          <w:sz w:val="24"/>
          <w:szCs w:val="21"/>
          <w:lang w:eastAsia="da-DK"/>
        </w:rPr>
      </w:pPr>
      <w:r w:rsidRPr="00BE226D">
        <w:rPr>
          <w:rFonts w:ascii="Times New Roman" w:hAnsi="Times New Roman"/>
          <w:color w:val="333333"/>
          <w:sz w:val="24"/>
          <w:szCs w:val="21"/>
          <w:lang w:eastAsia="da-DK"/>
        </w:rPr>
        <w:t>undlade at varetage opgaver, hvis vedkommende er påvirket af psykoaktive stoffer eller alkohol eller er uegnet til at varetage opgaverne på grund af fysiske skader, træthed, medicinering, sygdom eller andre årsager</w:t>
      </w:r>
    </w:p>
    <w:p w14:paraId="11BDEC03" w14:textId="77777777" w:rsidR="00FE653D" w:rsidRDefault="00FE653D" w:rsidP="00FE653D">
      <w:pPr>
        <w:pStyle w:val="Listeafsnit"/>
        <w:numPr>
          <w:ilvl w:val="0"/>
          <w:numId w:val="62"/>
        </w:numPr>
        <w:shd w:val="clear" w:color="auto" w:fill="FFFFFF"/>
        <w:spacing w:after="0" w:line="240" w:lineRule="auto"/>
        <w:jc w:val="both"/>
        <w:rPr>
          <w:rFonts w:ascii="Times New Roman" w:hAnsi="Times New Roman"/>
          <w:color w:val="333333"/>
          <w:sz w:val="24"/>
          <w:szCs w:val="21"/>
          <w:lang w:eastAsia="da-DK"/>
        </w:rPr>
      </w:pPr>
      <w:r w:rsidRPr="00BE226D">
        <w:rPr>
          <w:rFonts w:ascii="Times New Roman" w:hAnsi="Times New Roman"/>
          <w:color w:val="333333"/>
          <w:sz w:val="24"/>
          <w:szCs w:val="21"/>
          <w:lang w:eastAsia="da-DK"/>
        </w:rPr>
        <w:t xml:space="preserve">have den </w:t>
      </w:r>
      <w:proofErr w:type="gramStart"/>
      <w:r w:rsidRPr="00BE226D">
        <w:rPr>
          <w:rFonts w:ascii="Times New Roman" w:hAnsi="Times New Roman"/>
          <w:color w:val="333333"/>
          <w:sz w:val="24"/>
          <w:szCs w:val="21"/>
          <w:lang w:eastAsia="da-DK"/>
        </w:rPr>
        <w:t>fornødne</w:t>
      </w:r>
      <w:proofErr w:type="gramEnd"/>
      <w:r w:rsidRPr="00BE226D">
        <w:rPr>
          <w:rFonts w:ascii="Times New Roman" w:hAnsi="Times New Roman"/>
          <w:color w:val="333333"/>
          <w:sz w:val="24"/>
          <w:szCs w:val="21"/>
          <w:lang w:eastAsia="da-DK"/>
        </w:rPr>
        <w:t xml:space="preserve"> fjernpilotkompetence som fastsat i operationstilladelsen, i standardscenariet opstillet i tillæg 1 eller i </w:t>
      </w:r>
      <w:proofErr w:type="spellStart"/>
      <w:r w:rsidRPr="00BE226D">
        <w:rPr>
          <w:rFonts w:ascii="Times New Roman" w:hAnsi="Times New Roman"/>
          <w:color w:val="333333"/>
          <w:sz w:val="24"/>
          <w:szCs w:val="21"/>
          <w:lang w:eastAsia="da-DK"/>
        </w:rPr>
        <w:t>LUC'et</w:t>
      </w:r>
      <w:proofErr w:type="spellEnd"/>
      <w:r w:rsidRPr="00BE226D">
        <w:rPr>
          <w:rFonts w:ascii="Times New Roman" w:hAnsi="Times New Roman"/>
          <w:color w:val="333333"/>
          <w:sz w:val="24"/>
          <w:szCs w:val="21"/>
          <w:lang w:eastAsia="da-DK"/>
        </w:rPr>
        <w:t xml:space="preserve"> og medbringe dokumentation for sin kompetence, når vedkommende opererer med det pågældende UAS.</w:t>
      </w:r>
    </w:p>
    <w:p w14:paraId="3E13DE12" w14:textId="77777777" w:rsidR="00FE653D" w:rsidRPr="00E50BEB" w:rsidRDefault="00FE653D" w:rsidP="00FE653D">
      <w:pPr>
        <w:pStyle w:val="Listeafsnit"/>
        <w:numPr>
          <w:ilvl w:val="0"/>
          <w:numId w:val="62"/>
        </w:numPr>
        <w:shd w:val="clear" w:color="auto" w:fill="FFFFFF"/>
        <w:spacing w:after="0" w:line="240" w:lineRule="auto"/>
        <w:jc w:val="both"/>
        <w:rPr>
          <w:rFonts w:ascii="Times New Roman" w:hAnsi="Times New Roman"/>
          <w:color w:val="333333"/>
          <w:sz w:val="24"/>
          <w:szCs w:val="21"/>
          <w:lang w:eastAsia="da-DK"/>
        </w:rPr>
      </w:pPr>
      <w:r w:rsidRPr="00BE226D">
        <w:rPr>
          <w:rFonts w:ascii="Times New Roman" w:hAnsi="Times New Roman"/>
          <w:color w:val="333333"/>
          <w:sz w:val="24"/>
          <w:szCs w:val="21"/>
          <w:lang w:eastAsia="da-DK"/>
        </w:rPr>
        <w:t>have et godt kendskab til de anvisninger, UAS-fabrikanten stiller til rådighed.</w:t>
      </w:r>
    </w:p>
    <w:p w14:paraId="1B3B2E1C"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4864AC48"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Inden påbegyndelsen af en UAS-operation skal fjernpiloten varetage alle følgende opgaver:</w:t>
      </w:r>
    </w:p>
    <w:p w14:paraId="59322444" w14:textId="77777777" w:rsidR="00FE653D" w:rsidRDefault="00FE653D" w:rsidP="00FE653D">
      <w:pPr>
        <w:pStyle w:val="Listeafsnit"/>
        <w:numPr>
          <w:ilvl w:val="0"/>
          <w:numId w:val="63"/>
        </w:numPr>
        <w:shd w:val="clear" w:color="auto" w:fill="FFFFFF"/>
        <w:spacing w:after="0" w:line="240" w:lineRule="auto"/>
        <w:jc w:val="both"/>
        <w:rPr>
          <w:rFonts w:ascii="Times New Roman" w:hAnsi="Times New Roman"/>
          <w:color w:val="333333"/>
          <w:sz w:val="24"/>
          <w:szCs w:val="21"/>
          <w:lang w:eastAsia="da-DK"/>
        </w:rPr>
      </w:pPr>
      <w:r w:rsidRPr="00BE226D">
        <w:rPr>
          <w:rFonts w:ascii="Times New Roman" w:hAnsi="Times New Roman"/>
          <w:color w:val="333333"/>
          <w:sz w:val="24"/>
          <w:szCs w:val="21"/>
          <w:lang w:eastAsia="da-DK"/>
        </w:rPr>
        <w:t>indhente ajourførte oplysninger af relevans for den påtænkte operation om geografiske zoner, der er afgrænset i henhold til artikel 15</w:t>
      </w:r>
    </w:p>
    <w:p w14:paraId="73A623EF" w14:textId="77777777" w:rsidR="00FE653D" w:rsidRDefault="00FE653D" w:rsidP="00FE653D">
      <w:pPr>
        <w:pStyle w:val="Listeafsnit"/>
        <w:numPr>
          <w:ilvl w:val="0"/>
          <w:numId w:val="63"/>
        </w:numPr>
        <w:shd w:val="clear" w:color="auto" w:fill="FFFFFF"/>
        <w:spacing w:after="0" w:line="240" w:lineRule="auto"/>
        <w:jc w:val="both"/>
        <w:rPr>
          <w:rFonts w:ascii="Times New Roman" w:hAnsi="Times New Roman"/>
          <w:color w:val="333333"/>
          <w:sz w:val="24"/>
          <w:szCs w:val="21"/>
          <w:lang w:eastAsia="da-DK"/>
        </w:rPr>
      </w:pPr>
      <w:r w:rsidRPr="00BE226D">
        <w:rPr>
          <w:rFonts w:ascii="Times New Roman" w:hAnsi="Times New Roman"/>
          <w:color w:val="333333"/>
          <w:sz w:val="24"/>
          <w:szCs w:val="21"/>
          <w:lang w:eastAsia="da-DK"/>
        </w:rPr>
        <w:t>sikre, at driftsforholdene er i overensstemmelse med begrænsningerne og betingelserne i tilladelsen eller erklæringen</w:t>
      </w:r>
    </w:p>
    <w:p w14:paraId="47BD82DB" w14:textId="77777777" w:rsidR="00FE653D" w:rsidRDefault="00FE653D" w:rsidP="00FE653D">
      <w:pPr>
        <w:pStyle w:val="Listeafsnit"/>
        <w:numPr>
          <w:ilvl w:val="0"/>
          <w:numId w:val="63"/>
        </w:numPr>
        <w:shd w:val="clear" w:color="auto" w:fill="FFFFFF"/>
        <w:spacing w:after="0" w:line="240" w:lineRule="auto"/>
        <w:jc w:val="both"/>
        <w:rPr>
          <w:rFonts w:ascii="Times New Roman" w:hAnsi="Times New Roman"/>
          <w:color w:val="333333"/>
          <w:sz w:val="24"/>
          <w:szCs w:val="21"/>
          <w:lang w:eastAsia="da-DK"/>
        </w:rPr>
      </w:pPr>
      <w:r w:rsidRPr="00BE226D">
        <w:rPr>
          <w:rFonts w:ascii="Times New Roman" w:hAnsi="Times New Roman"/>
          <w:color w:val="333333"/>
          <w:sz w:val="24"/>
          <w:szCs w:val="21"/>
          <w:lang w:eastAsia="da-DK"/>
        </w:rPr>
        <w:lastRenderedPageBreak/>
        <w:t xml:space="preserve">sikre, at </w:t>
      </w:r>
      <w:proofErr w:type="spellStart"/>
      <w:r w:rsidRPr="00BE226D">
        <w:rPr>
          <w:rFonts w:ascii="Times New Roman" w:hAnsi="Times New Roman"/>
          <w:color w:val="333333"/>
          <w:sz w:val="24"/>
          <w:szCs w:val="21"/>
          <w:lang w:eastAsia="da-DK"/>
        </w:rPr>
        <w:t>UAS'et</w:t>
      </w:r>
      <w:proofErr w:type="spellEnd"/>
      <w:r w:rsidRPr="00BE226D">
        <w:rPr>
          <w:rFonts w:ascii="Times New Roman" w:hAnsi="Times New Roman"/>
          <w:color w:val="333333"/>
          <w:sz w:val="24"/>
          <w:szCs w:val="21"/>
          <w:lang w:eastAsia="da-DK"/>
        </w:rPr>
        <w:t xml:space="preserve"> er i en driftssikker tilstand, </w:t>
      </w:r>
      <w:proofErr w:type="gramStart"/>
      <w:r w:rsidRPr="00BE226D">
        <w:rPr>
          <w:rFonts w:ascii="Times New Roman" w:hAnsi="Times New Roman"/>
          <w:color w:val="333333"/>
          <w:sz w:val="24"/>
          <w:szCs w:val="21"/>
          <w:lang w:eastAsia="da-DK"/>
        </w:rPr>
        <w:t>således at</w:t>
      </w:r>
      <w:proofErr w:type="gramEnd"/>
      <w:r w:rsidRPr="00BE226D">
        <w:rPr>
          <w:rFonts w:ascii="Times New Roman" w:hAnsi="Times New Roman"/>
          <w:color w:val="333333"/>
          <w:sz w:val="24"/>
          <w:szCs w:val="21"/>
          <w:lang w:eastAsia="da-DK"/>
        </w:rPr>
        <w:t xml:space="preserve"> den påtænkte flyvning kan gennemføres sikkert, og, hvis det er relevant, kontrollere, om den direkte fjernidentifikation er aktiv og opdateret</w:t>
      </w:r>
    </w:p>
    <w:p w14:paraId="4C51EF4A" w14:textId="77777777" w:rsidR="00FE653D" w:rsidRDefault="00FE653D" w:rsidP="00FE653D">
      <w:pPr>
        <w:pStyle w:val="Listeafsnit"/>
        <w:numPr>
          <w:ilvl w:val="0"/>
          <w:numId w:val="63"/>
        </w:numPr>
        <w:shd w:val="clear" w:color="auto" w:fill="FFFFFF"/>
        <w:spacing w:after="0" w:line="240" w:lineRule="auto"/>
        <w:jc w:val="both"/>
        <w:rPr>
          <w:rFonts w:ascii="Times New Roman" w:hAnsi="Times New Roman"/>
          <w:color w:val="333333"/>
          <w:sz w:val="24"/>
          <w:szCs w:val="21"/>
          <w:lang w:eastAsia="da-DK"/>
        </w:rPr>
      </w:pPr>
      <w:r w:rsidRPr="00BE226D">
        <w:rPr>
          <w:rFonts w:ascii="Times New Roman" w:hAnsi="Times New Roman"/>
          <w:color w:val="333333"/>
          <w:sz w:val="24"/>
          <w:szCs w:val="21"/>
          <w:lang w:eastAsia="da-DK"/>
        </w:rPr>
        <w:t>sikre, at oplysningerne om operationen er blevet stillet til rådighed for den relevante lufttrafiktjenesteenhed (ATS-enhed), andre luftrumsbrugere og relevante interessenter i overensstemmelse med operationstilladelsen eller de betingelser, som medlemsstaten har offentliggjort for den geografiske zone, hvor operationen skal finde sted, jf. artikel 15.</w:t>
      </w:r>
    </w:p>
    <w:p w14:paraId="7E55BAA7" w14:textId="77777777" w:rsidR="00FE653D" w:rsidRPr="00E50BEB" w:rsidRDefault="00FE653D" w:rsidP="00FE653D">
      <w:pPr>
        <w:shd w:val="clear" w:color="auto" w:fill="FFFFFF"/>
        <w:spacing w:after="0"/>
        <w:rPr>
          <w:rFonts w:ascii="Times New Roman" w:hAnsi="Times New Roman"/>
          <w:color w:val="333333"/>
          <w:sz w:val="24"/>
          <w:szCs w:val="21"/>
          <w:lang w:eastAsia="da-DK"/>
        </w:rPr>
      </w:pPr>
    </w:p>
    <w:p w14:paraId="39E69187"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3) Under flyvningen skal fjernpiloten:</w:t>
      </w:r>
    </w:p>
    <w:p w14:paraId="5D69C16E" w14:textId="77777777" w:rsidR="00FE653D" w:rsidRDefault="00FE653D" w:rsidP="00FE653D">
      <w:pPr>
        <w:pStyle w:val="Listeafsnit"/>
        <w:numPr>
          <w:ilvl w:val="0"/>
          <w:numId w:val="64"/>
        </w:numPr>
        <w:shd w:val="clear" w:color="auto" w:fill="FFFFFF"/>
        <w:spacing w:after="0" w:line="240" w:lineRule="auto"/>
        <w:jc w:val="both"/>
        <w:rPr>
          <w:rFonts w:ascii="Times New Roman" w:hAnsi="Times New Roman"/>
          <w:color w:val="333333"/>
          <w:sz w:val="24"/>
          <w:szCs w:val="21"/>
          <w:lang w:eastAsia="da-DK"/>
        </w:rPr>
      </w:pPr>
      <w:r w:rsidRPr="00102F94">
        <w:rPr>
          <w:rFonts w:ascii="Times New Roman" w:hAnsi="Times New Roman"/>
          <w:color w:val="333333"/>
          <w:sz w:val="24"/>
          <w:szCs w:val="21"/>
          <w:lang w:eastAsia="da-DK"/>
        </w:rPr>
        <w:t>overholde begrænsningerne og betingelserne i tilladelsen eller erklæringen</w:t>
      </w:r>
    </w:p>
    <w:p w14:paraId="3D2E8D8D" w14:textId="77777777" w:rsidR="00FE653D" w:rsidRPr="00102F94" w:rsidRDefault="00FE653D" w:rsidP="00FE653D">
      <w:pPr>
        <w:pStyle w:val="Listeafsnit"/>
        <w:numPr>
          <w:ilvl w:val="0"/>
          <w:numId w:val="64"/>
        </w:numPr>
        <w:shd w:val="clear" w:color="auto" w:fill="FFFFFF"/>
        <w:spacing w:after="0" w:line="240" w:lineRule="auto"/>
        <w:jc w:val="both"/>
        <w:rPr>
          <w:rFonts w:ascii="Times New Roman" w:hAnsi="Times New Roman"/>
          <w:color w:val="333333"/>
          <w:sz w:val="24"/>
          <w:szCs w:val="21"/>
          <w:lang w:eastAsia="da-DK"/>
        </w:rPr>
      </w:pPr>
      <w:r w:rsidRPr="00102F94">
        <w:rPr>
          <w:rFonts w:ascii="Times New Roman" w:hAnsi="Times New Roman"/>
          <w:color w:val="333333"/>
          <w:sz w:val="24"/>
          <w:szCs w:val="21"/>
          <w:lang w:eastAsia="da-DK"/>
        </w:rPr>
        <w:t>undgå enhver risiko for kollision med bemandede luftfartøjer og afbryde flyvningen, hvis den kan udgøre en risiko for andre luftfartøjer, mennesker, dyr, miljøet eller ejendom</w:t>
      </w:r>
    </w:p>
    <w:p w14:paraId="3DF925FA" w14:textId="77777777" w:rsidR="00FE653D" w:rsidRDefault="00FE653D" w:rsidP="00FE653D">
      <w:pPr>
        <w:pStyle w:val="Listeafsnit"/>
        <w:numPr>
          <w:ilvl w:val="0"/>
          <w:numId w:val="64"/>
        </w:numPr>
        <w:shd w:val="clear" w:color="auto" w:fill="FFFFFF"/>
        <w:spacing w:after="0" w:line="240" w:lineRule="auto"/>
        <w:jc w:val="both"/>
        <w:rPr>
          <w:rFonts w:ascii="Times New Roman" w:hAnsi="Times New Roman"/>
          <w:color w:val="333333"/>
          <w:sz w:val="24"/>
          <w:szCs w:val="21"/>
          <w:lang w:eastAsia="da-DK"/>
        </w:rPr>
      </w:pPr>
      <w:r w:rsidRPr="00102F94">
        <w:rPr>
          <w:rFonts w:ascii="Times New Roman" w:hAnsi="Times New Roman"/>
          <w:color w:val="333333"/>
          <w:sz w:val="24"/>
          <w:szCs w:val="21"/>
          <w:lang w:eastAsia="da-DK"/>
        </w:rPr>
        <w:t>overholde de operationelle begrænsninger i de geografiske zoner, der er afgrænset i henhold til artikel 15</w:t>
      </w:r>
    </w:p>
    <w:p w14:paraId="1A32B3CD" w14:textId="77777777" w:rsidR="00FE653D" w:rsidRPr="00102F94" w:rsidRDefault="00FE653D" w:rsidP="00FE653D">
      <w:pPr>
        <w:pStyle w:val="Listeafsnit"/>
        <w:numPr>
          <w:ilvl w:val="0"/>
          <w:numId w:val="64"/>
        </w:numPr>
        <w:shd w:val="clear" w:color="auto" w:fill="FFFFFF"/>
        <w:spacing w:after="0" w:line="240" w:lineRule="auto"/>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 xml:space="preserve">overholde operatørens </w:t>
      </w:r>
      <w:r>
        <w:rPr>
          <w:rFonts w:ascii="Times New Roman" w:hAnsi="Times New Roman"/>
          <w:color w:val="333333"/>
          <w:sz w:val="24"/>
          <w:szCs w:val="21"/>
          <w:lang w:eastAsia="da-DK"/>
        </w:rPr>
        <w:t>procedure</w:t>
      </w:r>
    </w:p>
    <w:p w14:paraId="262879FE" w14:textId="77777777" w:rsidR="00FE653D" w:rsidRDefault="00FE653D" w:rsidP="00FE653D">
      <w:pPr>
        <w:pStyle w:val="Listeafsnit"/>
        <w:numPr>
          <w:ilvl w:val="0"/>
          <w:numId w:val="64"/>
        </w:numPr>
        <w:shd w:val="clear" w:color="auto" w:fill="FFFFFF"/>
        <w:spacing w:after="0" w:line="240" w:lineRule="auto"/>
        <w:jc w:val="both"/>
        <w:rPr>
          <w:rFonts w:ascii="Times New Roman" w:hAnsi="Times New Roman"/>
          <w:color w:val="333333"/>
          <w:sz w:val="24"/>
          <w:szCs w:val="21"/>
          <w:lang w:eastAsia="da-DK"/>
        </w:rPr>
      </w:pPr>
      <w:r w:rsidRPr="00102F94">
        <w:rPr>
          <w:rFonts w:ascii="Times New Roman" w:hAnsi="Times New Roman"/>
          <w:color w:val="333333"/>
          <w:sz w:val="24"/>
          <w:szCs w:val="21"/>
          <w:lang w:eastAsia="da-DK"/>
        </w:rPr>
        <w:t xml:space="preserve">undgå at flyve tæt på eller i områder, hvor der </w:t>
      </w:r>
      <w:proofErr w:type="gramStart"/>
      <w:r w:rsidRPr="00102F94">
        <w:rPr>
          <w:rFonts w:ascii="Times New Roman" w:hAnsi="Times New Roman"/>
          <w:color w:val="333333"/>
          <w:sz w:val="24"/>
          <w:szCs w:val="21"/>
          <w:lang w:eastAsia="da-DK"/>
        </w:rPr>
        <w:t>pågår</w:t>
      </w:r>
      <w:proofErr w:type="gramEnd"/>
      <w:r w:rsidRPr="00102F94">
        <w:rPr>
          <w:rFonts w:ascii="Times New Roman" w:hAnsi="Times New Roman"/>
          <w:color w:val="333333"/>
          <w:sz w:val="24"/>
          <w:szCs w:val="21"/>
          <w:lang w:eastAsia="da-DK"/>
        </w:rPr>
        <w:t xml:space="preserve"> en beredskabsindsats, medmindre piloten har tilladelse hertil fra de ansvarlige beredskabstjenester.</w:t>
      </w:r>
    </w:p>
    <w:p w14:paraId="79DCD9CA" w14:textId="77777777" w:rsidR="00FE653D" w:rsidRPr="00102F94" w:rsidRDefault="00FE653D" w:rsidP="00FE653D">
      <w:pPr>
        <w:shd w:val="clear" w:color="auto" w:fill="FFFFFF"/>
        <w:spacing w:after="0"/>
        <w:rPr>
          <w:rFonts w:ascii="Times New Roman" w:hAnsi="Times New Roman"/>
          <w:color w:val="333333"/>
          <w:sz w:val="24"/>
          <w:szCs w:val="21"/>
          <w:lang w:eastAsia="da-DK"/>
        </w:rPr>
      </w:pPr>
    </w:p>
    <w:p w14:paraId="289C1664" w14:textId="77777777" w:rsidR="00FE653D" w:rsidRPr="00477CC1"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477CC1">
        <w:rPr>
          <w:rFonts w:ascii="Times New Roman" w:eastAsia="Times New Roman" w:hAnsi="Times New Roman" w:cs="Times New Roman"/>
          <w:color w:val="333333"/>
          <w:sz w:val="24"/>
          <w:szCs w:val="21"/>
          <w:lang w:eastAsia="da-DK"/>
        </w:rPr>
        <w:t>UAS.SPEC.070 Overdragelse af en operationstilladelse</w:t>
      </w:r>
    </w:p>
    <w:p w14:paraId="0713C57C"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En operationstilladelse kan ikke overdrages.</w:t>
      </w:r>
    </w:p>
    <w:p w14:paraId="1C8BE0A5" w14:textId="77777777" w:rsidR="00FE653D"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p>
    <w:p w14:paraId="3D35CF11" w14:textId="77777777" w:rsidR="00FE653D" w:rsidRPr="00477CC1"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477CC1">
        <w:rPr>
          <w:rFonts w:ascii="Times New Roman" w:eastAsia="Times New Roman" w:hAnsi="Times New Roman" w:cs="Times New Roman"/>
          <w:color w:val="333333"/>
          <w:sz w:val="24"/>
          <w:szCs w:val="21"/>
          <w:lang w:eastAsia="da-DK"/>
        </w:rPr>
        <w:t>UAS.SPEC.080 Varighed og gyldighed af en operationstilladelse</w:t>
      </w:r>
    </w:p>
    <w:p w14:paraId="545590B2" w14:textId="77777777" w:rsidR="00FE653D" w:rsidRPr="00BE226D" w:rsidRDefault="00FE653D" w:rsidP="00FE653D">
      <w:pPr>
        <w:pStyle w:val="Listeafsnit"/>
        <w:numPr>
          <w:ilvl w:val="0"/>
          <w:numId w:val="13"/>
        </w:numPr>
        <w:shd w:val="clear" w:color="auto" w:fill="FFFFFF"/>
        <w:spacing w:before="120" w:after="0" w:line="312" w:lineRule="atLeast"/>
        <w:jc w:val="both"/>
        <w:rPr>
          <w:rFonts w:ascii="Times New Roman" w:hAnsi="Times New Roman"/>
          <w:color w:val="333333"/>
          <w:sz w:val="24"/>
          <w:szCs w:val="21"/>
          <w:lang w:eastAsia="da-DK"/>
        </w:rPr>
      </w:pPr>
      <w:r w:rsidRPr="00BE226D">
        <w:rPr>
          <w:rFonts w:ascii="Times New Roman" w:hAnsi="Times New Roman"/>
          <w:color w:val="333333"/>
          <w:sz w:val="24"/>
          <w:szCs w:val="21"/>
          <w:lang w:eastAsia="da-DK"/>
        </w:rPr>
        <w:t>Den kompetente myndighed skal angive operationstilladelsens varighed i tilladelsen.</w:t>
      </w:r>
    </w:p>
    <w:p w14:paraId="719CEE7A" w14:textId="77777777" w:rsidR="00FE653D" w:rsidRPr="00BE226D" w:rsidRDefault="00FE653D" w:rsidP="00FE653D">
      <w:pPr>
        <w:pStyle w:val="Listeafsnit"/>
        <w:numPr>
          <w:ilvl w:val="0"/>
          <w:numId w:val="13"/>
        </w:numPr>
        <w:shd w:val="clear" w:color="auto" w:fill="FFFFFF"/>
        <w:spacing w:before="120" w:after="0" w:line="312" w:lineRule="atLeast"/>
        <w:jc w:val="both"/>
        <w:rPr>
          <w:rFonts w:ascii="Times New Roman" w:hAnsi="Times New Roman"/>
          <w:color w:val="333333"/>
          <w:sz w:val="24"/>
          <w:szCs w:val="21"/>
          <w:lang w:eastAsia="da-DK"/>
        </w:rPr>
      </w:pPr>
      <w:r w:rsidRPr="00BE226D">
        <w:rPr>
          <w:rFonts w:ascii="Times New Roman" w:hAnsi="Times New Roman"/>
          <w:color w:val="333333"/>
          <w:sz w:val="24"/>
          <w:szCs w:val="21"/>
          <w:lang w:eastAsia="da-DK"/>
        </w:rPr>
        <w:t>Uanset punkt 1 er operationstilladelsen gyldig, så længe UAS-operatøren opfylder de relevante krav i denne forordning og de betingelser, der er fastsat i operationstilladelsen.</w:t>
      </w:r>
    </w:p>
    <w:p w14:paraId="2C75BB27" w14:textId="77777777" w:rsidR="00FE653D" w:rsidRPr="00BE226D" w:rsidRDefault="00FE653D" w:rsidP="00FE653D">
      <w:pPr>
        <w:pStyle w:val="Listeafsnit"/>
        <w:numPr>
          <w:ilvl w:val="0"/>
          <w:numId w:val="13"/>
        </w:numPr>
        <w:shd w:val="clear" w:color="auto" w:fill="FFFFFF"/>
        <w:spacing w:before="120" w:after="0" w:line="312" w:lineRule="atLeast"/>
        <w:jc w:val="both"/>
        <w:rPr>
          <w:rFonts w:ascii="Times New Roman" w:hAnsi="Times New Roman"/>
          <w:color w:val="333333"/>
          <w:sz w:val="24"/>
          <w:szCs w:val="21"/>
          <w:lang w:eastAsia="da-DK"/>
        </w:rPr>
      </w:pPr>
      <w:r w:rsidRPr="00BE226D">
        <w:rPr>
          <w:rFonts w:ascii="Times New Roman" w:hAnsi="Times New Roman"/>
          <w:color w:val="333333"/>
          <w:sz w:val="24"/>
          <w:szCs w:val="21"/>
          <w:lang w:eastAsia="da-DK"/>
        </w:rPr>
        <w:t>I tilfælde af tilbagekaldelse eller returnering af operationstilladelsen, skal UAS-operatøren uden unødigt ophold fremsende en bekræftelse i digitalt format til den kompetente myndighed.</w:t>
      </w:r>
    </w:p>
    <w:p w14:paraId="3B999252" w14:textId="77777777" w:rsidR="00FE653D" w:rsidRPr="00000F81" w:rsidRDefault="00FE653D" w:rsidP="00FE653D">
      <w:pPr>
        <w:shd w:val="clear" w:color="auto" w:fill="FFFFFF"/>
        <w:spacing w:before="120" w:after="0" w:line="312" w:lineRule="atLeast"/>
        <w:ind w:hanging="480"/>
        <w:jc w:val="both"/>
        <w:rPr>
          <w:rFonts w:ascii="Times New Roman" w:eastAsia="Times New Roman" w:hAnsi="Times New Roman" w:cs="Times New Roman"/>
          <w:color w:val="333333"/>
          <w:sz w:val="24"/>
          <w:szCs w:val="21"/>
          <w:lang w:eastAsia="da-DK"/>
        </w:rPr>
      </w:pPr>
    </w:p>
    <w:p w14:paraId="0D8F34C0" w14:textId="77777777" w:rsidR="00FE653D" w:rsidRPr="00477CC1"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477CC1">
        <w:rPr>
          <w:rFonts w:ascii="Times New Roman" w:eastAsia="Times New Roman" w:hAnsi="Times New Roman" w:cs="Times New Roman"/>
          <w:color w:val="333333"/>
          <w:sz w:val="24"/>
          <w:szCs w:val="21"/>
          <w:lang w:eastAsia="da-DK"/>
        </w:rPr>
        <w:t>UAS.SPEC.085 Varighed og gyldighed af en operationel erklæring</w:t>
      </w:r>
    </w:p>
    <w:p w14:paraId="49E75EE0"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Den operationelle erklæring har en begrænset varighed på 2 år. Erklæringen anses ikke længere for at være fuldstændig, jf. punkt 4 i UAS.SPEC.020, hvis:</w:t>
      </w:r>
    </w:p>
    <w:p w14:paraId="4C2F88E6"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56A3AB02"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w:t>
      </w:r>
      <w:r>
        <w:rPr>
          <w:rFonts w:ascii="Times New Roman" w:eastAsia="Times New Roman" w:hAnsi="Times New Roman" w:cs="Times New Roman"/>
          <w:color w:val="333333"/>
          <w:sz w:val="24"/>
          <w:szCs w:val="21"/>
          <w:lang w:eastAsia="da-DK"/>
        </w:rPr>
        <w:t xml:space="preserve"> </w:t>
      </w:r>
      <w:r w:rsidRPr="00000F81">
        <w:rPr>
          <w:rFonts w:ascii="Times New Roman" w:eastAsia="Times New Roman" w:hAnsi="Times New Roman" w:cs="Times New Roman"/>
          <w:color w:val="333333"/>
          <w:sz w:val="24"/>
          <w:szCs w:val="21"/>
          <w:lang w:eastAsia="da-DK"/>
        </w:rPr>
        <w:t>den kompetente myndighed i forbindelse med tilsynet med UAS-operatøren har konstateret, at UAS-operationen ikke udføres i henhold til den operationelle erklæring</w:t>
      </w:r>
    </w:p>
    <w:p w14:paraId="5FE44231"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52CC432B"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betingelserne for UAS-operationen er ændret i et omfang, så den operationelle erklæring ikke længere opfylder de gældende krav i denne forordning</w:t>
      </w:r>
    </w:p>
    <w:p w14:paraId="01399BA5"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1A14C64F"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3) den kompetente myndighed ikke gives adgang i overensstemmelse med UAS.SPEC.090.</w:t>
      </w:r>
    </w:p>
    <w:p w14:paraId="2A08957A"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265B20F5" w14:textId="77777777" w:rsidR="00FE653D" w:rsidRPr="00477CC1"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477CC1">
        <w:rPr>
          <w:rFonts w:ascii="Times New Roman" w:eastAsia="Times New Roman" w:hAnsi="Times New Roman" w:cs="Times New Roman"/>
          <w:color w:val="333333"/>
          <w:sz w:val="24"/>
          <w:szCs w:val="21"/>
          <w:lang w:eastAsia="da-DK"/>
        </w:rPr>
        <w:t>UAS.SPEC.090 Adgang</w:t>
      </w:r>
    </w:p>
    <w:p w14:paraId="110C189B"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lastRenderedPageBreak/>
        <w:t xml:space="preserve">For at overensstemmelsen med denne forordning kan fastslås, skal UAS-operatøren give enhver person, der er behørigt bemyndiget af den kompetente myndighed, adgang til faciliteter, </w:t>
      </w:r>
      <w:proofErr w:type="spellStart"/>
      <w:r w:rsidRPr="00000F81">
        <w:rPr>
          <w:rFonts w:ascii="Times New Roman" w:eastAsia="Times New Roman" w:hAnsi="Times New Roman" w:cs="Times New Roman"/>
          <w:color w:val="333333"/>
          <w:sz w:val="24"/>
          <w:szCs w:val="21"/>
          <w:lang w:eastAsia="da-DK"/>
        </w:rPr>
        <w:t>UAS'er</w:t>
      </w:r>
      <w:proofErr w:type="spellEnd"/>
      <w:r w:rsidRPr="00000F81">
        <w:rPr>
          <w:rFonts w:ascii="Times New Roman" w:eastAsia="Times New Roman" w:hAnsi="Times New Roman" w:cs="Times New Roman"/>
          <w:color w:val="333333"/>
          <w:sz w:val="24"/>
          <w:szCs w:val="21"/>
          <w:lang w:eastAsia="da-DK"/>
        </w:rPr>
        <w:t>, dokumenter, fortegnelser, data, procedurer eller andet materiale af relevans for de aktiviteter, der kræver en operationstilladelse eller en operationel erklæring, uanset om aktiviteterne er givet i entreprise eller underentreprise til en anden organisation.</w:t>
      </w:r>
    </w:p>
    <w:p w14:paraId="1818B9FB"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07A38ED8" w14:textId="77777777" w:rsidR="00FE653D" w:rsidRPr="00477CC1"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477CC1">
        <w:rPr>
          <w:rFonts w:ascii="Times New Roman" w:eastAsia="Times New Roman" w:hAnsi="Times New Roman" w:cs="Times New Roman"/>
          <w:color w:val="333333"/>
          <w:sz w:val="24"/>
          <w:szCs w:val="21"/>
          <w:lang w:eastAsia="da-DK"/>
        </w:rPr>
        <w:t>UAS.SPEC.100 Brug af certificeret udstyr og certificerede ubemandede luftfartøjer</w:t>
      </w:r>
    </w:p>
    <w:p w14:paraId="28AB963A" w14:textId="77777777" w:rsidR="00FE653D" w:rsidRDefault="00FE653D" w:rsidP="00FE653D">
      <w:pPr>
        <w:pStyle w:val="Listeafsnit"/>
        <w:numPr>
          <w:ilvl w:val="0"/>
          <w:numId w:val="14"/>
        </w:numPr>
        <w:shd w:val="clear" w:color="auto" w:fill="FFFFFF"/>
        <w:spacing w:before="120" w:after="0" w:line="312" w:lineRule="atLeast"/>
        <w:jc w:val="both"/>
        <w:rPr>
          <w:rFonts w:ascii="Times New Roman" w:hAnsi="Times New Roman"/>
          <w:color w:val="333333"/>
          <w:sz w:val="24"/>
          <w:szCs w:val="21"/>
          <w:lang w:eastAsia="da-DK"/>
        </w:rPr>
      </w:pPr>
      <w:r w:rsidRPr="00BE226D">
        <w:rPr>
          <w:rFonts w:ascii="Times New Roman" w:hAnsi="Times New Roman"/>
          <w:color w:val="333333"/>
          <w:sz w:val="24"/>
          <w:szCs w:val="21"/>
          <w:lang w:eastAsia="da-DK"/>
        </w:rPr>
        <w:t>Hvis UAS-operationen udføres med et ubemandet luftfartøj, for hvilket der er udstedt et luftdygtighedsbevis eller et begrænset luftdygtighedsbevis, eller hvis der anvendes certificeret udstyr, skal UAS-operatøren registrere operations- eller driftstiden i overensstemmelse med de anvisninger og procedurer, der gælder for det certificerede udstyr, eller i overensstemmelse med den organisatoriske godkendelse eller tilladelse.</w:t>
      </w:r>
    </w:p>
    <w:p w14:paraId="59AEEF2C" w14:textId="77777777" w:rsidR="00FE653D" w:rsidRPr="00BE226D" w:rsidRDefault="00FE653D" w:rsidP="00FE653D">
      <w:pPr>
        <w:pStyle w:val="Listeafsnit"/>
        <w:shd w:val="clear" w:color="auto" w:fill="FFFFFF"/>
        <w:spacing w:before="120" w:after="0" w:line="312" w:lineRule="atLeast"/>
        <w:ind w:left="360"/>
        <w:rPr>
          <w:rFonts w:ascii="Times New Roman" w:hAnsi="Times New Roman"/>
          <w:color w:val="333333"/>
          <w:sz w:val="24"/>
          <w:szCs w:val="21"/>
          <w:lang w:eastAsia="da-DK"/>
        </w:rPr>
      </w:pPr>
    </w:p>
    <w:p w14:paraId="271A40BE" w14:textId="77777777" w:rsidR="00FE653D" w:rsidRPr="00BE226D" w:rsidRDefault="00FE653D" w:rsidP="00FE653D">
      <w:pPr>
        <w:pStyle w:val="Listeafsnit"/>
        <w:numPr>
          <w:ilvl w:val="0"/>
          <w:numId w:val="14"/>
        </w:numPr>
        <w:shd w:val="clear" w:color="auto" w:fill="FFFFFF"/>
        <w:spacing w:before="120" w:after="0" w:line="312" w:lineRule="atLeast"/>
        <w:jc w:val="both"/>
        <w:rPr>
          <w:rFonts w:ascii="Times New Roman" w:hAnsi="Times New Roman"/>
          <w:color w:val="333333"/>
          <w:sz w:val="24"/>
          <w:szCs w:val="21"/>
          <w:lang w:eastAsia="da-DK"/>
        </w:rPr>
      </w:pPr>
      <w:r w:rsidRPr="00BE226D">
        <w:rPr>
          <w:rFonts w:ascii="Times New Roman" w:hAnsi="Times New Roman"/>
          <w:color w:val="333333"/>
          <w:sz w:val="24"/>
          <w:szCs w:val="21"/>
          <w:lang w:eastAsia="da-DK"/>
        </w:rPr>
        <w:t>UAS-operatøren skal følge de anvisninger, der henvises til i certifikatet for det ubemandede luftfartøj eller udstyrscertifikatet, og overholde eventuelle luftdygtighedsdirektiver eller operationelle direktiver udstedt af agenturet</w:t>
      </w:r>
      <w:r>
        <w:rPr>
          <w:rFonts w:ascii="Times New Roman" w:hAnsi="Times New Roman"/>
          <w:color w:val="333333"/>
          <w:sz w:val="24"/>
          <w:szCs w:val="21"/>
          <w:lang w:eastAsia="da-DK"/>
        </w:rPr>
        <w:t xml:space="preserve"> i det omfang regler, svarende til direktiverne finder anvendelse på Færøerne</w:t>
      </w:r>
      <w:r w:rsidRPr="00BE226D">
        <w:rPr>
          <w:rFonts w:ascii="Times New Roman" w:hAnsi="Times New Roman"/>
          <w:color w:val="333333"/>
          <w:sz w:val="24"/>
          <w:szCs w:val="21"/>
          <w:lang w:eastAsia="da-DK"/>
        </w:rPr>
        <w:t>.</w:t>
      </w:r>
    </w:p>
    <w:p w14:paraId="35327B69"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6CB5426F" w14:textId="77777777" w:rsidR="00FE653D" w:rsidRPr="00000F81" w:rsidRDefault="00FE653D" w:rsidP="00FE653D">
      <w:pPr>
        <w:shd w:val="clear" w:color="auto" w:fill="FFFFFF"/>
        <w:spacing w:before="120" w:after="120" w:line="312" w:lineRule="atLeast"/>
        <w:jc w:val="center"/>
        <w:rPr>
          <w:rFonts w:ascii="Times New Roman" w:eastAsia="Times New Roman" w:hAnsi="Times New Roman" w:cs="Times New Roman"/>
          <w:b/>
          <w:bCs/>
          <w:color w:val="333333"/>
          <w:sz w:val="24"/>
          <w:szCs w:val="21"/>
          <w:lang w:eastAsia="da-DK"/>
        </w:rPr>
      </w:pPr>
      <w:r w:rsidRPr="00000F81">
        <w:rPr>
          <w:rFonts w:ascii="Times New Roman" w:eastAsia="Times New Roman" w:hAnsi="Times New Roman" w:cs="Times New Roman"/>
          <w:b/>
          <w:bCs/>
          <w:i/>
          <w:iCs/>
          <w:color w:val="333333"/>
          <w:sz w:val="24"/>
          <w:szCs w:val="21"/>
          <w:lang w:eastAsia="da-DK"/>
        </w:rPr>
        <w:t>DEL C</w:t>
      </w:r>
    </w:p>
    <w:p w14:paraId="00C28D9F" w14:textId="77777777" w:rsidR="00FE653D" w:rsidRDefault="00FE653D" w:rsidP="00FE653D">
      <w:pPr>
        <w:shd w:val="clear" w:color="auto" w:fill="FFFFFF"/>
        <w:spacing w:before="120" w:after="120" w:line="312" w:lineRule="atLeast"/>
        <w:jc w:val="center"/>
        <w:rPr>
          <w:rFonts w:ascii="Times New Roman" w:eastAsia="Times New Roman" w:hAnsi="Times New Roman" w:cs="Times New Roman"/>
          <w:b/>
          <w:bCs/>
          <w:color w:val="333333"/>
          <w:sz w:val="24"/>
          <w:szCs w:val="21"/>
          <w:lang w:eastAsia="da-DK"/>
        </w:rPr>
      </w:pPr>
      <w:r w:rsidRPr="00000F81">
        <w:rPr>
          <w:rFonts w:ascii="Times New Roman" w:eastAsia="Times New Roman" w:hAnsi="Times New Roman" w:cs="Times New Roman"/>
          <w:b/>
          <w:bCs/>
          <w:color w:val="333333"/>
          <w:sz w:val="24"/>
          <w:szCs w:val="21"/>
          <w:lang w:eastAsia="da-DK"/>
        </w:rPr>
        <w:t>OPERATØRCERTIFIKAT FOR LETTE UAS'ER — LIGHT UAS OPERATOR CERTIFICATE (LUC)</w:t>
      </w:r>
    </w:p>
    <w:p w14:paraId="42BFB273" w14:textId="77777777" w:rsidR="00FE653D" w:rsidRPr="0019521F"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p>
    <w:p w14:paraId="4F2DCDA1" w14:textId="77777777" w:rsidR="00FE653D" w:rsidRPr="0019521F"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19521F">
        <w:rPr>
          <w:rFonts w:ascii="Times New Roman" w:eastAsia="Times New Roman" w:hAnsi="Times New Roman" w:cs="Times New Roman"/>
          <w:color w:val="333333"/>
          <w:sz w:val="24"/>
          <w:szCs w:val="21"/>
          <w:lang w:eastAsia="da-DK"/>
        </w:rPr>
        <w:t>UAS.LUC.010 Generelle LUC-krav</w:t>
      </w:r>
    </w:p>
    <w:p w14:paraId="2B36755A" w14:textId="77777777" w:rsidR="00FE653D" w:rsidRDefault="00FE653D" w:rsidP="00FE653D">
      <w:pPr>
        <w:pStyle w:val="Listeafsnit"/>
        <w:numPr>
          <w:ilvl w:val="0"/>
          <w:numId w:val="15"/>
        </w:numPr>
        <w:shd w:val="clear" w:color="auto" w:fill="FFFFFF"/>
        <w:spacing w:before="120" w:after="0" w:line="312" w:lineRule="atLeast"/>
        <w:jc w:val="both"/>
        <w:rPr>
          <w:rFonts w:ascii="Times New Roman" w:hAnsi="Times New Roman"/>
          <w:color w:val="333333"/>
          <w:sz w:val="24"/>
          <w:szCs w:val="21"/>
          <w:lang w:eastAsia="da-DK"/>
        </w:rPr>
      </w:pPr>
      <w:r w:rsidRPr="00BE226D">
        <w:rPr>
          <w:rFonts w:ascii="Times New Roman" w:hAnsi="Times New Roman"/>
          <w:color w:val="333333"/>
          <w:sz w:val="24"/>
          <w:szCs w:val="21"/>
          <w:lang w:eastAsia="da-DK"/>
        </w:rPr>
        <w:t>En juridisk person er berettiget til at ansøge om et LUC i henhold til denne del.</w:t>
      </w:r>
    </w:p>
    <w:p w14:paraId="6340CBB2" w14:textId="77777777" w:rsidR="00FE653D" w:rsidRPr="00BE226D" w:rsidRDefault="00FE653D" w:rsidP="00FE653D">
      <w:pPr>
        <w:pStyle w:val="Listeafsnit"/>
        <w:shd w:val="clear" w:color="auto" w:fill="FFFFFF"/>
        <w:spacing w:before="120" w:after="0" w:line="312" w:lineRule="atLeast"/>
        <w:ind w:left="360"/>
        <w:rPr>
          <w:rFonts w:ascii="Times New Roman" w:hAnsi="Times New Roman"/>
          <w:color w:val="333333"/>
          <w:sz w:val="24"/>
          <w:szCs w:val="21"/>
          <w:lang w:eastAsia="da-DK"/>
        </w:rPr>
      </w:pPr>
    </w:p>
    <w:p w14:paraId="47D348E0" w14:textId="77777777" w:rsidR="00FE653D" w:rsidRDefault="00FE653D" w:rsidP="00FE653D">
      <w:pPr>
        <w:pStyle w:val="Listeafsnit"/>
        <w:numPr>
          <w:ilvl w:val="0"/>
          <w:numId w:val="15"/>
        </w:numPr>
        <w:shd w:val="clear" w:color="auto" w:fill="FFFFFF"/>
        <w:spacing w:before="120" w:after="0" w:line="312" w:lineRule="atLeast"/>
        <w:jc w:val="both"/>
        <w:rPr>
          <w:rFonts w:ascii="Times New Roman" w:hAnsi="Times New Roman"/>
          <w:color w:val="333333"/>
          <w:sz w:val="24"/>
          <w:szCs w:val="21"/>
          <w:lang w:eastAsia="da-DK"/>
        </w:rPr>
      </w:pPr>
      <w:r w:rsidRPr="00BE226D">
        <w:rPr>
          <w:rFonts w:ascii="Times New Roman" w:hAnsi="Times New Roman"/>
          <w:color w:val="333333"/>
          <w:sz w:val="24"/>
          <w:szCs w:val="21"/>
          <w:lang w:eastAsia="da-DK"/>
        </w:rPr>
        <w:t>En ansøgning om et LUC eller en ændring af et eksisterende LUC skal indgives til den kompetente myndighed med alle følgende oplysninger:</w:t>
      </w:r>
    </w:p>
    <w:p w14:paraId="0F9F91B8" w14:textId="77777777" w:rsidR="00FE653D" w:rsidRDefault="00FE653D" w:rsidP="00FE653D">
      <w:pPr>
        <w:pStyle w:val="Listeafsnit"/>
        <w:numPr>
          <w:ilvl w:val="0"/>
          <w:numId w:val="65"/>
        </w:numPr>
        <w:spacing w:after="120" w:line="240" w:lineRule="auto"/>
        <w:jc w:val="both"/>
        <w:rPr>
          <w:rFonts w:ascii="Times New Roman" w:hAnsi="Times New Roman"/>
          <w:color w:val="333333"/>
          <w:sz w:val="24"/>
          <w:szCs w:val="21"/>
          <w:lang w:eastAsia="da-DK"/>
        </w:rPr>
      </w:pPr>
      <w:r w:rsidRPr="0019521F">
        <w:rPr>
          <w:rFonts w:ascii="Times New Roman" w:hAnsi="Times New Roman"/>
          <w:color w:val="333333"/>
          <w:sz w:val="24"/>
          <w:szCs w:val="21"/>
          <w:lang w:eastAsia="da-DK"/>
        </w:rPr>
        <w:t>en beskrivelse af UAS-operatørens styringssystem, herunder operatørens organisationsstruktur og sikkerhedsstyringssystem</w:t>
      </w:r>
    </w:p>
    <w:p w14:paraId="77A5F93C" w14:textId="77777777" w:rsidR="00FE653D" w:rsidRDefault="00FE653D" w:rsidP="00FE653D">
      <w:pPr>
        <w:pStyle w:val="Listeafsnit"/>
        <w:numPr>
          <w:ilvl w:val="0"/>
          <w:numId w:val="65"/>
        </w:numPr>
        <w:spacing w:after="120" w:line="240" w:lineRule="auto"/>
        <w:jc w:val="both"/>
        <w:rPr>
          <w:rFonts w:ascii="Times New Roman" w:hAnsi="Times New Roman"/>
          <w:color w:val="333333"/>
          <w:sz w:val="24"/>
          <w:szCs w:val="21"/>
          <w:lang w:eastAsia="da-DK"/>
        </w:rPr>
      </w:pPr>
      <w:r w:rsidRPr="0019521F">
        <w:rPr>
          <w:rFonts w:ascii="Times New Roman" w:hAnsi="Times New Roman"/>
          <w:color w:val="333333"/>
          <w:sz w:val="24"/>
          <w:szCs w:val="21"/>
          <w:lang w:eastAsia="da-DK"/>
        </w:rPr>
        <w:t>navnet/navnene på den ansvarlige UAS-operatørs personale, herunder den person, der er ansvarlig for godkendelsen af UAS-operationer</w:t>
      </w:r>
    </w:p>
    <w:p w14:paraId="3557783F" w14:textId="77777777" w:rsidR="00FE653D" w:rsidRDefault="00FE653D" w:rsidP="00FE653D">
      <w:pPr>
        <w:pStyle w:val="Listeafsnit"/>
        <w:numPr>
          <w:ilvl w:val="0"/>
          <w:numId w:val="65"/>
        </w:numPr>
        <w:spacing w:after="120" w:line="240" w:lineRule="auto"/>
        <w:jc w:val="both"/>
        <w:rPr>
          <w:rFonts w:ascii="Times New Roman" w:hAnsi="Times New Roman"/>
          <w:color w:val="333333"/>
          <w:sz w:val="24"/>
          <w:szCs w:val="21"/>
          <w:lang w:eastAsia="da-DK"/>
        </w:rPr>
      </w:pPr>
      <w:r w:rsidRPr="0019521F">
        <w:rPr>
          <w:rFonts w:ascii="Times New Roman" w:hAnsi="Times New Roman"/>
          <w:color w:val="333333"/>
          <w:sz w:val="24"/>
          <w:szCs w:val="21"/>
          <w:lang w:eastAsia="da-DK"/>
        </w:rPr>
        <w:t>en erklæring om, at ansøgeren har kontrolleret den dokumentation, som forelægges den kompetente myndighed, og konstateret, at den overholder de gældende krav.</w:t>
      </w:r>
    </w:p>
    <w:p w14:paraId="77ACCFB1" w14:textId="77777777" w:rsidR="00FE653D" w:rsidRPr="00037F4B" w:rsidRDefault="00FE653D" w:rsidP="00FE653D">
      <w:pPr>
        <w:ind w:left="360"/>
        <w:rPr>
          <w:rFonts w:ascii="Times New Roman" w:hAnsi="Times New Roman"/>
          <w:color w:val="333333"/>
          <w:sz w:val="24"/>
          <w:szCs w:val="21"/>
          <w:lang w:eastAsia="da-DK"/>
        </w:rPr>
      </w:pPr>
    </w:p>
    <w:p w14:paraId="3BA8AC17" w14:textId="77777777" w:rsidR="00FE653D" w:rsidRPr="00BE226D" w:rsidRDefault="00FE653D" w:rsidP="00FE653D">
      <w:pPr>
        <w:pStyle w:val="Listeafsnit"/>
        <w:numPr>
          <w:ilvl w:val="0"/>
          <w:numId w:val="15"/>
        </w:numPr>
        <w:shd w:val="clear" w:color="auto" w:fill="FFFFFF"/>
        <w:spacing w:before="120" w:after="0" w:line="312" w:lineRule="atLeast"/>
        <w:jc w:val="both"/>
        <w:rPr>
          <w:rFonts w:ascii="Times New Roman" w:hAnsi="Times New Roman"/>
          <w:color w:val="333333"/>
          <w:sz w:val="24"/>
          <w:szCs w:val="21"/>
          <w:lang w:eastAsia="da-DK"/>
        </w:rPr>
      </w:pPr>
      <w:r w:rsidRPr="00BE226D">
        <w:rPr>
          <w:rFonts w:ascii="Times New Roman" w:hAnsi="Times New Roman"/>
          <w:color w:val="333333"/>
          <w:sz w:val="24"/>
          <w:szCs w:val="21"/>
          <w:lang w:eastAsia="da-DK"/>
        </w:rPr>
        <w:t>Hvis kravene i denne del er opfyldt, kan LUC-indehaveren tildeles beføjelser i overensstemmelse med UAS.LUC.060.</w:t>
      </w:r>
    </w:p>
    <w:p w14:paraId="50DED2AF" w14:textId="77777777" w:rsidR="00FE653D"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p>
    <w:p w14:paraId="0F4565BC" w14:textId="77777777" w:rsidR="00FE653D" w:rsidRPr="0019521F"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19521F">
        <w:rPr>
          <w:rFonts w:ascii="Times New Roman" w:eastAsia="Times New Roman" w:hAnsi="Times New Roman" w:cs="Times New Roman"/>
          <w:color w:val="333333"/>
          <w:sz w:val="24"/>
          <w:szCs w:val="21"/>
          <w:lang w:eastAsia="da-DK"/>
        </w:rPr>
        <w:t>UAS.LUC.020 LUC-indehaverens ansvarsområder</w:t>
      </w:r>
    </w:p>
    <w:p w14:paraId="745C8ED2"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lastRenderedPageBreak/>
        <w:t>LUC-indehaveren skal:</w:t>
      </w:r>
    </w:p>
    <w:p w14:paraId="1DE010F7"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opfylde kravene i UAS.SPEC.050 og UAS.SPEC.060</w:t>
      </w:r>
    </w:p>
    <w:p w14:paraId="37F7A52E"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32889A32"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overholde anvendelsesområdet og beføjelserne i betingelserne for godkendelse</w:t>
      </w:r>
    </w:p>
    <w:p w14:paraId="3D904AC1"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639098BD"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3) etablere og opretholde et system til udøvelse af operationel kontrol af enhver operation, der udføres i henhold til de gældende bestemmelser i indehaverens LUC</w:t>
      </w:r>
    </w:p>
    <w:p w14:paraId="3D408791"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6F9D97A5"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4) foretage en operationel risikovurdering af den påtænkte operation i overensstemmelse med artikel 11, medmindre der udføres en operation, hvor en operationel erklæring er tilstrækkelig i henhold til UAS.SPEC.020</w:t>
      </w:r>
    </w:p>
    <w:p w14:paraId="0BCF8A35"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33F5D112"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5) føre fortegnelser over følgende på en måde, der sikrer, at fortegnelserne er beskyttet mod skader, ændringer og tyveri i en periode på mindst 3 år for operationer, der udføres under anvendelse af de beføjelser, der er angivet i UAS.LUC.060:</w:t>
      </w:r>
    </w:p>
    <w:p w14:paraId="786273C1" w14:textId="77777777" w:rsidR="00FE653D" w:rsidRPr="00BE226D" w:rsidRDefault="00FE653D" w:rsidP="00FE653D">
      <w:pPr>
        <w:pStyle w:val="Listeafsnit"/>
        <w:numPr>
          <w:ilvl w:val="0"/>
          <w:numId w:val="16"/>
        </w:numPr>
        <w:shd w:val="clear" w:color="auto" w:fill="FFFFFF"/>
        <w:spacing w:after="0" w:line="240" w:lineRule="auto"/>
        <w:jc w:val="both"/>
        <w:rPr>
          <w:rFonts w:ascii="Times New Roman" w:hAnsi="Times New Roman"/>
          <w:color w:val="333333"/>
          <w:sz w:val="24"/>
          <w:szCs w:val="21"/>
          <w:lang w:eastAsia="da-DK"/>
        </w:rPr>
      </w:pPr>
      <w:r w:rsidRPr="00BE226D">
        <w:rPr>
          <w:rFonts w:ascii="Times New Roman" w:hAnsi="Times New Roman"/>
          <w:color w:val="333333"/>
          <w:sz w:val="24"/>
          <w:szCs w:val="21"/>
          <w:lang w:eastAsia="da-DK"/>
        </w:rPr>
        <w:t>den operationelle risikovurdering, hvis den kræves i henhold til punkt 4, og støttedokumentationen</w:t>
      </w:r>
    </w:p>
    <w:p w14:paraId="73FFB99B" w14:textId="77777777" w:rsidR="00FE653D" w:rsidRPr="0032057D" w:rsidRDefault="00FE653D" w:rsidP="00FE653D">
      <w:pPr>
        <w:pStyle w:val="Listeafsnit"/>
        <w:numPr>
          <w:ilvl w:val="0"/>
          <w:numId w:val="16"/>
        </w:numPr>
        <w:shd w:val="clear" w:color="auto" w:fill="FFFFFF"/>
        <w:spacing w:after="0" w:line="240" w:lineRule="auto"/>
        <w:jc w:val="both"/>
        <w:rPr>
          <w:rFonts w:ascii="Times New Roman" w:hAnsi="Times New Roman"/>
          <w:color w:val="333333"/>
          <w:sz w:val="24"/>
          <w:szCs w:val="21"/>
          <w:lang w:eastAsia="da-DK"/>
        </w:rPr>
      </w:pPr>
      <w:r w:rsidRPr="0032057D">
        <w:rPr>
          <w:rFonts w:ascii="Times New Roman" w:hAnsi="Times New Roman"/>
          <w:color w:val="333333"/>
          <w:sz w:val="24"/>
          <w:szCs w:val="21"/>
          <w:lang w:eastAsia="da-DK"/>
        </w:rPr>
        <w:t>trufne afbødende foranstaltninger og</w:t>
      </w:r>
    </w:p>
    <w:p w14:paraId="3480714F" w14:textId="77777777" w:rsidR="00FE653D" w:rsidRPr="00BE226D" w:rsidRDefault="00FE653D" w:rsidP="00FE653D">
      <w:pPr>
        <w:pStyle w:val="Listeafsnit"/>
        <w:numPr>
          <w:ilvl w:val="0"/>
          <w:numId w:val="16"/>
        </w:numPr>
        <w:shd w:val="clear" w:color="auto" w:fill="FFFFFF"/>
        <w:spacing w:after="0" w:line="240" w:lineRule="auto"/>
        <w:jc w:val="both"/>
        <w:rPr>
          <w:rFonts w:ascii="Times New Roman" w:hAnsi="Times New Roman"/>
          <w:color w:val="333333"/>
          <w:sz w:val="24"/>
          <w:szCs w:val="21"/>
          <w:lang w:eastAsia="da-DK"/>
        </w:rPr>
      </w:pPr>
      <w:r w:rsidRPr="00BE226D">
        <w:rPr>
          <w:rFonts w:ascii="Times New Roman" w:hAnsi="Times New Roman"/>
          <w:color w:val="333333"/>
          <w:sz w:val="24"/>
          <w:szCs w:val="21"/>
          <w:lang w:eastAsia="da-DK"/>
        </w:rPr>
        <w:t>kvalifikationer og erfaring for det personale, der er involveret i UAS-operationen, overvågning af overensstemmelse og sikkerhedsstyring</w:t>
      </w:r>
    </w:p>
    <w:p w14:paraId="3E87C33C"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79599EF9"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6) opbevare de personalefortegnelser, der henvises til i punkt 5, litra c), så længe den pågældende arbejder for organisationen og i 3 år efter, at den pågældende har forladt organisationen.</w:t>
      </w:r>
    </w:p>
    <w:p w14:paraId="7E34AFEA"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464D8EC8" w14:textId="77777777" w:rsidR="00FE653D" w:rsidRPr="0032057D"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32057D">
        <w:rPr>
          <w:rFonts w:ascii="Times New Roman" w:eastAsia="Times New Roman" w:hAnsi="Times New Roman" w:cs="Times New Roman"/>
          <w:color w:val="333333"/>
          <w:sz w:val="24"/>
          <w:szCs w:val="21"/>
          <w:lang w:eastAsia="da-DK"/>
        </w:rPr>
        <w:t>UAS.LUC.030 Sikkerhedsstyringssystem</w:t>
      </w:r>
    </w:p>
    <w:p w14:paraId="286B625A"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En UAS-operatør, der ansøger om et LUC, etablerer, gennemfører og vedligeholder et sikkerhedsstyringssystem, der svarer til organisationens størrelse samt aktiviteternes art og kompleksitet, idet der tages højde for farer og dermed forbundne risici ved disse aktiviteter.</w:t>
      </w:r>
    </w:p>
    <w:p w14:paraId="3AA8EC6A"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UAS-operatøren skal varetage alle følgende opgaver:</w:t>
      </w:r>
    </w:p>
    <w:p w14:paraId="7D82708D" w14:textId="77777777" w:rsidR="00FE653D" w:rsidRDefault="00FE653D" w:rsidP="00FE653D">
      <w:pPr>
        <w:pStyle w:val="Listeafsnit"/>
        <w:numPr>
          <w:ilvl w:val="0"/>
          <w:numId w:val="66"/>
        </w:numPr>
        <w:shd w:val="clear" w:color="auto" w:fill="FFFFFF"/>
        <w:spacing w:before="120" w:after="0" w:line="312" w:lineRule="atLeast"/>
        <w:jc w:val="both"/>
        <w:rPr>
          <w:rFonts w:ascii="Times New Roman" w:hAnsi="Times New Roman"/>
          <w:color w:val="333333"/>
          <w:sz w:val="24"/>
          <w:szCs w:val="21"/>
          <w:lang w:eastAsia="da-DK"/>
        </w:rPr>
      </w:pPr>
      <w:r w:rsidRPr="00037F4B">
        <w:rPr>
          <w:rFonts w:ascii="Times New Roman" w:hAnsi="Times New Roman"/>
          <w:color w:val="333333"/>
          <w:sz w:val="24"/>
          <w:szCs w:val="21"/>
          <w:lang w:eastAsia="da-DK"/>
        </w:rPr>
        <w:t>udpege en ansvarlig leder med bemyndigelse til at sikre, at alle aktiviteter i organisationen udføres i overensstemmelse med de gældende standarder, og at organisationen fortsat opfylder kravene i styringssystemet og de procedurer, som er fastlagt i den LUC-håndbog, der henvises til i UAS.LUC.040</w:t>
      </w:r>
    </w:p>
    <w:p w14:paraId="1024CD75" w14:textId="77777777" w:rsidR="00FE653D" w:rsidRPr="00037F4B" w:rsidRDefault="00FE653D" w:rsidP="00FE653D">
      <w:pPr>
        <w:pStyle w:val="Listeafsnit"/>
        <w:numPr>
          <w:ilvl w:val="0"/>
          <w:numId w:val="66"/>
        </w:numPr>
        <w:shd w:val="clear" w:color="auto" w:fill="FFFFFF"/>
        <w:spacing w:before="120" w:after="0" w:line="312" w:lineRule="atLeast"/>
        <w:jc w:val="both"/>
        <w:rPr>
          <w:rFonts w:ascii="Times New Roman" w:hAnsi="Times New Roman"/>
          <w:color w:val="333333"/>
          <w:sz w:val="24"/>
          <w:szCs w:val="21"/>
          <w:lang w:eastAsia="da-DK"/>
        </w:rPr>
      </w:pPr>
      <w:r w:rsidRPr="00037F4B">
        <w:rPr>
          <w:rFonts w:ascii="Times New Roman" w:hAnsi="Times New Roman"/>
          <w:color w:val="333333"/>
          <w:sz w:val="24"/>
          <w:szCs w:val="21"/>
          <w:lang w:eastAsia="da-DK"/>
        </w:rPr>
        <w:t>fastlægge klare linjer med hensyn til ansvar og forpligtelser i hele organisationen</w:t>
      </w:r>
    </w:p>
    <w:p w14:paraId="6EEABB45" w14:textId="77777777" w:rsidR="00FE653D" w:rsidRDefault="00FE653D" w:rsidP="00FE653D">
      <w:pPr>
        <w:pStyle w:val="Listeafsnit"/>
        <w:numPr>
          <w:ilvl w:val="0"/>
          <w:numId w:val="66"/>
        </w:numPr>
        <w:shd w:val="clear" w:color="auto" w:fill="FFFFFF"/>
        <w:spacing w:before="120" w:after="0" w:line="312" w:lineRule="atLeast"/>
        <w:jc w:val="both"/>
        <w:rPr>
          <w:rFonts w:ascii="Times New Roman" w:hAnsi="Times New Roman"/>
          <w:color w:val="333333"/>
          <w:sz w:val="24"/>
          <w:szCs w:val="21"/>
          <w:lang w:eastAsia="da-DK"/>
        </w:rPr>
      </w:pPr>
      <w:r w:rsidRPr="00037F4B">
        <w:rPr>
          <w:rFonts w:ascii="Times New Roman" w:hAnsi="Times New Roman"/>
          <w:color w:val="333333"/>
          <w:sz w:val="24"/>
          <w:szCs w:val="21"/>
          <w:lang w:eastAsia="da-DK"/>
        </w:rPr>
        <w:t xml:space="preserve">etablere og opretholde en sikkerhedspolitik og relaterede </w:t>
      </w:r>
      <w:proofErr w:type="spellStart"/>
      <w:r w:rsidRPr="00037F4B">
        <w:rPr>
          <w:rFonts w:ascii="Times New Roman" w:hAnsi="Times New Roman"/>
          <w:color w:val="333333"/>
          <w:sz w:val="24"/>
          <w:szCs w:val="21"/>
          <w:lang w:eastAsia="da-DK"/>
        </w:rPr>
        <w:t>sikkerhedsmål</w:t>
      </w:r>
      <w:proofErr w:type="spellEnd"/>
    </w:p>
    <w:p w14:paraId="3E1F47FE" w14:textId="77777777" w:rsidR="00FE653D" w:rsidRDefault="00FE653D" w:rsidP="00FE653D">
      <w:pPr>
        <w:pStyle w:val="Listeafsnit"/>
        <w:numPr>
          <w:ilvl w:val="0"/>
          <w:numId w:val="66"/>
        </w:numPr>
        <w:shd w:val="clear" w:color="auto" w:fill="FFFFFF"/>
        <w:spacing w:before="120" w:after="0" w:line="312" w:lineRule="atLeast"/>
        <w:jc w:val="both"/>
        <w:rPr>
          <w:rFonts w:ascii="Times New Roman" w:hAnsi="Times New Roman"/>
          <w:color w:val="333333"/>
          <w:sz w:val="24"/>
          <w:szCs w:val="21"/>
          <w:lang w:eastAsia="da-DK"/>
        </w:rPr>
      </w:pPr>
      <w:r w:rsidRPr="00037F4B">
        <w:rPr>
          <w:rFonts w:ascii="Times New Roman" w:hAnsi="Times New Roman"/>
          <w:color w:val="333333"/>
          <w:sz w:val="24"/>
          <w:szCs w:val="21"/>
          <w:lang w:eastAsia="da-DK"/>
        </w:rPr>
        <w:t>udpege vigtige sikkerhedsmedarbejdere til at gennemføre sikkerhedspolitikken</w:t>
      </w:r>
    </w:p>
    <w:p w14:paraId="5119B3EA" w14:textId="77777777" w:rsidR="00FE653D" w:rsidRPr="00037F4B" w:rsidRDefault="00FE653D" w:rsidP="00FE653D">
      <w:pPr>
        <w:pStyle w:val="Listeafsnit"/>
        <w:numPr>
          <w:ilvl w:val="0"/>
          <w:numId w:val="66"/>
        </w:numPr>
        <w:shd w:val="clear" w:color="auto" w:fill="FFFFFF"/>
        <w:spacing w:before="120" w:after="0" w:line="312" w:lineRule="atLeast"/>
        <w:jc w:val="both"/>
        <w:rPr>
          <w:rFonts w:ascii="Times New Roman" w:hAnsi="Times New Roman"/>
          <w:color w:val="333333"/>
          <w:sz w:val="24"/>
          <w:szCs w:val="21"/>
          <w:lang w:eastAsia="da-DK"/>
        </w:rPr>
      </w:pPr>
      <w:r w:rsidRPr="00037F4B">
        <w:rPr>
          <w:rFonts w:ascii="Times New Roman" w:hAnsi="Times New Roman"/>
          <w:color w:val="333333"/>
          <w:sz w:val="24"/>
          <w:szCs w:val="21"/>
          <w:lang w:eastAsia="da-DK"/>
        </w:rPr>
        <w:t>etablere og opretholde en proces til sikkerhedsmæssig risikostyring, herunder afdækning af sikkerhedsfarer ved UAS-operatørens aktiviteter, evaluering deraf og styring af de dermed forbundne risici, herunder risikobegrænsende foranstaltninger og kontrol af deres effektivitet</w:t>
      </w:r>
    </w:p>
    <w:p w14:paraId="6217ED46" w14:textId="77777777" w:rsidR="00FE653D" w:rsidRDefault="00FE653D" w:rsidP="00FE653D">
      <w:pPr>
        <w:pStyle w:val="Listeafsnit"/>
        <w:numPr>
          <w:ilvl w:val="0"/>
          <w:numId w:val="66"/>
        </w:numPr>
        <w:shd w:val="clear" w:color="auto" w:fill="FFFFFF"/>
        <w:spacing w:before="120" w:after="0" w:line="312" w:lineRule="atLeast"/>
        <w:jc w:val="both"/>
        <w:rPr>
          <w:rFonts w:ascii="Times New Roman" w:hAnsi="Times New Roman"/>
          <w:color w:val="333333"/>
          <w:sz w:val="24"/>
          <w:szCs w:val="21"/>
          <w:lang w:eastAsia="da-DK"/>
        </w:rPr>
      </w:pPr>
      <w:r w:rsidRPr="00037F4B">
        <w:rPr>
          <w:rFonts w:ascii="Times New Roman" w:hAnsi="Times New Roman"/>
          <w:color w:val="333333"/>
          <w:sz w:val="24"/>
          <w:szCs w:val="21"/>
          <w:lang w:eastAsia="da-DK"/>
        </w:rPr>
        <w:t>fremme sikkerheden i organisationen gennem:</w:t>
      </w:r>
    </w:p>
    <w:p w14:paraId="4AF68B64" w14:textId="77777777" w:rsidR="00FE653D" w:rsidRPr="00037F4B" w:rsidRDefault="00FE653D" w:rsidP="00FE653D">
      <w:pPr>
        <w:pStyle w:val="Listeafsnit"/>
        <w:numPr>
          <w:ilvl w:val="1"/>
          <w:numId w:val="66"/>
        </w:numPr>
        <w:shd w:val="clear" w:color="auto" w:fill="FFFFFF"/>
        <w:spacing w:before="120" w:after="0" w:line="312" w:lineRule="atLeast"/>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uddannelse</w:t>
      </w:r>
    </w:p>
    <w:p w14:paraId="6F4E69EB" w14:textId="77777777" w:rsidR="00FE653D" w:rsidRPr="00037F4B" w:rsidRDefault="00FE653D" w:rsidP="00FE653D">
      <w:pPr>
        <w:pStyle w:val="Listeafsnit"/>
        <w:numPr>
          <w:ilvl w:val="1"/>
          <w:numId w:val="66"/>
        </w:numPr>
        <w:shd w:val="clear" w:color="auto" w:fill="FFFFFF"/>
        <w:spacing w:before="120" w:after="0" w:line="312" w:lineRule="atLeast"/>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kommunikation</w:t>
      </w:r>
    </w:p>
    <w:p w14:paraId="2E426079" w14:textId="77777777" w:rsidR="00FE653D" w:rsidRPr="00037F4B" w:rsidRDefault="00FE653D" w:rsidP="00FE653D">
      <w:pPr>
        <w:pStyle w:val="Listeafsnit"/>
        <w:numPr>
          <w:ilvl w:val="0"/>
          <w:numId w:val="66"/>
        </w:numPr>
        <w:shd w:val="clear" w:color="auto" w:fill="FFFFFF"/>
        <w:spacing w:before="120" w:after="0" w:line="312" w:lineRule="atLeast"/>
        <w:jc w:val="both"/>
        <w:rPr>
          <w:rFonts w:ascii="Times New Roman" w:hAnsi="Times New Roman"/>
          <w:color w:val="333333"/>
          <w:sz w:val="24"/>
          <w:szCs w:val="21"/>
          <w:lang w:eastAsia="da-DK"/>
        </w:rPr>
      </w:pPr>
      <w:r w:rsidRPr="00037F4B">
        <w:rPr>
          <w:rFonts w:ascii="Times New Roman" w:hAnsi="Times New Roman"/>
          <w:color w:val="333333"/>
          <w:sz w:val="24"/>
          <w:szCs w:val="21"/>
          <w:lang w:eastAsia="da-DK"/>
        </w:rPr>
        <w:lastRenderedPageBreak/>
        <w:t xml:space="preserve">dokumentere alle vigtige processer i sikkerhedsstyringssystemet til oplysning af personalet om deres ansvarsområder og proceduren for ændring af denne dokumentation. </w:t>
      </w:r>
      <w:r w:rsidRPr="00000F81">
        <w:rPr>
          <w:rFonts w:ascii="Times New Roman" w:hAnsi="Times New Roman"/>
          <w:color w:val="333333"/>
          <w:sz w:val="24"/>
          <w:szCs w:val="21"/>
          <w:lang w:eastAsia="da-DK"/>
        </w:rPr>
        <w:t>Vigtige processer:</w:t>
      </w:r>
    </w:p>
    <w:p w14:paraId="437BBE6D" w14:textId="77777777" w:rsidR="00FE653D" w:rsidRPr="00037F4B" w:rsidRDefault="00FE653D" w:rsidP="00FE653D">
      <w:pPr>
        <w:pStyle w:val="Listeafsnit"/>
        <w:numPr>
          <w:ilvl w:val="1"/>
          <w:numId w:val="66"/>
        </w:numPr>
        <w:shd w:val="clear" w:color="auto" w:fill="FFFFFF"/>
        <w:spacing w:before="120" w:after="0" w:line="312" w:lineRule="atLeast"/>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sikkerhedsrapportering og interne undersøgelser</w:t>
      </w:r>
    </w:p>
    <w:p w14:paraId="7D452579" w14:textId="77777777" w:rsidR="00FE653D" w:rsidRPr="00037F4B" w:rsidRDefault="00FE653D" w:rsidP="00FE653D">
      <w:pPr>
        <w:pStyle w:val="Listeafsnit"/>
        <w:numPr>
          <w:ilvl w:val="1"/>
          <w:numId w:val="66"/>
        </w:numPr>
        <w:shd w:val="clear" w:color="auto" w:fill="FFFFFF"/>
        <w:spacing w:before="120" w:after="0" w:line="312" w:lineRule="atLeast"/>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 xml:space="preserve">operationel </w:t>
      </w:r>
      <w:proofErr w:type="spellStart"/>
      <w:r>
        <w:rPr>
          <w:rFonts w:ascii="Times New Roman" w:hAnsi="Times New Roman"/>
          <w:color w:val="333333"/>
          <w:sz w:val="24"/>
          <w:szCs w:val="21"/>
          <w:lang w:eastAsia="da-DK"/>
        </w:rPr>
        <w:t>control</w:t>
      </w:r>
      <w:proofErr w:type="spellEnd"/>
    </w:p>
    <w:p w14:paraId="60BB96E7" w14:textId="77777777" w:rsidR="00FE653D" w:rsidRPr="00037F4B" w:rsidRDefault="00FE653D" w:rsidP="00FE653D">
      <w:pPr>
        <w:pStyle w:val="Listeafsnit"/>
        <w:numPr>
          <w:ilvl w:val="1"/>
          <w:numId w:val="66"/>
        </w:numPr>
        <w:shd w:val="clear" w:color="auto" w:fill="FFFFFF"/>
        <w:spacing w:before="120" w:after="0" w:line="312" w:lineRule="atLeast"/>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kommunikation om sikkerhed</w:t>
      </w:r>
    </w:p>
    <w:p w14:paraId="1799172E" w14:textId="77777777" w:rsidR="00FE653D" w:rsidRPr="00037F4B" w:rsidRDefault="00FE653D" w:rsidP="00FE653D">
      <w:pPr>
        <w:pStyle w:val="Listeafsnit"/>
        <w:numPr>
          <w:ilvl w:val="1"/>
          <w:numId w:val="66"/>
        </w:numPr>
        <w:shd w:val="clear" w:color="auto" w:fill="FFFFFF"/>
        <w:spacing w:before="120" w:after="0" w:line="312" w:lineRule="atLeast"/>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uddannelse og fremme af sikkerhed</w:t>
      </w:r>
    </w:p>
    <w:p w14:paraId="671AEB78" w14:textId="77777777" w:rsidR="00FE653D" w:rsidRPr="00037F4B" w:rsidRDefault="00FE653D" w:rsidP="00FE653D">
      <w:pPr>
        <w:pStyle w:val="Listeafsnit"/>
        <w:numPr>
          <w:ilvl w:val="1"/>
          <w:numId w:val="66"/>
        </w:numPr>
        <w:shd w:val="clear" w:color="auto" w:fill="FFFFFF"/>
        <w:spacing w:before="120" w:after="0" w:line="312" w:lineRule="atLeast"/>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overvågning af overensstemmelse</w:t>
      </w:r>
    </w:p>
    <w:p w14:paraId="0EC8376F" w14:textId="77777777" w:rsidR="00FE653D" w:rsidRPr="00037F4B" w:rsidRDefault="00FE653D" w:rsidP="00FE653D">
      <w:pPr>
        <w:pStyle w:val="Listeafsnit"/>
        <w:numPr>
          <w:ilvl w:val="1"/>
          <w:numId w:val="66"/>
        </w:numPr>
        <w:shd w:val="clear" w:color="auto" w:fill="FFFFFF"/>
        <w:spacing w:before="120" w:after="0" w:line="312" w:lineRule="atLeast"/>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styring af flyvesikkerhedsrisici</w:t>
      </w:r>
    </w:p>
    <w:p w14:paraId="320352D3" w14:textId="77777777" w:rsidR="00FE653D" w:rsidRPr="00037F4B" w:rsidRDefault="00FE653D" w:rsidP="00FE653D">
      <w:pPr>
        <w:pStyle w:val="Listeafsnit"/>
        <w:numPr>
          <w:ilvl w:val="1"/>
          <w:numId w:val="66"/>
        </w:numPr>
        <w:shd w:val="clear" w:color="auto" w:fill="FFFFFF"/>
        <w:spacing w:before="120" w:after="0" w:line="312" w:lineRule="atLeast"/>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ændringsstyring</w:t>
      </w:r>
    </w:p>
    <w:p w14:paraId="448D36A7" w14:textId="77777777" w:rsidR="00FE653D" w:rsidRPr="00037F4B" w:rsidRDefault="00FE653D" w:rsidP="00FE653D">
      <w:pPr>
        <w:pStyle w:val="Listeafsnit"/>
        <w:numPr>
          <w:ilvl w:val="1"/>
          <w:numId w:val="66"/>
        </w:numPr>
        <w:shd w:val="clear" w:color="auto" w:fill="FFFFFF"/>
        <w:spacing w:before="120" w:after="0" w:line="312" w:lineRule="atLeast"/>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grænsefladen mellem organisationer</w:t>
      </w:r>
    </w:p>
    <w:p w14:paraId="787681E0" w14:textId="77777777" w:rsidR="00FE653D" w:rsidRPr="00037F4B" w:rsidRDefault="00FE653D" w:rsidP="00FE653D">
      <w:pPr>
        <w:pStyle w:val="Listeafsnit"/>
        <w:numPr>
          <w:ilvl w:val="1"/>
          <w:numId w:val="66"/>
        </w:numPr>
        <w:shd w:val="clear" w:color="auto" w:fill="FFFFFF"/>
        <w:spacing w:before="120" w:after="0" w:line="312" w:lineRule="atLeast"/>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brug af underkontrahenter og partnere</w:t>
      </w:r>
    </w:p>
    <w:p w14:paraId="75616D13" w14:textId="77777777" w:rsidR="00FE653D" w:rsidRPr="00037F4B" w:rsidRDefault="00FE653D" w:rsidP="00FE653D">
      <w:pPr>
        <w:pStyle w:val="Listeafsnit"/>
        <w:numPr>
          <w:ilvl w:val="0"/>
          <w:numId w:val="66"/>
        </w:numPr>
        <w:shd w:val="clear" w:color="auto" w:fill="FFFFFF"/>
        <w:spacing w:before="120" w:after="0" w:line="312" w:lineRule="atLeast"/>
        <w:jc w:val="both"/>
        <w:rPr>
          <w:rFonts w:ascii="Times New Roman" w:hAnsi="Times New Roman"/>
          <w:color w:val="333333"/>
          <w:sz w:val="24"/>
          <w:szCs w:val="21"/>
          <w:lang w:eastAsia="da-DK"/>
        </w:rPr>
      </w:pPr>
      <w:r w:rsidRPr="00037F4B">
        <w:rPr>
          <w:rFonts w:ascii="Times New Roman" w:hAnsi="Times New Roman"/>
          <w:color w:val="333333"/>
          <w:sz w:val="24"/>
          <w:szCs w:val="21"/>
          <w:lang w:eastAsia="da-DK"/>
        </w:rPr>
        <w:t>etablere en uafhængig funktion til at overvåge, om de relevante krav i denne forordning opfyldes i tilstrækkelig grad, herunder et system til tilbagemelding om anmærkninger til den ansvarlige leder for at sikre en effektiv gennemførelse af nødvendige afhjælpende foranstaltninger</w:t>
      </w:r>
    </w:p>
    <w:p w14:paraId="35A2781A" w14:textId="77777777" w:rsidR="00FE653D" w:rsidRPr="00037F4B" w:rsidRDefault="00FE653D" w:rsidP="00FE653D">
      <w:pPr>
        <w:pStyle w:val="Listeafsnit"/>
        <w:numPr>
          <w:ilvl w:val="0"/>
          <w:numId w:val="66"/>
        </w:numPr>
        <w:shd w:val="clear" w:color="auto" w:fill="FFFFFF"/>
        <w:spacing w:before="120" w:after="0" w:line="312" w:lineRule="atLeast"/>
        <w:jc w:val="both"/>
        <w:rPr>
          <w:rFonts w:ascii="Times New Roman" w:hAnsi="Times New Roman"/>
          <w:color w:val="333333"/>
          <w:sz w:val="24"/>
          <w:szCs w:val="21"/>
          <w:lang w:eastAsia="da-DK"/>
        </w:rPr>
      </w:pPr>
      <w:r w:rsidRPr="00037F4B">
        <w:rPr>
          <w:rFonts w:ascii="Times New Roman" w:hAnsi="Times New Roman"/>
          <w:color w:val="333333"/>
          <w:sz w:val="24"/>
          <w:szCs w:val="21"/>
          <w:lang w:eastAsia="da-DK"/>
        </w:rPr>
        <w:t>etablere en funktion, der sikrer, at de sikkerhedsrisici, der er forbundet med en tjenesteydelse eller et produkt, der leveres gennem underkontrahenter, vurderes og afbødes i operatørens sikkerhedsstyringssystem.</w:t>
      </w:r>
    </w:p>
    <w:p w14:paraId="34E63D36"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7FC70A31"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3) </w:t>
      </w:r>
      <w:r w:rsidRPr="007167EE">
        <w:rPr>
          <w:rFonts w:ascii="Times New Roman" w:eastAsia="Times New Roman" w:hAnsi="Times New Roman" w:cs="Times New Roman"/>
          <w:color w:val="333333"/>
          <w:sz w:val="24"/>
          <w:szCs w:val="21"/>
          <w:lang w:eastAsia="da-DK"/>
        </w:rPr>
        <w:t>Hvis organisationen er indehaver af andre organisationscertifikater, er det tilladt at integrere UAS-operatørens sikkerhedsstyringssystem i det sikkerhedsstyringssystem, der kræves i henhold til et eller flere af disse supplerende certifikater.</w:t>
      </w:r>
    </w:p>
    <w:p w14:paraId="11DF083E" w14:textId="77777777" w:rsidR="00FE653D" w:rsidRPr="00000F81" w:rsidRDefault="00FE653D" w:rsidP="00FE653D">
      <w:pPr>
        <w:shd w:val="clear" w:color="auto" w:fill="FFFFFF"/>
        <w:spacing w:before="120" w:after="0" w:line="312" w:lineRule="atLeast"/>
        <w:ind w:hanging="480"/>
        <w:jc w:val="both"/>
        <w:rPr>
          <w:rFonts w:ascii="Times New Roman" w:eastAsia="Times New Roman" w:hAnsi="Times New Roman" w:cs="Times New Roman"/>
          <w:color w:val="333333"/>
          <w:sz w:val="24"/>
          <w:szCs w:val="21"/>
          <w:lang w:eastAsia="da-DK"/>
        </w:rPr>
      </w:pPr>
    </w:p>
    <w:p w14:paraId="344BF18A" w14:textId="77777777" w:rsidR="00FE653D" w:rsidRPr="0032057D"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32057D">
        <w:rPr>
          <w:rFonts w:ascii="Times New Roman" w:eastAsia="Times New Roman" w:hAnsi="Times New Roman" w:cs="Times New Roman"/>
          <w:color w:val="333333"/>
          <w:sz w:val="24"/>
          <w:szCs w:val="21"/>
          <w:lang w:eastAsia="da-DK"/>
        </w:rPr>
        <w:t>UAS.LUC.040 LUC-håndbog</w:t>
      </w:r>
    </w:p>
    <w:p w14:paraId="607E0BC1"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LUC-indehaveren skal forelægge den kompetente myndighed en LUC-håndbog, som direkte eller ved krydshenvisning beskriver indehaverens organisation, relevante procedurer og udførte aktiviteter.</w:t>
      </w:r>
    </w:p>
    <w:p w14:paraId="5E95D609"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3540F8D4"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Håndbogen skal indeholde en erklæring underskrevet af den ansvarlige leder, der bekræfter, at organisationen til enhver tid vil arbejde i overensstemmelse med denne forordning og den godkendte LUC-håndbog. Hvis den ansvarlige leder ikke er organisationens administrerende direktør, skal den administrerende direktør kontrasignere erklæringen.</w:t>
      </w:r>
    </w:p>
    <w:p w14:paraId="1896A387"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660C2298"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3) Hvis partnerorganisationer eller underkontrahenter udfører aktiviteter, skal UAS-operatøren angive procedurerne for LUC-indehaverens håndtering af forbindelserne med disse partnerorganisationer eller underkontrahenter i LUC-håndbogen.</w:t>
      </w:r>
    </w:p>
    <w:p w14:paraId="7A981607"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37921191"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4) LUC-håndbogen skal ændres i nødvendigt omfang for at holde beskrivelsen af LUC-indehaverens organisation ajour, og der skal fremsendes kopier af ændringer til den kompetente myndighed.</w:t>
      </w:r>
    </w:p>
    <w:p w14:paraId="79B8A770"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3BFC63A2"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5) UAS-operatøren skal fordele de relevante afsnit af LUC-håndbogen til hele personalet afhængigt af deres funktioner og opgaver.</w:t>
      </w:r>
    </w:p>
    <w:p w14:paraId="5C86FFB6"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420CDC5B" w14:textId="77777777" w:rsidR="00FE653D" w:rsidRPr="0032057D"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32057D">
        <w:rPr>
          <w:rFonts w:ascii="Times New Roman" w:eastAsia="Times New Roman" w:hAnsi="Times New Roman" w:cs="Times New Roman"/>
          <w:color w:val="333333"/>
          <w:sz w:val="24"/>
          <w:szCs w:val="21"/>
          <w:lang w:eastAsia="da-DK"/>
        </w:rPr>
        <w:t>UAS.LUC.050 Betingelser for godkendelse af LUC-indehaveren</w:t>
      </w:r>
    </w:p>
    <w:p w14:paraId="026E76D7"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Den kompetente myndighed udsteder et LUC, når myndigheden finder det godtgjort, at UAS-operatøren overholder UAS.LUC.020, UAS.LUC.030 og UAS.LUC.040.</w:t>
      </w:r>
    </w:p>
    <w:p w14:paraId="62D1B92C"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22B9A721"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w:t>
      </w:r>
      <w:proofErr w:type="spellStart"/>
      <w:r w:rsidRPr="00000F81">
        <w:rPr>
          <w:rFonts w:ascii="Times New Roman" w:eastAsia="Times New Roman" w:hAnsi="Times New Roman" w:cs="Times New Roman"/>
          <w:color w:val="333333"/>
          <w:sz w:val="24"/>
          <w:szCs w:val="21"/>
          <w:lang w:eastAsia="da-DK"/>
        </w:rPr>
        <w:t>LUC'et</w:t>
      </w:r>
      <w:proofErr w:type="spellEnd"/>
      <w:r w:rsidRPr="00000F81">
        <w:rPr>
          <w:rFonts w:ascii="Times New Roman" w:eastAsia="Times New Roman" w:hAnsi="Times New Roman" w:cs="Times New Roman"/>
          <w:color w:val="333333"/>
          <w:sz w:val="24"/>
          <w:szCs w:val="21"/>
          <w:lang w:eastAsia="da-DK"/>
        </w:rPr>
        <w:t xml:space="preserve"> skal indeholde oplysninger om følgende:</w:t>
      </w:r>
    </w:p>
    <w:p w14:paraId="474D54CF" w14:textId="77777777" w:rsidR="00FE653D" w:rsidRDefault="00FE653D" w:rsidP="00FE653D">
      <w:pPr>
        <w:pStyle w:val="Listeafsnit"/>
        <w:numPr>
          <w:ilvl w:val="0"/>
          <w:numId w:val="67"/>
        </w:numPr>
        <w:shd w:val="clear" w:color="auto" w:fill="FFFFFF"/>
        <w:spacing w:before="120" w:after="0" w:line="312" w:lineRule="atLeast"/>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identifikation af UAS-operatøren</w:t>
      </w:r>
    </w:p>
    <w:p w14:paraId="7CBB6F66" w14:textId="77777777" w:rsidR="00FE653D" w:rsidRDefault="00FE653D" w:rsidP="00FE653D">
      <w:pPr>
        <w:pStyle w:val="Listeafsnit"/>
        <w:numPr>
          <w:ilvl w:val="0"/>
          <w:numId w:val="67"/>
        </w:numPr>
        <w:shd w:val="clear" w:color="auto" w:fill="FFFFFF"/>
        <w:spacing w:before="120" w:after="0" w:line="312" w:lineRule="atLeast"/>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UAS-operatørers beføjelser</w:t>
      </w:r>
    </w:p>
    <w:p w14:paraId="3DAD92F7" w14:textId="77777777" w:rsidR="00FE653D" w:rsidRDefault="00FE653D" w:rsidP="00FE653D">
      <w:pPr>
        <w:pStyle w:val="Listeafsnit"/>
        <w:numPr>
          <w:ilvl w:val="0"/>
          <w:numId w:val="67"/>
        </w:numPr>
        <w:shd w:val="clear" w:color="auto" w:fill="FFFFFF"/>
        <w:spacing w:before="120" w:after="0" w:line="312" w:lineRule="atLeast"/>
        <w:jc w:val="both"/>
        <w:rPr>
          <w:rFonts w:ascii="Times New Roman" w:hAnsi="Times New Roman"/>
          <w:color w:val="333333"/>
          <w:sz w:val="24"/>
          <w:szCs w:val="21"/>
          <w:lang w:eastAsia="da-DK"/>
        </w:rPr>
      </w:pPr>
      <w:r w:rsidRPr="00037F4B">
        <w:rPr>
          <w:rFonts w:ascii="Times New Roman" w:hAnsi="Times New Roman"/>
          <w:color w:val="333333"/>
          <w:sz w:val="24"/>
          <w:szCs w:val="21"/>
          <w:lang w:eastAsia="da-DK"/>
        </w:rPr>
        <w:t>tilladt(e) type(r) operation(er)</w:t>
      </w:r>
    </w:p>
    <w:p w14:paraId="46EBF1C2" w14:textId="77777777" w:rsidR="00FE653D" w:rsidRDefault="00FE653D" w:rsidP="00FE653D">
      <w:pPr>
        <w:pStyle w:val="Listeafsnit"/>
        <w:numPr>
          <w:ilvl w:val="0"/>
          <w:numId w:val="67"/>
        </w:numPr>
        <w:shd w:val="clear" w:color="auto" w:fill="FFFFFF"/>
        <w:spacing w:before="120" w:after="0" w:line="312" w:lineRule="atLeast"/>
        <w:jc w:val="both"/>
        <w:rPr>
          <w:rFonts w:ascii="Times New Roman" w:hAnsi="Times New Roman"/>
          <w:color w:val="333333"/>
          <w:sz w:val="24"/>
          <w:szCs w:val="21"/>
          <w:lang w:eastAsia="da-DK"/>
        </w:rPr>
      </w:pPr>
      <w:r w:rsidRPr="00037F4B">
        <w:rPr>
          <w:rFonts w:ascii="Times New Roman" w:hAnsi="Times New Roman"/>
          <w:color w:val="333333"/>
          <w:sz w:val="24"/>
          <w:szCs w:val="21"/>
          <w:lang w:eastAsia="da-DK"/>
        </w:rPr>
        <w:t>det område, den zone eller den luftrumsklasse, som er omfattet af tilladelsen, hvis det er relevant</w:t>
      </w:r>
    </w:p>
    <w:p w14:paraId="64A68C1F" w14:textId="77777777" w:rsidR="00FE653D" w:rsidRDefault="00FE653D" w:rsidP="00FE653D">
      <w:pPr>
        <w:pStyle w:val="Listeafsnit"/>
        <w:numPr>
          <w:ilvl w:val="0"/>
          <w:numId w:val="67"/>
        </w:numPr>
        <w:shd w:val="clear" w:color="auto" w:fill="FFFFFF"/>
        <w:spacing w:before="120" w:after="0" w:line="312" w:lineRule="atLeast"/>
        <w:jc w:val="both"/>
        <w:rPr>
          <w:rFonts w:ascii="Times New Roman" w:hAnsi="Times New Roman"/>
          <w:color w:val="333333"/>
          <w:sz w:val="24"/>
          <w:szCs w:val="21"/>
          <w:lang w:eastAsia="da-DK"/>
        </w:rPr>
      </w:pPr>
      <w:r w:rsidRPr="00037F4B">
        <w:rPr>
          <w:rFonts w:ascii="Times New Roman" w:hAnsi="Times New Roman"/>
          <w:color w:val="333333"/>
          <w:sz w:val="24"/>
          <w:szCs w:val="21"/>
          <w:lang w:eastAsia="da-DK"/>
        </w:rPr>
        <w:t>eventuelle særlige begrænsninger eller betingelser, hvis det er relevant.</w:t>
      </w:r>
    </w:p>
    <w:p w14:paraId="645A69A3" w14:textId="77777777" w:rsidR="00FE653D" w:rsidRPr="00037F4B" w:rsidRDefault="00FE653D" w:rsidP="00FE653D">
      <w:pPr>
        <w:shd w:val="clear" w:color="auto" w:fill="FFFFFF"/>
        <w:spacing w:before="120" w:after="0" w:line="312" w:lineRule="atLeast"/>
        <w:rPr>
          <w:rFonts w:ascii="Times New Roman" w:hAnsi="Times New Roman"/>
          <w:color w:val="333333"/>
          <w:sz w:val="24"/>
          <w:szCs w:val="21"/>
          <w:lang w:eastAsia="da-DK"/>
        </w:rPr>
      </w:pPr>
    </w:p>
    <w:p w14:paraId="7B936D06" w14:textId="77777777" w:rsidR="00FE653D" w:rsidRPr="0032057D"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32057D">
        <w:rPr>
          <w:rFonts w:ascii="Times New Roman" w:eastAsia="Times New Roman" w:hAnsi="Times New Roman" w:cs="Times New Roman"/>
          <w:color w:val="333333"/>
          <w:sz w:val="24"/>
          <w:szCs w:val="21"/>
          <w:lang w:eastAsia="da-DK"/>
        </w:rPr>
        <w:t>UAS.LUC.060 LUC-indehaverens beføjelser</w:t>
      </w:r>
    </w:p>
    <w:p w14:paraId="61CA8513"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Når den kompetente myndighed er tilfreds med den forelagte dokumentation:</w:t>
      </w:r>
    </w:p>
    <w:p w14:paraId="31601A85"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4EE63A61"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 xml:space="preserve">1) præciserer den vilkårene og betingelserne for den beføjelse, der tildeles UAS-operatøren i </w:t>
      </w:r>
      <w:proofErr w:type="spellStart"/>
      <w:r w:rsidRPr="00000F81">
        <w:rPr>
          <w:rFonts w:ascii="Times New Roman" w:eastAsia="Times New Roman" w:hAnsi="Times New Roman" w:cs="Times New Roman"/>
          <w:color w:val="333333"/>
          <w:sz w:val="24"/>
          <w:szCs w:val="21"/>
          <w:lang w:eastAsia="da-DK"/>
        </w:rPr>
        <w:t>LUC'et</w:t>
      </w:r>
      <w:proofErr w:type="spellEnd"/>
      <w:r w:rsidRPr="00000F81">
        <w:rPr>
          <w:rFonts w:ascii="Times New Roman" w:eastAsia="Times New Roman" w:hAnsi="Times New Roman" w:cs="Times New Roman"/>
          <w:color w:val="333333"/>
          <w:sz w:val="24"/>
          <w:szCs w:val="21"/>
          <w:lang w:eastAsia="da-DK"/>
        </w:rPr>
        <w:t>, og</w:t>
      </w:r>
    </w:p>
    <w:p w14:paraId="715A81D0"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3832FBF4"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må den inden for rammerne af betingelserne for sin godkendelse tildele LUC-indehaveren beføjelse til at godkende egne operationer uden:</w:t>
      </w:r>
    </w:p>
    <w:p w14:paraId="16F88EFE" w14:textId="77777777" w:rsidR="00FE653D" w:rsidRDefault="00FE653D" w:rsidP="00FE653D">
      <w:pPr>
        <w:pStyle w:val="Listeafsnit"/>
        <w:numPr>
          <w:ilvl w:val="0"/>
          <w:numId w:val="68"/>
        </w:numPr>
        <w:shd w:val="clear" w:color="auto" w:fill="FFFFFF"/>
        <w:spacing w:after="0" w:line="240" w:lineRule="auto"/>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at fremsende en operationel erklæring</w:t>
      </w:r>
    </w:p>
    <w:p w14:paraId="58926776" w14:textId="77777777" w:rsidR="00FE653D" w:rsidRDefault="00FE653D" w:rsidP="00FE653D">
      <w:pPr>
        <w:pStyle w:val="Listeafsnit"/>
        <w:numPr>
          <w:ilvl w:val="0"/>
          <w:numId w:val="68"/>
        </w:numPr>
        <w:shd w:val="clear" w:color="auto" w:fill="FFFFFF"/>
        <w:spacing w:after="0" w:line="240" w:lineRule="auto"/>
        <w:jc w:val="both"/>
        <w:rPr>
          <w:rFonts w:ascii="Times New Roman" w:hAnsi="Times New Roman"/>
          <w:color w:val="333333"/>
          <w:sz w:val="24"/>
          <w:szCs w:val="21"/>
          <w:lang w:eastAsia="da-DK"/>
        </w:rPr>
      </w:pPr>
      <w:r w:rsidRPr="00E4660B">
        <w:rPr>
          <w:rFonts w:ascii="Times New Roman" w:hAnsi="Times New Roman"/>
          <w:color w:val="333333"/>
          <w:sz w:val="24"/>
          <w:szCs w:val="21"/>
          <w:lang w:eastAsia="da-DK"/>
        </w:rPr>
        <w:t>at ansøge om en operationstilladelse.</w:t>
      </w:r>
    </w:p>
    <w:p w14:paraId="0397F4C2"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7795769D" w14:textId="77777777" w:rsidR="00FE653D" w:rsidRPr="0032057D"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32057D">
        <w:rPr>
          <w:rFonts w:ascii="Times New Roman" w:eastAsia="Times New Roman" w:hAnsi="Times New Roman" w:cs="Times New Roman"/>
          <w:color w:val="333333"/>
          <w:sz w:val="24"/>
          <w:szCs w:val="21"/>
          <w:lang w:eastAsia="da-DK"/>
        </w:rPr>
        <w:t>UAS.LUC.070 Ændringer af LUC-styringssystemet</w:t>
      </w:r>
    </w:p>
    <w:p w14:paraId="3BF45175"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Efter udstedelsen af et LUC kræver følgende ændringer forhåndsgodkendelse fra den kompetente myndighed:</w:t>
      </w:r>
    </w:p>
    <w:p w14:paraId="26E5C90D"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585EBF81"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enhver ændring af betingelserne for godkendelse af UAS-operatøren</w:t>
      </w:r>
    </w:p>
    <w:p w14:paraId="45E59227"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1324B74A"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enhver væsentlig ændring af elementerne i LUC-indehaverens sikkerhedsstyringssystem som krævet i UAS.LUC.030.</w:t>
      </w:r>
    </w:p>
    <w:p w14:paraId="0298528D"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28A39556" w14:textId="77777777" w:rsidR="00FE653D" w:rsidRPr="0032057D"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32057D">
        <w:rPr>
          <w:rFonts w:ascii="Times New Roman" w:eastAsia="Times New Roman" w:hAnsi="Times New Roman" w:cs="Times New Roman"/>
          <w:color w:val="333333"/>
          <w:sz w:val="24"/>
          <w:szCs w:val="21"/>
          <w:lang w:eastAsia="da-DK"/>
        </w:rPr>
        <w:t>UAS.LUC.075 Overdragelse af et LUC</w:t>
      </w:r>
    </w:p>
    <w:p w14:paraId="26A4BADE"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Bortset fra ændringer i organisationens ejerskabsforhold, som er godkendt af den kompetente myndighed i overensstemmelse med UAS.LUC.070, kan et LUC ikke overdrages.</w:t>
      </w:r>
    </w:p>
    <w:p w14:paraId="18A1B117"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0E137C0D" w14:textId="77777777" w:rsidR="00FE653D" w:rsidRPr="0032057D"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32057D">
        <w:rPr>
          <w:rFonts w:ascii="Times New Roman" w:eastAsia="Times New Roman" w:hAnsi="Times New Roman" w:cs="Times New Roman"/>
          <w:color w:val="333333"/>
          <w:sz w:val="24"/>
          <w:szCs w:val="21"/>
          <w:lang w:eastAsia="da-DK"/>
        </w:rPr>
        <w:t>UAS.LUC.080 Varighed og gyldighed af et LUC</w:t>
      </w:r>
    </w:p>
    <w:p w14:paraId="1C8AB725"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Et LUC udstedes med ubegrænset varighed. Det forbliver gyldigt, hvis:</w:t>
      </w:r>
    </w:p>
    <w:p w14:paraId="10A0D7AB" w14:textId="77777777" w:rsidR="00FE653D" w:rsidRPr="00E4660B" w:rsidRDefault="00FE653D" w:rsidP="00FE653D">
      <w:pPr>
        <w:pStyle w:val="Listeafsnit"/>
        <w:numPr>
          <w:ilvl w:val="0"/>
          <w:numId w:val="69"/>
        </w:numPr>
        <w:shd w:val="clear" w:color="auto" w:fill="FFFFFF"/>
        <w:spacing w:before="120" w:after="0" w:line="312" w:lineRule="atLeast"/>
        <w:jc w:val="both"/>
        <w:rPr>
          <w:rFonts w:ascii="Times New Roman" w:hAnsi="Times New Roman"/>
          <w:color w:val="333333"/>
          <w:sz w:val="24"/>
          <w:szCs w:val="21"/>
          <w:lang w:eastAsia="da-DK"/>
        </w:rPr>
      </w:pPr>
      <w:r w:rsidRPr="00E4660B">
        <w:rPr>
          <w:rFonts w:ascii="Times New Roman" w:hAnsi="Times New Roman"/>
          <w:color w:val="333333"/>
          <w:sz w:val="24"/>
          <w:szCs w:val="21"/>
          <w:lang w:eastAsia="da-DK"/>
        </w:rPr>
        <w:t>LUC-indehaveren fortsat opfylder de relevante krav i denne forordning og i den medlemsstat, der har udstedt certifikatet, og</w:t>
      </w:r>
    </w:p>
    <w:p w14:paraId="057E6AB4" w14:textId="77777777" w:rsidR="00FE653D" w:rsidRDefault="00FE653D" w:rsidP="00FE653D">
      <w:pPr>
        <w:pStyle w:val="Listeafsnit"/>
        <w:numPr>
          <w:ilvl w:val="0"/>
          <w:numId w:val="69"/>
        </w:numPr>
        <w:shd w:val="clear" w:color="auto" w:fill="FFFFFF"/>
        <w:spacing w:before="120" w:after="0" w:line="312" w:lineRule="atLeast"/>
        <w:jc w:val="both"/>
        <w:rPr>
          <w:rFonts w:ascii="Times New Roman" w:hAnsi="Times New Roman"/>
          <w:color w:val="333333"/>
          <w:sz w:val="24"/>
          <w:szCs w:val="21"/>
          <w:lang w:eastAsia="da-DK"/>
        </w:rPr>
      </w:pPr>
      <w:r w:rsidRPr="00E4660B">
        <w:rPr>
          <w:rFonts w:ascii="Times New Roman" w:hAnsi="Times New Roman"/>
          <w:color w:val="333333"/>
          <w:sz w:val="24"/>
          <w:szCs w:val="21"/>
          <w:lang w:eastAsia="da-DK"/>
        </w:rPr>
        <w:t>det ikke returneres eller tilbagekaldes.</w:t>
      </w:r>
    </w:p>
    <w:p w14:paraId="5DD03BFA"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1899D5B1"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I tilfælde af tilbagekaldelse eller returnering af et LUC skal LUC-indehaveren uden unødigt ophold fremsende en bekræftelse i digitalt format til den kompetente myndighed.</w:t>
      </w:r>
    </w:p>
    <w:p w14:paraId="60A7A20B" w14:textId="77777777" w:rsidR="00FE653D"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p>
    <w:p w14:paraId="1A00696C" w14:textId="77777777" w:rsidR="00FE653D" w:rsidRPr="0032057D"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32057D">
        <w:rPr>
          <w:rFonts w:ascii="Times New Roman" w:eastAsia="Times New Roman" w:hAnsi="Times New Roman" w:cs="Times New Roman"/>
          <w:color w:val="333333"/>
          <w:sz w:val="24"/>
          <w:szCs w:val="21"/>
          <w:lang w:eastAsia="da-DK"/>
        </w:rPr>
        <w:t>UAS.LUC.090 Adgang</w:t>
      </w:r>
    </w:p>
    <w:p w14:paraId="1CD91D84"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 xml:space="preserve">For at overensstemmelsen med denne forordning kan fastslås, skal LUC-indehaveren give enhver person, der er behørigt bemyndiget af den kompetente myndighed, adgang til faciliteter, </w:t>
      </w:r>
      <w:proofErr w:type="spellStart"/>
      <w:r w:rsidRPr="00000F81">
        <w:rPr>
          <w:rFonts w:ascii="Times New Roman" w:eastAsia="Times New Roman" w:hAnsi="Times New Roman" w:cs="Times New Roman"/>
          <w:color w:val="333333"/>
          <w:sz w:val="24"/>
          <w:szCs w:val="21"/>
          <w:lang w:eastAsia="da-DK"/>
        </w:rPr>
        <w:t>UAS'er</w:t>
      </w:r>
      <w:proofErr w:type="spellEnd"/>
      <w:r w:rsidRPr="00000F81">
        <w:rPr>
          <w:rFonts w:ascii="Times New Roman" w:eastAsia="Times New Roman" w:hAnsi="Times New Roman" w:cs="Times New Roman"/>
          <w:color w:val="333333"/>
          <w:sz w:val="24"/>
          <w:szCs w:val="21"/>
          <w:lang w:eastAsia="da-DK"/>
        </w:rPr>
        <w:t>, dokumenter, fortegnelser, data, procedurer eller andet materiale af relevans for de aktiviteter, der kræver en certificering eller en operationstilladelse eller operationel erklæring, uanset om aktiviteterne er givet i entreprise eller underentreprise til en anden organisation.</w:t>
      </w:r>
    </w:p>
    <w:p w14:paraId="504E1D28" w14:textId="77777777" w:rsidR="00FE653D" w:rsidRPr="00000F81" w:rsidRDefault="00FE653D" w:rsidP="00FE653D">
      <w:pPr>
        <w:shd w:val="clear" w:color="auto" w:fill="FFFFFF"/>
        <w:spacing w:after="0" w:line="312" w:lineRule="atLeast"/>
        <w:rPr>
          <w:rFonts w:ascii="Times New Roman" w:eastAsia="Times New Roman" w:hAnsi="Times New Roman" w:cs="Times New Roman"/>
          <w:color w:val="333333"/>
          <w:sz w:val="24"/>
          <w:szCs w:val="21"/>
          <w:lang w:eastAsia="da-DK"/>
        </w:rPr>
      </w:pPr>
    </w:p>
    <w:p w14:paraId="5FC156F4" w14:textId="77777777" w:rsidR="00FE653D" w:rsidRDefault="00FE653D" w:rsidP="00FE653D">
      <w:pPr>
        <w:shd w:val="clear" w:color="auto" w:fill="FFFFFF"/>
        <w:spacing w:after="0" w:line="312" w:lineRule="atLeast"/>
        <w:rPr>
          <w:rFonts w:ascii="Times New Roman" w:eastAsia="Times New Roman" w:hAnsi="Times New Roman" w:cs="Times New Roman"/>
          <w:color w:val="333333"/>
          <w:sz w:val="24"/>
          <w:szCs w:val="21"/>
          <w:lang w:eastAsia="da-DK"/>
        </w:rPr>
      </w:pPr>
    </w:p>
    <w:p w14:paraId="1731BD2A" w14:textId="77777777" w:rsidR="00FE653D" w:rsidRDefault="00FE653D" w:rsidP="00FE653D">
      <w:pPr>
        <w:rPr>
          <w:rFonts w:ascii="Times New Roman" w:eastAsia="Times New Roman" w:hAnsi="Times New Roman" w:cs="Times New Roman"/>
          <w:color w:val="333333"/>
          <w:sz w:val="24"/>
          <w:szCs w:val="21"/>
          <w:lang w:eastAsia="da-DK"/>
        </w:rPr>
      </w:pPr>
      <w:r>
        <w:rPr>
          <w:rFonts w:ascii="Times New Roman" w:eastAsia="Times New Roman" w:hAnsi="Times New Roman" w:cs="Times New Roman"/>
          <w:color w:val="333333"/>
          <w:sz w:val="24"/>
          <w:szCs w:val="21"/>
          <w:lang w:eastAsia="da-DK"/>
        </w:rPr>
        <w:br w:type="page"/>
      </w:r>
    </w:p>
    <w:p w14:paraId="6A32A4A9" w14:textId="77777777" w:rsidR="00FE653D" w:rsidRPr="00000F81" w:rsidRDefault="00FE653D" w:rsidP="00FE653D">
      <w:pPr>
        <w:shd w:val="clear" w:color="auto" w:fill="FFFFFF"/>
        <w:spacing w:after="0" w:line="312" w:lineRule="atLeast"/>
        <w:rPr>
          <w:rFonts w:ascii="Times New Roman" w:eastAsia="Times New Roman" w:hAnsi="Times New Roman" w:cs="Times New Roman"/>
          <w:color w:val="333333"/>
          <w:sz w:val="24"/>
          <w:szCs w:val="21"/>
          <w:lang w:eastAsia="da-DK"/>
        </w:rPr>
      </w:pPr>
    </w:p>
    <w:p w14:paraId="33E3CE46" w14:textId="77777777" w:rsidR="00FE653D" w:rsidRPr="00000F81" w:rsidRDefault="00FE653D" w:rsidP="00FE653D">
      <w:pPr>
        <w:shd w:val="clear" w:color="auto" w:fill="FFFFFF"/>
        <w:spacing w:after="120" w:line="312" w:lineRule="atLeast"/>
        <w:jc w:val="center"/>
        <w:rPr>
          <w:rFonts w:ascii="Times New Roman" w:eastAsia="Times New Roman" w:hAnsi="Times New Roman" w:cs="Times New Roman"/>
          <w:i/>
          <w:iCs/>
          <w:color w:val="333333"/>
          <w:sz w:val="24"/>
          <w:szCs w:val="21"/>
          <w:lang w:eastAsia="da-DK"/>
        </w:rPr>
      </w:pPr>
      <w:r w:rsidRPr="00000F81">
        <w:rPr>
          <w:rFonts w:ascii="Times New Roman" w:eastAsia="Times New Roman" w:hAnsi="Times New Roman" w:cs="Times New Roman"/>
          <w:i/>
          <w:iCs/>
          <w:color w:val="333333"/>
          <w:sz w:val="24"/>
          <w:szCs w:val="21"/>
          <w:lang w:eastAsia="da-DK"/>
        </w:rPr>
        <w:t>Tillæg 1:</w:t>
      </w:r>
    </w:p>
    <w:p w14:paraId="456D15F7" w14:textId="77777777" w:rsidR="00FE653D" w:rsidRPr="00000F81" w:rsidRDefault="00FE653D" w:rsidP="00FE653D">
      <w:pPr>
        <w:shd w:val="clear" w:color="auto" w:fill="FFFFFF"/>
        <w:spacing w:after="120" w:line="312" w:lineRule="atLeast"/>
        <w:jc w:val="center"/>
        <w:rPr>
          <w:rFonts w:ascii="Times New Roman" w:eastAsia="Times New Roman" w:hAnsi="Times New Roman" w:cs="Times New Roman"/>
          <w:b/>
          <w:bCs/>
          <w:color w:val="333333"/>
          <w:sz w:val="24"/>
          <w:szCs w:val="21"/>
          <w:lang w:eastAsia="da-DK"/>
        </w:rPr>
      </w:pPr>
      <w:r w:rsidRPr="00000F81">
        <w:rPr>
          <w:rFonts w:ascii="Times New Roman" w:eastAsia="Times New Roman" w:hAnsi="Times New Roman" w:cs="Times New Roman"/>
          <w:b/>
          <w:bCs/>
          <w:color w:val="333333"/>
          <w:sz w:val="24"/>
          <w:szCs w:val="21"/>
          <w:lang w:eastAsia="da-DK"/>
        </w:rPr>
        <w:t>Standardscenarier i tilknytning til en erklæring</w:t>
      </w:r>
    </w:p>
    <w:p w14:paraId="04F089F6" w14:textId="77777777" w:rsidR="00FE653D" w:rsidRPr="00000F81" w:rsidRDefault="00FE653D" w:rsidP="00FE653D">
      <w:pPr>
        <w:shd w:val="clear" w:color="auto" w:fill="FFFFFF"/>
        <w:spacing w:before="120" w:after="120" w:line="312" w:lineRule="atLeast"/>
        <w:jc w:val="center"/>
        <w:rPr>
          <w:rFonts w:ascii="Times New Roman" w:eastAsia="Times New Roman" w:hAnsi="Times New Roman" w:cs="Times New Roman"/>
          <w:b/>
          <w:bCs/>
          <w:color w:val="333333"/>
          <w:sz w:val="24"/>
          <w:szCs w:val="21"/>
          <w:lang w:eastAsia="da-DK"/>
        </w:rPr>
      </w:pPr>
      <w:r w:rsidRPr="00000F81">
        <w:rPr>
          <w:rFonts w:ascii="Times New Roman" w:eastAsia="Times New Roman" w:hAnsi="Times New Roman" w:cs="Times New Roman"/>
          <w:b/>
          <w:bCs/>
          <w:color w:val="333333"/>
          <w:sz w:val="24"/>
          <w:szCs w:val="21"/>
          <w:lang w:eastAsia="da-DK"/>
        </w:rPr>
        <w:t>KAPITEL I</w:t>
      </w:r>
    </w:p>
    <w:p w14:paraId="1AE9650E" w14:textId="77777777" w:rsidR="00FE653D" w:rsidRPr="00000F81" w:rsidRDefault="00FE653D" w:rsidP="00FE653D">
      <w:pPr>
        <w:shd w:val="clear" w:color="auto" w:fill="FFFFFF"/>
        <w:spacing w:before="120" w:after="120" w:line="312" w:lineRule="atLeast"/>
        <w:rPr>
          <w:rFonts w:ascii="Times New Roman" w:eastAsia="Times New Roman" w:hAnsi="Times New Roman" w:cs="Times New Roman"/>
          <w:b/>
          <w:bCs/>
          <w:color w:val="333333"/>
          <w:sz w:val="24"/>
          <w:szCs w:val="21"/>
          <w:lang w:eastAsia="da-DK"/>
        </w:rPr>
      </w:pPr>
      <w:r w:rsidRPr="00000F81">
        <w:rPr>
          <w:rFonts w:ascii="Times New Roman" w:eastAsia="Times New Roman" w:hAnsi="Times New Roman" w:cs="Times New Roman"/>
          <w:b/>
          <w:bCs/>
          <w:color w:val="333333"/>
          <w:sz w:val="24"/>
          <w:szCs w:val="21"/>
          <w:lang w:eastAsia="da-DK"/>
        </w:rPr>
        <w:t>STS-01 — VLOS over et kontrolleret område på land i et befolket miljø</w:t>
      </w:r>
    </w:p>
    <w:p w14:paraId="06D696E4" w14:textId="77777777" w:rsidR="00FE653D" w:rsidRPr="0032057D"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32057D">
        <w:rPr>
          <w:rFonts w:ascii="Times New Roman" w:eastAsia="Times New Roman" w:hAnsi="Times New Roman" w:cs="Times New Roman"/>
          <w:b/>
          <w:bCs/>
          <w:color w:val="333333"/>
          <w:sz w:val="24"/>
          <w:szCs w:val="21"/>
          <w:lang w:eastAsia="da-DK"/>
        </w:rPr>
        <w:t>UAS.STS-01.010 Almindelige bestemmelser</w:t>
      </w:r>
    </w:p>
    <w:p w14:paraId="71676345"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Under flyvning skal det ubemandede luftfartøj holdes inden for en afstand af 120 m fra det nærmeste punkt på jordens overflade. Målingen af afstande tilpasses terrænets geografiske forhold såsom flade områder, bakkeområder og bjerge.</w:t>
      </w:r>
    </w:p>
    <w:p w14:paraId="265841FB"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22E81406"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Ved flyvning med et ubemandet luftfartøj inden for en horisontal afstand på 50 m fra en kunstig hindring på over 105 m må UAS-operationens maksimale højde forøges op til 15 m over hindringens højde efter anmodning fra den enhed, der er ansvarlig for hindringen.</w:t>
      </w:r>
    </w:p>
    <w:p w14:paraId="3C54FBDA"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234EB396"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3) Den maksimale højde af det operationelle udsnit må ikke overstige 30 m over den maksimale højde, der er tilladt ifølge punkt 1 og 2.</w:t>
      </w:r>
    </w:p>
    <w:p w14:paraId="1D4C4FB8"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139B1199"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4) Under flyvning må det ubemandede luftfartøj ikke transportere farligt gods.</w:t>
      </w:r>
    </w:p>
    <w:p w14:paraId="3EFEE68F"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53DFDCD5" w14:textId="77777777" w:rsidR="00FE653D" w:rsidRPr="0032057D"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32057D">
        <w:rPr>
          <w:rFonts w:ascii="Times New Roman" w:eastAsia="Times New Roman" w:hAnsi="Times New Roman" w:cs="Times New Roman"/>
          <w:b/>
          <w:bCs/>
          <w:color w:val="333333"/>
          <w:sz w:val="24"/>
          <w:szCs w:val="21"/>
          <w:lang w:eastAsia="da-DK"/>
        </w:rPr>
        <w:t>UAS.STS-01.020 UAS-operationer i STS-01</w:t>
      </w:r>
    </w:p>
    <w:p w14:paraId="4E27ABE6"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UAS-operationer i STS-01 skal opfylde alle følgende betingelser:</w:t>
      </w:r>
    </w:p>
    <w:p w14:paraId="62FA6C32" w14:textId="77777777" w:rsidR="00FE653D" w:rsidRDefault="00FE653D" w:rsidP="00FE653D">
      <w:pPr>
        <w:pStyle w:val="Listeafsnit"/>
        <w:numPr>
          <w:ilvl w:val="0"/>
          <w:numId w:val="70"/>
        </w:numPr>
        <w:shd w:val="clear" w:color="auto" w:fill="FFFFFF"/>
        <w:spacing w:before="120" w:after="0" w:line="312" w:lineRule="atLeast"/>
        <w:jc w:val="both"/>
        <w:rPr>
          <w:rFonts w:ascii="Times New Roman" w:hAnsi="Times New Roman"/>
          <w:color w:val="333333"/>
          <w:sz w:val="24"/>
          <w:szCs w:val="21"/>
          <w:lang w:eastAsia="da-DK"/>
        </w:rPr>
      </w:pPr>
      <w:r w:rsidRPr="005D14EA">
        <w:rPr>
          <w:rFonts w:ascii="Times New Roman" w:hAnsi="Times New Roman"/>
          <w:color w:val="333333"/>
          <w:sz w:val="24"/>
          <w:szCs w:val="21"/>
          <w:lang w:eastAsia="da-DK"/>
        </w:rPr>
        <w:t>de udføres således, at det ubemandede luftfartøj til enhver tid holdes i VLOS</w:t>
      </w:r>
    </w:p>
    <w:p w14:paraId="3C15AB9B" w14:textId="77777777" w:rsidR="00FE653D" w:rsidRDefault="00FE653D" w:rsidP="00FE653D">
      <w:pPr>
        <w:pStyle w:val="Listeafsnit"/>
        <w:numPr>
          <w:ilvl w:val="0"/>
          <w:numId w:val="70"/>
        </w:numPr>
        <w:shd w:val="clear" w:color="auto" w:fill="FFFFFF"/>
        <w:spacing w:before="120" w:after="0" w:line="312" w:lineRule="atLeast"/>
        <w:jc w:val="both"/>
        <w:rPr>
          <w:rFonts w:ascii="Times New Roman" w:hAnsi="Times New Roman"/>
          <w:color w:val="333333"/>
          <w:sz w:val="24"/>
          <w:szCs w:val="21"/>
          <w:lang w:eastAsia="da-DK"/>
        </w:rPr>
      </w:pPr>
      <w:r w:rsidRPr="005D14EA">
        <w:rPr>
          <w:rFonts w:ascii="Times New Roman" w:hAnsi="Times New Roman"/>
          <w:color w:val="333333"/>
          <w:sz w:val="24"/>
          <w:szCs w:val="21"/>
          <w:lang w:eastAsia="da-DK"/>
        </w:rPr>
        <w:t>de udføres i henhold til driftshåndbogen som omhandlet i punkt 1 i UAS.STS-01.030</w:t>
      </w:r>
    </w:p>
    <w:p w14:paraId="2665334D" w14:textId="77777777" w:rsidR="00FE653D" w:rsidRDefault="00FE653D" w:rsidP="00FE653D">
      <w:pPr>
        <w:pStyle w:val="Listeafsnit"/>
        <w:numPr>
          <w:ilvl w:val="0"/>
          <w:numId w:val="70"/>
        </w:numPr>
        <w:shd w:val="clear" w:color="auto" w:fill="FFFFFF"/>
        <w:spacing w:before="120" w:after="0" w:line="312" w:lineRule="atLeast"/>
        <w:jc w:val="both"/>
        <w:rPr>
          <w:rFonts w:ascii="Times New Roman" w:hAnsi="Times New Roman"/>
          <w:color w:val="333333"/>
          <w:sz w:val="24"/>
          <w:szCs w:val="21"/>
          <w:lang w:eastAsia="da-DK"/>
        </w:rPr>
      </w:pPr>
      <w:r w:rsidRPr="005D14EA">
        <w:rPr>
          <w:rFonts w:ascii="Times New Roman" w:hAnsi="Times New Roman"/>
          <w:color w:val="333333"/>
          <w:sz w:val="24"/>
          <w:szCs w:val="21"/>
          <w:lang w:eastAsia="da-DK"/>
        </w:rPr>
        <w:t>de udføres over et kontrolleret område på land, der omfatter:</w:t>
      </w:r>
    </w:p>
    <w:p w14:paraId="136DCA39" w14:textId="77777777" w:rsidR="00FE653D" w:rsidRDefault="00FE653D" w:rsidP="00FE653D">
      <w:pPr>
        <w:pStyle w:val="Listeafsnit"/>
        <w:numPr>
          <w:ilvl w:val="1"/>
          <w:numId w:val="70"/>
        </w:numPr>
        <w:shd w:val="clear" w:color="auto" w:fill="FFFFFF"/>
        <w:spacing w:before="120" w:after="0" w:line="312" w:lineRule="atLeast"/>
        <w:jc w:val="both"/>
        <w:rPr>
          <w:rFonts w:ascii="Times New Roman" w:hAnsi="Times New Roman"/>
          <w:color w:val="333333"/>
          <w:sz w:val="24"/>
          <w:szCs w:val="21"/>
          <w:lang w:eastAsia="da-DK"/>
        </w:rPr>
      </w:pPr>
      <w:r w:rsidRPr="005D14EA">
        <w:rPr>
          <w:rFonts w:ascii="Times New Roman" w:hAnsi="Times New Roman"/>
          <w:color w:val="333333"/>
          <w:sz w:val="24"/>
          <w:szCs w:val="21"/>
          <w:lang w:eastAsia="da-DK"/>
        </w:rPr>
        <w:t>for så vidt angår operation af et ikkefortøjet, ubemandet luftfartøj:</w:t>
      </w:r>
    </w:p>
    <w:p w14:paraId="75F3977D" w14:textId="77777777" w:rsidR="00FE653D" w:rsidRPr="005D14EA" w:rsidRDefault="00FE653D" w:rsidP="00FE653D">
      <w:pPr>
        <w:pStyle w:val="Listeafsnit"/>
        <w:numPr>
          <w:ilvl w:val="2"/>
          <w:numId w:val="70"/>
        </w:numPr>
        <w:shd w:val="clear" w:color="auto" w:fill="FFFFFF"/>
        <w:spacing w:before="120" w:after="0" w:line="312" w:lineRule="atLeast"/>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det flyvegeografiske område</w:t>
      </w:r>
    </w:p>
    <w:p w14:paraId="1D078BC0" w14:textId="77777777" w:rsidR="00FE653D" w:rsidRDefault="00FE653D" w:rsidP="00FE653D">
      <w:pPr>
        <w:pStyle w:val="Listeafsnit"/>
        <w:numPr>
          <w:ilvl w:val="2"/>
          <w:numId w:val="70"/>
        </w:numPr>
        <w:shd w:val="clear" w:color="auto" w:fill="FFFFFF"/>
        <w:spacing w:before="120" w:after="0" w:line="312" w:lineRule="atLeast"/>
        <w:jc w:val="both"/>
        <w:rPr>
          <w:rFonts w:ascii="Times New Roman" w:hAnsi="Times New Roman"/>
          <w:color w:val="333333"/>
          <w:sz w:val="24"/>
          <w:szCs w:val="21"/>
          <w:lang w:eastAsia="da-DK"/>
        </w:rPr>
      </w:pPr>
      <w:r w:rsidRPr="005D14EA">
        <w:rPr>
          <w:rFonts w:ascii="Times New Roman" w:hAnsi="Times New Roman"/>
          <w:color w:val="333333"/>
          <w:sz w:val="24"/>
          <w:szCs w:val="21"/>
          <w:lang w:eastAsia="da-DK"/>
        </w:rPr>
        <w:t>beredskabsområdet med dets ydre grænse(r) på mindst 10 m ud over grænse(r)n(e) for det flyvegeografiske område og</w:t>
      </w:r>
    </w:p>
    <w:p w14:paraId="4589099C" w14:textId="77777777" w:rsidR="00FE653D" w:rsidRDefault="00FE653D" w:rsidP="00FE653D">
      <w:pPr>
        <w:pStyle w:val="Listeafsnit"/>
        <w:numPr>
          <w:ilvl w:val="2"/>
          <w:numId w:val="70"/>
        </w:numPr>
        <w:shd w:val="clear" w:color="auto" w:fill="FFFFFF"/>
        <w:spacing w:before="120" w:after="0" w:line="312" w:lineRule="atLeast"/>
        <w:jc w:val="both"/>
        <w:rPr>
          <w:rFonts w:ascii="Times New Roman" w:hAnsi="Times New Roman"/>
          <w:color w:val="333333"/>
          <w:sz w:val="24"/>
          <w:szCs w:val="21"/>
          <w:lang w:eastAsia="da-DK"/>
        </w:rPr>
      </w:pPr>
      <w:r w:rsidRPr="005D14EA">
        <w:rPr>
          <w:rFonts w:ascii="Times New Roman" w:hAnsi="Times New Roman"/>
          <w:color w:val="333333"/>
          <w:sz w:val="24"/>
          <w:szCs w:val="21"/>
          <w:lang w:eastAsia="da-DK"/>
        </w:rPr>
        <w:t>bufferzonen for risici på jorden, der skal omfatte en afstand, som ligger ud over beredskabsområdets ydre grænse(r), og som mindst opfylder følgende parametre:</w:t>
      </w:r>
    </w:p>
    <w:p w14:paraId="35427CBD" w14:textId="77777777" w:rsidR="00FE653D" w:rsidRPr="001B7A66" w:rsidRDefault="00FE653D" w:rsidP="00FE653D">
      <w:pPr>
        <w:pStyle w:val="Listeafsnit"/>
        <w:shd w:val="clear" w:color="auto" w:fill="FFFFFF"/>
        <w:spacing w:after="0" w:line="312" w:lineRule="atLeast"/>
        <w:rPr>
          <w:rFonts w:ascii="Times New Roman" w:hAnsi="Times New Roman"/>
          <w:color w:val="333333"/>
          <w:sz w:val="24"/>
          <w:szCs w:val="21"/>
          <w:lang w:eastAsia="da-DK"/>
        </w:rPr>
      </w:pPr>
    </w:p>
    <w:tbl>
      <w:tblPr>
        <w:tblW w:w="0" w:type="dxa"/>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102"/>
        <w:gridCol w:w="3993"/>
        <w:gridCol w:w="3527"/>
      </w:tblGrid>
      <w:tr w:rsidR="00FE653D" w:rsidRPr="00000F81" w14:paraId="170979A9" w14:textId="77777777" w:rsidTr="00A93A9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52B83B0C" w14:textId="77777777" w:rsidR="00FE653D" w:rsidRPr="00000F81" w:rsidRDefault="00FE653D" w:rsidP="00A93A9A">
            <w:pPr>
              <w:spacing w:after="0" w:line="312" w:lineRule="atLeast"/>
              <w:rPr>
                <w:rFonts w:ascii="Times New Roman" w:eastAsia="Times New Roman" w:hAnsi="Times New Roman" w:cs="Times New Roman"/>
                <w:b/>
                <w:bCs/>
                <w:sz w:val="24"/>
                <w:szCs w:val="24"/>
                <w:lang w:eastAsia="da-DK"/>
              </w:rPr>
            </w:pPr>
            <w:r w:rsidRPr="00000F81">
              <w:rPr>
                <w:rFonts w:ascii="Times New Roman" w:eastAsia="Times New Roman" w:hAnsi="Times New Roman" w:cs="Times New Roman"/>
                <w:b/>
                <w:bCs/>
                <w:sz w:val="24"/>
                <w:szCs w:val="24"/>
                <w:lang w:eastAsia="da-DK"/>
              </w:rPr>
              <w:t> </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hideMark/>
          </w:tcPr>
          <w:p w14:paraId="00BE13C7" w14:textId="77777777" w:rsidR="00FE653D" w:rsidRPr="00000F81" w:rsidRDefault="00FE653D" w:rsidP="00A93A9A">
            <w:pPr>
              <w:spacing w:before="60" w:after="60" w:line="312" w:lineRule="atLeast"/>
              <w:jc w:val="both"/>
              <w:rPr>
                <w:rFonts w:ascii="Times New Roman" w:eastAsia="Times New Roman" w:hAnsi="Times New Roman" w:cs="Times New Roman"/>
                <w:b/>
                <w:bCs/>
                <w:sz w:val="24"/>
                <w:szCs w:val="24"/>
                <w:lang w:eastAsia="da-DK"/>
              </w:rPr>
            </w:pPr>
            <w:r w:rsidRPr="00000F81">
              <w:rPr>
                <w:rFonts w:ascii="Times New Roman" w:eastAsia="Times New Roman" w:hAnsi="Times New Roman" w:cs="Times New Roman"/>
                <w:b/>
                <w:bCs/>
                <w:sz w:val="24"/>
                <w:szCs w:val="24"/>
                <w:lang w:eastAsia="da-DK"/>
              </w:rPr>
              <w:t>Minimumsafstand, der skal være dækket af bufferzonen for risici på jorden for ikkefortøjede, ubemandede luftfartøjer</w:t>
            </w:r>
          </w:p>
        </w:tc>
      </w:tr>
      <w:tr w:rsidR="00FE653D" w:rsidRPr="00000F81" w14:paraId="40340026" w14:textId="77777777" w:rsidTr="00A93A9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618CFCFE" w14:textId="77777777" w:rsidR="00FE653D" w:rsidRPr="00000F81" w:rsidRDefault="00FE653D" w:rsidP="00A93A9A">
            <w:pPr>
              <w:spacing w:before="60" w:after="60" w:line="312" w:lineRule="atLeast"/>
              <w:jc w:val="both"/>
              <w:rPr>
                <w:rFonts w:ascii="Times New Roman" w:eastAsia="Times New Roman" w:hAnsi="Times New Roman" w:cs="Times New Roman"/>
                <w:b/>
                <w:bCs/>
                <w:sz w:val="24"/>
                <w:szCs w:val="24"/>
                <w:lang w:eastAsia="da-DK"/>
              </w:rPr>
            </w:pPr>
            <w:r w:rsidRPr="00000F81">
              <w:rPr>
                <w:rFonts w:ascii="Times New Roman" w:eastAsia="Times New Roman" w:hAnsi="Times New Roman" w:cs="Times New Roman"/>
                <w:b/>
                <w:bCs/>
                <w:sz w:val="24"/>
                <w:szCs w:val="24"/>
                <w:lang w:eastAsia="da-DK"/>
              </w:rPr>
              <w:lastRenderedPageBreak/>
              <w:t>Maksimal højde over jorden</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78D2953E" w14:textId="77777777" w:rsidR="00FE653D" w:rsidRPr="00000F81" w:rsidRDefault="00FE653D" w:rsidP="00A93A9A">
            <w:pPr>
              <w:spacing w:before="60" w:after="60" w:line="312" w:lineRule="atLeast"/>
              <w:jc w:val="center"/>
              <w:rPr>
                <w:rFonts w:ascii="Times New Roman" w:eastAsia="Times New Roman" w:hAnsi="Times New Roman" w:cs="Times New Roman"/>
                <w:b/>
                <w:bCs/>
                <w:sz w:val="24"/>
                <w:szCs w:val="24"/>
                <w:lang w:eastAsia="da-DK"/>
              </w:rPr>
            </w:pPr>
            <w:r w:rsidRPr="00000F81">
              <w:rPr>
                <w:rFonts w:ascii="Times New Roman" w:eastAsia="Times New Roman" w:hAnsi="Times New Roman" w:cs="Times New Roman"/>
                <w:b/>
                <w:bCs/>
                <w:sz w:val="24"/>
                <w:szCs w:val="24"/>
                <w:lang w:eastAsia="da-DK"/>
              </w:rPr>
              <w:t>med en MTOM på op til 10 kg</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41B46283" w14:textId="77777777" w:rsidR="00FE653D" w:rsidRPr="00000F81" w:rsidRDefault="00FE653D" w:rsidP="00A93A9A">
            <w:pPr>
              <w:spacing w:before="60" w:after="60" w:line="312" w:lineRule="atLeast"/>
              <w:jc w:val="center"/>
              <w:rPr>
                <w:rFonts w:ascii="Times New Roman" w:eastAsia="Times New Roman" w:hAnsi="Times New Roman" w:cs="Times New Roman"/>
                <w:b/>
                <w:bCs/>
                <w:sz w:val="24"/>
                <w:szCs w:val="24"/>
                <w:lang w:eastAsia="da-DK"/>
              </w:rPr>
            </w:pPr>
            <w:r w:rsidRPr="00000F81">
              <w:rPr>
                <w:rFonts w:ascii="Times New Roman" w:eastAsia="Times New Roman" w:hAnsi="Times New Roman" w:cs="Times New Roman"/>
                <w:b/>
                <w:bCs/>
                <w:sz w:val="24"/>
                <w:szCs w:val="24"/>
                <w:lang w:eastAsia="da-DK"/>
              </w:rPr>
              <w:t>med en MTOM over 10 kg</w:t>
            </w:r>
          </w:p>
        </w:tc>
      </w:tr>
      <w:tr w:rsidR="00FE653D" w:rsidRPr="00000F81" w14:paraId="59CA22B5" w14:textId="77777777" w:rsidTr="00A93A9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25F6935D" w14:textId="77777777" w:rsidR="00FE653D" w:rsidRPr="00000F81" w:rsidRDefault="00FE653D" w:rsidP="00A93A9A">
            <w:pPr>
              <w:spacing w:before="60" w:after="60" w:line="312" w:lineRule="atLeast"/>
              <w:jc w:val="center"/>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30 m</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7F801D4A" w14:textId="77777777" w:rsidR="00FE653D" w:rsidRPr="00000F81" w:rsidRDefault="00FE653D" w:rsidP="00A93A9A">
            <w:pPr>
              <w:spacing w:before="60" w:after="60" w:line="312" w:lineRule="atLeast"/>
              <w:jc w:val="center"/>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10 m</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70F09D29" w14:textId="77777777" w:rsidR="00FE653D" w:rsidRPr="00000F81" w:rsidRDefault="00FE653D" w:rsidP="00A93A9A">
            <w:pPr>
              <w:spacing w:before="60" w:after="60" w:line="312" w:lineRule="atLeast"/>
              <w:jc w:val="center"/>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20 m</w:t>
            </w:r>
          </w:p>
        </w:tc>
      </w:tr>
      <w:tr w:rsidR="00FE653D" w:rsidRPr="00000F81" w14:paraId="025C703B" w14:textId="77777777" w:rsidTr="00A93A9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3AA25A7D" w14:textId="77777777" w:rsidR="00FE653D" w:rsidRPr="00000F81" w:rsidRDefault="00FE653D" w:rsidP="00A93A9A">
            <w:pPr>
              <w:spacing w:before="60" w:after="60" w:line="312" w:lineRule="atLeast"/>
              <w:jc w:val="center"/>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60 m</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017633FF" w14:textId="77777777" w:rsidR="00FE653D" w:rsidRPr="00000F81" w:rsidRDefault="00FE653D" w:rsidP="00A93A9A">
            <w:pPr>
              <w:spacing w:before="60" w:after="60" w:line="312" w:lineRule="atLeast"/>
              <w:jc w:val="center"/>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15 m</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2EB57529" w14:textId="77777777" w:rsidR="00FE653D" w:rsidRPr="00000F81" w:rsidRDefault="00FE653D" w:rsidP="00A93A9A">
            <w:pPr>
              <w:spacing w:before="60" w:after="60" w:line="312" w:lineRule="atLeast"/>
              <w:jc w:val="center"/>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30 m</w:t>
            </w:r>
          </w:p>
        </w:tc>
      </w:tr>
      <w:tr w:rsidR="00FE653D" w:rsidRPr="00000F81" w14:paraId="1C63A530" w14:textId="77777777" w:rsidTr="00A93A9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2F4A273E" w14:textId="77777777" w:rsidR="00FE653D" w:rsidRPr="00000F81" w:rsidRDefault="00FE653D" w:rsidP="00A93A9A">
            <w:pPr>
              <w:spacing w:before="60" w:after="60" w:line="312" w:lineRule="atLeast"/>
              <w:jc w:val="center"/>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90 m</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4AD04044" w14:textId="77777777" w:rsidR="00FE653D" w:rsidRPr="00000F81" w:rsidRDefault="00FE653D" w:rsidP="00A93A9A">
            <w:pPr>
              <w:spacing w:before="60" w:after="60" w:line="312" w:lineRule="atLeast"/>
              <w:jc w:val="center"/>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20 m</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323E5585" w14:textId="77777777" w:rsidR="00FE653D" w:rsidRPr="00000F81" w:rsidRDefault="00FE653D" w:rsidP="00A93A9A">
            <w:pPr>
              <w:spacing w:before="60" w:after="60" w:line="312" w:lineRule="atLeast"/>
              <w:jc w:val="center"/>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45 m</w:t>
            </w:r>
          </w:p>
        </w:tc>
      </w:tr>
      <w:tr w:rsidR="00FE653D" w:rsidRPr="00000F81" w14:paraId="0073E9CD" w14:textId="77777777" w:rsidTr="00A93A9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35C4DC0F" w14:textId="77777777" w:rsidR="00FE653D" w:rsidRPr="00000F81" w:rsidRDefault="00FE653D" w:rsidP="00A93A9A">
            <w:pPr>
              <w:spacing w:before="60" w:after="60" w:line="312" w:lineRule="atLeast"/>
              <w:jc w:val="center"/>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120 m</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5C3AF913" w14:textId="77777777" w:rsidR="00FE653D" w:rsidRPr="00000F81" w:rsidRDefault="00FE653D" w:rsidP="00A93A9A">
            <w:pPr>
              <w:spacing w:before="60" w:after="60" w:line="312" w:lineRule="atLeast"/>
              <w:jc w:val="center"/>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25 m</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5D722EA2" w14:textId="77777777" w:rsidR="00FE653D" w:rsidRPr="00000F81" w:rsidRDefault="00FE653D" w:rsidP="00A93A9A">
            <w:pPr>
              <w:spacing w:before="60" w:after="60" w:line="312" w:lineRule="atLeast"/>
              <w:jc w:val="center"/>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60 m</w:t>
            </w:r>
          </w:p>
        </w:tc>
      </w:tr>
    </w:tbl>
    <w:p w14:paraId="79DD14FE" w14:textId="77777777" w:rsidR="00FE653D" w:rsidRDefault="00FE653D" w:rsidP="00FE653D">
      <w:pPr>
        <w:shd w:val="clear" w:color="auto" w:fill="FFFFFF"/>
        <w:spacing w:before="120" w:after="0" w:line="312" w:lineRule="atLeast"/>
        <w:rPr>
          <w:rFonts w:ascii="Times New Roman" w:hAnsi="Times New Roman"/>
          <w:color w:val="333333"/>
          <w:sz w:val="24"/>
          <w:szCs w:val="21"/>
          <w:lang w:eastAsia="da-DK"/>
        </w:rPr>
      </w:pPr>
    </w:p>
    <w:p w14:paraId="317B44F8" w14:textId="77777777" w:rsidR="00FE653D" w:rsidRPr="00422540" w:rsidRDefault="00FE653D" w:rsidP="00FE653D">
      <w:pPr>
        <w:shd w:val="clear" w:color="auto" w:fill="FFFFFF"/>
        <w:spacing w:before="120" w:after="0" w:line="312" w:lineRule="atLeast"/>
        <w:rPr>
          <w:rFonts w:ascii="Times New Roman" w:hAnsi="Times New Roman"/>
          <w:color w:val="333333"/>
          <w:sz w:val="24"/>
          <w:szCs w:val="21"/>
          <w:lang w:eastAsia="da-DK"/>
        </w:rPr>
      </w:pPr>
    </w:p>
    <w:p w14:paraId="6111A44D" w14:textId="77777777" w:rsidR="00FE653D" w:rsidRDefault="00FE653D" w:rsidP="00FE653D">
      <w:pPr>
        <w:pStyle w:val="Listeafsnit"/>
        <w:numPr>
          <w:ilvl w:val="1"/>
          <w:numId w:val="70"/>
        </w:numPr>
        <w:shd w:val="clear" w:color="auto" w:fill="FFFFFF"/>
        <w:spacing w:before="120" w:after="0" w:line="312" w:lineRule="atLeast"/>
        <w:jc w:val="both"/>
        <w:rPr>
          <w:rFonts w:ascii="Times New Roman" w:hAnsi="Times New Roman"/>
          <w:color w:val="333333"/>
          <w:sz w:val="24"/>
          <w:szCs w:val="21"/>
          <w:lang w:eastAsia="da-DK"/>
        </w:rPr>
      </w:pPr>
      <w:r w:rsidRPr="00422540">
        <w:rPr>
          <w:rFonts w:ascii="Times New Roman" w:hAnsi="Times New Roman"/>
          <w:color w:val="333333"/>
          <w:sz w:val="24"/>
          <w:szCs w:val="21"/>
          <w:lang w:eastAsia="da-DK"/>
        </w:rPr>
        <w:t>for operationer med et fortøjet, ubemandet luftfartøj, en radius lig med topstroplængden plus 5 m og centreret i stedet, hvor stroppen er fastgjort over jordens overflade.</w:t>
      </w:r>
    </w:p>
    <w:p w14:paraId="7CD8FF60" w14:textId="77777777" w:rsidR="00FE653D" w:rsidRPr="00422540" w:rsidRDefault="00FE653D" w:rsidP="00FE653D">
      <w:pPr>
        <w:pStyle w:val="Listeafsnit"/>
        <w:numPr>
          <w:ilvl w:val="0"/>
          <w:numId w:val="70"/>
        </w:numPr>
        <w:shd w:val="clear" w:color="auto" w:fill="FFFFFF"/>
        <w:spacing w:before="120" w:after="0" w:line="312" w:lineRule="atLeast"/>
        <w:jc w:val="both"/>
        <w:rPr>
          <w:rFonts w:ascii="Times New Roman" w:hAnsi="Times New Roman"/>
          <w:color w:val="333333"/>
          <w:sz w:val="24"/>
          <w:szCs w:val="21"/>
          <w:lang w:eastAsia="da-DK"/>
        </w:rPr>
      </w:pPr>
      <w:r w:rsidRPr="00422540">
        <w:rPr>
          <w:rFonts w:ascii="Times New Roman" w:hAnsi="Times New Roman"/>
          <w:color w:val="333333"/>
          <w:sz w:val="24"/>
          <w:szCs w:val="21"/>
          <w:lang w:eastAsia="da-DK"/>
        </w:rPr>
        <w:t>de udføres med en hastighed over jorden på mindre end 5 m/s, hvis et ubemandet luftfartøj ikke er fortøjet</w:t>
      </w:r>
    </w:p>
    <w:p w14:paraId="2BCA0B2D" w14:textId="77777777" w:rsidR="00FE653D" w:rsidRDefault="00FE653D" w:rsidP="00FE653D">
      <w:pPr>
        <w:pStyle w:val="Listeafsnit"/>
        <w:numPr>
          <w:ilvl w:val="0"/>
          <w:numId w:val="70"/>
        </w:numPr>
        <w:shd w:val="clear" w:color="auto" w:fill="FFFFFF"/>
        <w:spacing w:before="120" w:after="0" w:line="312" w:lineRule="atLeast"/>
        <w:jc w:val="both"/>
        <w:rPr>
          <w:rFonts w:ascii="Times New Roman" w:hAnsi="Times New Roman"/>
          <w:color w:val="333333"/>
          <w:sz w:val="24"/>
          <w:szCs w:val="21"/>
          <w:lang w:eastAsia="da-DK"/>
        </w:rPr>
      </w:pPr>
      <w:r w:rsidRPr="00422540">
        <w:rPr>
          <w:rFonts w:ascii="Times New Roman" w:hAnsi="Times New Roman"/>
          <w:color w:val="333333"/>
          <w:sz w:val="24"/>
          <w:szCs w:val="21"/>
          <w:lang w:eastAsia="da-DK"/>
        </w:rPr>
        <w:t>de udføres af en fjernpilot, som:</w:t>
      </w:r>
    </w:p>
    <w:p w14:paraId="011B7639" w14:textId="77777777" w:rsidR="00FE653D" w:rsidRDefault="00FE653D" w:rsidP="00FE653D">
      <w:pPr>
        <w:pStyle w:val="Listeafsnit"/>
        <w:numPr>
          <w:ilvl w:val="1"/>
          <w:numId w:val="70"/>
        </w:numPr>
        <w:shd w:val="clear" w:color="auto" w:fill="FFFFFF"/>
        <w:spacing w:before="120" w:after="0" w:line="312" w:lineRule="atLeast"/>
        <w:jc w:val="both"/>
        <w:rPr>
          <w:rFonts w:ascii="Times New Roman" w:hAnsi="Times New Roman"/>
          <w:color w:val="333333"/>
          <w:sz w:val="24"/>
          <w:szCs w:val="21"/>
          <w:lang w:eastAsia="da-DK"/>
        </w:rPr>
      </w:pPr>
      <w:r w:rsidRPr="008A06A1">
        <w:rPr>
          <w:rFonts w:ascii="Times New Roman" w:hAnsi="Times New Roman"/>
          <w:color w:val="333333"/>
          <w:sz w:val="24"/>
          <w:szCs w:val="21"/>
          <w:lang w:eastAsia="da-DK"/>
        </w:rPr>
        <w:t>har et certifikat, der er udstedt af den kompetente myndighed eller en enhed udpeget af en medlemsstats kompetente myndighed, for bestået teoriprøve for fjernpiloter i overensstemmelse med tillæg A til dette kapitel for operationer i standardscenarierne</w:t>
      </w:r>
    </w:p>
    <w:p w14:paraId="15931704" w14:textId="77777777" w:rsidR="00FE653D" w:rsidRPr="008A06A1" w:rsidRDefault="00FE653D" w:rsidP="00FE653D">
      <w:pPr>
        <w:pStyle w:val="Listeafsnit"/>
        <w:numPr>
          <w:ilvl w:val="1"/>
          <w:numId w:val="70"/>
        </w:numPr>
        <w:shd w:val="clear" w:color="auto" w:fill="FFFFFF"/>
        <w:spacing w:before="120" w:after="0" w:line="312" w:lineRule="atLeast"/>
        <w:jc w:val="both"/>
        <w:rPr>
          <w:rFonts w:ascii="Times New Roman" w:hAnsi="Times New Roman"/>
          <w:color w:val="333333"/>
          <w:sz w:val="24"/>
          <w:szCs w:val="21"/>
          <w:lang w:eastAsia="da-DK"/>
        </w:rPr>
      </w:pPr>
      <w:r w:rsidRPr="008A06A1">
        <w:rPr>
          <w:rFonts w:ascii="Times New Roman" w:hAnsi="Times New Roman"/>
          <w:color w:val="333333"/>
          <w:sz w:val="24"/>
          <w:szCs w:val="21"/>
          <w:lang w:eastAsia="da-DK"/>
        </w:rPr>
        <w:t>har en akkreditering mht. fuldførelsen af den praktiske STS-01-uddannelse i overensstemmelse med tillæg A i dette kapitel udstedt af:</w:t>
      </w:r>
    </w:p>
    <w:p w14:paraId="46E6B1AC" w14:textId="77777777" w:rsidR="00FE653D" w:rsidRDefault="00FE653D" w:rsidP="00FE653D">
      <w:pPr>
        <w:pStyle w:val="Listeafsnit"/>
        <w:numPr>
          <w:ilvl w:val="2"/>
          <w:numId w:val="70"/>
        </w:numPr>
        <w:shd w:val="clear" w:color="auto" w:fill="FFFFFF"/>
        <w:spacing w:before="120" w:after="0" w:line="312" w:lineRule="atLeast"/>
        <w:jc w:val="both"/>
        <w:rPr>
          <w:rFonts w:ascii="Times New Roman" w:hAnsi="Times New Roman"/>
          <w:color w:val="333333"/>
          <w:sz w:val="24"/>
          <w:szCs w:val="21"/>
          <w:lang w:eastAsia="da-DK"/>
        </w:rPr>
      </w:pPr>
      <w:r w:rsidRPr="008A06A1">
        <w:rPr>
          <w:rFonts w:ascii="Times New Roman" w:hAnsi="Times New Roman"/>
          <w:color w:val="333333"/>
          <w:sz w:val="24"/>
          <w:szCs w:val="21"/>
          <w:lang w:eastAsia="da-DK"/>
        </w:rPr>
        <w:t>en enhed, som har erklæret, at den opfylder kravene i tillæg 3, og som er anerkendt af en medlemsstats kompetente myndighed, eller</w:t>
      </w:r>
    </w:p>
    <w:p w14:paraId="1B3AE1D3" w14:textId="77777777" w:rsidR="00FE653D" w:rsidRDefault="00FE653D" w:rsidP="00FE653D">
      <w:pPr>
        <w:pStyle w:val="Listeafsnit"/>
        <w:numPr>
          <w:ilvl w:val="2"/>
          <w:numId w:val="70"/>
        </w:numPr>
        <w:shd w:val="clear" w:color="auto" w:fill="FFFFFF"/>
        <w:spacing w:before="120" w:after="0" w:line="312" w:lineRule="atLeast"/>
        <w:jc w:val="both"/>
        <w:rPr>
          <w:rFonts w:ascii="Times New Roman" w:hAnsi="Times New Roman"/>
          <w:color w:val="333333"/>
          <w:sz w:val="24"/>
          <w:szCs w:val="21"/>
          <w:lang w:eastAsia="da-DK"/>
        </w:rPr>
      </w:pPr>
      <w:r w:rsidRPr="008A06A1">
        <w:rPr>
          <w:rFonts w:ascii="Times New Roman" w:hAnsi="Times New Roman"/>
          <w:color w:val="333333"/>
          <w:sz w:val="24"/>
          <w:szCs w:val="21"/>
          <w:lang w:eastAsia="da-DK"/>
        </w:rPr>
        <w:t>en UAS-operatør, der over for den kompetente myndighed i registreringsmedlemsstaten har erklæret overensstemmelse med STS-01 og erklæret overensstemmelse med kravene i tillæg 3, og</w:t>
      </w:r>
    </w:p>
    <w:p w14:paraId="3CF61EA4" w14:textId="77777777" w:rsidR="00FE653D" w:rsidRPr="005D14EA" w:rsidRDefault="00FE653D" w:rsidP="00FE653D">
      <w:pPr>
        <w:pStyle w:val="Listeafsnit"/>
        <w:numPr>
          <w:ilvl w:val="0"/>
          <w:numId w:val="70"/>
        </w:numPr>
        <w:shd w:val="clear" w:color="auto" w:fill="FFFFFF"/>
        <w:spacing w:before="120" w:after="0" w:line="312" w:lineRule="atLeast"/>
        <w:jc w:val="both"/>
        <w:rPr>
          <w:rFonts w:ascii="Times New Roman" w:hAnsi="Times New Roman"/>
          <w:color w:val="333333"/>
          <w:sz w:val="24"/>
          <w:szCs w:val="21"/>
          <w:lang w:eastAsia="da-DK"/>
        </w:rPr>
      </w:pPr>
      <w:r w:rsidRPr="008A06A1">
        <w:rPr>
          <w:rFonts w:ascii="Times New Roman" w:hAnsi="Times New Roman"/>
          <w:color w:val="333333"/>
          <w:sz w:val="24"/>
          <w:szCs w:val="21"/>
          <w:lang w:eastAsia="da-DK"/>
        </w:rPr>
        <w:t>de udføres med et ubemandet luftfartøj, som er mærket som klasse C5 og opfylder kravene til denne klasse som defineret i del 16 i bilaget til delegeret forordning (EU) 2019/945 og opereres med et aktivt og opdateret direkte fjernidentifikationssystem.</w:t>
      </w:r>
    </w:p>
    <w:p w14:paraId="49023BE4" w14:textId="77777777" w:rsidR="00FE653D" w:rsidRPr="00000F81" w:rsidRDefault="00FE653D" w:rsidP="00FE653D">
      <w:pPr>
        <w:shd w:val="clear" w:color="auto" w:fill="FFFFFF"/>
        <w:spacing w:after="0" w:line="312" w:lineRule="atLeast"/>
        <w:rPr>
          <w:rFonts w:ascii="Times New Roman" w:eastAsia="Times New Roman" w:hAnsi="Times New Roman" w:cs="Times New Roman"/>
          <w:color w:val="333333"/>
          <w:sz w:val="24"/>
          <w:szCs w:val="21"/>
          <w:lang w:eastAsia="da-DK"/>
        </w:rPr>
      </w:pPr>
    </w:p>
    <w:p w14:paraId="75C06A26"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Fjernpiloten skal indhente et certifikat for teoretisk viden med henblik på operationer i standardscenarierne efter:</w:t>
      </w:r>
    </w:p>
    <w:p w14:paraId="71B52937" w14:textId="77777777" w:rsidR="00FE653D" w:rsidRDefault="00FE653D" w:rsidP="00FE653D">
      <w:pPr>
        <w:pStyle w:val="Listeafsnit"/>
        <w:numPr>
          <w:ilvl w:val="0"/>
          <w:numId w:val="71"/>
        </w:numPr>
        <w:shd w:val="clear" w:color="auto" w:fill="FFFFFF"/>
        <w:spacing w:before="120" w:after="0" w:line="312" w:lineRule="atLeast"/>
        <w:jc w:val="both"/>
        <w:rPr>
          <w:rFonts w:ascii="Times New Roman" w:hAnsi="Times New Roman"/>
          <w:color w:val="333333"/>
          <w:sz w:val="24"/>
          <w:szCs w:val="21"/>
          <w:lang w:eastAsia="da-DK"/>
        </w:rPr>
      </w:pPr>
      <w:r w:rsidRPr="00422540">
        <w:rPr>
          <w:rFonts w:ascii="Times New Roman" w:hAnsi="Times New Roman"/>
          <w:color w:val="333333"/>
          <w:sz w:val="24"/>
          <w:szCs w:val="21"/>
          <w:lang w:eastAsia="da-DK"/>
        </w:rPr>
        <w:t>at have fuldført et onlinekursus og bestået onlineteoriprøven, jf. punkt 4, litra b), i UAS.OPEN.020, og</w:t>
      </w:r>
    </w:p>
    <w:p w14:paraId="4DFB1519" w14:textId="77777777" w:rsidR="00FE653D" w:rsidRPr="00422540" w:rsidRDefault="00FE653D" w:rsidP="00FE653D">
      <w:pPr>
        <w:pStyle w:val="Listeafsnit"/>
        <w:numPr>
          <w:ilvl w:val="0"/>
          <w:numId w:val="71"/>
        </w:numPr>
        <w:shd w:val="clear" w:color="auto" w:fill="FFFFFF"/>
        <w:spacing w:before="120" w:after="0" w:line="312" w:lineRule="atLeast"/>
        <w:jc w:val="both"/>
        <w:rPr>
          <w:rFonts w:ascii="Times New Roman" w:hAnsi="Times New Roman"/>
          <w:color w:val="333333"/>
          <w:sz w:val="24"/>
          <w:szCs w:val="21"/>
          <w:lang w:eastAsia="da-DK"/>
        </w:rPr>
      </w:pPr>
      <w:r w:rsidRPr="00422540">
        <w:rPr>
          <w:rFonts w:ascii="Times New Roman" w:hAnsi="Times New Roman"/>
          <w:color w:val="333333"/>
          <w:sz w:val="24"/>
          <w:szCs w:val="21"/>
          <w:lang w:eastAsia="da-DK"/>
        </w:rPr>
        <w:t>have bestået en supplerende teoriprøve, som stilles til rådighed af den kompetente myndighed eller en enhed, som en medlemsstats kompetente myndighed har udpeget i overensstemmelse med tillæg A i dette kapitel.</w:t>
      </w:r>
    </w:p>
    <w:p w14:paraId="34652C23"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285AFC34"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3) Et sådant certifikat er gyldigt i fem år. Forlængelse inden for gyldighedsperioden er betinget af:</w:t>
      </w:r>
    </w:p>
    <w:p w14:paraId="458A274A" w14:textId="77777777" w:rsidR="00FE653D" w:rsidRDefault="00FE653D" w:rsidP="00FE653D">
      <w:pPr>
        <w:pStyle w:val="Listeafsnit"/>
        <w:numPr>
          <w:ilvl w:val="0"/>
          <w:numId w:val="72"/>
        </w:numPr>
        <w:shd w:val="clear" w:color="auto" w:fill="FFFFFF"/>
        <w:spacing w:before="120" w:after="0" w:line="312" w:lineRule="atLeast"/>
        <w:jc w:val="both"/>
        <w:rPr>
          <w:rFonts w:ascii="Times New Roman" w:hAnsi="Times New Roman"/>
          <w:color w:val="333333"/>
          <w:sz w:val="24"/>
          <w:szCs w:val="21"/>
          <w:lang w:eastAsia="da-DK"/>
        </w:rPr>
      </w:pPr>
      <w:r w:rsidRPr="00422540">
        <w:rPr>
          <w:rFonts w:ascii="Times New Roman" w:hAnsi="Times New Roman"/>
          <w:color w:val="333333"/>
          <w:sz w:val="24"/>
          <w:szCs w:val="21"/>
          <w:lang w:eastAsia="da-DK"/>
        </w:rPr>
        <w:lastRenderedPageBreak/>
        <w:t>påvisning af kompetencer i henhold til punkt 2</w:t>
      </w:r>
    </w:p>
    <w:p w14:paraId="601217E6" w14:textId="77777777" w:rsidR="00FE653D" w:rsidRDefault="00FE653D" w:rsidP="00FE653D">
      <w:pPr>
        <w:pStyle w:val="Listeafsnit"/>
        <w:numPr>
          <w:ilvl w:val="0"/>
          <w:numId w:val="72"/>
        </w:numPr>
        <w:shd w:val="clear" w:color="auto" w:fill="FFFFFF"/>
        <w:spacing w:before="120" w:after="0" w:line="312" w:lineRule="atLeast"/>
        <w:jc w:val="both"/>
        <w:rPr>
          <w:rFonts w:ascii="Times New Roman" w:hAnsi="Times New Roman"/>
          <w:color w:val="333333"/>
          <w:sz w:val="24"/>
          <w:szCs w:val="21"/>
          <w:lang w:eastAsia="da-DK"/>
        </w:rPr>
      </w:pPr>
      <w:r w:rsidRPr="00422540">
        <w:rPr>
          <w:rFonts w:ascii="Times New Roman" w:hAnsi="Times New Roman"/>
          <w:color w:val="333333"/>
          <w:sz w:val="24"/>
          <w:szCs w:val="21"/>
          <w:lang w:eastAsia="da-DK"/>
        </w:rPr>
        <w:t>fuldførelse af genopfriskningskurser, hvori der fokuseres på de emner inden for teoretisk viden, jf. punkt 2, og som stilles til rådighed af den kompetente myndighed eller af en enhed, der er udpeget af en medlemsstats kompetente myndighed.</w:t>
      </w:r>
    </w:p>
    <w:p w14:paraId="312BC07A"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7683CDB3"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4) Med henblik på at forlænge certifikatet efter at det er udløbet, skal fjernpiloten opfylde kravene i punkt 2.</w:t>
      </w:r>
    </w:p>
    <w:p w14:paraId="397753E0" w14:textId="77777777" w:rsidR="00FE653D" w:rsidRPr="00000F81" w:rsidRDefault="00FE653D" w:rsidP="00FE653D">
      <w:pPr>
        <w:shd w:val="clear" w:color="auto" w:fill="FFFFFF"/>
        <w:spacing w:before="120" w:after="0" w:line="312" w:lineRule="atLeast"/>
        <w:ind w:hanging="480"/>
        <w:jc w:val="both"/>
        <w:rPr>
          <w:rFonts w:ascii="Times New Roman" w:eastAsia="Times New Roman" w:hAnsi="Times New Roman" w:cs="Times New Roman"/>
          <w:color w:val="333333"/>
          <w:sz w:val="24"/>
          <w:szCs w:val="21"/>
          <w:lang w:eastAsia="da-DK"/>
        </w:rPr>
      </w:pPr>
      <w:r>
        <w:rPr>
          <w:rFonts w:ascii="Times New Roman" w:eastAsia="Times New Roman" w:hAnsi="Times New Roman" w:cs="Times New Roman"/>
          <w:color w:val="333333"/>
          <w:sz w:val="24"/>
          <w:szCs w:val="21"/>
          <w:lang w:eastAsia="da-DK"/>
        </w:rPr>
        <w:tab/>
      </w:r>
    </w:p>
    <w:p w14:paraId="31D977FE" w14:textId="77777777" w:rsidR="00FE653D" w:rsidRPr="00547840"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547840">
        <w:rPr>
          <w:rFonts w:ascii="Times New Roman" w:eastAsia="Times New Roman" w:hAnsi="Times New Roman" w:cs="Times New Roman"/>
          <w:b/>
          <w:bCs/>
          <w:color w:val="333333"/>
          <w:sz w:val="24"/>
          <w:szCs w:val="21"/>
          <w:lang w:eastAsia="da-DK"/>
        </w:rPr>
        <w:t>UAS.STS-01.030 UAS-operatørens ansvarsområder</w:t>
      </w:r>
    </w:p>
    <w:p w14:paraId="7EDD06EA"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Ud over de ansvarsområder, der er fastsat i UAS.SPEC.050, skal UAS-operatøren:</w:t>
      </w:r>
    </w:p>
    <w:p w14:paraId="005F2F54"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5EA767C8"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udarbejde en driftshåndbog, som omfatter de elementer, der er fastsat i tillæg 5</w:t>
      </w:r>
    </w:p>
    <w:p w14:paraId="57453B53"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1601B4F3"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fastlægge det operationelle udsnit og bufferzonen for risici på jorden for de påtænkte operationer, herunder det kontrollerede område på land, der omfatter projektionerne på jordoverfladen inden for såvel udsnittet som bufferzonen</w:t>
      </w:r>
    </w:p>
    <w:p w14:paraId="5A8780ED"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1B69FC36"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3) ved hjælp af et eller flere af følgende sikre, at beredskabsprocedurer og nødprocedurer er tilstrækkelige:</w:t>
      </w:r>
    </w:p>
    <w:p w14:paraId="4BFD5D9C" w14:textId="77777777" w:rsidR="00FE653D" w:rsidRDefault="00FE653D" w:rsidP="00FE653D">
      <w:pPr>
        <w:pStyle w:val="Listeafsnit"/>
        <w:numPr>
          <w:ilvl w:val="0"/>
          <w:numId w:val="73"/>
        </w:numPr>
        <w:shd w:val="clear" w:color="auto" w:fill="FFFFFF"/>
        <w:spacing w:after="0" w:line="240" w:lineRule="auto"/>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særlige prøveflyvninger</w:t>
      </w:r>
    </w:p>
    <w:p w14:paraId="51FD1A23" w14:textId="77777777" w:rsidR="00FE653D" w:rsidRPr="00547840" w:rsidRDefault="00FE653D" w:rsidP="00FE653D">
      <w:pPr>
        <w:pStyle w:val="Listeafsnit"/>
        <w:numPr>
          <w:ilvl w:val="0"/>
          <w:numId w:val="73"/>
        </w:numPr>
        <w:shd w:val="clear" w:color="auto" w:fill="FFFFFF"/>
        <w:spacing w:after="0" w:line="240" w:lineRule="auto"/>
        <w:jc w:val="both"/>
        <w:rPr>
          <w:rFonts w:ascii="Times New Roman" w:hAnsi="Times New Roman"/>
          <w:color w:val="333333"/>
          <w:sz w:val="24"/>
          <w:szCs w:val="21"/>
          <w:lang w:eastAsia="da-DK"/>
        </w:rPr>
      </w:pPr>
      <w:r w:rsidRPr="00547840">
        <w:rPr>
          <w:rFonts w:ascii="Times New Roman" w:hAnsi="Times New Roman"/>
          <w:color w:val="333333"/>
          <w:sz w:val="24"/>
          <w:szCs w:val="21"/>
          <w:lang w:eastAsia="da-DK"/>
        </w:rPr>
        <w:t>simuleringer, forudsat at simuleringsmidlernes repræsentativitet er hensigtsmæssig i forhold til det påtænkte formal</w:t>
      </w:r>
    </w:p>
    <w:p w14:paraId="75E0A334"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45E1F0B6"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4) udvikle en effektiv beredskabsindsatsplan (ERP), som er egnet til operationen, og som mindst omfatter:</w:t>
      </w:r>
    </w:p>
    <w:p w14:paraId="07DC4279" w14:textId="77777777" w:rsidR="00FE653D" w:rsidRDefault="00FE653D" w:rsidP="00FE653D">
      <w:pPr>
        <w:pStyle w:val="Listeafsnit"/>
        <w:numPr>
          <w:ilvl w:val="0"/>
          <w:numId w:val="74"/>
        </w:numPr>
        <w:shd w:val="clear" w:color="auto" w:fill="FFFFFF"/>
        <w:spacing w:after="0" w:line="240" w:lineRule="auto"/>
        <w:jc w:val="both"/>
        <w:rPr>
          <w:rFonts w:ascii="Times New Roman" w:hAnsi="Times New Roman"/>
          <w:color w:val="333333"/>
          <w:sz w:val="24"/>
          <w:szCs w:val="21"/>
          <w:lang w:eastAsia="da-DK"/>
        </w:rPr>
      </w:pPr>
      <w:r w:rsidRPr="00547840">
        <w:rPr>
          <w:rFonts w:ascii="Times New Roman" w:hAnsi="Times New Roman"/>
          <w:color w:val="333333"/>
          <w:sz w:val="24"/>
          <w:szCs w:val="21"/>
          <w:lang w:eastAsia="da-DK"/>
        </w:rPr>
        <w:t>en plan med henblik på at begrænse eventuelle eskalerende virkninger af nødsituationen</w:t>
      </w:r>
    </w:p>
    <w:p w14:paraId="27EED2F5" w14:textId="77777777" w:rsidR="00FE653D" w:rsidRDefault="00FE653D" w:rsidP="00FE653D">
      <w:pPr>
        <w:pStyle w:val="Listeafsnit"/>
        <w:numPr>
          <w:ilvl w:val="0"/>
          <w:numId w:val="74"/>
        </w:numPr>
        <w:shd w:val="clear" w:color="auto" w:fill="FFFFFF"/>
        <w:spacing w:after="0" w:line="240" w:lineRule="auto"/>
        <w:jc w:val="both"/>
        <w:rPr>
          <w:rFonts w:ascii="Times New Roman" w:hAnsi="Times New Roman"/>
          <w:color w:val="333333"/>
          <w:sz w:val="24"/>
          <w:szCs w:val="21"/>
          <w:lang w:eastAsia="da-DK"/>
        </w:rPr>
      </w:pPr>
      <w:r w:rsidRPr="00547840">
        <w:rPr>
          <w:rFonts w:ascii="Times New Roman" w:hAnsi="Times New Roman"/>
          <w:color w:val="333333"/>
          <w:sz w:val="24"/>
          <w:szCs w:val="21"/>
          <w:lang w:eastAsia="da-DK"/>
        </w:rPr>
        <w:t>betingelserne for at alarmere de relevante myndigheder og organisationer</w:t>
      </w:r>
    </w:p>
    <w:p w14:paraId="101FC0EC" w14:textId="77777777" w:rsidR="00FE653D" w:rsidRDefault="00FE653D" w:rsidP="00FE653D">
      <w:pPr>
        <w:pStyle w:val="Listeafsnit"/>
        <w:numPr>
          <w:ilvl w:val="0"/>
          <w:numId w:val="74"/>
        </w:numPr>
        <w:shd w:val="clear" w:color="auto" w:fill="FFFFFF"/>
        <w:spacing w:after="0" w:line="240" w:lineRule="auto"/>
        <w:jc w:val="both"/>
        <w:rPr>
          <w:rFonts w:ascii="Times New Roman" w:hAnsi="Times New Roman"/>
          <w:color w:val="333333"/>
          <w:sz w:val="24"/>
          <w:szCs w:val="21"/>
          <w:lang w:eastAsia="da-DK"/>
        </w:rPr>
      </w:pPr>
      <w:r w:rsidRPr="00547840">
        <w:rPr>
          <w:rFonts w:ascii="Times New Roman" w:hAnsi="Times New Roman"/>
          <w:color w:val="333333"/>
          <w:sz w:val="24"/>
          <w:szCs w:val="21"/>
          <w:lang w:eastAsia="da-DK"/>
        </w:rPr>
        <w:t>kriterierne for at påvise, at der foreligger en nødsituation</w:t>
      </w:r>
    </w:p>
    <w:p w14:paraId="2D38CEE4" w14:textId="77777777" w:rsidR="00FE653D" w:rsidRDefault="00FE653D" w:rsidP="00FE653D">
      <w:pPr>
        <w:pStyle w:val="Listeafsnit"/>
        <w:numPr>
          <w:ilvl w:val="0"/>
          <w:numId w:val="74"/>
        </w:numPr>
        <w:shd w:val="clear" w:color="auto" w:fill="FFFFFF"/>
        <w:spacing w:after="0" w:line="240" w:lineRule="auto"/>
        <w:jc w:val="both"/>
        <w:rPr>
          <w:rFonts w:ascii="Times New Roman" w:hAnsi="Times New Roman"/>
          <w:color w:val="333333"/>
          <w:sz w:val="24"/>
          <w:szCs w:val="21"/>
          <w:lang w:eastAsia="da-DK"/>
        </w:rPr>
      </w:pPr>
      <w:r w:rsidRPr="00547840">
        <w:rPr>
          <w:rFonts w:ascii="Times New Roman" w:hAnsi="Times New Roman"/>
          <w:color w:val="333333"/>
          <w:sz w:val="24"/>
          <w:szCs w:val="21"/>
          <w:lang w:eastAsia="da-DK"/>
        </w:rPr>
        <w:t xml:space="preserve">en klar afgrænsning af de opgaver, der påhviler </w:t>
      </w:r>
      <w:proofErr w:type="spellStart"/>
      <w:r w:rsidRPr="00547840">
        <w:rPr>
          <w:rFonts w:ascii="Times New Roman" w:hAnsi="Times New Roman"/>
          <w:color w:val="333333"/>
          <w:sz w:val="24"/>
          <w:szCs w:val="21"/>
          <w:lang w:eastAsia="da-DK"/>
        </w:rPr>
        <w:t>fjernpilote</w:t>
      </w:r>
      <w:proofErr w:type="spellEnd"/>
      <w:r w:rsidRPr="00547840">
        <w:rPr>
          <w:rFonts w:ascii="Times New Roman" w:hAnsi="Times New Roman"/>
          <w:color w:val="333333"/>
          <w:sz w:val="24"/>
          <w:szCs w:val="21"/>
          <w:lang w:eastAsia="da-DK"/>
        </w:rPr>
        <w:t>(r)n(e) og andet personale med ansvar for opgaver af afgørende betydning for UAS-operationen</w:t>
      </w:r>
    </w:p>
    <w:p w14:paraId="7765BA4C"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14A8DBAA"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5) sørge for, at præstationsniveauet for så vidt angår eksternt leverede serviceydelser, der er nødvendige for flyvningens sikkerhed, er tilstrækkeligt i forhold til den påtænkte operation</w:t>
      </w:r>
    </w:p>
    <w:p w14:paraId="2CFFCB85"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6C2F8115"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6) fastlægge fordelingen af roller og ansvarsområder mellem operatøren og den eller de eksterne tjenesteydere, hvis det er relevant</w:t>
      </w:r>
    </w:p>
    <w:p w14:paraId="757805AD"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187EB237"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 xml:space="preserve">7) indlæse opdaterede oplysninger i </w:t>
      </w:r>
      <w:proofErr w:type="spellStart"/>
      <w:r w:rsidRPr="00000F81">
        <w:rPr>
          <w:rFonts w:ascii="Times New Roman" w:eastAsia="Times New Roman" w:hAnsi="Times New Roman" w:cs="Times New Roman"/>
          <w:color w:val="333333"/>
          <w:sz w:val="24"/>
          <w:szCs w:val="21"/>
          <w:lang w:eastAsia="da-DK"/>
        </w:rPr>
        <w:t>geo</w:t>
      </w:r>
      <w:proofErr w:type="spellEnd"/>
      <w:r w:rsidRPr="00000F81">
        <w:rPr>
          <w:rFonts w:ascii="Times New Roman" w:eastAsia="Times New Roman" w:hAnsi="Times New Roman" w:cs="Times New Roman"/>
          <w:color w:val="333333"/>
          <w:sz w:val="24"/>
          <w:szCs w:val="21"/>
          <w:lang w:eastAsia="da-DK"/>
        </w:rPr>
        <w:t>-</w:t>
      </w:r>
      <w:proofErr w:type="spellStart"/>
      <w:r w:rsidRPr="00000F81">
        <w:rPr>
          <w:rFonts w:ascii="Times New Roman" w:eastAsia="Times New Roman" w:hAnsi="Times New Roman" w:cs="Times New Roman"/>
          <w:color w:val="333333"/>
          <w:sz w:val="24"/>
          <w:szCs w:val="21"/>
          <w:lang w:eastAsia="da-DK"/>
        </w:rPr>
        <w:t>awareness</w:t>
      </w:r>
      <w:proofErr w:type="spellEnd"/>
      <w:r w:rsidRPr="00000F81">
        <w:rPr>
          <w:rFonts w:ascii="Times New Roman" w:eastAsia="Times New Roman" w:hAnsi="Times New Roman" w:cs="Times New Roman"/>
          <w:color w:val="333333"/>
          <w:sz w:val="24"/>
          <w:szCs w:val="21"/>
          <w:lang w:eastAsia="da-DK"/>
        </w:rPr>
        <w:t xml:space="preserve">-systemet, hvis funktionen er installeret i </w:t>
      </w:r>
      <w:proofErr w:type="spellStart"/>
      <w:r w:rsidRPr="00000F81">
        <w:rPr>
          <w:rFonts w:ascii="Times New Roman" w:eastAsia="Times New Roman" w:hAnsi="Times New Roman" w:cs="Times New Roman"/>
          <w:color w:val="333333"/>
          <w:sz w:val="24"/>
          <w:szCs w:val="21"/>
          <w:lang w:eastAsia="da-DK"/>
        </w:rPr>
        <w:t>UAS'et</w:t>
      </w:r>
      <w:proofErr w:type="spellEnd"/>
      <w:r w:rsidRPr="00000F81">
        <w:rPr>
          <w:rFonts w:ascii="Times New Roman" w:eastAsia="Times New Roman" w:hAnsi="Times New Roman" w:cs="Times New Roman"/>
          <w:color w:val="333333"/>
          <w:sz w:val="24"/>
          <w:szCs w:val="21"/>
          <w:lang w:eastAsia="da-DK"/>
        </w:rPr>
        <w:t>, og når dette er påkrævet i den geografiske UAS-zone, hvori operationen påtænkes at skulle finde sted</w:t>
      </w:r>
    </w:p>
    <w:p w14:paraId="4F879EE7"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20E7E33B"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8) sikre, inden operationen påbegyndes, at det kontrollerede område på land er etableret, formålstjenligt og opfylder de krav til minimumsafstand, der er fastsat i punkt 1), litra c), nr. i), C), i UAS.STS-01.020, og at der om nødvendigt er koordineret med de relevante myndigheder</w:t>
      </w:r>
    </w:p>
    <w:p w14:paraId="7B0503B4"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0A6C1637"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lastRenderedPageBreak/>
        <w:t>9) sikre, inden operationen påbegyndes, at alle tilstedeværende personer i det kontrollerede område på land:</w:t>
      </w:r>
    </w:p>
    <w:p w14:paraId="6F9CFF57" w14:textId="77777777" w:rsidR="00FE653D" w:rsidRDefault="00FE653D" w:rsidP="00FE653D">
      <w:pPr>
        <w:pStyle w:val="Listeafsnit"/>
        <w:numPr>
          <w:ilvl w:val="0"/>
          <w:numId w:val="75"/>
        </w:numPr>
        <w:shd w:val="clear" w:color="auto" w:fill="FFFFFF"/>
        <w:spacing w:after="0" w:line="240" w:lineRule="auto"/>
        <w:jc w:val="both"/>
        <w:rPr>
          <w:rFonts w:ascii="Times New Roman" w:hAnsi="Times New Roman"/>
          <w:color w:val="333333"/>
          <w:sz w:val="24"/>
          <w:szCs w:val="21"/>
          <w:lang w:eastAsia="da-DK"/>
        </w:rPr>
      </w:pPr>
      <w:r w:rsidRPr="00547840">
        <w:rPr>
          <w:rFonts w:ascii="Times New Roman" w:hAnsi="Times New Roman"/>
          <w:color w:val="333333"/>
          <w:sz w:val="24"/>
          <w:szCs w:val="21"/>
          <w:lang w:eastAsia="da-DK"/>
        </w:rPr>
        <w:t>er blevet underrettet om risiciene ved operationen</w:t>
      </w:r>
    </w:p>
    <w:p w14:paraId="74FC91C1" w14:textId="77777777" w:rsidR="00FE653D" w:rsidRPr="00547840" w:rsidRDefault="00FE653D" w:rsidP="00FE653D">
      <w:pPr>
        <w:pStyle w:val="Listeafsnit"/>
        <w:numPr>
          <w:ilvl w:val="0"/>
          <w:numId w:val="75"/>
        </w:numPr>
        <w:shd w:val="clear" w:color="auto" w:fill="FFFFFF"/>
        <w:spacing w:after="0" w:line="240" w:lineRule="auto"/>
        <w:jc w:val="both"/>
        <w:rPr>
          <w:rFonts w:ascii="Times New Roman" w:hAnsi="Times New Roman"/>
          <w:color w:val="333333"/>
          <w:sz w:val="24"/>
          <w:szCs w:val="21"/>
          <w:lang w:eastAsia="da-DK"/>
        </w:rPr>
      </w:pPr>
      <w:r w:rsidRPr="00547840">
        <w:rPr>
          <w:rFonts w:ascii="Times New Roman" w:hAnsi="Times New Roman"/>
          <w:color w:val="333333"/>
          <w:sz w:val="24"/>
          <w:szCs w:val="21"/>
          <w:lang w:eastAsia="da-DK"/>
        </w:rPr>
        <w:t>er blevet gjort bekendt med eller oplært i, alt efter hvad der er relevant, de sikkerhedsforholdsregler og -foranstaltninger, den pågældende UAS-operatør har truffet for at beskytte dem, og</w:t>
      </w:r>
    </w:p>
    <w:p w14:paraId="1870A1B6" w14:textId="77777777" w:rsidR="00FE653D" w:rsidRDefault="00FE653D" w:rsidP="00FE653D">
      <w:pPr>
        <w:pStyle w:val="Listeafsnit"/>
        <w:numPr>
          <w:ilvl w:val="0"/>
          <w:numId w:val="75"/>
        </w:numPr>
        <w:shd w:val="clear" w:color="auto" w:fill="FFFFFF"/>
        <w:spacing w:after="0" w:line="240" w:lineRule="auto"/>
        <w:jc w:val="both"/>
        <w:rPr>
          <w:rFonts w:ascii="Times New Roman" w:hAnsi="Times New Roman"/>
          <w:color w:val="333333"/>
          <w:sz w:val="24"/>
          <w:szCs w:val="21"/>
          <w:lang w:eastAsia="da-DK"/>
        </w:rPr>
      </w:pPr>
      <w:r w:rsidRPr="00547840">
        <w:rPr>
          <w:rFonts w:ascii="Times New Roman" w:hAnsi="Times New Roman"/>
          <w:color w:val="333333"/>
          <w:sz w:val="24"/>
          <w:szCs w:val="21"/>
          <w:lang w:eastAsia="da-DK"/>
        </w:rPr>
        <w:t>udtrykkeligt har indvilliget i at deltage i operationen</w:t>
      </w:r>
    </w:p>
    <w:p w14:paraId="33F87BB0" w14:textId="77777777" w:rsidR="00FE653D" w:rsidRPr="00547840" w:rsidRDefault="00FE653D" w:rsidP="00FE653D">
      <w:pPr>
        <w:shd w:val="clear" w:color="auto" w:fill="FFFFFF"/>
        <w:spacing w:after="0"/>
        <w:rPr>
          <w:rFonts w:ascii="Times New Roman" w:hAnsi="Times New Roman"/>
          <w:color w:val="333333"/>
          <w:sz w:val="24"/>
          <w:szCs w:val="21"/>
          <w:lang w:eastAsia="da-DK"/>
        </w:rPr>
      </w:pPr>
    </w:p>
    <w:p w14:paraId="5EADEE18"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10) sørge for, at:</w:t>
      </w:r>
    </w:p>
    <w:p w14:paraId="519402C8" w14:textId="77777777" w:rsidR="00FE653D" w:rsidRDefault="00FE653D" w:rsidP="00FE653D">
      <w:pPr>
        <w:pStyle w:val="Listeafsnit"/>
        <w:numPr>
          <w:ilvl w:val="0"/>
          <w:numId w:val="76"/>
        </w:numPr>
        <w:shd w:val="clear" w:color="auto" w:fill="FFFFFF"/>
        <w:spacing w:after="0" w:line="240" w:lineRule="auto"/>
        <w:jc w:val="both"/>
        <w:rPr>
          <w:rFonts w:ascii="Times New Roman" w:hAnsi="Times New Roman"/>
          <w:color w:val="333333"/>
          <w:sz w:val="24"/>
          <w:szCs w:val="21"/>
          <w:lang w:eastAsia="da-DK"/>
        </w:rPr>
      </w:pPr>
      <w:proofErr w:type="spellStart"/>
      <w:r w:rsidRPr="00547840">
        <w:rPr>
          <w:rFonts w:ascii="Times New Roman" w:hAnsi="Times New Roman"/>
          <w:color w:val="333333"/>
          <w:sz w:val="24"/>
          <w:szCs w:val="21"/>
          <w:lang w:eastAsia="da-DK"/>
        </w:rPr>
        <w:t>UAS'et</w:t>
      </w:r>
      <w:proofErr w:type="spellEnd"/>
      <w:r w:rsidRPr="00547840">
        <w:rPr>
          <w:rFonts w:ascii="Times New Roman" w:hAnsi="Times New Roman"/>
          <w:color w:val="333333"/>
          <w:sz w:val="24"/>
          <w:szCs w:val="21"/>
          <w:lang w:eastAsia="da-DK"/>
        </w:rPr>
        <w:t xml:space="preserve"> ledsages af den eller de tilhørende overensstemmelseserklæringer, herunder henvisning til klasse C5 eller henvisning til klasse C3 og tilbehøret, og</w:t>
      </w:r>
    </w:p>
    <w:p w14:paraId="363B9A5C" w14:textId="77777777" w:rsidR="00FE653D" w:rsidRPr="00547840" w:rsidRDefault="00FE653D" w:rsidP="00FE653D">
      <w:pPr>
        <w:pStyle w:val="Listeafsnit"/>
        <w:numPr>
          <w:ilvl w:val="0"/>
          <w:numId w:val="76"/>
        </w:numPr>
        <w:shd w:val="clear" w:color="auto" w:fill="FFFFFF"/>
        <w:spacing w:after="0" w:line="240" w:lineRule="auto"/>
        <w:jc w:val="both"/>
        <w:rPr>
          <w:rFonts w:ascii="Times New Roman" w:hAnsi="Times New Roman"/>
          <w:color w:val="333333"/>
          <w:sz w:val="24"/>
          <w:szCs w:val="21"/>
          <w:lang w:eastAsia="da-DK"/>
        </w:rPr>
      </w:pPr>
      <w:r w:rsidRPr="00547840">
        <w:rPr>
          <w:rFonts w:ascii="Times New Roman" w:hAnsi="Times New Roman"/>
          <w:color w:val="333333"/>
          <w:sz w:val="24"/>
          <w:szCs w:val="21"/>
          <w:lang w:eastAsia="da-DK"/>
        </w:rPr>
        <w:t>identifikationsmærket for klasse C5 er anbragt på det ubemandede luftfartøj eller på tilbehøret.</w:t>
      </w:r>
    </w:p>
    <w:p w14:paraId="279D7DE3"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5FF3255C" w14:textId="77777777" w:rsidR="00FE653D" w:rsidRPr="0032057D"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32057D">
        <w:rPr>
          <w:rFonts w:ascii="Times New Roman" w:eastAsia="Times New Roman" w:hAnsi="Times New Roman" w:cs="Times New Roman"/>
          <w:b/>
          <w:bCs/>
          <w:color w:val="333333"/>
          <w:sz w:val="24"/>
          <w:szCs w:val="21"/>
          <w:lang w:eastAsia="da-DK"/>
        </w:rPr>
        <w:t>UAS.STS-01.040 Fjernpilotens ansvarsområder</w:t>
      </w:r>
    </w:p>
    <w:p w14:paraId="0DED2799"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Ud over de ansvarsområder, der er fastsat i UAS.SPEC.060, skal fjernpiloten:</w:t>
      </w:r>
    </w:p>
    <w:p w14:paraId="5E14BEA5"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5CE2A445"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verificere, inden operationen påbegyndes, at de midler, der skal til for at bringe flyvningen af det ubemandede luftfartøj til ophør, er operationelle, og kontrollere, om den direkte fjernidentifikation er aktiv og opdateret</w:t>
      </w:r>
    </w:p>
    <w:p w14:paraId="7DC4CD38"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0201DB9A"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under flyvningen:</w:t>
      </w:r>
    </w:p>
    <w:p w14:paraId="1C5258F9" w14:textId="77777777" w:rsidR="00FE653D" w:rsidRPr="00547840" w:rsidRDefault="00FE653D" w:rsidP="00FE653D">
      <w:pPr>
        <w:pStyle w:val="Listeafsnit"/>
        <w:numPr>
          <w:ilvl w:val="0"/>
          <w:numId w:val="77"/>
        </w:numPr>
        <w:shd w:val="clear" w:color="auto" w:fill="FFFFFF"/>
        <w:spacing w:after="0" w:line="240" w:lineRule="auto"/>
        <w:jc w:val="both"/>
        <w:rPr>
          <w:rFonts w:ascii="Times New Roman" w:hAnsi="Times New Roman"/>
          <w:color w:val="333333"/>
          <w:sz w:val="24"/>
          <w:szCs w:val="21"/>
          <w:lang w:eastAsia="da-DK"/>
        </w:rPr>
      </w:pPr>
      <w:r w:rsidRPr="00547840">
        <w:rPr>
          <w:rFonts w:ascii="Times New Roman" w:hAnsi="Times New Roman"/>
          <w:color w:val="333333"/>
          <w:sz w:val="24"/>
          <w:szCs w:val="21"/>
          <w:lang w:eastAsia="da-DK"/>
        </w:rPr>
        <w:t>holde det ubemandede luftfartøj inden for VLOS og opretholde en grundig afsøgning af luftrummet med det blotte øje omkring det ubemandede luftfartøj for at undgå enhver risiko for kollision med bemandede luftfartøjer. Fjernpiloten skal afbryde flyvningen, hvis operationen udgør en risiko for andre luftfartøjer eller for mennesker, dyr, miljøet eller ejendom</w:t>
      </w:r>
    </w:p>
    <w:p w14:paraId="1E2BFA84" w14:textId="77777777" w:rsidR="00FE653D" w:rsidRDefault="00FE653D" w:rsidP="00FE653D">
      <w:pPr>
        <w:pStyle w:val="Listeafsnit"/>
        <w:numPr>
          <w:ilvl w:val="0"/>
          <w:numId w:val="77"/>
        </w:numPr>
        <w:shd w:val="clear" w:color="auto" w:fill="FFFFFF"/>
        <w:spacing w:after="0" w:line="240" w:lineRule="auto"/>
        <w:jc w:val="both"/>
        <w:rPr>
          <w:rFonts w:ascii="Times New Roman" w:hAnsi="Times New Roman"/>
          <w:color w:val="333333"/>
          <w:sz w:val="24"/>
          <w:szCs w:val="21"/>
          <w:lang w:eastAsia="da-DK"/>
        </w:rPr>
      </w:pPr>
      <w:r w:rsidRPr="00547840">
        <w:rPr>
          <w:rFonts w:ascii="Times New Roman" w:hAnsi="Times New Roman"/>
          <w:color w:val="333333"/>
          <w:sz w:val="24"/>
          <w:szCs w:val="21"/>
          <w:lang w:eastAsia="da-DK"/>
        </w:rPr>
        <w:t>med henblik på litra a) kan vedkommende bistås af en observatør af det ubemandede luftfartøj. Der skal i dette tilfælde etableres en klar og effektiv kommunikation mellem fjernpiloten og observatøren af det ubemandede luftfartøj</w:t>
      </w:r>
    </w:p>
    <w:p w14:paraId="18364AF6" w14:textId="77777777" w:rsidR="00FE653D" w:rsidRPr="00547840" w:rsidRDefault="00FE653D" w:rsidP="00FE653D">
      <w:pPr>
        <w:pStyle w:val="Listeafsnit"/>
        <w:numPr>
          <w:ilvl w:val="0"/>
          <w:numId w:val="77"/>
        </w:numPr>
        <w:shd w:val="clear" w:color="auto" w:fill="FFFFFF"/>
        <w:spacing w:after="0" w:line="240" w:lineRule="auto"/>
        <w:jc w:val="both"/>
        <w:rPr>
          <w:rFonts w:ascii="Times New Roman" w:hAnsi="Times New Roman"/>
          <w:color w:val="333333"/>
          <w:sz w:val="24"/>
          <w:szCs w:val="21"/>
          <w:lang w:eastAsia="da-DK"/>
        </w:rPr>
      </w:pPr>
      <w:r w:rsidRPr="00547840">
        <w:rPr>
          <w:rFonts w:ascii="Times New Roman" w:hAnsi="Times New Roman"/>
          <w:color w:val="333333"/>
          <w:sz w:val="24"/>
          <w:szCs w:val="21"/>
          <w:lang w:eastAsia="da-DK"/>
        </w:rPr>
        <w:t>være i stand til at opretholde kontrollen over det ubemandede luftfartøj undtagen i tilfælde af tab af kommando- og kontrolforbindelse (C2 link)</w:t>
      </w:r>
    </w:p>
    <w:p w14:paraId="75E66AE6" w14:textId="77777777" w:rsidR="00FE653D" w:rsidRDefault="00FE653D" w:rsidP="00FE653D">
      <w:pPr>
        <w:pStyle w:val="Listeafsnit"/>
        <w:numPr>
          <w:ilvl w:val="0"/>
          <w:numId w:val="77"/>
        </w:numPr>
        <w:shd w:val="clear" w:color="auto" w:fill="FFFFFF"/>
        <w:spacing w:after="0" w:line="240" w:lineRule="auto"/>
        <w:jc w:val="both"/>
        <w:rPr>
          <w:rFonts w:ascii="Times New Roman" w:hAnsi="Times New Roman"/>
          <w:color w:val="333333"/>
          <w:sz w:val="24"/>
          <w:szCs w:val="21"/>
          <w:lang w:eastAsia="da-DK"/>
        </w:rPr>
      </w:pPr>
      <w:r w:rsidRPr="00547840">
        <w:rPr>
          <w:rFonts w:ascii="Times New Roman" w:hAnsi="Times New Roman"/>
          <w:color w:val="333333"/>
          <w:sz w:val="24"/>
          <w:szCs w:val="21"/>
          <w:lang w:eastAsia="da-DK"/>
        </w:rPr>
        <w:t>kun operere ét ubemandet luftfartøj ad gangen</w:t>
      </w:r>
    </w:p>
    <w:p w14:paraId="239FE7DA" w14:textId="77777777" w:rsidR="00FE653D" w:rsidRDefault="00FE653D" w:rsidP="00FE653D">
      <w:pPr>
        <w:pStyle w:val="Listeafsnit"/>
        <w:numPr>
          <w:ilvl w:val="0"/>
          <w:numId w:val="77"/>
        </w:numPr>
        <w:shd w:val="clear" w:color="auto" w:fill="FFFFFF"/>
        <w:spacing w:after="0" w:line="240" w:lineRule="auto"/>
        <w:jc w:val="both"/>
        <w:rPr>
          <w:rFonts w:ascii="Times New Roman" w:hAnsi="Times New Roman"/>
          <w:color w:val="333333"/>
          <w:sz w:val="24"/>
          <w:szCs w:val="21"/>
          <w:lang w:eastAsia="da-DK"/>
        </w:rPr>
      </w:pPr>
      <w:r w:rsidRPr="00547840">
        <w:rPr>
          <w:rFonts w:ascii="Times New Roman" w:hAnsi="Times New Roman"/>
          <w:color w:val="333333"/>
          <w:sz w:val="24"/>
          <w:szCs w:val="21"/>
          <w:lang w:eastAsia="da-DK"/>
        </w:rPr>
        <w:t>undlade at operere det ubemandede luftfartøj fra et køretøj i bevægelse</w:t>
      </w:r>
    </w:p>
    <w:p w14:paraId="488E580F" w14:textId="77777777" w:rsidR="00FE653D" w:rsidRPr="00547840" w:rsidRDefault="00FE653D" w:rsidP="00FE653D">
      <w:pPr>
        <w:pStyle w:val="Listeafsnit"/>
        <w:numPr>
          <w:ilvl w:val="0"/>
          <w:numId w:val="77"/>
        </w:numPr>
        <w:shd w:val="clear" w:color="auto" w:fill="FFFFFF"/>
        <w:spacing w:after="0" w:line="240" w:lineRule="auto"/>
        <w:jc w:val="both"/>
        <w:rPr>
          <w:rFonts w:ascii="Times New Roman" w:hAnsi="Times New Roman"/>
          <w:color w:val="333333"/>
          <w:sz w:val="24"/>
          <w:szCs w:val="21"/>
          <w:lang w:eastAsia="da-DK"/>
        </w:rPr>
      </w:pPr>
      <w:r w:rsidRPr="00547840">
        <w:rPr>
          <w:rFonts w:ascii="Times New Roman" w:hAnsi="Times New Roman"/>
          <w:color w:val="333333"/>
          <w:sz w:val="24"/>
          <w:szCs w:val="21"/>
          <w:lang w:eastAsia="da-DK"/>
        </w:rPr>
        <w:t>undlade at overdrage kontrollen med det ubemandede luftfartøj til en anden kommandoenhed</w:t>
      </w:r>
    </w:p>
    <w:p w14:paraId="17D50454" w14:textId="77777777" w:rsidR="00FE653D" w:rsidRPr="00547840" w:rsidRDefault="00FE653D" w:rsidP="00FE653D">
      <w:pPr>
        <w:pStyle w:val="Listeafsnit"/>
        <w:numPr>
          <w:ilvl w:val="0"/>
          <w:numId w:val="77"/>
        </w:numPr>
        <w:shd w:val="clear" w:color="auto" w:fill="FFFFFF"/>
        <w:spacing w:after="0" w:line="240" w:lineRule="auto"/>
        <w:jc w:val="both"/>
        <w:rPr>
          <w:rFonts w:ascii="Times New Roman" w:hAnsi="Times New Roman"/>
          <w:color w:val="333333"/>
          <w:sz w:val="24"/>
          <w:szCs w:val="21"/>
          <w:lang w:eastAsia="da-DK"/>
        </w:rPr>
      </w:pPr>
      <w:r w:rsidRPr="00547840">
        <w:rPr>
          <w:rFonts w:ascii="Times New Roman" w:hAnsi="Times New Roman"/>
          <w:color w:val="333333"/>
          <w:sz w:val="24"/>
          <w:szCs w:val="21"/>
          <w:lang w:eastAsia="da-DK"/>
        </w:rPr>
        <w:t>udføre de beredskabsprocedurer, UAS-operatøren har fastlagt, i unormale situationer, blandt andet når fjernpiloten ser tegn på, at det ubemandede luftfartøj kan overskride det flyvegeografiske områdes grænser, og</w:t>
      </w:r>
    </w:p>
    <w:p w14:paraId="6213CBED" w14:textId="77777777" w:rsidR="00FE653D" w:rsidRDefault="00FE653D" w:rsidP="00FE653D">
      <w:pPr>
        <w:pStyle w:val="Listeafsnit"/>
        <w:numPr>
          <w:ilvl w:val="0"/>
          <w:numId w:val="77"/>
        </w:numPr>
        <w:shd w:val="clear" w:color="auto" w:fill="FFFFFF"/>
        <w:spacing w:after="0" w:line="240" w:lineRule="auto"/>
        <w:jc w:val="both"/>
        <w:rPr>
          <w:rFonts w:ascii="Times New Roman" w:hAnsi="Times New Roman"/>
          <w:color w:val="333333"/>
          <w:sz w:val="24"/>
          <w:szCs w:val="21"/>
          <w:lang w:eastAsia="da-DK"/>
        </w:rPr>
      </w:pPr>
      <w:r w:rsidRPr="00547840">
        <w:rPr>
          <w:rFonts w:ascii="Times New Roman" w:hAnsi="Times New Roman"/>
          <w:color w:val="333333"/>
          <w:sz w:val="24"/>
          <w:szCs w:val="21"/>
          <w:lang w:eastAsia="da-DK"/>
        </w:rPr>
        <w:t>udføre de nødprocedurer, UAS-operatøren har fastlagt, i nødsituationer og herunder tage midler i anvendelse med henblik på at bringe flyvningen til ophør, hvis fjernpiloten ser tegn på, at det ubemandede luftfartøj kan overskride det operationelle udsnits grænser.</w:t>
      </w:r>
    </w:p>
    <w:p w14:paraId="2C8332E4" w14:textId="77777777" w:rsidR="00FE653D" w:rsidRPr="00547840" w:rsidRDefault="00FE653D" w:rsidP="00FE653D">
      <w:pPr>
        <w:shd w:val="clear" w:color="auto" w:fill="FFFFFF"/>
        <w:spacing w:after="0"/>
        <w:rPr>
          <w:rFonts w:ascii="Times New Roman" w:hAnsi="Times New Roman"/>
          <w:color w:val="333333"/>
          <w:sz w:val="24"/>
          <w:szCs w:val="21"/>
          <w:lang w:eastAsia="da-DK"/>
        </w:rPr>
      </w:pPr>
    </w:p>
    <w:p w14:paraId="40442EF8" w14:textId="77777777" w:rsidR="00FE653D" w:rsidRPr="00000F81" w:rsidRDefault="00FE653D" w:rsidP="00FE653D">
      <w:pPr>
        <w:shd w:val="clear" w:color="auto" w:fill="FFFFFF"/>
        <w:spacing w:before="120" w:after="120" w:line="312" w:lineRule="atLeast"/>
        <w:rPr>
          <w:rFonts w:ascii="Times New Roman" w:eastAsia="Times New Roman" w:hAnsi="Times New Roman" w:cs="Times New Roman"/>
          <w:b/>
          <w:bCs/>
          <w:color w:val="333333"/>
          <w:sz w:val="24"/>
          <w:szCs w:val="21"/>
          <w:lang w:eastAsia="da-DK"/>
        </w:rPr>
      </w:pPr>
      <w:r w:rsidRPr="00000F81">
        <w:rPr>
          <w:rFonts w:ascii="Times New Roman" w:eastAsia="Times New Roman" w:hAnsi="Times New Roman" w:cs="Times New Roman"/>
          <w:b/>
          <w:bCs/>
          <w:color w:val="333333"/>
          <w:sz w:val="24"/>
          <w:szCs w:val="21"/>
          <w:lang w:eastAsia="da-DK"/>
        </w:rPr>
        <w:t>TILLÆG A: TEORIPRØVE OG PRAKTISK PRØVE FOR FJERNPILOTER MED HENBLIK PÅ STS-01</w:t>
      </w:r>
    </w:p>
    <w:p w14:paraId="12CAA747" w14:textId="77777777" w:rsidR="00FE653D" w:rsidRDefault="00FE653D" w:rsidP="00FE653D">
      <w:pPr>
        <w:shd w:val="clear" w:color="auto" w:fill="FFFFFF"/>
        <w:spacing w:before="120" w:after="120" w:line="312" w:lineRule="atLeast"/>
        <w:rPr>
          <w:rFonts w:ascii="Times New Roman" w:eastAsia="Times New Roman" w:hAnsi="Times New Roman" w:cs="Times New Roman"/>
          <w:b/>
          <w:bCs/>
          <w:color w:val="333333"/>
          <w:sz w:val="24"/>
          <w:szCs w:val="21"/>
          <w:lang w:eastAsia="da-DK"/>
        </w:rPr>
      </w:pPr>
      <w:r w:rsidRPr="00000F81">
        <w:rPr>
          <w:rFonts w:ascii="Times New Roman" w:eastAsia="Times New Roman" w:hAnsi="Times New Roman" w:cs="Times New Roman"/>
          <w:color w:val="333333"/>
          <w:sz w:val="24"/>
          <w:szCs w:val="21"/>
          <w:lang w:eastAsia="da-DK"/>
        </w:rPr>
        <w:t>1)   </w:t>
      </w:r>
      <w:r w:rsidRPr="00000F81">
        <w:rPr>
          <w:rFonts w:ascii="Times New Roman" w:eastAsia="Times New Roman" w:hAnsi="Times New Roman" w:cs="Times New Roman"/>
          <w:b/>
          <w:bCs/>
          <w:color w:val="333333"/>
          <w:sz w:val="24"/>
          <w:szCs w:val="21"/>
          <w:lang w:eastAsia="da-DK"/>
        </w:rPr>
        <w:t> Teoriprøve</w:t>
      </w:r>
    </w:p>
    <w:p w14:paraId="038017B4" w14:textId="77777777" w:rsidR="00FE653D" w:rsidRDefault="00FE653D" w:rsidP="00FE653D">
      <w:pPr>
        <w:pStyle w:val="Listeafsnit"/>
        <w:numPr>
          <w:ilvl w:val="0"/>
          <w:numId w:val="78"/>
        </w:numPr>
        <w:shd w:val="clear" w:color="auto" w:fill="FFFFFF"/>
        <w:spacing w:before="120" w:after="120" w:line="312" w:lineRule="atLeast"/>
        <w:jc w:val="both"/>
        <w:rPr>
          <w:rFonts w:ascii="Times New Roman" w:hAnsi="Times New Roman"/>
          <w:color w:val="333333"/>
          <w:sz w:val="24"/>
          <w:szCs w:val="21"/>
          <w:lang w:eastAsia="da-DK"/>
        </w:rPr>
      </w:pPr>
      <w:r w:rsidRPr="00BE226D">
        <w:rPr>
          <w:rFonts w:ascii="Times New Roman" w:hAnsi="Times New Roman"/>
          <w:color w:val="333333"/>
          <w:sz w:val="24"/>
          <w:szCs w:val="21"/>
          <w:lang w:eastAsia="da-DK"/>
        </w:rPr>
        <w:lastRenderedPageBreak/>
        <w:t xml:space="preserve">Prøven, der er nævnt i punkt 2, litra b), i UAS.STS-01.020, skal omfatte mindst 40 multiple </w:t>
      </w:r>
      <w:proofErr w:type="spellStart"/>
      <w:r w:rsidRPr="00BE226D">
        <w:rPr>
          <w:rFonts w:ascii="Times New Roman" w:hAnsi="Times New Roman"/>
          <w:color w:val="333333"/>
          <w:sz w:val="24"/>
          <w:szCs w:val="21"/>
          <w:lang w:eastAsia="da-DK"/>
        </w:rPr>
        <w:t>choice</w:t>
      </w:r>
      <w:proofErr w:type="spellEnd"/>
      <w:r w:rsidRPr="00BE226D">
        <w:rPr>
          <w:rFonts w:ascii="Times New Roman" w:hAnsi="Times New Roman"/>
          <w:color w:val="333333"/>
          <w:sz w:val="24"/>
          <w:szCs w:val="21"/>
          <w:lang w:eastAsia="da-DK"/>
        </w:rPr>
        <w:t>-spørgsmål, som har til formål at vurdere fjernpilotens kendskab til de tekniske og operationelle foranstaltninger til afbødning af risici, behørigt fordelt på følgende emner:</w:t>
      </w:r>
    </w:p>
    <w:p w14:paraId="6419FDC0" w14:textId="77777777" w:rsidR="00FE653D" w:rsidRPr="00547840" w:rsidRDefault="00FE653D" w:rsidP="00FE653D">
      <w:pPr>
        <w:pStyle w:val="Listeafsnit"/>
        <w:numPr>
          <w:ilvl w:val="1"/>
          <w:numId w:val="78"/>
        </w:numPr>
        <w:shd w:val="clear" w:color="auto" w:fill="FFFFFF"/>
        <w:spacing w:before="120" w:after="120" w:line="312" w:lineRule="atLeast"/>
        <w:jc w:val="both"/>
        <w:rPr>
          <w:rFonts w:ascii="Times New Roman" w:hAnsi="Times New Roman"/>
          <w:color w:val="333333"/>
          <w:sz w:val="24"/>
          <w:szCs w:val="21"/>
          <w:lang w:eastAsia="da-DK"/>
        </w:rPr>
      </w:pPr>
      <w:r w:rsidRPr="0032057D">
        <w:rPr>
          <w:rFonts w:ascii="Times New Roman" w:hAnsi="Times New Roman"/>
          <w:color w:val="333333"/>
          <w:sz w:val="24"/>
          <w:szCs w:val="21"/>
          <w:lang w:eastAsia="da-DK"/>
        </w:rPr>
        <w:t>Luftfartsregler</w:t>
      </w:r>
    </w:p>
    <w:p w14:paraId="542892C7" w14:textId="77777777" w:rsidR="00FE653D" w:rsidRDefault="00FE653D" w:rsidP="00FE653D">
      <w:pPr>
        <w:pStyle w:val="Listeafsnit"/>
        <w:numPr>
          <w:ilvl w:val="1"/>
          <w:numId w:val="78"/>
        </w:numPr>
        <w:shd w:val="clear" w:color="auto" w:fill="FFFFFF"/>
        <w:spacing w:before="120" w:after="120" w:line="312" w:lineRule="atLeast"/>
        <w:jc w:val="both"/>
        <w:rPr>
          <w:rFonts w:ascii="Times New Roman" w:hAnsi="Times New Roman"/>
          <w:color w:val="333333"/>
          <w:sz w:val="24"/>
          <w:szCs w:val="21"/>
          <w:lang w:eastAsia="da-DK"/>
        </w:rPr>
      </w:pPr>
      <w:r w:rsidRPr="0032057D">
        <w:rPr>
          <w:rFonts w:ascii="Times New Roman" w:hAnsi="Times New Roman"/>
          <w:color w:val="333333"/>
          <w:sz w:val="24"/>
          <w:szCs w:val="21"/>
          <w:lang w:eastAsia="da-DK"/>
        </w:rPr>
        <w:t>menneskelig ydeevne og menneskelige begrænsninger</w:t>
      </w:r>
    </w:p>
    <w:p w14:paraId="3393C8F1" w14:textId="77777777" w:rsidR="00FE653D" w:rsidRDefault="00FE653D" w:rsidP="00FE653D">
      <w:pPr>
        <w:pStyle w:val="Listeafsnit"/>
        <w:numPr>
          <w:ilvl w:val="1"/>
          <w:numId w:val="78"/>
        </w:numPr>
        <w:shd w:val="clear" w:color="auto" w:fill="FFFFFF"/>
        <w:spacing w:before="120" w:after="120" w:line="312" w:lineRule="atLeast"/>
        <w:jc w:val="both"/>
        <w:rPr>
          <w:rFonts w:ascii="Times New Roman" w:hAnsi="Times New Roman"/>
          <w:color w:val="333333"/>
          <w:sz w:val="24"/>
          <w:szCs w:val="21"/>
          <w:lang w:eastAsia="da-DK"/>
        </w:rPr>
      </w:pPr>
      <w:r>
        <w:rPr>
          <w:rFonts w:ascii="Times New Roman" w:hAnsi="Times New Roman"/>
          <w:color w:val="333333"/>
          <w:sz w:val="24"/>
          <w:szCs w:val="21"/>
          <w:lang w:eastAsia="da-DK"/>
        </w:rPr>
        <w:t>operationelle procedurer</w:t>
      </w:r>
    </w:p>
    <w:p w14:paraId="47908790" w14:textId="77777777" w:rsidR="00FE653D" w:rsidRDefault="00FE653D" w:rsidP="00FE653D">
      <w:pPr>
        <w:pStyle w:val="Listeafsnit"/>
        <w:numPr>
          <w:ilvl w:val="1"/>
          <w:numId w:val="78"/>
        </w:numPr>
        <w:shd w:val="clear" w:color="auto" w:fill="FFFFFF"/>
        <w:spacing w:before="120" w:after="120" w:line="312" w:lineRule="atLeast"/>
        <w:jc w:val="both"/>
        <w:rPr>
          <w:rFonts w:ascii="Times New Roman" w:hAnsi="Times New Roman"/>
          <w:color w:val="333333"/>
          <w:sz w:val="24"/>
          <w:szCs w:val="21"/>
          <w:lang w:eastAsia="da-DK"/>
        </w:rPr>
      </w:pPr>
      <w:r w:rsidRPr="0032057D">
        <w:rPr>
          <w:rFonts w:ascii="Times New Roman" w:hAnsi="Times New Roman"/>
          <w:color w:val="333333"/>
          <w:sz w:val="24"/>
          <w:szCs w:val="21"/>
          <w:lang w:eastAsia="da-DK"/>
        </w:rPr>
        <w:t>tekniske og operationelle foranstaltninger til afbødning af risici på jorden</w:t>
      </w:r>
    </w:p>
    <w:p w14:paraId="0EAD7A21" w14:textId="77777777" w:rsidR="00FE653D" w:rsidRPr="00547840" w:rsidRDefault="00FE653D" w:rsidP="00FE653D">
      <w:pPr>
        <w:pStyle w:val="Listeafsnit"/>
        <w:numPr>
          <w:ilvl w:val="1"/>
          <w:numId w:val="78"/>
        </w:numPr>
        <w:shd w:val="clear" w:color="auto" w:fill="FFFFFF"/>
        <w:spacing w:before="120" w:after="120" w:line="312" w:lineRule="atLeast"/>
        <w:jc w:val="both"/>
        <w:rPr>
          <w:rFonts w:ascii="Times New Roman" w:hAnsi="Times New Roman"/>
          <w:color w:val="333333"/>
          <w:sz w:val="24"/>
          <w:szCs w:val="21"/>
          <w:lang w:eastAsia="da-DK"/>
        </w:rPr>
      </w:pPr>
      <w:r w:rsidRPr="0032057D">
        <w:rPr>
          <w:rFonts w:ascii="Times New Roman" w:hAnsi="Times New Roman"/>
          <w:color w:val="333333"/>
          <w:sz w:val="24"/>
          <w:szCs w:val="21"/>
          <w:lang w:eastAsia="da-DK"/>
        </w:rPr>
        <w:t xml:space="preserve">generel viden om </w:t>
      </w:r>
      <w:proofErr w:type="spellStart"/>
      <w:r w:rsidRPr="0032057D">
        <w:rPr>
          <w:rFonts w:ascii="Times New Roman" w:hAnsi="Times New Roman"/>
          <w:color w:val="333333"/>
          <w:sz w:val="24"/>
          <w:szCs w:val="21"/>
          <w:lang w:eastAsia="da-DK"/>
        </w:rPr>
        <w:t>UAS'er</w:t>
      </w:r>
      <w:proofErr w:type="spellEnd"/>
    </w:p>
    <w:p w14:paraId="3032FD29" w14:textId="77777777" w:rsidR="00FE653D" w:rsidRPr="00547840" w:rsidRDefault="00FE653D" w:rsidP="00FE653D">
      <w:pPr>
        <w:pStyle w:val="Listeafsnit"/>
        <w:numPr>
          <w:ilvl w:val="1"/>
          <w:numId w:val="78"/>
        </w:numPr>
        <w:shd w:val="clear" w:color="auto" w:fill="FFFFFF"/>
        <w:spacing w:before="120" w:after="120" w:line="312" w:lineRule="atLeast"/>
        <w:jc w:val="both"/>
        <w:rPr>
          <w:rFonts w:ascii="Times New Roman" w:hAnsi="Times New Roman"/>
          <w:color w:val="333333"/>
          <w:sz w:val="24"/>
          <w:szCs w:val="21"/>
          <w:lang w:eastAsia="da-DK"/>
        </w:rPr>
      </w:pPr>
      <w:r w:rsidRPr="0032057D">
        <w:rPr>
          <w:rFonts w:ascii="Times New Roman" w:hAnsi="Times New Roman"/>
          <w:color w:val="333333"/>
          <w:sz w:val="24"/>
          <w:szCs w:val="21"/>
          <w:lang w:eastAsia="da-DK"/>
        </w:rPr>
        <w:t>meteorologi</w:t>
      </w:r>
    </w:p>
    <w:p w14:paraId="2F26D813" w14:textId="77777777" w:rsidR="00FE653D" w:rsidRPr="00547840" w:rsidRDefault="00FE653D" w:rsidP="00FE653D">
      <w:pPr>
        <w:pStyle w:val="Listeafsnit"/>
        <w:numPr>
          <w:ilvl w:val="1"/>
          <w:numId w:val="78"/>
        </w:numPr>
        <w:shd w:val="clear" w:color="auto" w:fill="FFFFFF"/>
        <w:spacing w:before="120" w:after="120" w:line="312" w:lineRule="atLeast"/>
        <w:jc w:val="both"/>
        <w:rPr>
          <w:rFonts w:ascii="Times New Roman" w:hAnsi="Times New Roman"/>
          <w:color w:val="333333"/>
          <w:sz w:val="24"/>
          <w:szCs w:val="21"/>
          <w:lang w:eastAsia="da-DK"/>
        </w:rPr>
      </w:pPr>
      <w:proofErr w:type="spellStart"/>
      <w:r w:rsidRPr="0032057D">
        <w:rPr>
          <w:rFonts w:ascii="Times New Roman" w:hAnsi="Times New Roman"/>
          <w:color w:val="333333"/>
          <w:sz w:val="24"/>
          <w:szCs w:val="21"/>
          <w:lang w:eastAsia="da-DK"/>
        </w:rPr>
        <w:t>UAS'ets</w:t>
      </w:r>
      <w:proofErr w:type="spellEnd"/>
      <w:r w:rsidRPr="0032057D">
        <w:rPr>
          <w:rFonts w:ascii="Times New Roman" w:hAnsi="Times New Roman"/>
          <w:color w:val="333333"/>
          <w:sz w:val="24"/>
          <w:szCs w:val="21"/>
          <w:lang w:eastAsia="da-DK"/>
        </w:rPr>
        <w:t xml:space="preserve"> flyvepræstation og</w:t>
      </w:r>
    </w:p>
    <w:p w14:paraId="003C2401" w14:textId="77777777" w:rsidR="00FE653D" w:rsidRDefault="00FE653D" w:rsidP="00FE653D">
      <w:pPr>
        <w:pStyle w:val="Listeafsnit"/>
        <w:numPr>
          <w:ilvl w:val="1"/>
          <w:numId w:val="78"/>
        </w:numPr>
        <w:shd w:val="clear" w:color="auto" w:fill="FFFFFF"/>
        <w:spacing w:before="120" w:after="120" w:line="312" w:lineRule="atLeast"/>
        <w:jc w:val="both"/>
        <w:rPr>
          <w:rFonts w:ascii="Times New Roman" w:hAnsi="Times New Roman"/>
          <w:color w:val="333333"/>
          <w:sz w:val="24"/>
          <w:szCs w:val="21"/>
          <w:lang w:eastAsia="da-DK"/>
        </w:rPr>
      </w:pPr>
      <w:r w:rsidRPr="0032057D">
        <w:rPr>
          <w:rFonts w:ascii="Times New Roman" w:hAnsi="Times New Roman"/>
          <w:color w:val="333333"/>
          <w:sz w:val="24"/>
          <w:szCs w:val="21"/>
          <w:lang w:eastAsia="da-DK"/>
        </w:rPr>
        <w:t>tekniske og operationelle foranstaltninger til afbødning af risici i luften.</w:t>
      </w:r>
    </w:p>
    <w:p w14:paraId="1E3DD856" w14:textId="77777777" w:rsidR="00FE653D" w:rsidRDefault="00FE653D" w:rsidP="00FE653D">
      <w:pPr>
        <w:pStyle w:val="Listeafsnit"/>
        <w:numPr>
          <w:ilvl w:val="0"/>
          <w:numId w:val="78"/>
        </w:numPr>
        <w:shd w:val="clear" w:color="auto" w:fill="FFFFFF"/>
        <w:spacing w:before="120" w:after="120" w:line="312" w:lineRule="atLeast"/>
        <w:jc w:val="both"/>
        <w:rPr>
          <w:rFonts w:ascii="Times New Roman" w:hAnsi="Times New Roman"/>
          <w:color w:val="333333"/>
          <w:sz w:val="24"/>
          <w:szCs w:val="21"/>
          <w:lang w:eastAsia="da-DK"/>
        </w:rPr>
      </w:pPr>
      <w:r w:rsidRPr="00F71DEE">
        <w:rPr>
          <w:rFonts w:ascii="Times New Roman" w:hAnsi="Times New Roman"/>
          <w:color w:val="333333"/>
          <w:sz w:val="24"/>
          <w:szCs w:val="21"/>
          <w:lang w:eastAsia="da-DK"/>
        </w:rPr>
        <w:t xml:space="preserve">Har fjernpiloten allerede et fjernpilotcertifikat som omhandlet i punkt 2 i UAS.OPEN.030, skal prøven bestå af mindst 30 multiple </w:t>
      </w:r>
      <w:proofErr w:type="spellStart"/>
      <w:r w:rsidRPr="00F71DEE">
        <w:rPr>
          <w:rFonts w:ascii="Times New Roman" w:hAnsi="Times New Roman"/>
          <w:color w:val="333333"/>
          <w:sz w:val="24"/>
          <w:szCs w:val="21"/>
          <w:lang w:eastAsia="da-DK"/>
        </w:rPr>
        <w:t>choice</w:t>
      </w:r>
      <w:proofErr w:type="spellEnd"/>
      <w:r w:rsidRPr="00F71DEE">
        <w:rPr>
          <w:rFonts w:ascii="Times New Roman" w:hAnsi="Times New Roman"/>
          <w:color w:val="333333"/>
          <w:sz w:val="24"/>
          <w:szCs w:val="21"/>
          <w:lang w:eastAsia="da-DK"/>
        </w:rPr>
        <w:t xml:space="preserve">-spørgsmål fordelt hensigtsmæssigt på de emner, der er angivet i punkt 1), litra a), nr. </w:t>
      </w:r>
      <w:proofErr w:type="gramStart"/>
      <w:r w:rsidRPr="00F71DEE">
        <w:rPr>
          <w:rFonts w:ascii="Times New Roman" w:hAnsi="Times New Roman"/>
          <w:color w:val="333333"/>
          <w:sz w:val="24"/>
          <w:szCs w:val="21"/>
          <w:lang w:eastAsia="da-DK"/>
        </w:rPr>
        <w:t>i)-</w:t>
      </w:r>
      <w:proofErr w:type="gramEnd"/>
      <w:r w:rsidRPr="00F71DEE">
        <w:rPr>
          <w:rFonts w:ascii="Times New Roman" w:hAnsi="Times New Roman"/>
          <w:color w:val="333333"/>
          <w:sz w:val="24"/>
          <w:szCs w:val="21"/>
          <w:lang w:eastAsia="da-DK"/>
        </w:rPr>
        <w:t>v).</w:t>
      </w:r>
    </w:p>
    <w:p w14:paraId="45A127E5" w14:textId="77777777" w:rsidR="00FE653D" w:rsidRDefault="00FE653D" w:rsidP="00FE653D">
      <w:pPr>
        <w:pStyle w:val="Listeafsnit"/>
        <w:numPr>
          <w:ilvl w:val="0"/>
          <w:numId w:val="78"/>
        </w:numPr>
        <w:shd w:val="clear" w:color="auto" w:fill="FFFFFF"/>
        <w:spacing w:before="120" w:after="120" w:line="312" w:lineRule="atLeast"/>
        <w:jc w:val="both"/>
        <w:rPr>
          <w:rFonts w:ascii="Times New Roman" w:hAnsi="Times New Roman"/>
          <w:color w:val="333333"/>
          <w:sz w:val="24"/>
          <w:szCs w:val="21"/>
          <w:lang w:eastAsia="da-DK"/>
        </w:rPr>
      </w:pPr>
      <w:r w:rsidRPr="00BE226D">
        <w:rPr>
          <w:rFonts w:ascii="Times New Roman" w:hAnsi="Times New Roman"/>
          <w:color w:val="333333"/>
          <w:sz w:val="24"/>
          <w:szCs w:val="21"/>
          <w:lang w:eastAsia="da-DK"/>
        </w:rPr>
        <w:t>For at bestå teoriprøven skal fjernpiloten opnå mindst 75 % af den højst opnåelige pointsum.</w:t>
      </w:r>
    </w:p>
    <w:p w14:paraId="52845D73"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3B01D5C7" w14:textId="77777777" w:rsidR="00FE653D" w:rsidRPr="00000F81"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w:t>
      </w:r>
      <w:r w:rsidRPr="00000F81">
        <w:rPr>
          <w:rFonts w:ascii="Times New Roman" w:eastAsia="Times New Roman" w:hAnsi="Times New Roman" w:cs="Times New Roman"/>
          <w:b/>
          <w:bCs/>
          <w:color w:val="333333"/>
          <w:sz w:val="24"/>
          <w:szCs w:val="21"/>
          <w:lang w:eastAsia="da-DK"/>
        </w:rPr>
        <w:t> Uddannelse i og bedømmelse af praktiske færdigheder</w:t>
      </w:r>
    </w:p>
    <w:p w14:paraId="5072F454"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Uddannelse i og bedømmelse af praktiske færdigheder i forbindelse med operationer inden for rammerne af standardscenarier skal som minimum omfatte de emner og områder, der er angivet i tabel 1:</w:t>
      </w:r>
    </w:p>
    <w:p w14:paraId="65142DD4" w14:textId="77777777" w:rsidR="00FE653D" w:rsidRPr="00000F81" w:rsidRDefault="00FE653D" w:rsidP="00FE653D">
      <w:pPr>
        <w:shd w:val="clear" w:color="auto" w:fill="FFFFFF"/>
        <w:spacing w:after="0" w:line="312" w:lineRule="atLeast"/>
        <w:rPr>
          <w:rFonts w:ascii="Times New Roman" w:eastAsia="Times New Roman" w:hAnsi="Times New Roman" w:cs="Times New Roman"/>
          <w:color w:val="333333"/>
          <w:sz w:val="24"/>
          <w:szCs w:val="21"/>
          <w:lang w:eastAsia="da-DK"/>
        </w:rPr>
      </w:pPr>
    </w:p>
    <w:p w14:paraId="522F0CC2" w14:textId="77777777" w:rsidR="00FE653D" w:rsidRPr="00000F81" w:rsidRDefault="00FE653D" w:rsidP="00FE653D">
      <w:pPr>
        <w:shd w:val="clear" w:color="auto" w:fill="FFFFFF"/>
        <w:spacing w:after="0" w:line="312" w:lineRule="atLeast"/>
        <w:jc w:val="center"/>
        <w:rPr>
          <w:rFonts w:ascii="Times New Roman" w:eastAsia="Times New Roman" w:hAnsi="Times New Roman" w:cs="Times New Roman"/>
          <w:color w:val="333333"/>
          <w:sz w:val="24"/>
          <w:szCs w:val="21"/>
          <w:lang w:eastAsia="da-DK"/>
        </w:rPr>
      </w:pPr>
    </w:p>
    <w:p w14:paraId="72095A25" w14:textId="77777777" w:rsidR="00FE653D" w:rsidRPr="00000F81" w:rsidRDefault="00FE653D" w:rsidP="00FE653D">
      <w:pPr>
        <w:shd w:val="clear" w:color="auto" w:fill="FFFFFF"/>
        <w:spacing w:after="120" w:line="312" w:lineRule="atLeast"/>
        <w:jc w:val="center"/>
        <w:rPr>
          <w:rFonts w:ascii="Times New Roman" w:eastAsia="Times New Roman" w:hAnsi="Times New Roman" w:cs="Times New Roman"/>
          <w:b/>
          <w:bCs/>
          <w:color w:val="333333"/>
          <w:sz w:val="24"/>
          <w:szCs w:val="21"/>
          <w:lang w:eastAsia="da-DK"/>
        </w:rPr>
      </w:pPr>
      <w:r w:rsidRPr="00000F81">
        <w:rPr>
          <w:rFonts w:ascii="Times New Roman" w:eastAsia="Times New Roman" w:hAnsi="Times New Roman" w:cs="Times New Roman"/>
          <w:b/>
          <w:bCs/>
          <w:i/>
          <w:iCs/>
          <w:color w:val="333333"/>
          <w:sz w:val="24"/>
          <w:szCs w:val="21"/>
          <w:lang w:eastAsia="da-DK"/>
        </w:rPr>
        <w:t>Tabel 1:</w:t>
      </w:r>
    </w:p>
    <w:p w14:paraId="6BD43E51" w14:textId="77777777" w:rsidR="00FE653D" w:rsidRPr="00000F81" w:rsidRDefault="00FE653D" w:rsidP="00FE653D">
      <w:pPr>
        <w:shd w:val="clear" w:color="auto" w:fill="FFFFFF"/>
        <w:spacing w:after="120" w:line="312" w:lineRule="atLeast"/>
        <w:jc w:val="center"/>
        <w:rPr>
          <w:rFonts w:ascii="Times New Roman" w:eastAsia="Times New Roman" w:hAnsi="Times New Roman" w:cs="Times New Roman"/>
          <w:b/>
          <w:bCs/>
          <w:color w:val="333333"/>
          <w:sz w:val="24"/>
          <w:szCs w:val="21"/>
          <w:lang w:eastAsia="da-DK"/>
        </w:rPr>
      </w:pPr>
      <w:r w:rsidRPr="00000F81">
        <w:rPr>
          <w:rFonts w:ascii="Times New Roman" w:eastAsia="Times New Roman" w:hAnsi="Times New Roman" w:cs="Times New Roman"/>
          <w:b/>
          <w:bCs/>
          <w:color w:val="333333"/>
          <w:sz w:val="24"/>
          <w:szCs w:val="21"/>
          <w:lang w:eastAsia="da-DK"/>
        </w:rPr>
        <w:t>Emner og områder, der skal indgå i uddannelse i og bedømmelse af praktiske færdigheder</w:t>
      </w:r>
    </w:p>
    <w:tbl>
      <w:tblPr>
        <w:tblW w:w="0" w:type="dxa"/>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818"/>
        <w:gridCol w:w="7804"/>
      </w:tblGrid>
      <w:tr w:rsidR="00FE653D" w:rsidRPr="00000F81" w14:paraId="6A2C0984" w14:textId="77777777" w:rsidTr="00A93A9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48679373" w14:textId="77777777" w:rsidR="00FE653D" w:rsidRPr="00000F81" w:rsidRDefault="00FE653D" w:rsidP="00A93A9A">
            <w:pPr>
              <w:spacing w:before="60" w:after="60" w:line="312" w:lineRule="atLeast"/>
              <w:jc w:val="both"/>
              <w:rPr>
                <w:rFonts w:ascii="Times New Roman" w:eastAsia="Times New Roman" w:hAnsi="Times New Roman" w:cs="Times New Roman"/>
                <w:b/>
                <w:bCs/>
                <w:sz w:val="24"/>
                <w:szCs w:val="24"/>
                <w:lang w:eastAsia="da-DK"/>
              </w:rPr>
            </w:pPr>
            <w:r w:rsidRPr="00000F81">
              <w:rPr>
                <w:rFonts w:ascii="Times New Roman" w:eastAsia="Times New Roman" w:hAnsi="Times New Roman" w:cs="Times New Roman"/>
                <w:b/>
                <w:bCs/>
                <w:sz w:val="24"/>
                <w:szCs w:val="24"/>
                <w:lang w:eastAsia="da-DK"/>
              </w:rPr>
              <w:t>Emne</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48907D84" w14:textId="77777777" w:rsidR="00FE653D" w:rsidRPr="00000F81" w:rsidRDefault="00FE653D" w:rsidP="00A93A9A">
            <w:pPr>
              <w:spacing w:before="60" w:after="60" w:line="312" w:lineRule="atLeast"/>
              <w:jc w:val="both"/>
              <w:rPr>
                <w:rFonts w:ascii="Times New Roman" w:eastAsia="Times New Roman" w:hAnsi="Times New Roman" w:cs="Times New Roman"/>
                <w:b/>
                <w:bCs/>
                <w:sz w:val="24"/>
                <w:szCs w:val="24"/>
                <w:lang w:eastAsia="da-DK"/>
              </w:rPr>
            </w:pPr>
            <w:r w:rsidRPr="00000F81">
              <w:rPr>
                <w:rFonts w:ascii="Times New Roman" w:eastAsia="Times New Roman" w:hAnsi="Times New Roman" w:cs="Times New Roman"/>
                <w:b/>
                <w:bCs/>
                <w:sz w:val="24"/>
                <w:szCs w:val="24"/>
                <w:lang w:eastAsia="da-DK"/>
              </w:rPr>
              <w:t>Områder, der skal indgå</w:t>
            </w:r>
          </w:p>
        </w:tc>
      </w:tr>
      <w:tr w:rsidR="00FE653D" w:rsidRPr="00000F81" w14:paraId="25C2DDA0" w14:textId="77777777" w:rsidTr="00A93A9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3676019E" w14:textId="77777777" w:rsidR="00FE653D" w:rsidRPr="00000F81" w:rsidRDefault="00FE653D" w:rsidP="00A93A9A">
            <w:pPr>
              <w:spacing w:before="120" w:after="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a)  Forberedelse til flyvning</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6828DD1E" w14:textId="77777777" w:rsidR="00FE653D" w:rsidRPr="00000F81" w:rsidRDefault="00FE653D" w:rsidP="00A93A9A">
            <w:pPr>
              <w:spacing w:before="120" w:after="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i)  Planlægning af operationer, luftrumshensyn og vurdering af risici på stedet. Følgende punkter skal indgå:</w:t>
            </w:r>
          </w:p>
          <w:p w14:paraId="02B7B61F"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A)  målene for den påtænkte operation fastlægges</w:t>
            </w:r>
          </w:p>
          <w:p w14:paraId="5CD27E27"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B)  det kontrolleres, at det fastlagte operationelle udsnit og relevante bufferzoner (f.eks. bufferzonen for risici på jorden) er egnede til den påtænkte operation</w:t>
            </w:r>
          </w:p>
          <w:p w14:paraId="123E9589"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C)  der lokaliseres hindringer i det operationelle udsnit, som kan være til hinder for den påtænkte operation</w:t>
            </w:r>
          </w:p>
          <w:p w14:paraId="05FB5A73"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D)  det fastslås, om vindhastigheden og/eller -retningen kan påvirkes af topografien eller af hindringer i det operationelle udsnit</w:t>
            </w:r>
          </w:p>
          <w:p w14:paraId="16C9B1AA"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E)  der udvælges relevante data om luftrumsoplysninger (herunder om geografiske UAS-zoner), der kan påvirke den påtænkte operation</w:t>
            </w:r>
          </w:p>
          <w:p w14:paraId="52B18FF6"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lastRenderedPageBreak/>
              <w:t xml:space="preserve">F)  det kontrolleres, at </w:t>
            </w:r>
            <w:proofErr w:type="spellStart"/>
            <w:r w:rsidRPr="00000F81">
              <w:rPr>
                <w:rFonts w:ascii="Times New Roman" w:eastAsia="Times New Roman" w:hAnsi="Times New Roman" w:cs="Times New Roman"/>
                <w:sz w:val="24"/>
                <w:szCs w:val="24"/>
                <w:lang w:eastAsia="da-DK"/>
              </w:rPr>
              <w:t>UAS'et</w:t>
            </w:r>
            <w:proofErr w:type="spellEnd"/>
            <w:r w:rsidRPr="00000F81">
              <w:rPr>
                <w:rFonts w:ascii="Times New Roman" w:eastAsia="Times New Roman" w:hAnsi="Times New Roman" w:cs="Times New Roman"/>
                <w:sz w:val="24"/>
                <w:szCs w:val="24"/>
                <w:lang w:eastAsia="da-DK"/>
              </w:rPr>
              <w:t xml:space="preserve"> er egnet til den påtænkte operation</w:t>
            </w:r>
          </w:p>
          <w:p w14:paraId="00ECBBF8"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G)  det kontrolleres, at den valgte nyttelast er kompatibel med det UAS, der anvendes til operationen</w:t>
            </w:r>
          </w:p>
          <w:p w14:paraId="14F3C647"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H)  der gennemføres foranstaltninger, som er nødvendige for at overholde de begrænsninger og betingelser, der gælder for det operationelle udsnit og bufferzonen for risici på jorden for den påtænkte operation i overensstemmelse med procedurerne i driftshåndbogen for det relevante scenario</w:t>
            </w:r>
          </w:p>
          <w:p w14:paraId="670A5993"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I)  der gennemføres procedurer, der er nødvendige for at operere i kontrolleret luftrum, herunder en protokol for kommunikation med ATC samt for at opnå klarering og instrukser, hvis det er nødvendigt</w:t>
            </w:r>
          </w:p>
          <w:p w14:paraId="131B4232"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J)  det bekræftes, at alle dokumenter, som er nødvendige for den påtænkte operation, er tilgængelige på lokaliteten, og</w:t>
            </w:r>
          </w:p>
          <w:p w14:paraId="17C7359C"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K)  alle deltagere briefes om den planlagte operation.</w:t>
            </w:r>
          </w:p>
          <w:p w14:paraId="5060530D" w14:textId="77777777" w:rsidR="00FE653D" w:rsidRPr="00000F81" w:rsidRDefault="00FE653D" w:rsidP="00A93A9A">
            <w:pPr>
              <w:spacing w:before="120" w:after="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ii)  Inspektion og opsætning før flyvning med UAS (herunder flyveposition og farer i forbindelse med strømkilden). Følgende punkter skal indgå:</w:t>
            </w:r>
          </w:p>
          <w:p w14:paraId="1A5EE81A"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A)  </w:t>
            </w:r>
            <w:proofErr w:type="spellStart"/>
            <w:r w:rsidRPr="00000F81">
              <w:rPr>
                <w:rFonts w:ascii="Times New Roman" w:eastAsia="Times New Roman" w:hAnsi="Times New Roman" w:cs="Times New Roman"/>
                <w:sz w:val="24"/>
                <w:szCs w:val="24"/>
                <w:lang w:eastAsia="da-DK"/>
              </w:rPr>
              <w:t>UAS'ets</w:t>
            </w:r>
            <w:proofErr w:type="spellEnd"/>
            <w:r w:rsidRPr="00000F81">
              <w:rPr>
                <w:rFonts w:ascii="Times New Roman" w:eastAsia="Times New Roman" w:hAnsi="Times New Roman" w:cs="Times New Roman"/>
                <w:sz w:val="24"/>
                <w:szCs w:val="24"/>
                <w:lang w:eastAsia="da-DK"/>
              </w:rPr>
              <w:t xml:space="preserve"> generelle tilstand vurderes</w:t>
            </w:r>
          </w:p>
          <w:p w14:paraId="45FAE0C5"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xml:space="preserve">B)  det sikres, at alle demonterbare dele af </w:t>
            </w:r>
            <w:proofErr w:type="spellStart"/>
            <w:r w:rsidRPr="00000F81">
              <w:rPr>
                <w:rFonts w:ascii="Times New Roman" w:eastAsia="Times New Roman" w:hAnsi="Times New Roman" w:cs="Times New Roman"/>
                <w:sz w:val="24"/>
                <w:szCs w:val="24"/>
                <w:lang w:eastAsia="da-DK"/>
              </w:rPr>
              <w:t>UAS'et</w:t>
            </w:r>
            <w:proofErr w:type="spellEnd"/>
            <w:r w:rsidRPr="00000F81">
              <w:rPr>
                <w:rFonts w:ascii="Times New Roman" w:eastAsia="Times New Roman" w:hAnsi="Times New Roman" w:cs="Times New Roman"/>
                <w:sz w:val="24"/>
                <w:szCs w:val="24"/>
                <w:lang w:eastAsia="da-DK"/>
              </w:rPr>
              <w:t xml:space="preserve"> er forsvarligt fastgjort</w:t>
            </w:r>
          </w:p>
          <w:p w14:paraId="448DCFAA"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xml:space="preserve">C)  det kontrolleres, at </w:t>
            </w:r>
            <w:proofErr w:type="spellStart"/>
            <w:r w:rsidRPr="00000F81">
              <w:rPr>
                <w:rFonts w:ascii="Times New Roman" w:eastAsia="Times New Roman" w:hAnsi="Times New Roman" w:cs="Times New Roman"/>
                <w:sz w:val="24"/>
                <w:szCs w:val="24"/>
                <w:lang w:eastAsia="da-DK"/>
              </w:rPr>
              <w:t>UAS'ets</w:t>
            </w:r>
            <w:proofErr w:type="spellEnd"/>
            <w:r w:rsidRPr="00000F81">
              <w:rPr>
                <w:rFonts w:ascii="Times New Roman" w:eastAsia="Times New Roman" w:hAnsi="Times New Roman" w:cs="Times New Roman"/>
                <w:sz w:val="24"/>
                <w:szCs w:val="24"/>
                <w:lang w:eastAsia="da-DK"/>
              </w:rPr>
              <w:t xml:space="preserve"> softwarekonfigurationer er kompatible</w:t>
            </w:r>
          </w:p>
          <w:p w14:paraId="0F648E65"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D)  </w:t>
            </w:r>
            <w:proofErr w:type="spellStart"/>
            <w:r w:rsidRPr="00000F81">
              <w:rPr>
                <w:rFonts w:ascii="Times New Roman" w:eastAsia="Times New Roman" w:hAnsi="Times New Roman" w:cs="Times New Roman"/>
                <w:sz w:val="24"/>
                <w:szCs w:val="24"/>
                <w:lang w:eastAsia="da-DK"/>
              </w:rPr>
              <w:t>UAS'ets</w:t>
            </w:r>
            <w:proofErr w:type="spellEnd"/>
            <w:r w:rsidRPr="00000F81">
              <w:rPr>
                <w:rFonts w:ascii="Times New Roman" w:eastAsia="Times New Roman" w:hAnsi="Times New Roman" w:cs="Times New Roman"/>
                <w:sz w:val="24"/>
                <w:szCs w:val="24"/>
                <w:lang w:eastAsia="da-DK"/>
              </w:rPr>
              <w:t xml:space="preserve"> instrumenter kalibreres</w:t>
            </w:r>
          </w:p>
          <w:p w14:paraId="1FB75FCE"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E)  enhver fejl, der kan bringe den påtænkte operation i fare, afdækkes</w:t>
            </w:r>
          </w:p>
          <w:p w14:paraId="58E334A1"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F)  det kontrolleres, at batteriets energiniveau er tilstrækkeligt for den påtænkte operation</w:t>
            </w:r>
          </w:p>
          <w:p w14:paraId="1F66F9AE"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xml:space="preserve">G)  det kontrolleres, at </w:t>
            </w:r>
            <w:proofErr w:type="spellStart"/>
            <w:r w:rsidRPr="00000F81">
              <w:rPr>
                <w:rFonts w:ascii="Times New Roman" w:eastAsia="Times New Roman" w:hAnsi="Times New Roman" w:cs="Times New Roman"/>
                <w:sz w:val="24"/>
                <w:szCs w:val="24"/>
                <w:lang w:eastAsia="da-DK"/>
              </w:rPr>
              <w:t>UAS'ets</w:t>
            </w:r>
            <w:proofErr w:type="spellEnd"/>
            <w:r w:rsidRPr="00000F81">
              <w:rPr>
                <w:rFonts w:ascii="Times New Roman" w:eastAsia="Times New Roman" w:hAnsi="Times New Roman" w:cs="Times New Roman"/>
                <w:sz w:val="24"/>
                <w:szCs w:val="24"/>
                <w:lang w:eastAsia="da-DK"/>
              </w:rPr>
              <w:t xml:space="preserve"> system til at bringe flyvningen til ophør og dettes udløsningssystem er operationelle</w:t>
            </w:r>
          </w:p>
          <w:p w14:paraId="4C853EFC"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H)  det kontrolleres, at kommando- og kontrolforbindelsen (C2 link) fungerer korrekt</w:t>
            </w:r>
          </w:p>
          <w:p w14:paraId="2ECE1AEC"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I)  </w:t>
            </w:r>
            <w:proofErr w:type="spellStart"/>
            <w:r w:rsidRPr="00000F81">
              <w:rPr>
                <w:rFonts w:ascii="Times New Roman" w:eastAsia="Times New Roman" w:hAnsi="Times New Roman" w:cs="Times New Roman"/>
                <w:sz w:val="24"/>
                <w:szCs w:val="24"/>
                <w:lang w:eastAsia="da-DK"/>
              </w:rPr>
              <w:t>geo</w:t>
            </w:r>
            <w:proofErr w:type="spellEnd"/>
            <w:r w:rsidRPr="00000F81">
              <w:rPr>
                <w:rFonts w:ascii="Times New Roman" w:eastAsia="Times New Roman" w:hAnsi="Times New Roman" w:cs="Times New Roman"/>
                <w:sz w:val="24"/>
                <w:szCs w:val="24"/>
                <w:lang w:eastAsia="da-DK"/>
              </w:rPr>
              <w:t>-</w:t>
            </w:r>
            <w:proofErr w:type="spellStart"/>
            <w:r w:rsidRPr="00000F81">
              <w:rPr>
                <w:rFonts w:ascii="Times New Roman" w:eastAsia="Times New Roman" w:hAnsi="Times New Roman" w:cs="Times New Roman"/>
                <w:sz w:val="24"/>
                <w:szCs w:val="24"/>
                <w:lang w:eastAsia="da-DK"/>
              </w:rPr>
              <w:t>awareness</w:t>
            </w:r>
            <w:proofErr w:type="spellEnd"/>
            <w:r w:rsidRPr="00000F81">
              <w:rPr>
                <w:rFonts w:ascii="Times New Roman" w:eastAsia="Times New Roman" w:hAnsi="Times New Roman" w:cs="Times New Roman"/>
                <w:sz w:val="24"/>
                <w:szCs w:val="24"/>
                <w:lang w:eastAsia="da-DK"/>
              </w:rPr>
              <w:t xml:space="preserve">-funktionen aktiveres, og oplysninger indlæses heri (hvis en </w:t>
            </w:r>
            <w:proofErr w:type="spellStart"/>
            <w:r w:rsidRPr="00000F81">
              <w:rPr>
                <w:rFonts w:ascii="Times New Roman" w:eastAsia="Times New Roman" w:hAnsi="Times New Roman" w:cs="Times New Roman"/>
                <w:sz w:val="24"/>
                <w:szCs w:val="24"/>
                <w:lang w:eastAsia="da-DK"/>
              </w:rPr>
              <w:t>geo</w:t>
            </w:r>
            <w:proofErr w:type="spellEnd"/>
            <w:r w:rsidRPr="00000F81">
              <w:rPr>
                <w:rFonts w:ascii="Times New Roman" w:eastAsia="Times New Roman" w:hAnsi="Times New Roman" w:cs="Times New Roman"/>
                <w:sz w:val="24"/>
                <w:szCs w:val="24"/>
                <w:lang w:eastAsia="da-DK"/>
              </w:rPr>
              <w:t>-</w:t>
            </w:r>
            <w:proofErr w:type="spellStart"/>
            <w:r w:rsidRPr="00000F81">
              <w:rPr>
                <w:rFonts w:ascii="Times New Roman" w:eastAsia="Times New Roman" w:hAnsi="Times New Roman" w:cs="Times New Roman"/>
                <w:sz w:val="24"/>
                <w:szCs w:val="24"/>
                <w:lang w:eastAsia="da-DK"/>
              </w:rPr>
              <w:t>awareness</w:t>
            </w:r>
            <w:proofErr w:type="spellEnd"/>
            <w:r w:rsidRPr="00000F81">
              <w:rPr>
                <w:rFonts w:ascii="Times New Roman" w:eastAsia="Times New Roman" w:hAnsi="Times New Roman" w:cs="Times New Roman"/>
                <w:sz w:val="24"/>
                <w:szCs w:val="24"/>
                <w:lang w:eastAsia="da-DK"/>
              </w:rPr>
              <w:t>-funktion forefindes), og</w:t>
            </w:r>
          </w:p>
          <w:p w14:paraId="33EB8D40"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J)  højde- og hastighedsbegrænsningssystemerne (hvis sådanne findes) indstilles.</w:t>
            </w:r>
          </w:p>
          <w:p w14:paraId="6E96AEF5" w14:textId="77777777" w:rsidR="00FE653D" w:rsidRPr="00000F81" w:rsidRDefault="00FE653D" w:rsidP="00A93A9A">
            <w:pPr>
              <w:spacing w:before="120" w:after="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xml:space="preserve">iii)  Kendskab til de grundlæggende foranstaltninger, der skal træffes, hvis en nødsituation opstår, herunder problemer med </w:t>
            </w:r>
            <w:proofErr w:type="spellStart"/>
            <w:r w:rsidRPr="00000F81">
              <w:rPr>
                <w:rFonts w:ascii="Times New Roman" w:eastAsia="Times New Roman" w:hAnsi="Times New Roman" w:cs="Times New Roman"/>
                <w:sz w:val="24"/>
                <w:szCs w:val="24"/>
                <w:lang w:eastAsia="da-DK"/>
              </w:rPr>
              <w:t>UAS'et</w:t>
            </w:r>
            <w:proofErr w:type="spellEnd"/>
            <w:r w:rsidRPr="00000F81">
              <w:rPr>
                <w:rFonts w:ascii="Times New Roman" w:eastAsia="Times New Roman" w:hAnsi="Times New Roman" w:cs="Times New Roman"/>
                <w:sz w:val="24"/>
                <w:szCs w:val="24"/>
                <w:lang w:eastAsia="da-DK"/>
              </w:rPr>
              <w:t>, eller hvis der opstår en fare for kollision i luften under flyvningen.</w:t>
            </w:r>
          </w:p>
        </w:tc>
      </w:tr>
      <w:tr w:rsidR="00FE653D" w:rsidRPr="00000F81" w14:paraId="71F60302" w14:textId="77777777" w:rsidTr="00A93A9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3FBCF6E7" w14:textId="77777777" w:rsidR="00FE653D" w:rsidRPr="00000F81" w:rsidRDefault="00FE653D" w:rsidP="00A93A9A">
            <w:pPr>
              <w:spacing w:before="120" w:after="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lastRenderedPageBreak/>
              <w:t>b)  Procedurer under flyvning</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4F58C319" w14:textId="77777777" w:rsidR="00FE653D" w:rsidRPr="00000F81" w:rsidRDefault="00FE653D" w:rsidP="00A93A9A">
            <w:pPr>
              <w:spacing w:before="120" w:after="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xml:space="preserve">i)  Et effektivt udkig opretholdes, og det ubemandede luftfartøj holdes inden for synsvidde (VLOS) til enhver tid for at sikre: kontinuerlig situationsbevidsthed for </w:t>
            </w:r>
            <w:r w:rsidRPr="00000F81">
              <w:rPr>
                <w:rFonts w:ascii="Times New Roman" w:eastAsia="Times New Roman" w:hAnsi="Times New Roman" w:cs="Times New Roman"/>
                <w:sz w:val="24"/>
                <w:szCs w:val="24"/>
                <w:lang w:eastAsia="da-DK"/>
              </w:rPr>
              <w:lastRenderedPageBreak/>
              <w:t>så vidt angår lokaliteten i forhold til det operationelle udsnit og andre luftrumsbrugere, hindringer, terræn og uvedkommende personer.</w:t>
            </w:r>
          </w:p>
          <w:p w14:paraId="1B41855A" w14:textId="77777777" w:rsidR="00FE653D" w:rsidRPr="00000F81" w:rsidRDefault="00FE653D" w:rsidP="00A93A9A">
            <w:pPr>
              <w:spacing w:before="120" w:after="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ii)  Nøjagtige og kontrollerede flyvemanøvrer udføres i forskellige højder og afstande, der er repræsentative for den tilsvarende STS (herunder flyvning i manuel/ikke-GNSS-støttet tilstand eller tilsvarende, hvis en sådan forefindes). Som minimum udføres følgende manøvrer:</w:t>
            </w:r>
          </w:p>
          <w:p w14:paraId="3BA59D6B"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A)  svævning i samme position (kun for rotorluftfartøjer)</w:t>
            </w:r>
          </w:p>
          <w:p w14:paraId="5B94F5E6"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B)  overgang fra svævning til fremadgående flyvning (kun for rotorluftfartøjer)</w:t>
            </w:r>
          </w:p>
          <w:p w14:paraId="7CAA6533"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C)  stigning og nedstigning fra horisontal flyvning</w:t>
            </w:r>
          </w:p>
          <w:p w14:paraId="2FF93DE7"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D)  drej under horisontal flyvning</w:t>
            </w:r>
          </w:p>
          <w:p w14:paraId="07C8A1CF"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E)  hastighedsregulering under horisontal flyvning</w:t>
            </w:r>
          </w:p>
          <w:p w14:paraId="36F44257"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F)  foranstaltninger efter svigt i motor- eller fremdriftssystemet og</w:t>
            </w:r>
          </w:p>
          <w:p w14:paraId="53A1C9AA"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G)  undvigemanøvrer for at undgå kollisioner</w:t>
            </w:r>
          </w:p>
          <w:p w14:paraId="00C2523B" w14:textId="77777777" w:rsidR="00FE653D" w:rsidRPr="00000F81" w:rsidRDefault="00FE653D" w:rsidP="00A93A9A">
            <w:pPr>
              <w:spacing w:before="120" w:after="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iii)  Realtidsovervågning af UAS-status og udmattelsesstyrke.</w:t>
            </w:r>
          </w:p>
          <w:p w14:paraId="39D9623F" w14:textId="77777777" w:rsidR="00FE653D" w:rsidRPr="00000F81" w:rsidRDefault="00FE653D" w:rsidP="00A93A9A">
            <w:pPr>
              <w:spacing w:before="60" w:after="6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Flyvning under unormale forhold:</w:t>
            </w:r>
          </w:p>
          <w:p w14:paraId="639AE94C"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A)  håndtere et delvist eller fuldstændigt udfald af strømforsyning til det ubemandede luftfartøjs fremdriftssystem, samtidig med at tredjemands sikkerhed på jorden opretholdes</w:t>
            </w:r>
          </w:p>
          <w:p w14:paraId="48F4E8D1"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B)  styre det ubemandede luftfartøjs flyvevej i unormale situationer</w:t>
            </w:r>
          </w:p>
          <w:p w14:paraId="76947C74"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C)  håndtere en situation, hvor der optræder en funktionsforstyrrelse i det ubemandede luftfartøjs positioneringsudstyr</w:t>
            </w:r>
          </w:p>
          <w:p w14:paraId="397768E0"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D)  håndtere en situation, hvor en uvedkommende person trænger ind i det operationelle udsnit eller det kontrollerede område på land, og træffe egnede forholdsregler for at opretholde sikkerheden</w:t>
            </w:r>
          </w:p>
          <w:p w14:paraId="34FF213B"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E)  reagere på og træffe passende afhjælpende foranstaltninger i en situation, hvor det ubemandede luftfartøj forventes at overskride grænserne for det flyvegeografiske område (beredskabsprocedurer) og det operationelle udsnit (nødprocedurer), der er fastlagt i forbindelse med forberedelsen af flyvningen</w:t>
            </w:r>
          </w:p>
          <w:p w14:paraId="3AAAB5B1"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F)  håndtere situationen, når et luftfartøj nærmer sig det operationelle udsnit og</w:t>
            </w:r>
          </w:p>
          <w:p w14:paraId="4209184C" w14:textId="77777777" w:rsidR="00FE653D" w:rsidRPr="00000F81" w:rsidRDefault="00FE653D" w:rsidP="00A93A9A">
            <w:pPr>
              <w:spacing w:before="120" w:after="0" w:line="312" w:lineRule="atLeast"/>
              <w:ind w:left="126"/>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G)  demonstrere hjemhentningsmetoden efter et tilsigtet (simuleret) tab af kommando- og kontrolforbindelse (C2 link).</w:t>
            </w:r>
          </w:p>
        </w:tc>
      </w:tr>
      <w:tr w:rsidR="00FE653D" w:rsidRPr="00000F81" w14:paraId="595123CD" w14:textId="77777777" w:rsidTr="00A93A9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05DE570C" w14:textId="77777777" w:rsidR="00FE653D" w:rsidRPr="00000F81" w:rsidRDefault="00FE653D" w:rsidP="00A93A9A">
            <w:pPr>
              <w:spacing w:before="120" w:after="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lastRenderedPageBreak/>
              <w:t>c)  Handlinger efter flyvning</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3DBE0974" w14:textId="77777777" w:rsidR="00FE653D" w:rsidRPr="00000F81" w:rsidRDefault="00FE653D" w:rsidP="00A93A9A">
            <w:pPr>
              <w:spacing w:before="120" w:after="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xml:space="preserve">i)  Nedlukning og sikring af </w:t>
            </w:r>
            <w:proofErr w:type="spellStart"/>
            <w:r w:rsidRPr="00000F81">
              <w:rPr>
                <w:rFonts w:ascii="Times New Roman" w:eastAsia="Times New Roman" w:hAnsi="Times New Roman" w:cs="Times New Roman"/>
                <w:sz w:val="24"/>
                <w:szCs w:val="24"/>
                <w:lang w:eastAsia="da-DK"/>
              </w:rPr>
              <w:t>UAS'et</w:t>
            </w:r>
            <w:proofErr w:type="spellEnd"/>
            <w:r w:rsidRPr="00000F81">
              <w:rPr>
                <w:rFonts w:ascii="Times New Roman" w:eastAsia="Times New Roman" w:hAnsi="Times New Roman" w:cs="Times New Roman"/>
                <w:sz w:val="24"/>
                <w:szCs w:val="24"/>
                <w:lang w:eastAsia="da-DK"/>
              </w:rPr>
              <w:t>.</w:t>
            </w:r>
          </w:p>
          <w:p w14:paraId="3E7D736B" w14:textId="77777777" w:rsidR="00FE653D" w:rsidRPr="00000F81" w:rsidRDefault="00FE653D" w:rsidP="00A93A9A">
            <w:pPr>
              <w:spacing w:before="120" w:after="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xml:space="preserve">ii)  Inspektion efter flyvning og registrering af eventuelle relevante data vedrørende </w:t>
            </w:r>
            <w:proofErr w:type="spellStart"/>
            <w:r w:rsidRPr="00000F81">
              <w:rPr>
                <w:rFonts w:ascii="Times New Roman" w:eastAsia="Times New Roman" w:hAnsi="Times New Roman" w:cs="Times New Roman"/>
                <w:sz w:val="24"/>
                <w:szCs w:val="24"/>
                <w:lang w:eastAsia="da-DK"/>
              </w:rPr>
              <w:t>UAS'ets</w:t>
            </w:r>
            <w:proofErr w:type="spellEnd"/>
            <w:r w:rsidRPr="00000F81">
              <w:rPr>
                <w:rFonts w:ascii="Times New Roman" w:eastAsia="Times New Roman" w:hAnsi="Times New Roman" w:cs="Times New Roman"/>
                <w:sz w:val="24"/>
                <w:szCs w:val="24"/>
                <w:lang w:eastAsia="da-DK"/>
              </w:rPr>
              <w:t xml:space="preserve"> generelle tilstand (dets systemer, komponenter og strømkilder) og træthed hos besætningen.</w:t>
            </w:r>
          </w:p>
          <w:p w14:paraId="6DC1A643" w14:textId="77777777" w:rsidR="00FE653D" w:rsidRPr="00000F81" w:rsidRDefault="00FE653D" w:rsidP="00A93A9A">
            <w:pPr>
              <w:spacing w:before="120" w:after="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lastRenderedPageBreak/>
              <w:t>iii)  Afholdelse af en debriefing om operationen.</w:t>
            </w:r>
          </w:p>
          <w:p w14:paraId="391442BD" w14:textId="77777777" w:rsidR="00FE653D" w:rsidRPr="00000F81" w:rsidRDefault="00FE653D" w:rsidP="00A93A9A">
            <w:pPr>
              <w:spacing w:before="120" w:after="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iv)  Påvisning af situationer, hvor det var nødvendigt at indberette en hændelse, og udfyldelse af den krævede rapport i tilknytning til hændelsen.</w:t>
            </w:r>
          </w:p>
        </w:tc>
      </w:tr>
    </w:tbl>
    <w:p w14:paraId="18D752D5" w14:textId="77777777" w:rsidR="00FE653D" w:rsidRPr="00000F81" w:rsidRDefault="00FE653D" w:rsidP="00FE653D">
      <w:pPr>
        <w:shd w:val="clear" w:color="auto" w:fill="FFFFFF"/>
        <w:spacing w:before="120" w:after="120" w:line="312" w:lineRule="atLeast"/>
        <w:rPr>
          <w:rFonts w:ascii="Times New Roman" w:eastAsia="Times New Roman" w:hAnsi="Times New Roman" w:cs="Times New Roman"/>
          <w:b/>
          <w:bCs/>
          <w:color w:val="333333"/>
          <w:sz w:val="24"/>
          <w:szCs w:val="21"/>
          <w:lang w:eastAsia="da-DK"/>
        </w:rPr>
      </w:pPr>
      <w:r w:rsidRPr="00000F81">
        <w:rPr>
          <w:rFonts w:ascii="Times New Roman" w:eastAsia="Times New Roman" w:hAnsi="Times New Roman" w:cs="Times New Roman"/>
          <w:b/>
          <w:bCs/>
          <w:color w:val="333333"/>
          <w:sz w:val="24"/>
          <w:szCs w:val="21"/>
          <w:lang w:eastAsia="da-DK"/>
        </w:rPr>
        <w:lastRenderedPageBreak/>
        <w:t>KAPITEL II</w:t>
      </w:r>
    </w:p>
    <w:p w14:paraId="17916350" w14:textId="77777777" w:rsidR="00FE653D" w:rsidRDefault="00FE653D" w:rsidP="00FE653D">
      <w:pPr>
        <w:shd w:val="clear" w:color="auto" w:fill="FFFFFF"/>
        <w:spacing w:before="120" w:after="120" w:line="312" w:lineRule="atLeast"/>
        <w:rPr>
          <w:rFonts w:ascii="Times New Roman" w:eastAsia="Times New Roman" w:hAnsi="Times New Roman" w:cs="Times New Roman"/>
          <w:b/>
          <w:bCs/>
          <w:color w:val="333333"/>
          <w:sz w:val="24"/>
          <w:szCs w:val="21"/>
          <w:lang w:eastAsia="da-DK"/>
        </w:rPr>
      </w:pPr>
      <w:r w:rsidRPr="00000F81">
        <w:rPr>
          <w:rFonts w:ascii="Times New Roman" w:eastAsia="Times New Roman" w:hAnsi="Times New Roman" w:cs="Times New Roman"/>
          <w:b/>
          <w:bCs/>
          <w:color w:val="333333"/>
          <w:sz w:val="24"/>
          <w:szCs w:val="21"/>
          <w:lang w:eastAsia="da-DK"/>
        </w:rPr>
        <w:t>STS-02 – BVLOS med luftrumsobservatører over et kontrolleret område på land i et tyndt befolket miljø</w:t>
      </w:r>
    </w:p>
    <w:p w14:paraId="3F9BB4CD" w14:textId="77777777" w:rsidR="00FE653D" w:rsidRPr="009D55EF"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p>
    <w:p w14:paraId="5373F3EA" w14:textId="77777777" w:rsidR="00FE653D" w:rsidRPr="009D55EF"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9D55EF">
        <w:rPr>
          <w:rFonts w:ascii="Times New Roman" w:eastAsia="Times New Roman" w:hAnsi="Times New Roman" w:cs="Times New Roman"/>
          <w:b/>
          <w:bCs/>
          <w:color w:val="333333"/>
          <w:sz w:val="24"/>
          <w:szCs w:val="21"/>
          <w:lang w:eastAsia="da-DK"/>
        </w:rPr>
        <w:t>UAS.STS-02.010 Almindelige bestemmelser</w:t>
      </w:r>
    </w:p>
    <w:p w14:paraId="226130E0"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Under flyvning skal det ubemandede luftfartøj holdes inden for en afstand af 120 m fra det nærmeste punkt på jordens overflade. Målingen af afstande tilpasses terrænets geografiske forhold såsom flade områder, bakkeområder og bjerge.</w:t>
      </w:r>
    </w:p>
    <w:p w14:paraId="059CC530"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6A4584AC"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Ved flyvning med et ubemandet luftfartøj inden for en horisontal afstand på 50 m fra en kunstig hindring på over 105 m må UAS-operationens maksimale højde forøges op til 15 m over hindringens højde efter anmodning fra den enhed, der er ansvarlig for hindringen.</w:t>
      </w:r>
    </w:p>
    <w:p w14:paraId="07FFAA35"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7631600F"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3) Den maksimale højde af det operationelle udsnit må ikke overstige 30 m over den maksimale højde, der er tilladt ifølge punkt 1 og 2.</w:t>
      </w:r>
    </w:p>
    <w:p w14:paraId="5F3F111D"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11807482"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4) Under flyvning må det ubemandede luftfartøj ikke transportere farligt gods.</w:t>
      </w:r>
    </w:p>
    <w:p w14:paraId="08025315"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5C39F46A" w14:textId="77777777" w:rsidR="00FE653D" w:rsidRPr="009D55EF"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9D55EF">
        <w:rPr>
          <w:rFonts w:ascii="Times New Roman" w:eastAsia="Times New Roman" w:hAnsi="Times New Roman" w:cs="Times New Roman"/>
          <w:b/>
          <w:bCs/>
          <w:color w:val="333333"/>
          <w:sz w:val="24"/>
          <w:szCs w:val="21"/>
          <w:lang w:eastAsia="da-DK"/>
        </w:rPr>
        <w:t>UAS.STS-02.020 UAS-operationer i STS-02</w:t>
      </w:r>
    </w:p>
    <w:p w14:paraId="366271A8"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UAS-operationer i STS-02 udføres:</w:t>
      </w:r>
    </w:p>
    <w:p w14:paraId="79AF0A20"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4B24747F"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i henhold til driftshåndbogen som omhandlet i punkt 1 i UAS.STS-02.030</w:t>
      </w:r>
    </w:p>
    <w:p w14:paraId="5096042D"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262B1C99"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over et kontrolleret område på land, som helt og holdent befinder sig i et tyndt befolket miljø, herunder:</w:t>
      </w:r>
    </w:p>
    <w:p w14:paraId="5EF4E2C9" w14:textId="77777777" w:rsidR="00FE653D" w:rsidRDefault="00FE653D" w:rsidP="00FE653D">
      <w:pPr>
        <w:pStyle w:val="Listeafsnit"/>
        <w:numPr>
          <w:ilvl w:val="0"/>
          <w:numId w:val="79"/>
        </w:numPr>
        <w:shd w:val="clear" w:color="auto" w:fill="FFFFFF"/>
        <w:spacing w:after="0" w:line="240" w:lineRule="auto"/>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det flyvegeografiske område</w:t>
      </w:r>
    </w:p>
    <w:p w14:paraId="73AD249D" w14:textId="77777777" w:rsidR="00FE653D" w:rsidRDefault="00FE653D" w:rsidP="00FE653D">
      <w:pPr>
        <w:pStyle w:val="Listeafsnit"/>
        <w:numPr>
          <w:ilvl w:val="0"/>
          <w:numId w:val="79"/>
        </w:numPr>
        <w:shd w:val="clear" w:color="auto" w:fill="FFFFFF"/>
        <w:spacing w:after="0" w:line="240" w:lineRule="auto"/>
        <w:jc w:val="both"/>
        <w:rPr>
          <w:rFonts w:ascii="Times New Roman" w:hAnsi="Times New Roman"/>
          <w:color w:val="333333"/>
          <w:sz w:val="24"/>
          <w:szCs w:val="21"/>
          <w:lang w:eastAsia="da-DK"/>
        </w:rPr>
      </w:pPr>
      <w:r w:rsidRPr="001549AA">
        <w:rPr>
          <w:rFonts w:ascii="Times New Roman" w:hAnsi="Times New Roman"/>
          <w:color w:val="333333"/>
          <w:sz w:val="24"/>
          <w:szCs w:val="21"/>
          <w:lang w:eastAsia="da-DK"/>
        </w:rPr>
        <w:t>beredskabsområdet med dets ydre grænse(r) skal være på mindst 10 m ud over grænse(r)n(e) for det flyvegeografiske område</w:t>
      </w:r>
    </w:p>
    <w:p w14:paraId="546294F1" w14:textId="77777777" w:rsidR="00FE653D" w:rsidRPr="001549AA" w:rsidRDefault="00FE653D" w:rsidP="00FE653D">
      <w:pPr>
        <w:pStyle w:val="Listeafsnit"/>
        <w:numPr>
          <w:ilvl w:val="0"/>
          <w:numId w:val="79"/>
        </w:numPr>
        <w:shd w:val="clear" w:color="auto" w:fill="FFFFFF"/>
        <w:spacing w:after="0" w:line="240" w:lineRule="auto"/>
        <w:jc w:val="both"/>
        <w:rPr>
          <w:rFonts w:ascii="Times New Roman" w:hAnsi="Times New Roman"/>
          <w:color w:val="333333"/>
          <w:sz w:val="24"/>
          <w:szCs w:val="21"/>
          <w:lang w:eastAsia="da-DK"/>
        </w:rPr>
      </w:pPr>
      <w:r w:rsidRPr="001549AA">
        <w:rPr>
          <w:rFonts w:ascii="Times New Roman" w:hAnsi="Times New Roman"/>
          <w:color w:val="333333"/>
          <w:sz w:val="24"/>
          <w:szCs w:val="21"/>
          <w:lang w:eastAsia="da-DK"/>
        </w:rPr>
        <w:t xml:space="preserve">en bufferzone for risici på jorden i en afstand, som mindst er lig med den afstand, som </w:t>
      </w:r>
      <w:proofErr w:type="spellStart"/>
      <w:r w:rsidRPr="001549AA">
        <w:rPr>
          <w:rFonts w:ascii="Times New Roman" w:hAnsi="Times New Roman"/>
          <w:color w:val="333333"/>
          <w:sz w:val="24"/>
          <w:szCs w:val="21"/>
          <w:lang w:eastAsia="da-DK"/>
        </w:rPr>
        <w:t>UA'et</w:t>
      </w:r>
      <w:proofErr w:type="spellEnd"/>
      <w:r w:rsidRPr="001549AA">
        <w:rPr>
          <w:rFonts w:ascii="Times New Roman" w:hAnsi="Times New Roman"/>
          <w:color w:val="333333"/>
          <w:sz w:val="24"/>
          <w:szCs w:val="21"/>
          <w:lang w:eastAsia="da-DK"/>
        </w:rPr>
        <w:t xml:space="preserve"> må forventes at tilbagelægge efter aktivering af de midler til at bringe flyvningen til ophør, som UAS-fabrikanten har angivet i sine anvisninger, under hensyntagen til de operationelle betingelser inden for de begrænsninger, UAS-fabrikanten har specificeret.</w:t>
      </w:r>
    </w:p>
    <w:p w14:paraId="64F8CFC5" w14:textId="77777777" w:rsidR="00FE653D" w:rsidRPr="001549AA" w:rsidRDefault="00FE653D" w:rsidP="00FE653D">
      <w:pPr>
        <w:shd w:val="clear" w:color="auto" w:fill="FFFFFF"/>
        <w:spacing w:after="0"/>
        <w:rPr>
          <w:rFonts w:ascii="Times New Roman" w:hAnsi="Times New Roman"/>
          <w:color w:val="333333"/>
          <w:sz w:val="24"/>
          <w:szCs w:val="21"/>
          <w:lang w:eastAsia="da-DK"/>
        </w:rPr>
      </w:pPr>
    </w:p>
    <w:p w14:paraId="384799D3"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3) i et område, hvor minimumsflyvesigtbarheden er over 5 km</w:t>
      </w:r>
    </w:p>
    <w:p w14:paraId="2DE504A7"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45F03BB5"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lastRenderedPageBreak/>
        <w:t>4) med det ubemandede luftfartøj inden for fjernpilotens synsvidde under start og hjemhentning af fartøjet, medmindre hjemhentningen følger af, at en flyvning bringes til ophør i en nødsituation</w:t>
      </w:r>
    </w:p>
    <w:p w14:paraId="2C2F5BB5"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2FDDF723"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5) hvis ingen luftrumsobservatør deltager i operationen, må det ubemandede luftfartøj højst flyve 1 km fra fjernpiloten, og det skal følge en forprogrammeret bane, hvis det ikke befinder sig i fjernpilotens VLOS</w:t>
      </w:r>
    </w:p>
    <w:p w14:paraId="715EBF05"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5AD323B1"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6) hvis en eller flere af luftrumsobservatører deltager i operationen, skal alle følgende betingelser opfyldes:</w:t>
      </w:r>
    </w:p>
    <w:p w14:paraId="710D2752" w14:textId="77777777" w:rsidR="00FE653D" w:rsidRPr="002C616E" w:rsidRDefault="00FE653D" w:rsidP="00FE653D">
      <w:pPr>
        <w:pStyle w:val="Listeafsnit"/>
        <w:numPr>
          <w:ilvl w:val="0"/>
          <w:numId w:val="80"/>
        </w:numPr>
        <w:shd w:val="clear" w:color="auto" w:fill="FFFFFF"/>
        <w:spacing w:after="0" w:line="240" w:lineRule="auto"/>
        <w:jc w:val="both"/>
        <w:rPr>
          <w:rFonts w:ascii="Times New Roman" w:hAnsi="Times New Roman"/>
          <w:color w:val="333333"/>
          <w:sz w:val="24"/>
          <w:szCs w:val="21"/>
          <w:lang w:eastAsia="da-DK"/>
        </w:rPr>
      </w:pPr>
      <w:proofErr w:type="spellStart"/>
      <w:r w:rsidRPr="002C616E">
        <w:rPr>
          <w:rFonts w:ascii="Times New Roman" w:hAnsi="Times New Roman"/>
          <w:color w:val="333333"/>
          <w:sz w:val="24"/>
          <w:szCs w:val="21"/>
          <w:lang w:eastAsia="da-DK"/>
        </w:rPr>
        <w:t>uftrumsobservatøre</w:t>
      </w:r>
      <w:proofErr w:type="spellEnd"/>
      <w:r w:rsidRPr="002C616E">
        <w:rPr>
          <w:rFonts w:ascii="Times New Roman" w:hAnsi="Times New Roman"/>
          <w:color w:val="333333"/>
          <w:sz w:val="24"/>
          <w:szCs w:val="21"/>
          <w:lang w:eastAsia="da-DK"/>
        </w:rPr>
        <w:t>(r)n(e) er placeret på en sådan måde, at der kan sikres en tilstrækkelig dækning af det operationelle udsnit og det omgivende luftrum ved den minimumsflyvesigtbarhed, der er angivet i punkt 3</w:t>
      </w:r>
    </w:p>
    <w:p w14:paraId="20AA75D1" w14:textId="77777777" w:rsidR="00FE653D" w:rsidRDefault="00FE653D" w:rsidP="00FE653D">
      <w:pPr>
        <w:pStyle w:val="Listeafsnit"/>
        <w:numPr>
          <w:ilvl w:val="0"/>
          <w:numId w:val="80"/>
        </w:numPr>
        <w:shd w:val="clear" w:color="auto" w:fill="FFFFFF"/>
        <w:spacing w:after="0" w:line="240" w:lineRule="auto"/>
        <w:jc w:val="both"/>
        <w:rPr>
          <w:rFonts w:ascii="Times New Roman" w:hAnsi="Times New Roman"/>
          <w:color w:val="333333"/>
          <w:sz w:val="24"/>
          <w:szCs w:val="21"/>
          <w:lang w:eastAsia="da-DK"/>
        </w:rPr>
      </w:pPr>
      <w:r w:rsidRPr="002C616E">
        <w:rPr>
          <w:rFonts w:ascii="Times New Roman" w:hAnsi="Times New Roman"/>
          <w:color w:val="333333"/>
          <w:sz w:val="24"/>
          <w:szCs w:val="21"/>
          <w:lang w:eastAsia="da-DK"/>
        </w:rPr>
        <w:t>det ubemandede luftfartøj opereres højst 2 km fra fjernpiloten</w:t>
      </w:r>
    </w:p>
    <w:p w14:paraId="4676A4AC" w14:textId="77777777" w:rsidR="00FE653D" w:rsidRDefault="00FE653D" w:rsidP="00FE653D">
      <w:pPr>
        <w:pStyle w:val="Listeafsnit"/>
        <w:numPr>
          <w:ilvl w:val="0"/>
          <w:numId w:val="80"/>
        </w:numPr>
        <w:shd w:val="clear" w:color="auto" w:fill="FFFFFF"/>
        <w:spacing w:after="0" w:line="240" w:lineRule="auto"/>
        <w:jc w:val="both"/>
        <w:rPr>
          <w:rFonts w:ascii="Times New Roman" w:hAnsi="Times New Roman"/>
          <w:color w:val="333333"/>
          <w:sz w:val="24"/>
          <w:szCs w:val="21"/>
          <w:lang w:eastAsia="da-DK"/>
        </w:rPr>
      </w:pPr>
      <w:r w:rsidRPr="002C616E">
        <w:rPr>
          <w:rFonts w:ascii="Times New Roman" w:hAnsi="Times New Roman"/>
          <w:color w:val="333333"/>
          <w:sz w:val="24"/>
          <w:szCs w:val="21"/>
          <w:lang w:eastAsia="da-DK"/>
        </w:rPr>
        <w:t>det ubemandede luftfartøj opereres højst 1 km fra den flyveobservatør, der befinder sig nærmest det ubemandede luftfartøj</w:t>
      </w:r>
    </w:p>
    <w:p w14:paraId="50983AD7" w14:textId="77777777" w:rsidR="00FE653D" w:rsidRDefault="00FE653D" w:rsidP="00FE653D">
      <w:pPr>
        <w:pStyle w:val="Listeafsnit"/>
        <w:numPr>
          <w:ilvl w:val="0"/>
          <w:numId w:val="80"/>
        </w:numPr>
        <w:shd w:val="clear" w:color="auto" w:fill="FFFFFF"/>
        <w:spacing w:after="0" w:line="240" w:lineRule="auto"/>
        <w:jc w:val="both"/>
        <w:rPr>
          <w:rFonts w:ascii="Times New Roman" w:hAnsi="Times New Roman"/>
          <w:color w:val="333333"/>
          <w:sz w:val="24"/>
          <w:szCs w:val="21"/>
          <w:lang w:eastAsia="da-DK"/>
        </w:rPr>
      </w:pPr>
      <w:r w:rsidRPr="002C616E">
        <w:rPr>
          <w:rFonts w:ascii="Times New Roman" w:hAnsi="Times New Roman"/>
          <w:color w:val="333333"/>
          <w:sz w:val="24"/>
          <w:szCs w:val="21"/>
          <w:lang w:eastAsia="da-DK"/>
        </w:rPr>
        <w:t>afstanden mellem alle luftrumsobservatører og fjernpiloten er højst 1 km</w:t>
      </w:r>
    </w:p>
    <w:p w14:paraId="7B163A92" w14:textId="77777777" w:rsidR="00FE653D" w:rsidRDefault="00FE653D" w:rsidP="00FE653D">
      <w:pPr>
        <w:pStyle w:val="Listeafsnit"/>
        <w:numPr>
          <w:ilvl w:val="0"/>
          <w:numId w:val="80"/>
        </w:numPr>
        <w:shd w:val="clear" w:color="auto" w:fill="FFFFFF"/>
        <w:spacing w:after="0" w:line="240" w:lineRule="auto"/>
        <w:jc w:val="both"/>
        <w:rPr>
          <w:rFonts w:ascii="Times New Roman" w:hAnsi="Times New Roman"/>
          <w:color w:val="333333"/>
          <w:sz w:val="24"/>
          <w:szCs w:val="21"/>
          <w:lang w:eastAsia="da-DK"/>
        </w:rPr>
      </w:pPr>
      <w:r w:rsidRPr="002C616E">
        <w:rPr>
          <w:rFonts w:ascii="Times New Roman" w:hAnsi="Times New Roman"/>
          <w:color w:val="333333"/>
          <w:sz w:val="24"/>
          <w:szCs w:val="21"/>
          <w:lang w:eastAsia="da-DK"/>
        </w:rPr>
        <w:t xml:space="preserve">robuste og effektive kommunikationsmidler står til rådighed med henblik på kommunikation mellem fjernpiloten og </w:t>
      </w:r>
      <w:proofErr w:type="spellStart"/>
      <w:r w:rsidRPr="002C616E">
        <w:rPr>
          <w:rFonts w:ascii="Times New Roman" w:hAnsi="Times New Roman"/>
          <w:color w:val="333333"/>
          <w:sz w:val="24"/>
          <w:szCs w:val="21"/>
          <w:lang w:eastAsia="da-DK"/>
        </w:rPr>
        <w:t>luftrumsobservatøre</w:t>
      </w:r>
      <w:proofErr w:type="spellEnd"/>
      <w:r w:rsidRPr="002C616E">
        <w:rPr>
          <w:rFonts w:ascii="Times New Roman" w:hAnsi="Times New Roman"/>
          <w:color w:val="333333"/>
          <w:sz w:val="24"/>
          <w:szCs w:val="21"/>
          <w:lang w:eastAsia="da-DK"/>
        </w:rPr>
        <w:t>(r)n(e)</w:t>
      </w:r>
    </w:p>
    <w:p w14:paraId="1ED1E588" w14:textId="77777777" w:rsidR="00FE653D" w:rsidRPr="002C616E" w:rsidRDefault="00FE653D" w:rsidP="00FE653D">
      <w:pPr>
        <w:shd w:val="clear" w:color="auto" w:fill="FFFFFF"/>
        <w:spacing w:after="0"/>
        <w:rPr>
          <w:rFonts w:ascii="Times New Roman" w:hAnsi="Times New Roman"/>
          <w:color w:val="333333"/>
          <w:sz w:val="24"/>
          <w:szCs w:val="21"/>
          <w:lang w:eastAsia="da-DK"/>
        </w:rPr>
      </w:pPr>
    </w:p>
    <w:p w14:paraId="755F5ADC"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7) af en fjernpilot, som er indehaver af:</w:t>
      </w:r>
    </w:p>
    <w:p w14:paraId="662D9C8F" w14:textId="77777777" w:rsidR="00FE653D" w:rsidRPr="004E1DFF" w:rsidRDefault="00FE653D" w:rsidP="00FE653D">
      <w:pPr>
        <w:pStyle w:val="Listeafsnit"/>
        <w:numPr>
          <w:ilvl w:val="0"/>
          <w:numId w:val="81"/>
        </w:numPr>
        <w:shd w:val="clear" w:color="auto" w:fill="FFFFFF"/>
        <w:spacing w:after="0" w:line="240" w:lineRule="auto"/>
        <w:jc w:val="both"/>
        <w:rPr>
          <w:rFonts w:ascii="Times New Roman" w:hAnsi="Times New Roman"/>
          <w:color w:val="333333"/>
          <w:sz w:val="24"/>
          <w:szCs w:val="21"/>
          <w:lang w:eastAsia="da-DK"/>
        </w:rPr>
      </w:pPr>
      <w:r w:rsidRPr="004E1DFF">
        <w:rPr>
          <w:rFonts w:ascii="Times New Roman" w:hAnsi="Times New Roman"/>
          <w:color w:val="333333"/>
          <w:sz w:val="24"/>
          <w:szCs w:val="21"/>
          <w:lang w:eastAsia="da-DK"/>
        </w:rPr>
        <w:t>et certifikat, der er udstedt af den kompetente myndighed eller en enhed udpeget af en medlemsstats kompetente myndighed, for bestået teoriprøve for fjernpiloter for operationer i standardscenarierne</w:t>
      </w:r>
    </w:p>
    <w:p w14:paraId="7EDC16DA" w14:textId="77777777" w:rsidR="00FE653D" w:rsidRDefault="00FE653D" w:rsidP="00FE653D">
      <w:pPr>
        <w:pStyle w:val="Listeafsnit"/>
        <w:numPr>
          <w:ilvl w:val="0"/>
          <w:numId w:val="81"/>
        </w:numPr>
        <w:shd w:val="clear" w:color="auto" w:fill="FFFFFF"/>
        <w:spacing w:after="0" w:line="240" w:lineRule="auto"/>
        <w:jc w:val="both"/>
        <w:rPr>
          <w:rFonts w:ascii="Times New Roman" w:hAnsi="Times New Roman"/>
          <w:color w:val="333333"/>
          <w:sz w:val="24"/>
          <w:szCs w:val="21"/>
          <w:lang w:eastAsia="da-DK"/>
        </w:rPr>
      </w:pPr>
      <w:r w:rsidRPr="004E1DFF">
        <w:rPr>
          <w:rFonts w:ascii="Times New Roman" w:hAnsi="Times New Roman"/>
          <w:color w:val="333333"/>
          <w:sz w:val="24"/>
          <w:szCs w:val="21"/>
          <w:lang w:eastAsia="da-DK"/>
        </w:rPr>
        <w:t>en akkreditering mht. fuldførelsen af den praktiske STS-02-uddannelse i overensstemmelse med tillæg A i dette kapitel udstedt af:</w:t>
      </w:r>
    </w:p>
    <w:p w14:paraId="5C65A187" w14:textId="77777777" w:rsidR="00FE653D" w:rsidRPr="004E1DFF" w:rsidRDefault="00FE653D" w:rsidP="00FE653D">
      <w:pPr>
        <w:pStyle w:val="Listeafsnit"/>
        <w:numPr>
          <w:ilvl w:val="1"/>
          <w:numId w:val="81"/>
        </w:numPr>
        <w:shd w:val="clear" w:color="auto" w:fill="FFFFFF"/>
        <w:spacing w:after="0" w:line="240" w:lineRule="auto"/>
        <w:jc w:val="both"/>
        <w:rPr>
          <w:rFonts w:ascii="Times New Roman" w:hAnsi="Times New Roman"/>
          <w:color w:val="333333"/>
          <w:sz w:val="24"/>
          <w:szCs w:val="21"/>
          <w:lang w:eastAsia="da-DK"/>
        </w:rPr>
      </w:pPr>
      <w:r w:rsidRPr="004E1DFF">
        <w:rPr>
          <w:rFonts w:ascii="Times New Roman" w:hAnsi="Times New Roman"/>
          <w:color w:val="333333"/>
          <w:sz w:val="24"/>
          <w:szCs w:val="21"/>
          <w:lang w:eastAsia="da-DK"/>
        </w:rPr>
        <w:t>en enhed, som har erklæret, at den opfylder kravene i tillæg 3, og som er anerkendt af en medlemsstats kompetente myndighed, eller</w:t>
      </w:r>
    </w:p>
    <w:p w14:paraId="41F2AD75" w14:textId="77777777" w:rsidR="00FE653D" w:rsidRDefault="00FE653D" w:rsidP="00FE653D">
      <w:pPr>
        <w:pStyle w:val="Listeafsnit"/>
        <w:numPr>
          <w:ilvl w:val="1"/>
          <w:numId w:val="81"/>
        </w:numPr>
        <w:shd w:val="clear" w:color="auto" w:fill="FFFFFF"/>
        <w:spacing w:after="0" w:line="240" w:lineRule="auto"/>
        <w:jc w:val="both"/>
        <w:rPr>
          <w:rFonts w:ascii="Times New Roman" w:hAnsi="Times New Roman"/>
          <w:color w:val="333333"/>
          <w:sz w:val="24"/>
          <w:szCs w:val="21"/>
          <w:lang w:eastAsia="da-DK"/>
        </w:rPr>
      </w:pPr>
      <w:r w:rsidRPr="004E1DFF">
        <w:rPr>
          <w:rFonts w:ascii="Times New Roman" w:hAnsi="Times New Roman"/>
          <w:color w:val="333333"/>
          <w:sz w:val="24"/>
          <w:szCs w:val="21"/>
          <w:lang w:eastAsia="da-DK"/>
        </w:rPr>
        <w:t>af en UAS-operatør, der over for den kompetente myndighed i registreringsmedlemsstaten har erklæret overensstemmelse med STS-02 og erklæret overensstemmelse med kravene i tillæg 3</w:t>
      </w:r>
    </w:p>
    <w:p w14:paraId="15F52D2F"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79D32914"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8) med et ubemandet luftfartøj, som opfylder alle følgende betingelser:</w:t>
      </w:r>
    </w:p>
    <w:p w14:paraId="34DBEFA2" w14:textId="77777777" w:rsidR="00FE653D" w:rsidRPr="00B55273" w:rsidRDefault="00FE653D" w:rsidP="00FE653D">
      <w:pPr>
        <w:pStyle w:val="Listeafsnit"/>
        <w:numPr>
          <w:ilvl w:val="0"/>
          <w:numId w:val="82"/>
        </w:numPr>
        <w:shd w:val="clear" w:color="auto" w:fill="FFFFFF"/>
        <w:spacing w:after="0" w:line="240" w:lineRule="auto"/>
        <w:jc w:val="both"/>
        <w:rPr>
          <w:rFonts w:ascii="Times New Roman" w:hAnsi="Times New Roman"/>
          <w:color w:val="333333"/>
          <w:sz w:val="24"/>
          <w:szCs w:val="21"/>
          <w:lang w:eastAsia="da-DK"/>
        </w:rPr>
      </w:pPr>
      <w:r w:rsidRPr="00B55273">
        <w:rPr>
          <w:rFonts w:ascii="Times New Roman" w:hAnsi="Times New Roman"/>
          <w:color w:val="333333"/>
          <w:sz w:val="24"/>
          <w:szCs w:val="21"/>
          <w:lang w:eastAsia="da-DK"/>
        </w:rPr>
        <w:t>er mærket som klasse C6 og opfylder kravene til denne klasse som defineret i del 17 i bilaget til delegeret forordning (EU) 2019/945,</w:t>
      </w:r>
    </w:p>
    <w:p w14:paraId="7484EDFE" w14:textId="77777777" w:rsidR="00FE653D" w:rsidRDefault="00FE653D" w:rsidP="00FE653D">
      <w:pPr>
        <w:pStyle w:val="Listeafsnit"/>
        <w:numPr>
          <w:ilvl w:val="0"/>
          <w:numId w:val="82"/>
        </w:numPr>
        <w:shd w:val="clear" w:color="auto" w:fill="FFFFFF"/>
        <w:spacing w:after="0" w:line="240" w:lineRule="auto"/>
        <w:jc w:val="both"/>
        <w:rPr>
          <w:rFonts w:ascii="Times New Roman" w:hAnsi="Times New Roman"/>
          <w:color w:val="333333"/>
          <w:sz w:val="24"/>
          <w:szCs w:val="21"/>
          <w:lang w:eastAsia="da-DK"/>
        </w:rPr>
      </w:pPr>
      <w:r w:rsidRPr="00B55273">
        <w:rPr>
          <w:rFonts w:ascii="Times New Roman" w:hAnsi="Times New Roman"/>
          <w:color w:val="333333"/>
          <w:sz w:val="24"/>
          <w:szCs w:val="21"/>
          <w:lang w:eastAsia="da-DK"/>
        </w:rPr>
        <w:t>opereres med et aktivt system til forebyggelse af, at det ubemandede luftfartøj bevæger sig uden for det flyvegeografiske område</w:t>
      </w:r>
    </w:p>
    <w:p w14:paraId="2AAB28CE" w14:textId="77777777" w:rsidR="00FE653D" w:rsidRDefault="00FE653D" w:rsidP="00FE653D">
      <w:pPr>
        <w:pStyle w:val="Listeafsnit"/>
        <w:numPr>
          <w:ilvl w:val="0"/>
          <w:numId w:val="82"/>
        </w:numPr>
        <w:shd w:val="clear" w:color="auto" w:fill="FFFFFF"/>
        <w:spacing w:after="0" w:line="240" w:lineRule="auto"/>
        <w:jc w:val="both"/>
        <w:rPr>
          <w:rFonts w:ascii="Times New Roman" w:hAnsi="Times New Roman"/>
          <w:color w:val="333333"/>
          <w:sz w:val="24"/>
          <w:szCs w:val="21"/>
          <w:lang w:eastAsia="da-DK"/>
        </w:rPr>
      </w:pPr>
      <w:r w:rsidRPr="00B55273">
        <w:rPr>
          <w:rFonts w:ascii="Times New Roman" w:hAnsi="Times New Roman"/>
          <w:color w:val="333333"/>
          <w:sz w:val="24"/>
          <w:szCs w:val="21"/>
          <w:lang w:eastAsia="da-DK"/>
        </w:rPr>
        <w:t>opereres med et aktivt og opdateret direkte fjernidentifikationssystem.</w:t>
      </w:r>
    </w:p>
    <w:p w14:paraId="0349204F" w14:textId="77777777" w:rsidR="00FE653D" w:rsidRPr="00B55273" w:rsidRDefault="00FE653D" w:rsidP="00FE653D">
      <w:pPr>
        <w:shd w:val="clear" w:color="auto" w:fill="FFFFFF"/>
        <w:spacing w:after="0"/>
        <w:rPr>
          <w:rFonts w:ascii="Times New Roman" w:hAnsi="Times New Roman"/>
          <w:color w:val="333333"/>
          <w:sz w:val="24"/>
          <w:szCs w:val="21"/>
          <w:lang w:eastAsia="da-DK"/>
        </w:rPr>
      </w:pPr>
    </w:p>
    <w:p w14:paraId="27693664"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9) Fjernpiloten skal indhente et certifikat for teoretisk viden med henblik på operationer i standardscenarierne efter:</w:t>
      </w:r>
    </w:p>
    <w:p w14:paraId="0A585CF2" w14:textId="77777777" w:rsidR="00FE653D" w:rsidRDefault="00FE653D" w:rsidP="00FE653D">
      <w:pPr>
        <w:pStyle w:val="Listeafsnit"/>
        <w:numPr>
          <w:ilvl w:val="0"/>
          <w:numId w:val="83"/>
        </w:numPr>
        <w:shd w:val="clear" w:color="auto" w:fill="FFFFFF"/>
        <w:spacing w:after="0" w:line="240" w:lineRule="auto"/>
        <w:jc w:val="both"/>
        <w:rPr>
          <w:rFonts w:ascii="Times New Roman" w:hAnsi="Times New Roman"/>
          <w:color w:val="333333"/>
          <w:sz w:val="24"/>
          <w:szCs w:val="21"/>
          <w:lang w:eastAsia="da-DK"/>
        </w:rPr>
      </w:pPr>
      <w:r w:rsidRPr="00B55273">
        <w:rPr>
          <w:rFonts w:ascii="Times New Roman" w:hAnsi="Times New Roman"/>
          <w:color w:val="333333"/>
          <w:sz w:val="24"/>
          <w:szCs w:val="21"/>
          <w:lang w:eastAsia="da-DK"/>
        </w:rPr>
        <w:t>at have fuldført et onlinekursus og bestået onlineteoriprøven, jf. punkt 4, litra b), i UAS.OPEN.020, og</w:t>
      </w:r>
    </w:p>
    <w:p w14:paraId="7AF26662" w14:textId="77777777" w:rsidR="00FE653D" w:rsidRPr="00B55273" w:rsidRDefault="00FE653D" w:rsidP="00FE653D">
      <w:pPr>
        <w:pStyle w:val="Listeafsnit"/>
        <w:numPr>
          <w:ilvl w:val="0"/>
          <w:numId w:val="83"/>
        </w:numPr>
        <w:shd w:val="clear" w:color="auto" w:fill="FFFFFF"/>
        <w:spacing w:after="0" w:line="240" w:lineRule="auto"/>
        <w:jc w:val="both"/>
        <w:rPr>
          <w:rFonts w:ascii="Times New Roman" w:hAnsi="Times New Roman"/>
          <w:color w:val="333333"/>
          <w:sz w:val="24"/>
          <w:szCs w:val="21"/>
          <w:lang w:eastAsia="da-DK"/>
        </w:rPr>
      </w:pPr>
      <w:r w:rsidRPr="00B55273">
        <w:rPr>
          <w:rFonts w:ascii="Times New Roman" w:hAnsi="Times New Roman"/>
          <w:color w:val="333333"/>
          <w:sz w:val="24"/>
          <w:szCs w:val="21"/>
          <w:lang w:eastAsia="da-DK"/>
        </w:rPr>
        <w:t>have bestået en supplerende teoriprøve, som stilles til rådighed af den kompetente myndighed eller en enhed, som en medlemsstats kompetente myndighed har udpeget i overensstemmelse med tillæg A i dette kapitel.</w:t>
      </w:r>
    </w:p>
    <w:p w14:paraId="404EBFD4" w14:textId="77777777" w:rsidR="00FE653D" w:rsidRPr="00B55273" w:rsidRDefault="00FE653D" w:rsidP="00FE653D">
      <w:pPr>
        <w:shd w:val="clear" w:color="auto" w:fill="FFFFFF"/>
        <w:spacing w:after="0"/>
        <w:rPr>
          <w:rFonts w:ascii="Times New Roman" w:hAnsi="Times New Roman"/>
          <w:color w:val="333333"/>
          <w:sz w:val="24"/>
          <w:szCs w:val="21"/>
          <w:lang w:eastAsia="da-DK"/>
        </w:rPr>
      </w:pPr>
    </w:p>
    <w:p w14:paraId="2821F62B"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10) Et sådant certifikat er gyldigt i fem år. Forlængelse inden for gyldighedsperioden er betinget af:</w:t>
      </w:r>
    </w:p>
    <w:p w14:paraId="39ED9468" w14:textId="77777777" w:rsidR="00FE653D" w:rsidRDefault="00FE653D" w:rsidP="00FE653D">
      <w:pPr>
        <w:pStyle w:val="Listeafsnit"/>
        <w:numPr>
          <w:ilvl w:val="0"/>
          <w:numId w:val="84"/>
        </w:numPr>
        <w:shd w:val="clear" w:color="auto" w:fill="FFFFFF"/>
        <w:spacing w:after="0" w:line="240" w:lineRule="auto"/>
        <w:jc w:val="both"/>
        <w:rPr>
          <w:rFonts w:ascii="Times New Roman" w:hAnsi="Times New Roman"/>
          <w:color w:val="333333"/>
          <w:sz w:val="24"/>
          <w:szCs w:val="21"/>
          <w:lang w:eastAsia="da-DK"/>
        </w:rPr>
      </w:pPr>
      <w:r w:rsidRPr="00B55273">
        <w:rPr>
          <w:rFonts w:ascii="Times New Roman" w:hAnsi="Times New Roman"/>
          <w:color w:val="333333"/>
          <w:sz w:val="24"/>
          <w:szCs w:val="21"/>
          <w:lang w:eastAsia="da-DK"/>
        </w:rPr>
        <w:t>påvisning af kompetencer i henhold til punkt 9</w:t>
      </w:r>
    </w:p>
    <w:p w14:paraId="6A6329E1" w14:textId="77777777" w:rsidR="00FE653D" w:rsidRPr="00B55273" w:rsidRDefault="00FE653D" w:rsidP="00FE653D">
      <w:pPr>
        <w:pStyle w:val="Listeafsnit"/>
        <w:numPr>
          <w:ilvl w:val="0"/>
          <w:numId w:val="84"/>
        </w:numPr>
        <w:shd w:val="clear" w:color="auto" w:fill="FFFFFF"/>
        <w:spacing w:after="0" w:line="240" w:lineRule="auto"/>
        <w:jc w:val="both"/>
        <w:rPr>
          <w:rFonts w:ascii="Times New Roman" w:hAnsi="Times New Roman"/>
          <w:color w:val="333333"/>
          <w:sz w:val="24"/>
          <w:szCs w:val="21"/>
          <w:lang w:eastAsia="da-DK"/>
        </w:rPr>
      </w:pPr>
      <w:r w:rsidRPr="00B55273">
        <w:rPr>
          <w:rFonts w:ascii="Times New Roman" w:hAnsi="Times New Roman"/>
          <w:color w:val="333333"/>
          <w:sz w:val="24"/>
          <w:szCs w:val="21"/>
          <w:lang w:eastAsia="da-DK"/>
        </w:rPr>
        <w:lastRenderedPageBreak/>
        <w:t>fuldførelse af genopfriskningskurser, hvori der fokuseres på de emner inden for teoretisk viden, jf. punkt 9, og som stilles til rådighed af den kompetente myndighed eller af en enhed, der er udpeget af en medlemsstats kompetente myndighed.</w:t>
      </w:r>
    </w:p>
    <w:p w14:paraId="794A7D3E" w14:textId="77777777" w:rsidR="00FE653D" w:rsidRPr="00B55273" w:rsidRDefault="00FE653D" w:rsidP="00FE653D">
      <w:pPr>
        <w:shd w:val="clear" w:color="auto" w:fill="FFFFFF"/>
        <w:spacing w:after="0"/>
        <w:rPr>
          <w:rFonts w:ascii="Times New Roman" w:hAnsi="Times New Roman"/>
          <w:color w:val="333333"/>
          <w:sz w:val="24"/>
          <w:szCs w:val="21"/>
          <w:lang w:eastAsia="da-DK"/>
        </w:rPr>
      </w:pPr>
    </w:p>
    <w:p w14:paraId="39B3B1EE"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11) Med henblik på at forlænge certifikatet efter at det er udløbet, skal fjernpiloten opfylde kravene i punkt 9.</w:t>
      </w:r>
    </w:p>
    <w:p w14:paraId="3DBDBB6C"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32CBEE69" w14:textId="77777777" w:rsidR="00FE653D" w:rsidRPr="00825C8B"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825C8B">
        <w:rPr>
          <w:rFonts w:ascii="Times New Roman" w:eastAsia="Times New Roman" w:hAnsi="Times New Roman" w:cs="Times New Roman"/>
          <w:b/>
          <w:bCs/>
          <w:color w:val="333333"/>
          <w:sz w:val="24"/>
          <w:szCs w:val="21"/>
          <w:lang w:eastAsia="da-DK"/>
        </w:rPr>
        <w:t>UAS.STS-02.030 UAS-operatørens ansvarsområder</w:t>
      </w:r>
    </w:p>
    <w:p w14:paraId="5485F342"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Ud over de ansvarsområder, der er fastsat i UAS.SPEC.050, skal UAS-operatøren:</w:t>
      </w:r>
    </w:p>
    <w:p w14:paraId="31D1FEE6"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602C81D0"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udarbejde en driftshåndbog, som omfatter de elementer, der er fastsat i tillæg 5</w:t>
      </w:r>
    </w:p>
    <w:p w14:paraId="267CF49C"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22C0DBAA"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fastlægge det operationelle udsnit og bufferzonen for risici på jorden for de påtænkte operationer, herunder det kontrollerede område på land, der omfatter projektionerne på jordoverfladen for såvel udsnittet som bufferzonen</w:t>
      </w:r>
    </w:p>
    <w:p w14:paraId="5BB7DE2D"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37D340E3"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3) ved hjælp af et eller flere af følgende sikre, at beredskabsprocedurer og nødprocedurer er tilstrækkelige:</w:t>
      </w:r>
    </w:p>
    <w:p w14:paraId="3E6D0474" w14:textId="77777777" w:rsidR="00FE653D" w:rsidRDefault="00FE653D" w:rsidP="00FE653D">
      <w:pPr>
        <w:pStyle w:val="Listeafsnit"/>
        <w:numPr>
          <w:ilvl w:val="0"/>
          <w:numId w:val="85"/>
        </w:numPr>
        <w:shd w:val="clear" w:color="auto" w:fill="FFFFFF"/>
        <w:spacing w:after="0" w:line="240" w:lineRule="auto"/>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særlige prøveflyvninger</w:t>
      </w:r>
    </w:p>
    <w:p w14:paraId="7750B49F" w14:textId="77777777" w:rsidR="00FE653D" w:rsidRDefault="00FE653D" w:rsidP="00FE653D">
      <w:pPr>
        <w:pStyle w:val="Listeafsnit"/>
        <w:numPr>
          <w:ilvl w:val="0"/>
          <w:numId w:val="85"/>
        </w:numPr>
        <w:shd w:val="clear" w:color="auto" w:fill="FFFFFF"/>
        <w:spacing w:after="0" w:line="240" w:lineRule="auto"/>
        <w:jc w:val="both"/>
        <w:rPr>
          <w:rFonts w:ascii="Times New Roman" w:hAnsi="Times New Roman"/>
          <w:color w:val="333333"/>
          <w:sz w:val="24"/>
          <w:szCs w:val="21"/>
          <w:lang w:eastAsia="da-DK"/>
        </w:rPr>
      </w:pPr>
      <w:r w:rsidRPr="005C3CFC">
        <w:rPr>
          <w:rFonts w:ascii="Times New Roman" w:hAnsi="Times New Roman"/>
          <w:color w:val="333333"/>
          <w:sz w:val="24"/>
          <w:szCs w:val="21"/>
          <w:lang w:eastAsia="da-DK"/>
        </w:rPr>
        <w:t xml:space="preserve">simuleringer, forudsat at simuleringsmidlernes repræsentativitet er hensigtsmæssig i forhold til det påtænkte </w:t>
      </w:r>
      <w:r>
        <w:rPr>
          <w:rFonts w:ascii="Times New Roman" w:hAnsi="Times New Roman"/>
          <w:color w:val="333333"/>
          <w:sz w:val="24"/>
          <w:szCs w:val="21"/>
          <w:lang w:eastAsia="da-DK"/>
        </w:rPr>
        <w:t>formal</w:t>
      </w:r>
    </w:p>
    <w:p w14:paraId="6E2E39D6" w14:textId="77777777" w:rsidR="00FE653D" w:rsidRPr="005C3CFC" w:rsidRDefault="00FE653D" w:rsidP="00FE653D">
      <w:pPr>
        <w:shd w:val="clear" w:color="auto" w:fill="FFFFFF"/>
        <w:spacing w:after="0"/>
        <w:rPr>
          <w:rFonts w:ascii="Times New Roman" w:hAnsi="Times New Roman"/>
          <w:color w:val="333333"/>
          <w:sz w:val="24"/>
          <w:szCs w:val="21"/>
          <w:lang w:eastAsia="da-DK"/>
        </w:rPr>
      </w:pPr>
    </w:p>
    <w:p w14:paraId="7E6DAD2A"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4) udvikle en effektiv beredskabsindsatsplan (ERP), som er egnet til operationen, og som mindst omfatter:</w:t>
      </w:r>
    </w:p>
    <w:p w14:paraId="50993026" w14:textId="77777777" w:rsidR="00FE653D" w:rsidRDefault="00FE653D" w:rsidP="00FE653D">
      <w:pPr>
        <w:pStyle w:val="Listeafsnit"/>
        <w:numPr>
          <w:ilvl w:val="0"/>
          <w:numId w:val="86"/>
        </w:numPr>
        <w:shd w:val="clear" w:color="auto" w:fill="FFFFFF"/>
        <w:spacing w:after="0" w:line="240" w:lineRule="auto"/>
        <w:jc w:val="both"/>
        <w:rPr>
          <w:rFonts w:ascii="Times New Roman" w:hAnsi="Times New Roman"/>
          <w:color w:val="333333"/>
          <w:sz w:val="24"/>
          <w:szCs w:val="21"/>
          <w:lang w:eastAsia="da-DK"/>
        </w:rPr>
      </w:pPr>
      <w:r w:rsidRPr="005C3CFC">
        <w:rPr>
          <w:rFonts w:ascii="Times New Roman" w:hAnsi="Times New Roman"/>
          <w:color w:val="333333"/>
          <w:sz w:val="24"/>
          <w:szCs w:val="21"/>
          <w:lang w:eastAsia="da-DK"/>
        </w:rPr>
        <w:t>planen med henblik på at begrænse de eskalerende virkninger af nødsituationen</w:t>
      </w:r>
    </w:p>
    <w:p w14:paraId="1FD90071" w14:textId="77777777" w:rsidR="00FE653D" w:rsidRDefault="00FE653D" w:rsidP="00FE653D">
      <w:pPr>
        <w:pStyle w:val="Listeafsnit"/>
        <w:numPr>
          <w:ilvl w:val="0"/>
          <w:numId w:val="86"/>
        </w:numPr>
        <w:shd w:val="clear" w:color="auto" w:fill="FFFFFF"/>
        <w:spacing w:after="0" w:line="240" w:lineRule="auto"/>
        <w:jc w:val="both"/>
        <w:rPr>
          <w:rFonts w:ascii="Times New Roman" w:hAnsi="Times New Roman"/>
          <w:color w:val="333333"/>
          <w:sz w:val="24"/>
          <w:szCs w:val="21"/>
          <w:lang w:eastAsia="da-DK"/>
        </w:rPr>
      </w:pPr>
      <w:r w:rsidRPr="005C3CFC">
        <w:rPr>
          <w:rFonts w:ascii="Times New Roman" w:hAnsi="Times New Roman"/>
          <w:color w:val="333333"/>
          <w:sz w:val="24"/>
          <w:szCs w:val="21"/>
          <w:lang w:eastAsia="da-DK"/>
        </w:rPr>
        <w:t>betingelserne for at alarmere de relevante myndigheder og organisationer</w:t>
      </w:r>
    </w:p>
    <w:p w14:paraId="62F2B256" w14:textId="77777777" w:rsidR="00FE653D" w:rsidRDefault="00FE653D" w:rsidP="00FE653D">
      <w:pPr>
        <w:pStyle w:val="Listeafsnit"/>
        <w:numPr>
          <w:ilvl w:val="0"/>
          <w:numId w:val="86"/>
        </w:numPr>
        <w:shd w:val="clear" w:color="auto" w:fill="FFFFFF"/>
        <w:spacing w:after="0" w:line="240" w:lineRule="auto"/>
        <w:jc w:val="both"/>
        <w:rPr>
          <w:rFonts w:ascii="Times New Roman" w:hAnsi="Times New Roman"/>
          <w:color w:val="333333"/>
          <w:sz w:val="24"/>
          <w:szCs w:val="21"/>
          <w:lang w:eastAsia="da-DK"/>
        </w:rPr>
      </w:pPr>
      <w:r w:rsidRPr="005C3CFC">
        <w:rPr>
          <w:rFonts w:ascii="Times New Roman" w:hAnsi="Times New Roman"/>
          <w:color w:val="333333"/>
          <w:sz w:val="24"/>
          <w:szCs w:val="21"/>
          <w:lang w:eastAsia="da-DK"/>
        </w:rPr>
        <w:t>kriterierne for at påvise, at der foreligger en nødsituation</w:t>
      </w:r>
    </w:p>
    <w:p w14:paraId="13B06B6E" w14:textId="77777777" w:rsidR="00FE653D" w:rsidRDefault="00FE653D" w:rsidP="00FE653D">
      <w:pPr>
        <w:pStyle w:val="Listeafsnit"/>
        <w:numPr>
          <w:ilvl w:val="0"/>
          <w:numId w:val="86"/>
        </w:numPr>
        <w:shd w:val="clear" w:color="auto" w:fill="FFFFFF"/>
        <w:spacing w:after="0" w:line="240" w:lineRule="auto"/>
        <w:jc w:val="both"/>
        <w:rPr>
          <w:rFonts w:ascii="Times New Roman" w:hAnsi="Times New Roman"/>
          <w:color w:val="333333"/>
          <w:sz w:val="24"/>
          <w:szCs w:val="21"/>
          <w:lang w:eastAsia="da-DK"/>
        </w:rPr>
      </w:pPr>
      <w:r w:rsidRPr="005C3CFC">
        <w:rPr>
          <w:rFonts w:ascii="Times New Roman" w:hAnsi="Times New Roman"/>
          <w:color w:val="333333"/>
          <w:sz w:val="24"/>
          <w:szCs w:val="21"/>
          <w:lang w:eastAsia="da-DK"/>
        </w:rPr>
        <w:t xml:space="preserve">en klar afgrænsning af de opgaver, der påhviler </w:t>
      </w:r>
      <w:proofErr w:type="spellStart"/>
      <w:r w:rsidRPr="005C3CFC">
        <w:rPr>
          <w:rFonts w:ascii="Times New Roman" w:hAnsi="Times New Roman"/>
          <w:color w:val="333333"/>
          <w:sz w:val="24"/>
          <w:szCs w:val="21"/>
          <w:lang w:eastAsia="da-DK"/>
        </w:rPr>
        <w:t>fjernpilote</w:t>
      </w:r>
      <w:proofErr w:type="spellEnd"/>
      <w:r w:rsidRPr="005C3CFC">
        <w:rPr>
          <w:rFonts w:ascii="Times New Roman" w:hAnsi="Times New Roman"/>
          <w:color w:val="333333"/>
          <w:sz w:val="24"/>
          <w:szCs w:val="21"/>
          <w:lang w:eastAsia="da-DK"/>
        </w:rPr>
        <w:t>(r)n(e) og andet personale med ansvar for opgaver af afgørende betydning for UAS-operationen</w:t>
      </w:r>
    </w:p>
    <w:p w14:paraId="72161ACC" w14:textId="77777777" w:rsidR="00FE653D" w:rsidRPr="005C3CFC" w:rsidRDefault="00FE653D" w:rsidP="00FE653D">
      <w:pPr>
        <w:shd w:val="clear" w:color="auto" w:fill="FFFFFF"/>
        <w:spacing w:after="0"/>
        <w:rPr>
          <w:rFonts w:ascii="Times New Roman" w:hAnsi="Times New Roman"/>
          <w:color w:val="333333"/>
          <w:sz w:val="24"/>
          <w:szCs w:val="21"/>
          <w:lang w:eastAsia="da-DK"/>
        </w:rPr>
      </w:pPr>
    </w:p>
    <w:p w14:paraId="550EFB05"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5) sørge for, at præstationsniveauet for så vidt angår eksternt leverede serviceydelser, der er nødvendige for flyvningens sikkerhed, er tilstrækkeligt i forhold til den påtænkte operation</w:t>
      </w:r>
    </w:p>
    <w:p w14:paraId="3AC0D2D9"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1265951E"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6) fastlægge fordelingen af roller og ansvarsområder mellem operatøren og den eller de eksterne tjenesteydere, hvis det er relevant</w:t>
      </w:r>
    </w:p>
    <w:p w14:paraId="5E1661E9"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1BB70276"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 xml:space="preserve">7) indlæse opdaterede oplysninger i </w:t>
      </w:r>
      <w:proofErr w:type="spellStart"/>
      <w:r w:rsidRPr="00000F81">
        <w:rPr>
          <w:rFonts w:ascii="Times New Roman" w:eastAsia="Times New Roman" w:hAnsi="Times New Roman" w:cs="Times New Roman"/>
          <w:color w:val="333333"/>
          <w:sz w:val="24"/>
          <w:szCs w:val="21"/>
          <w:lang w:eastAsia="da-DK"/>
        </w:rPr>
        <w:t>geo</w:t>
      </w:r>
      <w:proofErr w:type="spellEnd"/>
      <w:r w:rsidRPr="00000F81">
        <w:rPr>
          <w:rFonts w:ascii="Times New Roman" w:eastAsia="Times New Roman" w:hAnsi="Times New Roman" w:cs="Times New Roman"/>
          <w:color w:val="333333"/>
          <w:sz w:val="24"/>
          <w:szCs w:val="21"/>
          <w:lang w:eastAsia="da-DK"/>
        </w:rPr>
        <w:t>-</w:t>
      </w:r>
      <w:proofErr w:type="spellStart"/>
      <w:r w:rsidRPr="00000F81">
        <w:rPr>
          <w:rFonts w:ascii="Times New Roman" w:eastAsia="Times New Roman" w:hAnsi="Times New Roman" w:cs="Times New Roman"/>
          <w:color w:val="333333"/>
          <w:sz w:val="24"/>
          <w:szCs w:val="21"/>
          <w:lang w:eastAsia="da-DK"/>
        </w:rPr>
        <w:t>awareness</w:t>
      </w:r>
      <w:proofErr w:type="spellEnd"/>
      <w:r w:rsidRPr="00000F81">
        <w:rPr>
          <w:rFonts w:ascii="Times New Roman" w:eastAsia="Times New Roman" w:hAnsi="Times New Roman" w:cs="Times New Roman"/>
          <w:color w:val="333333"/>
          <w:sz w:val="24"/>
          <w:szCs w:val="21"/>
          <w:lang w:eastAsia="da-DK"/>
        </w:rPr>
        <w:t xml:space="preserve">-systemet, hvis funktionen er installeret i </w:t>
      </w:r>
      <w:proofErr w:type="spellStart"/>
      <w:r w:rsidRPr="00000F81">
        <w:rPr>
          <w:rFonts w:ascii="Times New Roman" w:eastAsia="Times New Roman" w:hAnsi="Times New Roman" w:cs="Times New Roman"/>
          <w:color w:val="333333"/>
          <w:sz w:val="24"/>
          <w:szCs w:val="21"/>
          <w:lang w:eastAsia="da-DK"/>
        </w:rPr>
        <w:t>UAS'et</w:t>
      </w:r>
      <w:proofErr w:type="spellEnd"/>
      <w:r w:rsidRPr="00000F81">
        <w:rPr>
          <w:rFonts w:ascii="Times New Roman" w:eastAsia="Times New Roman" w:hAnsi="Times New Roman" w:cs="Times New Roman"/>
          <w:color w:val="333333"/>
          <w:sz w:val="24"/>
          <w:szCs w:val="21"/>
          <w:lang w:eastAsia="da-DK"/>
        </w:rPr>
        <w:t>, og når dette er påkrævet i den geografiske UAS-zone, hvori operationen påtænkes at skulle finde sted</w:t>
      </w:r>
    </w:p>
    <w:p w14:paraId="56E62209"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55B4A3D0"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8) sikre, inden operationen påbegyndes, at alle egnede foranstaltninger med henblik på at mindske risikoen for uvedkommende personers indtrængen i det kontrollerede område på land i overensstemmelse med de krav til minimumsafstand, der er fastsat i punkt 2 i UAS.STS-02.020, er truffet, og at der om nødvendigt er koordineret med de relevante myndigheder</w:t>
      </w:r>
    </w:p>
    <w:p w14:paraId="0DFD35A9"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460058BB"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9) sikre, inden operationen påbegyndes, at alle tilstedeværende personer i det kontrollerede område på land:</w:t>
      </w:r>
    </w:p>
    <w:p w14:paraId="1658CA97" w14:textId="77777777" w:rsidR="00FE653D" w:rsidRDefault="00FE653D" w:rsidP="00FE653D">
      <w:pPr>
        <w:pStyle w:val="Listeafsnit"/>
        <w:numPr>
          <w:ilvl w:val="0"/>
          <w:numId w:val="87"/>
        </w:numPr>
        <w:shd w:val="clear" w:color="auto" w:fill="FFFFFF"/>
        <w:spacing w:after="0" w:line="240" w:lineRule="auto"/>
        <w:jc w:val="both"/>
        <w:rPr>
          <w:rFonts w:ascii="Times New Roman" w:hAnsi="Times New Roman"/>
          <w:color w:val="333333"/>
          <w:sz w:val="24"/>
          <w:szCs w:val="21"/>
          <w:lang w:eastAsia="da-DK"/>
        </w:rPr>
      </w:pPr>
      <w:r w:rsidRPr="00DA02DA">
        <w:rPr>
          <w:rFonts w:ascii="Times New Roman" w:hAnsi="Times New Roman"/>
          <w:color w:val="333333"/>
          <w:sz w:val="24"/>
          <w:szCs w:val="21"/>
          <w:lang w:eastAsia="da-DK"/>
        </w:rPr>
        <w:t>er blevet underrettet om risiciene ved operationen</w:t>
      </w:r>
    </w:p>
    <w:p w14:paraId="6760AF5C" w14:textId="77777777" w:rsidR="00FE653D" w:rsidRDefault="00FE653D" w:rsidP="00FE653D">
      <w:pPr>
        <w:pStyle w:val="Listeafsnit"/>
        <w:numPr>
          <w:ilvl w:val="0"/>
          <w:numId w:val="87"/>
        </w:numPr>
        <w:shd w:val="clear" w:color="auto" w:fill="FFFFFF"/>
        <w:spacing w:after="0" w:line="240" w:lineRule="auto"/>
        <w:jc w:val="both"/>
        <w:rPr>
          <w:rFonts w:ascii="Times New Roman" w:hAnsi="Times New Roman"/>
          <w:color w:val="333333"/>
          <w:sz w:val="24"/>
          <w:szCs w:val="21"/>
          <w:lang w:eastAsia="da-DK"/>
        </w:rPr>
      </w:pPr>
      <w:r w:rsidRPr="00DA02DA">
        <w:rPr>
          <w:rFonts w:ascii="Times New Roman" w:hAnsi="Times New Roman"/>
          <w:color w:val="333333"/>
          <w:sz w:val="24"/>
          <w:szCs w:val="21"/>
          <w:lang w:eastAsia="da-DK"/>
        </w:rPr>
        <w:lastRenderedPageBreak/>
        <w:t>er blevet gjort bekendt med — eller oplært i, hvis det er relevant — de sikkerhedsforholdsregler og -foranstaltninger, den pågældende UAS-operatør har truffet for at beskytte dem, og</w:t>
      </w:r>
    </w:p>
    <w:p w14:paraId="03345895" w14:textId="77777777" w:rsidR="00FE653D" w:rsidRDefault="00FE653D" w:rsidP="00FE653D">
      <w:pPr>
        <w:pStyle w:val="Listeafsnit"/>
        <w:numPr>
          <w:ilvl w:val="0"/>
          <w:numId w:val="87"/>
        </w:numPr>
        <w:shd w:val="clear" w:color="auto" w:fill="FFFFFF"/>
        <w:spacing w:after="0" w:line="240" w:lineRule="auto"/>
        <w:jc w:val="both"/>
        <w:rPr>
          <w:rFonts w:ascii="Times New Roman" w:hAnsi="Times New Roman"/>
          <w:color w:val="333333"/>
          <w:sz w:val="24"/>
          <w:szCs w:val="21"/>
          <w:lang w:eastAsia="da-DK"/>
        </w:rPr>
      </w:pPr>
      <w:r w:rsidRPr="00DA02DA">
        <w:rPr>
          <w:rFonts w:ascii="Times New Roman" w:hAnsi="Times New Roman"/>
          <w:color w:val="333333"/>
          <w:sz w:val="24"/>
          <w:szCs w:val="21"/>
          <w:lang w:eastAsia="da-DK"/>
        </w:rPr>
        <w:t>udtrykkeligt har indvilliget i at deltage i operationen</w:t>
      </w:r>
    </w:p>
    <w:p w14:paraId="0A36FEC9" w14:textId="77777777" w:rsidR="00FE653D" w:rsidRPr="00DA02DA" w:rsidRDefault="00FE653D" w:rsidP="00FE653D">
      <w:pPr>
        <w:shd w:val="clear" w:color="auto" w:fill="FFFFFF"/>
        <w:spacing w:after="0"/>
        <w:rPr>
          <w:rFonts w:ascii="Times New Roman" w:hAnsi="Times New Roman"/>
          <w:color w:val="333333"/>
          <w:sz w:val="24"/>
          <w:szCs w:val="21"/>
          <w:lang w:eastAsia="da-DK"/>
        </w:rPr>
      </w:pPr>
    </w:p>
    <w:p w14:paraId="7AD91067"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10) før operationen påbegyndes, hvis der anvendes luftrumsobservatører:</w:t>
      </w:r>
    </w:p>
    <w:p w14:paraId="745736C4" w14:textId="77777777" w:rsidR="00FE653D" w:rsidRDefault="00FE653D" w:rsidP="00FE653D">
      <w:pPr>
        <w:pStyle w:val="Listeafsnit"/>
        <w:numPr>
          <w:ilvl w:val="0"/>
          <w:numId w:val="88"/>
        </w:numPr>
        <w:shd w:val="clear" w:color="auto" w:fill="FFFFFF"/>
        <w:spacing w:after="0" w:line="240" w:lineRule="auto"/>
        <w:jc w:val="both"/>
        <w:rPr>
          <w:rFonts w:ascii="Times New Roman" w:hAnsi="Times New Roman"/>
          <w:color w:val="333333"/>
          <w:sz w:val="24"/>
          <w:szCs w:val="21"/>
          <w:lang w:eastAsia="da-DK"/>
        </w:rPr>
      </w:pPr>
      <w:r w:rsidRPr="00DA02DA">
        <w:rPr>
          <w:rFonts w:ascii="Times New Roman" w:hAnsi="Times New Roman"/>
          <w:color w:val="333333"/>
          <w:sz w:val="24"/>
          <w:szCs w:val="21"/>
          <w:lang w:eastAsia="da-DK"/>
        </w:rPr>
        <w:t>sikre korrekt placering og antal af luftrumsobservatører langs den påtænkte flyvevej</w:t>
      </w:r>
    </w:p>
    <w:p w14:paraId="50DCFBC2" w14:textId="77777777" w:rsidR="00FE653D" w:rsidRPr="00DA02DA" w:rsidRDefault="00FE653D" w:rsidP="00FE653D">
      <w:pPr>
        <w:pStyle w:val="Listeafsnit"/>
        <w:numPr>
          <w:ilvl w:val="0"/>
          <w:numId w:val="88"/>
        </w:numPr>
        <w:shd w:val="clear" w:color="auto" w:fill="FFFFFF"/>
        <w:spacing w:after="0" w:line="240" w:lineRule="auto"/>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verificere:</w:t>
      </w:r>
    </w:p>
    <w:p w14:paraId="48B3135F" w14:textId="77777777" w:rsidR="00FE653D" w:rsidRDefault="00FE653D" w:rsidP="00FE653D">
      <w:pPr>
        <w:pStyle w:val="Listeafsnit"/>
        <w:numPr>
          <w:ilvl w:val="1"/>
          <w:numId w:val="88"/>
        </w:numPr>
        <w:shd w:val="clear" w:color="auto" w:fill="FFFFFF"/>
        <w:spacing w:after="0" w:line="240" w:lineRule="auto"/>
        <w:jc w:val="both"/>
        <w:rPr>
          <w:rFonts w:ascii="Times New Roman" w:hAnsi="Times New Roman"/>
          <w:color w:val="333333"/>
          <w:sz w:val="24"/>
          <w:szCs w:val="21"/>
          <w:lang w:eastAsia="da-DK"/>
        </w:rPr>
      </w:pPr>
      <w:r w:rsidRPr="00DA02DA">
        <w:rPr>
          <w:rFonts w:ascii="Times New Roman" w:hAnsi="Times New Roman"/>
          <w:color w:val="333333"/>
          <w:sz w:val="24"/>
          <w:szCs w:val="21"/>
          <w:lang w:eastAsia="da-DK"/>
        </w:rPr>
        <w:t>at sigtbarheden og den planlagte afstand til luftrumsobservatøren ligger inden for de acceptable grænser, der er fastsat i driftshåndbogen</w:t>
      </w:r>
    </w:p>
    <w:p w14:paraId="18FB11CF" w14:textId="77777777" w:rsidR="00FE653D" w:rsidRDefault="00FE653D" w:rsidP="00FE653D">
      <w:pPr>
        <w:pStyle w:val="Listeafsnit"/>
        <w:numPr>
          <w:ilvl w:val="1"/>
          <w:numId w:val="88"/>
        </w:numPr>
        <w:shd w:val="clear" w:color="auto" w:fill="FFFFFF"/>
        <w:spacing w:after="0" w:line="240" w:lineRule="auto"/>
        <w:jc w:val="both"/>
        <w:rPr>
          <w:rFonts w:ascii="Times New Roman" w:hAnsi="Times New Roman"/>
          <w:color w:val="333333"/>
          <w:sz w:val="24"/>
          <w:szCs w:val="21"/>
          <w:lang w:eastAsia="da-DK"/>
        </w:rPr>
      </w:pPr>
      <w:r w:rsidRPr="00DA02DA">
        <w:rPr>
          <w:rFonts w:ascii="Times New Roman" w:hAnsi="Times New Roman"/>
          <w:color w:val="333333"/>
          <w:sz w:val="24"/>
          <w:szCs w:val="21"/>
          <w:lang w:eastAsia="da-DK"/>
        </w:rPr>
        <w:t>at terrænet ikke skaber potentielle hindringer for nogen luftrumsobservatør</w:t>
      </w:r>
    </w:p>
    <w:p w14:paraId="72E6F40F" w14:textId="77777777" w:rsidR="00FE653D" w:rsidRDefault="00FE653D" w:rsidP="00FE653D">
      <w:pPr>
        <w:pStyle w:val="Listeafsnit"/>
        <w:numPr>
          <w:ilvl w:val="1"/>
          <w:numId w:val="88"/>
        </w:numPr>
        <w:shd w:val="clear" w:color="auto" w:fill="FFFFFF"/>
        <w:spacing w:after="0" w:line="240" w:lineRule="auto"/>
        <w:jc w:val="both"/>
        <w:rPr>
          <w:rFonts w:ascii="Times New Roman" w:hAnsi="Times New Roman"/>
          <w:color w:val="333333"/>
          <w:sz w:val="24"/>
          <w:szCs w:val="21"/>
          <w:lang w:eastAsia="da-DK"/>
        </w:rPr>
      </w:pPr>
      <w:r w:rsidRPr="00DA02DA">
        <w:rPr>
          <w:rFonts w:ascii="Times New Roman" w:hAnsi="Times New Roman"/>
          <w:color w:val="333333"/>
          <w:sz w:val="24"/>
          <w:szCs w:val="21"/>
          <w:lang w:eastAsia="da-DK"/>
        </w:rPr>
        <w:t>at der ikke er huller mellem de zoner, som hver af luftrumsobservatørerne dækker</w:t>
      </w:r>
    </w:p>
    <w:p w14:paraId="212DD6B1" w14:textId="77777777" w:rsidR="00FE653D" w:rsidRDefault="00FE653D" w:rsidP="00FE653D">
      <w:pPr>
        <w:pStyle w:val="Listeafsnit"/>
        <w:numPr>
          <w:ilvl w:val="1"/>
          <w:numId w:val="88"/>
        </w:numPr>
        <w:shd w:val="clear" w:color="auto" w:fill="FFFFFF"/>
        <w:spacing w:after="0" w:line="240" w:lineRule="auto"/>
        <w:jc w:val="both"/>
        <w:rPr>
          <w:rFonts w:ascii="Times New Roman" w:hAnsi="Times New Roman"/>
          <w:color w:val="333333"/>
          <w:sz w:val="24"/>
          <w:szCs w:val="21"/>
          <w:lang w:eastAsia="da-DK"/>
        </w:rPr>
      </w:pPr>
      <w:r w:rsidRPr="00DA02DA">
        <w:rPr>
          <w:rFonts w:ascii="Times New Roman" w:hAnsi="Times New Roman"/>
          <w:color w:val="333333"/>
          <w:sz w:val="24"/>
          <w:szCs w:val="21"/>
          <w:lang w:eastAsia="da-DK"/>
        </w:rPr>
        <w:t>at kommunikationen med hver luftrumsobservatør er etableret og fungerer effektivt</w:t>
      </w:r>
    </w:p>
    <w:p w14:paraId="769205DC" w14:textId="77777777" w:rsidR="00FE653D" w:rsidRPr="00DA02DA" w:rsidRDefault="00FE653D" w:rsidP="00FE653D">
      <w:pPr>
        <w:pStyle w:val="Listeafsnit"/>
        <w:numPr>
          <w:ilvl w:val="1"/>
          <w:numId w:val="88"/>
        </w:numPr>
        <w:shd w:val="clear" w:color="auto" w:fill="FFFFFF"/>
        <w:spacing w:after="0" w:line="240" w:lineRule="auto"/>
        <w:jc w:val="both"/>
        <w:rPr>
          <w:rFonts w:ascii="Times New Roman" w:hAnsi="Times New Roman"/>
          <w:color w:val="333333"/>
          <w:sz w:val="24"/>
          <w:szCs w:val="21"/>
          <w:lang w:eastAsia="da-DK"/>
        </w:rPr>
      </w:pPr>
      <w:r w:rsidRPr="00DA02DA">
        <w:rPr>
          <w:rFonts w:ascii="Times New Roman" w:hAnsi="Times New Roman"/>
          <w:color w:val="333333"/>
          <w:sz w:val="24"/>
          <w:szCs w:val="21"/>
          <w:lang w:eastAsia="da-DK"/>
        </w:rPr>
        <w:t xml:space="preserve">at eventuelle midler, som luftrumsobservatørerne anvender til at bestemme det ubemandede luftfartøjs position, fungerer og er </w:t>
      </w:r>
      <w:proofErr w:type="spellStart"/>
      <w:r w:rsidRPr="00DA02DA">
        <w:rPr>
          <w:rFonts w:ascii="Times New Roman" w:hAnsi="Times New Roman"/>
          <w:color w:val="333333"/>
          <w:sz w:val="24"/>
          <w:szCs w:val="21"/>
          <w:lang w:eastAsia="da-DK"/>
        </w:rPr>
        <w:t>effective</w:t>
      </w:r>
      <w:proofErr w:type="spellEnd"/>
    </w:p>
    <w:p w14:paraId="5AF7C6A6" w14:textId="77777777" w:rsidR="00FE653D" w:rsidRDefault="00FE653D" w:rsidP="00FE653D">
      <w:pPr>
        <w:pStyle w:val="Listeafsnit"/>
        <w:numPr>
          <w:ilvl w:val="0"/>
          <w:numId w:val="88"/>
        </w:numPr>
        <w:shd w:val="clear" w:color="auto" w:fill="FFFFFF"/>
        <w:spacing w:after="0" w:line="240" w:lineRule="auto"/>
        <w:jc w:val="both"/>
        <w:rPr>
          <w:rFonts w:ascii="Times New Roman" w:hAnsi="Times New Roman"/>
          <w:color w:val="333333"/>
          <w:sz w:val="24"/>
          <w:szCs w:val="21"/>
          <w:lang w:eastAsia="da-DK"/>
        </w:rPr>
      </w:pPr>
      <w:r w:rsidRPr="00DA02DA">
        <w:rPr>
          <w:rFonts w:ascii="Times New Roman" w:hAnsi="Times New Roman"/>
          <w:color w:val="333333"/>
          <w:sz w:val="24"/>
          <w:szCs w:val="21"/>
          <w:lang w:eastAsia="da-DK"/>
        </w:rPr>
        <w:t>sikre, at luftrumsobservatørerne er blevet briefet om det ubemandede luftfartøjs påtænkte flyvevej og om den tilhørende tidsplan</w:t>
      </w:r>
    </w:p>
    <w:p w14:paraId="6E8CC6B6" w14:textId="77777777" w:rsidR="00FE653D" w:rsidRPr="00DA02DA" w:rsidRDefault="00FE653D" w:rsidP="00FE653D">
      <w:pPr>
        <w:shd w:val="clear" w:color="auto" w:fill="FFFFFF"/>
        <w:spacing w:after="0"/>
        <w:rPr>
          <w:rFonts w:ascii="Times New Roman" w:hAnsi="Times New Roman"/>
          <w:color w:val="333333"/>
          <w:sz w:val="24"/>
          <w:szCs w:val="21"/>
          <w:lang w:eastAsia="da-DK"/>
        </w:rPr>
      </w:pPr>
    </w:p>
    <w:p w14:paraId="29B0305A"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11) sørge for, at:</w:t>
      </w:r>
    </w:p>
    <w:p w14:paraId="673BA677" w14:textId="77777777" w:rsidR="00FE653D" w:rsidRDefault="00FE653D" w:rsidP="00FE653D">
      <w:pPr>
        <w:pStyle w:val="Listeafsnit"/>
        <w:numPr>
          <w:ilvl w:val="0"/>
          <w:numId w:val="89"/>
        </w:numPr>
        <w:shd w:val="clear" w:color="auto" w:fill="FFFFFF"/>
        <w:spacing w:after="0" w:line="240" w:lineRule="auto"/>
        <w:jc w:val="both"/>
        <w:rPr>
          <w:rFonts w:ascii="Times New Roman" w:hAnsi="Times New Roman"/>
          <w:color w:val="333333"/>
          <w:sz w:val="24"/>
          <w:szCs w:val="21"/>
          <w:lang w:eastAsia="da-DK"/>
        </w:rPr>
      </w:pPr>
      <w:proofErr w:type="spellStart"/>
      <w:r w:rsidRPr="00DA02DA">
        <w:rPr>
          <w:rFonts w:ascii="Times New Roman" w:hAnsi="Times New Roman"/>
          <w:color w:val="333333"/>
          <w:sz w:val="24"/>
          <w:szCs w:val="21"/>
          <w:lang w:eastAsia="da-DK"/>
        </w:rPr>
        <w:t>UAS'et</w:t>
      </w:r>
      <w:proofErr w:type="spellEnd"/>
      <w:r w:rsidRPr="00DA02DA">
        <w:rPr>
          <w:rFonts w:ascii="Times New Roman" w:hAnsi="Times New Roman"/>
          <w:color w:val="333333"/>
          <w:sz w:val="24"/>
          <w:szCs w:val="21"/>
          <w:lang w:eastAsia="da-DK"/>
        </w:rPr>
        <w:t xml:space="preserve"> ledsages af den tilknyttede overensstemmelseserklæring, herunder en henvisning til klasse C6,</w:t>
      </w:r>
    </w:p>
    <w:p w14:paraId="766DFECA" w14:textId="77777777" w:rsidR="00FE653D" w:rsidRDefault="00FE653D" w:rsidP="00FE653D">
      <w:pPr>
        <w:pStyle w:val="Listeafsnit"/>
        <w:numPr>
          <w:ilvl w:val="0"/>
          <w:numId w:val="89"/>
        </w:numPr>
        <w:shd w:val="clear" w:color="auto" w:fill="FFFFFF"/>
        <w:spacing w:after="0" w:line="240" w:lineRule="auto"/>
        <w:jc w:val="both"/>
        <w:rPr>
          <w:rFonts w:ascii="Times New Roman" w:hAnsi="Times New Roman"/>
          <w:color w:val="333333"/>
          <w:sz w:val="24"/>
          <w:szCs w:val="21"/>
          <w:lang w:eastAsia="da-DK"/>
        </w:rPr>
      </w:pPr>
      <w:r w:rsidRPr="00DA02DA">
        <w:rPr>
          <w:rFonts w:ascii="Times New Roman" w:hAnsi="Times New Roman"/>
          <w:color w:val="333333"/>
          <w:sz w:val="24"/>
          <w:szCs w:val="21"/>
          <w:lang w:eastAsia="da-DK"/>
        </w:rPr>
        <w:t>at identifikationsmærket for klasse C6 er anbragt på det ubemandede luftfartøj.</w:t>
      </w:r>
    </w:p>
    <w:p w14:paraId="74D48A3C" w14:textId="77777777" w:rsidR="00FE653D" w:rsidRPr="00DA02DA" w:rsidRDefault="00FE653D" w:rsidP="00FE653D">
      <w:pPr>
        <w:shd w:val="clear" w:color="auto" w:fill="FFFFFF"/>
        <w:spacing w:after="0"/>
        <w:rPr>
          <w:rFonts w:ascii="Times New Roman" w:hAnsi="Times New Roman"/>
          <w:color w:val="333333"/>
          <w:sz w:val="24"/>
          <w:szCs w:val="21"/>
          <w:lang w:eastAsia="da-DK"/>
        </w:rPr>
      </w:pPr>
    </w:p>
    <w:p w14:paraId="18C80D92" w14:textId="77777777" w:rsidR="00FE653D" w:rsidRPr="00825C8B"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825C8B">
        <w:rPr>
          <w:rFonts w:ascii="Times New Roman" w:eastAsia="Times New Roman" w:hAnsi="Times New Roman" w:cs="Times New Roman"/>
          <w:b/>
          <w:bCs/>
          <w:color w:val="333333"/>
          <w:sz w:val="24"/>
          <w:szCs w:val="21"/>
          <w:lang w:eastAsia="da-DK"/>
        </w:rPr>
        <w:t>UAS.STS-02.040 Fjernpilotens ansvarsområder</w:t>
      </w:r>
    </w:p>
    <w:p w14:paraId="4DBD518F"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Ud over de ansvarsområder, der er fastsat i UAS.SPEC.060, skal fjernpiloten:</w:t>
      </w:r>
    </w:p>
    <w:p w14:paraId="72EECBA3"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4E07339C"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før en UAS-operation påbegyndes:</w:t>
      </w:r>
    </w:p>
    <w:p w14:paraId="0553CA35" w14:textId="77777777" w:rsidR="00FE653D" w:rsidRDefault="00FE653D" w:rsidP="00FE653D">
      <w:pPr>
        <w:pStyle w:val="Listeafsnit"/>
        <w:numPr>
          <w:ilvl w:val="0"/>
          <w:numId w:val="90"/>
        </w:numPr>
        <w:shd w:val="clear" w:color="auto" w:fill="FFFFFF"/>
        <w:spacing w:after="0" w:line="240" w:lineRule="auto"/>
        <w:jc w:val="both"/>
        <w:rPr>
          <w:rFonts w:ascii="Times New Roman" w:hAnsi="Times New Roman"/>
          <w:color w:val="333333"/>
          <w:sz w:val="24"/>
          <w:szCs w:val="21"/>
          <w:lang w:eastAsia="da-DK"/>
        </w:rPr>
      </w:pPr>
      <w:r w:rsidRPr="00DA02DA">
        <w:rPr>
          <w:rFonts w:ascii="Times New Roman" w:hAnsi="Times New Roman"/>
          <w:color w:val="333333"/>
          <w:sz w:val="24"/>
          <w:szCs w:val="21"/>
          <w:lang w:eastAsia="da-DK"/>
        </w:rPr>
        <w:t xml:space="preserve">fastsætte det ubemandede luftfartøjs programmerbare flyveudsnit, </w:t>
      </w:r>
      <w:proofErr w:type="gramStart"/>
      <w:r w:rsidRPr="00DA02DA">
        <w:rPr>
          <w:rFonts w:ascii="Times New Roman" w:hAnsi="Times New Roman"/>
          <w:color w:val="333333"/>
          <w:sz w:val="24"/>
          <w:szCs w:val="21"/>
          <w:lang w:eastAsia="da-DK"/>
        </w:rPr>
        <w:t>således at</w:t>
      </w:r>
      <w:proofErr w:type="gramEnd"/>
      <w:r w:rsidRPr="00DA02DA">
        <w:rPr>
          <w:rFonts w:ascii="Times New Roman" w:hAnsi="Times New Roman"/>
          <w:color w:val="333333"/>
          <w:sz w:val="24"/>
          <w:szCs w:val="21"/>
          <w:lang w:eastAsia="da-DK"/>
        </w:rPr>
        <w:t xml:space="preserve"> det holdes inden for det flyvegeografiske område</w:t>
      </w:r>
    </w:p>
    <w:p w14:paraId="7A810142" w14:textId="77777777" w:rsidR="00FE653D" w:rsidRDefault="00FE653D" w:rsidP="00FE653D">
      <w:pPr>
        <w:pStyle w:val="Listeafsnit"/>
        <w:numPr>
          <w:ilvl w:val="0"/>
          <w:numId w:val="90"/>
        </w:numPr>
        <w:shd w:val="clear" w:color="auto" w:fill="FFFFFF"/>
        <w:spacing w:after="0" w:line="240" w:lineRule="auto"/>
        <w:jc w:val="both"/>
        <w:rPr>
          <w:rFonts w:ascii="Times New Roman" w:hAnsi="Times New Roman"/>
          <w:color w:val="333333"/>
          <w:sz w:val="24"/>
          <w:szCs w:val="21"/>
          <w:lang w:eastAsia="da-DK"/>
        </w:rPr>
      </w:pPr>
      <w:r w:rsidRPr="00DA02DA">
        <w:rPr>
          <w:rFonts w:ascii="Times New Roman" w:hAnsi="Times New Roman"/>
          <w:color w:val="333333"/>
          <w:sz w:val="24"/>
          <w:szCs w:val="21"/>
          <w:lang w:eastAsia="da-DK"/>
        </w:rPr>
        <w:t>verificere, at de midler, der anvendes til at bringe flyvningen til ophør, og det ubemandede luftfartøjs funktion til programmering af det operationelle udsnit er operationelle og kontrollere, om den direkte fjernidentifikation er aktiv og opdateret</w:t>
      </w:r>
    </w:p>
    <w:p w14:paraId="421A2F0C" w14:textId="77777777" w:rsidR="00FE653D" w:rsidRPr="00DA02DA" w:rsidRDefault="00FE653D" w:rsidP="00FE653D">
      <w:pPr>
        <w:shd w:val="clear" w:color="auto" w:fill="FFFFFF"/>
        <w:spacing w:after="0"/>
        <w:rPr>
          <w:rFonts w:ascii="Times New Roman" w:hAnsi="Times New Roman"/>
          <w:color w:val="333333"/>
          <w:sz w:val="24"/>
          <w:szCs w:val="21"/>
          <w:lang w:eastAsia="da-DK"/>
        </w:rPr>
      </w:pPr>
    </w:p>
    <w:p w14:paraId="018BB2C2"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under flyvningen:</w:t>
      </w:r>
    </w:p>
    <w:p w14:paraId="67557652" w14:textId="77777777" w:rsidR="00FE653D" w:rsidRPr="00DA02DA" w:rsidRDefault="00FE653D" w:rsidP="00FE653D">
      <w:pPr>
        <w:pStyle w:val="Listeafsnit"/>
        <w:numPr>
          <w:ilvl w:val="0"/>
          <w:numId w:val="91"/>
        </w:numPr>
        <w:shd w:val="clear" w:color="auto" w:fill="FFFFFF"/>
        <w:spacing w:after="0" w:line="240" w:lineRule="auto"/>
        <w:jc w:val="both"/>
        <w:rPr>
          <w:rFonts w:ascii="Times New Roman" w:hAnsi="Times New Roman"/>
          <w:color w:val="333333"/>
          <w:sz w:val="24"/>
          <w:szCs w:val="21"/>
          <w:lang w:eastAsia="da-DK"/>
        </w:rPr>
      </w:pPr>
      <w:r w:rsidRPr="00DA02DA">
        <w:rPr>
          <w:rFonts w:ascii="Times New Roman" w:hAnsi="Times New Roman"/>
          <w:color w:val="333333"/>
          <w:sz w:val="24"/>
          <w:szCs w:val="21"/>
          <w:lang w:eastAsia="da-DK"/>
        </w:rPr>
        <w:t>medmindre luftrumsobservatører deltager, opretholde en grundig afsøgning af luftrummet med det blotte øje omkring det ubemandede luftfartøj for at undgå enhver risiko for kollision med bemandede luftfartøjer. Fjernpiloten skal afbryde flyvningen, hvis operationen udgør en risiko for andre luftfartøjer eller for mennesker, dyr, miljøet eller ejendom</w:t>
      </w:r>
    </w:p>
    <w:p w14:paraId="54A90A52" w14:textId="77777777" w:rsidR="00FE653D" w:rsidRDefault="00FE653D" w:rsidP="00FE653D">
      <w:pPr>
        <w:pStyle w:val="Listeafsnit"/>
        <w:numPr>
          <w:ilvl w:val="0"/>
          <w:numId w:val="91"/>
        </w:numPr>
        <w:shd w:val="clear" w:color="auto" w:fill="FFFFFF"/>
        <w:spacing w:after="0" w:line="240" w:lineRule="auto"/>
        <w:jc w:val="both"/>
        <w:rPr>
          <w:rFonts w:ascii="Times New Roman" w:hAnsi="Times New Roman"/>
          <w:color w:val="333333"/>
          <w:sz w:val="24"/>
          <w:szCs w:val="21"/>
          <w:lang w:eastAsia="da-DK"/>
        </w:rPr>
      </w:pPr>
      <w:r w:rsidRPr="00DA02DA">
        <w:rPr>
          <w:rFonts w:ascii="Times New Roman" w:hAnsi="Times New Roman"/>
          <w:color w:val="333333"/>
          <w:sz w:val="24"/>
          <w:szCs w:val="21"/>
          <w:lang w:eastAsia="da-DK"/>
        </w:rPr>
        <w:t>være i stand til at opretholde kontrollen over det ubemandede luftfartøj undtagen i tilfælde af tab af kommando- og kontrolforbindelsen (C2 link)</w:t>
      </w:r>
    </w:p>
    <w:p w14:paraId="73FDCB9F" w14:textId="77777777" w:rsidR="00FE653D" w:rsidRDefault="00FE653D" w:rsidP="00FE653D">
      <w:pPr>
        <w:pStyle w:val="Listeafsnit"/>
        <w:numPr>
          <w:ilvl w:val="0"/>
          <w:numId w:val="91"/>
        </w:numPr>
        <w:shd w:val="clear" w:color="auto" w:fill="FFFFFF"/>
        <w:spacing w:after="0" w:line="240" w:lineRule="auto"/>
        <w:jc w:val="both"/>
        <w:rPr>
          <w:rFonts w:ascii="Times New Roman" w:hAnsi="Times New Roman"/>
          <w:color w:val="333333"/>
          <w:sz w:val="24"/>
          <w:szCs w:val="21"/>
          <w:lang w:eastAsia="da-DK"/>
        </w:rPr>
      </w:pPr>
      <w:r w:rsidRPr="00DA02DA">
        <w:rPr>
          <w:rFonts w:ascii="Times New Roman" w:hAnsi="Times New Roman"/>
          <w:color w:val="333333"/>
          <w:sz w:val="24"/>
          <w:szCs w:val="21"/>
          <w:lang w:eastAsia="da-DK"/>
        </w:rPr>
        <w:t>kun operere ét ubemandet luftfartøj ad gangen</w:t>
      </w:r>
    </w:p>
    <w:p w14:paraId="6A7978D0" w14:textId="77777777" w:rsidR="00FE653D" w:rsidRDefault="00FE653D" w:rsidP="00FE653D">
      <w:pPr>
        <w:pStyle w:val="Listeafsnit"/>
        <w:numPr>
          <w:ilvl w:val="0"/>
          <w:numId w:val="91"/>
        </w:numPr>
        <w:shd w:val="clear" w:color="auto" w:fill="FFFFFF"/>
        <w:spacing w:after="0" w:line="240" w:lineRule="auto"/>
        <w:jc w:val="both"/>
        <w:rPr>
          <w:rFonts w:ascii="Times New Roman" w:hAnsi="Times New Roman"/>
          <w:color w:val="333333"/>
          <w:sz w:val="24"/>
          <w:szCs w:val="21"/>
          <w:lang w:eastAsia="da-DK"/>
        </w:rPr>
      </w:pPr>
      <w:r w:rsidRPr="00DA02DA">
        <w:rPr>
          <w:rFonts w:ascii="Times New Roman" w:hAnsi="Times New Roman"/>
          <w:color w:val="333333"/>
          <w:sz w:val="24"/>
          <w:szCs w:val="21"/>
          <w:lang w:eastAsia="da-DK"/>
        </w:rPr>
        <w:t>undlade at operere det ubemandede luftfartøj fra et køretøj i bevægelse</w:t>
      </w:r>
    </w:p>
    <w:p w14:paraId="511CACB0" w14:textId="77777777" w:rsidR="00FE653D" w:rsidRDefault="00FE653D" w:rsidP="00FE653D">
      <w:pPr>
        <w:pStyle w:val="Listeafsnit"/>
        <w:numPr>
          <w:ilvl w:val="0"/>
          <w:numId w:val="91"/>
        </w:numPr>
        <w:shd w:val="clear" w:color="auto" w:fill="FFFFFF"/>
        <w:spacing w:after="0" w:line="240" w:lineRule="auto"/>
        <w:jc w:val="both"/>
        <w:rPr>
          <w:rFonts w:ascii="Times New Roman" w:hAnsi="Times New Roman"/>
          <w:color w:val="333333"/>
          <w:sz w:val="24"/>
          <w:szCs w:val="21"/>
          <w:lang w:eastAsia="da-DK"/>
        </w:rPr>
      </w:pPr>
      <w:r w:rsidRPr="00DA02DA">
        <w:rPr>
          <w:rFonts w:ascii="Times New Roman" w:hAnsi="Times New Roman"/>
          <w:color w:val="333333"/>
          <w:sz w:val="24"/>
          <w:szCs w:val="21"/>
          <w:lang w:eastAsia="da-DK"/>
        </w:rPr>
        <w:t>undlade at overdrage kontrollen med det ubemandede luftfartøj til en anden kommandoenhed</w:t>
      </w:r>
    </w:p>
    <w:p w14:paraId="5419AFB5" w14:textId="77777777" w:rsidR="00FE653D" w:rsidRDefault="00FE653D" w:rsidP="00FE653D">
      <w:pPr>
        <w:pStyle w:val="Listeafsnit"/>
        <w:numPr>
          <w:ilvl w:val="0"/>
          <w:numId w:val="91"/>
        </w:numPr>
        <w:shd w:val="clear" w:color="auto" w:fill="FFFFFF"/>
        <w:spacing w:after="0" w:line="240" w:lineRule="auto"/>
        <w:jc w:val="both"/>
        <w:rPr>
          <w:rFonts w:ascii="Times New Roman" w:hAnsi="Times New Roman"/>
          <w:color w:val="333333"/>
          <w:sz w:val="24"/>
          <w:szCs w:val="21"/>
          <w:lang w:eastAsia="da-DK"/>
        </w:rPr>
      </w:pPr>
      <w:r w:rsidRPr="00DA02DA">
        <w:rPr>
          <w:rFonts w:ascii="Times New Roman" w:hAnsi="Times New Roman"/>
          <w:color w:val="333333"/>
          <w:sz w:val="24"/>
          <w:szCs w:val="21"/>
          <w:lang w:eastAsia="da-DK"/>
        </w:rPr>
        <w:t>underrette luftrumsobservatørerne, når sådanne medvirker, rettidigt om det ubemandede luftfartøjs eventuelle afvigelser fra den påtænkte flyvevej, og om den tilhørende tidsplan</w:t>
      </w:r>
    </w:p>
    <w:p w14:paraId="78768F70" w14:textId="77777777" w:rsidR="00FE653D" w:rsidRPr="00DA02DA" w:rsidRDefault="00FE653D" w:rsidP="00FE653D">
      <w:pPr>
        <w:pStyle w:val="Listeafsnit"/>
        <w:numPr>
          <w:ilvl w:val="0"/>
          <w:numId w:val="91"/>
        </w:numPr>
        <w:shd w:val="clear" w:color="auto" w:fill="FFFFFF"/>
        <w:spacing w:after="0" w:line="240" w:lineRule="auto"/>
        <w:jc w:val="both"/>
        <w:rPr>
          <w:rFonts w:ascii="Times New Roman" w:hAnsi="Times New Roman"/>
          <w:color w:val="333333"/>
          <w:sz w:val="24"/>
          <w:szCs w:val="21"/>
          <w:lang w:eastAsia="da-DK"/>
        </w:rPr>
      </w:pPr>
      <w:r w:rsidRPr="00DA02DA">
        <w:rPr>
          <w:rFonts w:ascii="Times New Roman" w:hAnsi="Times New Roman"/>
          <w:color w:val="333333"/>
          <w:sz w:val="24"/>
          <w:szCs w:val="21"/>
          <w:lang w:eastAsia="da-DK"/>
        </w:rPr>
        <w:lastRenderedPageBreak/>
        <w:t>udføre de beredskabsprocedurer, UAS-operatøren har fastlagt, i unormale situationer, blandt andet når fjernpiloten ser tegn på, at det ubemandede luftfartøj kan overskride det flyvegeografiske områdes grænser</w:t>
      </w:r>
    </w:p>
    <w:p w14:paraId="7769AFF9" w14:textId="77777777" w:rsidR="00FE653D" w:rsidRDefault="00FE653D" w:rsidP="00FE653D">
      <w:pPr>
        <w:pStyle w:val="Listeafsnit"/>
        <w:numPr>
          <w:ilvl w:val="0"/>
          <w:numId w:val="91"/>
        </w:numPr>
        <w:shd w:val="clear" w:color="auto" w:fill="FFFFFF"/>
        <w:spacing w:after="0" w:line="240" w:lineRule="auto"/>
        <w:jc w:val="both"/>
        <w:rPr>
          <w:rFonts w:ascii="Times New Roman" w:hAnsi="Times New Roman"/>
          <w:color w:val="333333"/>
          <w:sz w:val="24"/>
          <w:szCs w:val="21"/>
          <w:lang w:eastAsia="da-DK"/>
        </w:rPr>
      </w:pPr>
      <w:r w:rsidRPr="00DA02DA">
        <w:rPr>
          <w:rFonts w:ascii="Times New Roman" w:hAnsi="Times New Roman"/>
          <w:color w:val="333333"/>
          <w:sz w:val="24"/>
          <w:szCs w:val="21"/>
          <w:lang w:eastAsia="da-DK"/>
        </w:rPr>
        <w:t>udføre de nødprocedurer, UAS-operatøren har fastlagt, i nødsituationer og herunder tage midler i anvendelse med henblik på at bringe flyvningen til ophør, hvis fjernpiloten ser tegn på, at det ubemandede luftfartøj kan overskride det operationelle udsnits grænser.</w:t>
      </w:r>
    </w:p>
    <w:p w14:paraId="2C90E010" w14:textId="77777777" w:rsidR="00FE653D" w:rsidRPr="00DA02DA" w:rsidRDefault="00FE653D" w:rsidP="00FE653D">
      <w:pPr>
        <w:shd w:val="clear" w:color="auto" w:fill="FFFFFF"/>
        <w:spacing w:after="0"/>
        <w:rPr>
          <w:rFonts w:ascii="Times New Roman" w:hAnsi="Times New Roman"/>
          <w:color w:val="333333"/>
          <w:sz w:val="24"/>
          <w:szCs w:val="21"/>
          <w:lang w:eastAsia="da-DK"/>
        </w:rPr>
      </w:pPr>
    </w:p>
    <w:p w14:paraId="4CF0A259" w14:textId="77777777" w:rsidR="00FE653D" w:rsidRPr="00825C8B"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825C8B">
        <w:rPr>
          <w:rFonts w:ascii="Times New Roman" w:eastAsia="Times New Roman" w:hAnsi="Times New Roman" w:cs="Times New Roman"/>
          <w:b/>
          <w:bCs/>
          <w:color w:val="333333"/>
          <w:sz w:val="24"/>
          <w:szCs w:val="21"/>
          <w:lang w:eastAsia="da-DK"/>
        </w:rPr>
        <w:t>UAS.STS-02.050 Luftrumsobservatørens ansvarsområder</w:t>
      </w:r>
    </w:p>
    <w:p w14:paraId="469116AF"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En luftrumsobservatør skal:</w:t>
      </w:r>
    </w:p>
    <w:p w14:paraId="4720160F"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34FB192A"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opretholde en grundig afsøgning af luftrummet med det blotte øje omkring det ubemandede luftfartøj for at udpege enhver risiko for kollision med bemandede luftfartøjer</w:t>
      </w:r>
    </w:p>
    <w:p w14:paraId="20012053"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6641CF3D"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holde sig orienteret om det ubemandede luftfartøjs position ved direkte observation af luftrummet eller ved hjælp af elektroniske midler</w:t>
      </w:r>
    </w:p>
    <w:p w14:paraId="05B8551E"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0BA62057"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3) advare fjernpiloten, når en fare opdages, og hjælpe med at undgå eller minimere de potentielle negative virkninger.</w:t>
      </w:r>
    </w:p>
    <w:p w14:paraId="7F33652C" w14:textId="77777777" w:rsidR="00FE653D" w:rsidRDefault="00FE653D" w:rsidP="00FE653D">
      <w:pPr>
        <w:shd w:val="clear" w:color="auto" w:fill="FFFFFF"/>
        <w:spacing w:before="120" w:after="120" w:line="312" w:lineRule="atLeast"/>
        <w:rPr>
          <w:rFonts w:ascii="Times New Roman" w:eastAsia="Times New Roman" w:hAnsi="Times New Roman" w:cs="Times New Roman"/>
          <w:b/>
          <w:bCs/>
          <w:color w:val="333333"/>
          <w:sz w:val="24"/>
          <w:szCs w:val="21"/>
          <w:lang w:eastAsia="da-DK"/>
        </w:rPr>
      </w:pPr>
    </w:p>
    <w:p w14:paraId="71BD3255" w14:textId="77777777" w:rsidR="00FE653D" w:rsidRPr="00000F81" w:rsidRDefault="00FE653D" w:rsidP="00FE653D">
      <w:pPr>
        <w:shd w:val="clear" w:color="auto" w:fill="FFFFFF"/>
        <w:spacing w:before="120" w:after="120" w:line="312" w:lineRule="atLeast"/>
        <w:rPr>
          <w:rFonts w:ascii="Times New Roman" w:eastAsia="Times New Roman" w:hAnsi="Times New Roman" w:cs="Times New Roman"/>
          <w:b/>
          <w:bCs/>
          <w:color w:val="333333"/>
          <w:sz w:val="24"/>
          <w:szCs w:val="21"/>
          <w:lang w:eastAsia="da-DK"/>
        </w:rPr>
      </w:pPr>
      <w:r w:rsidRPr="00000F81">
        <w:rPr>
          <w:rFonts w:ascii="Times New Roman" w:eastAsia="Times New Roman" w:hAnsi="Times New Roman" w:cs="Times New Roman"/>
          <w:b/>
          <w:bCs/>
          <w:color w:val="333333"/>
          <w:sz w:val="24"/>
          <w:szCs w:val="21"/>
          <w:lang w:eastAsia="da-DK"/>
        </w:rPr>
        <w:t>TILLÆG A: TEORETISK VIDEN OG PRAKTISKE FÆRDIGHEDER FOR FJERNPILOTER MED HENBLIK PÅ STS-02</w:t>
      </w:r>
    </w:p>
    <w:p w14:paraId="0240CFB5" w14:textId="77777777" w:rsidR="00FE653D" w:rsidRPr="00000F81"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w:t>
      </w:r>
      <w:r w:rsidRPr="00000F81">
        <w:rPr>
          <w:rFonts w:ascii="Times New Roman" w:eastAsia="Times New Roman" w:hAnsi="Times New Roman" w:cs="Times New Roman"/>
          <w:b/>
          <w:bCs/>
          <w:color w:val="333333"/>
          <w:sz w:val="24"/>
          <w:szCs w:val="21"/>
          <w:lang w:eastAsia="da-DK"/>
        </w:rPr>
        <w:t> Teoriprøve</w:t>
      </w:r>
    </w:p>
    <w:p w14:paraId="0B6D0ABB"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Prøven skal fastlægges i overensstemmelse med punkt 1 i tillæg A i kapitel I.</w:t>
      </w:r>
    </w:p>
    <w:p w14:paraId="71414F58" w14:textId="77777777" w:rsidR="00FE653D"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p>
    <w:p w14:paraId="718DE8A1" w14:textId="77777777" w:rsidR="00FE653D" w:rsidRPr="00000F81" w:rsidRDefault="00FE653D" w:rsidP="00FE653D">
      <w:pPr>
        <w:shd w:val="clear" w:color="auto" w:fill="FFFFFF"/>
        <w:spacing w:before="120" w:after="120" w:line="312" w:lineRule="atLeast"/>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w:t>
      </w:r>
      <w:r w:rsidRPr="00000F81">
        <w:rPr>
          <w:rFonts w:ascii="Times New Roman" w:eastAsia="Times New Roman" w:hAnsi="Times New Roman" w:cs="Times New Roman"/>
          <w:b/>
          <w:bCs/>
          <w:color w:val="333333"/>
          <w:sz w:val="24"/>
          <w:szCs w:val="21"/>
          <w:lang w:eastAsia="da-DK"/>
        </w:rPr>
        <w:t> Uddannelse i og bedømmelse af praktiske færdigheder</w:t>
      </w:r>
    </w:p>
    <w:p w14:paraId="6C225B5A"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Foruden de områder, der er fastlagt i punkt A.2, i tillæg A i kapitel I, skal følgende områder være omfattet:</w:t>
      </w:r>
    </w:p>
    <w:p w14:paraId="7D177710" w14:textId="77777777" w:rsidR="00FE653D" w:rsidRPr="00000F81" w:rsidRDefault="00FE653D" w:rsidP="00FE653D">
      <w:pPr>
        <w:shd w:val="clear" w:color="auto" w:fill="FFFFFF"/>
        <w:spacing w:after="0" w:line="312" w:lineRule="atLeast"/>
        <w:rPr>
          <w:rFonts w:ascii="Times New Roman" w:eastAsia="Times New Roman" w:hAnsi="Times New Roman" w:cs="Times New Roman"/>
          <w:color w:val="333333"/>
          <w:sz w:val="24"/>
          <w:szCs w:val="21"/>
          <w:lang w:eastAsia="da-DK"/>
        </w:rPr>
      </w:pPr>
    </w:p>
    <w:p w14:paraId="083FAC42" w14:textId="77777777" w:rsidR="00FE653D" w:rsidRPr="00000F81" w:rsidRDefault="00FE653D" w:rsidP="00FE653D">
      <w:pPr>
        <w:shd w:val="clear" w:color="auto" w:fill="FFFFFF"/>
        <w:spacing w:after="0" w:line="312" w:lineRule="atLeast"/>
        <w:jc w:val="center"/>
        <w:rPr>
          <w:rFonts w:ascii="Times New Roman" w:eastAsia="Times New Roman" w:hAnsi="Times New Roman" w:cs="Times New Roman"/>
          <w:color w:val="333333"/>
          <w:sz w:val="24"/>
          <w:szCs w:val="21"/>
          <w:lang w:eastAsia="da-DK"/>
        </w:rPr>
      </w:pPr>
    </w:p>
    <w:p w14:paraId="0DC014CE" w14:textId="77777777" w:rsidR="00FE653D" w:rsidRPr="00825C8B" w:rsidRDefault="00FE653D" w:rsidP="00FE653D">
      <w:pPr>
        <w:shd w:val="clear" w:color="auto" w:fill="FFFFFF"/>
        <w:spacing w:after="120" w:line="312" w:lineRule="atLeast"/>
        <w:jc w:val="center"/>
        <w:rPr>
          <w:rFonts w:ascii="Times New Roman" w:eastAsia="Times New Roman" w:hAnsi="Times New Roman" w:cs="Times New Roman"/>
          <w:color w:val="333333"/>
          <w:sz w:val="24"/>
          <w:szCs w:val="21"/>
          <w:lang w:eastAsia="da-DK"/>
        </w:rPr>
      </w:pPr>
      <w:r w:rsidRPr="00825C8B">
        <w:rPr>
          <w:rFonts w:ascii="Times New Roman" w:eastAsia="Times New Roman" w:hAnsi="Times New Roman" w:cs="Times New Roman"/>
          <w:i/>
          <w:iCs/>
          <w:color w:val="333333"/>
          <w:sz w:val="24"/>
          <w:szCs w:val="21"/>
          <w:lang w:eastAsia="da-DK"/>
        </w:rPr>
        <w:t>Tabel 1:</w:t>
      </w:r>
    </w:p>
    <w:p w14:paraId="1CEAD87D" w14:textId="77777777" w:rsidR="00FE653D" w:rsidRPr="00000F81" w:rsidRDefault="00FE653D" w:rsidP="00FE653D">
      <w:pPr>
        <w:shd w:val="clear" w:color="auto" w:fill="FFFFFF"/>
        <w:spacing w:after="120" w:line="312" w:lineRule="atLeast"/>
        <w:jc w:val="center"/>
        <w:rPr>
          <w:rFonts w:ascii="Times New Roman" w:eastAsia="Times New Roman" w:hAnsi="Times New Roman" w:cs="Times New Roman"/>
          <w:b/>
          <w:bCs/>
          <w:color w:val="333333"/>
          <w:sz w:val="24"/>
          <w:szCs w:val="21"/>
          <w:lang w:eastAsia="da-DK"/>
        </w:rPr>
      </w:pPr>
      <w:r w:rsidRPr="00000F81">
        <w:rPr>
          <w:rFonts w:ascii="Times New Roman" w:eastAsia="Times New Roman" w:hAnsi="Times New Roman" w:cs="Times New Roman"/>
          <w:b/>
          <w:bCs/>
          <w:color w:val="333333"/>
          <w:sz w:val="24"/>
          <w:szCs w:val="21"/>
          <w:lang w:eastAsia="da-DK"/>
        </w:rPr>
        <w:t>Yderligere emner og områder, der skal indgå i uddannelse i og bedømmelse af praktiske færdigheder med henblik på STS-02</w:t>
      </w:r>
    </w:p>
    <w:tbl>
      <w:tblPr>
        <w:tblW w:w="0" w:type="dxa"/>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406"/>
        <w:gridCol w:w="7216"/>
      </w:tblGrid>
      <w:tr w:rsidR="00FE653D" w:rsidRPr="00000F81" w14:paraId="21C70132" w14:textId="77777777" w:rsidTr="00A93A9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787FE8FB" w14:textId="77777777" w:rsidR="00FE653D" w:rsidRPr="00E70131" w:rsidRDefault="00FE653D" w:rsidP="00A93A9A">
            <w:pPr>
              <w:spacing w:before="60" w:after="60" w:line="312" w:lineRule="atLeast"/>
              <w:jc w:val="center"/>
              <w:rPr>
                <w:rFonts w:ascii="Times New Roman" w:eastAsia="Times New Roman" w:hAnsi="Times New Roman" w:cs="Times New Roman"/>
                <w:sz w:val="24"/>
                <w:szCs w:val="24"/>
                <w:lang w:eastAsia="da-DK"/>
              </w:rPr>
            </w:pPr>
            <w:r w:rsidRPr="00E70131">
              <w:rPr>
                <w:rFonts w:ascii="Times New Roman" w:eastAsia="Times New Roman" w:hAnsi="Times New Roman" w:cs="Times New Roman"/>
                <w:sz w:val="24"/>
                <w:szCs w:val="24"/>
                <w:lang w:eastAsia="da-DK"/>
              </w:rPr>
              <w:t>Emne</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5E19E084" w14:textId="77777777" w:rsidR="00FE653D" w:rsidRPr="00E70131" w:rsidRDefault="00FE653D" w:rsidP="00A93A9A">
            <w:pPr>
              <w:spacing w:before="60" w:after="60" w:line="312" w:lineRule="atLeast"/>
              <w:jc w:val="center"/>
              <w:rPr>
                <w:rFonts w:ascii="Times New Roman" w:eastAsia="Times New Roman" w:hAnsi="Times New Roman" w:cs="Times New Roman"/>
                <w:sz w:val="24"/>
                <w:szCs w:val="24"/>
                <w:lang w:eastAsia="da-DK"/>
              </w:rPr>
            </w:pPr>
            <w:r w:rsidRPr="00E70131">
              <w:rPr>
                <w:rFonts w:ascii="Times New Roman" w:eastAsia="Times New Roman" w:hAnsi="Times New Roman" w:cs="Times New Roman"/>
                <w:sz w:val="24"/>
                <w:szCs w:val="24"/>
                <w:lang w:eastAsia="da-DK"/>
              </w:rPr>
              <w:t>Områder, der skal indgå</w:t>
            </w:r>
          </w:p>
        </w:tc>
      </w:tr>
      <w:tr w:rsidR="00FE653D" w:rsidRPr="00000F81" w14:paraId="038823D7" w14:textId="77777777" w:rsidTr="00A93A9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6A859B73" w14:textId="77777777" w:rsidR="00FE653D" w:rsidRPr="00000F81" w:rsidRDefault="00FE653D" w:rsidP="00A93A9A">
            <w:pPr>
              <w:spacing w:before="120" w:after="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a)  BVLOS-operationer, der udføres i henhold til STS-02</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22A98523" w14:textId="77777777" w:rsidR="00FE653D" w:rsidRPr="00000F81" w:rsidRDefault="00FE653D" w:rsidP="00A93A9A">
            <w:pPr>
              <w:spacing w:before="120" w:after="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i)  Forberedelse til flyvning — planlægning af operationer, luftrumshensyn og vurdering af risici på stedet. Følgende punkter skal indgå:</w:t>
            </w:r>
          </w:p>
          <w:p w14:paraId="5C655AF1" w14:textId="77777777" w:rsidR="00FE653D" w:rsidRPr="00000F81" w:rsidRDefault="00FE653D" w:rsidP="00A93A9A">
            <w:pPr>
              <w:spacing w:before="120" w:after="0" w:line="312" w:lineRule="atLeast"/>
              <w:ind w:left="202"/>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A)  afsøgning af luftrummet</w:t>
            </w:r>
          </w:p>
          <w:p w14:paraId="375EB77A" w14:textId="77777777" w:rsidR="00FE653D" w:rsidRPr="00000F81" w:rsidRDefault="00FE653D" w:rsidP="00A93A9A">
            <w:pPr>
              <w:spacing w:before="120" w:after="0" w:line="312" w:lineRule="atLeast"/>
              <w:ind w:left="202"/>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lastRenderedPageBreak/>
              <w:t>B)  operationer med luftrumsobservatører: passende placering af luftrumsoperatører og en konfliktelimineringsordning, der omfatter en passende fraseologi, koordinering og kommunikation</w:t>
            </w:r>
          </w:p>
          <w:p w14:paraId="47B19AB0" w14:textId="77777777" w:rsidR="00FE653D" w:rsidRPr="00000F81" w:rsidRDefault="00FE653D" w:rsidP="00A93A9A">
            <w:pPr>
              <w:spacing w:before="120" w:after="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ii)  De procedurer under flyvning, der er fastsat i punkt 2, litra b), nr. ii), i tillæg A i kapitel I, udføres i både VLOS og BVLOS.</w:t>
            </w:r>
          </w:p>
        </w:tc>
      </w:tr>
    </w:tbl>
    <w:p w14:paraId="18D390AD" w14:textId="77777777" w:rsidR="00FE653D" w:rsidRDefault="00FE653D" w:rsidP="00FE653D">
      <w:pPr>
        <w:shd w:val="clear" w:color="auto" w:fill="FFFFFF"/>
        <w:spacing w:after="0" w:line="312" w:lineRule="atLeast"/>
        <w:rPr>
          <w:rFonts w:ascii="Times New Roman" w:eastAsia="Times New Roman" w:hAnsi="Times New Roman" w:cs="Times New Roman"/>
          <w:color w:val="333333"/>
          <w:sz w:val="24"/>
          <w:szCs w:val="21"/>
          <w:lang w:eastAsia="da-DK"/>
        </w:rPr>
      </w:pPr>
    </w:p>
    <w:p w14:paraId="0761FEB7" w14:textId="77777777" w:rsidR="00FE653D" w:rsidRDefault="00FE653D" w:rsidP="00FE653D">
      <w:pPr>
        <w:shd w:val="clear" w:color="auto" w:fill="FFFFFF"/>
        <w:spacing w:after="0" w:line="312" w:lineRule="atLeast"/>
        <w:rPr>
          <w:rFonts w:ascii="Times New Roman" w:eastAsia="Times New Roman" w:hAnsi="Times New Roman" w:cs="Times New Roman"/>
          <w:color w:val="333333"/>
          <w:sz w:val="24"/>
          <w:szCs w:val="21"/>
          <w:lang w:eastAsia="da-DK"/>
        </w:rPr>
      </w:pPr>
    </w:p>
    <w:p w14:paraId="557558FE" w14:textId="77777777" w:rsidR="00FE653D" w:rsidRDefault="00FE653D" w:rsidP="00FE653D">
      <w:pPr>
        <w:rPr>
          <w:rFonts w:ascii="Times New Roman" w:eastAsia="Times New Roman" w:hAnsi="Times New Roman" w:cs="Times New Roman"/>
          <w:color w:val="333333"/>
          <w:sz w:val="24"/>
          <w:szCs w:val="21"/>
          <w:lang w:eastAsia="da-DK"/>
        </w:rPr>
      </w:pPr>
      <w:r>
        <w:rPr>
          <w:rFonts w:ascii="Times New Roman" w:eastAsia="Times New Roman" w:hAnsi="Times New Roman" w:cs="Times New Roman"/>
          <w:color w:val="333333"/>
          <w:sz w:val="24"/>
          <w:szCs w:val="21"/>
          <w:lang w:eastAsia="da-DK"/>
        </w:rPr>
        <w:br w:type="page"/>
      </w:r>
    </w:p>
    <w:p w14:paraId="11E3F00D" w14:textId="77777777" w:rsidR="00FE653D" w:rsidRPr="00000F81" w:rsidRDefault="00FE653D" w:rsidP="00FE653D">
      <w:pPr>
        <w:shd w:val="clear" w:color="auto" w:fill="FFFFFF"/>
        <w:spacing w:after="120" w:line="312" w:lineRule="atLeast"/>
        <w:jc w:val="center"/>
        <w:rPr>
          <w:rFonts w:ascii="Times New Roman" w:eastAsia="Times New Roman" w:hAnsi="Times New Roman" w:cs="Times New Roman"/>
          <w:i/>
          <w:iCs/>
          <w:color w:val="333333"/>
          <w:sz w:val="24"/>
          <w:szCs w:val="21"/>
          <w:lang w:eastAsia="da-DK"/>
        </w:rPr>
      </w:pPr>
      <w:r w:rsidRPr="00000F81">
        <w:rPr>
          <w:rFonts w:ascii="Times New Roman" w:eastAsia="Times New Roman" w:hAnsi="Times New Roman" w:cs="Times New Roman"/>
          <w:i/>
          <w:iCs/>
          <w:color w:val="333333"/>
          <w:sz w:val="24"/>
          <w:szCs w:val="21"/>
          <w:lang w:eastAsia="da-DK"/>
        </w:rPr>
        <w:lastRenderedPageBreak/>
        <w:t>Tillæg 2:</w:t>
      </w:r>
    </w:p>
    <w:p w14:paraId="707CEC26" w14:textId="77777777" w:rsidR="00FE653D" w:rsidRPr="00000F81" w:rsidRDefault="00FE653D" w:rsidP="00FE653D">
      <w:pPr>
        <w:shd w:val="clear" w:color="auto" w:fill="FFFFFF"/>
        <w:spacing w:after="120" w:line="312" w:lineRule="atLeast"/>
        <w:jc w:val="center"/>
        <w:rPr>
          <w:rFonts w:ascii="Times New Roman" w:eastAsia="Times New Roman" w:hAnsi="Times New Roman" w:cs="Times New Roman"/>
          <w:b/>
          <w:bCs/>
          <w:color w:val="333333"/>
          <w:sz w:val="24"/>
          <w:szCs w:val="21"/>
          <w:lang w:eastAsia="da-DK"/>
        </w:rPr>
      </w:pPr>
      <w:r w:rsidRPr="00000F81">
        <w:rPr>
          <w:rFonts w:ascii="Times New Roman" w:eastAsia="Times New Roman" w:hAnsi="Times New Roman" w:cs="Times New Roman"/>
          <w:b/>
          <w:bCs/>
          <w:color w:val="333333"/>
          <w:sz w:val="24"/>
          <w:szCs w:val="21"/>
          <w:lang w:eastAsia="da-DK"/>
        </w:rPr>
        <w:t>Operationel erklæring</w:t>
      </w:r>
    </w:p>
    <w:p w14:paraId="037C6E50" w14:textId="77777777" w:rsidR="00FE653D" w:rsidRPr="00000F81" w:rsidRDefault="00FE653D" w:rsidP="00FE653D">
      <w:pPr>
        <w:shd w:val="clear" w:color="auto" w:fill="FFFFFF"/>
        <w:spacing w:after="0" w:line="312" w:lineRule="atLeast"/>
        <w:rPr>
          <w:rFonts w:ascii="Times New Roman" w:eastAsia="Times New Roman" w:hAnsi="Times New Roman" w:cs="Times New Roman"/>
          <w:color w:val="333333"/>
          <w:sz w:val="24"/>
          <w:szCs w:val="21"/>
          <w:lang w:eastAsia="da-DK"/>
        </w:rPr>
      </w:pPr>
    </w:p>
    <w:p w14:paraId="57A093F4" w14:textId="77777777" w:rsidR="00FE653D" w:rsidRPr="00000F81" w:rsidRDefault="00FE653D" w:rsidP="00FE653D">
      <w:pPr>
        <w:shd w:val="clear" w:color="auto" w:fill="FFFFFF"/>
        <w:spacing w:after="0" w:line="312" w:lineRule="atLeast"/>
        <w:jc w:val="center"/>
        <w:rPr>
          <w:rFonts w:ascii="Times New Roman" w:eastAsia="Times New Roman" w:hAnsi="Times New Roman" w:cs="Times New Roman"/>
          <w:color w:val="333333"/>
          <w:sz w:val="24"/>
          <w:szCs w:val="21"/>
          <w:lang w:eastAsia="da-DK"/>
        </w:rPr>
      </w:pPr>
    </w:p>
    <w:tbl>
      <w:tblPr>
        <w:tblW w:w="0" w:type="dxa"/>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375"/>
        <w:gridCol w:w="40"/>
        <w:gridCol w:w="40"/>
        <w:gridCol w:w="40"/>
        <w:gridCol w:w="6886"/>
        <w:gridCol w:w="241"/>
      </w:tblGrid>
      <w:tr w:rsidR="00FE653D" w:rsidRPr="00000F81" w14:paraId="183C9A03" w14:textId="77777777" w:rsidTr="00A93A9A">
        <w:trPr>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auto"/>
            <w:hideMark/>
          </w:tcPr>
          <w:p w14:paraId="4658EDE1" w14:textId="77777777" w:rsidR="00FE653D" w:rsidRPr="00000F81" w:rsidRDefault="00FE653D" w:rsidP="00A93A9A">
            <w:pPr>
              <w:spacing w:before="60" w:after="60" w:line="312" w:lineRule="atLeast"/>
              <w:jc w:val="center"/>
              <w:rPr>
                <w:rFonts w:ascii="Times New Roman" w:eastAsia="Times New Roman" w:hAnsi="Times New Roman" w:cs="Times New Roman"/>
                <w:sz w:val="24"/>
                <w:szCs w:val="24"/>
                <w:lang w:eastAsia="da-DK"/>
              </w:rPr>
            </w:pPr>
          </w:p>
        </w:tc>
        <w:tc>
          <w:tcPr>
            <w:tcW w:w="0" w:type="auto"/>
            <w:gridSpan w:val="4"/>
            <w:tcBorders>
              <w:top w:val="outset" w:sz="6" w:space="0" w:color="auto"/>
              <w:left w:val="outset" w:sz="6" w:space="0" w:color="auto"/>
              <w:bottom w:val="outset" w:sz="6" w:space="0" w:color="auto"/>
              <w:right w:val="outset" w:sz="6" w:space="0" w:color="auto"/>
            </w:tcBorders>
            <w:shd w:val="clear" w:color="auto" w:fill="auto"/>
            <w:hideMark/>
          </w:tcPr>
          <w:p w14:paraId="5CAA9C57" w14:textId="77777777" w:rsidR="00FE653D" w:rsidRPr="00000F81" w:rsidRDefault="00FE653D" w:rsidP="00A93A9A">
            <w:pPr>
              <w:spacing w:before="60" w:after="6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b/>
                <w:bCs/>
                <w:sz w:val="24"/>
                <w:szCs w:val="24"/>
                <w:lang w:eastAsia="da-DK"/>
              </w:rPr>
              <w:t>Operationel erklæring</w:t>
            </w:r>
          </w:p>
        </w:tc>
      </w:tr>
      <w:tr w:rsidR="00FE653D" w:rsidRPr="00000F81" w14:paraId="4552E7CC" w14:textId="77777777" w:rsidTr="00A93A9A">
        <w:trPr>
          <w:jc w:val="center"/>
        </w:trPr>
        <w:tc>
          <w:tcPr>
            <w:tcW w:w="0" w:type="auto"/>
            <w:gridSpan w:val="6"/>
            <w:tcBorders>
              <w:top w:val="outset" w:sz="6" w:space="0" w:color="auto"/>
              <w:left w:val="outset" w:sz="6" w:space="0" w:color="auto"/>
              <w:bottom w:val="outset" w:sz="6" w:space="0" w:color="auto"/>
              <w:right w:val="outset" w:sz="6" w:space="0" w:color="auto"/>
            </w:tcBorders>
            <w:shd w:val="clear" w:color="auto" w:fill="auto"/>
            <w:hideMark/>
          </w:tcPr>
          <w:p w14:paraId="67ED27D9" w14:textId="77777777" w:rsidR="00FE653D" w:rsidRPr="00E173A6" w:rsidRDefault="00FE653D" w:rsidP="00A93A9A">
            <w:pPr>
              <w:spacing w:before="60" w:after="6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b/>
                <w:bCs/>
                <w:sz w:val="24"/>
                <w:szCs w:val="24"/>
                <w:lang w:eastAsia="da-DK"/>
              </w:rPr>
              <w:t>Databeskyttelse:</w:t>
            </w:r>
            <w:r w:rsidRPr="00000F81">
              <w:rPr>
                <w:rFonts w:ascii="Times New Roman" w:eastAsia="Times New Roman" w:hAnsi="Times New Roman" w:cs="Times New Roman"/>
                <w:sz w:val="24"/>
                <w:szCs w:val="24"/>
                <w:lang w:eastAsia="da-DK"/>
              </w:rPr>
              <w:t> </w:t>
            </w:r>
            <w:r w:rsidRPr="00E173A6">
              <w:rPr>
                <w:rFonts w:ascii="Times New Roman" w:eastAsia="Times New Roman" w:hAnsi="Times New Roman" w:cs="Times New Roman"/>
                <w:sz w:val="24"/>
                <w:szCs w:val="24"/>
                <w:lang w:eastAsia="da-DK"/>
              </w:rPr>
              <w:t xml:space="preserve">Personoplysninger, der indgår i denne erklæring, behandles af den kompetente myndighed i medfør af </w:t>
            </w:r>
            <w:r w:rsidRPr="00E173A6">
              <w:rPr>
                <w:rFonts w:ascii="Times New Roman" w:eastAsia="Times New Roman" w:hAnsi="Times New Roman" w:cs="Times New Roman"/>
                <w:color w:val="333333"/>
                <w:sz w:val="24"/>
                <w:szCs w:val="21"/>
                <w:lang w:eastAsia="da-DK"/>
              </w:rPr>
              <w:t>den færøske persondatalov (GDPR)</w:t>
            </w:r>
            <w:r w:rsidRPr="00E173A6">
              <w:rPr>
                <w:rFonts w:ascii="Times New Roman" w:eastAsia="Times New Roman" w:hAnsi="Times New Roman" w:cs="Times New Roman"/>
                <w:sz w:val="24"/>
                <w:szCs w:val="24"/>
                <w:lang w:eastAsia="da-DK"/>
              </w:rPr>
              <w:t>. Oplysningerne vil blive behandlet med henblik på udførelse, forvaltning og opfølgning af tilsynsaktiviteterne i henhold til bekendtgørelsen for Færøerne om regler og procedurer for operation af ubemandede luftfartøjer.</w:t>
            </w:r>
          </w:p>
          <w:p w14:paraId="101EA9F8" w14:textId="77777777" w:rsidR="00FE653D" w:rsidRPr="00000F81" w:rsidRDefault="00FE653D" w:rsidP="00A93A9A">
            <w:pPr>
              <w:spacing w:before="60" w:after="60" w:line="312" w:lineRule="atLeast"/>
              <w:jc w:val="both"/>
              <w:rPr>
                <w:rFonts w:ascii="Times New Roman" w:eastAsia="Times New Roman" w:hAnsi="Times New Roman" w:cs="Times New Roman"/>
                <w:sz w:val="24"/>
                <w:szCs w:val="24"/>
                <w:lang w:eastAsia="da-DK"/>
              </w:rPr>
            </w:pPr>
            <w:r w:rsidRPr="00E173A6">
              <w:rPr>
                <w:rFonts w:ascii="Times New Roman" w:eastAsia="Times New Roman" w:hAnsi="Times New Roman" w:cs="Times New Roman"/>
                <w:sz w:val="24"/>
                <w:szCs w:val="24"/>
                <w:lang w:eastAsia="da-DK"/>
              </w:rPr>
              <w:t>Hvis De ønsker yderligere oplysninger om behandlingen af Deres personoplysninger eller ønsker at gøre brug af Deres rettigheder (f.eks. til</w:t>
            </w:r>
            <w:r w:rsidRPr="00000F81">
              <w:rPr>
                <w:rFonts w:ascii="Times New Roman" w:eastAsia="Times New Roman" w:hAnsi="Times New Roman" w:cs="Times New Roman"/>
                <w:sz w:val="24"/>
                <w:szCs w:val="24"/>
                <w:lang w:eastAsia="da-DK"/>
              </w:rPr>
              <w:t xml:space="preserve"> at få indsigt i oplysningerne eller berigtige eventuelle urigtige eller ufuldstændige oplysninger), bedes De henvende Dem til den kompetente myndigheds kontaktpunkt.</w:t>
            </w:r>
          </w:p>
          <w:p w14:paraId="036B456C" w14:textId="77777777" w:rsidR="00FE653D" w:rsidRPr="00000F81" w:rsidRDefault="00FE653D" w:rsidP="00A93A9A">
            <w:pPr>
              <w:spacing w:before="60" w:after="6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Ansøgeren kan til enhver tid klage over behandlingen af personoplysningerne til den nationale tilsynsmyndighed for databeskyttelse.</w:t>
            </w:r>
          </w:p>
        </w:tc>
      </w:tr>
      <w:tr w:rsidR="00FE653D" w:rsidRPr="00000F81" w14:paraId="59CE5DEA" w14:textId="77777777" w:rsidTr="00A93A9A">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hideMark/>
          </w:tcPr>
          <w:p w14:paraId="1893535B" w14:textId="77777777" w:rsidR="00FE653D" w:rsidRPr="00000F81" w:rsidRDefault="00FE653D" w:rsidP="00A93A9A">
            <w:pPr>
              <w:spacing w:before="60" w:after="6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UAS-operatørens registreringsnummer</w:t>
            </w:r>
          </w:p>
        </w:tc>
        <w:tc>
          <w:tcPr>
            <w:tcW w:w="0" w:type="auto"/>
            <w:gridSpan w:val="3"/>
            <w:tcBorders>
              <w:top w:val="outset" w:sz="6" w:space="0" w:color="auto"/>
              <w:left w:val="outset" w:sz="6" w:space="0" w:color="auto"/>
              <w:bottom w:val="outset" w:sz="6" w:space="0" w:color="auto"/>
              <w:right w:val="outset" w:sz="6" w:space="0" w:color="auto"/>
            </w:tcBorders>
            <w:shd w:val="clear" w:color="auto" w:fill="auto"/>
            <w:hideMark/>
          </w:tcPr>
          <w:p w14:paraId="66F18028" w14:textId="77777777" w:rsidR="00FE653D" w:rsidRPr="00000F81" w:rsidRDefault="00FE653D" w:rsidP="00A93A9A">
            <w:pPr>
              <w:spacing w:after="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w:t>
            </w:r>
          </w:p>
        </w:tc>
      </w:tr>
      <w:tr w:rsidR="00FE653D" w:rsidRPr="00000F81" w14:paraId="0A9B5C77" w14:textId="77777777" w:rsidTr="00A93A9A">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hideMark/>
          </w:tcPr>
          <w:p w14:paraId="5CF5BC9D" w14:textId="77777777" w:rsidR="00FE653D" w:rsidRPr="00000F81" w:rsidRDefault="00FE653D" w:rsidP="00A93A9A">
            <w:pPr>
              <w:spacing w:before="60" w:after="6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UAS-operatørens navn</w:t>
            </w:r>
          </w:p>
        </w:tc>
        <w:tc>
          <w:tcPr>
            <w:tcW w:w="0" w:type="auto"/>
            <w:gridSpan w:val="3"/>
            <w:tcBorders>
              <w:top w:val="outset" w:sz="6" w:space="0" w:color="auto"/>
              <w:left w:val="outset" w:sz="6" w:space="0" w:color="auto"/>
              <w:bottom w:val="outset" w:sz="6" w:space="0" w:color="auto"/>
              <w:right w:val="outset" w:sz="6" w:space="0" w:color="auto"/>
            </w:tcBorders>
            <w:shd w:val="clear" w:color="auto" w:fill="auto"/>
            <w:hideMark/>
          </w:tcPr>
          <w:p w14:paraId="5A51AE5F" w14:textId="77777777" w:rsidR="00FE653D" w:rsidRPr="00000F81" w:rsidRDefault="00FE653D" w:rsidP="00A93A9A">
            <w:pPr>
              <w:spacing w:after="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w:t>
            </w:r>
          </w:p>
        </w:tc>
      </w:tr>
      <w:tr w:rsidR="00FE653D" w:rsidRPr="00000F81" w14:paraId="4A2164F4" w14:textId="77777777" w:rsidTr="00A93A9A">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hideMark/>
          </w:tcPr>
          <w:p w14:paraId="0536EE91" w14:textId="77777777" w:rsidR="00FE653D" w:rsidRPr="00000F81" w:rsidRDefault="00FE653D" w:rsidP="00A93A9A">
            <w:pPr>
              <w:spacing w:before="60" w:after="6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UAS-fabrikant</w:t>
            </w:r>
          </w:p>
        </w:tc>
        <w:tc>
          <w:tcPr>
            <w:tcW w:w="0" w:type="auto"/>
            <w:gridSpan w:val="3"/>
            <w:tcBorders>
              <w:top w:val="outset" w:sz="6" w:space="0" w:color="auto"/>
              <w:left w:val="outset" w:sz="6" w:space="0" w:color="auto"/>
              <w:bottom w:val="outset" w:sz="6" w:space="0" w:color="auto"/>
              <w:right w:val="outset" w:sz="6" w:space="0" w:color="auto"/>
            </w:tcBorders>
            <w:shd w:val="clear" w:color="auto" w:fill="auto"/>
            <w:hideMark/>
          </w:tcPr>
          <w:p w14:paraId="276AE008" w14:textId="77777777" w:rsidR="00FE653D" w:rsidRPr="00000F81" w:rsidRDefault="00FE653D" w:rsidP="00A93A9A">
            <w:pPr>
              <w:spacing w:after="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w:t>
            </w:r>
          </w:p>
        </w:tc>
      </w:tr>
      <w:tr w:rsidR="00FE653D" w:rsidRPr="00000F81" w14:paraId="2435FE52" w14:textId="77777777" w:rsidTr="00A93A9A">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hideMark/>
          </w:tcPr>
          <w:p w14:paraId="7E2ABA81" w14:textId="77777777" w:rsidR="00FE653D" w:rsidRPr="00000F81" w:rsidRDefault="00FE653D" w:rsidP="00A93A9A">
            <w:pPr>
              <w:spacing w:before="60" w:after="6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UAS-model</w:t>
            </w:r>
          </w:p>
        </w:tc>
        <w:tc>
          <w:tcPr>
            <w:tcW w:w="0" w:type="auto"/>
            <w:gridSpan w:val="3"/>
            <w:tcBorders>
              <w:top w:val="outset" w:sz="6" w:space="0" w:color="auto"/>
              <w:left w:val="outset" w:sz="6" w:space="0" w:color="auto"/>
              <w:bottom w:val="outset" w:sz="6" w:space="0" w:color="auto"/>
              <w:right w:val="outset" w:sz="6" w:space="0" w:color="auto"/>
            </w:tcBorders>
            <w:shd w:val="clear" w:color="auto" w:fill="auto"/>
            <w:hideMark/>
          </w:tcPr>
          <w:p w14:paraId="4841ED36" w14:textId="77777777" w:rsidR="00FE653D" w:rsidRPr="00000F81" w:rsidRDefault="00FE653D" w:rsidP="00A93A9A">
            <w:pPr>
              <w:spacing w:after="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w:t>
            </w:r>
          </w:p>
        </w:tc>
      </w:tr>
      <w:tr w:rsidR="00FE653D" w:rsidRPr="00000F81" w14:paraId="478B1709" w14:textId="77777777" w:rsidTr="00A93A9A">
        <w:trPr>
          <w:jc w:val="center"/>
        </w:trPr>
        <w:tc>
          <w:tcPr>
            <w:tcW w:w="0" w:type="auto"/>
            <w:gridSpan w:val="3"/>
            <w:tcBorders>
              <w:top w:val="outset" w:sz="6" w:space="0" w:color="auto"/>
              <w:left w:val="outset" w:sz="6" w:space="0" w:color="auto"/>
              <w:bottom w:val="outset" w:sz="6" w:space="0" w:color="auto"/>
              <w:right w:val="outset" w:sz="6" w:space="0" w:color="auto"/>
            </w:tcBorders>
            <w:shd w:val="clear" w:color="auto" w:fill="auto"/>
            <w:hideMark/>
          </w:tcPr>
          <w:p w14:paraId="466A5120" w14:textId="77777777" w:rsidR="00FE653D" w:rsidRPr="00000F81" w:rsidRDefault="00FE653D" w:rsidP="00A93A9A">
            <w:pPr>
              <w:spacing w:before="60" w:after="6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UAS-serienummer</w:t>
            </w:r>
          </w:p>
        </w:tc>
        <w:tc>
          <w:tcPr>
            <w:tcW w:w="0" w:type="auto"/>
            <w:gridSpan w:val="3"/>
            <w:tcBorders>
              <w:top w:val="outset" w:sz="6" w:space="0" w:color="auto"/>
              <w:left w:val="outset" w:sz="6" w:space="0" w:color="auto"/>
              <w:bottom w:val="outset" w:sz="6" w:space="0" w:color="auto"/>
              <w:right w:val="outset" w:sz="6" w:space="0" w:color="auto"/>
            </w:tcBorders>
            <w:shd w:val="clear" w:color="auto" w:fill="auto"/>
            <w:hideMark/>
          </w:tcPr>
          <w:p w14:paraId="77B72172" w14:textId="77777777" w:rsidR="00FE653D" w:rsidRPr="00000F81" w:rsidRDefault="00FE653D" w:rsidP="00A93A9A">
            <w:pPr>
              <w:spacing w:after="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w:t>
            </w:r>
          </w:p>
        </w:tc>
      </w:tr>
      <w:tr w:rsidR="00FE653D" w:rsidRPr="00000F81" w14:paraId="7DC656DD" w14:textId="77777777" w:rsidTr="00A93A9A">
        <w:trPr>
          <w:jc w:val="center"/>
        </w:trPr>
        <w:tc>
          <w:tcPr>
            <w:tcW w:w="0" w:type="auto"/>
            <w:gridSpan w:val="6"/>
            <w:tcBorders>
              <w:top w:val="outset" w:sz="6" w:space="0" w:color="auto"/>
              <w:left w:val="outset" w:sz="6" w:space="0" w:color="auto"/>
              <w:bottom w:val="outset" w:sz="6" w:space="0" w:color="auto"/>
              <w:right w:val="outset" w:sz="6" w:space="0" w:color="auto"/>
            </w:tcBorders>
            <w:shd w:val="clear" w:color="auto" w:fill="auto"/>
            <w:hideMark/>
          </w:tcPr>
          <w:p w14:paraId="3DFFA197" w14:textId="77777777" w:rsidR="00FE653D" w:rsidRPr="00000F81" w:rsidRDefault="00FE653D" w:rsidP="00A93A9A">
            <w:pPr>
              <w:spacing w:before="60" w:after="6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b/>
                <w:bCs/>
                <w:sz w:val="24"/>
                <w:szCs w:val="24"/>
                <w:lang w:eastAsia="da-DK"/>
              </w:rPr>
              <w:t>Jeg erklærer herved, at:</w:t>
            </w:r>
          </w:p>
          <w:p w14:paraId="12E6F839" w14:textId="77777777" w:rsidR="00FE653D" w:rsidRPr="00000F81" w:rsidRDefault="00FE653D" w:rsidP="00A93A9A">
            <w:pPr>
              <w:spacing w:before="60" w:after="60" w:line="312" w:lineRule="atLeast"/>
              <w:ind w:left="630" w:hanging="240"/>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w:t>
            </w:r>
            <w:r w:rsidRPr="00000F81">
              <w:rPr>
                <w:rFonts w:ascii="Times New Roman" w:eastAsia="Times New Roman" w:hAnsi="Times New Roman" w:cs="Times New Roman"/>
                <w:b/>
                <w:bCs/>
                <w:sz w:val="24"/>
                <w:szCs w:val="24"/>
                <w:lang w:eastAsia="da-DK"/>
              </w:rPr>
              <w:t xml:space="preserve">jeg opfylder alle de gældende bestemmelser i </w:t>
            </w:r>
            <w:r w:rsidRPr="00D1250E">
              <w:rPr>
                <w:rFonts w:ascii="Times New Roman" w:eastAsia="Times New Roman" w:hAnsi="Times New Roman" w:cs="Times New Roman"/>
                <w:b/>
                <w:bCs/>
                <w:sz w:val="24"/>
                <w:szCs w:val="24"/>
                <w:lang w:eastAsia="da-DK"/>
              </w:rPr>
              <w:t xml:space="preserve">Bekendtgørelse for Færøerne om regler og procedurer for operation af ubemandede luftfartøjer </w:t>
            </w:r>
            <w:r w:rsidRPr="00000F81">
              <w:rPr>
                <w:rFonts w:ascii="Times New Roman" w:eastAsia="Times New Roman" w:hAnsi="Times New Roman" w:cs="Times New Roman"/>
                <w:b/>
                <w:bCs/>
                <w:sz w:val="24"/>
                <w:szCs w:val="24"/>
                <w:lang w:eastAsia="da-DK"/>
              </w:rPr>
              <w:t xml:space="preserve">og </w:t>
            </w:r>
            <w:proofErr w:type="spellStart"/>
            <w:r w:rsidRPr="00000F81">
              <w:rPr>
                <w:rFonts w:ascii="Times New Roman" w:eastAsia="Times New Roman" w:hAnsi="Times New Roman" w:cs="Times New Roman"/>
                <w:b/>
                <w:bCs/>
                <w:sz w:val="24"/>
                <w:szCs w:val="24"/>
                <w:lang w:eastAsia="da-DK"/>
              </w:rPr>
              <w:t>STS.x</w:t>
            </w:r>
            <w:proofErr w:type="spellEnd"/>
            <w:r w:rsidRPr="00000F81">
              <w:rPr>
                <w:rFonts w:ascii="Times New Roman" w:eastAsia="Times New Roman" w:hAnsi="Times New Roman" w:cs="Times New Roman"/>
                <w:b/>
                <w:bCs/>
                <w:sz w:val="24"/>
                <w:szCs w:val="24"/>
                <w:lang w:eastAsia="da-DK"/>
              </w:rPr>
              <w:t>, og</w:t>
            </w:r>
          </w:p>
          <w:p w14:paraId="41CD586E" w14:textId="77777777" w:rsidR="00FE653D" w:rsidRPr="00000F81" w:rsidRDefault="00FE653D" w:rsidP="00A93A9A">
            <w:pPr>
              <w:spacing w:before="60" w:after="60" w:line="312" w:lineRule="atLeast"/>
              <w:ind w:left="630" w:hanging="240"/>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w:t>
            </w:r>
            <w:r w:rsidRPr="00000F81">
              <w:rPr>
                <w:rFonts w:ascii="Times New Roman" w:eastAsia="Times New Roman" w:hAnsi="Times New Roman" w:cs="Times New Roman"/>
                <w:b/>
                <w:bCs/>
                <w:sz w:val="24"/>
                <w:szCs w:val="24"/>
                <w:lang w:eastAsia="da-DK"/>
              </w:rPr>
              <w:t>at der for hver flyvning, der foretages i henhold til erklæringen, vil være en passende forsikringsdækning, hvis dette kræves i henhold til national ret.</w:t>
            </w:r>
          </w:p>
        </w:tc>
      </w:tr>
      <w:tr w:rsidR="00FE653D" w:rsidRPr="00000F81" w14:paraId="190C77AD" w14:textId="77777777" w:rsidTr="00A93A9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3CFF537F" w14:textId="77777777" w:rsidR="00FE653D" w:rsidRPr="00000F81" w:rsidRDefault="00FE653D" w:rsidP="00A93A9A">
            <w:pPr>
              <w:spacing w:before="60" w:after="6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b/>
                <w:bCs/>
                <w:sz w:val="24"/>
                <w:szCs w:val="24"/>
                <w:lang w:eastAsia="da-DK"/>
              </w:rPr>
              <w:t>Dato</w:t>
            </w:r>
          </w:p>
        </w:tc>
        <w:tc>
          <w:tcPr>
            <w:tcW w:w="0" w:type="auto"/>
            <w:gridSpan w:val="3"/>
            <w:tcBorders>
              <w:top w:val="outset" w:sz="6" w:space="0" w:color="auto"/>
              <w:left w:val="outset" w:sz="6" w:space="0" w:color="auto"/>
              <w:bottom w:val="outset" w:sz="6" w:space="0" w:color="auto"/>
              <w:right w:val="outset" w:sz="6" w:space="0" w:color="auto"/>
            </w:tcBorders>
            <w:shd w:val="clear" w:color="auto" w:fill="auto"/>
            <w:hideMark/>
          </w:tcPr>
          <w:p w14:paraId="2A3308AD" w14:textId="77777777" w:rsidR="00FE653D" w:rsidRPr="00000F81" w:rsidRDefault="00FE653D" w:rsidP="00A93A9A">
            <w:pPr>
              <w:spacing w:after="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02E0B103" w14:textId="77777777" w:rsidR="00FE653D" w:rsidRPr="00000F81" w:rsidRDefault="00FE653D" w:rsidP="00A93A9A">
            <w:pPr>
              <w:spacing w:before="60" w:after="6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b/>
                <w:bCs/>
                <w:sz w:val="24"/>
                <w:szCs w:val="24"/>
                <w:lang w:eastAsia="da-DK"/>
              </w:rPr>
              <w:t>Underskrift eller anden verifikation</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00F3839B" w14:textId="77777777" w:rsidR="00FE653D" w:rsidRPr="00000F81" w:rsidRDefault="00FE653D" w:rsidP="00A93A9A">
            <w:pPr>
              <w:spacing w:after="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w:t>
            </w:r>
          </w:p>
        </w:tc>
      </w:tr>
    </w:tbl>
    <w:p w14:paraId="0E57F253" w14:textId="77777777" w:rsidR="00FE653D" w:rsidRDefault="00FE653D" w:rsidP="00FE653D">
      <w:pPr>
        <w:rPr>
          <w:rFonts w:ascii="Times New Roman" w:eastAsia="Times New Roman" w:hAnsi="Times New Roman" w:cs="Times New Roman"/>
          <w:color w:val="333333"/>
          <w:sz w:val="24"/>
          <w:szCs w:val="21"/>
          <w:lang w:eastAsia="da-DK"/>
        </w:rPr>
      </w:pPr>
      <w:r>
        <w:rPr>
          <w:rFonts w:ascii="Times New Roman" w:eastAsia="Times New Roman" w:hAnsi="Times New Roman" w:cs="Times New Roman"/>
          <w:color w:val="333333"/>
          <w:sz w:val="24"/>
          <w:szCs w:val="21"/>
          <w:lang w:eastAsia="da-DK"/>
        </w:rPr>
        <w:br w:type="page"/>
      </w:r>
    </w:p>
    <w:p w14:paraId="5EF80FA1" w14:textId="77777777" w:rsidR="00FE653D" w:rsidRPr="00000F81" w:rsidRDefault="00FE653D" w:rsidP="00FE653D">
      <w:pPr>
        <w:shd w:val="clear" w:color="auto" w:fill="FFFFFF"/>
        <w:spacing w:after="0" w:line="312" w:lineRule="atLeast"/>
        <w:rPr>
          <w:rFonts w:ascii="Times New Roman" w:eastAsia="Times New Roman" w:hAnsi="Times New Roman" w:cs="Times New Roman"/>
          <w:color w:val="333333"/>
          <w:sz w:val="24"/>
          <w:szCs w:val="21"/>
          <w:lang w:eastAsia="da-DK"/>
        </w:rPr>
      </w:pPr>
    </w:p>
    <w:p w14:paraId="6D7C8FB3" w14:textId="77777777" w:rsidR="00FE653D" w:rsidRPr="00000F81" w:rsidRDefault="00FE653D" w:rsidP="00FE653D">
      <w:pPr>
        <w:shd w:val="clear" w:color="auto" w:fill="FFFFFF"/>
        <w:spacing w:after="120" w:line="312" w:lineRule="atLeast"/>
        <w:jc w:val="center"/>
        <w:rPr>
          <w:rFonts w:ascii="Times New Roman" w:eastAsia="Times New Roman" w:hAnsi="Times New Roman" w:cs="Times New Roman"/>
          <w:i/>
          <w:iCs/>
          <w:color w:val="333333"/>
          <w:sz w:val="24"/>
          <w:szCs w:val="21"/>
          <w:lang w:eastAsia="da-DK"/>
        </w:rPr>
      </w:pPr>
      <w:r w:rsidRPr="00000F81">
        <w:rPr>
          <w:rFonts w:ascii="Times New Roman" w:eastAsia="Times New Roman" w:hAnsi="Times New Roman" w:cs="Times New Roman"/>
          <w:i/>
          <w:iCs/>
          <w:color w:val="333333"/>
          <w:sz w:val="24"/>
          <w:szCs w:val="21"/>
          <w:lang w:eastAsia="da-DK"/>
        </w:rPr>
        <w:t>Tillæg 3:</w:t>
      </w:r>
    </w:p>
    <w:p w14:paraId="5EA1ADE0" w14:textId="77777777" w:rsidR="00FE653D" w:rsidRPr="00000F81" w:rsidRDefault="00FE653D" w:rsidP="00FE653D">
      <w:pPr>
        <w:shd w:val="clear" w:color="auto" w:fill="FFFFFF"/>
        <w:spacing w:after="120" w:line="312" w:lineRule="atLeast"/>
        <w:jc w:val="both"/>
        <w:rPr>
          <w:rFonts w:ascii="Times New Roman" w:eastAsia="Times New Roman" w:hAnsi="Times New Roman" w:cs="Times New Roman"/>
          <w:b/>
          <w:bCs/>
          <w:color w:val="333333"/>
          <w:sz w:val="24"/>
          <w:szCs w:val="21"/>
          <w:lang w:eastAsia="da-DK"/>
        </w:rPr>
      </w:pPr>
      <w:r w:rsidRPr="00000F81">
        <w:rPr>
          <w:rFonts w:ascii="Times New Roman" w:eastAsia="Times New Roman" w:hAnsi="Times New Roman" w:cs="Times New Roman"/>
          <w:b/>
          <w:bCs/>
          <w:color w:val="333333"/>
          <w:sz w:val="24"/>
          <w:szCs w:val="21"/>
          <w:lang w:eastAsia="da-DK"/>
        </w:rPr>
        <w:t>Yderligere krav til enheder, der er anerkendt af den kompetente myndighed, og UAS-operatører, som varetager uddannelse i og bedømmelse af fjernpiloters praktiske færdigheder med henblik på operationer omfattet af STS</w:t>
      </w:r>
    </w:p>
    <w:p w14:paraId="7B986148"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1FD9117A"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En enhed, der har til hensigt at opnå anerkendelse af den kompetente myndighed med henblik på at varetage uddannelse i og bedømmelse af fjernpiloters praktiske færdigheder med henblik på et STS, skal ved brug af erklæringsformularen i tillæg 6 over for den kompetente myndighed erklære, at den opfylder følgende krav.</w:t>
      </w:r>
    </w:p>
    <w:p w14:paraId="658034C8"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0275D718"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En UAS-operatør, der har til hensigt at varetage uddannelse i og bedømmelse af fjernpiloters praktiske færdigheder med henblik på et STS, skal foruden at indsende den operationelle erklæring for det pågældende STS over for den kompetente myndighed erklære, at vedkommende opfylder nedenstående krav, ved brug af erklæringsformularen i tillæg 4.</w:t>
      </w:r>
    </w:p>
    <w:p w14:paraId="7DC95F8C"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31638808"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Hvis en enhed, der er anerkendt af den kompetente myndighed, har til hensigt at varetage uddannelse i og bedømmelse af fjernpiloters praktiske færdigheder med henblik på et STS i en anden medlemsstat end den, som udstedte anerkendelsen, skal et bevis for anerkendelsen forelægges for den kompetente myndighed i den medlemsstat, hvori uddannelsen varetages.</w:t>
      </w:r>
    </w:p>
    <w:p w14:paraId="5266635C"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Den enhed, der er anerkendt af den kompetente myndighed, eller UAS-operatøren skal sikre en klar adskillelse af uddannelsesaktiviteterne og enhver anden operationel aktivitet for at garantere en uafhængig evaluering.</w:t>
      </w:r>
    </w:p>
    <w:p w14:paraId="3CFEB310"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12284335"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Den enhed, der er anerkendt af den kompetente myndighed, eller UAS-operatøren skal på passende vis kunne udføre de tekniske og administrative aktiviteter, der er forbundet med hele opgavens forløb, herunder personalets duelighed og brugen af faciliteter og udstyr, der egner sig til opgaven.</w:t>
      </w:r>
    </w:p>
    <w:p w14:paraId="2DA70C4A"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7C8F4A05"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3) Den enhed, der er anerkendt af den kompetente myndighed, eller UAS-operatøren skal have en ansvarlig leder med ansvar for at sikre, at alle opgaver udføres i overensstemmelse med de i punkt 8 nævnte oplysninger og procedurer.</w:t>
      </w:r>
    </w:p>
    <w:p w14:paraId="2017AB89"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471C7B37"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4) De medarbejdere, der er ansvarlige for uddannelse i og bedømmelse af praktiske færdigheder, skal:</w:t>
      </w:r>
    </w:p>
    <w:p w14:paraId="2AAFBBA8" w14:textId="77777777" w:rsidR="00FE653D" w:rsidRDefault="00FE653D" w:rsidP="00FE653D">
      <w:pPr>
        <w:pStyle w:val="Listeafsnit"/>
        <w:numPr>
          <w:ilvl w:val="0"/>
          <w:numId w:val="92"/>
        </w:numPr>
        <w:shd w:val="clear" w:color="auto" w:fill="FFFFFF"/>
        <w:spacing w:before="120" w:after="0" w:line="312" w:lineRule="atLeast"/>
        <w:jc w:val="both"/>
        <w:rPr>
          <w:rFonts w:ascii="Times New Roman" w:hAnsi="Times New Roman"/>
          <w:color w:val="333333"/>
          <w:sz w:val="24"/>
          <w:szCs w:val="21"/>
          <w:lang w:eastAsia="da-DK"/>
        </w:rPr>
      </w:pPr>
      <w:r w:rsidRPr="009C0763">
        <w:rPr>
          <w:rFonts w:ascii="Times New Roman" w:hAnsi="Times New Roman"/>
          <w:color w:val="333333"/>
          <w:sz w:val="24"/>
          <w:szCs w:val="21"/>
          <w:lang w:eastAsia="da-DK"/>
        </w:rPr>
        <w:t>have kompetence til at udføre disse opgaver</w:t>
      </w:r>
    </w:p>
    <w:p w14:paraId="32BEEB3B" w14:textId="77777777" w:rsidR="00FE653D" w:rsidRDefault="00FE653D" w:rsidP="00FE653D">
      <w:pPr>
        <w:pStyle w:val="Listeafsnit"/>
        <w:numPr>
          <w:ilvl w:val="0"/>
          <w:numId w:val="92"/>
        </w:numPr>
        <w:shd w:val="clear" w:color="auto" w:fill="FFFFFF"/>
        <w:spacing w:before="120" w:after="0" w:line="312" w:lineRule="atLeast"/>
        <w:jc w:val="both"/>
        <w:rPr>
          <w:rFonts w:ascii="Times New Roman" w:hAnsi="Times New Roman"/>
          <w:color w:val="333333"/>
          <w:sz w:val="24"/>
          <w:szCs w:val="21"/>
          <w:lang w:eastAsia="da-DK"/>
        </w:rPr>
      </w:pPr>
      <w:r w:rsidRPr="009C0763">
        <w:rPr>
          <w:rFonts w:ascii="Times New Roman" w:hAnsi="Times New Roman"/>
          <w:color w:val="333333"/>
          <w:sz w:val="24"/>
          <w:szCs w:val="21"/>
          <w:lang w:eastAsia="da-DK"/>
        </w:rPr>
        <w:t>være upartiske og må ikke deltage i bedømmelserne, hvis de føler, at deres objektivitet kan være påvirket</w:t>
      </w:r>
    </w:p>
    <w:p w14:paraId="6153100C" w14:textId="77777777" w:rsidR="00FE653D" w:rsidRPr="009C0763" w:rsidRDefault="00FE653D" w:rsidP="00FE653D">
      <w:pPr>
        <w:pStyle w:val="Listeafsnit"/>
        <w:numPr>
          <w:ilvl w:val="0"/>
          <w:numId w:val="92"/>
        </w:numPr>
        <w:shd w:val="clear" w:color="auto" w:fill="FFFFFF"/>
        <w:spacing w:before="120" w:after="0" w:line="312" w:lineRule="atLeast"/>
        <w:jc w:val="both"/>
        <w:rPr>
          <w:rFonts w:ascii="Times New Roman" w:hAnsi="Times New Roman"/>
          <w:color w:val="333333"/>
          <w:sz w:val="24"/>
          <w:szCs w:val="21"/>
          <w:lang w:eastAsia="da-DK"/>
        </w:rPr>
      </w:pPr>
      <w:r w:rsidRPr="009C0763">
        <w:rPr>
          <w:rFonts w:ascii="Times New Roman" w:hAnsi="Times New Roman"/>
          <w:color w:val="333333"/>
          <w:sz w:val="24"/>
          <w:szCs w:val="21"/>
          <w:lang w:eastAsia="da-DK"/>
        </w:rPr>
        <w:lastRenderedPageBreak/>
        <w:t>have en solid teoretisk viden og erfaring med uddannelse i praktiske færdigheder og desuden have et tilfredsstillende kendskab til kravene vedrørende de opgaver, der skal indgå i deres bedømmelse af de praktiske færdigheder, samt en tilstrækkelig erfaring med sådanne forløb</w:t>
      </w:r>
    </w:p>
    <w:p w14:paraId="4A9B7F7D" w14:textId="77777777" w:rsidR="00FE653D" w:rsidRDefault="00FE653D" w:rsidP="00FE653D">
      <w:pPr>
        <w:pStyle w:val="Listeafsnit"/>
        <w:numPr>
          <w:ilvl w:val="0"/>
          <w:numId w:val="92"/>
        </w:numPr>
        <w:shd w:val="clear" w:color="auto" w:fill="FFFFFF"/>
        <w:spacing w:before="120" w:after="0" w:line="312" w:lineRule="atLeast"/>
        <w:jc w:val="both"/>
        <w:rPr>
          <w:rFonts w:ascii="Times New Roman" w:hAnsi="Times New Roman"/>
          <w:color w:val="333333"/>
          <w:sz w:val="24"/>
          <w:szCs w:val="21"/>
          <w:lang w:eastAsia="da-DK"/>
        </w:rPr>
      </w:pPr>
      <w:r w:rsidRPr="009C0763">
        <w:rPr>
          <w:rFonts w:ascii="Times New Roman" w:hAnsi="Times New Roman"/>
          <w:color w:val="333333"/>
          <w:sz w:val="24"/>
          <w:szCs w:val="21"/>
          <w:lang w:eastAsia="da-DK"/>
        </w:rPr>
        <w:t>være i stand til at administrere erklæringer, fortegnelser og rapporter, der godtgør, at de relevante bedømmelser af praktiske færdigheder er blevet foretaget, og drage konklusionerne af disse bedømmelser af praktiske færdigheder, og</w:t>
      </w:r>
    </w:p>
    <w:p w14:paraId="4A76C42A" w14:textId="77777777" w:rsidR="00FE653D" w:rsidRPr="009C0763" w:rsidRDefault="00FE653D" w:rsidP="00FE653D">
      <w:pPr>
        <w:pStyle w:val="Listeafsnit"/>
        <w:numPr>
          <w:ilvl w:val="0"/>
          <w:numId w:val="92"/>
        </w:numPr>
        <w:shd w:val="clear" w:color="auto" w:fill="FFFFFF"/>
        <w:spacing w:before="120" w:after="0" w:line="312" w:lineRule="atLeast"/>
        <w:jc w:val="both"/>
        <w:rPr>
          <w:rFonts w:ascii="Times New Roman" w:hAnsi="Times New Roman"/>
          <w:color w:val="333333"/>
          <w:sz w:val="24"/>
          <w:szCs w:val="21"/>
          <w:lang w:eastAsia="da-DK"/>
        </w:rPr>
      </w:pPr>
      <w:r w:rsidRPr="009C0763">
        <w:rPr>
          <w:rFonts w:ascii="Times New Roman" w:hAnsi="Times New Roman"/>
          <w:color w:val="333333"/>
          <w:sz w:val="24"/>
          <w:szCs w:val="21"/>
          <w:lang w:eastAsia="da-DK"/>
        </w:rPr>
        <w:t>undlade at videregive oplysninger leveret af operatøren eller fjernpiloten til andre end den kompetente myndighed på dennes anmodning.</w:t>
      </w:r>
    </w:p>
    <w:p w14:paraId="49504C5C"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288E3BBE"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5) Uddannelsen og bedømmelsen skal omfatte de praktiske færdigheder, der svarer til det STS, som der afgives erklæring om, og som findes i tillæg A i det relevante kapitel.</w:t>
      </w:r>
    </w:p>
    <w:p w14:paraId="7396A516"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75483E9D"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6) Den praktiske uddannelse og bedømmelse skal foregå på et eller flere steder i et miljø, der er repræsentativt for STS-betingelserne.</w:t>
      </w:r>
    </w:p>
    <w:p w14:paraId="6F971687"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12481EE0"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7) Bedømmelsen af praktiske færdigheder skal bestå af en løbende evaluering af fjernpiloteleven.</w:t>
      </w:r>
    </w:p>
    <w:p w14:paraId="73D52527"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52FF48B2"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8) Den enhed, der er anerkendt af den kompetente myndighed, eller UAS-operatøren skal udarbejde en bedømmelsesrapport, når bedømmelsen af de praktiske færdigheder afsluttet, og rapporten skal:</w:t>
      </w:r>
    </w:p>
    <w:p w14:paraId="2694B480" w14:textId="77777777" w:rsidR="00FE653D" w:rsidRDefault="00FE653D" w:rsidP="00FE653D">
      <w:pPr>
        <w:pStyle w:val="Listeafsnit"/>
        <w:numPr>
          <w:ilvl w:val="0"/>
          <w:numId w:val="93"/>
        </w:numPr>
        <w:shd w:val="clear" w:color="auto" w:fill="FFFFFF"/>
        <w:spacing w:before="120" w:after="0" w:line="312" w:lineRule="atLeast"/>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 xml:space="preserve">som minimum </w:t>
      </w:r>
      <w:proofErr w:type="gramStart"/>
      <w:r w:rsidRPr="00000F81">
        <w:rPr>
          <w:rFonts w:ascii="Times New Roman" w:hAnsi="Times New Roman"/>
          <w:color w:val="333333"/>
          <w:sz w:val="24"/>
          <w:szCs w:val="21"/>
          <w:lang w:eastAsia="da-DK"/>
        </w:rPr>
        <w:t>indeholde</w:t>
      </w:r>
      <w:proofErr w:type="gramEnd"/>
      <w:r w:rsidRPr="00000F81">
        <w:rPr>
          <w:rFonts w:ascii="Times New Roman" w:hAnsi="Times New Roman"/>
          <w:color w:val="333333"/>
          <w:sz w:val="24"/>
          <w:szCs w:val="21"/>
          <w:lang w:eastAsia="da-DK"/>
        </w:rPr>
        <w:t>:</w:t>
      </w:r>
    </w:p>
    <w:p w14:paraId="31DD5231" w14:textId="77777777" w:rsidR="00FE653D" w:rsidRDefault="00FE653D" w:rsidP="00FE653D">
      <w:pPr>
        <w:pStyle w:val="Listeafsnit"/>
        <w:numPr>
          <w:ilvl w:val="1"/>
          <w:numId w:val="93"/>
        </w:numPr>
        <w:shd w:val="clear" w:color="auto" w:fill="FFFFFF"/>
        <w:spacing w:before="120" w:after="0" w:line="312" w:lineRule="atLeast"/>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oplysninger om fjernpilotelevens identitet</w:t>
      </w:r>
    </w:p>
    <w:p w14:paraId="12A6E46A" w14:textId="77777777" w:rsidR="00FE653D" w:rsidRDefault="00FE653D" w:rsidP="00FE653D">
      <w:pPr>
        <w:pStyle w:val="Listeafsnit"/>
        <w:numPr>
          <w:ilvl w:val="1"/>
          <w:numId w:val="93"/>
        </w:numPr>
        <w:shd w:val="clear" w:color="auto" w:fill="FFFFFF"/>
        <w:spacing w:before="120" w:after="0" w:line="312" w:lineRule="atLeast"/>
        <w:jc w:val="both"/>
        <w:rPr>
          <w:rFonts w:ascii="Times New Roman" w:hAnsi="Times New Roman"/>
          <w:color w:val="333333"/>
          <w:sz w:val="24"/>
          <w:szCs w:val="21"/>
          <w:lang w:eastAsia="da-DK"/>
        </w:rPr>
      </w:pPr>
      <w:r w:rsidRPr="009C0763">
        <w:rPr>
          <w:rFonts w:ascii="Times New Roman" w:hAnsi="Times New Roman"/>
          <w:color w:val="333333"/>
          <w:sz w:val="24"/>
          <w:szCs w:val="21"/>
          <w:lang w:eastAsia="da-DK"/>
        </w:rPr>
        <w:t>identiteten på den person, der er ansvarlig for bedømmelsen af de praktiske færdigheder</w:t>
      </w:r>
    </w:p>
    <w:p w14:paraId="27957C58" w14:textId="77777777" w:rsidR="00FE653D" w:rsidRDefault="00FE653D" w:rsidP="00FE653D">
      <w:pPr>
        <w:pStyle w:val="Listeafsnit"/>
        <w:numPr>
          <w:ilvl w:val="1"/>
          <w:numId w:val="93"/>
        </w:numPr>
        <w:shd w:val="clear" w:color="auto" w:fill="FFFFFF"/>
        <w:spacing w:before="120" w:after="0" w:line="312" w:lineRule="atLeast"/>
        <w:jc w:val="both"/>
        <w:rPr>
          <w:rFonts w:ascii="Times New Roman" w:hAnsi="Times New Roman"/>
          <w:color w:val="333333"/>
          <w:sz w:val="24"/>
          <w:szCs w:val="21"/>
          <w:lang w:eastAsia="da-DK"/>
        </w:rPr>
      </w:pPr>
      <w:r w:rsidRPr="009C0763">
        <w:rPr>
          <w:rFonts w:ascii="Times New Roman" w:hAnsi="Times New Roman"/>
          <w:color w:val="333333"/>
          <w:sz w:val="24"/>
          <w:szCs w:val="21"/>
          <w:lang w:eastAsia="da-DK"/>
        </w:rPr>
        <w:t>angivelse af det STS, for hvilket den praktiske bedømmelse er udført</w:t>
      </w:r>
    </w:p>
    <w:p w14:paraId="2CCFFA89" w14:textId="77777777" w:rsidR="00FE653D" w:rsidRDefault="00FE653D" w:rsidP="00FE653D">
      <w:pPr>
        <w:pStyle w:val="Listeafsnit"/>
        <w:numPr>
          <w:ilvl w:val="1"/>
          <w:numId w:val="93"/>
        </w:numPr>
        <w:shd w:val="clear" w:color="auto" w:fill="FFFFFF"/>
        <w:spacing w:before="120" w:after="0" w:line="312" w:lineRule="atLeast"/>
        <w:jc w:val="both"/>
        <w:rPr>
          <w:rFonts w:ascii="Times New Roman" w:hAnsi="Times New Roman"/>
          <w:color w:val="333333"/>
          <w:sz w:val="24"/>
          <w:szCs w:val="21"/>
          <w:lang w:eastAsia="da-DK"/>
        </w:rPr>
      </w:pPr>
      <w:r w:rsidRPr="009C0763">
        <w:rPr>
          <w:rFonts w:ascii="Times New Roman" w:hAnsi="Times New Roman"/>
          <w:color w:val="333333"/>
          <w:sz w:val="24"/>
          <w:szCs w:val="21"/>
          <w:lang w:eastAsia="da-DK"/>
        </w:rPr>
        <w:t>point for hver enkelt aktivitet, der udføres af fjernpiloteleven</w:t>
      </w:r>
    </w:p>
    <w:p w14:paraId="41CB26F2" w14:textId="77777777" w:rsidR="00FE653D" w:rsidRDefault="00FE653D" w:rsidP="00FE653D">
      <w:pPr>
        <w:pStyle w:val="Listeafsnit"/>
        <w:numPr>
          <w:ilvl w:val="1"/>
          <w:numId w:val="93"/>
        </w:numPr>
        <w:shd w:val="clear" w:color="auto" w:fill="FFFFFF"/>
        <w:spacing w:before="120" w:after="0" w:line="312" w:lineRule="atLeast"/>
        <w:jc w:val="both"/>
        <w:rPr>
          <w:rFonts w:ascii="Times New Roman" w:hAnsi="Times New Roman"/>
          <w:color w:val="333333"/>
          <w:sz w:val="24"/>
          <w:szCs w:val="21"/>
          <w:lang w:eastAsia="da-DK"/>
        </w:rPr>
      </w:pPr>
      <w:r w:rsidRPr="009C0763">
        <w:rPr>
          <w:rFonts w:ascii="Times New Roman" w:hAnsi="Times New Roman"/>
          <w:color w:val="333333"/>
          <w:sz w:val="24"/>
          <w:szCs w:val="21"/>
          <w:lang w:eastAsia="da-DK"/>
        </w:rPr>
        <w:t>en samlet kompetencebedømmelse for så vidt angår fjernpilotelevens praktiske færdigheder og</w:t>
      </w:r>
    </w:p>
    <w:p w14:paraId="29A1EF34" w14:textId="77777777" w:rsidR="00FE653D" w:rsidRDefault="00FE653D" w:rsidP="00FE653D">
      <w:pPr>
        <w:pStyle w:val="Listeafsnit"/>
        <w:numPr>
          <w:ilvl w:val="1"/>
          <w:numId w:val="93"/>
        </w:numPr>
        <w:shd w:val="clear" w:color="auto" w:fill="FFFFFF"/>
        <w:spacing w:before="120" w:after="0" w:line="312" w:lineRule="atLeast"/>
        <w:jc w:val="both"/>
        <w:rPr>
          <w:rFonts w:ascii="Times New Roman" w:hAnsi="Times New Roman"/>
          <w:color w:val="333333"/>
          <w:sz w:val="24"/>
          <w:szCs w:val="21"/>
          <w:lang w:eastAsia="da-DK"/>
        </w:rPr>
      </w:pPr>
      <w:r w:rsidRPr="009C0763">
        <w:rPr>
          <w:rFonts w:ascii="Times New Roman" w:hAnsi="Times New Roman"/>
          <w:color w:val="333333"/>
          <w:sz w:val="24"/>
          <w:szCs w:val="21"/>
          <w:lang w:eastAsia="da-DK"/>
        </w:rPr>
        <w:t>feedback mht. praktiske færdigheder med vejledning om områder, hvor færdighederne kan styrkes, hvis det er relevant</w:t>
      </w:r>
    </w:p>
    <w:p w14:paraId="446256D6" w14:textId="77777777" w:rsidR="00FE653D" w:rsidRDefault="00FE653D" w:rsidP="00FE653D">
      <w:pPr>
        <w:pStyle w:val="Listeafsnit"/>
        <w:numPr>
          <w:ilvl w:val="0"/>
          <w:numId w:val="93"/>
        </w:numPr>
        <w:shd w:val="clear" w:color="auto" w:fill="FFFFFF"/>
        <w:spacing w:before="120" w:after="0" w:line="312" w:lineRule="atLeast"/>
        <w:jc w:val="both"/>
        <w:rPr>
          <w:rFonts w:ascii="Times New Roman" w:hAnsi="Times New Roman"/>
          <w:color w:val="333333"/>
          <w:sz w:val="24"/>
          <w:szCs w:val="21"/>
          <w:lang w:eastAsia="da-DK"/>
        </w:rPr>
      </w:pPr>
      <w:r w:rsidRPr="009C0763">
        <w:rPr>
          <w:rFonts w:ascii="Times New Roman" w:hAnsi="Times New Roman"/>
          <w:color w:val="333333"/>
          <w:sz w:val="24"/>
          <w:szCs w:val="21"/>
          <w:lang w:eastAsia="da-DK"/>
        </w:rPr>
        <w:t>underskrives og dateres på passende vis af den person, der er ansvarlig for bedømmelsen af de praktiske færdigheder, når den er afsluttet, og</w:t>
      </w:r>
    </w:p>
    <w:p w14:paraId="0BAA2B62" w14:textId="77777777" w:rsidR="00FE653D" w:rsidRPr="009C0763" w:rsidRDefault="00FE653D" w:rsidP="00FE653D">
      <w:pPr>
        <w:pStyle w:val="Listeafsnit"/>
        <w:numPr>
          <w:ilvl w:val="0"/>
          <w:numId w:val="93"/>
        </w:numPr>
        <w:shd w:val="clear" w:color="auto" w:fill="FFFFFF"/>
        <w:spacing w:before="120" w:after="0" w:line="312" w:lineRule="atLeast"/>
        <w:jc w:val="both"/>
        <w:rPr>
          <w:rFonts w:ascii="Times New Roman" w:hAnsi="Times New Roman"/>
          <w:color w:val="333333"/>
          <w:sz w:val="24"/>
          <w:szCs w:val="21"/>
          <w:lang w:eastAsia="da-DK"/>
        </w:rPr>
      </w:pPr>
      <w:r w:rsidRPr="009C0763">
        <w:rPr>
          <w:rFonts w:ascii="Times New Roman" w:hAnsi="Times New Roman"/>
          <w:color w:val="333333"/>
          <w:sz w:val="24"/>
          <w:szCs w:val="21"/>
          <w:lang w:eastAsia="da-DK"/>
        </w:rPr>
        <w:t>registreres og stilles til rådighed for den kompetente myndighed med henblik på inspektion efter anmodning.</w:t>
      </w:r>
    </w:p>
    <w:p w14:paraId="1A4F07B3"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64E7213C"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9) En akkreditering af fuldførelsen af uddannelsen i praktiske færdigheder med henblik på STS skal udstedes til fjernpiloteleven af en enhed, der er anerkendt af den kompetente myndighed, eller af UAS-operatøren, hvis det i bedømmelsesrapporten konkluderes, at fjernpiloteleven har tilegnet sig praktiske færdigheder på et tilfredsstillende niveau.</w:t>
      </w:r>
    </w:p>
    <w:p w14:paraId="11F2F861"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312F6533"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10) Udstedelsen af akkreditering efter fuldførelsen af punkt 9 meddeles den kompetente myndighed i den medlemsstat, hvor uddannelsen i og bedømmelsen af de praktiske færdigheder er foretaget, herunder oplysninger om fjernpilotelevens identitet, det pågældende STS, udstedelsesdatoen og oplysninger til identifikation af den enhed, der er anerkendt af den kompetente myndighed i en medlemsstat, eller den UAS-operatør, som har udstedt akkrediteringen.</w:t>
      </w:r>
    </w:p>
    <w:p w14:paraId="024A25B4"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71952B80"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11) Den enhed, der er anerkendt af den kompetente myndighed, eller UAS-operatøren skal i driftshåndbogen, som udarbejdes i overensstemmelse med tillæg 5, indføje et særskilt afsnit med en redegørelse for uddannelseselementerne, herunder følgende:</w:t>
      </w:r>
    </w:p>
    <w:p w14:paraId="02B2C7CA" w14:textId="77777777" w:rsidR="00FE653D" w:rsidRDefault="00FE653D" w:rsidP="00FE653D">
      <w:pPr>
        <w:pStyle w:val="Listeafsnit"/>
        <w:numPr>
          <w:ilvl w:val="0"/>
          <w:numId w:val="94"/>
        </w:numPr>
        <w:shd w:val="clear" w:color="auto" w:fill="FFFFFF"/>
        <w:spacing w:before="120" w:after="0" w:line="312" w:lineRule="atLeast"/>
        <w:jc w:val="both"/>
        <w:rPr>
          <w:rFonts w:ascii="Times New Roman" w:hAnsi="Times New Roman"/>
          <w:color w:val="333333"/>
          <w:sz w:val="24"/>
          <w:szCs w:val="21"/>
          <w:lang w:eastAsia="da-DK"/>
        </w:rPr>
      </w:pPr>
      <w:r w:rsidRPr="009C0763">
        <w:rPr>
          <w:rFonts w:ascii="Times New Roman" w:hAnsi="Times New Roman"/>
          <w:color w:val="333333"/>
          <w:sz w:val="24"/>
          <w:szCs w:val="21"/>
          <w:lang w:eastAsia="da-DK"/>
        </w:rPr>
        <w:t>det udnævnte personale, der udfører uddannelse i og bedømmelse af praktiske færdigheder, herunder:</w:t>
      </w:r>
    </w:p>
    <w:p w14:paraId="1FA7455C" w14:textId="77777777" w:rsidR="00FE653D" w:rsidRDefault="00FE653D" w:rsidP="00FE653D">
      <w:pPr>
        <w:pStyle w:val="Listeafsnit"/>
        <w:numPr>
          <w:ilvl w:val="1"/>
          <w:numId w:val="94"/>
        </w:numPr>
        <w:shd w:val="clear" w:color="auto" w:fill="FFFFFF"/>
        <w:spacing w:before="120" w:after="0" w:line="312" w:lineRule="atLeast"/>
        <w:jc w:val="both"/>
        <w:rPr>
          <w:rFonts w:ascii="Times New Roman" w:hAnsi="Times New Roman"/>
          <w:color w:val="333333"/>
          <w:sz w:val="24"/>
          <w:szCs w:val="21"/>
          <w:lang w:eastAsia="da-DK"/>
        </w:rPr>
      </w:pPr>
      <w:r w:rsidRPr="009C0763">
        <w:rPr>
          <w:rFonts w:ascii="Times New Roman" w:hAnsi="Times New Roman"/>
          <w:color w:val="333333"/>
          <w:sz w:val="24"/>
          <w:szCs w:val="21"/>
          <w:lang w:eastAsia="da-DK"/>
        </w:rPr>
        <w:t>beskrivelse af det respektive personales kompetence</w:t>
      </w:r>
    </w:p>
    <w:p w14:paraId="6F1C9E02" w14:textId="77777777" w:rsidR="00FE653D" w:rsidRPr="009C0763" w:rsidRDefault="00FE653D" w:rsidP="00FE653D">
      <w:pPr>
        <w:pStyle w:val="Listeafsnit"/>
        <w:numPr>
          <w:ilvl w:val="1"/>
          <w:numId w:val="94"/>
        </w:numPr>
        <w:shd w:val="clear" w:color="auto" w:fill="FFFFFF"/>
        <w:spacing w:before="120" w:after="0" w:line="312" w:lineRule="atLeast"/>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personalets pligter og ansvar og</w:t>
      </w:r>
    </w:p>
    <w:p w14:paraId="37E69D6D" w14:textId="77777777" w:rsidR="00FE653D" w:rsidRDefault="00FE653D" w:rsidP="00FE653D">
      <w:pPr>
        <w:pStyle w:val="Listeafsnit"/>
        <w:numPr>
          <w:ilvl w:val="1"/>
          <w:numId w:val="94"/>
        </w:numPr>
        <w:shd w:val="clear" w:color="auto" w:fill="FFFFFF"/>
        <w:spacing w:before="120" w:after="0" w:line="312" w:lineRule="atLeast"/>
        <w:jc w:val="both"/>
        <w:rPr>
          <w:rFonts w:ascii="Times New Roman" w:hAnsi="Times New Roman"/>
          <w:color w:val="333333"/>
          <w:sz w:val="24"/>
          <w:szCs w:val="21"/>
          <w:lang w:eastAsia="da-DK"/>
        </w:rPr>
      </w:pPr>
      <w:r w:rsidRPr="009C0763">
        <w:rPr>
          <w:rFonts w:ascii="Times New Roman" w:hAnsi="Times New Roman"/>
          <w:color w:val="333333"/>
          <w:sz w:val="24"/>
          <w:szCs w:val="21"/>
          <w:lang w:eastAsia="da-DK"/>
        </w:rPr>
        <w:t>en organisationsplan med angivelse af ansvarskæder</w:t>
      </w:r>
    </w:p>
    <w:p w14:paraId="25322B40" w14:textId="77777777" w:rsidR="00FE653D" w:rsidRPr="009C0763" w:rsidRDefault="00FE653D" w:rsidP="00FE653D">
      <w:pPr>
        <w:pStyle w:val="Listeafsnit"/>
        <w:numPr>
          <w:ilvl w:val="0"/>
          <w:numId w:val="94"/>
        </w:numPr>
        <w:shd w:val="clear" w:color="auto" w:fill="FFFFFF"/>
        <w:spacing w:before="120" w:after="0" w:line="312" w:lineRule="atLeast"/>
        <w:jc w:val="both"/>
        <w:rPr>
          <w:rFonts w:ascii="Times New Roman" w:hAnsi="Times New Roman"/>
          <w:color w:val="333333"/>
          <w:sz w:val="24"/>
          <w:szCs w:val="21"/>
          <w:lang w:eastAsia="da-DK"/>
        </w:rPr>
      </w:pPr>
      <w:r w:rsidRPr="009C0763">
        <w:rPr>
          <w:rFonts w:ascii="Times New Roman" w:hAnsi="Times New Roman"/>
          <w:color w:val="333333"/>
          <w:sz w:val="24"/>
          <w:szCs w:val="21"/>
          <w:lang w:eastAsia="da-DK"/>
        </w:rPr>
        <w:t>de procedurer og processer, der anvendes i forbindelse med uddannelse i og bedømmelse af praktiske færdigheder, herunder pensum for de praktiske færdigheder, der svarer til det STS, som der afgives erklæring om, og som er fastsat i tillæg A i det relevante kapitel</w:t>
      </w:r>
    </w:p>
    <w:p w14:paraId="10B20920" w14:textId="77777777" w:rsidR="00FE653D" w:rsidRDefault="00FE653D" w:rsidP="00FE653D">
      <w:pPr>
        <w:pStyle w:val="Listeafsnit"/>
        <w:numPr>
          <w:ilvl w:val="0"/>
          <w:numId w:val="94"/>
        </w:numPr>
        <w:shd w:val="clear" w:color="auto" w:fill="FFFFFF"/>
        <w:spacing w:before="120" w:after="0" w:line="312" w:lineRule="atLeast"/>
        <w:jc w:val="both"/>
        <w:rPr>
          <w:rFonts w:ascii="Times New Roman" w:hAnsi="Times New Roman"/>
          <w:color w:val="333333"/>
          <w:sz w:val="24"/>
          <w:szCs w:val="21"/>
          <w:lang w:eastAsia="da-DK"/>
        </w:rPr>
      </w:pPr>
      <w:r w:rsidRPr="009C0763">
        <w:rPr>
          <w:rFonts w:ascii="Times New Roman" w:hAnsi="Times New Roman"/>
          <w:color w:val="333333"/>
          <w:sz w:val="24"/>
          <w:szCs w:val="21"/>
          <w:lang w:eastAsia="da-DK"/>
        </w:rPr>
        <w:t xml:space="preserve">en beskrivelse af </w:t>
      </w:r>
      <w:proofErr w:type="spellStart"/>
      <w:r w:rsidRPr="009C0763">
        <w:rPr>
          <w:rFonts w:ascii="Times New Roman" w:hAnsi="Times New Roman"/>
          <w:color w:val="333333"/>
          <w:sz w:val="24"/>
          <w:szCs w:val="21"/>
          <w:lang w:eastAsia="da-DK"/>
        </w:rPr>
        <w:t>UAS'et</w:t>
      </w:r>
      <w:proofErr w:type="spellEnd"/>
      <w:r w:rsidRPr="009C0763">
        <w:rPr>
          <w:rFonts w:ascii="Times New Roman" w:hAnsi="Times New Roman"/>
          <w:color w:val="333333"/>
          <w:sz w:val="24"/>
          <w:szCs w:val="21"/>
          <w:lang w:eastAsia="da-DK"/>
        </w:rPr>
        <w:t xml:space="preserve"> og alt andet udstyr, værktøjer og miljø, der er anvendt til uddannelse i og bedømmelse af de praktiske færdigheder, og</w:t>
      </w:r>
    </w:p>
    <w:p w14:paraId="1914C00F" w14:textId="77777777" w:rsidR="00FE653D" w:rsidRPr="009C0763" w:rsidRDefault="00FE653D" w:rsidP="00FE653D">
      <w:pPr>
        <w:pStyle w:val="Listeafsnit"/>
        <w:numPr>
          <w:ilvl w:val="0"/>
          <w:numId w:val="94"/>
        </w:numPr>
        <w:shd w:val="clear" w:color="auto" w:fill="FFFFFF"/>
        <w:spacing w:before="120" w:after="0" w:line="312" w:lineRule="atLeast"/>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en model for bedømmelsesrapporten.</w:t>
      </w:r>
    </w:p>
    <w:p w14:paraId="4C18B21A" w14:textId="77777777" w:rsidR="00FE653D" w:rsidRDefault="00FE653D" w:rsidP="00FE653D">
      <w:pPr>
        <w:shd w:val="clear" w:color="auto" w:fill="FFFFFF"/>
        <w:spacing w:after="0" w:line="312" w:lineRule="atLeast"/>
        <w:rPr>
          <w:rFonts w:ascii="Times New Roman" w:eastAsia="Times New Roman" w:hAnsi="Times New Roman" w:cs="Times New Roman"/>
          <w:color w:val="333333"/>
          <w:sz w:val="24"/>
          <w:szCs w:val="21"/>
          <w:lang w:eastAsia="da-DK"/>
        </w:rPr>
      </w:pPr>
    </w:p>
    <w:p w14:paraId="6A756131" w14:textId="77777777" w:rsidR="00FE653D" w:rsidRDefault="00FE653D" w:rsidP="00FE653D">
      <w:pPr>
        <w:rPr>
          <w:rFonts w:ascii="Times New Roman" w:eastAsia="Times New Roman" w:hAnsi="Times New Roman" w:cs="Times New Roman"/>
          <w:color w:val="333333"/>
          <w:sz w:val="24"/>
          <w:szCs w:val="21"/>
          <w:lang w:eastAsia="da-DK"/>
        </w:rPr>
      </w:pPr>
      <w:r>
        <w:rPr>
          <w:rFonts w:ascii="Times New Roman" w:eastAsia="Times New Roman" w:hAnsi="Times New Roman" w:cs="Times New Roman"/>
          <w:color w:val="333333"/>
          <w:sz w:val="24"/>
          <w:szCs w:val="21"/>
          <w:lang w:eastAsia="da-DK"/>
        </w:rPr>
        <w:br w:type="page"/>
      </w:r>
    </w:p>
    <w:p w14:paraId="341E7529" w14:textId="77777777" w:rsidR="00FE653D" w:rsidRPr="00000F81" w:rsidRDefault="00FE653D" w:rsidP="00FE653D">
      <w:pPr>
        <w:shd w:val="clear" w:color="auto" w:fill="FFFFFF"/>
        <w:spacing w:after="0" w:line="312" w:lineRule="atLeast"/>
        <w:rPr>
          <w:rFonts w:ascii="Times New Roman" w:eastAsia="Times New Roman" w:hAnsi="Times New Roman" w:cs="Times New Roman"/>
          <w:color w:val="333333"/>
          <w:sz w:val="24"/>
          <w:szCs w:val="21"/>
          <w:lang w:eastAsia="da-DK"/>
        </w:rPr>
      </w:pPr>
    </w:p>
    <w:p w14:paraId="0F817000" w14:textId="77777777" w:rsidR="00FE653D" w:rsidRPr="00000F81" w:rsidRDefault="00FE653D" w:rsidP="00FE653D">
      <w:pPr>
        <w:shd w:val="clear" w:color="auto" w:fill="FFFFFF"/>
        <w:spacing w:after="120" w:line="312" w:lineRule="atLeast"/>
        <w:jc w:val="center"/>
        <w:rPr>
          <w:rFonts w:ascii="Times New Roman" w:eastAsia="Times New Roman" w:hAnsi="Times New Roman" w:cs="Times New Roman"/>
          <w:i/>
          <w:iCs/>
          <w:color w:val="333333"/>
          <w:sz w:val="24"/>
          <w:szCs w:val="21"/>
          <w:lang w:eastAsia="da-DK"/>
        </w:rPr>
      </w:pPr>
      <w:r w:rsidRPr="00000F81">
        <w:rPr>
          <w:rFonts w:ascii="Times New Roman" w:eastAsia="Times New Roman" w:hAnsi="Times New Roman" w:cs="Times New Roman"/>
          <w:i/>
          <w:iCs/>
          <w:color w:val="333333"/>
          <w:sz w:val="24"/>
          <w:szCs w:val="21"/>
          <w:lang w:eastAsia="da-DK"/>
        </w:rPr>
        <w:t>Tillæg 4:</w:t>
      </w:r>
    </w:p>
    <w:p w14:paraId="73B27C20" w14:textId="77777777" w:rsidR="00FE653D" w:rsidRPr="00000F81" w:rsidRDefault="00FE653D" w:rsidP="00FE653D">
      <w:pPr>
        <w:shd w:val="clear" w:color="auto" w:fill="FFFFFF"/>
        <w:spacing w:after="120" w:line="312" w:lineRule="atLeast"/>
        <w:jc w:val="center"/>
        <w:rPr>
          <w:rFonts w:ascii="Times New Roman" w:eastAsia="Times New Roman" w:hAnsi="Times New Roman" w:cs="Times New Roman"/>
          <w:b/>
          <w:bCs/>
          <w:color w:val="333333"/>
          <w:sz w:val="24"/>
          <w:szCs w:val="21"/>
          <w:lang w:eastAsia="da-DK"/>
        </w:rPr>
      </w:pPr>
      <w:r w:rsidRPr="00000F81">
        <w:rPr>
          <w:rFonts w:ascii="Times New Roman" w:eastAsia="Times New Roman" w:hAnsi="Times New Roman" w:cs="Times New Roman"/>
          <w:b/>
          <w:bCs/>
          <w:color w:val="333333"/>
          <w:sz w:val="24"/>
          <w:szCs w:val="21"/>
          <w:lang w:eastAsia="da-DK"/>
        </w:rPr>
        <w:t>Erklæring fra UAS-operatører, der har til hensigt at udbyde uddannelse i og bedømmelse af fjernpiloters praktiske færdigheder i STS-x</w:t>
      </w:r>
    </w:p>
    <w:p w14:paraId="2150C672" w14:textId="77777777" w:rsidR="00FE653D" w:rsidRPr="00000F81" w:rsidRDefault="00FE653D" w:rsidP="00FE653D">
      <w:pPr>
        <w:shd w:val="clear" w:color="auto" w:fill="FFFFFF"/>
        <w:spacing w:after="0" w:line="312" w:lineRule="atLeast"/>
        <w:rPr>
          <w:rFonts w:ascii="Times New Roman" w:eastAsia="Times New Roman" w:hAnsi="Times New Roman" w:cs="Times New Roman"/>
          <w:color w:val="333333"/>
          <w:sz w:val="24"/>
          <w:szCs w:val="21"/>
          <w:lang w:eastAsia="da-DK"/>
        </w:rPr>
      </w:pPr>
    </w:p>
    <w:p w14:paraId="32D9CFC4" w14:textId="77777777" w:rsidR="00FE653D" w:rsidRPr="00000F81" w:rsidRDefault="00FE653D" w:rsidP="00FE653D">
      <w:pPr>
        <w:shd w:val="clear" w:color="auto" w:fill="FFFFFF"/>
        <w:spacing w:after="0" w:line="312" w:lineRule="atLeast"/>
        <w:jc w:val="center"/>
        <w:rPr>
          <w:rFonts w:ascii="Times New Roman" w:eastAsia="Times New Roman" w:hAnsi="Times New Roman" w:cs="Times New Roman"/>
          <w:color w:val="333333"/>
          <w:sz w:val="24"/>
          <w:szCs w:val="21"/>
          <w:lang w:eastAsia="da-DK"/>
        </w:rPr>
      </w:pPr>
    </w:p>
    <w:tbl>
      <w:tblPr>
        <w:tblW w:w="0" w:type="dxa"/>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319"/>
        <w:gridCol w:w="60"/>
        <w:gridCol w:w="60"/>
        <w:gridCol w:w="6911"/>
        <w:gridCol w:w="272"/>
      </w:tblGrid>
      <w:tr w:rsidR="00FE653D" w:rsidRPr="00000F81" w14:paraId="2033F160" w14:textId="77777777" w:rsidTr="00A93A9A">
        <w:trPr>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hideMark/>
          </w:tcPr>
          <w:p w14:paraId="69046F90" w14:textId="77777777" w:rsidR="00FE653D" w:rsidRPr="00000F81" w:rsidRDefault="00FE653D" w:rsidP="00A93A9A">
            <w:pPr>
              <w:spacing w:before="60" w:after="60" w:line="312" w:lineRule="atLeast"/>
              <w:jc w:val="center"/>
              <w:rPr>
                <w:rFonts w:ascii="Times New Roman" w:eastAsia="Times New Roman" w:hAnsi="Times New Roman" w:cs="Times New Roman"/>
                <w:sz w:val="24"/>
                <w:szCs w:val="24"/>
                <w:lang w:eastAsia="da-DK"/>
              </w:rPr>
            </w:pPr>
          </w:p>
        </w:tc>
        <w:tc>
          <w:tcPr>
            <w:tcW w:w="0" w:type="auto"/>
            <w:gridSpan w:val="4"/>
            <w:tcBorders>
              <w:top w:val="outset" w:sz="6" w:space="0" w:color="auto"/>
              <w:left w:val="outset" w:sz="6" w:space="0" w:color="auto"/>
              <w:bottom w:val="outset" w:sz="6" w:space="0" w:color="auto"/>
              <w:right w:val="outset" w:sz="6" w:space="0" w:color="auto"/>
            </w:tcBorders>
            <w:shd w:val="clear" w:color="auto" w:fill="auto"/>
            <w:hideMark/>
          </w:tcPr>
          <w:p w14:paraId="6A38CD96" w14:textId="77777777" w:rsidR="00FE653D" w:rsidRPr="00000F81" w:rsidRDefault="00FE653D" w:rsidP="00A93A9A">
            <w:pPr>
              <w:spacing w:before="60" w:after="6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b/>
                <w:bCs/>
                <w:sz w:val="24"/>
                <w:szCs w:val="24"/>
                <w:lang w:eastAsia="da-DK"/>
              </w:rPr>
              <w:t>STS-x</w:t>
            </w:r>
          </w:p>
        </w:tc>
      </w:tr>
      <w:tr w:rsidR="00FE653D" w:rsidRPr="00000F81" w14:paraId="5B0C57CA" w14:textId="77777777" w:rsidTr="00A93A9A">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3BFA959" w14:textId="77777777" w:rsidR="00FE653D" w:rsidRPr="00000F81" w:rsidRDefault="00FE653D" w:rsidP="00A93A9A">
            <w:pPr>
              <w:spacing w:after="0" w:line="240" w:lineRule="auto"/>
              <w:rPr>
                <w:rFonts w:ascii="Times New Roman" w:eastAsia="Times New Roman" w:hAnsi="Times New Roman" w:cs="Times New Roman"/>
                <w:sz w:val="24"/>
                <w:szCs w:val="24"/>
                <w:lang w:eastAsia="da-DK"/>
              </w:rPr>
            </w:pPr>
          </w:p>
        </w:tc>
        <w:tc>
          <w:tcPr>
            <w:tcW w:w="0" w:type="auto"/>
            <w:gridSpan w:val="4"/>
            <w:tcBorders>
              <w:top w:val="outset" w:sz="6" w:space="0" w:color="auto"/>
              <w:left w:val="outset" w:sz="6" w:space="0" w:color="auto"/>
              <w:bottom w:val="outset" w:sz="6" w:space="0" w:color="auto"/>
              <w:right w:val="outset" w:sz="6" w:space="0" w:color="auto"/>
            </w:tcBorders>
            <w:shd w:val="clear" w:color="auto" w:fill="auto"/>
            <w:hideMark/>
          </w:tcPr>
          <w:p w14:paraId="6AD07B05" w14:textId="77777777" w:rsidR="00FE653D" w:rsidRPr="00000F81" w:rsidRDefault="00FE653D" w:rsidP="00A93A9A">
            <w:pPr>
              <w:spacing w:before="60" w:after="6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b/>
                <w:bCs/>
                <w:sz w:val="24"/>
                <w:szCs w:val="24"/>
                <w:lang w:eastAsia="da-DK"/>
              </w:rPr>
              <w:t>Erklæring fra UAS-operatører, der har til hensigt at udbyde uddannelse i og bedømmelse af fjernpiloters praktiske færdigheder</w:t>
            </w:r>
          </w:p>
        </w:tc>
      </w:tr>
      <w:tr w:rsidR="00FE653D" w:rsidRPr="00000F81" w14:paraId="012399BC" w14:textId="77777777" w:rsidTr="00A93A9A">
        <w:trPr>
          <w:jc w:val="center"/>
        </w:trPr>
        <w:tc>
          <w:tcPr>
            <w:tcW w:w="0" w:type="auto"/>
            <w:gridSpan w:val="5"/>
            <w:tcBorders>
              <w:top w:val="outset" w:sz="6" w:space="0" w:color="auto"/>
              <w:left w:val="outset" w:sz="6" w:space="0" w:color="auto"/>
              <w:bottom w:val="outset" w:sz="6" w:space="0" w:color="auto"/>
              <w:right w:val="outset" w:sz="6" w:space="0" w:color="auto"/>
            </w:tcBorders>
            <w:shd w:val="clear" w:color="auto" w:fill="auto"/>
            <w:hideMark/>
          </w:tcPr>
          <w:p w14:paraId="0390CCA9" w14:textId="77777777" w:rsidR="00FE653D" w:rsidRPr="00000F81" w:rsidRDefault="00FE653D" w:rsidP="00A93A9A">
            <w:pPr>
              <w:spacing w:before="60" w:after="6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b/>
                <w:bCs/>
                <w:sz w:val="24"/>
                <w:szCs w:val="24"/>
                <w:lang w:eastAsia="da-DK"/>
              </w:rPr>
              <w:t>Databeskyttelse:</w:t>
            </w:r>
            <w:r w:rsidRPr="00000F81">
              <w:rPr>
                <w:rFonts w:ascii="Times New Roman" w:eastAsia="Times New Roman" w:hAnsi="Times New Roman" w:cs="Times New Roman"/>
                <w:sz w:val="24"/>
                <w:szCs w:val="24"/>
                <w:lang w:eastAsia="da-DK"/>
              </w:rPr>
              <w:t xml:space="preserve"> Personoplysninger, der indgår i denne erklæring, behandles af den kompetente myndighed i medfør af </w:t>
            </w:r>
            <w:r>
              <w:rPr>
                <w:rFonts w:ascii="Times New Roman" w:eastAsia="Times New Roman" w:hAnsi="Times New Roman" w:cs="Times New Roman"/>
                <w:color w:val="333333"/>
                <w:sz w:val="24"/>
                <w:szCs w:val="21"/>
                <w:lang w:eastAsia="da-DK"/>
              </w:rPr>
              <w:t>den færøske persondatalov (GDPR</w:t>
            </w:r>
            <w:r w:rsidRPr="00E173A6">
              <w:rPr>
                <w:rFonts w:ascii="Times New Roman" w:eastAsia="Times New Roman" w:hAnsi="Times New Roman" w:cs="Times New Roman"/>
                <w:color w:val="333333"/>
                <w:sz w:val="24"/>
                <w:szCs w:val="21"/>
                <w:lang w:eastAsia="da-DK"/>
              </w:rPr>
              <w:t>)</w:t>
            </w:r>
            <w:r w:rsidRPr="00E173A6">
              <w:rPr>
                <w:rFonts w:ascii="Times New Roman" w:eastAsia="Times New Roman" w:hAnsi="Times New Roman" w:cs="Times New Roman"/>
                <w:sz w:val="24"/>
                <w:szCs w:val="24"/>
                <w:lang w:eastAsia="da-DK"/>
              </w:rPr>
              <w:t>. Oplysningerne vil blive behandlet med henblik på udførelse, forvaltning og opfølgning af tilsynsaktiviteterne i henhold til Bekendtgørelse for Færøerne om regler og procedurer for operation af ubemandede luftfartøjer. Hvis De ønsker yderligere oplysninger om behandlingen af Deres personoplysninger eller ønsker at gøre brug af Deres rettigheder (f.eks. til at få indsigt i oplysningerne</w:t>
            </w:r>
            <w:r w:rsidRPr="00000F81">
              <w:rPr>
                <w:rFonts w:ascii="Times New Roman" w:eastAsia="Times New Roman" w:hAnsi="Times New Roman" w:cs="Times New Roman"/>
                <w:sz w:val="24"/>
                <w:szCs w:val="24"/>
                <w:lang w:eastAsia="da-DK"/>
              </w:rPr>
              <w:t xml:space="preserve"> eller berigtige eventuelle urigtige eller ufuldstændige oplysninger), bedes De henvende Dem til den kompetente myndigheds kontaktpunkt.</w:t>
            </w:r>
          </w:p>
          <w:p w14:paraId="65080E90" w14:textId="77777777" w:rsidR="00FE653D" w:rsidRPr="00000F81" w:rsidRDefault="00FE653D" w:rsidP="00A93A9A">
            <w:pPr>
              <w:spacing w:before="60" w:after="6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Ansøgeren kan til enhver tid klage over behandlingen af personoplysningerne til den nationale tilsynsmyndighed for databeskyttelse.</w:t>
            </w:r>
          </w:p>
        </w:tc>
      </w:tr>
      <w:tr w:rsidR="00FE653D" w:rsidRPr="00000F81" w14:paraId="111C8E3A" w14:textId="77777777" w:rsidTr="00A93A9A">
        <w:trPr>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auto"/>
            <w:hideMark/>
          </w:tcPr>
          <w:p w14:paraId="4DCD7898" w14:textId="77777777" w:rsidR="00FE653D" w:rsidRPr="00000F81" w:rsidRDefault="00FE653D" w:rsidP="00A93A9A">
            <w:pPr>
              <w:spacing w:before="60" w:after="6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UAS-operatørens registreringsnummer</w:t>
            </w:r>
          </w:p>
        </w:tc>
        <w:tc>
          <w:tcPr>
            <w:tcW w:w="0" w:type="auto"/>
            <w:gridSpan w:val="3"/>
            <w:tcBorders>
              <w:top w:val="outset" w:sz="6" w:space="0" w:color="auto"/>
              <w:left w:val="outset" w:sz="6" w:space="0" w:color="auto"/>
              <w:bottom w:val="outset" w:sz="6" w:space="0" w:color="auto"/>
              <w:right w:val="outset" w:sz="6" w:space="0" w:color="auto"/>
            </w:tcBorders>
            <w:shd w:val="clear" w:color="auto" w:fill="auto"/>
            <w:hideMark/>
          </w:tcPr>
          <w:p w14:paraId="5E983B01" w14:textId="77777777" w:rsidR="00FE653D" w:rsidRPr="00000F81" w:rsidRDefault="00FE653D" w:rsidP="00A93A9A">
            <w:pPr>
              <w:spacing w:after="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w:t>
            </w:r>
          </w:p>
        </w:tc>
      </w:tr>
      <w:tr w:rsidR="00FE653D" w:rsidRPr="00000F81" w14:paraId="4FE1BB8F" w14:textId="77777777" w:rsidTr="00A93A9A">
        <w:trPr>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auto"/>
            <w:hideMark/>
          </w:tcPr>
          <w:p w14:paraId="0F88FA06" w14:textId="77777777" w:rsidR="00FE653D" w:rsidRPr="00000F81" w:rsidRDefault="00FE653D" w:rsidP="00A93A9A">
            <w:pPr>
              <w:spacing w:before="60" w:after="6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UAS-operatørens navn</w:t>
            </w:r>
          </w:p>
        </w:tc>
        <w:tc>
          <w:tcPr>
            <w:tcW w:w="0" w:type="auto"/>
            <w:gridSpan w:val="3"/>
            <w:tcBorders>
              <w:top w:val="outset" w:sz="6" w:space="0" w:color="auto"/>
              <w:left w:val="outset" w:sz="6" w:space="0" w:color="auto"/>
              <w:bottom w:val="outset" w:sz="6" w:space="0" w:color="auto"/>
              <w:right w:val="outset" w:sz="6" w:space="0" w:color="auto"/>
            </w:tcBorders>
            <w:shd w:val="clear" w:color="auto" w:fill="auto"/>
            <w:hideMark/>
          </w:tcPr>
          <w:p w14:paraId="14EC7F70" w14:textId="77777777" w:rsidR="00FE653D" w:rsidRPr="00000F81" w:rsidRDefault="00FE653D" w:rsidP="00A93A9A">
            <w:pPr>
              <w:spacing w:after="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w:t>
            </w:r>
          </w:p>
        </w:tc>
      </w:tr>
      <w:tr w:rsidR="00FE653D" w:rsidRPr="00000F81" w14:paraId="0A13144E" w14:textId="77777777" w:rsidTr="00A93A9A">
        <w:trPr>
          <w:jc w:val="center"/>
        </w:trPr>
        <w:tc>
          <w:tcPr>
            <w:tcW w:w="0" w:type="auto"/>
            <w:gridSpan w:val="5"/>
            <w:tcBorders>
              <w:top w:val="outset" w:sz="6" w:space="0" w:color="auto"/>
              <w:left w:val="outset" w:sz="6" w:space="0" w:color="auto"/>
              <w:bottom w:val="outset" w:sz="6" w:space="0" w:color="auto"/>
              <w:right w:val="outset" w:sz="6" w:space="0" w:color="auto"/>
            </w:tcBorders>
            <w:shd w:val="clear" w:color="auto" w:fill="auto"/>
            <w:hideMark/>
          </w:tcPr>
          <w:p w14:paraId="21E54EEB" w14:textId="77777777" w:rsidR="00FE653D" w:rsidRPr="00000F81" w:rsidRDefault="00FE653D" w:rsidP="00A93A9A">
            <w:pPr>
              <w:spacing w:before="60" w:after="6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b/>
                <w:bCs/>
                <w:sz w:val="24"/>
                <w:szCs w:val="24"/>
                <w:lang w:eastAsia="da-DK"/>
              </w:rPr>
              <w:t>Jeg erklærer herved, at:</w:t>
            </w:r>
          </w:p>
          <w:p w14:paraId="75114B69" w14:textId="77777777" w:rsidR="00FE653D" w:rsidRPr="00000F81" w:rsidRDefault="00FE653D" w:rsidP="00A93A9A">
            <w:pPr>
              <w:spacing w:before="60" w:after="60" w:line="312" w:lineRule="atLeast"/>
              <w:ind w:left="630" w:hanging="240"/>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w:t>
            </w:r>
            <w:r w:rsidRPr="00000F81">
              <w:rPr>
                <w:rFonts w:ascii="Times New Roman" w:eastAsia="Times New Roman" w:hAnsi="Times New Roman" w:cs="Times New Roman"/>
                <w:b/>
                <w:bCs/>
                <w:sz w:val="24"/>
                <w:szCs w:val="24"/>
                <w:lang w:eastAsia="da-DK"/>
              </w:rPr>
              <w:t>jeg har indsendt den operationelle erklæring for STS-x</w:t>
            </w:r>
          </w:p>
          <w:p w14:paraId="3386E445" w14:textId="77777777" w:rsidR="00FE653D" w:rsidRPr="00000F81" w:rsidRDefault="00FE653D" w:rsidP="00A93A9A">
            <w:pPr>
              <w:spacing w:before="60" w:after="60" w:line="312" w:lineRule="atLeast"/>
              <w:ind w:left="630" w:hanging="240"/>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w:t>
            </w:r>
            <w:r w:rsidRPr="00000F81">
              <w:rPr>
                <w:rFonts w:ascii="Times New Roman" w:eastAsia="Times New Roman" w:hAnsi="Times New Roman" w:cs="Times New Roman"/>
                <w:b/>
                <w:bCs/>
                <w:sz w:val="24"/>
                <w:szCs w:val="24"/>
                <w:lang w:eastAsia="da-DK"/>
              </w:rPr>
              <w:t>jeg opfylder kravene i tillæg 3 i bilag</w:t>
            </w:r>
            <w:r>
              <w:rPr>
                <w:rFonts w:ascii="Times New Roman" w:eastAsia="Times New Roman" w:hAnsi="Times New Roman" w:cs="Times New Roman"/>
                <w:b/>
                <w:bCs/>
                <w:sz w:val="24"/>
                <w:szCs w:val="24"/>
                <w:lang w:eastAsia="da-DK"/>
              </w:rPr>
              <w:t xml:space="preserve"> 1 til b</w:t>
            </w:r>
            <w:r w:rsidRPr="008B6D76">
              <w:rPr>
                <w:rFonts w:ascii="Times New Roman" w:eastAsia="Times New Roman" w:hAnsi="Times New Roman" w:cs="Times New Roman"/>
                <w:b/>
                <w:bCs/>
                <w:sz w:val="24"/>
                <w:szCs w:val="24"/>
                <w:lang w:eastAsia="da-DK"/>
              </w:rPr>
              <w:t>ekendtgørelse for Færøerne om regler og procedurer for operation af ubemandede luftfartøjer</w:t>
            </w:r>
            <w:r w:rsidRPr="00000F81">
              <w:rPr>
                <w:rFonts w:ascii="Times New Roman" w:eastAsia="Times New Roman" w:hAnsi="Times New Roman" w:cs="Times New Roman"/>
                <w:b/>
                <w:bCs/>
                <w:sz w:val="24"/>
                <w:szCs w:val="24"/>
                <w:lang w:eastAsia="da-DK"/>
              </w:rPr>
              <w:t>, og</w:t>
            </w:r>
          </w:p>
          <w:p w14:paraId="58EFFEE9" w14:textId="77777777" w:rsidR="00FE653D" w:rsidRPr="00000F81" w:rsidRDefault="00FE653D" w:rsidP="00A93A9A">
            <w:pPr>
              <w:spacing w:before="60" w:after="60" w:line="312" w:lineRule="atLeast"/>
              <w:ind w:left="630" w:hanging="240"/>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w:t>
            </w:r>
            <w:r w:rsidRPr="00000F81">
              <w:rPr>
                <w:rFonts w:ascii="Times New Roman" w:eastAsia="Times New Roman" w:hAnsi="Times New Roman" w:cs="Times New Roman"/>
                <w:b/>
                <w:bCs/>
                <w:sz w:val="24"/>
                <w:szCs w:val="24"/>
                <w:lang w:eastAsia="da-DK"/>
              </w:rPr>
              <w:t xml:space="preserve">når jeg opererer et UAS i forbindelse med uddannelsesaktiviteter med henblik på </w:t>
            </w:r>
            <w:proofErr w:type="spellStart"/>
            <w:r w:rsidRPr="00000F81">
              <w:rPr>
                <w:rFonts w:ascii="Times New Roman" w:eastAsia="Times New Roman" w:hAnsi="Times New Roman" w:cs="Times New Roman"/>
                <w:b/>
                <w:bCs/>
                <w:sz w:val="24"/>
                <w:szCs w:val="24"/>
                <w:lang w:eastAsia="da-DK"/>
              </w:rPr>
              <w:t>STS.x</w:t>
            </w:r>
            <w:proofErr w:type="spellEnd"/>
            <w:r w:rsidRPr="00000F81">
              <w:rPr>
                <w:rFonts w:ascii="Times New Roman" w:eastAsia="Times New Roman" w:hAnsi="Times New Roman" w:cs="Times New Roman"/>
                <w:b/>
                <w:bCs/>
                <w:sz w:val="24"/>
                <w:szCs w:val="24"/>
                <w:lang w:eastAsia="da-DK"/>
              </w:rPr>
              <w:t xml:space="preserve">, opfylder jeg alle de gældende bestemmelser i </w:t>
            </w:r>
            <w:r>
              <w:rPr>
                <w:rFonts w:ascii="Times New Roman" w:eastAsia="Times New Roman" w:hAnsi="Times New Roman" w:cs="Times New Roman"/>
                <w:b/>
                <w:bCs/>
                <w:sz w:val="24"/>
                <w:szCs w:val="24"/>
                <w:lang w:eastAsia="da-DK"/>
              </w:rPr>
              <w:t>b</w:t>
            </w:r>
            <w:r w:rsidRPr="008B6D76">
              <w:rPr>
                <w:rFonts w:ascii="Times New Roman" w:eastAsia="Times New Roman" w:hAnsi="Times New Roman" w:cs="Times New Roman"/>
                <w:b/>
                <w:bCs/>
                <w:sz w:val="24"/>
                <w:szCs w:val="24"/>
                <w:lang w:eastAsia="da-DK"/>
              </w:rPr>
              <w:t>ekendtgørelse for Færøerne om regler og procedurer for operation af ubemandede luftfartøjer</w:t>
            </w:r>
            <w:r w:rsidRPr="00000F81">
              <w:rPr>
                <w:rFonts w:ascii="Times New Roman" w:eastAsia="Times New Roman" w:hAnsi="Times New Roman" w:cs="Times New Roman"/>
                <w:b/>
                <w:bCs/>
                <w:sz w:val="24"/>
                <w:szCs w:val="24"/>
                <w:lang w:eastAsia="da-DK"/>
              </w:rPr>
              <w:t xml:space="preserve">, herunder kravene til operationer i henhold til </w:t>
            </w:r>
            <w:proofErr w:type="spellStart"/>
            <w:r w:rsidRPr="00000F81">
              <w:rPr>
                <w:rFonts w:ascii="Times New Roman" w:eastAsia="Times New Roman" w:hAnsi="Times New Roman" w:cs="Times New Roman"/>
                <w:b/>
                <w:bCs/>
                <w:sz w:val="24"/>
                <w:szCs w:val="24"/>
                <w:lang w:eastAsia="da-DK"/>
              </w:rPr>
              <w:t>STS.x</w:t>
            </w:r>
            <w:proofErr w:type="spellEnd"/>
          </w:p>
        </w:tc>
      </w:tr>
      <w:tr w:rsidR="00FE653D" w:rsidRPr="00000F81" w14:paraId="554ED66A" w14:textId="77777777" w:rsidTr="00A93A9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18FE97C8" w14:textId="77777777" w:rsidR="00FE653D" w:rsidRPr="00000F81" w:rsidRDefault="00FE653D" w:rsidP="00A93A9A">
            <w:pPr>
              <w:spacing w:before="60" w:after="6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b/>
                <w:bCs/>
                <w:sz w:val="24"/>
                <w:szCs w:val="24"/>
                <w:lang w:eastAsia="da-DK"/>
              </w:rPr>
              <w:t>Dato</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hideMark/>
          </w:tcPr>
          <w:p w14:paraId="7A1183E8" w14:textId="77777777" w:rsidR="00FE653D" w:rsidRPr="00000F81" w:rsidRDefault="00FE653D" w:rsidP="00A93A9A">
            <w:pPr>
              <w:spacing w:after="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0CFE5A96" w14:textId="77777777" w:rsidR="00FE653D" w:rsidRPr="00000F81" w:rsidRDefault="00FE653D" w:rsidP="00A93A9A">
            <w:pPr>
              <w:spacing w:before="60" w:after="6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b/>
                <w:bCs/>
                <w:sz w:val="24"/>
                <w:szCs w:val="24"/>
                <w:lang w:eastAsia="da-DK"/>
              </w:rPr>
              <w:t>Underskrift eller anden verifikation</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14E5F759" w14:textId="77777777" w:rsidR="00FE653D" w:rsidRPr="00000F81" w:rsidRDefault="00FE653D" w:rsidP="00A93A9A">
            <w:pPr>
              <w:spacing w:after="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w:t>
            </w:r>
          </w:p>
        </w:tc>
      </w:tr>
    </w:tbl>
    <w:p w14:paraId="4C848C7B" w14:textId="77777777" w:rsidR="00FE653D" w:rsidRDefault="00FE653D" w:rsidP="00FE653D">
      <w:pPr>
        <w:shd w:val="clear" w:color="auto" w:fill="FFFFFF"/>
        <w:spacing w:after="0" w:line="312" w:lineRule="atLeast"/>
        <w:rPr>
          <w:rFonts w:ascii="Times New Roman" w:eastAsia="Times New Roman" w:hAnsi="Times New Roman" w:cs="Times New Roman"/>
          <w:color w:val="333333"/>
          <w:sz w:val="24"/>
          <w:szCs w:val="21"/>
          <w:lang w:eastAsia="da-DK"/>
        </w:rPr>
      </w:pPr>
    </w:p>
    <w:p w14:paraId="140E1AB6" w14:textId="36B025B1" w:rsidR="00FE653D" w:rsidRDefault="00FE653D" w:rsidP="00FE653D">
      <w:pPr>
        <w:rPr>
          <w:rFonts w:ascii="Times New Roman" w:eastAsia="Times New Roman" w:hAnsi="Times New Roman" w:cs="Times New Roman"/>
          <w:color w:val="333333"/>
          <w:sz w:val="24"/>
          <w:szCs w:val="21"/>
          <w:lang w:eastAsia="da-DK"/>
        </w:rPr>
      </w:pPr>
      <w:r>
        <w:rPr>
          <w:rFonts w:ascii="Times New Roman" w:eastAsia="Times New Roman" w:hAnsi="Times New Roman" w:cs="Times New Roman"/>
          <w:color w:val="333333"/>
          <w:sz w:val="24"/>
          <w:szCs w:val="21"/>
          <w:lang w:eastAsia="da-DK"/>
        </w:rPr>
        <w:br w:type="page"/>
      </w:r>
    </w:p>
    <w:p w14:paraId="7C236B4A" w14:textId="77777777" w:rsidR="00FE653D" w:rsidRPr="00000F81" w:rsidRDefault="00FE653D" w:rsidP="00FE653D">
      <w:pPr>
        <w:shd w:val="clear" w:color="auto" w:fill="FFFFFF"/>
        <w:spacing w:after="0" w:line="312" w:lineRule="atLeast"/>
        <w:rPr>
          <w:rFonts w:ascii="Times New Roman" w:eastAsia="Times New Roman" w:hAnsi="Times New Roman" w:cs="Times New Roman"/>
          <w:color w:val="333333"/>
          <w:sz w:val="24"/>
          <w:szCs w:val="21"/>
          <w:lang w:eastAsia="da-DK"/>
        </w:rPr>
      </w:pPr>
    </w:p>
    <w:p w14:paraId="75D7F868" w14:textId="77777777" w:rsidR="00FE653D" w:rsidRPr="00000F81" w:rsidRDefault="00FE653D" w:rsidP="00FE653D">
      <w:pPr>
        <w:shd w:val="clear" w:color="auto" w:fill="FFFFFF"/>
        <w:spacing w:after="120" w:line="312" w:lineRule="atLeast"/>
        <w:jc w:val="center"/>
        <w:rPr>
          <w:rFonts w:ascii="Times New Roman" w:eastAsia="Times New Roman" w:hAnsi="Times New Roman" w:cs="Times New Roman"/>
          <w:i/>
          <w:iCs/>
          <w:color w:val="333333"/>
          <w:sz w:val="24"/>
          <w:szCs w:val="21"/>
          <w:lang w:eastAsia="da-DK"/>
        </w:rPr>
      </w:pPr>
      <w:r w:rsidRPr="00000F81">
        <w:rPr>
          <w:rFonts w:ascii="Times New Roman" w:eastAsia="Times New Roman" w:hAnsi="Times New Roman" w:cs="Times New Roman"/>
          <w:i/>
          <w:iCs/>
          <w:color w:val="333333"/>
          <w:sz w:val="24"/>
          <w:szCs w:val="21"/>
          <w:lang w:eastAsia="da-DK"/>
        </w:rPr>
        <w:t>Tillæg 5:</w:t>
      </w:r>
    </w:p>
    <w:p w14:paraId="796197CD" w14:textId="77777777" w:rsidR="00FE653D" w:rsidRPr="00000F81" w:rsidRDefault="00FE653D" w:rsidP="00FE653D">
      <w:pPr>
        <w:shd w:val="clear" w:color="auto" w:fill="FFFFFF"/>
        <w:spacing w:after="120" w:line="312" w:lineRule="atLeast"/>
        <w:jc w:val="center"/>
        <w:rPr>
          <w:rFonts w:ascii="Times New Roman" w:eastAsia="Times New Roman" w:hAnsi="Times New Roman" w:cs="Times New Roman"/>
          <w:b/>
          <w:bCs/>
          <w:color w:val="333333"/>
          <w:sz w:val="24"/>
          <w:szCs w:val="21"/>
          <w:lang w:eastAsia="da-DK"/>
        </w:rPr>
      </w:pPr>
      <w:r w:rsidRPr="00000F81">
        <w:rPr>
          <w:rFonts w:ascii="Times New Roman" w:eastAsia="Times New Roman" w:hAnsi="Times New Roman" w:cs="Times New Roman"/>
          <w:b/>
          <w:bCs/>
          <w:color w:val="333333"/>
          <w:sz w:val="24"/>
          <w:szCs w:val="21"/>
          <w:lang w:eastAsia="da-DK"/>
        </w:rPr>
        <w:t>Driftshåndbog for standardscenariet</w:t>
      </w:r>
    </w:p>
    <w:p w14:paraId="30099493" w14:textId="77777777" w:rsidR="00FE653D"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p>
    <w:p w14:paraId="7A95A40A"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Driftshåndbogen for de STS, der er fastsat i tillæg 1, skal mindst indeholde følgende:</w:t>
      </w:r>
    </w:p>
    <w:p w14:paraId="59C30F43"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2B2D7274"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1) en erklæring om, at driftshåndbogen opfylder de relevante krav i denne forordning og erklæringen, og at den indeholder anvisninger, som skal opfyldes af det personale, der er involveret i flyveoperationer</w:t>
      </w:r>
    </w:p>
    <w:p w14:paraId="098CA250"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733B8631"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2) en underskrift til bekræftelse af den ansvarlige leders eller UAS-operatørens godkendelse, hvis der er tale om en fysisk person</w:t>
      </w:r>
    </w:p>
    <w:p w14:paraId="4D97E94E"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57DE3791"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3) en overordnet beskrivelse af UAS-operatørens organisation</w:t>
      </w:r>
    </w:p>
    <w:p w14:paraId="0306948A"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2E7D23F6"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4) en beskrivelse af konceptet for operationen, herunder som minimum:</w:t>
      </w:r>
    </w:p>
    <w:p w14:paraId="11D96632" w14:textId="77777777" w:rsidR="00FE653D" w:rsidRPr="001B7A66" w:rsidRDefault="00FE653D" w:rsidP="00FE653D">
      <w:pPr>
        <w:pStyle w:val="Listeafsnit"/>
        <w:numPr>
          <w:ilvl w:val="0"/>
          <w:numId w:val="95"/>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arten og beskrivelsen af de aktiviteter, der udføres i forbindelse med UAS-operationerne, og de påviste tilknyttede risici</w:t>
      </w:r>
    </w:p>
    <w:p w14:paraId="5C323DC4" w14:textId="77777777" w:rsidR="00FE653D" w:rsidRDefault="00FE653D" w:rsidP="00FE653D">
      <w:pPr>
        <w:pStyle w:val="Listeafsnit"/>
        <w:numPr>
          <w:ilvl w:val="0"/>
          <w:numId w:val="95"/>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det operationelle miljø og det geografiske område for de påtænkte operationer, herunder:</w:t>
      </w:r>
    </w:p>
    <w:p w14:paraId="0E786B7D" w14:textId="77777777" w:rsidR="00FE653D" w:rsidRPr="001B7A66" w:rsidRDefault="00FE653D" w:rsidP="00FE653D">
      <w:pPr>
        <w:pStyle w:val="Listeafsnit"/>
        <w:numPr>
          <w:ilvl w:val="1"/>
          <w:numId w:val="95"/>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forholdene i det område, som skal overflyves, med hensyn til befolkningstæthed, topografi, hindringer osv.</w:t>
      </w:r>
    </w:p>
    <w:p w14:paraId="3CC04160" w14:textId="77777777" w:rsidR="00FE653D" w:rsidRDefault="00FE653D" w:rsidP="00FE653D">
      <w:pPr>
        <w:pStyle w:val="Listeafsnit"/>
        <w:numPr>
          <w:ilvl w:val="1"/>
          <w:numId w:val="95"/>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forholdene i det luftrum, der skal benyttes</w:t>
      </w:r>
    </w:p>
    <w:p w14:paraId="3698C4BC" w14:textId="77777777" w:rsidR="00FE653D" w:rsidRDefault="00FE653D" w:rsidP="00FE653D">
      <w:pPr>
        <w:pStyle w:val="Listeafsnit"/>
        <w:numPr>
          <w:ilvl w:val="1"/>
          <w:numId w:val="95"/>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miljøforholdene, herunder som minimum vejret og de elektromagnetiske forhold</w:t>
      </w:r>
    </w:p>
    <w:p w14:paraId="1DC0375E" w14:textId="77777777" w:rsidR="00FE653D" w:rsidRDefault="00FE653D" w:rsidP="00FE653D">
      <w:pPr>
        <w:pStyle w:val="Listeafsnit"/>
        <w:numPr>
          <w:ilvl w:val="1"/>
          <w:numId w:val="95"/>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fastlæggelse af det operationelle udsnit og bufferzonerne for at håndtere risici på jorden og i luften</w:t>
      </w:r>
    </w:p>
    <w:p w14:paraId="7218C72B" w14:textId="77777777" w:rsidR="00FE653D" w:rsidRPr="001B7A66" w:rsidRDefault="00FE653D" w:rsidP="00FE653D">
      <w:pPr>
        <w:pStyle w:val="Listeafsnit"/>
        <w:numPr>
          <w:ilvl w:val="0"/>
          <w:numId w:val="95"/>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 xml:space="preserve">de anvendte tekniske midler og deres vigtigste kendetegn, ydeevne og begrænsninger, herunder </w:t>
      </w:r>
      <w:proofErr w:type="spellStart"/>
      <w:r w:rsidRPr="001B7A66">
        <w:rPr>
          <w:rFonts w:ascii="Times New Roman" w:hAnsi="Times New Roman"/>
          <w:color w:val="333333"/>
          <w:sz w:val="24"/>
          <w:szCs w:val="21"/>
          <w:lang w:eastAsia="da-DK"/>
        </w:rPr>
        <w:t>UAS'et</w:t>
      </w:r>
      <w:proofErr w:type="spellEnd"/>
      <w:r w:rsidRPr="001B7A66">
        <w:rPr>
          <w:rFonts w:ascii="Times New Roman" w:hAnsi="Times New Roman"/>
          <w:color w:val="333333"/>
          <w:sz w:val="24"/>
          <w:szCs w:val="21"/>
          <w:lang w:eastAsia="da-DK"/>
        </w:rPr>
        <w:t>, eksterne systemer til støtte for UAS-operation og faciliteter mv.</w:t>
      </w:r>
    </w:p>
    <w:p w14:paraId="3B9DBB66" w14:textId="77777777" w:rsidR="00FE653D" w:rsidRDefault="00FE653D" w:rsidP="00FE653D">
      <w:pPr>
        <w:pStyle w:val="Listeafsnit"/>
        <w:numPr>
          <w:ilvl w:val="0"/>
          <w:numId w:val="95"/>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det personale, der er nødvendigt til udførelsen af operationer, herunder holdets sammensætning og holdmedlemmernes roller og ansvar, udvælgelseskriterier, grunduddannelse og krav om nylig erfaring og/eller efteruddannelse</w:t>
      </w:r>
    </w:p>
    <w:p w14:paraId="2D2B1EC8" w14:textId="77777777" w:rsidR="00FE653D" w:rsidRPr="001B7A66" w:rsidRDefault="00FE653D" w:rsidP="00FE653D">
      <w:pPr>
        <w:shd w:val="clear" w:color="auto" w:fill="FFFFFF"/>
        <w:spacing w:after="0"/>
        <w:rPr>
          <w:rFonts w:ascii="Times New Roman" w:hAnsi="Times New Roman"/>
          <w:color w:val="333333"/>
          <w:sz w:val="24"/>
          <w:szCs w:val="21"/>
          <w:lang w:eastAsia="da-DK"/>
        </w:rPr>
      </w:pPr>
    </w:p>
    <w:p w14:paraId="6A48B99E" w14:textId="77777777" w:rsidR="00FE653D" w:rsidRPr="00000F81"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 xml:space="preserve">5) de vedligeholdelsesanvisninger, der er påkrævet for at opretholde </w:t>
      </w:r>
      <w:proofErr w:type="spellStart"/>
      <w:r w:rsidRPr="00000F81">
        <w:rPr>
          <w:rFonts w:ascii="Times New Roman" w:eastAsia="Times New Roman" w:hAnsi="Times New Roman" w:cs="Times New Roman"/>
          <w:color w:val="333333"/>
          <w:sz w:val="24"/>
          <w:szCs w:val="21"/>
          <w:lang w:eastAsia="da-DK"/>
        </w:rPr>
        <w:t>UAS'et</w:t>
      </w:r>
      <w:proofErr w:type="spellEnd"/>
      <w:r w:rsidRPr="00000F81">
        <w:rPr>
          <w:rFonts w:ascii="Times New Roman" w:eastAsia="Times New Roman" w:hAnsi="Times New Roman" w:cs="Times New Roman"/>
          <w:color w:val="333333"/>
          <w:sz w:val="24"/>
          <w:szCs w:val="21"/>
          <w:lang w:eastAsia="da-DK"/>
        </w:rPr>
        <w:t xml:space="preserve"> i en sikker tilstand i overensstemmelse med den pågældende producents vedligeholdelsesanvisninger og -krav, hvis det er relevant</w:t>
      </w:r>
    </w:p>
    <w:p w14:paraId="0305CFDF"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p>
    <w:p w14:paraId="11045FF4" w14:textId="77777777" w:rsidR="00FE653D" w:rsidRDefault="00FE653D" w:rsidP="00FE653D">
      <w:pPr>
        <w:shd w:val="clear" w:color="auto" w:fill="FFFFFF"/>
        <w:spacing w:after="0" w:line="240" w:lineRule="auto"/>
        <w:jc w:val="both"/>
        <w:rPr>
          <w:rFonts w:ascii="Times New Roman" w:eastAsia="Times New Roman" w:hAnsi="Times New Roman" w:cs="Times New Roman"/>
          <w:color w:val="333333"/>
          <w:sz w:val="24"/>
          <w:szCs w:val="21"/>
          <w:lang w:eastAsia="da-DK"/>
        </w:rPr>
      </w:pPr>
      <w:r w:rsidRPr="00000F81">
        <w:rPr>
          <w:rFonts w:ascii="Times New Roman" w:eastAsia="Times New Roman" w:hAnsi="Times New Roman" w:cs="Times New Roman"/>
          <w:color w:val="333333"/>
          <w:sz w:val="24"/>
          <w:szCs w:val="21"/>
          <w:lang w:eastAsia="da-DK"/>
        </w:rPr>
        <w:t>6) operationelle procedurer, som skal være baseret på UAS-fabrikantens anvisninger, og som skal omfatte:</w:t>
      </w:r>
    </w:p>
    <w:p w14:paraId="6FE1C11F" w14:textId="77777777" w:rsidR="00FE653D" w:rsidRDefault="00FE653D" w:rsidP="00FE653D">
      <w:pPr>
        <w:pStyle w:val="Listeafsnit"/>
        <w:numPr>
          <w:ilvl w:val="0"/>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iagttagelse af følgende for at minimere menneskelige fejl:</w:t>
      </w:r>
    </w:p>
    <w:p w14:paraId="42BABCEB" w14:textId="77777777" w:rsidR="00FE653D" w:rsidRPr="001B7A66" w:rsidRDefault="00FE653D" w:rsidP="00FE653D">
      <w:pPr>
        <w:pStyle w:val="Listeafsnit"/>
        <w:numPr>
          <w:ilvl w:val="1"/>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en klar fordeling og tildeling af opgaver og</w:t>
      </w:r>
    </w:p>
    <w:p w14:paraId="10EE6A8D" w14:textId="77777777" w:rsidR="00FE653D" w:rsidRDefault="00FE653D" w:rsidP="00FE653D">
      <w:pPr>
        <w:pStyle w:val="Listeafsnit"/>
        <w:numPr>
          <w:ilvl w:val="1"/>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en intern tjekliste til kontrol af, at personalet udfører de opgaver, de har fået tildelt, på passende vis</w:t>
      </w:r>
    </w:p>
    <w:p w14:paraId="257A5B45" w14:textId="77777777" w:rsidR="00FE653D" w:rsidRPr="001B7A66" w:rsidRDefault="00FE653D" w:rsidP="00FE653D">
      <w:pPr>
        <w:pStyle w:val="Listeafsnit"/>
        <w:numPr>
          <w:ilvl w:val="0"/>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hensyntagen til, at de eksterne systemer til støtte for UAS-operationen kan have nedsat funktionsevne</w:t>
      </w:r>
    </w:p>
    <w:p w14:paraId="620C3ACF" w14:textId="77777777" w:rsidR="00FE653D" w:rsidRDefault="00FE653D" w:rsidP="00FE653D">
      <w:pPr>
        <w:pStyle w:val="Listeafsnit"/>
        <w:numPr>
          <w:ilvl w:val="0"/>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normale procedurer, herunder som minimum:</w:t>
      </w:r>
    </w:p>
    <w:p w14:paraId="0A3901C0" w14:textId="77777777" w:rsidR="00FE653D" w:rsidRDefault="00FE653D" w:rsidP="00FE653D">
      <w:pPr>
        <w:pStyle w:val="Listeafsnit"/>
        <w:numPr>
          <w:ilvl w:val="1"/>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forberedelser forud for flyvning og tjeklister, der omfatter:</w:t>
      </w:r>
    </w:p>
    <w:p w14:paraId="4804E177" w14:textId="77777777" w:rsidR="00FE653D" w:rsidRPr="001B7A66" w:rsidRDefault="00FE653D" w:rsidP="00FE653D">
      <w:pPr>
        <w:pStyle w:val="Listeafsnit"/>
        <w:numPr>
          <w:ilvl w:val="2"/>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lastRenderedPageBreak/>
        <w:t>vurdering af det operationelle udsnit og de dertil knyttede buffere (bufferzonen for risici på jorden og i det relevante omfang bufferzonen for risici i luften), herunder terrænet og potentielle hindringer og blokeringer, der kan mindske evnen til at holde det ubemandede luftfartøj inden for synsvidde eller afsøge luftrummet, den potentielle overflyvning af uvedkommende personer og potentiel overflyvning af kritisk infrastruktur</w:t>
      </w:r>
    </w:p>
    <w:p w14:paraId="7E4A6D57" w14:textId="77777777" w:rsidR="00FE653D" w:rsidRDefault="00FE653D" w:rsidP="00FE653D">
      <w:pPr>
        <w:pStyle w:val="Listeafsnit"/>
        <w:numPr>
          <w:ilvl w:val="2"/>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vurdering af det omgivende miljø og luftrum, herunder nærliggende geografiske UAS-zoner og andre luftrumsbrugeres potentielle aktiviteter</w:t>
      </w:r>
    </w:p>
    <w:p w14:paraId="08519E04" w14:textId="77777777" w:rsidR="00FE653D" w:rsidRDefault="00FE653D" w:rsidP="00FE653D">
      <w:pPr>
        <w:pStyle w:val="Listeafsnit"/>
        <w:numPr>
          <w:ilvl w:val="2"/>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de egnede miljøforhold, for at UAS-operationen kan udføres</w:t>
      </w:r>
    </w:p>
    <w:p w14:paraId="3E27B939" w14:textId="77777777" w:rsidR="00FE653D" w:rsidRPr="001B7A66" w:rsidRDefault="00FE653D" w:rsidP="00FE653D">
      <w:pPr>
        <w:pStyle w:val="Listeafsnit"/>
        <w:numPr>
          <w:ilvl w:val="2"/>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det mindste antal medarbejdere med ansvar for opgaver af afgørende betydning for UAS-operationen, der er påkrævet for at udføre operationen, og deres ansvar</w:t>
      </w:r>
    </w:p>
    <w:p w14:paraId="14F99B46" w14:textId="77777777" w:rsidR="00FE653D" w:rsidRDefault="00FE653D" w:rsidP="00FE653D">
      <w:pPr>
        <w:pStyle w:val="Listeafsnit"/>
        <w:numPr>
          <w:ilvl w:val="2"/>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 xml:space="preserve">de påkrævede kommunikationsprocedurer mellem </w:t>
      </w:r>
      <w:proofErr w:type="spellStart"/>
      <w:r w:rsidRPr="001B7A66">
        <w:rPr>
          <w:rFonts w:ascii="Times New Roman" w:hAnsi="Times New Roman"/>
          <w:color w:val="333333"/>
          <w:sz w:val="24"/>
          <w:szCs w:val="21"/>
          <w:lang w:eastAsia="da-DK"/>
        </w:rPr>
        <w:t>fjernpilote</w:t>
      </w:r>
      <w:proofErr w:type="spellEnd"/>
      <w:r w:rsidRPr="001B7A66">
        <w:rPr>
          <w:rFonts w:ascii="Times New Roman" w:hAnsi="Times New Roman"/>
          <w:color w:val="333333"/>
          <w:sz w:val="24"/>
          <w:szCs w:val="21"/>
          <w:lang w:eastAsia="da-DK"/>
        </w:rPr>
        <w:t>(r)n(e) og andet personale, der er ansvarligt for opgaver af afgørende betydning for UAS-operationen, og med eventuelle eksterne parter, hvis det er nødvendigt</w:t>
      </w:r>
    </w:p>
    <w:p w14:paraId="46C67E8E" w14:textId="77777777" w:rsidR="00FE653D" w:rsidRPr="001B7A66" w:rsidRDefault="00FE653D" w:rsidP="00FE653D">
      <w:pPr>
        <w:pStyle w:val="Listeafsnit"/>
        <w:numPr>
          <w:ilvl w:val="2"/>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overholdelse af de relevante myndigheders eventuelle specifikke krav i det påtænkte operationsområde, herunder dem, der vedrører sikkerhed, privatlivets fred, data- og miljøbeskyttelse, og anvendelsen af radiofrekvenser</w:t>
      </w:r>
    </w:p>
    <w:p w14:paraId="47F1FB48" w14:textId="77777777" w:rsidR="00FE653D" w:rsidRDefault="00FE653D" w:rsidP="00FE653D">
      <w:pPr>
        <w:pStyle w:val="Listeafsnit"/>
        <w:numPr>
          <w:ilvl w:val="2"/>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de foranstaltninger til afbødning af risici, der er nødvendige for at sørge for, at operationen udføres på sikker vis, navnlig for det kontrollerede område på land:</w:t>
      </w:r>
    </w:p>
    <w:p w14:paraId="2941D000" w14:textId="77777777" w:rsidR="00FE653D" w:rsidRPr="001B7A66" w:rsidRDefault="00FE653D" w:rsidP="00FE653D">
      <w:pPr>
        <w:pStyle w:val="Listeafsnit"/>
        <w:numPr>
          <w:ilvl w:val="1"/>
          <w:numId w:val="96"/>
        </w:numPr>
        <w:shd w:val="clear" w:color="auto" w:fill="FFFFFF"/>
        <w:spacing w:after="0" w:line="240" w:lineRule="auto"/>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procedurer for start og hjemhentning</w:t>
      </w:r>
    </w:p>
    <w:p w14:paraId="5CD5577B" w14:textId="77777777" w:rsidR="00FE653D" w:rsidRPr="001B7A66" w:rsidRDefault="00FE653D" w:rsidP="00FE653D">
      <w:pPr>
        <w:pStyle w:val="Listeafsnit"/>
        <w:numPr>
          <w:ilvl w:val="1"/>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procedurer under flyvning, herunder procedurer for at sikre, at det ubemandede luftfartøj forbliver inden for det flyvegeografiske område</w:t>
      </w:r>
    </w:p>
    <w:p w14:paraId="7F89EE75" w14:textId="77777777" w:rsidR="00FE653D" w:rsidRDefault="00FE653D" w:rsidP="00FE653D">
      <w:pPr>
        <w:pStyle w:val="Listeafsnit"/>
        <w:numPr>
          <w:ilvl w:val="1"/>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 xml:space="preserve">procedurer efter flyvning, herunder inspektioner for at kontrollere </w:t>
      </w:r>
      <w:proofErr w:type="spellStart"/>
      <w:r w:rsidRPr="001B7A66">
        <w:rPr>
          <w:rFonts w:ascii="Times New Roman" w:hAnsi="Times New Roman"/>
          <w:color w:val="333333"/>
          <w:sz w:val="24"/>
          <w:szCs w:val="21"/>
          <w:lang w:eastAsia="da-DK"/>
        </w:rPr>
        <w:t>UAS'ets</w:t>
      </w:r>
      <w:proofErr w:type="spellEnd"/>
      <w:r w:rsidRPr="001B7A66">
        <w:rPr>
          <w:rFonts w:ascii="Times New Roman" w:hAnsi="Times New Roman"/>
          <w:color w:val="333333"/>
          <w:sz w:val="24"/>
          <w:szCs w:val="21"/>
          <w:lang w:eastAsia="da-DK"/>
        </w:rPr>
        <w:t xml:space="preserve"> tilstand</w:t>
      </w:r>
    </w:p>
    <w:p w14:paraId="698E0A78" w14:textId="77777777" w:rsidR="00FE653D" w:rsidRDefault="00FE653D" w:rsidP="00FE653D">
      <w:pPr>
        <w:pStyle w:val="Listeafsnit"/>
        <w:numPr>
          <w:ilvl w:val="1"/>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procedurer med henblik på at fjernpiloten og — hvis dette kræves af den pågældende UAS-operatør — luftrumsobservatører eller UA-observatører, alt efter hvad der er relevant, opdager luftfartøjer i potentiel konflikt</w:t>
      </w:r>
    </w:p>
    <w:p w14:paraId="09348320" w14:textId="77777777" w:rsidR="00FE653D" w:rsidRPr="001B7A66" w:rsidRDefault="00FE653D" w:rsidP="00FE653D">
      <w:pPr>
        <w:pStyle w:val="Listeafsnit"/>
        <w:numPr>
          <w:ilvl w:val="0"/>
          <w:numId w:val="96"/>
        </w:numPr>
        <w:shd w:val="clear" w:color="auto" w:fill="FFFFFF"/>
        <w:spacing w:after="0" w:line="240" w:lineRule="auto"/>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beredskabsprocedurer, herunder som minimum:</w:t>
      </w:r>
    </w:p>
    <w:p w14:paraId="3E971AD2" w14:textId="77777777" w:rsidR="00FE653D" w:rsidRPr="001B7A66" w:rsidRDefault="00FE653D" w:rsidP="00FE653D">
      <w:pPr>
        <w:pStyle w:val="Listeafsnit"/>
        <w:numPr>
          <w:ilvl w:val="1"/>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procedurer med henblik på at håndtere ubemandede luftfartøjer, der forlader det udpegede flyvegeografiske område</w:t>
      </w:r>
    </w:p>
    <w:p w14:paraId="45ECCCF8" w14:textId="77777777" w:rsidR="00FE653D" w:rsidRDefault="00FE653D" w:rsidP="00FE653D">
      <w:pPr>
        <w:pStyle w:val="Listeafsnit"/>
        <w:numPr>
          <w:ilvl w:val="1"/>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procedurer med henblik på at håndtere uvedkommende personer, som trænger ind det kontrollerede område på land</w:t>
      </w:r>
    </w:p>
    <w:p w14:paraId="28802867" w14:textId="77777777" w:rsidR="00FE653D" w:rsidRDefault="00FE653D" w:rsidP="00FE653D">
      <w:pPr>
        <w:pStyle w:val="Listeafsnit"/>
        <w:numPr>
          <w:ilvl w:val="1"/>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procedurer med henblik på at håndtere ugunstige driftsbetingelser</w:t>
      </w:r>
    </w:p>
    <w:p w14:paraId="579AB6E2" w14:textId="77777777" w:rsidR="00FE653D" w:rsidRDefault="00FE653D" w:rsidP="00FE653D">
      <w:pPr>
        <w:pStyle w:val="Listeafsnit"/>
        <w:numPr>
          <w:ilvl w:val="1"/>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procedurer med henblik på at håndtere nedsat funktionsevne i eksterne systemer til støtte for operationen</w:t>
      </w:r>
    </w:p>
    <w:p w14:paraId="6566D02B" w14:textId="77777777" w:rsidR="00FE653D" w:rsidRDefault="00FE653D" w:rsidP="00FE653D">
      <w:pPr>
        <w:pStyle w:val="Listeafsnit"/>
        <w:numPr>
          <w:ilvl w:val="1"/>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fastlæggelse af den anvendte fraseologi, hvis der anvendes luftrumsobservatører</w:t>
      </w:r>
    </w:p>
    <w:p w14:paraId="344CFA2F" w14:textId="77777777" w:rsidR="00FE653D" w:rsidRDefault="00FE653D" w:rsidP="00FE653D">
      <w:pPr>
        <w:pStyle w:val="Listeafsnit"/>
        <w:numPr>
          <w:ilvl w:val="1"/>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procedurer til forebyggelse af konflikter med andre luftrumsbrugere</w:t>
      </w:r>
    </w:p>
    <w:p w14:paraId="08269A85" w14:textId="77777777" w:rsidR="00FE653D" w:rsidRDefault="00FE653D" w:rsidP="00FE653D">
      <w:pPr>
        <w:pStyle w:val="Listeafsnit"/>
        <w:numPr>
          <w:ilvl w:val="0"/>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nødprocedurer med henblik på at håndtere nødsituationer, herunder som minimum:</w:t>
      </w:r>
    </w:p>
    <w:p w14:paraId="4C0291B2" w14:textId="77777777" w:rsidR="00FE653D" w:rsidRPr="001B7A66" w:rsidRDefault="00FE653D" w:rsidP="00FE653D">
      <w:pPr>
        <w:pStyle w:val="Listeafsnit"/>
        <w:numPr>
          <w:ilvl w:val="1"/>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procedurer med henblik på at undgå, eller i det mindste minimere, skade på tredjemand i luften eller på Jorden</w:t>
      </w:r>
    </w:p>
    <w:p w14:paraId="199C280B" w14:textId="77777777" w:rsidR="00FE653D" w:rsidRDefault="00FE653D" w:rsidP="00FE653D">
      <w:pPr>
        <w:pStyle w:val="Listeafsnit"/>
        <w:numPr>
          <w:ilvl w:val="1"/>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procedurer med henblik på at håndtere ubemandede luftfartøjer, der forlader det operationelle udsnit</w:t>
      </w:r>
    </w:p>
    <w:p w14:paraId="16B8E153" w14:textId="77777777" w:rsidR="00FE653D" w:rsidRDefault="00FE653D" w:rsidP="00FE653D">
      <w:pPr>
        <w:pStyle w:val="Listeafsnit"/>
        <w:numPr>
          <w:ilvl w:val="1"/>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procedurer med henblik på hjemhentning af det ubemandede luftfartøj i nødstilfælde</w:t>
      </w:r>
    </w:p>
    <w:p w14:paraId="4DA8F0E3" w14:textId="77777777" w:rsidR="00FE653D" w:rsidRDefault="00FE653D" w:rsidP="00FE653D">
      <w:pPr>
        <w:pStyle w:val="Listeafsnit"/>
        <w:numPr>
          <w:ilvl w:val="0"/>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sikkerhedsprocedurer som omhandlet i punkt 1), litra a), nr. ii) og iii), i UAS.SPEC.050</w:t>
      </w:r>
    </w:p>
    <w:p w14:paraId="652E1618" w14:textId="77777777" w:rsidR="00FE653D" w:rsidRDefault="00FE653D" w:rsidP="00FE653D">
      <w:pPr>
        <w:pStyle w:val="Listeafsnit"/>
        <w:numPr>
          <w:ilvl w:val="0"/>
          <w:numId w:val="96"/>
        </w:numPr>
        <w:shd w:val="clear" w:color="auto" w:fill="FFFFFF"/>
        <w:spacing w:after="0" w:line="240" w:lineRule="auto"/>
        <w:jc w:val="both"/>
        <w:rPr>
          <w:rFonts w:ascii="Times New Roman" w:hAnsi="Times New Roman"/>
          <w:color w:val="333333"/>
          <w:sz w:val="24"/>
          <w:szCs w:val="21"/>
          <w:lang w:eastAsia="da-DK"/>
        </w:rPr>
      </w:pPr>
      <w:r w:rsidRPr="001B7A66">
        <w:rPr>
          <w:rFonts w:ascii="Times New Roman" w:hAnsi="Times New Roman"/>
          <w:color w:val="333333"/>
          <w:sz w:val="24"/>
          <w:szCs w:val="21"/>
          <w:lang w:eastAsia="da-DK"/>
        </w:rPr>
        <w:t>procedurer for beskyttelse af de personoplysninger, der er omhandlet i punkt 1), litra a), nr. iv), i UAS.SPEC.050</w:t>
      </w:r>
    </w:p>
    <w:p w14:paraId="34128A8F" w14:textId="77777777" w:rsidR="00FE653D" w:rsidRPr="00B62FED" w:rsidRDefault="00FE653D" w:rsidP="00FE653D">
      <w:pPr>
        <w:pStyle w:val="Listeafsnit"/>
        <w:numPr>
          <w:ilvl w:val="0"/>
          <w:numId w:val="96"/>
        </w:numPr>
        <w:shd w:val="clear" w:color="auto" w:fill="FFFFFF"/>
        <w:spacing w:after="0" w:line="240" w:lineRule="auto"/>
        <w:jc w:val="both"/>
        <w:rPr>
          <w:rFonts w:ascii="Times New Roman" w:hAnsi="Times New Roman"/>
          <w:color w:val="333333"/>
          <w:sz w:val="24"/>
          <w:szCs w:val="21"/>
          <w:lang w:eastAsia="da-DK"/>
        </w:rPr>
      </w:pPr>
      <w:r w:rsidRPr="00B62FED">
        <w:rPr>
          <w:rFonts w:ascii="Times New Roman" w:hAnsi="Times New Roman"/>
          <w:color w:val="333333"/>
          <w:sz w:val="24"/>
          <w:szCs w:val="21"/>
          <w:lang w:eastAsia="da-DK"/>
        </w:rPr>
        <w:lastRenderedPageBreak/>
        <w:t>vejledning med henblik på at minimere de støj- og miljøpåvirkninger, der er omhandlet i punkt1), litra a), nr. v), i UAS.SPEC.050</w:t>
      </w:r>
    </w:p>
    <w:p w14:paraId="465A62BF" w14:textId="77777777" w:rsidR="00FE653D" w:rsidRPr="00B62FED" w:rsidRDefault="00FE653D" w:rsidP="00FE653D">
      <w:pPr>
        <w:pStyle w:val="Listeafsnit"/>
        <w:numPr>
          <w:ilvl w:val="0"/>
          <w:numId w:val="96"/>
        </w:numPr>
        <w:shd w:val="clear" w:color="auto" w:fill="FFFFFF"/>
        <w:spacing w:after="0" w:line="240" w:lineRule="auto"/>
        <w:jc w:val="both"/>
        <w:rPr>
          <w:rFonts w:ascii="Times New Roman" w:hAnsi="Times New Roman"/>
          <w:color w:val="333333"/>
          <w:sz w:val="24"/>
          <w:szCs w:val="21"/>
          <w:lang w:eastAsia="da-DK"/>
        </w:rPr>
      </w:pPr>
      <w:r w:rsidRPr="00000F81">
        <w:rPr>
          <w:rFonts w:ascii="Times New Roman" w:hAnsi="Times New Roman"/>
          <w:color w:val="333333"/>
          <w:sz w:val="24"/>
          <w:szCs w:val="21"/>
          <w:lang w:eastAsia="da-DK"/>
        </w:rPr>
        <w:t>procedurer for indberetning af hændelser</w:t>
      </w:r>
    </w:p>
    <w:p w14:paraId="148B0837" w14:textId="77777777" w:rsidR="00FE653D" w:rsidRDefault="00FE653D" w:rsidP="00FE653D">
      <w:pPr>
        <w:pStyle w:val="Listeafsnit"/>
        <w:numPr>
          <w:ilvl w:val="0"/>
          <w:numId w:val="96"/>
        </w:numPr>
        <w:shd w:val="clear" w:color="auto" w:fill="FFFFFF"/>
        <w:spacing w:after="0" w:line="240" w:lineRule="auto"/>
        <w:jc w:val="both"/>
        <w:rPr>
          <w:rFonts w:ascii="Times New Roman" w:hAnsi="Times New Roman"/>
          <w:color w:val="333333"/>
          <w:sz w:val="24"/>
          <w:szCs w:val="21"/>
          <w:lang w:eastAsia="da-DK"/>
        </w:rPr>
      </w:pPr>
      <w:r w:rsidRPr="00B62FED">
        <w:rPr>
          <w:rFonts w:ascii="Times New Roman" w:hAnsi="Times New Roman"/>
          <w:color w:val="333333"/>
          <w:sz w:val="24"/>
          <w:szCs w:val="21"/>
          <w:lang w:eastAsia="da-DK"/>
        </w:rPr>
        <w:t>procedurer for at føre fortegnelser og</w:t>
      </w:r>
    </w:p>
    <w:p w14:paraId="34C6DCC1" w14:textId="77777777" w:rsidR="00FE653D" w:rsidRDefault="00FE653D" w:rsidP="00FE653D">
      <w:pPr>
        <w:pStyle w:val="Listeafsnit"/>
        <w:numPr>
          <w:ilvl w:val="0"/>
          <w:numId w:val="96"/>
        </w:numPr>
        <w:shd w:val="clear" w:color="auto" w:fill="FFFFFF"/>
        <w:spacing w:after="0" w:line="240" w:lineRule="auto"/>
        <w:jc w:val="both"/>
        <w:rPr>
          <w:rFonts w:ascii="Times New Roman" w:hAnsi="Times New Roman"/>
          <w:color w:val="333333"/>
          <w:sz w:val="24"/>
          <w:szCs w:val="21"/>
          <w:lang w:eastAsia="da-DK"/>
        </w:rPr>
      </w:pPr>
      <w:r w:rsidRPr="00B62FED">
        <w:rPr>
          <w:rFonts w:ascii="Times New Roman" w:hAnsi="Times New Roman"/>
          <w:color w:val="333333"/>
          <w:sz w:val="24"/>
          <w:szCs w:val="21"/>
          <w:lang w:eastAsia="da-DK"/>
        </w:rPr>
        <w:t xml:space="preserve">politikken for, hvordan </w:t>
      </w:r>
      <w:proofErr w:type="spellStart"/>
      <w:r w:rsidRPr="00B62FED">
        <w:rPr>
          <w:rFonts w:ascii="Times New Roman" w:hAnsi="Times New Roman"/>
          <w:color w:val="333333"/>
          <w:sz w:val="24"/>
          <w:szCs w:val="21"/>
          <w:lang w:eastAsia="da-DK"/>
        </w:rPr>
        <w:t>fjernpilote</w:t>
      </w:r>
      <w:proofErr w:type="spellEnd"/>
      <w:r w:rsidRPr="00B62FED">
        <w:rPr>
          <w:rFonts w:ascii="Times New Roman" w:hAnsi="Times New Roman"/>
          <w:color w:val="333333"/>
          <w:sz w:val="24"/>
          <w:szCs w:val="21"/>
          <w:lang w:eastAsia="da-DK"/>
        </w:rPr>
        <w:t>(r)n(e) og andet personale med ansvar for opgaver af afgørende betydning for UAS-operationen kan erklære sig egnede til at udføre enen operation, inden operationen indledes.</w:t>
      </w:r>
    </w:p>
    <w:p w14:paraId="4C0FA97C" w14:textId="77777777" w:rsidR="00FE653D" w:rsidRPr="00B62FED" w:rsidRDefault="00FE653D" w:rsidP="00FE653D">
      <w:pPr>
        <w:shd w:val="clear" w:color="auto" w:fill="FFFFFF"/>
        <w:spacing w:after="0"/>
        <w:rPr>
          <w:rFonts w:ascii="Times New Roman" w:hAnsi="Times New Roman"/>
          <w:color w:val="333333"/>
          <w:sz w:val="24"/>
          <w:szCs w:val="21"/>
          <w:lang w:eastAsia="da-DK"/>
        </w:rPr>
      </w:pPr>
    </w:p>
    <w:p w14:paraId="0FE5DDEE" w14:textId="77777777" w:rsidR="00FE653D" w:rsidRDefault="00FE653D" w:rsidP="00FE653D">
      <w:pPr>
        <w:rPr>
          <w:rFonts w:ascii="Times New Roman" w:eastAsia="Times New Roman" w:hAnsi="Times New Roman" w:cs="Times New Roman"/>
          <w:color w:val="333333"/>
          <w:sz w:val="24"/>
          <w:szCs w:val="21"/>
          <w:lang w:eastAsia="da-DK"/>
        </w:rPr>
      </w:pPr>
      <w:r>
        <w:rPr>
          <w:rFonts w:ascii="Times New Roman" w:eastAsia="Times New Roman" w:hAnsi="Times New Roman" w:cs="Times New Roman"/>
          <w:color w:val="333333"/>
          <w:sz w:val="24"/>
          <w:szCs w:val="21"/>
          <w:lang w:eastAsia="da-DK"/>
        </w:rPr>
        <w:br w:type="page"/>
      </w:r>
    </w:p>
    <w:p w14:paraId="007FABD0" w14:textId="77777777" w:rsidR="00FE653D" w:rsidRPr="00000F81" w:rsidRDefault="00FE653D" w:rsidP="00FE653D">
      <w:pPr>
        <w:shd w:val="clear" w:color="auto" w:fill="FFFFFF"/>
        <w:spacing w:after="0" w:line="312" w:lineRule="atLeast"/>
        <w:rPr>
          <w:rFonts w:ascii="Times New Roman" w:eastAsia="Times New Roman" w:hAnsi="Times New Roman" w:cs="Times New Roman"/>
          <w:color w:val="333333"/>
          <w:sz w:val="24"/>
          <w:szCs w:val="21"/>
          <w:lang w:eastAsia="da-DK"/>
        </w:rPr>
      </w:pPr>
    </w:p>
    <w:p w14:paraId="3CEEEE74" w14:textId="77777777" w:rsidR="00FE653D" w:rsidRPr="00000F81" w:rsidRDefault="00FE653D" w:rsidP="00FE653D">
      <w:pPr>
        <w:shd w:val="clear" w:color="auto" w:fill="FFFFFF"/>
        <w:spacing w:after="120" w:line="312" w:lineRule="atLeast"/>
        <w:jc w:val="center"/>
        <w:rPr>
          <w:rFonts w:ascii="Times New Roman" w:eastAsia="Times New Roman" w:hAnsi="Times New Roman" w:cs="Times New Roman"/>
          <w:i/>
          <w:iCs/>
          <w:color w:val="333333"/>
          <w:sz w:val="24"/>
          <w:szCs w:val="21"/>
          <w:lang w:eastAsia="da-DK"/>
        </w:rPr>
      </w:pPr>
      <w:r w:rsidRPr="00000F81">
        <w:rPr>
          <w:rFonts w:ascii="Times New Roman" w:eastAsia="Times New Roman" w:hAnsi="Times New Roman" w:cs="Times New Roman"/>
          <w:i/>
          <w:iCs/>
          <w:color w:val="333333"/>
          <w:sz w:val="24"/>
          <w:szCs w:val="21"/>
          <w:lang w:eastAsia="da-DK"/>
        </w:rPr>
        <w:t>Tillæg 6:</w:t>
      </w:r>
    </w:p>
    <w:p w14:paraId="353EB235" w14:textId="77777777" w:rsidR="00FE653D" w:rsidRPr="00000F81" w:rsidRDefault="00FE653D" w:rsidP="00FE653D">
      <w:pPr>
        <w:shd w:val="clear" w:color="auto" w:fill="FFFFFF"/>
        <w:spacing w:after="120" w:line="312" w:lineRule="atLeast"/>
        <w:jc w:val="center"/>
        <w:rPr>
          <w:rFonts w:ascii="Times New Roman" w:eastAsia="Times New Roman" w:hAnsi="Times New Roman" w:cs="Times New Roman"/>
          <w:b/>
          <w:bCs/>
          <w:color w:val="333333"/>
          <w:sz w:val="24"/>
          <w:szCs w:val="21"/>
          <w:lang w:eastAsia="da-DK"/>
        </w:rPr>
      </w:pPr>
      <w:r w:rsidRPr="00000F81">
        <w:rPr>
          <w:rFonts w:ascii="Times New Roman" w:eastAsia="Times New Roman" w:hAnsi="Times New Roman" w:cs="Times New Roman"/>
          <w:b/>
          <w:bCs/>
          <w:color w:val="333333"/>
          <w:sz w:val="24"/>
          <w:szCs w:val="21"/>
          <w:lang w:eastAsia="da-DK"/>
        </w:rPr>
        <w:t>Erklæring fra en enhed, der har til hensigt at opnå den kompetente myndigheds anerkendelse med henblik på at udbyde uddannelse i og bedømmelse af fjernpiloters praktiske færdigheder i STS-x</w:t>
      </w:r>
    </w:p>
    <w:p w14:paraId="414766EF" w14:textId="77777777" w:rsidR="00FE653D" w:rsidRPr="00000F81" w:rsidRDefault="00FE653D" w:rsidP="00FE653D">
      <w:pPr>
        <w:shd w:val="clear" w:color="auto" w:fill="FFFFFF"/>
        <w:spacing w:after="0" w:line="312" w:lineRule="atLeast"/>
        <w:rPr>
          <w:rFonts w:ascii="Times New Roman" w:eastAsia="Times New Roman" w:hAnsi="Times New Roman" w:cs="Times New Roman"/>
          <w:color w:val="333333"/>
          <w:sz w:val="24"/>
          <w:szCs w:val="21"/>
          <w:lang w:eastAsia="da-DK"/>
        </w:rPr>
      </w:pPr>
    </w:p>
    <w:p w14:paraId="6B44A3D5" w14:textId="77777777" w:rsidR="00FE653D" w:rsidRPr="00000F81" w:rsidRDefault="00FE653D" w:rsidP="00FE653D">
      <w:pPr>
        <w:shd w:val="clear" w:color="auto" w:fill="FFFFFF"/>
        <w:spacing w:after="0" w:line="312" w:lineRule="atLeast"/>
        <w:jc w:val="center"/>
        <w:rPr>
          <w:rFonts w:ascii="Times New Roman" w:eastAsia="Times New Roman" w:hAnsi="Times New Roman" w:cs="Times New Roman"/>
          <w:color w:val="333333"/>
          <w:sz w:val="24"/>
          <w:szCs w:val="21"/>
          <w:lang w:eastAsia="da-DK"/>
        </w:rPr>
      </w:pPr>
    </w:p>
    <w:tbl>
      <w:tblPr>
        <w:tblW w:w="9622" w:type="dxa"/>
        <w:jc w:val="center"/>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384"/>
        <w:gridCol w:w="60"/>
        <w:gridCol w:w="60"/>
        <w:gridCol w:w="6850"/>
        <w:gridCol w:w="268"/>
      </w:tblGrid>
      <w:tr w:rsidR="00FE653D" w:rsidRPr="00000F81" w14:paraId="36088E8D" w14:textId="77777777" w:rsidTr="00AC0812">
        <w:trPr>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hideMark/>
          </w:tcPr>
          <w:p w14:paraId="434E0762" w14:textId="77777777" w:rsidR="00FE653D" w:rsidRPr="00000F81" w:rsidRDefault="00FE653D" w:rsidP="00A93A9A">
            <w:pPr>
              <w:spacing w:before="60" w:after="60" w:line="312" w:lineRule="atLeast"/>
              <w:jc w:val="center"/>
              <w:rPr>
                <w:rFonts w:ascii="Times New Roman" w:eastAsia="Times New Roman" w:hAnsi="Times New Roman" w:cs="Times New Roman"/>
                <w:sz w:val="24"/>
                <w:szCs w:val="24"/>
                <w:lang w:eastAsia="da-DK"/>
              </w:rPr>
            </w:pPr>
          </w:p>
        </w:tc>
        <w:tc>
          <w:tcPr>
            <w:tcW w:w="0" w:type="auto"/>
            <w:gridSpan w:val="4"/>
            <w:tcBorders>
              <w:top w:val="outset" w:sz="6" w:space="0" w:color="auto"/>
              <w:left w:val="outset" w:sz="6" w:space="0" w:color="auto"/>
              <w:bottom w:val="outset" w:sz="6" w:space="0" w:color="auto"/>
              <w:right w:val="outset" w:sz="6" w:space="0" w:color="auto"/>
            </w:tcBorders>
            <w:shd w:val="clear" w:color="auto" w:fill="auto"/>
            <w:hideMark/>
          </w:tcPr>
          <w:p w14:paraId="237E0EC0" w14:textId="77777777" w:rsidR="00FE653D" w:rsidRPr="00000F81" w:rsidRDefault="00FE653D" w:rsidP="00A93A9A">
            <w:pPr>
              <w:spacing w:before="60" w:after="6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b/>
                <w:bCs/>
                <w:sz w:val="24"/>
                <w:szCs w:val="24"/>
                <w:lang w:eastAsia="da-DK"/>
              </w:rPr>
              <w:t>STS-x</w:t>
            </w:r>
          </w:p>
        </w:tc>
      </w:tr>
      <w:tr w:rsidR="00FE653D" w:rsidRPr="00000F81" w14:paraId="3B5C85E9" w14:textId="77777777" w:rsidTr="00AC0812">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15196E9" w14:textId="77777777" w:rsidR="00FE653D" w:rsidRPr="00000F81" w:rsidRDefault="00FE653D" w:rsidP="00A93A9A">
            <w:pPr>
              <w:spacing w:after="0" w:line="240" w:lineRule="auto"/>
              <w:rPr>
                <w:rFonts w:ascii="Times New Roman" w:eastAsia="Times New Roman" w:hAnsi="Times New Roman" w:cs="Times New Roman"/>
                <w:sz w:val="24"/>
                <w:szCs w:val="24"/>
                <w:lang w:eastAsia="da-DK"/>
              </w:rPr>
            </w:pPr>
          </w:p>
        </w:tc>
        <w:tc>
          <w:tcPr>
            <w:tcW w:w="0" w:type="auto"/>
            <w:gridSpan w:val="4"/>
            <w:tcBorders>
              <w:top w:val="outset" w:sz="6" w:space="0" w:color="auto"/>
              <w:left w:val="outset" w:sz="6" w:space="0" w:color="auto"/>
              <w:bottom w:val="outset" w:sz="6" w:space="0" w:color="auto"/>
              <w:right w:val="outset" w:sz="6" w:space="0" w:color="auto"/>
            </w:tcBorders>
            <w:shd w:val="clear" w:color="auto" w:fill="auto"/>
            <w:hideMark/>
          </w:tcPr>
          <w:p w14:paraId="32171A66" w14:textId="77777777" w:rsidR="00FE653D" w:rsidRPr="00000F81" w:rsidRDefault="00FE653D" w:rsidP="00A93A9A">
            <w:pPr>
              <w:spacing w:before="60" w:after="6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b/>
                <w:bCs/>
                <w:sz w:val="24"/>
                <w:szCs w:val="24"/>
                <w:lang w:eastAsia="da-DK"/>
              </w:rPr>
              <w:t>Erklæring fra en enhed, der har til hensigt at opnå den kompetente myndigheds anerkendelse med henblik på at udbyde uddannelse i og bedømmelse af fjernpiloters praktiske færdigheder</w:t>
            </w:r>
          </w:p>
        </w:tc>
      </w:tr>
      <w:tr w:rsidR="00FE653D" w:rsidRPr="00000F81" w14:paraId="3368A109" w14:textId="77777777" w:rsidTr="00AC0812">
        <w:trPr>
          <w:jc w:val="center"/>
        </w:trPr>
        <w:tc>
          <w:tcPr>
            <w:tcW w:w="0" w:type="auto"/>
            <w:gridSpan w:val="5"/>
            <w:tcBorders>
              <w:top w:val="outset" w:sz="6" w:space="0" w:color="auto"/>
              <w:left w:val="outset" w:sz="6" w:space="0" w:color="auto"/>
              <w:bottom w:val="outset" w:sz="6" w:space="0" w:color="auto"/>
              <w:right w:val="outset" w:sz="6" w:space="0" w:color="auto"/>
            </w:tcBorders>
            <w:shd w:val="clear" w:color="auto" w:fill="auto"/>
            <w:hideMark/>
          </w:tcPr>
          <w:p w14:paraId="678A0C3A" w14:textId="77777777" w:rsidR="00FE653D" w:rsidRPr="00E173A6" w:rsidRDefault="00FE653D" w:rsidP="00A93A9A">
            <w:pPr>
              <w:spacing w:before="60" w:after="60" w:line="312" w:lineRule="atLeast"/>
              <w:jc w:val="both"/>
              <w:rPr>
                <w:rFonts w:ascii="Times New Roman" w:eastAsia="Times New Roman" w:hAnsi="Times New Roman" w:cs="Times New Roman"/>
                <w:sz w:val="24"/>
                <w:szCs w:val="24"/>
                <w:lang w:eastAsia="da-DK"/>
              </w:rPr>
            </w:pPr>
            <w:r w:rsidRPr="00E173A6">
              <w:rPr>
                <w:rFonts w:ascii="Times New Roman" w:eastAsia="Times New Roman" w:hAnsi="Times New Roman" w:cs="Times New Roman"/>
                <w:b/>
                <w:bCs/>
                <w:sz w:val="24"/>
                <w:szCs w:val="24"/>
                <w:lang w:eastAsia="da-DK"/>
              </w:rPr>
              <w:t>Databeskyttelse:</w:t>
            </w:r>
            <w:r w:rsidRPr="00E173A6">
              <w:rPr>
                <w:rFonts w:ascii="Times New Roman" w:eastAsia="Times New Roman" w:hAnsi="Times New Roman" w:cs="Times New Roman"/>
                <w:sz w:val="24"/>
                <w:szCs w:val="24"/>
                <w:lang w:eastAsia="da-DK"/>
              </w:rPr>
              <w:t xml:space="preserve"> Personoplysninger, der indgår i denne erklæring, behandles af den kompetente myndighed i medfør af </w:t>
            </w:r>
            <w:r w:rsidRPr="00E173A6">
              <w:rPr>
                <w:rFonts w:ascii="Times New Roman" w:eastAsia="Times New Roman" w:hAnsi="Times New Roman" w:cs="Times New Roman"/>
                <w:color w:val="333333"/>
                <w:sz w:val="24"/>
                <w:szCs w:val="21"/>
                <w:lang w:eastAsia="da-DK"/>
              </w:rPr>
              <w:t>den færøske persondatalov (GDPR)</w:t>
            </w:r>
            <w:r w:rsidRPr="00E173A6">
              <w:rPr>
                <w:rFonts w:ascii="Times New Roman" w:eastAsia="Times New Roman" w:hAnsi="Times New Roman" w:cs="Times New Roman"/>
                <w:sz w:val="24"/>
                <w:szCs w:val="24"/>
                <w:lang w:eastAsia="da-DK"/>
              </w:rPr>
              <w:t>. Oplysningerne vil blive behandlet med henblik på udførelse, forvaltning og opfølgning af tilsynsaktiviteterne i henhold til Bekendtgørelse for Færøerne om regler og procedurer for operation af ubemandede luftfartøjer.</w:t>
            </w:r>
          </w:p>
          <w:p w14:paraId="360407A7" w14:textId="77777777" w:rsidR="00FE653D" w:rsidRPr="00E173A6" w:rsidRDefault="00FE653D" w:rsidP="00A93A9A">
            <w:pPr>
              <w:spacing w:before="60" w:after="60" w:line="312" w:lineRule="atLeast"/>
              <w:jc w:val="both"/>
              <w:rPr>
                <w:rFonts w:ascii="Times New Roman" w:eastAsia="Times New Roman" w:hAnsi="Times New Roman" w:cs="Times New Roman"/>
                <w:sz w:val="24"/>
                <w:szCs w:val="24"/>
                <w:lang w:eastAsia="da-DK"/>
              </w:rPr>
            </w:pPr>
            <w:r w:rsidRPr="00E173A6">
              <w:rPr>
                <w:rFonts w:ascii="Times New Roman" w:eastAsia="Times New Roman" w:hAnsi="Times New Roman" w:cs="Times New Roman"/>
                <w:sz w:val="24"/>
                <w:szCs w:val="24"/>
                <w:lang w:eastAsia="da-DK"/>
              </w:rPr>
              <w:t>Hvis De ønsker yderligere oplysninger om behandlingen af Deres personoplysninger eller ønsker at gøre brug af Deres rettigheder (f.eks. til at få indsigt i oplysningerne eller berigtige eventuelle urigtige eller ufuldstændige oplysninger), bedes De henvende Dem til den kompetente myndigheds kontaktpunkt.</w:t>
            </w:r>
          </w:p>
          <w:p w14:paraId="53A671CD" w14:textId="77777777" w:rsidR="00FE653D" w:rsidRPr="00E173A6" w:rsidRDefault="00FE653D" w:rsidP="00A93A9A">
            <w:pPr>
              <w:spacing w:before="60" w:after="60" w:line="312" w:lineRule="atLeast"/>
              <w:jc w:val="both"/>
              <w:rPr>
                <w:rFonts w:ascii="Times New Roman" w:eastAsia="Times New Roman" w:hAnsi="Times New Roman" w:cs="Times New Roman"/>
                <w:sz w:val="24"/>
                <w:szCs w:val="24"/>
                <w:lang w:eastAsia="da-DK"/>
              </w:rPr>
            </w:pPr>
            <w:r w:rsidRPr="00E173A6">
              <w:rPr>
                <w:rFonts w:ascii="Times New Roman" w:eastAsia="Times New Roman" w:hAnsi="Times New Roman" w:cs="Times New Roman"/>
                <w:sz w:val="24"/>
                <w:szCs w:val="24"/>
                <w:lang w:eastAsia="da-DK"/>
              </w:rPr>
              <w:t>Ansøgeren kan til enhver tid klage over behandlingen af personoplysningerne til den nationale tilsynsmyndighed for databeskyttelse.</w:t>
            </w:r>
          </w:p>
        </w:tc>
      </w:tr>
      <w:tr w:rsidR="00FE653D" w:rsidRPr="00000F81" w14:paraId="6E7A0CD3" w14:textId="77777777" w:rsidTr="00AC0812">
        <w:trPr>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auto"/>
            <w:hideMark/>
          </w:tcPr>
          <w:p w14:paraId="4FF6AEC2" w14:textId="77777777" w:rsidR="00FE653D" w:rsidRPr="00000F81" w:rsidRDefault="00FE653D" w:rsidP="00A93A9A">
            <w:pPr>
              <w:spacing w:before="60" w:after="6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Identifikation af enheden</w:t>
            </w:r>
          </w:p>
        </w:tc>
        <w:tc>
          <w:tcPr>
            <w:tcW w:w="0" w:type="auto"/>
            <w:gridSpan w:val="3"/>
            <w:tcBorders>
              <w:top w:val="outset" w:sz="6" w:space="0" w:color="auto"/>
              <w:left w:val="outset" w:sz="6" w:space="0" w:color="auto"/>
              <w:bottom w:val="outset" w:sz="6" w:space="0" w:color="auto"/>
              <w:right w:val="outset" w:sz="6" w:space="0" w:color="auto"/>
            </w:tcBorders>
            <w:shd w:val="clear" w:color="auto" w:fill="auto"/>
            <w:hideMark/>
          </w:tcPr>
          <w:p w14:paraId="459B362C" w14:textId="77777777" w:rsidR="00FE653D" w:rsidRPr="00E173A6" w:rsidRDefault="00FE653D" w:rsidP="00A93A9A">
            <w:pPr>
              <w:spacing w:after="0" w:line="312" w:lineRule="atLeast"/>
              <w:rPr>
                <w:rFonts w:ascii="Times New Roman" w:eastAsia="Times New Roman" w:hAnsi="Times New Roman" w:cs="Times New Roman"/>
                <w:sz w:val="24"/>
                <w:szCs w:val="24"/>
                <w:lang w:eastAsia="da-DK"/>
              </w:rPr>
            </w:pPr>
            <w:r w:rsidRPr="00E173A6">
              <w:rPr>
                <w:rFonts w:ascii="Times New Roman" w:eastAsia="Times New Roman" w:hAnsi="Times New Roman" w:cs="Times New Roman"/>
                <w:sz w:val="24"/>
                <w:szCs w:val="24"/>
                <w:lang w:eastAsia="da-DK"/>
              </w:rPr>
              <w:t> </w:t>
            </w:r>
          </w:p>
        </w:tc>
      </w:tr>
      <w:tr w:rsidR="00FE653D" w:rsidRPr="00000F81" w14:paraId="45EE9A5A" w14:textId="77777777" w:rsidTr="00AC0812">
        <w:trPr>
          <w:jc w:val="center"/>
        </w:trPr>
        <w:tc>
          <w:tcPr>
            <w:tcW w:w="0" w:type="auto"/>
            <w:gridSpan w:val="2"/>
            <w:tcBorders>
              <w:top w:val="outset" w:sz="6" w:space="0" w:color="auto"/>
              <w:left w:val="outset" w:sz="6" w:space="0" w:color="auto"/>
              <w:bottom w:val="outset" w:sz="6" w:space="0" w:color="auto"/>
              <w:right w:val="outset" w:sz="6" w:space="0" w:color="auto"/>
            </w:tcBorders>
            <w:shd w:val="clear" w:color="auto" w:fill="auto"/>
            <w:hideMark/>
          </w:tcPr>
          <w:p w14:paraId="5B4AE87F" w14:textId="77777777" w:rsidR="00FE653D" w:rsidRPr="00000F81" w:rsidRDefault="00FE653D" w:rsidP="00A93A9A">
            <w:pPr>
              <w:spacing w:before="60" w:after="60" w:line="312" w:lineRule="atLeast"/>
              <w:jc w:val="both"/>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For- og efternavn, telefonnummer og e-mailadresse på den ansvarlige person</w:t>
            </w:r>
          </w:p>
        </w:tc>
        <w:tc>
          <w:tcPr>
            <w:tcW w:w="0" w:type="auto"/>
            <w:gridSpan w:val="3"/>
            <w:tcBorders>
              <w:top w:val="outset" w:sz="6" w:space="0" w:color="auto"/>
              <w:left w:val="outset" w:sz="6" w:space="0" w:color="auto"/>
              <w:bottom w:val="outset" w:sz="6" w:space="0" w:color="auto"/>
              <w:right w:val="outset" w:sz="6" w:space="0" w:color="auto"/>
            </w:tcBorders>
            <w:shd w:val="clear" w:color="auto" w:fill="auto"/>
            <w:hideMark/>
          </w:tcPr>
          <w:p w14:paraId="63C63510" w14:textId="77777777" w:rsidR="00FE653D" w:rsidRPr="00E173A6" w:rsidRDefault="00FE653D" w:rsidP="00A93A9A">
            <w:pPr>
              <w:spacing w:after="0" w:line="312" w:lineRule="atLeast"/>
              <w:rPr>
                <w:rFonts w:ascii="Times New Roman" w:eastAsia="Times New Roman" w:hAnsi="Times New Roman" w:cs="Times New Roman"/>
                <w:sz w:val="24"/>
                <w:szCs w:val="24"/>
                <w:lang w:eastAsia="da-DK"/>
              </w:rPr>
            </w:pPr>
            <w:r w:rsidRPr="00E173A6">
              <w:rPr>
                <w:rFonts w:ascii="Times New Roman" w:eastAsia="Times New Roman" w:hAnsi="Times New Roman" w:cs="Times New Roman"/>
                <w:sz w:val="24"/>
                <w:szCs w:val="24"/>
                <w:lang w:eastAsia="da-DK"/>
              </w:rPr>
              <w:t> </w:t>
            </w:r>
          </w:p>
        </w:tc>
      </w:tr>
      <w:tr w:rsidR="00FE653D" w:rsidRPr="00000F81" w14:paraId="1FAF179B" w14:textId="77777777" w:rsidTr="00AC0812">
        <w:trPr>
          <w:jc w:val="center"/>
        </w:trPr>
        <w:tc>
          <w:tcPr>
            <w:tcW w:w="0" w:type="auto"/>
            <w:gridSpan w:val="5"/>
            <w:tcBorders>
              <w:top w:val="outset" w:sz="6" w:space="0" w:color="auto"/>
              <w:left w:val="outset" w:sz="6" w:space="0" w:color="auto"/>
              <w:bottom w:val="outset" w:sz="6" w:space="0" w:color="auto"/>
              <w:right w:val="outset" w:sz="6" w:space="0" w:color="auto"/>
            </w:tcBorders>
            <w:shd w:val="clear" w:color="auto" w:fill="auto"/>
            <w:hideMark/>
          </w:tcPr>
          <w:p w14:paraId="6DA44BFB" w14:textId="77777777" w:rsidR="00FE653D" w:rsidRPr="00E173A6" w:rsidRDefault="00FE653D" w:rsidP="00A93A9A">
            <w:pPr>
              <w:spacing w:before="60" w:after="60" w:line="312" w:lineRule="atLeast"/>
              <w:jc w:val="both"/>
              <w:rPr>
                <w:rFonts w:ascii="Times New Roman" w:eastAsia="Times New Roman" w:hAnsi="Times New Roman" w:cs="Times New Roman"/>
                <w:sz w:val="24"/>
                <w:szCs w:val="24"/>
                <w:lang w:eastAsia="da-DK"/>
              </w:rPr>
            </w:pPr>
            <w:r w:rsidRPr="00E173A6">
              <w:rPr>
                <w:rFonts w:ascii="Times New Roman" w:eastAsia="Times New Roman" w:hAnsi="Times New Roman" w:cs="Times New Roman"/>
                <w:b/>
                <w:bCs/>
                <w:sz w:val="24"/>
                <w:szCs w:val="24"/>
                <w:lang w:eastAsia="da-DK"/>
              </w:rPr>
              <w:t>Jeg erklærer herved, at:</w:t>
            </w:r>
          </w:p>
          <w:p w14:paraId="5303BB7E" w14:textId="77777777" w:rsidR="00FE653D" w:rsidRPr="00E173A6" w:rsidRDefault="00FE653D" w:rsidP="00A93A9A">
            <w:pPr>
              <w:spacing w:before="60" w:after="60" w:line="312" w:lineRule="atLeast"/>
              <w:ind w:left="630" w:hanging="240"/>
              <w:jc w:val="both"/>
              <w:rPr>
                <w:rFonts w:ascii="Times New Roman" w:eastAsia="Times New Roman" w:hAnsi="Times New Roman" w:cs="Times New Roman"/>
                <w:sz w:val="24"/>
                <w:szCs w:val="24"/>
                <w:lang w:eastAsia="da-DK"/>
              </w:rPr>
            </w:pPr>
            <w:r w:rsidRPr="00E173A6">
              <w:rPr>
                <w:rFonts w:ascii="Times New Roman" w:eastAsia="Times New Roman" w:hAnsi="Times New Roman" w:cs="Times New Roman"/>
                <w:sz w:val="24"/>
                <w:szCs w:val="24"/>
                <w:lang w:eastAsia="da-DK"/>
              </w:rPr>
              <w:t>— </w:t>
            </w:r>
            <w:r w:rsidRPr="00E173A6">
              <w:rPr>
                <w:rFonts w:ascii="Times New Roman" w:eastAsia="Times New Roman" w:hAnsi="Times New Roman" w:cs="Times New Roman"/>
                <w:b/>
                <w:bCs/>
                <w:sz w:val="24"/>
                <w:szCs w:val="24"/>
                <w:lang w:eastAsia="da-DK"/>
              </w:rPr>
              <w:t>jeg opfylder kravene i tillæg 3 i bilaget til Bekendtgørelse for Færøerne om regler og procedurer for operation af ubemandede luftfartøjer, og</w:t>
            </w:r>
          </w:p>
          <w:p w14:paraId="513CAC69" w14:textId="77777777" w:rsidR="00FE653D" w:rsidRPr="00E173A6" w:rsidRDefault="00FE653D" w:rsidP="00A93A9A">
            <w:pPr>
              <w:spacing w:before="60" w:after="60" w:line="312" w:lineRule="atLeast"/>
              <w:ind w:left="630" w:hanging="240"/>
              <w:jc w:val="both"/>
              <w:rPr>
                <w:rFonts w:ascii="Times New Roman" w:eastAsia="Times New Roman" w:hAnsi="Times New Roman" w:cs="Times New Roman"/>
                <w:sz w:val="24"/>
                <w:szCs w:val="24"/>
                <w:lang w:eastAsia="da-DK"/>
              </w:rPr>
            </w:pPr>
            <w:r w:rsidRPr="00E173A6">
              <w:rPr>
                <w:rFonts w:ascii="Times New Roman" w:eastAsia="Times New Roman" w:hAnsi="Times New Roman" w:cs="Times New Roman"/>
                <w:sz w:val="24"/>
                <w:szCs w:val="24"/>
                <w:lang w:eastAsia="da-DK"/>
              </w:rPr>
              <w:t>— </w:t>
            </w:r>
            <w:r w:rsidRPr="00E173A6">
              <w:rPr>
                <w:rFonts w:ascii="Times New Roman" w:eastAsia="Times New Roman" w:hAnsi="Times New Roman" w:cs="Times New Roman"/>
                <w:b/>
                <w:bCs/>
                <w:sz w:val="24"/>
                <w:szCs w:val="24"/>
                <w:lang w:eastAsia="da-DK"/>
              </w:rPr>
              <w:t xml:space="preserve">når jeg opererer et UAS i forbindelse med uddannelsesaktiviteter med henblik på </w:t>
            </w:r>
            <w:proofErr w:type="spellStart"/>
            <w:r w:rsidRPr="00E173A6">
              <w:rPr>
                <w:rFonts w:ascii="Times New Roman" w:eastAsia="Times New Roman" w:hAnsi="Times New Roman" w:cs="Times New Roman"/>
                <w:b/>
                <w:bCs/>
                <w:sz w:val="24"/>
                <w:szCs w:val="24"/>
                <w:lang w:eastAsia="da-DK"/>
              </w:rPr>
              <w:t>STS.x</w:t>
            </w:r>
            <w:proofErr w:type="spellEnd"/>
            <w:r w:rsidRPr="00E173A6">
              <w:rPr>
                <w:rFonts w:ascii="Times New Roman" w:eastAsia="Times New Roman" w:hAnsi="Times New Roman" w:cs="Times New Roman"/>
                <w:b/>
                <w:bCs/>
                <w:sz w:val="24"/>
                <w:szCs w:val="24"/>
                <w:lang w:eastAsia="da-DK"/>
              </w:rPr>
              <w:t xml:space="preserve">, opfylder jeg alle de gældende bestemmelser i Bekendtgørelse for Færøerne om regler og procedurer for operation af ubemandede luftfartøjer, herunder kravene til operationer i henhold til </w:t>
            </w:r>
            <w:proofErr w:type="spellStart"/>
            <w:r w:rsidRPr="00E173A6">
              <w:rPr>
                <w:rFonts w:ascii="Times New Roman" w:eastAsia="Times New Roman" w:hAnsi="Times New Roman" w:cs="Times New Roman"/>
                <w:b/>
                <w:bCs/>
                <w:sz w:val="24"/>
                <w:szCs w:val="24"/>
                <w:lang w:eastAsia="da-DK"/>
              </w:rPr>
              <w:t>STS.x</w:t>
            </w:r>
            <w:proofErr w:type="spellEnd"/>
          </w:p>
        </w:tc>
      </w:tr>
      <w:tr w:rsidR="00FE653D" w:rsidRPr="00000F81" w14:paraId="2EE24549" w14:textId="77777777" w:rsidTr="00AC0812">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1B295886" w14:textId="77777777" w:rsidR="00FE653D" w:rsidRPr="00000F81" w:rsidRDefault="00FE653D" w:rsidP="00A93A9A">
            <w:pPr>
              <w:spacing w:before="60" w:after="6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b/>
                <w:bCs/>
                <w:sz w:val="24"/>
                <w:szCs w:val="24"/>
                <w:lang w:eastAsia="da-DK"/>
              </w:rPr>
              <w:t>Dato</w:t>
            </w:r>
          </w:p>
        </w:tc>
        <w:tc>
          <w:tcPr>
            <w:tcW w:w="0" w:type="auto"/>
            <w:gridSpan w:val="2"/>
            <w:tcBorders>
              <w:top w:val="outset" w:sz="6" w:space="0" w:color="auto"/>
              <w:left w:val="outset" w:sz="6" w:space="0" w:color="auto"/>
              <w:bottom w:val="outset" w:sz="6" w:space="0" w:color="auto"/>
              <w:right w:val="outset" w:sz="6" w:space="0" w:color="auto"/>
            </w:tcBorders>
            <w:shd w:val="clear" w:color="auto" w:fill="auto"/>
            <w:hideMark/>
          </w:tcPr>
          <w:p w14:paraId="1C35BD89" w14:textId="77777777" w:rsidR="00FE653D" w:rsidRPr="00000F81" w:rsidRDefault="00FE653D" w:rsidP="00A93A9A">
            <w:pPr>
              <w:spacing w:after="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54B4F4BB" w14:textId="77777777" w:rsidR="00FE653D" w:rsidRPr="00000F81" w:rsidRDefault="00FE653D" w:rsidP="00A93A9A">
            <w:pPr>
              <w:spacing w:before="60" w:after="6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b/>
                <w:bCs/>
                <w:sz w:val="24"/>
                <w:szCs w:val="24"/>
                <w:lang w:eastAsia="da-DK"/>
              </w:rPr>
              <w:t>Underskrift eller anden verifikation</w:t>
            </w:r>
          </w:p>
        </w:tc>
        <w:tc>
          <w:tcPr>
            <w:tcW w:w="0" w:type="auto"/>
            <w:tcBorders>
              <w:top w:val="outset" w:sz="6" w:space="0" w:color="auto"/>
              <w:left w:val="outset" w:sz="6" w:space="0" w:color="auto"/>
              <w:bottom w:val="outset" w:sz="6" w:space="0" w:color="auto"/>
              <w:right w:val="outset" w:sz="6" w:space="0" w:color="auto"/>
            </w:tcBorders>
            <w:shd w:val="clear" w:color="auto" w:fill="auto"/>
            <w:hideMark/>
          </w:tcPr>
          <w:p w14:paraId="3D1D7A1B" w14:textId="77777777" w:rsidR="00FE653D" w:rsidRPr="00000F81" w:rsidRDefault="00FE653D" w:rsidP="00A93A9A">
            <w:pPr>
              <w:spacing w:after="0" w:line="312" w:lineRule="atLeast"/>
              <w:rPr>
                <w:rFonts w:ascii="Times New Roman" w:eastAsia="Times New Roman" w:hAnsi="Times New Roman" w:cs="Times New Roman"/>
                <w:sz w:val="24"/>
                <w:szCs w:val="24"/>
                <w:lang w:eastAsia="da-DK"/>
              </w:rPr>
            </w:pPr>
            <w:r w:rsidRPr="00000F81">
              <w:rPr>
                <w:rFonts w:ascii="Times New Roman" w:eastAsia="Times New Roman" w:hAnsi="Times New Roman" w:cs="Times New Roman"/>
                <w:sz w:val="24"/>
                <w:szCs w:val="24"/>
                <w:lang w:eastAsia="da-DK"/>
              </w:rPr>
              <w:t> </w:t>
            </w:r>
          </w:p>
        </w:tc>
      </w:tr>
    </w:tbl>
    <w:p w14:paraId="3988D571" w14:textId="1997F875" w:rsidR="00FE653D" w:rsidRPr="00000F81" w:rsidRDefault="00FE653D" w:rsidP="00FE653D">
      <w:pPr>
        <w:shd w:val="clear" w:color="auto" w:fill="FFFFFF"/>
        <w:spacing w:after="0" w:line="312" w:lineRule="atLeast"/>
        <w:rPr>
          <w:rFonts w:ascii="Times New Roman" w:eastAsia="Times New Roman" w:hAnsi="Times New Roman" w:cs="Times New Roman"/>
          <w:color w:val="333333"/>
          <w:sz w:val="24"/>
          <w:szCs w:val="21"/>
          <w:lang w:eastAsia="da-DK"/>
        </w:rPr>
      </w:pPr>
    </w:p>
    <w:p w14:paraId="5171144F" w14:textId="75C22EEF" w:rsidR="00FE653D" w:rsidRPr="00000F81" w:rsidRDefault="00FE653D" w:rsidP="00FE653D">
      <w:pPr>
        <w:shd w:val="clear" w:color="auto" w:fill="FFFFFF"/>
        <w:spacing w:before="300" w:after="300" w:line="240" w:lineRule="auto"/>
        <w:rPr>
          <w:rFonts w:ascii="Times New Roman" w:eastAsia="Times New Roman" w:hAnsi="Times New Roman" w:cs="Times New Roman"/>
          <w:color w:val="333333"/>
          <w:sz w:val="24"/>
          <w:szCs w:val="21"/>
          <w:lang w:eastAsia="da-DK"/>
        </w:rPr>
      </w:pPr>
    </w:p>
    <w:p w14:paraId="7A2506BE" w14:textId="77777777"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19"/>
          <w:lang w:eastAsia="da-DK"/>
        </w:rPr>
      </w:pPr>
      <w:r w:rsidRPr="00000F81">
        <w:rPr>
          <w:rFonts w:ascii="Times New Roman" w:eastAsia="Times New Roman" w:hAnsi="Times New Roman" w:cs="Times New Roman"/>
          <w:color w:val="333333"/>
          <w:sz w:val="24"/>
          <w:szCs w:val="19"/>
          <w:lang w:eastAsia="da-DK"/>
        </w:rPr>
        <w:lastRenderedPageBreak/>
        <w:t>(</w:t>
      </w:r>
      <w:hyperlink r:id="rId7" w:anchor="src.E0006" w:history="1">
        <w:r w:rsidRPr="00000F81">
          <w:rPr>
            <w:rFonts w:ascii="Times New Roman" w:eastAsia="Times New Roman" w:hAnsi="Times New Roman" w:cs="Times New Roman"/>
            <w:color w:val="337AB7"/>
            <w:sz w:val="24"/>
            <w:szCs w:val="19"/>
            <w:lang w:eastAsia="da-DK"/>
          </w:rPr>
          <w:t> </w:t>
        </w:r>
        <w:r>
          <w:rPr>
            <w:rFonts w:ascii="Times New Roman" w:eastAsia="Times New Roman" w:hAnsi="Times New Roman" w:cs="Times New Roman"/>
            <w:color w:val="337AB7"/>
            <w:sz w:val="24"/>
            <w:szCs w:val="13"/>
            <w:vertAlign w:val="superscript"/>
            <w:lang w:eastAsia="da-DK"/>
          </w:rPr>
          <w:t>1</w:t>
        </w:r>
        <w:r w:rsidRPr="00000F81">
          <w:rPr>
            <w:rFonts w:ascii="Times New Roman" w:eastAsia="Times New Roman" w:hAnsi="Times New Roman" w:cs="Times New Roman"/>
            <w:color w:val="337AB7"/>
            <w:sz w:val="24"/>
            <w:szCs w:val="19"/>
            <w:lang w:eastAsia="da-DK"/>
          </w:rPr>
          <w:t> </w:t>
        </w:r>
      </w:hyperlink>
      <w:r w:rsidRPr="00000F81">
        <w:rPr>
          <w:rFonts w:ascii="Times New Roman" w:eastAsia="Times New Roman" w:hAnsi="Times New Roman" w:cs="Times New Roman"/>
          <w:color w:val="333333"/>
          <w:sz w:val="24"/>
          <w:szCs w:val="19"/>
          <w:lang w:eastAsia="da-DK"/>
        </w:rPr>
        <w:t>) Europa-Parlamentets og Rådets afgørelse nr. 768/2008/EF af 9. juli 2008 om fælles rammer for markedsføring af produkter og om ophævelse af Rådets afgørelse 93/465/EØF (EUT L 218 af 13.8.2008, s. 82).</w:t>
      </w:r>
    </w:p>
    <w:p w14:paraId="7980A460" w14:textId="63FE4A50" w:rsidR="00FE653D" w:rsidRPr="00000F81" w:rsidRDefault="00FE653D" w:rsidP="00FE653D">
      <w:pPr>
        <w:shd w:val="clear" w:color="auto" w:fill="FFFFFF"/>
        <w:spacing w:before="120" w:after="0" w:line="312" w:lineRule="atLeast"/>
        <w:jc w:val="both"/>
        <w:rPr>
          <w:rFonts w:ascii="Times New Roman" w:eastAsia="Times New Roman" w:hAnsi="Times New Roman" w:cs="Times New Roman"/>
          <w:color w:val="333333"/>
          <w:sz w:val="24"/>
          <w:szCs w:val="19"/>
          <w:lang w:eastAsia="da-DK"/>
        </w:rPr>
      </w:pPr>
      <w:r w:rsidRPr="00000F81">
        <w:rPr>
          <w:rFonts w:ascii="Times New Roman" w:eastAsia="Times New Roman" w:hAnsi="Times New Roman" w:cs="Times New Roman"/>
          <w:color w:val="333333"/>
          <w:sz w:val="24"/>
          <w:szCs w:val="19"/>
          <w:lang w:eastAsia="da-DK"/>
        </w:rPr>
        <w:t>(</w:t>
      </w:r>
      <w:hyperlink r:id="rId8" w:anchor="src.E0007" w:history="1">
        <w:r w:rsidRPr="00000F81">
          <w:rPr>
            <w:rFonts w:ascii="Times New Roman" w:eastAsia="Times New Roman" w:hAnsi="Times New Roman" w:cs="Times New Roman"/>
            <w:color w:val="337AB7"/>
            <w:sz w:val="24"/>
            <w:szCs w:val="19"/>
            <w:lang w:eastAsia="da-DK"/>
          </w:rPr>
          <w:t> </w:t>
        </w:r>
        <w:r>
          <w:rPr>
            <w:rFonts w:ascii="Times New Roman" w:eastAsia="Times New Roman" w:hAnsi="Times New Roman" w:cs="Times New Roman"/>
            <w:color w:val="337AB7"/>
            <w:sz w:val="24"/>
            <w:szCs w:val="13"/>
            <w:vertAlign w:val="superscript"/>
            <w:lang w:eastAsia="da-DK"/>
          </w:rPr>
          <w:t>2</w:t>
        </w:r>
        <w:r w:rsidRPr="00000F81">
          <w:rPr>
            <w:rFonts w:ascii="Times New Roman" w:eastAsia="Times New Roman" w:hAnsi="Times New Roman" w:cs="Times New Roman"/>
            <w:color w:val="337AB7"/>
            <w:sz w:val="24"/>
            <w:szCs w:val="19"/>
            <w:lang w:eastAsia="da-DK"/>
          </w:rPr>
          <w:t> </w:t>
        </w:r>
      </w:hyperlink>
      <w:r w:rsidRPr="00000F81">
        <w:rPr>
          <w:rFonts w:ascii="Times New Roman" w:eastAsia="Times New Roman" w:hAnsi="Times New Roman" w:cs="Times New Roman"/>
          <w:color w:val="333333"/>
          <w:sz w:val="24"/>
          <w:szCs w:val="19"/>
          <w:lang w:eastAsia="da-DK"/>
        </w:rPr>
        <w:t>) </w:t>
      </w:r>
      <w:r w:rsidRPr="004D205B">
        <w:rPr>
          <w:rFonts w:ascii="Times New Roman" w:eastAsia="Times New Roman" w:hAnsi="Times New Roman" w:cs="Times New Roman"/>
          <w:color w:val="333333"/>
          <w:sz w:val="24"/>
          <w:szCs w:val="19"/>
          <w:lang w:eastAsia="da-DK"/>
        </w:rPr>
        <w:t>Kommissionens delegerede forordning (EU) 2019/945 af 12. marts 2019 om ubemandede luftfartøjssystemer og om tredjelandsoperatører af ubemandede luftfartøjssystemer (EUT L 152 af 11.6.2019, s. 1)</w:t>
      </w:r>
      <w:r w:rsidRPr="007226BD">
        <w:rPr>
          <w:rFonts w:ascii="Times New Roman" w:eastAsia="Times New Roman" w:hAnsi="Times New Roman" w:cs="Times New Roman"/>
          <w:color w:val="333333"/>
          <w:sz w:val="24"/>
          <w:szCs w:val="19"/>
          <w:lang w:eastAsia="da-DK"/>
        </w:rPr>
        <w:t>.</w:t>
      </w:r>
      <w:ins w:id="61" w:author="Simone Holst" w:date="2024-05-22T09:19:00Z">
        <w:r w:rsidR="00AC0812">
          <w:rPr>
            <w:rFonts w:ascii="Times New Roman" w:hAnsi="Times New Roman" w:cs="Times New Roman"/>
            <w:sz w:val="24"/>
          </w:rPr>
          <w:t>«</w:t>
        </w:r>
      </w:ins>
    </w:p>
    <w:p w14:paraId="285DDAA8" w14:textId="77777777" w:rsidR="009505DE" w:rsidRPr="00000F81" w:rsidRDefault="009505DE" w:rsidP="00FE653D">
      <w:pPr>
        <w:rPr>
          <w:ins w:id="62" w:author="TRAFIKSTYRELSEN\SHOL" w:date="2024-05-31T13:48:00Z"/>
          <w:rFonts w:ascii="Times New Roman" w:eastAsia="Times New Roman" w:hAnsi="Times New Roman" w:cs="Times New Roman"/>
          <w:sz w:val="24"/>
          <w:szCs w:val="24"/>
          <w:lang w:eastAsia="da-DK"/>
        </w:rPr>
      </w:pPr>
    </w:p>
    <w:p w14:paraId="361931CA" w14:textId="2F7C25E2" w:rsidR="00FE653D" w:rsidRDefault="00FE653D" w:rsidP="00FE653D">
      <w:pPr>
        <w:rPr>
          <w:rFonts w:ascii="Times New Roman" w:eastAsia="Times New Roman" w:hAnsi="Times New Roman" w:cs="Times New Roman"/>
          <w:sz w:val="24"/>
          <w:szCs w:val="24"/>
          <w:lang w:eastAsia="da-DK"/>
        </w:rPr>
      </w:pPr>
    </w:p>
    <w:p w14:paraId="7F97ED1E" w14:textId="77777777" w:rsidR="00FE653D" w:rsidRDefault="00FE653D" w:rsidP="00FE653D">
      <w:pPr>
        <w:rPr>
          <w:rFonts w:ascii="inherit" w:eastAsia="Times New Roman" w:hAnsi="inherit" w:cs="Times New Roman"/>
          <w:color w:val="333333"/>
          <w:sz w:val="19"/>
          <w:szCs w:val="19"/>
          <w:lang w:eastAsia="da-DK"/>
        </w:rPr>
      </w:pPr>
    </w:p>
    <w:p w14:paraId="4E26D857" w14:textId="77777777" w:rsidR="00973263" w:rsidRPr="00973263" w:rsidRDefault="00973263" w:rsidP="009505DE">
      <w:pPr>
        <w:jc w:val="right"/>
        <w:rPr>
          <w:rFonts w:ascii="Times New Roman" w:hAnsi="Times New Roman"/>
          <w:sz w:val="24"/>
        </w:rPr>
      </w:pPr>
    </w:p>
    <w:sectPr w:rsidR="00973263" w:rsidRPr="00973263">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Arial"/>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inherit">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21DF"/>
    <w:multiLevelType w:val="hybridMultilevel"/>
    <w:tmpl w:val="467214C2"/>
    <w:lvl w:ilvl="0" w:tplc="15247BB0">
      <w:start w:val="1"/>
      <w:numFmt w:val="bullet"/>
      <w:pStyle w:val="bullet1"/>
      <w:lvlText w:val="—"/>
      <w:lvlJc w:val="left"/>
      <w:pPr>
        <w:ind w:left="1287" w:hanging="360"/>
      </w:pPr>
      <w:rPr>
        <w:rFonts w:ascii="Calibri" w:hAnsi="Calibri" w:hint="default"/>
      </w:rPr>
    </w:lvl>
    <w:lvl w:ilvl="1" w:tplc="718EB0B2" w:tentative="1">
      <w:start w:val="1"/>
      <w:numFmt w:val="bullet"/>
      <w:lvlText w:val="o"/>
      <w:lvlJc w:val="left"/>
      <w:pPr>
        <w:ind w:left="2007" w:hanging="360"/>
      </w:pPr>
      <w:rPr>
        <w:rFonts w:ascii="Courier New" w:hAnsi="Courier New" w:cs="Courier New" w:hint="default"/>
      </w:rPr>
    </w:lvl>
    <w:lvl w:ilvl="2" w:tplc="2BDE5E1E" w:tentative="1">
      <w:start w:val="1"/>
      <w:numFmt w:val="bullet"/>
      <w:lvlText w:val=""/>
      <w:lvlJc w:val="left"/>
      <w:pPr>
        <w:ind w:left="2727" w:hanging="360"/>
      </w:pPr>
      <w:rPr>
        <w:rFonts w:ascii="Wingdings" w:hAnsi="Wingdings" w:hint="default"/>
      </w:rPr>
    </w:lvl>
    <w:lvl w:ilvl="3" w:tplc="25AA5A42" w:tentative="1">
      <w:start w:val="1"/>
      <w:numFmt w:val="bullet"/>
      <w:lvlText w:val=""/>
      <w:lvlJc w:val="left"/>
      <w:pPr>
        <w:ind w:left="3447" w:hanging="360"/>
      </w:pPr>
      <w:rPr>
        <w:rFonts w:ascii="Symbol" w:hAnsi="Symbol" w:hint="default"/>
      </w:rPr>
    </w:lvl>
    <w:lvl w:ilvl="4" w:tplc="FAD2ED9A" w:tentative="1">
      <w:start w:val="1"/>
      <w:numFmt w:val="bullet"/>
      <w:lvlText w:val="o"/>
      <w:lvlJc w:val="left"/>
      <w:pPr>
        <w:ind w:left="4167" w:hanging="360"/>
      </w:pPr>
      <w:rPr>
        <w:rFonts w:ascii="Courier New" w:hAnsi="Courier New" w:cs="Courier New" w:hint="default"/>
      </w:rPr>
    </w:lvl>
    <w:lvl w:ilvl="5" w:tplc="F4E20FF6" w:tentative="1">
      <w:start w:val="1"/>
      <w:numFmt w:val="bullet"/>
      <w:lvlText w:val=""/>
      <w:lvlJc w:val="left"/>
      <w:pPr>
        <w:ind w:left="4887" w:hanging="360"/>
      </w:pPr>
      <w:rPr>
        <w:rFonts w:ascii="Wingdings" w:hAnsi="Wingdings" w:hint="default"/>
      </w:rPr>
    </w:lvl>
    <w:lvl w:ilvl="6" w:tplc="ABA0A920" w:tentative="1">
      <w:start w:val="1"/>
      <w:numFmt w:val="bullet"/>
      <w:lvlText w:val=""/>
      <w:lvlJc w:val="left"/>
      <w:pPr>
        <w:ind w:left="5607" w:hanging="360"/>
      </w:pPr>
      <w:rPr>
        <w:rFonts w:ascii="Symbol" w:hAnsi="Symbol" w:hint="default"/>
      </w:rPr>
    </w:lvl>
    <w:lvl w:ilvl="7" w:tplc="A0C89416" w:tentative="1">
      <w:start w:val="1"/>
      <w:numFmt w:val="bullet"/>
      <w:lvlText w:val="o"/>
      <w:lvlJc w:val="left"/>
      <w:pPr>
        <w:ind w:left="6327" w:hanging="360"/>
      </w:pPr>
      <w:rPr>
        <w:rFonts w:ascii="Courier New" w:hAnsi="Courier New" w:cs="Courier New" w:hint="default"/>
      </w:rPr>
    </w:lvl>
    <w:lvl w:ilvl="8" w:tplc="8D987B20" w:tentative="1">
      <w:start w:val="1"/>
      <w:numFmt w:val="bullet"/>
      <w:lvlText w:val=""/>
      <w:lvlJc w:val="left"/>
      <w:pPr>
        <w:ind w:left="7047" w:hanging="360"/>
      </w:pPr>
      <w:rPr>
        <w:rFonts w:ascii="Wingdings" w:hAnsi="Wingdings" w:hint="default"/>
      </w:rPr>
    </w:lvl>
  </w:abstractNum>
  <w:abstractNum w:abstractNumId="1" w15:restartNumberingAfterBreak="0">
    <w:nsid w:val="004D448B"/>
    <w:multiLevelType w:val="hybridMultilevel"/>
    <w:tmpl w:val="AFDC004E"/>
    <w:lvl w:ilvl="0" w:tplc="04060017">
      <w:start w:val="1"/>
      <w:numFmt w:val="lowerLetter"/>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22E463A"/>
    <w:multiLevelType w:val="hybridMultilevel"/>
    <w:tmpl w:val="B59A7D76"/>
    <w:lvl w:ilvl="0" w:tplc="04060017">
      <w:start w:val="1"/>
      <w:numFmt w:val="lowerLetter"/>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 w15:restartNumberingAfterBreak="0">
    <w:nsid w:val="044F0309"/>
    <w:multiLevelType w:val="hybridMultilevel"/>
    <w:tmpl w:val="2A14BB8A"/>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 w15:restartNumberingAfterBreak="0">
    <w:nsid w:val="06051C69"/>
    <w:multiLevelType w:val="hybridMultilevel"/>
    <w:tmpl w:val="11DA575E"/>
    <w:lvl w:ilvl="0" w:tplc="1806DE28">
      <w:start w:val="1"/>
      <w:numFmt w:val="decimal"/>
      <w:pStyle w:val="HEADERCHAPTER1"/>
      <w:lvlText w:val="1.%1."/>
      <w:lvlJc w:val="left"/>
      <w:pPr>
        <w:tabs>
          <w:tab w:val="num" w:pos="454"/>
        </w:tabs>
        <w:ind w:left="454" w:hanging="454"/>
      </w:pPr>
      <w:rPr>
        <w:rFonts w:cs="Times New Roman"/>
        <w:b w:val="0"/>
        <w:bCs w:val="0"/>
        <w:i w:val="0"/>
        <w:iCs w:val="0"/>
        <w:caps w:val="0"/>
        <w:smallCaps w:val="0"/>
        <w:strike w:val="0"/>
        <w:dstrike w:val="0"/>
        <w:noProof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645FA" w:tentative="1">
      <w:start w:val="1"/>
      <w:numFmt w:val="lowerLetter"/>
      <w:lvlText w:val="%2."/>
      <w:lvlJc w:val="left"/>
      <w:pPr>
        <w:tabs>
          <w:tab w:val="num" w:pos="1440"/>
        </w:tabs>
        <w:ind w:left="1440" w:hanging="360"/>
      </w:pPr>
    </w:lvl>
    <w:lvl w:ilvl="2" w:tplc="FB7C5CA8" w:tentative="1">
      <w:start w:val="1"/>
      <w:numFmt w:val="lowerRoman"/>
      <w:lvlText w:val="%3."/>
      <w:lvlJc w:val="right"/>
      <w:pPr>
        <w:tabs>
          <w:tab w:val="num" w:pos="2160"/>
        </w:tabs>
        <w:ind w:left="2160" w:hanging="180"/>
      </w:pPr>
    </w:lvl>
    <w:lvl w:ilvl="3" w:tplc="2990C2E4" w:tentative="1">
      <w:start w:val="1"/>
      <w:numFmt w:val="decimal"/>
      <w:lvlText w:val="%4."/>
      <w:lvlJc w:val="left"/>
      <w:pPr>
        <w:tabs>
          <w:tab w:val="num" w:pos="2880"/>
        </w:tabs>
        <w:ind w:left="2880" w:hanging="360"/>
      </w:pPr>
    </w:lvl>
    <w:lvl w:ilvl="4" w:tplc="29DC50DA" w:tentative="1">
      <w:start w:val="1"/>
      <w:numFmt w:val="lowerLetter"/>
      <w:lvlText w:val="%5."/>
      <w:lvlJc w:val="left"/>
      <w:pPr>
        <w:tabs>
          <w:tab w:val="num" w:pos="3600"/>
        </w:tabs>
        <w:ind w:left="3600" w:hanging="360"/>
      </w:pPr>
    </w:lvl>
    <w:lvl w:ilvl="5" w:tplc="16FC39DC" w:tentative="1">
      <w:start w:val="1"/>
      <w:numFmt w:val="lowerRoman"/>
      <w:lvlText w:val="%6."/>
      <w:lvlJc w:val="right"/>
      <w:pPr>
        <w:tabs>
          <w:tab w:val="num" w:pos="4320"/>
        </w:tabs>
        <w:ind w:left="4320" w:hanging="180"/>
      </w:pPr>
    </w:lvl>
    <w:lvl w:ilvl="6" w:tplc="1692633A" w:tentative="1">
      <w:start w:val="1"/>
      <w:numFmt w:val="decimal"/>
      <w:lvlText w:val="%7."/>
      <w:lvlJc w:val="left"/>
      <w:pPr>
        <w:tabs>
          <w:tab w:val="num" w:pos="5040"/>
        </w:tabs>
        <w:ind w:left="5040" w:hanging="360"/>
      </w:pPr>
    </w:lvl>
    <w:lvl w:ilvl="7" w:tplc="3D3C7216" w:tentative="1">
      <w:start w:val="1"/>
      <w:numFmt w:val="lowerLetter"/>
      <w:lvlText w:val="%8."/>
      <w:lvlJc w:val="left"/>
      <w:pPr>
        <w:tabs>
          <w:tab w:val="num" w:pos="5760"/>
        </w:tabs>
        <w:ind w:left="5760" w:hanging="360"/>
      </w:pPr>
    </w:lvl>
    <w:lvl w:ilvl="8" w:tplc="108C3BEA" w:tentative="1">
      <w:start w:val="1"/>
      <w:numFmt w:val="lowerRoman"/>
      <w:lvlText w:val="%9."/>
      <w:lvlJc w:val="right"/>
      <w:pPr>
        <w:tabs>
          <w:tab w:val="num" w:pos="6480"/>
        </w:tabs>
        <w:ind w:left="6480" w:hanging="180"/>
      </w:pPr>
    </w:lvl>
  </w:abstractNum>
  <w:abstractNum w:abstractNumId="5" w15:restartNumberingAfterBreak="0">
    <w:nsid w:val="06B037CC"/>
    <w:multiLevelType w:val="hybridMultilevel"/>
    <w:tmpl w:val="082AAF5C"/>
    <w:lvl w:ilvl="0" w:tplc="643228DC">
      <w:start w:val="1"/>
      <w:numFmt w:val="lowerLetter"/>
      <w:lvlText w:val="%1)"/>
      <w:lvlJc w:val="left"/>
      <w:pPr>
        <w:ind w:left="360" w:hanging="360"/>
      </w:pPr>
      <w:rPr>
        <w:rFonts w:eastAsiaTheme="minorHAnsi" w:cstheme="minorBidi"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6" w15:restartNumberingAfterBreak="0">
    <w:nsid w:val="07685A28"/>
    <w:multiLevelType w:val="hybridMultilevel"/>
    <w:tmpl w:val="F24AAA0C"/>
    <w:lvl w:ilvl="0" w:tplc="B53091D4">
      <w:start w:val="1"/>
      <w:numFmt w:val="bullet"/>
      <w:pStyle w:val="bullet5"/>
      <w:lvlText w:val="—"/>
      <w:lvlJc w:val="left"/>
      <w:pPr>
        <w:ind w:left="3195" w:hanging="360"/>
      </w:pPr>
      <w:rPr>
        <w:rFonts w:ascii="Calibri" w:hAnsi="Calibri" w:hint="default"/>
      </w:rPr>
    </w:lvl>
    <w:lvl w:ilvl="1" w:tplc="1B4A4E78" w:tentative="1">
      <w:start w:val="1"/>
      <w:numFmt w:val="bullet"/>
      <w:lvlText w:val="o"/>
      <w:lvlJc w:val="left"/>
      <w:pPr>
        <w:ind w:left="4275" w:hanging="360"/>
      </w:pPr>
      <w:rPr>
        <w:rFonts w:ascii="Courier New" w:hAnsi="Courier New" w:cs="Courier New" w:hint="default"/>
      </w:rPr>
    </w:lvl>
    <w:lvl w:ilvl="2" w:tplc="C938097A" w:tentative="1">
      <w:start w:val="1"/>
      <w:numFmt w:val="bullet"/>
      <w:lvlText w:val=""/>
      <w:lvlJc w:val="left"/>
      <w:pPr>
        <w:ind w:left="4995" w:hanging="360"/>
      </w:pPr>
      <w:rPr>
        <w:rFonts w:ascii="Wingdings" w:hAnsi="Wingdings" w:hint="default"/>
      </w:rPr>
    </w:lvl>
    <w:lvl w:ilvl="3" w:tplc="C7A0FC78" w:tentative="1">
      <w:start w:val="1"/>
      <w:numFmt w:val="bullet"/>
      <w:lvlText w:val=""/>
      <w:lvlJc w:val="left"/>
      <w:pPr>
        <w:ind w:left="5715" w:hanging="360"/>
      </w:pPr>
      <w:rPr>
        <w:rFonts w:ascii="Symbol" w:hAnsi="Symbol" w:hint="default"/>
      </w:rPr>
    </w:lvl>
    <w:lvl w:ilvl="4" w:tplc="39F852B2" w:tentative="1">
      <w:start w:val="1"/>
      <w:numFmt w:val="bullet"/>
      <w:lvlText w:val="o"/>
      <w:lvlJc w:val="left"/>
      <w:pPr>
        <w:ind w:left="6435" w:hanging="360"/>
      </w:pPr>
      <w:rPr>
        <w:rFonts w:ascii="Courier New" w:hAnsi="Courier New" w:cs="Courier New" w:hint="default"/>
      </w:rPr>
    </w:lvl>
    <w:lvl w:ilvl="5" w:tplc="FF02972E" w:tentative="1">
      <w:start w:val="1"/>
      <w:numFmt w:val="bullet"/>
      <w:lvlText w:val=""/>
      <w:lvlJc w:val="left"/>
      <w:pPr>
        <w:ind w:left="7155" w:hanging="360"/>
      </w:pPr>
      <w:rPr>
        <w:rFonts w:ascii="Wingdings" w:hAnsi="Wingdings" w:hint="default"/>
      </w:rPr>
    </w:lvl>
    <w:lvl w:ilvl="6" w:tplc="39B8D3D2" w:tentative="1">
      <w:start w:val="1"/>
      <w:numFmt w:val="bullet"/>
      <w:lvlText w:val=""/>
      <w:lvlJc w:val="left"/>
      <w:pPr>
        <w:ind w:left="7875" w:hanging="360"/>
      </w:pPr>
      <w:rPr>
        <w:rFonts w:ascii="Symbol" w:hAnsi="Symbol" w:hint="default"/>
      </w:rPr>
    </w:lvl>
    <w:lvl w:ilvl="7" w:tplc="BB66ABB8" w:tentative="1">
      <w:start w:val="1"/>
      <w:numFmt w:val="bullet"/>
      <w:lvlText w:val="o"/>
      <w:lvlJc w:val="left"/>
      <w:pPr>
        <w:ind w:left="8595" w:hanging="360"/>
      </w:pPr>
      <w:rPr>
        <w:rFonts w:ascii="Courier New" w:hAnsi="Courier New" w:cs="Courier New" w:hint="default"/>
      </w:rPr>
    </w:lvl>
    <w:lvl w:ilvl="8" w:tplc="67106980" w:tentative="1">
      <w:start w:val="1"/>
      <w:numFmt w:val="bullet"/>
      <w:lvlText w:val=""/>
      <w:lvlJc w:val="left"/>
      <w:pPr>
        <w:ind w:left="9315" w:hanging="360"/>
      </w:pPr>
      <w:rPr>
        <w:rFonts w:ascii="Wingdings" w:hAnsi="Wingdings" w:hint="default"/>
      </w:rPr>
    </w:lvl>
  </w:abstractNum>
  <w:abstractNum w:abstractNumId="7" w15:restartNumberingAfterBreak="0">
    <w:nsid w:val="08747703"/>
    <w:multiLevelType w:val="hybridMultilevel"/>
    <w:tmpl w:val="B97C7E0E"/>
    <w:lvl w:ilvl="0" w:tplc="04060011">
      <w:start w:val="1"/>
      <w:numFmt w:val="decimal"/>
      <w:lvlText w:val="%1)"/>
      <w:lvlJc w:val="left"/>
      <w:pPr>
        <w:ind w:left="360" w:hanging="360"/>
      </w:pPr>
    </w:lvl>
    <w:lvl w:ilvl="1" w:tplc="768A249C">
      <w:start w:val="1"/>
      <w:numFmt w:val="lowerLetter"/>
      <w:lvlText w:val="%2)"/>
      <w:lvlJc w:val="left"/>
      <w:pPr>
        <w:ind w:left="1080" w:hanging="360"/>
      </w:pPr>
      <w:rPr>
        <w:rFonts w:hint="default"/>
      </w:r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8" w15:restartNumberingAfterBreak="0">
    <w:nsid w:val="08D03BED"/>
    <w:multiLevelType w:val="hybridMultilevel"/>
    <w:tmpl w:val="66AEB702"/>
    <w:lvl w:ilvl="0" w:tplc="0406000F">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 w15:restartNumberingAfterBreak="0">
    <w:nsid w:val="08E324B4"/>
    <w:multiLevelType w:val="hybridMultilevel"/>
    <w:tmpl w:val="69FAFDFA"/>
    <w:lvl w:ilvl="0" w:tplc="04060017">
      <w:start w:val="1"/>
      <w:numFmt w:val="lowerLetter"/>
      <w:lvlText w:val="%1)"/>
      <w:lvlJc w:val="left"/>
      <w:pPr>
        <w:ind w:left="720" w:hanging="360"/>
      </w:pPr>
    </w:lvl>
    <w:lvl w:ilvl="1" w:tplc="7DF6D71E">
      <w:start w:val="1"/>
      <w:numFmt w:val="lowerRoman"/>
      <w:lvlText w:val="%2)"/>
      <w:lvlJc w:val="left"/>
      <w:pPr>
        <w:ind w:left="1440" w:hanging="360"/>
      </w:pPr>
      <w:rPr>
        <w:rFonts w:hint="default"/>
      </w:rPr>
    </w:lvl>
    <w:lvl w:ilvl="2" w:tplc="04060015">
      <w:start w:val="1"/>
      <w:numFmt w:val="upperLetter"/>
      <w:lvlText w:val="%3."/>
      <w:lvlJc w:val="left"/>
      <w:pPr>
        <w:ind w:left="2340" w:hanging="36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08E55E32"/>
    <w:multiLevelType w:val="hybridMultilevel"/>
    <w:tmpl w:val="F7146840"/>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0A0D3D02"/>
    <w:multiLevelType w:val="multilevel"/>
    <w:tmpl w:val="0409001D"/>
    <w:styleLink w:val="1ai"/>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12" w15:restartNumberingAfterBreak="0">
    <w:nsid w:val="0A3D72D0"/>
    <w:multiLevelType w:val="hybridMultilevel"/>
    <w:tmpl w:val="DEEC82BE"/>
    <w:lvl w:ilvl="0" w:tplc="04060017">
      <w:start w:val="1"/>
      <w:numFmt w:val="lowerLetter"/>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3" w15:restartNumberingAfterBreak="0">
    <w:nsid w:val="0D8D1A16"/>
    <w:multiLevelType w:val="hybridMultilevel"/>
    <w:tmpl w:val="0B368C3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0EAC21B6"/>
    <w:multiLevelType w:val="hybridMultilevel"/>
    <w:tmpl w:val="22325C6C"/>
    <w:lvl w:ilvl="0" w:tplc="40F66E9E">
      <w:start w:val="1"/>
      <w:numFmt w:val="upperLetter"/>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5" w15:restartNumberingAfterBreak="0">
    <w:nsid w:val="0ECF432A"/>
    <w:multiLevelType w:val="hybridMultilevel"/>
    <w:tmpl w:val="55A06510"/>
    <w:lvl w:ilvl="0" w:tplc="D1B6CAC0">
      <w:start w:val="1"/>
      <w:numFmt w:val="upperLetter"/>
      <w:pStyle w:val="Appendix1"/>
      <w:lvlText w:val="Appendix %1"/>
      <w:lvlJc w:val="left"/>
      <w:pPr>
        <w:ind w:left="720" w:hanging="360"/>
      </w:pPr>
      <w:rPr>
        <w:rFonts w:hint="default"/>
      </w:rPr>
    </w:lvl>
    <w:lvl w:ilvl="1" w:tplc="CFBE401E" w:tentative="1">
      <w:start w:val="1"/>
      <w:numFmt w:val="lowerLetter"/>
      <w:lvlText w:val="%2."/>
      <w:lvlJc w:val="left"/>
      <w:pPr>
        <w:ind w:left="1440" w:hanging="360"/>
      </w:pPr>
    </w:lvl>
    <w:lvl w:ilvl="2" w:tplc="469AE458" w:tentative="1">
      <w:start w:val="1"/>
      <w:numFmt w:val="lowerRoman"/>
      <w:lvlText w:val="%3."/>
      <w:lvlJc w:val="right"/>
      <w:pPr>
        <w:ind w:left="2160" w:hanging="180"/>
      </w:pPr>
    </w:lvl>
    <w:lvl w:ilvl="3" w:tplc="AADC245A" w:tentative="1">
      <w:start w:val="1"/>
      <w:numFmt w:val="decimal"/>
      <w:lvlText w:val="%4."/>
      <w:lvlJc w:val="left"/>
      <w:pPr>
        <w:ind w:left="2880" w:hanging="360"/>
      </w:pPr>
    </w:lvl>
    <w:lvl w:ilvl="4" w:tplc="094C23C6" w:tentative="1">
      <w:start w:val="1"/>
      <w:numFmt w:val="lowerLetter"/>
      <w:lvlText w:val="%5."/>
      <w:lvlJc w:val="left"/>
      <w:pPr>
        <w:ind w:left="3600" w:hanging="360"/>
      </w:pPr>
    </w:lvl>
    <w:lvl w:ilvl="5" w:tplc="C0504DBA" w:tentative="1">
      <w:start w:val="1"/>
      <w:numFmt w:val="lowerRoman"/>
      <w:lvlText w:val="%6."/>
      <w:lvlJc w:val="right"/>
      <w:pPr>
        <w:ind w:left="4320" w:hanging="180"/>
      </w:pPr>
    </w:lvl>
    <w:lvl w:ilvl="6" w:tplc="66985028" w:tentative="1">
      <w:start w:val="1"/>
      <w:numFmt w:val="decimal"/>
      <w:lvlText w:val="%7."/>
      <w:lvlJc w:val="left"/>
      <w:pPr>
        <w:ind w:left="5040" w:hanging="360"/>
      </w:pPr>
    </w:lvl>
    <w:lvl w:ilvl="7" w:tplc="5E903FCC" w:tentative="1">
      <w:start w:val="1"/>
      <w:numFmt w:val="lowerLetter"/>
      <w:lvlText w:val="%8."/>
      <w:lvlJc w:val="left"/>
      <w:pPr>
        <w:ind w:left="5760" w:hanging="360"/>
      </w:pPr>
    </w:lvl>
    <w:lvl w:ilvl="8" w:tplc="DB0CED62" w:tentative="1">
      <w:start w:val="1"/>
      <w:numFmt w:val="lowerRoman"/>
      <w:lvlText w:val="%9."/>
      <w:lvlJc w:val="right"/>
      <w:pPr>
        <w:ind w:left="6480" w:hanging="180"/>
      </w:pPr>
    </w:lvl>
  </w:abstractNum>
  <w:abstractNum w:abstractNumId="16" w15:restartNumberingAfterBreak="0">
    <w:nsid w:val="0F3D4983"/>
    <w:multiLevelType w:val="hybridMultilevel"/>
    <w:tmpl w:val="4246E4FA"/>
    <w:lvl w:ilvl="0" w:tplc="04060017">
      <w:start w:val="1"/>
      <w:numFmt w:val="lowerLetter"/>
      <w:lvlText w:val="%1)"/>
      <w:lvlJc w:val="left"/>
      <w:pPr>
        <w:ind w:left="720" w:hanging="360"/>
      </w:pPr>
    </w:lvl>
    <w:lvl w:ilvl="1" w:tplc="7DF6D71E">
      <w:start w:val="1"/>
      <w:numFmt w:val="lowerRoman"/>
      <w:lvlText w:val="%2)"/>
      <w:lvlJc w:val="left"/>
      <w:pPr>
        <w:ind w:left="1440" w:hanging="360"/>
      </w:pPr>
      <w:rPr>
        <w:rFonts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0FB41D25"/>
    <w:multiLevelType w:val="hybridMultilevel"/>
    <w:tmpl w:val="A1E0B5D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10B22FCC"/>
    <w:multiLevelType w:val="hybridMultilevel"/>
    <w:tmpl w:val="B456BB3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11BD3494"/>
    <w:multiLevelType w:val="hybridMultilevel"/>
    <w:tmpl w:val="9AD21830"/>
    <w:lvl w:ilvl="0" w:tplc="14706DF6">
      <w:start w:val="1"/>
      <w:numFmt w:val="decimal"/>
      <w:lvlText w:val="%1)"/>
      <w:lvlJc w:val="left"/>
      <w:pPr>
        <w:ind w:left="360" w:hanging="360"/>
      </w:pPr>
      <w:rPr>
        <w:rFonts w:hint="default"/>
        <w:color w:val="333333"/>
      </w:rPr>
    </w:lvl>
    <w:lvl w:ilvl="1" w:tplc="04060017">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0" w15:restartNumberingAfterBreak="0">
    <w:nsid w:val="129C1E34"/>
    <w:multiLevelType w:val="hybridMultilevel"/>
    <w:tmpl w:val="996C62A4"/>
    <w:lvl w:ilvl="0" w:tplc="04060017">
      <w:start w:val="1"/>
      <w:numFmt w:val="lowerLetter"/>
      <w:lvlText w:val="%1)"/>
      <w:lvlJc w:val="left"/>
      <w:pPr>
        <w:ind w:left="720" w:hanging="360"/>
      </w:pPr>
    </w:lvl>
    <w:lvl w:ilvl="1" w:tplc="7DF6D71E">
      <w:start w:val="1"/>
      <w:numFmt w:val="lowerRoman"/>
      <w:lvlText w:val="%2)"/>
      <w:lvlJc w:val="left"/>
      <w:pPr>
        <w:ind w:left="1440" w:hanging="360"/>
      </w:pPr>
      <w:rPr>
        <w:rFonts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12DD5D8D"/>
    <w:multiLevelType w:val="hybridMultilevel"/>
    <w:tmpl w:val="B4D4A236"/>
    <w:lvl w:ilvl="0" w:tplc="04060017">
      <w:start w:val="1"/>
      <w:numFmt w:val="lowerLetter"/>
      <w:lvlText w:val="%1)"/>
      <w:lvlJc w:val="left"/>
      <w:pPr>
        <w:ind w:left="360" w:hanging="360"/>
      </w:pPr>
    </w:lvl>
    <w:lvl w:ilvl="1" w:tplc="7DF6D71E">
      <w:start w:val="1"/>
      <w:numFmt w:val="lowerRoman"/>
      <w:lvlText w:val="%2)"/>
      <w:lvlJc w:val="left"/>
      <w:pPr>
        <w:ind w:left="1080" w:hanging="360"/>
      </w:pPr>
      <w:rPr>
        <w:rFonts w:hint="default"/>
      </w:rPr>
    </w:lvl>
    <w:lvl w:ilvl="2" w:tplc="04060001">
      <w:start w:val="1"/>
      <w:numFmt w:val="bullet"/>
      <w:lvlText w:val=""/>
      <w:lvlJc w:val="left"/>
      <w:pPr>
        <w:ind w:left="1980" w:hanging="360"/>
      </w:pPr>
      <w:rPr>
        <w:rFonts w:ascii="Symbol" w:hAnsi="Symbol" w:hint="default"/>
      </w:r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2" w15:restartNumberingAfterBreak="0">
    <w:nsid w:val="17136B07"/>
    <w:multiLevelType w:val="hybridMultilevel"/>
    <w:tmpl w:val="326E0582"/>
    <w:lvl w:ilvl="0" w:tplc="FFFFFFFF">
      <w:start w:val="1"/>
      <w:numFmt w:val="lowerLetter"/>
      <w:lvlText w:val="%1)"/>
      <w:lvlJc w:val="left"/>
      <w:pPr>
        <w:ind w:left="360" w:hanging="360"/>
      </w:pPr>
    </w:lvl>
    <w:lvl w:ilvl="1" w:tplc="7DF6D71E">
      <w:start w:val="1"/>
      <w:numFmt w:val="lowerRoman"/>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18077679"/>
    <w:multiLevelType w:val="hybridMultilevel"/>
    <w:tmpl w:val="96AE3C5A"/>
    <w:lvl w:ilvl="0" w:tplc="0186D356">
      <w:start w:val="1"/>
      <w:numFmt w:val="bullet"/>
      <w:pStyle w:val="bullet6"/>
      <w:lvlText w:val="—"/>
      <w:lvlJc w:val="left"/>
      <w:pPr>
        <w:ind w:left="3762" w:hanging="360"/>
      </w:pPr>
      <w:rPr>
        <w:rFonts w:ascii="Calibri" w:hAnsi="Calibri" w:hint="default"/>
      </w:rPr>
    </w:lvl>
    <w:lvl w:ilvl="1" w:tplc="4796DD24" w:tentative="1">
      <w:start w:val="1"/>
      <w:numFmt w:val="bullet"/>
      <w:lvlText w:val="o"/>
      <w:lvlJc w:val="left"/>
      <w:pPr>
        <w:ind w:left="4842" w:hanging="360"/>
      </w:pPr>
      <w:rPr>
        <w:rFonts w:ascii="Courier New" w:hAnsi="Courier New" w:cs="Courier New" w:hint="default"/>
      </w:rPr>
    </w:lvl>
    <w:lvl w:ilvl="2" w:tplc="3188A558" w:tentative="1">
      <w:start w:val="1"/>
      <w:numFmt w:val="bullet"/>
      <w:lvlText w:val=""/>
      <w:lvlJc w:val="left"/>
      <w:pPr>
        <w:ind w:left="5562" w:hanging="360"/>
      </w:pPr>
      <w:rPr>
        <w:rFonts w:ascii="Wingdings" w:hAnsi="Wingdings" w:hint="default"/>
      </w:rPr>
    </w:lvl>
    <w:lvl w:ilvl="3" w:tplc="C6461A72" w:tentative="1">
      <w:start w:val="1"/>
      <w:numFmt w:val="bullet"/>
      <w:lvlText w:val=""/>
      <w:lvlJc w:val="left"/>
      <w:pPr>
        <w:ind w:left="6282" w:hanging="360"/>
      </w:pPr>
      <w:rPr>
        <w:rFonts w:ascii="Symbol" w:hAnsi="Symbol" w:hint="default"/>
      </w:rPr>
    </w:lvl>
    <w:lvl w:ilvl="4" w:tplc="CCE4DFB0" w:tentative="1">
      <w:start w:val="1"/>
      <w:numFmt w:val="bullet"/>
      <w:lvlText w:val="o"/>
      <w:lvlJc w:val="left"/>
      <w:pPr>
        <w:ind w:left="7002" w:hanging="360"/>
      </w:pPr>
      <w:rPr>
        <w:rFonts w:ascii="Courier New" w:hAnsi="Courier New" w:cs="Courier New" w:hint="default"/>
      </w:rPr>
    </w:lvl>
    <w:lvl w:ilvl="5" w:tplc="0CAEDB5C" w:tentative="1">
      <w:start w:val="1"/>
      <w:numFmt w:val="bullet"/>
      <w:lvlText w:val=""/>
      <w:lvlJc w:val="left"/>
      <w:pPr>
        <w:ind w:left="7722" w:hanging="360"/>
      </w:pPr>
      <w:rPr>
        <w:rFonts w:ascii="Wingdings" w:hAnsi="Wingdings" w:hint="default"/>
      </w:rPr>
    </w:lvl>
    <w:lvl w:ilvl="6" w:tplc="1BACF218" w:tentative="1">
      <w:start w:val="1"/>
      <w:numFmt w:val="bullet"/>
      <w:lvlText w:val=""/>
      <w:lvlJc w:val="left"/>
      <w:pPr>
        <w:ind w:left="8442" w:hanging="360"/>
      </w:pPr>
      <w:rPr>
        <w:rFonts w:ascii="Symbol" w:hAnsi="Symbol" w:hint="default"/>
      </w:rPr>
    </w:lvl>
    <w:lvl w:ilvl="7" w:tplc="1DAE185A" w:tentative="1">
      <w:start w:val="1"/>
      <w:numFmt w:val="bullet"/>
      <w:lvlText w:val="o"/>
      <w:lvlJc w:val="left"/>
      <w:pPr>
        <w:ind w:left="9162" w:hanging="360"/>
      </w:pPr>
      <w:rPr>
        <w:rFonts w:ascii="Courier New" w:hAnsi="Courier New" w:cs="Courier New" w:hint="default"/>
      </w:rPr>
    </w:lvl>
    <w:lvl w:ilvl="8" w:tplc="BC5CD03C" w:tentative="1">
      <w:start w:val="1"/>
      <w:numFmt w:val="bullet"/>
      <w:lvlText w:val=""/>
      <w:lvlJc w:val="left"/>
      <w:pPr>
        <w:ind w:left="9882" w:hanging="360"/>
      </w:pPr>
      <w:rPr>
        <w:rFonts w:ascii="Wingdings" w:hAnsi="Wingdings" w:hint="default"/>
      </w:rPr>
    </w:lvl>
  </w:abstractNum>
  <w:abstractNum w:abstractNumId="24" w15:restartNumberingAfterBreak="0">
    <w:nsid w:val="19A90EE6"/>
    <w:multiLevelType w:val="hybridMultilevel"/>
    <w:tmpl w:val="75AA5B04"/>
    <w:lvl w:ilvl="0" w:tplc="04060017">
      <w:start w:val="1"/>
      <w:numFmt w:val="lowerLetter"/>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5" w15:restartNumberingAfterBreak="0">
    <w:nsid w:val="1AFD2479"/>
    <w:multiLevelType w:val="hybridMultilevel"/>
    <w:tmpl w:val="72AE1AC8"/>
    <w:lvl w:ilvl="0" w:tplc="04060017">
      <w:start w:val="1"/>
      <w:numFmt w:val="lowerLetter"/>
      <w:lvlText w:val="%1)"/>
      <w:lvlJc w:val="left"/>
      <w:pPr>
        <w:ind w:left="720" w:hanging="360"/>
      </w:pPr>
    </w:lvl>
    <w:lvl w:ilvl="1" w:tplc="7DF6D71E">
      <w:start w:val="1"/>
      <w:numFmt w:val="lowerRoman"/>
      <w:lvlText w:val="%2)"/>
      <w:lvlJc w:val="left"/>
      <w:pPr>
        <w:ind w:left="1440" w:hanging="360"/>
      </w:pPr>
      <w:rPr>
        <w:rFonts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1CAF2032"/>
    <w:multiLevelType w:val="multilevel"/>
    <w:tmpl w:val="31F049FC"/>
    <w:lvl w:ilvl="0">
      <w:start w:val="1"/>
      <w:numFmt w:val="decimal"/>
      <w:pStyle w:val="BJniveau3"/>
      <w:lvlText w:val="%1."/>
      <w:lvlJc w:val="left"/>
      <w:pPr>
        <w:tabs>
          <w:tab w:val="num" w:pos="703"/>
        </w:tabs>
        <w:ind w:left="703" w:hanging="703"/>
      </w:pPr>
      <w:rPr>
        <w:rFonts w:ascii="Verdana" w:hAnsi="Verdana" w:hint="default"/>
        <w:b/>
        <w:i w:val="0"/>
        <w:sz w:val="18"/>
      </w:rPr>
    </w:lvl>
    <w:lvl w:ilvl="1">
      <w:start w:val="1"/>
      <w:numFmt w:val="decimal"/>
      <w:lvlText w:val="%1.%2."/>
      <w:lvlJc w:val="left"/>
      <w:pPr>
        <w:tabs>
          <w:tab w:val="num" w:pos="703"/>
        </w:tabs>
        <w:ind w:left="703" w:hanging="703"/>
      </w:pPr>
      <w:rPr>
        <w:b/>
        <w:i w:val="0"/>
      </w:rPr>
    </w:lvl>
    <w:lvl w:ilvl="2">
      <w:start w:val="1"/>
      <w:numFmt w:val="decimal"/>
      <w:lvlText w:val="%1.%2.%3."/>
      <w:lvlJc w:val="left"/>
      <w:pPr>
        <w:tabs>
          <w:tab w:val="num" w:pos="703"/>
        </w:tabs>
        <w:ind w:left="703" w:hanging="703"/>
      </w:pPr>
      <w:rPr>
        <w:i w:val="0"/>
      </w:rPr>
    </w:lvl>
    <w:lvl w:ilvl="3">
      <w:start w:val="1"/>
      <w:numFmt w:val="decimal"/>
      <w:lvlText w:val="%1.%2.%3.%4."/>
      <w:lvlJc w:val="left"/>
      <w:pPr>
        <w:tabs>
          <w:tab w:val="num" w:pos="1440"/>
        </w:tabs>
        <w:ind w:left="1008" w:hanging="648"/>
      </w:pPr>
    </w:lvl>
    <w:lvl w:ilvl="4">
      <w:start w:val="1"/>
      <w:numFmt w:val="decimal"/>
      <w:lvlText w:val="%1.%2.%3.%4.%5."/>
      <w:lvlJc w:val="left"/>
      <w:pPr>
        <w:tabs>
          <w:tab w:val="num" w:pos="1800"/>
        </w:tabs>
        <w:ind w:left="1512" w:hanging="792"/>
      </w:pPr>
    </w:lvl>
    <w:lvl w:ilvl="5">
      <w:start w:val="1"/>
      <w:numFmt w:val="decimal"/>
      <w:lvlText w:val="%1.%2.%3.%4.%5.%6."/>
      <w:lvlJc w:val="left"/>
      <w:pPr>
        <w:tabs>
          <w:tab w:val="num" w:pos="2520"/>
        </w:tabs>
        <w:ind w:left="2016" w:hanging="936"/>
      </w:pPr>
    </w:lvl>
    <w:lvl w:ilvl="6">
      <w:start w:val="1"/>
      <w:numFmt w:val="decimal"/>
      <w:lvlText w:val="%1.%2.%3.%4.%5.%6.%7."/>
      <w:lvlJc w:val="left"/>
      <w:pPr>
        <w:tabs>
          <w:tab w:val="num" w:pos="3240"/>
        </w:tabs>
        <w:ind w:left="2520" w:hanging="1080"/>
      </w:pPr>
    </w:lvl>
    <w:lvl w:ilvl="7">
      <w:start w:val="1"/>
      <w:numFmt w:val="decimal"/>
      <w:lvlText w:val="%1.%2.%3.%4.%5.%6.%7.%8."/>
      <w:lvlJc w:val="left"/>
      <w:pPr>
        <w:tabs>
          <w:tab w:val="num" w:pos="3600"/>
        </w:tabs>
        <w:ind w:left="3024" w:hanging="1224"/>
      </w:pPr>
    </w:lvl>
    <w:lvl w:ilvl="8">
      <w:start w:val="1"/>
      <w:numFmt w:val="decimal"/>
      <w:lvlText w:val="%1.%2.%3.%4.%5.%6.%7.%8.%9."/>
      <w:lvlJc w:val="left"/>
      <w:pPr>
        <w:tabs>
          <w:tab w:val="num" w:pos="4320"/>
        </w:tabs>
        <w:ind w:left="3600" w:hanging="1440"/>
      </w:pPr>
    </w:lvl>
  </w:abstractNum>
  <w:abstractNum w:abstractNumId="27" w15:restartNumberingAfterBreak="0">
    <w:nsid w:val="1DCD7B00"/>
    <w:multiLevelType w:val="hybridMultilevel"/>
    <w:tmpl w:val="1E16B820"/>
    <w:lvl w:ilvl="0" w:tplc="04060017">
      <w:start w:val="1"/>
      <w:numFmt w:val="lowerLetter"/>
      <w:lvlText w:val="%1)"/>
      <w:lvlJc w:val="left"/>
      <w:pPr>
        <w:ind w:left="360" w:hanging="360"/>
      </w:pPr>
      <w:rPr>
        <w:rFonts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8" w15:restartNumberingAfterBreak="0">
    <w:nsid w:val="1EB7075A"/>
    <w:multiLevelType w:val="hybridMultilevel"/>
    <w:tmpl w:val="BE44F16A"/>
    <w:lvl w:ilvl="0" w:tplc="04060017">
      <w:start w:val="1"/>
      <w:numFmt w:val="lowerLetter"/>
      <w:lvlText w:val="%1)"/>
      <w:lvlJc w:val="left"/>
      <w:pPr>
        <w:ind w:left="360" w:hanging="360"/>
      </w:pPr>
    </w:lvl>
    <w:lvl w:ilvl="1" w:tplc="7DF6D71E">
      <w:start w:val="1"/>
      <w:numFmt w:val="lowerRoman"/>
      <w:lvlText w:val="%2)"/>
      <w:lvlJc w:val="left"/>
      <w:pPr>
        <w:ind w:left="1080" w:hanging="360"/>
      </w:pPr>
      <w:rPr>
        <w:rFonts w:hint="default"/>
      </w:r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29" w15:restartNumberingAfterBreak="0">
    <w:nsid w:val="202E454B"/>
    <w:multiLevelType w:val="hybridMultilevel"/>
    <w:tmpl w:val="2D6001E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0" w15:restartNumberingAfterBreak="0">
    <w:nsid w:val="21283D36"/>
    <w:multiLevelType w:val="hybridMultilevel"/>
    <w:tmpl w:val="039E0654"/>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22FD0D8F"/>
    <w:multiLevelType w:val="hybridMultilevel"/>
    <w:tmpl w:val="F1B419D0"/>
    <w:lvl w:ilvl="0" w:tplc="04060017">
      <w:start w:val="1"/>
      <w:numFmt w:val="lowerLetter"/>
      <w:lvlText w:val="%1)"/>
      <w:lvlJc w:val="left"/>
      <w:pPr>
        <w:ind w:left="720" w:hanging="360"/>
      </w:pPr>
    </w:lvl>
    <w:lvl w:ilvl="1" w:tplc="7DF6D71E">
      <w:start w:val="1"/>
      <w:numFmt w:val="lowerRoman"/>
      <w:lvlText w:val="%2)"/>
      <w:lvlJc w:val="left"/>
      <w:pPr>
        <w:ind w:left="1440" w:hanging="360"/>
      </w:pPr>
      <w:rPr>
        <w:rFonts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15:restartNumberingAfterBreak="0">
    <w:nsid w:val="23826A8B"/>
    <w:multiLevelType w:val="hybridMultilevel"/>
    <w:tmpl w:val="335E184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268A4225"/>
    <w:multiLevelType w:val="hybridMultilevel"/>
    <w:tmpl w:val="6E0A07E4"/>
    <w:lvl w:ilvl="0" w:tplc="98A44974">
      <w:start w:val="1"/>
      <w:numFmt w:val="lowerLetter"/>
      <w:lvlText w:val="%1)"/>
      <w:lvlJc w:val="left"/>
      <w:pPr>
        <w:ind w:left="360" w:hanging="360"/>
      </w:pPr>
      <w:rPr>
        <w:rFonts w:eastAsiaTheme="minorHAnsi" w:cstheme="minorBidi"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34" w15:restartNumberingAfterBreak="0">
    <w:nsid w:val="26BF2E89"/>
    <w:multiLevelType w:val="hybridMultilevel"/>
    <w:tmpl w:val="C04CADB2"/>
    <w:lvl w:ilvl="0" w:tplc="04060017">
      <w:start w:val="1"/>
      <w:numFmt w:val="lowerLetter"/>
      <w:lvlText w:val="%1)"/>
      <w:lvlJc w:val="left"/>
      <w:pPr>
        <w:ind w:left="720" w:hanging="360"/>
      </w:pPr>
    </w:lvl>
    <w:lvl w:ilvl="1" w:tplc="7DF6D71E">
      <w:start w:val="1"/>
      <w:numFmt w:val="lowerRoman"/>
      <w:lvlText w:val="%2)"/>
      <w:lvlJc w:val="left"/>
      <w:pPr>
        <w:ind w:left="1440" w:hanging="360"/>
      </w:pPr>
      <w:rPr>
        <w:rFonts w:hint="default"/>
      </w:rPr>
    </w:lvl>
    <w:lvl w:ilvl="2" w:tplc="0406001B">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5" w15:restartNumberingAfterBreak="0">
    <w:nsid w:val="272B4D49"/>
    <w:multiLevelType w:val="hybridMultilevel"/>
    <w:tmpl w:val="58DA3A2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6" w15:restartNumberingAfterBreak="0">
    <w:nsid w:val="28D07579"/>
    <w:multiLevelType w:val="hybridMultilevel"/>
    <w:tmpl w:val="E6DE560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7" w15:restartNumberingAfterBreak="0">
    <w:nsid w:val="28E45B00"/>
    <w:multiLevelType w:val="hybridMultilevel"/>
    <w:tmpl w:val="DE7E4278"/>
    <w:lvl w:ilvl="0" w:tplc="04060017">
      <w:start w:val="1"/>
      <w:numFmt w:val="lowerLetter"/>
      <w:lvlText w:val="%1)"/>
      <w:lvlJc w:val="left"/>
      <w:pPr>
        <w:ind w:left="720" w:hanging="360"/>
      </w:pPr>
    </w:lvl>
    <w:lvl w:ilvl="1" w:tplc="7DF6D71E">
      <w:start w:val="1"/>
      <w:numFmt w:val="lowerRoman"/>
      <w:lvlText w:val="%2)"/>
      <w:lvlJc w:val="left"/>
      <w:pPr>
        <w:ind w:left="1440" w:hanging="360"/>
      </w:pPr>
      <w:rPr>
        <w:rFonts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15:restartNumberingAfterBreak="0">
    <w:nsid w:val="2E9C475F"/>
    <w:multiLevelType w:val="hybridMultilevel"/>
    <w:tmpl w:val="3E24557E"/>
    <w:lvl w:ilvl="0" w:tplc="04060017">
      <w:start w:val="1"/>
      <w:numFmt w:val="lowerLetter"/>
      <w:lvlText w:val="%1)"/>
      <w:lvlJc w:val="left"/>
      <w:pPr>
        <w:ind w:left="720" w:hanging="360"/>
      </w:pPr>
    </w:lvl>
    <w:lvl w:ilvl="1" w:tplc="7DF6D71E">
      <w:start w:val="1"/>
      <w:numFmt w:val="lowerRoman"/>
      <w:lvlText w:val="%2)"/>
      <w:lvlJc w:val="left"/>
      <w:pPr>
        <w:ind w:left="1440" w:hanging="360"/>
      </w:pPr>
      <w:rPr>
        <w:rFonts w:hint="default"/>
      </w:rPr>
    </w:lvl>
    <w:lvl w:ilvl="2" w:tplc="04060015">
      <w:start w:val="1"/>
      <w:numFmt w:val="upperLetter"/>
      <w:lvlText w:val="%3."/>
      <w:lvlJc w:val="left"/>
      <w:pPr>
        <w:ind w:left="2340" w:hanging="36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9" w15:restartNumberingAfterBreak="0">
    <w:nsid w:val="2F2B3EBD"/>
    <w:multiLevelType w:val="hybridMultilevel"/>
    <w:tmpl w:val="7116BEF2"/>
    <w:lvl w:ilvl="0" w:tplc="45145CD8">
      <w:start w:val="1"/>
      <w:numFmt w:val="bullet"/>
      <w:pStyle w:val="bullet3"/>
      <w:lvlText w:val="—"/>
      <w:lvlJc w:val="left"/>
      <w:pPr>
        <w:ind w:left="2061" w:hanging="360"/>
      </w:pPr>
      <w:rPr>
        <w:rFonts w:ascii="Calibri" w:hAnsi="Calibri" w:hint="default"/>
      </w:rPr>
    </w:lvl>
    <w:lvl w:ilvl="1" w:tplc="52A27CE6" w:tentative="1">
      <w:start w:val="1"/>
      <w:numFmt w:val="bullet"/>
      <w:lvlText w:val="o"/>
      <w:lvlJc w:val="left"/>
      <w:pPr>
        <w:ind w:left="3141" w:hanging="360"/>
      </w:pPr>
      <w:rPr>
        <w:rFonts w:ascii="Courier New" w:hAnsi="Courier New" w:cs="Courier New" w:hint="default"/>
      </w:rPr>
    </w:lvl>
    <w:lvl w:ilvl="2" w:tplc="1CF6797C" w:tentative="1">
      <w:start w:val="1"/>
      <w:numFmt w:val="bullet"/>
      <w:lvlText w:val=""/>
      <w:lvlJc w:val="left"/>
      <w:pPr>
        <w:ind w:left="3861" w:hanging="360"/>
      </w:pPr>
      <w:rPr>
        <w:rFonts w:ascii="Wingdings" w:hAnsi="Wingdings" w:hint="default"/>
      </w:rPr>
    </w:lvl>
    <w:lvl w:ilvl="3" w:tplc="F468D538" w:tentative="1">
      <w:start w:val="1"/>
      <w:numFmt w:val="bullet"/>
      <w:lvlText w:val=""/>
      <w:lvlJc w:val="left"/>
      <w:pPr>
        <w:ind w:left="4581" w:hanging="360"/>
      </w:pPr>
      <w:rPr>
        <w:rFonts w:ascii="Symbol" w:hAnsi="Symbol" w:hint="default"/>
      </w:rPr>
    </w:lvl>
    <w:lvl w:ilvl="4" w:tplc="66E27D2A" w:tentative="1">
      <w:start w:val="1"/>
      <w:numFmt w:val="bullet"/>
      <w:lvlText w:val="o"/>
      <w:lvlJc w:val="left"/>
      <w:pPr>
        <w:ind w:left="5301" w:hanging="360"/>
      </w:pPr>
      <w:rPr>
        <w:rFonts w:ascii="Courier New" w:hAnsi="Courier New" w:cs="Courier New" w:hint="default"/>
      </w:rPr>
    </w:lvl>
    <w:lvl w:ilvl="5" w:tplc="1E749572" w:tentative="1">
      <w:start w:val="1"/>
      <w:numFmt w:val="bullet"/>
      <w:lvlText w:val=""/>
      <w:lvlJc w:val="left"/>
      <w:pPr>
        <w:ind w:left="6021" w:hanging="360"/>
      </w:pPr>
      <w:rPr>
        <w:rFonts w:ascii="Wingdings" w:hAnsi="Wingdings" w:hint="default"/>
      </w:rPr>
    </w:lvl>
    <w:lvl w:ilvl="6" w:tplc="B1DE2578" w:tentative="1">
      <w:start w:val="1"/>
      <w:numFmt w:val="bullet"/>
      <w:lvlText w:val=""/>
      <w:lvlJc w:val="left"/>
      <w:pPr>
        <w:ind w:left="6741" w:hanging="360"/>
      </w:pPr>
      <w:rPr>
        <w:rFonts w:ascii="Symbol" w:hAnsi="Symbol" w:hint="default"/>
      </w:rPr>
    </w:lvl>
    <w:lvl w:ilvl="7" w:tplc="BD18CC86" w:tentative="1">
      <w:start w:val="1"/>
      <w:numFmt w:val="bullet"/>
      <w:lvlText w:val="o"/>
      <w:lvlJc w:val="left"/>
      <w:pPr>
        <w:ind w:left="7461" w:hanging="360"/>
      </w:pPr>
      <w:rPr>
        <w:rFonts w:ascii="Courier New" w:hAnsi="Courier New" w:cs="Courier New" w:hint="default"/>
      </w:rPr>
    </w:lvl>
    <w:lvl w:ilvl="8" w:tplc="A5A0611E" w:tentative="1">
      <w:start w:val="1"/>
      <w:numFmt w:val="bullet"/>
      <w:lvlText w:val=""/>
      <w:lvlJc w:val="left"/>
      <w:pPr>
        <w:ind w:left="8181" w:hanging="360"/>
      </w:pPr>
      <w:rPr>
        <w:rFonts w:ascii="Wingdings" w:hAnsi="Wingdings" w:hint="default"/>
      </w:rPr>
    </w:lvl>
  </w:abstractNum>
  <w:abstractNum w:abstractNumId="40" w15:restartNumberingAfterBreak="0">
    <w:nsid w:val="30741306"/>
    <w:multiLevelType w:val="hybridMultilevel"/>
    <w:tmpl w:val="10EA48D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15:restartNumberingAfterBreak="0">
    <w:nsid w:val="30C66785"/>
    <w:multiLevelType w:val="hybridMultilevel"/>
    <w:tmpl w:val="3B800618"/>
    <w:lvl w:ilvl="0" w:tplc="04060017">
      <w:start w:val="1"/>
      <w:numFmt w:val="lowerLetter"/>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2" w15:restartNumberingAfterBreak="0">
    <w:nsid w:val="33836160"/>
    <w:multiLevelType w:val="hybridMultilevel"/>
    <w:tmpl w:val="E2A44E40"/>
    <w:lvl w:ilvl="0" w:tplc="04060017">
      <w:start w:val="1"/>
      <w:numFmt w:val="lowerLetter"/>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3" w15:restartNumberingAfterBreak="0">
    <w:nsid w:val="34345ABA"/>
    <w:multiLevelType w:val="hybridMultilevel"/>
    <w:tmpl w:val="D3482EB4"/>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4" w15:restartNumberingAfterBreak="0">
    <w:nsid w:val="34CD5C17"/>
    <w:multiLevelType w:val="hybridMultilevel"/>
    <w:tmpl w:val="44B68706"/>
    <w:lvl w:ilvl="0" w:tplc="04060017">
      <w:start w:val="1"/>
      <w:numFmt w:val="lowerLetter"/>
      <w:lvlText w:val="%1)"/>
      <w:lvlJc w:val="left"/>
      <w:pPr>
        <w:ind w:left="360" w:hanging="360"/>
      </w:pPr>
    </w:lvl>
    <w:lvl w:ilvl="1" w:tplc="7DF6D71E">
      <w:start w:val="1"/>
      <w:numFmt w:val="lowerRoman"/>
      <w:lvlText w:val="%2)"/>
      <w:lvlJc w:val="left"/>
      <w:pPr>
        <w:ind w:left="1080" w:hanging="360"/>
      </w:pPr>
      <w:rPr>
        <w:rFonts w:hint="default"/>
      </w:r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5" w15:restartNumberingAfterBreak="0">
    <w:nsid w:val="35552D7D"/>
    <w:multiLevelType w:val="hybridMultilevel"/>
    <w:tmpl w:val="893ADBF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6" w15:restartNumberingAfterBreak="0">
    <w:nsid w:val="361A3EB3"/>
    <w:multiLevelType w:val="hybridMultilevel"/>
    <w:tmpl w:val="5832F7FC"/>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7" w15:restartNumberingAfterBreak="0">
    <w:nsid w:val="39D90ACA"/>
    <w:multiLevelType w:val="hybridMultilevel"/>
    <w:tmpl w:val="A972EC5A"/>
    <w:lvl w:ilvl="0" w:tplc="04060017">
      <w:start w:val="1"/>
      <w:numFmt w:val="lowerLetter"/>
      <w:lvlText w:val="%1)"/>
      <w:lvlJc w:val="left"/>
      <w:pPr>
        <w:ind w:left="720" w:hanging="360"/>
      </w:pPr>
    </w:lvl>
    <w:lvl w:ilvl="1" w:tplc="7DF6D71E">
      <w:start w:val="1"/>
      <w:numFmt w:val="lowerRoman"/>
      <w:lvlText w:val="%2)"/>
      <w:lvlJc w:val="left"/>
      <w:pPr>
        <w:ind w:left="1440" w:hanging="360"/>
      </w:pPr>
      <w:rPr>
        <w:rFonts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8" w15:restartNumberingAfterBreak="0">
    <w:nsid w:val="3C193A3C"/>
    <w:multiLevelType w:val="hybridMultilevel"/>
    <w:tmpl w:val="DD326F86"/>
    <w:lvl w:ilvl="0" w:tplc="04060017">
      <w:start w:val="1"/>
      <w:numFmt w:val="lowerLetter"/>
      <w:lvlText w:val="%1)"/>
      <w:lvlJc w:val="left"/>
      <w:pPr>
        <w:ind w:left="360" w:hanging="360"/>
      </w:pPr>
    </w:lvl>
    <w:lvl w:ilvl="1" w:tplc="7DF6D71E">
      <w:start w:val="1"/>
      <w:numFmt w:val="lowerRoman"/>
      <w:lvlText w:val="%2)"/>
      <w:lvlJc w:val="left"/>
      <w:pPr>
        <w:ind w:left="1080" w:hanging="360"/>
      </w:pPr>
      <w:rPr>
        <w:rFonts w:hint="default"/>
      </w:r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9" w15:restartNumberingAfterBreak="0">
    <w:nsid w:val="3CBC2E49"/>
    <w:multiLevelType w:val="hybridMultilevel"/>
    <w:tmpl w:val="DB8E95A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0" w15:restartNumberingAfterBreak="0">
    <w:nsid w:val="40B1098B"/>
    <w:multiLevelType w:val="hybridMultilevel"/>
    <w:tmpl w:val="25D02A20"/>
    <w:lvl w:ilvl="0" w:tplc="04060017">
      <w:start w:val="1"/>
      <w:numFmt w:val="lowerLetter"/>
      <w:lvlText w:val="%1)"/>
      <w:lvlJc w:val="left"/>
      <w:pPr>
        <w:ind w:left="360" w:hanging="360"/>
      </w:pPr>
    </w:lvl>
    <w:lvl w:ilvl="1" w:tplc="7DF6D71E">
      <w:start w:val="1"/>
      <w:numFmt w:val="lowerRoman"/>
      <w:lvlText w:val="%2)"/>
      <w:lvlJc w:val="left"/>
      <w:pPr>
        <w:ind w:left="1080" w:hanging="360"/>
      </w:pPr>
      <w:rPr>
        <w:rFonts w:hint="default"/>
      </w:r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51" w15:restartNumberingAfterBreak="0">
    <w:nsid w:val="4356097C"/>
    <w:multiLevelType w:val="hybridMultilevel"/>
    <w:tmpl w:val="A306C29A"/>
    <w:lvl w:ilvl="0" w:tplc="04060017">
      <w:start w:val="1"/>
      <w:numFmt w:val="lowerLetter"/>
      <w:lvlText w:val="%1)"/>
      <w:lvlJc w:val="left"/>
      <w:pPr>
        <w:ind w:left="360" w:hanging="360"/>
      </w:pPr>
    </w:lvl>
    <w:lvl w:ilvl="1" w:tplc="7DF6D71E">
      <w:start w:val="1"/>
      <w:numFmt w:val="lowerRoman"/>
      <w:lvlText w:val="%2)"/>
      <w:lvlJc w:val="left"/>
      <w:pPr>
        <w:ind w:left="1080" w:hanging="360"/>
      </w:pPr>
      <w:rPr>
        <w:rFonts w:hint="default"/>
      </w:r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52" w15:restartNumberingAfterBreak="0">
    <w:nsid w:val="460F7258"/>
    <w:multiLevelType w:val="hybridMultilevel"/>
    <w:tmpl w:val="EE7E1F5A"/>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3" w15:restartNumberingAfterBreak="0">
    <w:nsid w:val="475A043C"/>
    <w:multiLevelType w:val="hybridMultilevel"/>
    <w:tmpl w:val="263E74CE"/>
    <w:lvl w:ilvl="0" w:tplc="04060001">
      <w:start w:val="1"/>
      <w:numFmt w:val="bullet"/>
      <w:lvlText w:val=""/>
      <w:lvlJc w:val="left"/>
      <w:pPr>
        <w:ind w:left="360" w:hanging="360"/>
      </w:pPr>
      <w:rPr>
        <w:rFonts w:ascii="Symbol" w:hAnsi="Symbol" w:hint="default"/>
      </w:rPr>
    </w:lvl>
    <w:lvl w:ilvl="1" w:tplc="04060003">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54" w15:restartNumberingAfterBreak="0">
    <w:nsid w:val="49AF11C7"/>
    <w:multiLevelType w:val="hybridMultilevel"/>
    <w:tmpl w:val="80385C1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5" w15:restartNumberingAfterBreak="0">
    <w:nsid w:val="4B583E4B"/>
    <w:multiLevelType w:val="hybridMultilevel"/>
    <w:tmpl w:val="F00CBD64"/>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6" w15:restartNumberingAfterBreak="0">
    <w:nsid w:val="4DB738E6"/>
    <w:multiLevelType w:val="hybridMultilevel"/>
    <w:tmpl w:val="0EF05C5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7" w15:restartNumberingAfterBreak="0">
    <w:nsid w:val="4F467EFE"/>
    <w:multiLevelType w:val="hybridMultilevel"/>
    <w:tmpl w:val="4CA27B0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8" w15:restartNumberingAfterBreak="0">
    <w:nsid w:val="4FD610DD"/>
    <w:multiLevelType w:val="hybridMultilevel"/>
    <w:tmpl w:val="4BA44C0A"/>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9" w15:restartNumberingAfterBreak="0">
    <w:nsid w:val="50F46040"/>
    <w:multiLevelType w:val="hybridMultilevel"/>
    <w:tmpl w:val="9EBC33D0"/>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0" w15:restartNumberingAfterBreak="0">
    <w:nsid w:val="51382A8D"/>
    <w:multiLevelType w:val="hybridMultilevel"/>
    <w:tmpl w:val="26501EC4"/>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1" w15:restartNumberingAfterBreak="0">
    <w:nsid w:val="53175413"/>
    <w:multiLevelType w:val="hybridMultilevel"/>
    <w:tmpl w:val="3D3C94D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2" w15:restartNumberingAfterBreak="0">
    <w:nsid w:val="54866259"/>
    <w:multiLevelType w:val="hybridMultilevel"/>
    <w:tmpl w:val="5EB022FA"/>
    <w:lvl w:ilvl="0" w:tplc="04060017">
      <w:start w:val="1"/>
      <w:numFmt w:val="lowerLetter"/>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63" w15:restartNumberingAfterBreak="0">
    <w:nsid w:val="57C207C4"/>
    <w:multiLevelType w:val="hybridMultilevel"/>
    <w:tmpl w:val="4550596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4" w15:restartNumberingAfterBreak="0">
    <w:nsid w:val="583E06AB"/>
    <w:multiLevelType w:val="hybridMultilevel"/>
    <w:tmpl w:val="F410B3A4"/>
    <w:lvl w:ilvl="0" w:tplc="04060017">
      <w:start w:val="1"/>
      <w:numFmt w:val="lowerLetter"/>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65" w15:restartNumberingAfterBreak="0">
    <w:nsid w:val="58F90300"/>
    <w:multiLevelType w:val="hybridMultilevel"/>
    <w:tmpl w:val="6E88BFAC"/>
    <w:lvl w:ilvl="0" w:tplc="04060017">
      <w:start w:val="1"/>
      <w:numFmt w:val="lowerLetter"/>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66" w15:restartNumberingAfterBreak="0">
    <w:nsid w:val="59044526"/>
    <w:multiLevelType w:val="hybridMultilevel"/>
    <w:tmpl w:val="E51851AE"/>
    <w:lvl w:ilvl="0" w:tplc="1982EC5C">
      <w:start w:val="1"/>
      <w:numFmt w:val="bullet"/>
      <w:pStyle w:val="bullet2"/>
      <w:lvlText w:val="—"/>
      <w:lvlJc w:val="left"/>
      <w:pPr>
        <w:ind w:left="1494" w:hanging="360"/>
      </w:pPr>
      <w:rPr>
        <w:rFonts w:ascii="Calibri" w:hAnsi="Calibri" w:hint="default"/>
      </w:rPr>
    </w:lvl>
    <w:lvl w:ilvl="1" w:tplc="4968793A" w:tentative="1">
      <w:start w:val="1"/>
      <w:numFmt w:val="bullet"/>
      <w:lvlText w:val="o"/>
      <w:lvlJc w:val="left"/>
      <w:pPr>
        <w:ind w:left="2574" w:hanging="360"/>
      </w:pPr>
      <w:rPr>
        <w:rFonts w:ascii="Courier New" w:hAnsi="Courier New" w:cs="Courier New" w:hint="default"/>
      </w:rPr>
    </w:lvl>
    <w:lvl w:ilvl="2" w:tplc="17F67FF6" w:tentative="1">
      <w:start w:val="1"/>
      <w:numFmt w:val="bullet"/>
      <w:lvlText w:val=""/>
      <w:lvlJc w:val="left"/>
      <w:pPr>
        <w:ind w:left="3294" w:hanging="360"/>
      </w:pPr>
      <w:rPr>
        <w:rFonts w:ascii="Wingdings" w:hAnsi="Wingdings" w:hint="default"/>
      </w:rPr>
    </w:lvl>
    <w:lvl w:ilvl="3" w:tplc="7402CB42" w:tentative="1">
      <w:start w:val="1"/>
      <w:numFmt w:val="bullet"/>
      <w:lvlText w:val=""/>
      <w:lvlJc w:val="left"/>
      <w:pPr>
        <w:ind w:left="4014" w:hanging="360"/>
      </w:pPr>
      <w:rPr>
        <w:rFonts w:ascii="Symbol" w:hAnsi="Symbol" w:hint="default"/>
      </w:rPr>
    </w:lvl>
    <w:lvl w:ilvl="4" w:tplc="4C642AB0" w:tentative="1">
      <w:start w:val="1"/>
      <w:numFmt w:val="bullet"/>
      <w:lvlText w:val="o"/>
      <w:lvlJc w:val="left"/>
      <w:pPr>
        <w:ind w:left="4734" w:hanging="360"/>
      </w:pPr>
      <w:rPr>
        <w:rFonts w:ascii="Courier New" w:hAnsi="Courier New" w:cs="Courier New" w:hint="default"/>
      </w:rPr>
    </w:lvl>
    <w:lvl w:ilvl="5" w:tplc="2292B6C2" w:tentative="1">
      <w:start w:val="1"/>
      <w:numFmt w:val="bullet"/>
      <w:lvlText w:val=""/>
      <w:lvlJc w:val="left"/>
      <w:pPr>
        <w:ind w:left="5454" w:hanging="360"/>
      </w:pPr>
      <w:rPr>
        <w:rFonts w:ascii="Wingdings" w:hAnsi="Wingdings" w:hint="default"/>
      </w:rPr>
    </w:lvl>
    <w:lvl w:ilvl="6" w:tplc="ADA422CA" w:tentative="1">
      <w:start w:val="1"/>
      <w:numFmt w:val="bullet"/>
      <w:lvlText w:val=""/>
      <w:lvlJc w:val="left"/>
      <w:pPr>
        <w:ind w:left="6174" w:hanging="360"/>
      </w:pPr>
      <w:rPr>
        <w:rFonts w:ascii="Symbol" w:hAnsi="Symbol" w:hint="default"/>
      </w:rPr>
    </w:lvl>
    <w:lvl w:ilvl="7" w:tplc="0B62FA1C" w:tentative="1">
      <w:start w:val="1"/>
      <w:numFmt w:val="bullet"/>
      <w:lvlText w:val="o"/>
      <w:lvlJc w:val="left"/>
      <w:pPr>
        <w:ind w:left="6894" w:hanging="360"/>
      </w:pPr>
      <w:rPr>
        <w:rFonts w:ascii="Courier New" w:hAnsi="Courier New" w:cs="Courier New" w:hint="default"/>
      </w:rPr>
    </w:lvl>
    <w:lvl w:ilvl="8" w:tplc="C94E6B66" w:tentative="1">
      <w:start w:val="1"/>
      <w:numFmt w:val="bullet"/>
      <w:lvlText w:val=""/>
      <w:lvlJc w:val="left"/>
      <w:pPr>
        <w:ind w:left="7614" w:hanging="360"/>
      </w:pPr>
      <w:rPr>
        <w:rFonts w:ascii="Wingdings" w:hAnsi="Wingdings" w:hint="default"/>
      </w:rPr>
    </w:lvl>
  </w:abstractNum>
  <w:abstractNum w:abstractNumId="67" w15:restartNumberingAfterBreak="0">
    <w:nsid w:val="5AA11F49"/>
    <w:multiLevelType w:val="hybridMultilevel"/>
    <w:tmpl w:val="B392827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8" w15:restartNumberingAfterBreak="0">
    <w:nsid w:val="5AB75F14"/>
    <w:multiLevelType w:val="hybridMultilevel"/>
    <w:tmpl w:val="9A96F41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69" w15:restartNumberingAfterBreak="0">
    <w:nsid w:val="5C7963F0"/>
    <w:multiLevelType w:val="hybridMultilevel"/>
    <w:tmpl w:val="7CE4A4D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0" w15:restartNumberingAfterBreak="0">
    <w:nsid w:val="5F2C7816"/>
    <w:multiLevelType w:val="hybridMultilevel"/>
    <w:tmpl w:val="8924AD44"/>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1" w15:restartNumberingAfterBreak="0">
    <w:nsid w:val="60D04BE0"/>
    <w:multiLevelType w:val="hybridMultilevel"/>
    <w:tmpl w:val="344483BC"/>
    <w:lvl w:ilvl="0" w:tplc="04060017">
      <w:start w:val="1"/>
      <w:numFmt w:val="lowerLetter"/>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72" w15:restartNumberingAfterBreak="0">
    <w:nsid w:val="60F26B9B"/>
    <w:multiLevelType w:val="hybridMultilevel"/>
    <w:tmpl w:val="E848CA30"/>
    <w:lvl w:ilvl="0" w:tplc="04060011">
      <w:start w:val="1"/>
      <w:numFmt w:val="decimal"/>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73" w15:restartNumberingAfterBreak="0">
    <w:nsid w:val="610370F8"/>
    <w:multiLevelType w:val="hybridMultilevel"/>
    <w:tmpl w:val="5EF2D5B4"/>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4" w15:restartNumberingAfterBreak="0">
    <w:nsid w:val="617C1515"/>
    <w:multiLevelType w:val="hybridMultilevel"/>
    <w:tmpl w:val="3C342266"/>
    <w:lvl w:ilvl="0" w:tplc="04060017">
      <w:start w:val="1"/>
      <w:numFmt w:val="lowerLetter"/>
      <w:lvlText w:val="%1)"/>
      <w:lvlJc w:val="left"/>
      <w:pPr>
        <w:ind w:left="720" w:hanging="360"/>
      </w:pPr>
    </w:lvl>
    <w:lvl w:ilvl="1" w:tplc="7DF6D71E">
      <w:start w:val="1"/>
      <w:numFmt w:val="lowerRoman"/>
      <w:lvlText w:val="%2)"/>
      <w:lvlJc w:val="left"/>
      <w:pPr>
        <w:ind w:left="1440" w:hanging="360"/>
      </w:pPr>
      <w:rPr>
        <w:rFonts w:hint="default"/>
      </w:rPr>
    </w:lvl>
    <w:lvl w:ilvl="2" w:tplc="19D2EFAE">
      <w:start w:val="1"/>
      <w:numFmt w:val="decimal"/>
      <w:lvlText w:val="%3."/>
      <w:lvlJc w:val="left"/>
      <w:pPr>
        <w:ind w:left="2340" w:hanging="360"/>
      </w:pPr>
      <w:rPr>
        <w:rFonts w:hint="default"/>
      </w:r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5" w15:restartNumberingAfterBreak="0">
    <w:nsid w:val="631A2B55"/>
    <w:multiLevelType w:val="hybridMultilevel"/>
    <w:tmpl w:val="4B86BD6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6" w15:restartNumberingAfterBreak="0">
    <w:nsid w:val="65331138"/>
    <w:multiLevelType w:val="hybridMultilevel"/>
    <w:tmpl w:val="342E24FA"/>
    <w:lvl w:ilvl="0" w:tplc="BE9843BE">
      <w:start w:val="1"/>
      <w:numFmt w:val="bullet"/>
      <w:pStyle w:val="bullet4"/>
      <w:lvlText w:val="—"/>
      <w:lvlJc w:val="left"/>
      <w:pPr>
        <w:ind w:left="2628" w:hanging="360"/>
      </w:pPr>
      <w:rPr>
        <w:rFonts w:ascii="Calibri" w:hAnsi="Calibri" w:hint="default"/>
      </w:rPr>
    </w:lvl>
    <w:lvl w:ilvl="1" w:tplc="3948E77A" w:tentative="1">
      <w:start w:val="1"/>
      <w:numFmt w:val="bullet"/>
      <w:lvlText w:val="o"/>
      <w:lvlJc w:val="left"/>
      <w:pPr>
        <w:ind w:left="3708" w:hanging="360"/>
      </w:pPr>
      <w:rPr>
        <w:rFonts w:ascii="Courier New" w:hAnsi="Courier New" w:cs="Courier New" w:hint="default"/>
      </w:rPr>
    </w:lvl>
    <w:lvl w:ilvl="2" w:tplc="B942CB46" w:tentative="1">
      <w:start w:val="1"/>
      <w:numFmt w:val="bullet"/>
      <w:lvlText w:val=""/>
      <w:lvlJc w:val="left"/>
      <w:pPr>
        <w:ind w:left="4428" w:hanging="360"/>
      </w:pPr>
      <w:rPr>
        <w:rFonts w:ascii="Wingdings" w:hAnsi="Wingdings" w:hint="default"/>
      </w:rPr>
    </w:lvl>
    <w:lvl w:ilvl="3" w:tplc="BF1E9DAA" w:tentative="1">
      <w:start w:val="1"/>
      <w:numFmt w:val="bullet"/>
      <w:lvlText w:val=""/>
      <w:lvlJc w:val="left"/>
      <w:pPr>
        <w:ind w:left="5148" w:hanging="360"/>
      </w:pPr>
      <w:rPr>
        <w:rFonts w:ascii="Symbol" w:hAnsi="Symbol" w:hint="default"/>
      </w:rPr>
    </w:lvl>
    <w:lvl w:ilvl="4" w:tplc="1C80E27C" w:tentative="1">
      <w:start w:val="1"/>
      <w:numFmt w:val="bullet"/>
      <w:lvlText w:val="o"/>
      <w:lvlJc w:val="left"/>
      <w:pPr>
        <w:ind w:left="5868" w:hanging="360"/>
      </w:pPr>
      <w:rPr>
        <w:rFonts w:ascii="Courier New" w:hAnsi="Courier New" w:cs="Courier New" w:hint="default"/>
      </w:rPr>
    </w:lvl>
    <w:lvl w:ilvl="5" w:tplc="6F5A46C6" w:tentative="1">
      <w:start w:val="1"/>
      <w:numFmt w:val="bullet"/>
      <w:lvlText w:val=""/>
      <w:lvlJc w:val="left"/>
      <w:pPr>
        <w:ind w:left="6588" w:hanging="360"/>
      </w:pPr>
      <w:rPr>
        <w:rFonts w:ascii="Wingdings" w:hAnsi="Wingdings" w:hint="default"/>
      </w:rPr>
    </w:lvl>
    <w:lvl w:ilvl="6" w:tplc="703886B8" w:tentative="1">
      <w:start w:val="1"/>
      <w:numFmt w:val="bullet"/>
      <w:lvlText w:val=""/>
      <w:lvlJc w:val="left"/>
      <w:pPr>
        <w:ind w:left="7308" w:hanging="360"/>
      </w:pPr>
      <w:rPr>
        <w:rFonts w:ascii="Symbol" w:hAnsi="Symbol" w:hint="default"/>
      </w:rPr>
    </w:lvl>
    <w:lvl w:ilvl="7" w:tplc="B2E0BB2E" w:tentative="1">
      <w:start w:val="1"/>
      <w:numFmt w:val="bullet"/>
      <w:lvlText w:val="o"/>
      <w:lvlJc w:val="left"/>
      <w:pPr>
        <w:ind w:left="8028" w:hanging="360"/>
      </w:pPr>
      <w:rPr>
        <w:rFonts w:ascii="Courier New" w:hAnsi="Courier New" w:cs="Courier New" w:hint="default"/>
      </w:rPr>
    </w:lvl>
    <w:lvl w:ilvl="8" w:tplc="67629AF8" w:tentative="1">
      <w:start w:val="1"/>
      <w:numFmt w:val="bullet"/>
      <w:lvlText w:val=""/>
      <w:lvlJc w:val="left"/>
      <w:pPr>
        <w:ind w:left="8748" w:hanging="360"/>
      </w:pPr>
      <w:rPr>
        <w:rFonts w:ascii="Wingdings" w:hAnsi="Wingdings" w:hint="default"/>
      </w:rPr>
    </w:lvl>
  </w:abstractNum>
  <w:abstractNum w:abstractNumId="77" w15:restartNumberingAfterBreak="0">
    <w:nsid w:val="664E0F27"/>
    <w:multiLevelType w:val="hybridMultilevel"/>
    <w:tmpl w:val="ECD2D68A"/>
    <w:lvl w:ilvl="0" w:tplc="04060017">
      <w:start w:val="1"/>
      <w:numFmt w:val="lowerLetter"/>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78" w15:restartNumberingAfterBreak="0">
    <w:nsid w:val="66D41705"/>
    <w:multiLevelType w:val="hybridMultilevel"/>
    <w:tmpl w:val="925E9BF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79" w15:restartNumberingAfterBreak="0">
    <w:nsid w:val="67027F5E"/>
    <w:multiLevelType w:val="hybridMultilevel"/>
    <w:tmpl w:val="095C56EE"/>
    <w:lvl w:ilvl="0" w:tplc="04060017">
      <w:start w:val="1"/>
      <w:numFmt w:val="lowerLetter"/>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80" w15:restartNumberingAfterBreak="0">
    <w:nsid w:val="670F669E"/>
    <w:multiLevelType w:val="hybridMultilevel"/>
    <w:tmpl w:val="2EDAB9E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1" w15:restartNumberingAfterBreak="0">
    <w:nsid w:val="679D2FEF"/>
    <w:multiLevelType w:val="hybridMultilevel"/>
    <w:tmpl w:val="2F94949C"/>
    <w:lvl w:ilvl="0" w:tplc="04060017">
      <w:start w:val="1"/>
      <w:numFmt w:val="lowerLetter"/>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2" w15:restartNumberingAfterBreak="0">
    <w:nsid w:val="6B19670F"/>
    <w:multiLevelType w:val="hybridMultilevel"/>
    <w:tmpl w:val="8D64DA0E"/>
    <w:lvl w:ilvl="0" w:tplc="04060017">
      <w:start w:val="1"/>
      <w:numFmt w:val="lowerLetter"/>
      <w:lvlText w:val="%1)"/>
      <w:lvlJc w:val="left"/>
      <w:pPr>
        <w:ind w:left="360" w:hanging="360"/>
      </w:pPr>
    </w:lvl>
    <w:lvl w:ilvl="1" w:tplc="0406001B">
      <w:start w:val="1"/>
      <w:numFmt w:val="lowerRoman"/>
      <w:lvlText w:val="%2."/>
      <w:lvlJc w:val="righ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83" w15:restartNumberingAfterBreak="0">
    <w:nsid w:val="6CA55735"/>
    <w:multiLevelType w:val="hybridMultilevel"/>
    <w:tmpl w:val="B7BC159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4" w15:restartNumberingAfterBreak="0">
    <w:nsid w:val="6D906F66"/>
    <w:multiLevelType w:val="hybridMultilevel"/>
    <w:tmpl w:val="A476EE16"/>
    <w:lvl w:ilvl="0" w:tplc="04060017">
      <w:start w:val="1"/>
      <w:numFmt w:val="lowerLetter"/>
      <w:lvlText w:val="%1)"/>
      <w:lvlJc w:val="left"/>
      <w:pPr>
        <w:ind w:left="360" w:hanging="360"/>
      </w:pPr>
    </w:lvl>
    <w:lvl w:ilvl="1" w:tplc="7DF6D71E">
      <w:start w:val="1"/>
      <w:numFmt w:val="lowerRoman"/>
      <w:lvlText w:val="%2)"/>
      <w:lvlJc w:val="left"/>
      <w:pPr>
        <w:ind w:left="1080" w:hanging="360"/>
      </w:pPr>
      <w:rPr>
        <w:rFonts w:hint="default"/>
      </w:r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85" w15:restartNumberingAfterBreak="0">
    <w:nsid w:val="703F7D57"/>
    <w:multiLevelType w:val="hybridMultilevel"/>
    <w:tmpl w:val="B0D8F0B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6" w15:restartNumberingAfterBreak="0">
    <w:nsid w:val="70D31743"/>
    <w:multiLevelType w:val="hybridMultilevel"/>
    <w:tmpl w:val="51E8BC04"/>
    <w:lvl w:ilvl="0" w:tplc="04060017">
      <w:start w:val="1"/>
      <w:numFmt w:val="lowerLetter"/>
      <w:lvlText w:val="%1)"/>
      <w:lvlJc w:val="left"/>
      <w:pPr>
        <w:ind w:left="720" w:hanging="360"/>
      </w:pPr>
      <w:rPr>
        <w:rFonts w:hint="default"/>
      </w:rPr>
    </w:lvl>
    <w:lvl w:ilvl="1" w:tplc="7DF6D71E">
      <w:start w:val="1"/>
      <w:numFmt w:val="lowerRoman"/>
      <w:lvlText w:val="%2)"/>
      <w:lvlJc w:val="left"/>
      <w:pPr>
        <w:ind w:left="1440" w:hanging="360"/>
      </w:pPr>
      <w:rPr>
        <w:rFonts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7" w15:restartNumberingAfterBreak="0">
    <w:nsid w:val="70F06EA4"/>
    <w:multiLevelType w:val="hybridMultilevel"/>
    <w:tmpl w:val="9B62A7F0"/>
    <w:lvl w:ilvl="0" w:tplc="04060017">
      <w:start w:val="1"/>
      <w:numFmt w:val="lowerLetter"/>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88" w15:restartNumberingAfterBreak="0">
    <w:nsid w:val="71EB15A3"/>
    <w:multiLevelType w:val="hybridMultilevel"/>
    <w:tmpl w:val="844CE64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9" w15:restartNumberingAfterBreak="0">
    <w:nsid w:val="72AC773F"/>
    <w:multiLevelType w:val="hybridMultilevel"/>
    <w:tmpl w:val="04322D2A"/>
    <w:lvl w:ilvl="0" w:tplc="04060017">
      <w:start w:val="1"/>
      <w:numFmt w:val="lowerLetter"/>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0" w15:restartNumberingAfterBreak="0">
    <w:nsid w:val="74F9533B"/>
    <w:multiLevelType w:val="hybridMultilevel"/>
    <w:tmpl w:val="670CCC3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1" w15:restartNumberingAfterBreak="0">
    <w:nsid w:val="764D41C4"/>
    <w:multiLevelType w:val="hybridMultilevel"/>
    <w:tmpl w:val="E22C4DE2"/>
    <w:lvl w:ilvl="0" w:tplc="04060017">
      <w:start w:val="1"/>
      <w:numFmt w:val="lowerLetter"/>
      <w:lvlText w:val="%1)"/>
      <w:lvlJc w:val="left"/>
      <w:pPr>
        <w:ind w:left="720" w:hanging="360"/>
      </w:pPr>
    </w:lvl>
    <w:lvl w:ilvl="1" w:tplc="04060015">
      <w:start w:val="1"/>
      <w:numFmt w:val="upperLetter"/>
      <w:lvlText w:val="%2."/>
      <w:lvlJc w:val="left"/>
      <w:pPr>
        <w:ind w:left="2340" w:hanging="360"/>
      </w:pPr>
    </w:lvl>
    <w:lvl w:ilvl="2" w:tplc="82849CC8">
      <w:start w:val="1"/>
      <w:numFmt w:val="upperLetter"/>
      <w:lvlText w:val="%3)"/>
      <w:lvlJc w:val="left"/>
      <w:pPr>
        <w:ind w:left="2340" w:hanging="360"/>
      </w:pPr>
      <w:rPr>
        <w:rFonts w:hint="default"/>
      </w:rPr>
    </w:lvl>
    <w:lvl w:ilvl="3" w:tplc="69F2F02A">
      <w:start w:val="1"/>
      <w:numFmt w:val="decimal"/>
      <w:lvlText w:val="%4)"/>
      <w:lvlJc w:val="left"/>
      <w:pPr>
        <w:ind w:left="2880" w:hanging="360"/>
      </w:pPr>
      <w:rPr>
        <w:rFonts w:hint="default"/>
      </w:r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2" w15:restartNumberingAfterBreak="0">
    <w:nsid w:val="786E6861"/>
    <w:multiLevelType w:val="multilevel"/>
    <w:tmpl w:val="A86CE2DA"/>
    <w:lvl w:ilvl="0">
      <w:start w:val="1"/>
      <w:numFmt w:val="decimal"/>
      <w:pStyle w:val="BJ-niveau1"/>
      <w:lvlText w:val="%1."/>
      <w:lvlJc w:val="left"/>
      <w:pPr>
        <w:tabs>
          <w:tab w:val="num" w:pos="709"/>
        </w:tabs>
        <w:ind w:left="709" w:hanging="709"/>
      </w:pPr>
    </w:lvl>
    <w:lvl w:ilvl="1">
      <w:start w:val="1"/>
      <w:numFmt w:val="decimal"/>
      <w:pStyle w:val="BJ-niveau2"/>
      <w:lvlText w:val="%1.%2"/>
      <w:lvlJc w:val="left"/>
      <w:pPr>
        <w:tabs>
          <w:tab w:val="num" w:pos="709"/>
        </w:tabs>
        <w:ind w:left="709" w:hanging="709"/>
      </w:pPr>
    </w:lvl>
    <w:lvl w:ilvl="2">
      <w:start w:val="1"/>
      <w:numFmt w:val="lowerLetter"/>
      <w:lvlText w:val="%3)"/>
      <w:lvlJc w:val="left"/>
      <w:pPr>
        <w:tabs>
          <w:tab w:val="num" w:pos="993"/>
        </w:tabs>
        <w:ind w:left="993" w:firstLine="567"/>
      </w:pPr>
    </w:lvl>
    <w:lvl w:ilvl="3">
      <w:start w:val="1"/>
      <w:numFmt w:val="none"/>
      <w:lvlText w:val=""/>
      <w:lvlJc w:val="left"/>
      <w:pPr>
        <w:tabs>
          <w:tab w:val="num" w:pos="1560"/>
        </w:tabs>
        <w:ind w:left="1560" w:hanging="851"/>
      </w:pPr>
    </w:lvl>
    <w:lvl w:ilvl="4">
      <w:start w:val="1"/>
      <w:numFmt w:val="decimal"/>
      <w:lvlText w:val="%1.%2.%3.%4.%5"/>
      <w:lvlJc w:val="left"/>
      <w:pPr>
        <w:tabs>
          <w:tab w:val="num" w:pos="1717"/>
        </w:tabs>
        <w:ind w:left="1717" w:hanging="1008"/>
      </w:pPr>
    </w:lvl>
    <w:lvl w:ilvl="5">
      <w:start w:val="1"/>
      <w:numFmt w:val="decimal"/>
      <w:lvlText w:val="%1.%2.%3.%4.%5.%6"/>
      <w:lvlJc w:val="left"/>
      <w:pPr>
        <w:tabs>
          <w:tab w:val="num" w:pos="1861"/>
        </w:tabs>
        <w:ind w:left="1861" w:hanging="1152"/>
      </w:pPr>
    </w:lvl>
    <w:lvl w:ilvl="6">
      <w:start w:val="1"/>
      <w:numFmt w:val="decimal"/>
      <w:lvlText w:val="%1.%2.%3.%4.%5.%6.%7"/>
      <w:lvlJc w:val="left"/>
      <w:pPr>
        <w:tabs>
          <w:tab w:val="num" w:pos="2005"/>
        </w:tabs>
        <w:ind w:left="2005" w:hanging="1296"/>
      </w:pPr>
    </w:lvl>
    <w:lvl w:ilvl="7">
      <w:start w:val="1"/>
      <w:numFmt w:val="decimal"/>
      <w:lvlText w:val="%1.%2.%3.%4.%5.%6.%7.%8"/>
      <w:lvlJc w:val="left"/>
      <w:pPr>
        <w:tabs>
          <w:tab w:val="num" w:pos="2149"/>
        </w:tabs>
        <w:ind w:left="2149" w:hanging="1440"/>
      </w:pPr>
    </w:lvl>
    <w:lvl w:ilvl="8">
      <w:start w:val="1"/>
      <w:numFmt w:val="decimal"/>
      <w:lvlText w:val="%1.%2.%3.%4.%5.%6.%7.%8.%9"/>
      <w:lvlJc w:val="left"/>
      <w:pPr>
        <w:tabs>
          <w:tab w:val="num" w:pos="2293"/>
        </w:tabs>
        <w:ind w:left="2293" w:hanging="1584"/>
      </w:pPr>
    </w:lvl>
  </w:abstractNum>
  <w:abstractNum w:abstractNumId="93" w15:restartNumberingAfterBreak="0">
    <w:nsid w:val="78C026A0"/>
    <w:multiLevelType w:val="hybridMultilevel"/>
    <w:tmpl w:val="114E6224"/>
    <w:lvl w:ilvl="0" w:tplc="04060017">
      <w:start w:val="1"/>
      <w:numFmt w:val="lowerLetter"/>
      <w:lvlText w:val="%1)"/>
      <w:lvlJc w:val="left"/>
      <w:pPr>
        <w:ind w:left="360" w:hanging="360"/>
      </w:p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94" w15:restartNumberingAfterBreak="0">
    <w:nsid w:val="793957B1"/>
    <w:multiLevelType w:val="hybridMultilevel"/>
    <w:tmpl w:val="20BE74AC"/>
    <w:lvl w:ilvl="0" w:tplc="04060017">
      <w:start w:val="1"/>
      <w:numFmt w:val="lowerLetter"/>
      <w:lvlText w:val="%1)"/>
      <w:lvlJc w:val="left"/>
      <w:pPr>
        <w:ind w:left="720" w:hanging="360"/>
      </w:pPr>
    </w:lvl>
    <w:lvl w:ilvl="1" w:tplc="7DF6D71E">
      <w:start w:val="1"/>
      <w:numFmt w:val="lowerRoman"/>
      <w:lvlText w:val="%2)"/>
      <w:lvlJc w:val="left"/>
      <w:pPr>
        <w:ind w:left="1440" w:hanging="360"/>
      </w:pPr>
      <w:rPr>
        <w:rFonts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5" w15:restartNumberingAfterBreak="0">
    <w:nsid w:val="7AD5146E"/>
    <w:multiLevelType w:val="hybridMultilevel"/>
    <w:tmpl w:val="CA9EA198"/>
    <w:lvl w:ilvl="0" w:tplc="9F7E2062">
      <w:start w:val="1"/>
      <w:numFmt w:val="bullet"/>
      <w:pStyle w:val="bullet0"/>
      <w:lvlText w:val="—"/>
      <w:lvlJc w:val="left"/>
      <w:pPr>
        <w:ind w:left="360" w:hanging="360"/>
      </w:pPr>
      <w:rPr>
        <w:rFonts w:ascii="Calibri" w:hAnsi="Calibri" w:hint="default"/>
      </w:rPr>
    </w:lvl>
    <w:lvl w:ilvl="1" w:tplc="A558B4B6" w:tentative="1">
      <w:start w:val="1"/>
      <w:numFmt w:val="bullet"/>
      <w:lvlText w:val="o"/>
      <w:lvlJc w:val="left"/>
      <w:pPr>
        <w:ind w:left="1440" w:hanging="360"/>
      </w:pPr>
      <w:rPr>
        <w:rFonts w:ascii="Courier New" w:hAnsi="Courier New" w:cs="Courier New" w:hint="default"/>
      </w:rPr>
    </w:lvl>
    <w:lvl w:ilvl="2" w:tplc="47CE19B0" w:tentative="1">
      <w:start w:val="1"/>
      <w:numFmt w:val="bullet"/>
      <w:lvlText w:val=""/>
      <w:lvlJc w:val="left"/>
      <w:pPr>
        <w:ind w:left="2160" w:hanging="360"/>
      </w:pPr>
      <w:rPr>
        <w:rFonts w:ascii="Wingdings" w:hAnsi="Wingdings" w:hint="default"/>
      </w:rPr>
    </w:lvl>
    <w:lvl w:ilvl="3" w:tplc="BBAA1FDA" w:tentative="1">
      <w:start w:val="1"/>
      <w:numFmt w:val="bullet"/>
      <w:lvlText w:val=""/>
      <w:lvlJc w:val="left"/>
      <w:pPr>
        <w:ind w:left="2880" w:hanging="360"/>
      </w:pPr>
      <w:rPr>
        <w:rFonts w:ascii="Symbol" w:hAnsi="Symbol" w:hint="default"/>
      </w:rPr>
    </w:lvl>
    <w:lvl w:ilvl="4" w:tplc="445E3876" w:tentative="1">
      <w:start w:val="1"/>
      <w:numFmt w:val="bullet"/>
      <w:lvlText w:val="o"/>
      <w:lvlJc w:val="left"/>
      <w:pPr>
        <w:ind w:left="3600" w:hanging="360"/>
      </w:pPr>
      <w:rPr>
        <w:rFonts w:ascii="Courier New" w:hAnsi="Courier New" w:cs="Courier New" w:hint="default"/>
      </w:rPr>
    </w:lvl>
    <w:lvl w:ilvl="5" w:tplc="644AD610" w:tentative="1">
      <w:start w:val="1"/>
      <w:numFmt w:val="bullet"/>
      <w:lvlText w:val=""/>
      <w:lvlJc w:val="left"/>
      <w:pPr>
        <w:ind w:left="4320" w:hanging="360"/>
      </w:pPr>
      <w:rPr>
        <w:rFonts w:ascii="Wingdings" w:hAnsi="Wingdings" w:hint="default"/>
      </w:rPr>
    </w:lvl>
    <w:lvl w:ilvl="6" w:tplc="D55E2DA2" w:tentative="1">
      <w:start w:val="1"/>
      <w:numFmt w:val="bullet"/>
      <w:lvlText w:val=""/>
      <w:lvlJc w:val="left"/>
      <w:pPr>
        <w:ind w:left="5040" w:hanging="360"/>
      </w:pPr>
      <w:rPr>
        <w:rFonts w:ascii="Symbol" w:hAnsi="Symbol" w:hint="default"/>
      </w:rPr>
    </w:lvl>
    <w:lvl w:ilvl="7" w:tplc="F64EBF7C" w:tentative="1">
      <w:start w:val="1"/>
      <w:numFmt w:val="bullet"/>
      <w:lvlText w:val="o"/>
      <w:lvlJc w:val="left"/>
      <w:pPr>
        <w:ind w:left="5760" w:hanging="360"/>
      </w:pPr>
      <w:rPr>
        <w:rFonts w:ascii="Courier New" w:hAnsi="Courier New" w:cs="Courier New" w:hint="default"/>
      </w:rPr>
    </w:lvl>
    <w:lvl w:ilvl="8" w:tplc="845073C4" w:tentative="1">
      <w:start w:val="1"/>
      <w:numFmt w:val="bullet"/>
      <w:lvlText w:val=""/>
      <w:lvlJc w:val="left"/>
      <w:pPr>
        <w:ind w:left="6480" w:hanging="360"/>
      </w:pPr>
      <w:rPr>
        <w:rFonts w:ascii="Wingdings" w:hAnsi="Wingdings" w:hint="default"/>
      </w:rPr>
    </w:lvl>
  </w:abstractNum>
  <w:abstractNum w:abstractNumId="96" w15:restartNumberingAfterBreak="0">
    <w:nsid w:val="7CBB5E8A"/>
    <w:multiLevelType w:val="hybridMultilevel"/>
    <w:tmpl w:val="F1222C70"/>
    <w:lvl w:ilvl="0" w:tplc="04060011">
      <w:start w:val="1"/>
      <w:numFmt w:val="decimal"/>
      <w:lvlText w:val="%1)"/>
      <w:lvlJc w:val="left"/>
      <w:pPr>
        <w:ind w:left="720" w:hanging="360"/>
      </w:pPr>
    </w:lvl>
    <w:lvl w:ilvl="1" w:tplc="39502E46">
      <w:start w:val="1"/>
      <w:numFmt w:val="lowerLetter"/>
      <w:lvlText w:val="%2)"/>
      <w:lvlJc w:val="left"/>
      <w:pPr>
        <w:ind w:left="1440" w:hanging="360"/>
      </w:pPr>
      <w:rPr>
        <w:rFonts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7" w15:restartNumberingAfterBreak="0">
    <w:nsid w:val="7D503981"/>
    <w:multiLevelType w:val="hybridMultilevel"/>
    <w:tmpl w:val="AFC6DCB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8" w15:restartNumberingAfterBreak="0">
    <w:nsid w:val="7F0F2B92"/>
    <w:multiLevelType w:val="hybridMultilevel"/>
    <w:tmpl w:val="522E2F2A"/>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9" w15:restartNumberingAfterBreak="0">
    <w:nsid w:val="7FC44CC0"/>
    <w:multiLevelType w:val="hybridMultilevel"/>
    <w:tmpl w:val="491E6F7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0" w15:restartNumberingAfterBreak="0">
    <w:nsid w:val="7FE01547"/>
    <w:multiLevelType w:val="hybridMultilevel"/>
    <w:tmpl w:val="06E61630"/>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294875831">
    <w:abstractNumId w:val="96"/>
  </w:num>
  <w:num w:numId="2" w16cid:durableId="498931185">
    <w:abstractNumId w:val="14"/>
  </w:num>
  <w:num w:numId="3" w16cid:durableId="85735433">
    <w:abstractNumId w:val="11"/>
  </w:num>
  <w:num w:numId="4" w16cid:durableId="1842811304">
    <w:abstractNumId w:val="15"/>
  </w:num>
  <w:num w:numId="5" w16cid:durableId="482812872">
    <w:abstractNumId w:val="95"/>
  </w:num>
  <w:num w:numId="6" w16cid:durableId="1947611658">
    <w:abstractNumId w:val="0"/>
  </w:num>
  <w:num w:numId="7" w16cid:durableId="1564170522">
    <w:abstractNumId w:val="66"/>
  </w:num>
  <w:num w:numId="8" w16cid:durableId="11347592">
    <w:abstractNumId w:val="39"/>
  </w:num>
  <w:num w:numId="9" w16cid:durableId="1784839774">
    <w:abstractNumId w:val="76"/>
  </w:num>
  <w:num w:numId="10" w16cid:durableId="728383827">
    <w:abstractNumId w:val="6"/>
  </w:num>
  <w:num w:numId="11" w16cid:durableId="1610352975">
    <w:abstractNumId w:val="23"/>
  </w:num>
  <w:num w:numId="12" w16cid:durableId="1071738546">
    <w:abstractNumId w:val="4"/>
  </w:num>
  <w:num w:numId="13" w16cid:durableId="1409112688">
    <w:abstractNumId w:val="46"/>
  </w:num>
  <w:num w:numId="14" w16cid:durableId="1260018212">
    <w:abstractNumId w:val="72"/>
  </w:num>
  <w:num w:numId="15" w16cid:durableId="1543782578">
    <w:abstractNumId w:val="7"/>
  </w:num>
  <w:num w:numId="16" w16cid:durableId="494148744">
    <w:abstractNumId w:val="27"/>
  </w:num>
  <w:num w:numId="17" w16cid:durableId="9310097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16908930">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91978912">
    <w:abstractNumId w:val="70"/>
  </w:num>
  <w:num w:numId="20" w16cid:durableId="846208452">
    <w:abstractNumId w:val="19"/>
  </w:num>
  <w:num w:numId="21" w16cid:durableId="434056387">
    <w:abstractNumId w:val="2"/>
  </w:num>
  <w:num w:numId="22" w16cid:durableId="2018344358">
    <w:abstractNumId w:val="77"/>
  </w:num>
  <w:num w:numId="23" w16cid:durableId="684092780">
    <w:abstractNumId w:val="89"/>
  </w:num>
  <w:num w:numId="24" w16cid:durableId="442042362">
    <w:abstractNumId w:val="79"/>
  </w:num>
  <w:num w:numId="25" w16cid:durableId="781726409">
    <w:abstractNumId w:val="82"/>
  </w:num>
  <w:num w:numId="26" w16cid:durableId="306319820">
    <w:abstractNumId w:val="22"/>
  </w:num>
  <w:num w:numId="27" w16cid:durableId="1785883850">
    <w:abstractNumId w:val="64"/>
  </w:num>
  <w:num w:numId="28" w16cid:durableId="1403218548">
    <w:abstractNumId w:val="71"/>
  </w:num>
  <w:num w:numId="29" w16cid:durableId="668019535">
    <w:abstractNumId w:val="41"/>
  </w:num>
  <w:num w:numId="30" w16cid:durableId="935359747">
    <w:abstractNumId w:val="44"/>
  </w:num>
  <w:num w:numId="31" w16cid:durableId="1229802855">
    <w:abstractNumId w:val="87"/>
  </w:num>
  <w:num w:numId="32" w16cid:durableId="574556165">
    <w:abstractNumId w:val="21"/>
  </w:num>
  <w:num w:numId="33" w16cid:durableId="1499806371">
    <w:abstractNumId w:val="84"/>
  </w:num>
  <w:num w:numId="34" w16cid:durableId="1327397084">
    <w:abstractNumId w:val="42"/>
  </w:num>
  <w:num w:numId="35" w16cid:durableId="1393847612">
    <w:abstractNumId w:val="50"/>
  </w:num>
  <w:num w:numId="36" w16cid:durableId="1941834824">
    <w:abstractNumId w:val="32"/>
  </w:num>
  <w:num w:numId="37" w16cid:durableId="1228808150">
    <w:abstractNumId w:val="93"/>
  </w:num>
  <w:num w:numId="38" w16cid:durableId="271328015">
    <w:abstractNumId w:val="12"/>
  </w:num>
  <w:num w:numId="39" w16cid:durableId="1031614795">
    <w:abstractNumId w:val="28"/>
  </w:num>
  <w:num w:numId="40" w16cid:durableId="907374678">
    <w:abstractNumId w:val="24"/>
  </w:num>
  <w:num w:numId="41" w16cid:durableId="1720399227">
    <w:abstractNumId w:val="48"/>
  </w:num>
  <w:num w:numId="42" w16cid:durableId="1745490764">
    <w:abstractNumId w:val="62"/>
  </w:num>
  <w:num w:numId="43" w16cid:durableId="287710251">
    <w:abstractNumId w:val="51"/>
  </w:num>
  <w:num w:numId="44" w16cid:durableId="1232808476">
    <w:abstractNumId w:val="5"/>
  </w:num>
  <w:num w:numId="45" w16cid:durableId="930043452">
    <w:abstractNumId w:val="33"/>
  </w:num>
  <w:num w:numId="46" w16cid:durableId="113136467">
    <w:abstractNumId w:val="86"/>
  </w:num>
  <w:num w:numId="47" w16cid:durableId="1828859812">
    <w:abstractNumId w:val="3"/>
  </w:num>
  <w:num w:numId="48" w16cid:durableId="1902791594">
    <w:abstractNumId w:val="97"/>
  </w:num>
  <w:num w:numId="49" w16cid:durableId="2102949234">
    <w:abstractNumId w:val="94"/>
  </w:num>
  <w:num w:numId="50" w16cid:durableId="1577014715">
    <w:abstractNumId w:val="98"/>
  </w:num>
  <w:num w:numId="51" w16cid:durableId="747658337">
    <w:abstractNumId w:val="45"/>
  </w:num>
  <w:num w:numId="52" w16cid:durableId="1356728660">
    <w:abstractNumId w:val="55"/>
  </w:num>
  <w:num w:numId="53" w16cid:durableId="279458383">
    <w:abstractNumId w:val="80"/>
  </w:num>
  <w:num w:numId="54" w16cid:durableId="874342460">
    <w:abstractNumId w:val="100"/>
  </w:num>
  <w:num w:numId="55" w16cid:durableId="575240154">
    <w:abstractNumId w:val="85"/>
  </w:num>
  <w:num w:numId="56" w16cid:durableId="1013071539">
    <w:abstractNumId w:val="74"/>
  </w:num>
  <w:num w:numId="57" w16cid:durableId="664209688">
    <w:abstractNumId w:val="60"/>
  </w:num>
  <w:num w:numId="58" w16cid:durableId="200099828">
    <w:abstractNumId w:val="61"/>
  </w:num>
  <w:num w:numId="59" w16cid:durableId="697122047">
    <w:abstractNumId w:val="43"/>
  </w:num>
  <w:num w:numId="60" w16cid:durableId="840124029">
    <w:abstractNumId w:val="56"/>
  </w:num>
  <w:num w:numId="61" w16cid:durableId="1917279864">
    <w:abstractNumId w:val="34"/>
  </w:num>
  <w:num w:numId="62" w16cid:durableId="1742098341">
    <w:abstractNumId w:val="36"/>
  </w:num>
  <w:num w:numId="63" w16cid:durableId="1112092455">
    <w:abstractNumId w:val="58"/>
  </w:num>
  <w:num w:numId="64" w16cid:durableId="885524461">
    <w:abstractNumId w:val="52"/>
  </w:num>
  <w:num w:numId="65" w16cid:durableId="880242378">
    <w:abstractNumId w:val="30"/>
  </w:num>
  <w:num w:numId="66" w16cid:durableId="2136411248">
    <w:abstractNumId w:val="47"/>
  </w:num>
  <w:num w:numId="67" w16cid:durableId="1484814374">
    <w:abstractNumId w:val="59"/>
  </w:num>
  <w:num w:numId="68" w16cid:durableId="717165495">
    <w:abstractNumId w:val="18"/>
  </w:num>
  <w:num w:numId="69" w16cid:durableId="65806548">
    <w:abstractNumId w:val="17"/>
  </w:num>
  <w:num w:numId="70" w16cid:durableId="593562492">
    <w:abstractNumId w:val="9"/>
  </w:num>
  <w:num w:numId="71" w16cid:durableId="1318998729">
    <w:abstractNumId w:val="35"/>
  </w:num>
  <w:num w:numId="72" w16cid:durableId="922254724">
    <w:abstractNumId w:val="63"/>
  </w:num>
  <w:num w:numId="73" w16cid:durableId="145977460">
    <w:abstractNumId w:val="13"/>
  </w:num>
  <w:num w:numId="74" w16cid:durableId="1746954696">
    <w:abstractNumId w:val="57"/>
  </w:num>
  <w:num w:numId="75" w16cid:durableId="1587105821">
    <w:abstractNumId w:val="83"/>
  </w:num>
  <w:num w:numId="76" w16cid:durableId="1074936103">
    <w:abstractNumId w:val="78"/>
  </w:num>
  <w:num w:numId="77" w16cid:durableId="1135827762">
    <w:abstractNumId w:val="10"/>
  </w:num>
  <w:num w:numId="78" w16cid:durableId="1553537010">
    <w:abstractNumId w:val="37"/>
  </w:num>
  <w:num w:numId="79" w16cid:durableId="1166748293">
    <w:abstractNumId w:val="49"/>
  </w:num>
  <w:num w:numId="80" w16cid:durableId="1585727873">
    <w:abstractNumId w:val="88"/>
  </w:num>
  <w:num w:numId="81" w16cid:durableId="622879624">
    <w:abstractNumId w:val="91"/>
  </w:num>
  <w:num w:numId="82" w16cid:durableId="413939697">
    <w:abstractNumId w:val="54"/>
  </w:num>
  <w:num w:numId="83" w16cid:durableId="1227649374">
    <w:abstractNumId w:val="29"/>
  </w:num>
  <w:num w:numId="84" w16cid:durableId="2145350864">
    <w:abstractNumId w:val="73"/>
  </w:num>
  <w:num w:numId="85" w16cid:durableId="379015731">
    <w:abstractNumId w:val="75"/>
  </w:num>
  <w:num w:numId="86" w16cid:durableId="974678730">
    <w:abstractNumId w:val="90"/>
  </w:num>
  <w:num w:numId="87" w16cid:durableId="282926372">
    <w:abstractNumId w:val="99"/>
  </w:num>
  <w:num w:numId="88" w16cid:durableId="421150620">
    <w:abstractNumId w:val="25"/>
  </w:num>
  <w:num w:numId="89" w16cid:durableId="2070684696">
    <w:abstractNumId w:val="67"/>
  </w:num>
  <w:num w:numId="90" w16cid:durableId="1959683821">
    <w:abstractNumId w:val="40"/>
  </w:num>
  <w:num w:numId="91" w16cid:durableId="1611204031">
    <w:abstractNumId w:val="68"/>
  </w:num>
  <w:num w:numId="92" w16cid:durableId="415908692">
    <w:abstractNumId w:val="69"/>
  </w:num>
  <w:num w:numId="93" w16cid:durableId="1096749667">
    <w:abstractNumId w:val="31"/>
  </w:num>
  <w:num w:numId="94" w16cid:durableId="461505544">
    <w:abstractNumId w:val="16"/>
  </w:num>
  <w:num w:numId="95" w16cid:durableId="1203206053">
    <w:abstractNumId w:val="20"/>
  </w:num>
  <w:num w:numId="96" w16cid:durableId="1121607093">
    <w:abstractNumId w:val="38"/>
  </w:num>
  <w:num w:numId="97" w16cid:durableId="705181075">
    <w:abstractNumId w:val="8"/>
  </w:num>
  <w:num w:numId="98" w16cid:durableId="812065839">
    <w:abstractNumId w:val="65"/>
  </w:num>
  <w:num w:numId="99" w16cid:durableId="979846721">
    <w:abstractNumId w:val="81"/>
  </w:num>
  <w:num w:numId="100" w16cid:durableId="1697343758">
    <w:abstractNumId w:val="1"/>
  </w:num>
  <w:num w:numId="101" w16cid:durableId="1527525113">
    <w:abstractNumId w:val="53"/>
  </w:num>
  <w:numIdMacAtCleanup w:val="9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mone Holst">
    <w15:presenceInfo w15:providerId="AD" w15:userId="S::shol@trafikstyrelsen.dk::87e5434e-fd26-4ed5-a97c-85fd3fe144a7"/>
  </w15:person>
  <w15:person w15:author="TRAFIKSTYRELSEN\SHOL">
    <w15:presenceInfo w15:providerId="None" w15:userId="TRAFIKSTYRELSEN\SHO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0B1"/>
    <w:rsid w:val="000026A1"/>
    <w:rsid w:val="00032C55"/>
    <w:rsid w:val="0005462F"/>
    <w:rsid w:val="00072259"/>
    <w:rsid w:val="00073195"/>
    <w:rsid w:val="00084037"/>
    <w:rsid w:val="00086F96"/>
    <w:rsid w:val="00090A54"/>
    <w:rsid w:val="000949DC"/>
    <w:rsid w:val="000A6CEE"/>
    <w:rsid w:val="000B68F2"/>
    <w:rsid w:val="000D635B"/>
    <w:rsid w:val="00102801"/>
    <w:rsid w:val="0011747E"/>
    <w:rsid w:val="00144AE0"/>
    <w:rsid w:val="00154E7E"/>
    <w:rsid w:val="001915AD"/>
    <w:rsid w:val="001C00D6"/>
    <w:rsid w:val="001E2C3F"/>
    <w:rsid w:val="0020734A"/>
    <w:rsid w:val="00222C31"/>
    <w:rsid w:val="0022456A"/>
    <w:rsid w:val="00234FBA"/>
    <w:rsid w:val="002471D3"/>
    <w:rsid w:val="002576ED"/>
    <w:rsid w:val="00285976"/>
    <w:rsid w:val="002A1204"/>
    <w:rsid w:val="002A3313"/>
    <w:rsid w:val="002A66FB"/>
    <w:rsid w:val="00300FB5"/>
    <w:rsid w:val="003020D8"/>
    <w:rsid w:val="003038C1"/>
    <w:rsid w:val="00312746"/>
    <w:rsid w:val="0031314F"/>
    <w:rsid w:val="00333876"/>
    <w:rsid w:val="0036013B"/>
    <w:rsid w:val="00374525"/>
    <w:rsid w:val="00383BFB"/>
    <w:rsid w:val="003927B3"/>
    <w:rsid w:val="003942C6"/>
    <w:rsid w:val="003A118F"/>
    <w:rsid w:val="003A692F"/>
    <w:rsid w:val="003C1867"/>
    <w:rsid w:val="003C51F9"/>
    <w:rsid w:val="003C64E8"/>
    <w:rsid w:val="003D2CD4"/>
    <w:rsid w:val="003D7321"/>
    <w:rsid w:val="003F5EA6"/>
    <w:rsid w:val="00401952"/>
    <w:rsid w:val="00402CC4"/>
    <w:rsid w:val="00403C0A"/>
    <w:rsid w:val="0041252B"/>
    <w:rsid w:val="00456CA6"/>
    <w:rsid w:val="00460E22"/>
    <w:rsid w:val="00461D41"/>
    <w:rsid w:val="004713F5"/>
    <w:rsid w:val="0049701C"/>
    <w:rsid w:val="004F2999"/>
    <w:rsid w:val="004F5EE5"/>
    <w:rsid w:val="00514D4D"/>
    <w:rsid w:val="0052062D"/>
    <w:rsid w:val="005343E9"/>
    <w:rsid w:val="0053481C"/>
    <w:rsid w:val="00547291"/>
    <w:rsid w:val="005647CF"/>
    <w:rsid w:val="0057648A"/>
    <w:rsid w:val="00584BF4"/>
    <w:rsid w:val="005B14F7"/>
    <w:rsid w:val="005C7DDF"/>
    <w:rsid w:val="005E438E"/>
    <w:rsid w:val="00600020"/>
    <w:rsid w:val="006106D3"/>
    <w:rsid w:val="00613B97"/>
    <w:rsid w:val="0062600C"/>
    <w:rsid w:val="006267F0"/>
    <w:rsid w:val="006304E4"/>
    <w:rsid w:val="00643954"/>
    <w:rsid w:val="00654181"/>
    <w:rsid w:val="0065696E"/>
    <w:rsid w:val="006600B5"/>
    <w:rsid w:val="006602EC"/>
    <w:rsid w:val="0066094C"/>
    <w:rsid w:val="006630D8"/>
    <w:rsid w:val="00672681"/>
    <w:rsid w:val="006A1784"/>
    <w:rsid w:val="006A3738"/>
    <w:rsid w:val="006E3E63"/>
    <w:rsid w:val="006E5436"/>
    <w:rsid w:val="00713AA3"/>
    <w:rsid w:val="00751CD6"/>
    <w:rsid w:val="00754025"/>
    <w:rsid w:val="0077367B"/>
    <w:rsid w:val="00777156"/>
    <w:rsid w:val="00777D9D"/>
    <w:rsid w:val="007B3281"/>
    <w:rsid w:val="007B6CF3"/>
    <w:rsid w:val="007E0E7B"/>
    <w:rsid w:val="007F29AB"/>
    <w:rsid w:val="0081291E"/>
    <w:rsid w:val="00815E5B"/>
    <w:rsid w:val="00852C6E"/>
    <w:rsid w:val="0087565D"/>
    <w:rsid w:val="00885E6F"/>
    <w:rsid w:val="00894325"/>
    <w:rsid w:val="008D3AB7"/>
    <w:rsid w:val="008D5437"/>
    <w:rsid w:val="008E5841"/>
    <w:rsid w:val="008F4B86"/>
    <w:rsid w:val="008F76CE"/>
    <w:rsid w:val="0090654A"/>
    <w:rsid w:val="00912D6B"/>
    <w:rsid w:val="00912FDA"/>
    <w:rsid w:val="00945B9A"/>
    <w:rsid w:val="009461B3"/>
    <w:rsid w:val="00946670"/>
    <w:rsid w:val="00947D41"/>
    <w:rsid w:val="009505DE"/>
    <w:rsid w:val="00954BD3"/>
    <w:rsid w:val="00965247"/>
    <w:rsid w:val="00966E9E"/>
    <w:rsid w:val="009729E3"/>
    <w:rsid w:val="00973263"/>
    <w:rsid w:val="00975092"/>
    <w:rsid w:val="00975B81"/>
    <w:rsid w:val="00982BFE"/>
    <w:rsid w:val="00984038"/>
    <w:rsid w:val="00987ABF"/>
    <w:rsid w:val="009900EF"/>
    <w:rsid w:val="009A0F7D"/>
    <w:rsid w:val="009B1610"/>
    <w:rsid w:val="009D7774"/>
    <w:rsid w:val="00A130B3"/>
    <w:rsid w:val="00A23BC3"/>
    <w:rsid w:val="00A37A8B"/>
    <w:rsid w:val="00A40662"/>
    <w:rsid w:val="00A4513C"/>
    <w:rsid w:val="00A60507"/>
    <w:rsid w:val="00A9612D"/>
    <w:rsid w:val="00AA3557"/>
    <w:rsid w:val="00AC0812"/>
    <w:rsid w:val="00AD7D64"/>
    <w:rsid w:val="00AF2352"/>
    <w:rsid w:val="00AF7597"/>
    <w:rsid w:val="00B4009B"/>
    <w:rsid w:val="00B51AD9"/>
    <w:rsid w:val="00B53CC2"/>
    <w:rsid w:val="00B707F7"/>
    <w:rsid w:val="00BB0959"/>
    <w:rsid w:val="00BC3851"/>
    <w:rsid w:val="00BE5747"/>
    <w:rsid w:val="00C10D98"/>
    <w:rsid w:val="00C13789"/>
    <w:rsid w:val="00C22308"/>
    <w:rsid w:val="00C515B2"/>
    <w:rsid w:val="00C534E7"/>
    <w:rsid w:val="00C53608"/>
    <w:rsid w:val="00C70850"/>
    <w:rsid w:val="00C72211"/>
    <w:rsid w:val="00C912C6"/>
    <w:rsid w:val="00CB613A"/>
    <w:rsid w:val="00CC1A71"/>
    <w:rsid w:val="00CC7AE3"/>
    <w:rsid w:val="00CF4BF2"/>
    <w:rsid w:val="00D22EB1"/>
    <w:rsid w:val="00D25B87"/>
    <w:rsid w:val="00D2653F"/>
    <w:rsid w:val="00D66363"/>
    <w:rsid w:val="00DA21D4"/>
    <w:rsid w:val="00DB72BD"/>
    <w:rsid w:val="00DC49F7"/>
    <w:rsid w:val="00DC5544"/>
    <w:rsid w:val="00DC58DA"/>
    <w:rsid w:val="00DC61ED"/>
    <w:rsid w:val="00DD08F3"/>
    <w:rsid w:val="00DD1CF9"/>
    <w:rsid w:val="00DE60B1"/>
    <w:rsid w:val="00DE6910"/>
    <w:rsid w:val="00DF0461"/>
    <w:rsid w:val="00E166A6"/>
    <w:rsid w:val="00E41559"/>
    <w:rsid w:val="00E67593"/>
    <w:rsid w:val="00E85D93"/>
    <w:rsid w:val="00E90835"/>
    <w:rsid w:val="00EC0230"/>
    <w:rsid w:val="00EC5FD4"/>
    <w:rsid w:val="00ED5A6D"/>
    <w:rsid w:val="00EF21B8"/>
    <w:rsid w:val="00EF78C6"/>
    <w:rsid w:val="00F33102"/>
    <w:rsid w:val="00F46E57"/>
    <w:rsid w:val="00FB3BC5"/>
    <w:rsid w:val="00FC2CA4"/>
    <w:rsid w:val="00FE653D"/>
    <w:rsid w:val="00FE7BB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5F5E98"/>
  <w15:chartTrackingRefBased/>
  <w15:docId w15:val="{37FD530D-D9E3-4CEC-ABDA-1508F83A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60B1"/>
    <w:rPr>
      <w:rFonts w:ascii="Verdana" w:hAnsi="Verdana"/>
      <w:sz w:val="20"/>
    </w:rPr>
  </w:style>
  <w:style w:type="paragraph" w:styleId="Overskrift1">
    <w:name w:val="heading 1"/>
    <w:basedOn w:val="Normal"/>
    <w:next w:val="Normal"/>
    <w:link w:val="Overskrift1Tegn"/>
    <w:uiPriority w:val="9"/>
    <w:qFormat/>
    <w:rsid w:val="009729E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Overskrift2">
    <w:name w:val="heading 2"/>
    <w:basedOn w:val="Normal"/>
    <w:next w:val="Normal"/>
    <w:link w:val="Overskrift2Tegn"/>
    <w:unhideWhenUsed/>
    <w:qFormat/>
    <w:rsid w:val="009729E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Overskrift3">
    <w:name w:val="heading 3"/>
    <w:basedOn w:val="Normal"/>
    <w:next w:val="Normal"/>
    <w:link w:val="Overskrift3Tegn"/>
    <w:unhideWhenUsed/>
    <w:qFormat/>
    <w:rsid w:val="009729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Overskrift4">
    <w:name w:val="heading 4"/>
    <w:basedOn w:val="Normal"/>
    <w:next w:val="Normal"/>
    <w:link w:val="Overskrift4Tegn"/>
    <w:unhideWhenUsed/>
    <w:qFormat/>
    <w:rsid w:val="009729E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Overskrift5">
    <w:name w:val="heading 5"/>
    <w:basedOn w:val="Normal"/>
    <w:next w:val="Normal"/>
    <w:link w:val="Overskrift5Tegn"/>
    <w:qFormat/>
    <w:rsid w:val="00FE653D"/>
    <w:pPr>
      <w:keepNext/>
      <w:tabs>
        <w:tab w:val="left" w:pos="1021"/>
        <w:tab w:val="left" w:pos="1077"/>
      </w:tabs>
      <w:spacing w:before="120" w:after="120" w:line="240" w:lineRule="auto"/>
      <w:jc w:val="center"/>
      <w:outlineLvl w:val="4"/>
    </w:pPr>
    <w:rPr>
      <w:rFonts w:asciiTheme="minorHAnsi" w:eastAsia="Times New Roman" w:hAnsiTheme="minorHAnsi" w:cs="Times New Roman"/>
      <w:b/>
      <w:sz w:val="22"/>
      <w:szCs w:val="24"/>
      <w:u w:val="single"/>
      <w:lang w:val="en-US" w:eastAsia="de-DE"/>
    </w:rPr>
  </w:style>
  <w:style w:type="paragraph" w:styleId="Overskrift6">
    <w:name w:val="heading 6"/>
    <w:basedOn w:val="Normal"/>
    <w:next w:val="Normal"/>
    <w:link w:val="Overskrift6Tegn"/>
    <w:qFormat/>
    <w:rsid w:val="00FE653D"/>
    <w:pPr>
      <w:keepNext/>
      <w:spacing w:before="120" w:after="120" w:line="240" w:lineRule="auto"/>
      <w:jc w:val="both"/>
      <w:outlineLvl w:val="5"/>
    </w:pPr>
    <w:rPr>
      <w:rFonts w:asciiTheme="minorHAnsi" w:eastAsia="Times New Roman" w:hAnsiTheme="minorHAnsi" w:cs="Times New Roman"/>
      <w:color w:val="7F7F7F" w:themeColor="text1" w:themeTint="80"/>
      <w:sz w:val="22"/>
      <w:szCs w:val="24"/>
      <w:lang w:val="en-US" w:eastAsia="de-DE"/>
    </w:rPr>
  </w:style>
  <w:style w:type="paragraph" w:styleId="Overskrift7">
    <w:name w:val="heading 7"/>
    <w:basedOn w:val="Normal"/>
    <w:next w:val="Normal"/>
    <w:link w:val="Overskrift7Tegn"/>
    <w:qFormat/>
    <w:rsid w:val="00FE653D"/>
    <w:pPr>
      <w:keepNext/>
      <w:spacing w:before="240" w:after="60" w:line="240" w:lineRule="auto"/>
      <w:jc w:val="both"/>
      <w:outlineLvl w:val="6"/>
    </w:pPr>
    <w:rPr>
      <w:rFonts w:asciiTheme="minorHAnsi" w:eastAsia="Times New Roman" w:hAnsiTheme="minorHAnsi" w:cs="Times New Roman"/>
      <w:b/>
      <w:sz w:val="22"/>
      <w:szCs w:val="24"/>
      <w:lang w:val="en-US" w:eastAsia="de-DE"/>
    </w:rPr>
  </w:style>
  <w:style w:type="paragraph" w:styleId="Overskrift8">
    <w:name w:val="heading 8"/>
    <w:basedOn w:val="Normal"/>
    <w:next w:val="Normal"/>
    <w:link w:val="Overskrift8Tegn"/>
    <w:qFormat/>
    <w:rsid w:val="00FE653D"/>
    <w:pPr>
      <w:keepNext/>
      <w:spacing w:before="240" w:after="60" w:line="240" w:lineRule="auto"/>
      <w:jc w:val="both"/>
      <w:outlineLvl w:val="7"/>
    </w:pPr>
    <w:rPr>
      <w:rFonts w:asciiTheme="minorHAnsi" w:eastAsia="Times New Roman" w:hAnsiTheme="minorHAnsi" w:cs="Times New Roman"/>
      <w:i/>
      <w:sz w:val="18"/>
      <w:szCs w:val="24"/>
      <w:lang w:val="en-US" w:eastAsia="de-DE"/>
    </w:rPr>
  </w:style>
  <w:style w:type="paragraph" w:styleId="Overskrift9">
    <w:name w:val="heading 9"/>
    <w:basedOn w:val="Normal"/>
    <w:next w:val="Normal"/>
    <w:link w:val="Overskrift9Tegn"/>
    <w:qFormat/>
    <w:rsid w:val="00FE653D"/>
    <w:pPr>
      <w:keepNext/>
      <w:spacing w:before="240" w:after="60" w:line="240" w:lineRule="auto"/>
      <w:jc w:val="both"/>
      <w:outlineLvl w:val="8"/>
    </w:pPr>
    <w:rPr>
      <w:rFonts w:asciiTheme="minorHAnsi" w:eastAsia="Times New Roman" w:hAnsiTheme="minorHAnsi" w:cs="Times New Roman"/>
      <w:sz w:val="18"/>
      <w:szCs w:val="24"/>
      <w:lang w:val="en-US" w:eastAsia="de-DE"/>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BrevTS1">
    <w:name w:val="Brev TS1"/>
    <w:basedOn w:val="TS1"/>
    <w:autoRedefine/>
    <w:qFormat/>
    <w:rsid w:val="009729E3"/>
    <w:rPr>
      <w:b w:val="0"/>
      <w:bCs w:val="0"/>
      <w:sz w:val="32"/>
      <w:szCs w:val="32"/>
    </w:rPr>
  </w:style>
  <w:style w:type="paragraph" w:customStyle="1" w:styleId="BrevTS2">
    <w:name w:val="Brev TS2"/>
    <w:basedOn w:val="Normal"/>
    <w:autoRedefine/>
    <w:qFormat/>
    <w:rsid w:val="009729E3"/>
    <w:pPr>
      <w:keepNext/>
      <w:keepLines/>
      <w:spacing w:after="0" w:line="360" w:lineRule="auto"/>
      <w:outlineLvl w:val="1"/>
    </w:pPr>
    <w:rPr>
      <w:rFonts w:eastAsiaTheme="majorEastAsia" w:cstheme="majorBidi"/>
      <w:b/>
      <w:bCs/>
      <w:color w:val="566036"/>
      <w:szCs w:val="20"/>
    </w:rPr>
  </w:style>
  <w:style w:type="paragraph" w:customStyle="1" w:styleId="TS1">
    <w:name w:val="TS1"/>
    <w:basedOn w:val="Overskrift1"/>
    <w:link w:val="TS1Tegn"/>
    <w:autoRedefine/>
    <w:qFormat/>
    <w:rsid w:val="009729E3"/>
    <w:pPr>
      <w:spacing w:before="0" w:line="276" w:lineRule="auto"/>
    </w:pPr>
    <w:rPr>
      <w:rFonts w:ascii="Verdana" w:hAnsi="Verdana"/>
      <w:b/>
      <w:bCs/>
      <w:color w:val="566036"/>
      <w:sz w:val="36"/>
      <w:szCs w:val="36"/>
    </w:rPr>
  </w:style>
  <w:style w:type="character" w:customStyle="1" w:styleId="TS1Tegn">
    <w:name w:val="TS1 Tegn"/>
    <w:basedOn w:val="Overskrift1Tegn"/>
    <w:link w:val="TS1"/>
    <w:rsid w:val="009729E3"/>
    <w:rPr>
      <w:rFonts w:ascii="Verdana" w:eastAsiaTheme="majorEastAsia" w:hAnsi="Verdana" w:cstheme="majorBidi"/>
      <w:b/>
      <w:bCs/>
      <w:color w:val="566036"/>
      <w:sz w:val="36"/>
      <w:szCs w:val="36"/>
    </w:rPr>
  </w:style>
  <w:style w:type="character" w:customStyle="1" w:styleId="Overskrift1Tegn">
    <w:name w:val="Overskrift 1 Tegn"/>
    <w:basedOn w:val="Standardskrifttypeiafsnit"/>
    <w:link w:val="Overskrift1"/>
    <w:uiPriority w:val="9"/>
    <w:rsid w:val="009729E3"/>
    <w:rPr>
      <w:rFonts w:asciiTheme="majorHAnsi" w:eastAsiaTheme="majorEastAsia" w:hAnsiTheme="majorHAnsi" w:cstheme="majorBidi"/>
      <w:color w:val="2E74B5" w:themeColor="accent1" w:themeShade="BF"/>
      <w:sz w:val="32"/>
      <w:szCs w:val="32"/>
    </w:rPr>
  </w:style>
  <w:style w:type="paragraph" w:customStyle="1" w:styleId="TS2">
    <w:name w:val="TS2"/>
    <w:basedOn w:val="Overskrift2"/>
    <w:link w:val="TS2Tegn"/>
    <w:autoRedefine/>
    <w:qFormat/>
    <w:rsid w:val="009729E3"/>
    <w:pPr>
      <w:spacing w:before="0" w:line="276" w:lineRule="auto"/>
    </w:pPr>
    <w:rPr>
      <w:rFonts w:ascii="Verdana" w:hAnsi="Verdana"/>
      <w:color w:val="566036"/>
      <w:sz w:val="32"/>
      <w:szCs w:val="32"/>
    </w:rPr>
  </w:style>
  <w:style w:type="character" w:customStyle="1" w:styleId="TS2Tegn">
    <w:name w:val="TS2 Tegn"/>
    <w:basedOn w:val="Overskrift2Tegn"/>
    <w:link w:val="TS2"/>
    <w:rsid w:val="009729E3"/>
    <w:rPr>
      <w:rFonts w:ascii="Verdana" w:eastAsiaTheme="majorEastAsia" w:hAnsi="Verdana" w:cstheme="majorBidi"/>
      <w:color w:val="566036"/>
      <w:sz w:val="32"/>
      <w:szCs w:val="32"/>
    </w:rPr>
  </w:style>
  <w:style w:type="character" w:customStyle="1" w:styleId="Overskrift2Tegn">
    <w:name w:val="Overskrift 2 Tegn"/>
    <w:basedOn w:val="Standardskrifttypeiafsnit"/>
    <w:link w:val="Overskrift2"/>
    <w:rsid w:val="009729E3"/>
    <w:rPr>
      <w:rFonts w:asciiTheme="majorHAnsi" w:eastAsiaTheme="majorEastAsia" w:hAnsiTheme="majorHAnsi" w:cstheme="majorBidi"/>
      <w:color w:val="2E74B5" w:themeColor="accent1" w:themeShade="BF"/>
      <w:sz w:val="26"/>
      <w:szCs w:val="26"/>
    </w:rPr>
  </w:style>
  <w:style w:type="paragraph" w:customStyle="1" w:styleId="TS3">
    <w:name w:val="TS3"/>
    <w:basedOn w:val="Overskrift3"/>
    <w:link w:val="TS3Tegn"/>
    <w:autoRedefine/>
    <w:qFormat/>
    <w:rsid w:val="009729E3"/>
    <w:pPr>
      <w:spacing w:before="0" w:line="360" w:lineRule="auto"/>
    </w:pPr>
    <w:rPr>
      <w:rFonts w:ascii="Verdana" w:hAnsi="Verdana"/>
      <w:b/>
      <w:bCs/>
      <w:color w:val="566036"/>
      <w:sz w:val="20"/>
      <w:szCs w:val="20"/>
    </w:rPr>
  </w:style>
  <w:style w:type="character" w:customStyle="1" w:styleId="TS3Tegn">
    <w:name w:val="TS3 Tegn"/>
    <w:basedOn w:val="Overskrift3Tegn"/>
    <w:link w:val="TS3"/>
    <w:rsid w:val="009729E3"/>
    <w:rPr>
      <w:rFonts w:ascii="Verdana" w:eastAsiaTheme="majorEastAsia" w:hAnsi="Verdana" w:cstheme="majorBidi"/>
      <w:b/>
      <w:bCs/>
      <w:color w:val="566036"/>
      <w:sz w:val="20"/>
      <w:szCs w:val="20"/>
    </w:rPr>
  </w:style>
  <w:style w:type="character" w:customStyle="1" w:styleId="Overskrift3Tegn">
    <w:name w:val="Overskrift 3 Tegn"/>
    <w:basedOn w:val="Standardskrifttypeiafsnit"/>
    <w:link w:val="Overskrift3"/>
    <w:rsid w:val="009729E3"/>
    <w:rPr>
      <w:rFonts w:asciiTheme="majorHAnsi" w:eastAsiaTheme="majorEastAsia" w:hAnsiTheme="majorHAnsi" w:cstheme="majorBidi"/>
      <w:color w:val="1F4D78" w:themeColor="accent1" w:themeShade="7F"/>
      <w:sz w:val="24"/>
      <w:szCs w:val="24"/>
    </w:rPr>
  </w:style>
  <w:style w:type="paragraph" w:customStyle="1" w:styleId="TS4">
    <w:name w:val="TS4"/>
    <w:basedOn w:val="Overskrift4"/>
    <w:link w:val="TS4Tegn"/>
    <w:autoRedefine/>
    <w:qFormat/>
    <w:rsid w:val="009729E3"/>
    <w:pPr>
      <w:spacing w:before="0" w:line="360" w:lineRule="auto"/>
    </w:pPr>
    <w:rPr>
      <w:rFonts w:ascii="Verdana" w:hAnsi="Verdana"/>
      <w:color w:val="566036"/>
      <w:szCs w:val="20"/>
    </w:rPr>
  </w:style>
  <w:style w:type="character" w:customStyle="1" w:styleId="TS4Tegn">
    <w:name w:val="TS4 Tegn"/>
    <w:basedOn w:val="Overskrift4Tegn"/>
    <w:link w:val="TS4"/>
    <w:rsid w:val="009729E3"/>
    <w:rPr>
      <w:rFonts w:ascii="Verdana" w:eastAsiaTheme="majorEastAsia" w:hAnsi="Verdana" w:cstheme="majorBidi"/>
      <w:i/>
      <w:iCs/>
      <w:color w:val="566036"/>
      <w:sz w:val="20"/>
      <w:szCs w:val="20"/>
    </w:rPr>
  </w:style>
  <w:style w:type="character" w:customStyle="1" w:styleId="Overskrift4Tegn">
    <w:name w:val="Overskrift 4 Tegn"/>
    <w:basedOn w:val="Standardskrifttypeiafsnit"/>
    <w:link w:val="Overskrift4"/>
    <w:rsid w:val="009729E3"/>
    <w:rPr>
      <w:rFonts w:asciiTheme="majorHAnsi" w:eastAsiaTheme="majorEastAsia" w:hAnsiTheme="majorHAnsi" w:cstheme="majorBidi"/>
      <w:i/>
      <w:iCs/>
      <w:color w:val="2E74B5" w:themeColor="accent1" w:themeShade="BF"/>
    </w:rPr>
  </w:style>
  <w:style w:type="paragraph" w:customStyle="1" w:styleId="BrevTS3">
    <w:name w:val="Brev TS3"/>
    <w:basedOn w:val="BrevTS2"/>
    <w:link w:val="BrevTS3Tegn"/>
    <w:qFormat/>
    <w:rsid w:val="005647CF"/>
    <w:pPr>
      <w:spacing w:line="276" w:lineRule="auto"/>
    </w:pPr>
    <w:rPr>
      <w:b w:val="0"/>
      <w:i/>
      <w:lang w:eastAsia="en-GB"/>
    </w:rPr>
  </w:style>
  <w:style w:type="character" w:customStyle="1" w:styleId="BrevTS3Tegn">
    <w:name w:val="Brev TS3 Tegn"/>
    <w:basedOn w:val="Standardskrifttypeiafsnit"/>
    <w:link w:val="BrevTS3"/>
    <w:rsid w:val="005647CF"/>
    <w:rPr>
      <w:rFonts w:ascii="Verdana" w:eastAsiaTheme="majorEastAsia" w:hAnsi="Verdana" w:cstheme="majorBidi"/>
      <w:bCs/>
      <w:i/>
      <w:color w:val="566036"/>
      <w:sz w:val="20"/>
      <w:szCs w:val="20"/>
      <w:lang w:eastAsia="en-GB"/>
    </w:rPr>
  </w:style>
  <w:style w:type="character" w:styleId="Kommentarhenvisning">
    <w:name w:val="annotation reference"/>
    <w:basedOn w:val="Standardskrifttypeiafsnit"/>
    <w:uiPriority w:val="99"/>
    <w:unhideWhenUsed/>
    <w:rsid w:val="00DE60B1"/>
    <w:rPr>
      <w:sz w:val="16"/>
      <w:szCs w:val="16"/>
    </w:rPr>
  </w:style>
  <w:style w:type="paragraph" w:styleId="Kommentartekst">
    <w:name w:val="annotation text"/>
    <w:basedOn w:val="Normal"/>
    <w:link w:val="KommentartekstTegn"/>
    <w:uiPriority w:val="99"/>
    <w:unhideWhenUsed/>
    <w:rsid w:val="00DE60B1"/>
    <w:pPr>
      <w:spacing w:line="240" w:lineRule="auto"/>
    </w:pPr>
    <w:rPr>
      <w:szCs w:val="20"/>
    </w:rPr>
  </w:style>
  <w:style w:type="character" w:customStyle="1" w:styleId="KommentartekstTegn">
    <w:name w:val="Kommentartekst Tegn"/>
    <w:basedOn w:val="Standardskrifttypeiafsnit"/>
    <w:link w:val="Kommentartekst"/>
    <w:uiPriority w:val="99"/>
    <w:rsid w:val="00DE60B1"/>
    <w:rPr>
      <w:rFonts w:ascii="Verdana" w:hAnsi="Verdana"/>
      <w:sz w:val="20"/>
      <w:szCs w:val="20"/>
    </w:rPr>
  </w:style>
  <w:style w:type="paragraph" w:styleId="Kommentaremne">
    <w:name w:val="annotation subject"/>
    <w:basedOn w:val="Kommentartekst"/>
    <w:next w:val="Kommentartekst"/>
    <w:link w:val="KommentaremneTegn"/>
    <w:unhideWhenUsed/>
    <w:rsid w:val="00DE60B1"/>
    <w:rPr>
      <w:b/>
      <w:bCs/>
    </w:rPr>
  </w:style>
  <w:style w:type="character" w:customStyle="1" w:styleId="KommentaremneTegn">
    <w:name w:val="Kommentaremne Tegn"/>
    <w:basedOn w:val="KommentartekstTegn"/>
    <w:link w:val="Kommentaremne"/>
    <w:rsid w:val="00DE60B1"/>
    <w:rPr>
      <w:rFonts w:ascii="Verdana" w:hAnsi="Verdana"/>
      <w:b/>
      <w:bCs/>
      <w:sz w:val="20"/>
      <w:szCs w:val="20"/>
    </w:rPr>
  </w:style>
  <w:style w:type="paragraph" w:styleId="Listeafsnit">
    <w:name w:val="List Paragraph"/>
    <w:basedOn w:val="Normal"/>
    <w:uiPriority w:val="34"/>
    <w:qFormat/>
    <w:rsid w:val="00815E5B"/>
    <w:pPr>
      <w:ind w:left="720"/>
      <w:contextualSpacing/>
    </w:pPr>
  </w:style>
  <w:style w:type="paragraph" w:styleId="Korrektur">
    <w:name w:val="Revision"/>
    <w:hidden/>
    <w:uiPriority w:val="99"/>
    <w:semiHidden/>
    <w:rsid w:val="00754025"/>
    <w:pPr>
      <w:spacing w:after="0" w:line="240" w:lineRule="auto"/>
    </w:pPr>
    <w:rPr>
      <w:rFonts w:ascii="Verdana" w:hAnsi="Verdana"/>
      <w:sz w:val="20"/>
    </w:rPr>
  </w:style>
  <w:style w:type="character" w:customStyle="1" w:styleId="Overskrift5Tegn">
    <w:name w:val="Overskrift 5 Tegn"/>
    <w:basedOn w:val="Standardskrifttypeiafsnit"/>
    <w:link w:val="Overskrift5"/>
    <w:rsid w:val="00FE653D"/>
    <w:rPr>
      <w:rFonts w:eastAsia="Times New Roman" w:cs="Times New Roman"/>
      <w:b/>
      <w:szCs w:val="24"/>
      <w:u w:val="single"/>
      <w:lang w:val="en-US" w:eastAsia="de-DE"/>
    </w:rPr>
  </w:style>
  <w:style w:type="character" w:customStyle="1" w:styleId="Overskrift6Tegn">
    <w:name w:val="Overskrift 6 Tegn"/>
    <w:basedOn w:val="Standardskrifttypeiafsnit"/>
    <w:link w:val="Overskrift6"/>
    <w:rsid w:val="00FE653D"/>
    <w:rPr>
      <w:rFonts w:eastAsia="Times New Roman" w:cs="Times New Roman"/>
      <w:color w:val="7F7F7F" w:themeColor="text1" w:themeTint="80"/>
      <w:szCs w:val="24"/>
      <w:lang w:val="en-US" w:eastAsia="de-DE"/>
    </w:rPr>
  </w:style>
  <w:style w:type="character" w:customStyle="1" w:styleId="Overskrift7Tegn">
    <w:name w:val="Overskrift 7 Tegn"/>
    <w:basedOn w:val="Standardskrifttypeiafsnit"/>
    <w:link w:val="Overskrift7"/>
    <w:rsid w:val="00FE653D"/>
    <w:rPr>
      <w:rFonts w:eastAsia="Times New Roman" w:cs="Times New Roman"/>
      <w:b/>
      <w:szCs w:val="24"/>
      <w:lang w:val="en-US" w:eastAsia="de-DE"/>
    </w:rPr>
  </w:style>
  <w:style w:type="character" w:customStyle="1" w:styleId="Overskrift8Tegn">
    <w:name w:val="Overskrift 8 Tegn"/>
    <w:basedOn w:val="Standardskrifttypeiafsnit"/>
    <w:link w:val="Overskrift8"/>
    <w:rsid w:val="00FE653D"/>
    <w:rPr>
      <w:rFonts w:eastAsia="Times New Roman" w:cs="Times New Roman"/>
      <w:i/>
      <w:sz w:val="18"/>
      <w:szCs w:val="24"/>
      <w:lang w:val="en-US" w:eastAsia="de-DE"/>
    </w:rPr>
  </w:style>
  <w:style w:type="character" w:customStyle="1" w:styleId="Overskrift9Tegn">
    <w:name w:val="Overskrift 9 Tegn"/>
    <w:basedOn w:val="Standardskrifttypeiafsnit"/>
    <w:link w:val="Overskrift9"/>
    <w:rsid w:val="00FE653D"/>
    <w:rPr>
      <w:rFonts w:eastAsia="Times New Roman" w:cs="Times New Roman"/>
      <w:sz w:val="18"/>
      <w:szCs w:val="24"/>
      <w:lang w:val="en-US" w:eastAsia="de-DE"/>
    </w:rPr>
  </w:style>
  <w:style w:type="paragraph" w:customStyle="1" w:styleId="msonormal0">
    <w:name w:val="msonormal"/>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title-doc-first">
    <w:name w:val="title-doc-first"/>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title-doc-last">
    <w:name w:val="title-doc-last"/>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NormalWeb">
    <w:name w:val="Normal (Web)"/>
    <w:basedOn w:val="Normal"/>
    <w:uiPriority w:val="99"/>
    <w:semiHidden/>
    <w:unhideWhenUsed/>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title-article-norm">
    <w:name w:val="title-article-norm"/>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title-article-norm">
    <w:name w:val="stitle-article-norm"/>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norm">
    <w:name w:val="norm"/>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dlist-term">
    <w:name w:val="dlist-term"/>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dlist-definition">
    <w:name w:val="dlist-definition"/>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Normal1">
    <w:name w:val="Normal1"/>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modref">
    <w:name w:val="modref"/>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Hyperlink">
    <w:name w:val="Hyperlink"/>
    <w:basedOn w:val="Standardskrifttypeiafsnit"/>
    <w:uiPriority w:val="99"/>
    <w:unhideWhenUsed/>
    <w:rsid w:val="00FE653D"/>
    <w:rPr>
      <w:color w:val="0000FF"/>
      <w:u w:val="single"/>
    </w:rPr>
  </w:style>
  <w:style w:type="character" w:styleId="BesgtLink">
    <w:name w:val="FollowedHyperlink"/>
    <w:basedOn w:val="Standardskrifttypeiafsnit"/>
    <w:uiPriority w:val="99"/>
    <w:semiHidden/>
    <w:unhideWhenUsed/>
    <w:rsid w:val="00FE653D"/>
    <w:rPr>
      <w:color w:val="800080"/>
      <w:u w:val="single"/>
    </w:rPr>
  </w:style>
  <w:style w:type="character" w:customStyle="1" w:styleId="superscript">
    <w:name w:val="superscript"/>
    <w:basedOn w:val="Standardskrifttypeiafsnit"/>
    <w:rsid w:val="00FE653D"/>
  </w:style>
  <w:style w:type="character" w:customStyle="1" w:styleId="no-parag">
    <w:name w:val="no-parag"/>
    <w:basedOn w:val="Standardskrifttypeiafsnit"/>
    <w:rsid w:val="00FE653D"/>
  </w:style>
  <w:style w:type="character" w:customStyle="1" w:styleId="boldface">
    <w:name w:val="boldface"/>
    <w:basedOn w:val="Standardskrifttypeiafsnit"/>
    <w:rsid w:val="00FE653D"/>
  </w:style>
  <w:style w:type="character" w:customStyle="1" w:styleId="italics">
    <w:name w:val="italics"/>
    <w:basedOn w:val="Standardskrifttypeiafsnit"/>
    <w:rsid w:val="00FE653D"/>
  </w:style>
  <w:style w:type="paragraph" w:customStyle="1" w:styleId="title-annex-1">
    <w:name w:val="title-annex-1"/>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title-annex-2">
    <w:name w:val="title-annex-2"/>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title-gr-seq-level-1">
    <w:name w:val="title-gr-seq-level-1"/>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title-gr-seq-level-2">
    <w:name w:val="title-gr-seq-level-2"/>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tbl-norm">
    <w:name w:val="tbl-norm"/>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title-gr-seq-level-3">
    <w:name w:val="title-gr-seq-level-3"/>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title-gr-seq-level-4">
    <w:name w:val="title-gr-seq-level-4"/>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title-table">
    <w:name w:val="title-table"/>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tbl-centered">
    <w:name w:val="tbl-centered"/>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tbl-left">
    <w:name w:val="tbl-left"/>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item-none">
    <w:name w:val="item-none"/>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footnote">
    <w:name w:val="footnote"/>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title-division-1">
    <w:name w:val="title-division-1"/>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title-division-2">
    <w:name w:val="title-division-2"/>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ubscript">
    <w:name w:val="subscript"/>
    <w:basedOn w:val="Standardskrifttypeiafsnit"/>
    <w:rsid w:val="00FE653D"/>
  </w:style>
  <w:style w:type="paragraph" w:customStyle="1" w:styleId="Liste1">
    <w:name w:val="Liste1"/>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ag">
    <w:name w:val="ag_"/>
    <w:basedOn w:val="Standardskrifttypeiafsnit"/>
    <w:rsid w:val="00FE653D"/>
  </w:style>
  <w:style w:type="paragraph" w:styleId="Markeringsbobletekst">
    <w:name w:val="Balloon Text"/>
    <w:basedOn w:val="Normal"/>
    <w:link w:val="MarkeringsbobletekstTegn"/>
    <w:rsid w:val="00FE653D"/>
    <w:pPr>
      <w:spacing w:after="0" w:line="240" w:lineRule="auto"/>
      <w:jc w:val="both"/>
    </w:pPr>
    <w:rPr>
      <w:rFonts w:ascii="Lucida Grande" w:eastAsia="Times New Roman" w:hAnsi="Lucida Grande" w:cs="Times New Roman"/>
      <w:sz w:val="18"/>
      <w:szCs w:val="18"/>
      <w:lang w:val="en-US" w:eastAsia="de-DE"/>
    </w:rPr>
  </w:style>
  <w:style w:type="character" w:customStyle="1" w:styleId="MarkeringsbobletekstTegn">
    <w:name w:val="Markeringsbobletekst Tegn"/>
    <w:basedOn w:val="Standardskrifttypeiafsnit"/>
    <w:link w:val="Markeringsbobletekst"/>
    <w:rsid w:val="00FE653D"/>
    <w:rPr>
      <w:rFonts w:ascii="Lucida Grande" w:eastAsia="Times New Roman" w:hAnsi="Lucida Grande" w:cs="Times New Roman"/>
      <w:sz w:val="18"/>
      <w:szCs w:val="18"/>
      <w:lang w:val="en-US" w:eastAsia="de-DE"/>
    </w:rPr>
  </w:style>
  <w:style w:type="character" w:styleId="Bogenstitel">
    <w:name w:val="Book Title"/>
    <w:basedOn w:val="Standardskrifttypeiafsnit"/>
    <w:uiPriority w:val="33"/>
    <w:qFormat/>
    <w:rsid w:val="00FE653D"/>
    <w:rPr>
      <w:b/>
      <w:bCs/>
      <w:smallCaps/>
      <w:spacing w:val="5"/>
    </w:rPr>
  </w:style>
  <w:style w:type="paragraph" w:styleId="Billedtekst">
    <w:name w:val="caption"/>
    <w:basedOn w:val="Normal"/>
    <w:next w:val="Normal"/>
    <w:unhideWhenUsed/>
    <w:rsid w:val="00FE653D"/>
    <w:pPr>
      <w:keepLines/>
      <w:spacing w:after="200" w:line="240" w:lineRule="auto"/>
      <w:jc w:val="both"/>
    </w:pPr>
    <w:rPr>
      <w:rFonts w:asciiTheme="minorHAnsi" w:eastAsia="Times New Roman" w:hAnsiTheme="minorHAnsi" w:cs="Times New Roman"/>
      <w:b/>
      <w:bCs/>
      <w:color w:val="000000" w:themeColor="text1"/>
      <w:sz w:val="18"/>
      <w:szCs w:val="18"/>
      <w:lang w:val="en-US" w:eastAsia="de-DE"/>
    </w:rPr>
  </w:style>
  <w:style w:type="character" w:styleId="Fremhv">
    <w:name w:val="Emphasis"/>
    <w:basedOn w:val="Standardskrifttypeiafsnit"/>
    <w:uiPriority w:val="20"/>
    <w:qFormat/>
    <w:rsid w:val="00FE653D"/>
    <w:rPr>
      <w:i/>
      <w:iCs/>
    </w:rPr>
  </w:style>
  <w:style w:type="paragraph" w:styleId="Sidefod">
    <w:name w:val="footer"/>
    <w:basedOn w:val="Normal"/>
    <w:link w:val="SidefodTegn"/>
    <w:rsid w:val="00FE653D"/>
    <w:pPr>
      <w:tabs>
        <w:tab w:val="center" w:pos="4680"/>
        <w:tab w:val="right" w:pos="9360"/>
      </w:tabs>
      <w:spacing w:after="0" w:line="240" w:lineRule="auto"/>
      <w:jc w:val="both"/>
    </w:pPr>
    <w:rPr>
      <w:rFonts w:asciiTheme="minorHAnsi" w:eastAsia="Times New Roman" w:hAnsiTheme="minorHAnsi" w:cs="Times New Roman"/>
      <w:sz w:val="22"/>
      <w:szCs w:val="24"/>
      <w:lang w:val="en-US" w:eastAsia="de-DE"/>
    </w:rPr>
  </w:style>
  <w:style w:type="character" w:customStyle="1" w:styleId="SidefodTegn">
    <w:name w:val="Sidefod Tegn"/>
    <w:basedOn w:val="Standardskrifttypeiafsnit"/>
    <w:link w:val="Sidefod"/>
    <w:rsid w:val="00FE653D"/>
    <w:rPr>
      <w:rFonts w:eastAsia="Times New Roman" w:cs="Times New Roman"/>
      <w:szCs w:val="24"/>
      <w:lang w:val="en-US" w:eastAsia="de-DE"/>
    </w:rPr>
  </w:style>
  <w:style w:type="paragraph" w:styleId="Sidehoved">
    <w:name w:val="header"/>
    <w:basedOn w:val="Normal"/>
    <w:link w:val="SidehovedTegn"/>
    <w:rsid w:val="00FE653D"/>
    <w:pPr>
      <w:tabs>
        <w:tab w:val="center" w:pos="4680"/>
        <w:tab w:val="right" w:pos="9360"/>
      </w:tabs>
      <w:spacing w:after="0" w:line="240" w:lineRule="auto"/>
      <w:jc w:val="both"/>
    </w:pPr>
    <w:rPr>
      <w:rFonts w:asciiTheme="minorHAnsi" w:eastAsia="Times New Roman" w:hAnsiTheme="minorHAnsi" w:cs="Times New Roman"/>
      <w:sz w:val="22"/>
      <w:szCs w:val="24"/>
      <w:lang w:val="en-US" w:eastAsia="de-DE"/>
    </w:rPr>
  </w:style>
  <w:style w:type="character" w:customStyle="1" w:styleId="SidehovedTegn">
    <w:name w:val="Sidehoved Tegn"/>
    <w:basedOn w:val="Standardskrifttypeiafsnit"/>
    <w:link w:val="Sidehoved"/>
    <w:rsid w:val="00FE653D"/>
    <w:rPr>
      <w:rFonts w:eastAsia="Times New Roman" w:cs="Times New Roman"/>
      <w:szCs w:val="24"/>
      <w:lang w:val="en-US" w:eastAsia="de-DE"/>
    </w:rPr>
  </w:style>
  <w:style w:type="character" w:styleId="Kraftigfremhvning">
    <w:name w:val="Intense Emphasis"/>
    <w:basedOn w:val="Standardskrifttypeiafsnit"/>
    <w:uiPriority w:val="21"/>
    <w:qFormat/>
    <w:rsid w:val="00FE653D"/>
    <w:rPr>
      <w:b/>
      <w:bCs/>
      <w:i/>
      <w:iCs/>
      <w:color w:val="5B9BD5" w:themeColor="accent1"/>
    </w:rPr>
  </w:style>
  <w:style w:type="paragraph" w:styleId="Strktcitat">
    <w:name w:val="Intense Quote"/>
    <w:basedOn w:val="Normal"/>
    <w:next w:val="Normal"/>
    <w:link w:val="StrktcitatTegn"/>
    <w:uiPriority w:val="30"/>
    <w:qFormat/>
    <w:rsid w:val="00FE653D"/>
    <w:pPr>
      <w:pBdr>
        <w:bottom w:val="single" w:sz="4" w:space="4" w:color="5B9BD5" w:themeColor="accent1"/>
      </w:pBdr>
      <w:spacing w:before="200" w:after="280" w:line="240" w:lineRule="auto"/>
      <w:ind w:left="936" w:right="936"/>
      <w:jc w:val="both"/>
    </w:pPr>
    <w:rPr>
      <w:rFonts w:asciiTheme="minorHAnsi" w:eastAsia="Times New Roman" w:hAnsiTheme="minorHAnsi" w:cs="Times New Roman"/>
      <w:b/>
      <w:bCs/>
      <w:i/>
      <w:iCs/>
      <w:color w:val="5B9BD5" w:themeColor="accent1"/>
      <w:sz w:val="22"/>
      <w:szCs w:val="24"/>
      <w:lang w:val="en-US" w:eastAsia="de-DE"/>
    </w:rPr>
  </w:style>
  <w:style w:type="character" w:customStyle="1" w:styleId="StrktcitatTegn">
    <w:name w:val="Stærkt citat Tegn"/>
    <w:basedOn w:val="Standardskrifttypeiafsnit"/>
    <w:link w:val="Strktcitat"/>
    <w:uiPriority w:val="30"/>
    <w:rsid w:val="00FE653D"/>
    <w:rPr>
      <w:rFonts w:eastAsia="Times New Roman" w:cs="Times New Roman"/>
      <w:b/>
      <w:bCs/>
      <w:i/>
      <w:iCs/>
      <w:color w:val="5B9BD5" w:themeColor="accent1"/>
      <w:szCs w:val="24"/>
      <w:lang w:val="en-US" w:eastAsia="de-DE"/>
    </w:rPr>
  </w:style>
  <w:style w:type="character" w:styleId="Kraftighenvisning">
    <w:name w:val="Intense Reference"/>
    <w:basedOn w:val="Standardskrifttypeiafsnit"/>
    <w:uiPriority w:val="32"/>
    <w:qFormat/>
    <w:rsid w:val="00FE653D"/>
    <w:rPr>
      <w:b/>
      <w:bCs/>
      <w:smallCaps/>
      <w:color w:val="ED7D31" w:themeColor="accent2"/>
      <w:spacing w:val="5"/>
      <w:u w:val="single"/>
    </w:rPr>
  </w:style>
  <w:style w:type="paragraph" w:styleId="Ingenafstand">
    <w:name w:val="No Spacing"/>
    <w:link w:val="IngenafstandTegn"/>
    <w:uiPriority w:val="1"/>
    <w:qFormat/>
    <w:rsid w:val="00FE653D"/>
    <w:pPr>
      <w:spacing w:after="0" w:line="240" w:lineRule="auto"/>
    </w:pPr>
    <w:rPr>
      <w:rFonts w:eastAsiaTheme="minorEastAsia"/>
      <w:lang w:val="en-US"/>
    </w:rPr>
  </w:style>
  <w:style w:type="character" w:styleId="Pladsholdertekst">
    <w:name w:val="Placeholder Text"/>
    <w:basedOn w:val="Standardskrifttypeiafsnit"/>
    <w:uiPriority w:val="99"/>
    <w:semiHidden/>
    <w:rsid w:val="00FE653D"/>
    <w:rPr>
      <w:color w:val="808080"/>
    </w:rPr>
  </w:style>
  <w:style w:type="paragraph" w:styleId="Citat">
    <w:name w:val="Quote"/>
    <w:basedOn w:val="Normal"/>
    <w:next w:val="Normal"/>
    <w:link w:val="CitatTegn"/>
    <w:uiPriority w:val="29"/>
    <w:qFormat/>
    <w:rsid w:val="00FE653D"/>
    <w:pPr>
      <w:spacing w:after="120" w:line="240" w:lineRule="auto"/>
      <w:jc w:val="both"/>
    </w:pPr>
    <w:rPr>
      <w:rFonts w:asciiTheme="minorHAnsi" w:eastAsia="Times New Roman" w:hAnsiTheme="minorHAnsi" w:cs="Times New Roman"/>
      <w:i/>
      <w:iCs/>
      <w:sz w:val="22"/>
      <w:szCs w:val="24"/>
      <w:lang w:val="en-US" w:eastAsia="de-DE"/>
    </w:rPr>
  </w:style>
  <w:style w:type="character" w:customStyle="1" w:styleId="CitatTegn">
    <w:name w:val="Citat Tegn"/>
    <w:basedOn w:val="Standardskrifttypeiafsnit"/>
    <w:link w:val="Citat"/>
    <w:uiPriority w:val="29"/>
    <w:rsid w:val="00FE653D"/>
    <w:rPr>
      <w:rFonts w:eastAsia="Times New Roman" w:cs="Times New Roman"/>
      <w:i/>
      <w:iCs/>
      <w:szCs w:val="24"/>
      <w:lang w:val="en-US" w:eastAsia="de-DE"/>
    </w:rPr>
  </w:style>
  <w:style w:type="character" w:styleId="Strk">
    <w:name w:val="Strong"/>
    <w:basedOn w:val="Standardskrifttypeiafsnit"/>
    <w:uiPriority w:val="22"/>
    <w:qFormat/>
    <w:rsid w:val="00FE653D"/>
    <w:rPr>
      <w:b/>
      <w:bCs/>
    </w:rPr>
  </w:style>
  <w:style w:type="paragraph" w:styleId="Undertitel">
    <w:name w:val="Subtitle"/>
    <w:basedOn w:val="Normal"/>
    <w:next w:val="Normal"/>
    <w:link w:val="UndertitelTegn"/>
    <w:uiPriority w:val="11"/>
    <w:qFormat/>
    <w:rsid w:val="00FE653D"/>
    <w:pPr>
      <w:numPr>
        <w:ilvl w:val="1"/>
      </w:numPr>
      <w:spacing w:after="120" w:line="240" w:lineRule="auto"/>
      <w:ind w:left="720"/>
      <w:jc w:val="both"/>
    </w:pPr>
    <w:rPr>
      <w:rFonts w:asciiTheme="majorHAnsi" w:eastAsiaTheme="majorEastAsia" w:hAnsiTheme="majorHAnsi" w:cstheme="majorBidi"/>
      <w:i/>
      <w:iCs/>
      <w:color w:val="5B9BD5" w:themeColor="accent1"/>
      <w:spacing w:val="15"/>
      <w:sz w:val="24"/>
      <w:szCs w:val="24"/>
      <w:lang w:val="en-US" w:eastAsia="de-DE"/>
    </w:rPr>
  </w:style>
  <w:style w:type="character" w:customStyle="1" w:styleId="UndertitelTegn">
    <w:name w:val="Undertitel Tegn"/>
    <w:basedOn w:val="Standardskrifttypeiafsnit"/>
    <w:link w:val="Undertitel"/>
    <w:uiPriority w:val="11"/>
    <w:rsid w:val="00FE653D"/>
    <w:rPr>
      <w:rFonts w:asciiTheme="majorHAnsi" w:eastAsiaTheme="majorEastAsia" w:hAnsiTheme="majorHAnsi" w:cstheme="majorBidi"/>
      <w:i/>
      <w:iCs/>
      <w:color w:val="5B9BD5" w:themeColor="accent1"/>
      <w:spacing w:val="15"/>
      <w:sz w:val="24"/>
      <w:szCs w:val="24"/>
      <w:lang w:val="en-US" w:eastAsia="de-DE"/>
    </w:rPr>
  </w:style>
  <w:style w:type="character" w:styleId="Svagfremhvning">
    <w:name w:val="Subtle Emphasis"/>
    <w:basedOn w:val="Standardskrifttypeiafsnit"/>
    <w:uiPriority w:val="19"/>
    <w:qFormat/>
    <w:rsid w:val="00FE653D"/>
    <w:rPr>
      <w:i/>
      <w:iCs/>
      <w:color w:val="808080" w:themeColor="text1" w:themeTint="7F"/>
    </w:rPr>
  </w:style>
  <w:style w:type="character" w:styleId="Svaghenvisning">
    <w:name w:val="Subtle Reference"/>
    <w:basedOn w:val="Standardskrifttypeiafsnit"/>
    <w:uiPriority w:val="31"/>
    <w:qFormat/>
    <w:rsid w:val="00FE653D"/>
    <w:rPr>
      <w:smallCaps/>
      <w:color w:val="ED7D31" w:themeColor="accent2"/>
      <w:u w:val="single"/>
    </w:rPr>
  </w:style>
  <w:style w:type="paragraph" w:styleId="Titel">
    <w:name w:val="Title"/>
    <w:basedOn w:val="Normal"/>
    <w:link w:val="TitelTegn"/>
    <w:qFormat/>
    <w:rsid w:val="00FE653D"/>
    <w:pPr>
      <w:spacing w:before="240" w:after="60" w:line="240" w:lineRule="auto"/>
      <w:jc w:val="center"/>
    </w:pPr>
    <w:rPr>
      <w:rFonts w:asciiTheme="minorHAnsi" w:eastAsia="Times New Roman" w:hAnsiTheme="minorHAnsi" w:cs="Arial"/>
      <w:b/>
      <w:bCs/>
      <w:color w:val="007FC2"/>
      <w:kern w:val="28"/>
      <w:sz w:val="48"/>
      <w:szCs w:val="32"/>
      <w:lang w:val="en-US" w:eastAsia="de-DE"/>
    </w:rPr>
  </w:style>
  <w:style w:type="character" w:customStyle="1" w:styleId="TitelTegn">
    <w:name w:val="Titel Tegn"/>
    <w:basedOn w:val="Standardskrifttypeiafsnit"/>
    <w:link w:val="Titel"/>
    <w:rsid w:val="00FE653D"/>
    <w:rPr>
      <w:rFonts w:eastAsia="Times New Roman" w:cs="Arial"/>
      <w:b/>
      <w:bCs/>
      <w:color w:val="007FC2"/>
      <w:kern w:val="28"/>
      <w:sz w:val="48"/>
      <w:szCs w:val="32"/>
      <w:lang w:val="en-US" w:eastAsia="de-DE"/>
    </w:rPr>
  </w:style>
  <w:style w:type="paragraph" w:styleId="Overskrift">
    <w:name w:val="TOC Heading"/>
    <w:basedOn w:val="Overskrift1"/>
    <w:next w:val="Normal"/>
    <w:uiPriority w:val="39"/>
    <w:qFormat/>
    <w:rsid w:val="00FE653D"/>
    <w:pPr>
      <w:pageBreakBefore/>
      <w:spacing w:before="480" w:after="120" w:line="276" w:lineRule="auto"/>
      <w:jc w:val="center"/>
      <w:outlineLvl w:val="9"/>
    </w:pPr>
    <w:rPr>
      <w:rFonts w:ascii="Calibri" w:eastAsia="Times New Roman" w:hAnsi="Calibri" w:cs="Times New Roman"/>
      <w:b/>
      <w:bCs/>
      <w:smallCaps/>
      <w:color w:val="365F91"/>
      <w:sz w:val="28"/>
      <w:szCs w:val="28"/>
      <w:lang w:val="en-US"/>
    </w:rPr>
  </w:style>
  <w:style w:type="paragraph" w:styleId="Indholdsfortegnelse1">
    <w:name w:val="toc 1"/>
    <w:basedOn w:val="Normal"/>
    <w:next w:val="Normal"/>
    <w:uiPriority w:val="39"/>
    <w:rsid w:val="00FE653D"/>
    <w:pPr>
      <w:spacing w:before="240" w:after="120" w:line="240" w:lineRule="auto"/>
      <w:ind w:left="1310" w:hanging="1310"/>
    </w:pPr>
    <w:rPr>
      <w:rFonts w:asciiTheme="minorHAnsi" w:eastAsia="Times New Roman" w:hAnsiTheme="minorHAnsi" w:cs="Times New Roman"/>
      <w:b/>
      <w:sz w:val="32"/>
      <w:lang w:val="en-US" w:eastAsia="de-DE"/>
    </w:rPr>
  </w:style>
  <w:style w:type="paragraph" w:styleId="Indholdsfortegnelse2">
    <w:name w:val="toc 2"/>
    <w:basedOn w:val="Normal"/>
    <w:next w:val="Normal"/>
    <w:uiPriority w:val="39"/>
    <w:rsid w:val="00FE653D"/>
    <w:pPr>
      <w:spacing w:before="120" w:after="0" w:line="240" w:lineRule="auto"/>
      <w:ind w:left="567"/>
    </w:pPr>
    <w:rPr>
      <w:rFonts w:asciiTheme="minorHAnsi" w:eastAsia="Times New Roman" w:hAnsiTheme="minorHAnsi" w:cs="Times New Roman"/>
      <w:b/>
      <w:sz w:val="22"/>
      <w:lang w:val="en-US" w:eastAsia="de-DE"/>
    </w:rPr>
  </w:style>
  <w:style w:type="paragraph" w:styleId="Indholdsfortegnelse3">
    <w:name w:val="toc 3"/>
    <w:basedOn w:val="Normal"/>
    <w:next w:val="Normal"/>
    <w:uiPriority w:val="39"/>
    <w:rsid w:val="00FE653D"/>
    <w:pPr>
      <w:spacing w:before="120" w:after="0" w:line="240" w:lineRule="auto"/>
      <w:ind w:left="1134"/>
    </w:pPr>
    <w:rPr>
      <w:rFonts w:asciiTheme="minorHAnsi" w:eastAsia="Times New Roman" w:hAnsiTheme="minorHAnsi" w:cs="Times New Roman"/>
      <w:sz w:val="22"/>
      <w:lang w:val="en-US" w:eastAsia="de-DE"/>
    </w:rPr>
  </w:style>
  <w:style w:type="paragraph" w:styleId="Indholdsfortegnelse4">
    <w:name w:val="toc 4"/>
    <w:basedOn w:val="Normal"/>
    <w:next w:val="Normal"/>
    <w:uiPriority w:val="39"/>
    <w:rsid w:val="00FE653D"/>
    <w:pPr>
      <w:spacing w:after="0" w:line="240" w:lineRule="auto"/>
      <w:ind w:left="1701"/>
      <w:jc w:val="both"/>
    </w:pPr>
    <w:rPr>
      <w:rFonts w:asciiTheme="minorHAnsi" w:eastAsia="Times New Roman" w:hAnsiTheme="minorHAnsi" w:cs="Times New Roman"/>
      <w:sz w:val="22"/>
      <w:lang w:val="en-US" w:eastAsia="de-DE"/>
    </w:rPr>
  </w:style>
  <w:style w:type="paragraph" w:styleId="Indholdsfortegnelse5">
    <w:name w:val="toc 5"/>
    <w:basedOn w:val="Normal"/>
    <w:next w:val="Normal"/>
    <w:uiPriority w:val="39"/>
    <w:rsid w:val="00FE653D"/>
    <w:pPr>
      <w:spacing w:after="0" w:line="240" w:lineRule="auto"/>
      <w:ind w:left="2268"/>
      <w:jc w:val="both"/>
    </w:pPr>
    <w:rPr>
      <w:rFonts w:asciiTheme="minorHAnsi" w:eastAsia="Times New Roman" w:hAnsiTheme="minorHAnsi" w:cs="Times New Roman"/>
      <w:sz w:val="18"/>
      <w:lang w:val="en-US" w:eastAsia="de-DE"/>
    </w:rPr>
  </w:style>
  <w:style w:type="paragraph" w:styleId="Indholdsfortegnelse6">
    <w:name w:val="toc 6"/>
    <w:basedOn w:val="Normal"/>
    <w:next w:val="Normal"/>
    <w:uiPriority w:val="39"/>
    <w:rsid w:val="00FE653D"/>
    <w:pPr>
      <w:spacing w:after="0" w:line="240" w:lineRule="auto"/>
      <w:ind w:left="2835"/>
      <w:jc w:val="both"/>
    </w:pPr>
    <w:rPr>
      <w:rFonts w:asciiTheme="minorHAnsi" w:eastAsia="Times New Roman" w:hAnsiTheme="minorHAnsi" w:cs="Times New Roman"/>
      <w:sz w:val="16"/>
      <w:lang w:val="en-US" w:eastAsia="de-DE"/>
    </w:rPr>
  </w:style>
  <w:style w:type="paragraph" w:styleId="Indholdsfortegnelse7">
    <w:name w:val="toc 7"/>
    <w:basedOn w:val="Normal"/>
    <w:next w:val="Normal"/>
    <w:uiPriority w:val="39"/>
    <w:rsid w:val="00FE653D"/>
    <w:pPr>
      <w:spacing w:after="0" w:line="240" w:lineRule="auto"/>
      <w:jc w:val="both"/>
    </w:pPr>
    <w:rPr>
      <w:rFonts w:ascii="Cambria" w:eastAsia="Times New Roman" w:hAnsi="Cambria" w:cs="Times New Roman"/>
      <w:sz w:val="22"/>
      <w:lang w:val="en-US" w:eastAsia="de-DE"/>
    </w:rPr>
  </w:style>
  <w:style w:type="paragraph" w:styleId="Indholdsfortegnelse8">
    <w:name w:val="toc 8"/>
    <w:basedOn w:val="Normal"/>
    <w:next w:val="Normal"/>
    <w:uiPriority w:val="39"/>
    <w:rsid w:val="00FE653D"/>
    <w:pPr>
      <w:spacing w:after="0" w:line="240" w:lineRule="auto"/>
      <w:jc w:val="both"/>
    </w:pPr>
    <w:rPr>
      <w:rFonts w:ascii="Cambria" w:eastAsia="Times New Roman" w:hAnsi="Cambria" w:cs="Times New Roman"/>
      <w:sz w:val="22"/>
      <w:lang w:val="en-US" w:eastAsia="de-DE"/>
    </w:rPr>
  </w:style>
  <w:style w:type="paragraph" w:styleId="Indholdsfortegnelse9">
    <w:name w:val="toc 9"/>
    <w:basedOn w:val="Normal"/>
    <w:next w:val="Normal"/>
    <w:uiPriority w:val="39"/>
    <w:rsid w:val="00FE653D"/>
    <w:pPr>
      <w:spacing w:after="0" w:line="240" w:lineRule="auto"/>
      <w:jc w:val="both"/>
    </w:pPr>
    <w:rPr>
      <w:rFonts w:ascii="Cambria" w:eastAsia="Times New Roman" w:hAnsi="Cambria" w:cs="Times New Roman"/>
      <w:sz w:val="22"/>
      <w:lang w:val="en-US" w:eastAsia="de-DE"/>
    </w:rPr>
  </w:style>
  <w:style w:type="paragraph" w:styleId="Indeks1">
    <w:name w:val="index 1"/>
    <w:basedOn w:val="Normal"/>
    <w:next w:val="Normal"/>
    <w:autoRedefine/>
    <w:uiPriority w:val="99"/>
    <w:semiHidden/>
    <w:rsid w:val="00FE653D"/>
    <w:pPr>
      <w:spacing w:before="120" w:after="0" w:line="240" w:lineRule="auto"/>
      <w:ind w:left="221" w:hanging="221"/>
      <w:jc w:val="both"/>
    </w:pPr>
    <w:rPr>
      <w:rFonts w:asciiTheme="minorHAnsi" w:eastAsia="Times New Roman" w:hAnsiTheme="minorHAnsi" w:cs="Times New Roman"/>
      <w:sz w:val="22"/>
      <w:szCs w:val="24"/>
      <w:lang w:val="en-US" w:eastAsia="de-DE"/>
    </w:rPr>
  </w:style>
  <w:style w:type="paragraph" w:styleId="Indeks2">
    <w:name w:val="index 2"/>
    <w:basedOn w:val="Normal"/>
    <w:next w:val="Normal"/>
    <w:autoRedefine/>
    <w:semiHidden/>
    <w:rsid w:val="00FE653D"/>
    <w:pPr>
      <w:spacing w:after="0" w:line="240" w:lineRule="auto"/>
      <w:ind w:left="442" w:hanging="221"/>
      <w:jc w:val="both"/>
    </w:pPr>
    <w:rPr>
      <w:rFonts w:asciiTheme="minorHAnsi" w:eastAsia="Times New Roman" w:hAnsiTheme="minorHAnsi" w:cs="Times New Roman"/>
      <w:sz w:val="22"/>
      <w:szCs w:val="24"/>
      <w:lang w:val="en-US" w:eastAsia="de-DE"/>
    </w:rPr>
  </w:style>
  <w:style w:type="paragraph" w:styleId="Indeks3">
    <w:name w:val="index 3"/>
    <w:basedOn w:val="Normal"/>
    <w:next w:val="Normal"/>
    <w:autoRedefine/>
    <w:semiHidden/>
    <w:rsid w:val="00FE653D"/>
    <w:pPr>
      <w:spacing w:after="120" w:line="240" w:lineRule="auto"/>
      <w:ind w:left="660" w:hanging="220"/>
      <w:jc w:val="both"/>
    </w:pPr>
    <w:rPr>
      <w:rFonts w:asciiTheme="minorHAnsi" w:eastAsia="Times New Roman" w:hAnsiTheme="minorHAnsi" w:cs="Times New Roman"/>
      <w:sz w:val="22"/>
      <w:szCs w:val="24"/>
      <w:lang w:val="en-US" w:eastAsia="de-DE"/>
    </w:rPr>
  </w:style>
  <w:style w:type="paragraph" w:styleId="Indeks4">
    <w:name w:val="index 4"/>
    <w:basedOn w:val="Normal"/>
    <w:next w:val="Normal"/>
    <w:autoRedefine/>
    <w:semiHidden/>
    <w:rsid w:val="00FE653D"/>
    <w:pPr>
      <w:spacing w:after="120" w:line="240" w:lineRule="auto"/>
      <w:ind w:left="880" w:hanging="220"/>
      <w:jc w:val="both"/>
    </w:pPr>
    <w:rPr>
      <w:rFonts w:asciiTheme="minorHAnsi" w:eastAsia="Times New Roman" w:hAnsiTheme="minorHAnsi" w:cs="Times New Roman"/>
      <w:sz w:val="22"/>
      <w:szCs w:val="24"/>
      <w:lang w:val="en-US" w:eastAsia="de-DE"/>
    </w:rPr>
  </w:style>
  <w:style w:type="paragraph" w:styleId="Indeks5">
    <w:name w:val="index 5"/>
    <w:basedOn w:val="Normal"/>
    <w:next w:val="Normal"/>
    <w:autoRedefine/>
    <w:semiHidden/>
    <w:rsid w:val="00FE653D"/>
    <w:pPr>
      <w:spacing w:after="120" w:line="240" w:lineRule="auto"/>
      <w:ind w:left="1100" w:hanging="220"/>
      <w:jc w:val="both"/>
    </w:pPr>
    <w:rPr>
      <w:rFonts w:asciiTheme="minorHAnsi" w:eastAsia="Times New Roman" w:hAnsiTheme="minorHAnsi" w:cs="Times New Roman"/>
      <w:sz w:val="22"/>
      <w:szCs w:val="24"/>
      <w:lang w:val="en-US" w:eastAsia="de-DE"/>
    </w:rPr>
  </w:style>
  <w:style w:type="paragraph" w:styleId="Indeks6">
    <w:name w:val="index 6"/>
    <w:basedOn w:val="Normal"/>
    <w:next w:val="Normal"/>
    <w:autoRedefine/>
    <w:semiHidden/>
    <w:rsid w:val="00FE653D"/>
    <w:pPr>
      <w:spacing w:after="120" w:line="240" w:lineRule="auto"/>
      <w:ind w:left="1320" w:hanging="220"/>
      <w:jc w:val="both"/>
    </w:pPr>
    <w:rPr>
      <w:rFonts w:asciiTheme="minorHAnsi" w:eastAsia="Times New Roman" w:hAnsiTheme="minorHAnsi" w:cs="Times New Roman"/>
      <w:sz w:val="22"/>
      <w:szCs w:val="24"/>
      <w:lang w:val="en-US" w:eastAsia="de-DE"/>
    </w:rPr>
  </w:style>
  <w:style w:type="paragraph" w:styleId="Indeks7">
    <w:name w:val="index 7"/>
    <w:basedOn w:val="Normal"/>
    <w:next w:val="Normal"/>
    <w:autoRedefine/>
    <w:semiHidden/>
    <w:rsid w:val="00FE653D"/>
    <w:pPr>
      <w:spacing w:after="120" w:line="240" w:lineRule="auto"/>
      <w:ind w:left="1540" w:hanging="220"/>
      <w:jc w:val="both"/>
    </w:pPr>
    <w:rPr>
      <w:rFonts w:asciiTheme="minorHAnsi" w:eastAsia="Times New Roman" w:hAnsiTheme="minorHAnsi" w:cs="Times New Roman"/>
      <w:sz w:val="22"/>
      <w:szCs w:val="24"/>
      <w:lang w:val="en-US" w:eastAsia="de-DE"/>
    </w:rPr>
  </w:style>
  <w:style w:type="paragraph" w:styleId="Indeks8">
    <w:name w:val="index 8"/>
    <w:basedOn w:val="Normal"/>
    <w:next w:val="Normal"/>
    <w:autoRedefine/>
    <w:semiHidden/>
    <w:rsid w:val="00FE653D"/>
    <w:pPr>
      <w:spacing w:after="120" w:line="240" w:lineRule="auto"/>
      <w:ind w:left="1760" w:hanging="220"/>
      <w:jc w:val="both"/>
    </w:pPr>
    <w:rPr>
      <w:rFonts w:asciiTheme="minorHAnsi" w:eastAsia="Times New Roman" w:hAnsiTheme="minorHAnsi" w:cs="Times New Roman"/>
      <w:sz w:val="22"/>
      <w:szCs w:val="24"/>
      <w:lang w:val="en-US" w:eastAsia="de-DE"/>
    </w:rPr>
  </w:style>
  <w:style w:type="paragraph" w:styleId="Indeks9">
    <w:name w:val="index 9"/>
    <w:basedOn w:val="Normal"/>
    <w:next w:val="Normal"/>
    <w:autoRedefine/>
    <w:semiHidden/>
    <w:rsid w:val="00FE653D"/>
    <w:pPr>
      <w:spacing w:after="120" w:line="240" w:lineRule="auto"/>
      <w:ind w:left="1980" w:hanging="220"/>
      <w:jc w:val="both"/>
    </w:pPr>
    <w:rPr>
      <w:rFonts w:asciiTheme="minorHAnsi" w:eastAsia="Times New Roman" w:hAnsiTheme="minorHAnsi" w:cs="Times New Roman"/>
      <w:sz w:val="22"/>
      <w:szCs w:val="24"/>
      <w:lang w:val="en-US" w:eastAsia="de-DE"/>
    </w:rPr>
  </w:style>
  <w:style w:type="paragraph" w:customStyle="1" w:styleId="TableNormal">
    <w:name w:val="TableNormal"/>
    <w:basedOn w:val="Normal"/>
    <w:qFormat/>
    <w:rsid w:val="00FE653D"/>
    <w:pPr>
      <w:spacing w:after="0" w:line="240" w:lineRule="auto"/>
    </w:pPr>
    <w:rPr>
      <w:rFonts w:asciiTheme="minorHAnsi" w:eastAsia="Times New Roman" w:hAnsiTheme="minorHAnsi" w:cs="Times New Roman"/>
      <w:szCs w:val="24"/>
      <w:lang w:val="en-US" w:eastAsia="de-DE"/>
    </w:rPr>
  </w:style>
  <w:style w:type="paragraph" w:customStyle="1" w:styleId="TableHead">
    <w:name w:val="TableHead"/>
    <w:basedOn w:val="TableNormal"/>
    <w:qFormat/>
    <w:rsid w:val="00FE653D"/>
    <w:rPr>
      <w:b/>
    </w:rPr>
  </w:style>
  <w:style w:type="numbering" w:styleId="1ai">
    <w:name w:val="Outline List 1"/>
    <w:basedOn w:val="Ingenoversigt"/>
    <w:rsid w:val="00FE653D"/>
    <w:pPr>
      <w:numPr>
        <w:numId w:val="3"/>
      </w:numPr>
    </w:pPr>
  </w:style>
  <w:style w:type="paragraph" w:customStyle="1" w:styleId="CodeBlock">
    <w:name w:val="Code Block"/>
    <w:basedOn w:val="Normal"/>
    <w:rsid w:val="00FE653D"/>
    <w:pPr>
      <w:pBdr>
        <w:top w:val="single" w:sz="4" w:space="1" w:color="auto" w:shadow="1"/>
        <w:left w:val="single" w:sz="4" w:space="4" w:color="auto" w:shadow="1"/>
        <w:bottom w:val="single" w:sz="4" w:space="1" w:color="auto" w:shadow="1"/>
        <w:right w:val="single" w:sz="4" w:space="4" w:color="auto" w:shadow="1"/>
      </w:pBdr>
      <w:spacing w:after="0" w:line="240" w:lineRule="auto"/>
      <w:ind w:left="113" w:right="113"/>
      <w:jc w:val="both"/>
    </w:pPr>
    <w:rPr>
      <w:rFonts w:ascii="Courier New" w:eastAsia="Times New Roman" w:hAnsi="Courier New" w:cs="Courier New"/>
      <w:color w:val="000000"/>
      <w:sz w:val="22"/>
      <w:szCs w:val="18"/>
      <w:lang w:val="en-GB" w:eastAsia="de-DE"/>
    </w:rPr>
  </w:style>
  <w:style w:type="character" w:customStyle="1" w:styleId="Codeph">
    <w:name w:val="Codeph"/>
    <w:basedOn w:val="Standardskrifttypeiafsnit"/>
    <w:rsid w:val="00FE653D"/>
    <w:rPr>
      <w:rFonts w:ascii="Courier New" w:hAnsi="Courier New"/>
      <w:lang w:val="en-GB"/>
    </w:rPr>
  </w:style>
  <w:style w:type="character" w:styleId="Fodnotehenvisning">
    <w:name w:val="footnote reference"/>
    <w:basedOn w:val="Standardskrifttypeiafsnit"/>
    <w:rsid w:val="00FE653D"/>
    <w:rPr>
      <w:vertAlign w:val="superscript"/>
    </w:rPr>
  </w:style>
  <w:style w:type="paragraph" w:styleId="Fodnotetekst">
    <w:name w:val="footnote text"/>
    <w:basedOn w:val="Normal"/>
    <w:link w:val="FodnotetekstTegn"/>
    <w:rsid w:val="00FE653D"/>
    <w:pPr>
      <w:keepLines/>
      <w:spacing w:after="120" w:line="240" w:lineRule="auto"/>
      <w:jc w:val="both"/>
    </w:pPr>
    <w:rPr>
      <w:rFonts w:asciiTheme="minorHAnsi" w:eastAsia="Times New Roman" w:hAnsiTheme="minorHAnsi" w:cs="Times New Roman"/>
      <w:sz w:val="16"/>
      <w:szCs w:val="20"/>
      <w:lang w:val="en-US" w:eastAsia="de-DE"/>
    </w:rPr>
  </w:style>
  <w:style w:type="character" w:customStyle="1" w:styleId="FodnotetekstTegn">
    <w:name w:val="Fodnotetekst Tegn"/>
    <w:basedOn w:val="Standardskrifttypeiafsnit"/>
    <w:link w:val="Fodnotetekst"/>
    <w:rsid w:val="00FE653D"/>
    <w:rPr>
      <w:rFonts w:eastAsia="Times New Roman" w:cs="Times New Roman"/>
      <w:sz w:val="16"/>
      <w:szCs w:val="20"/>
      <w:lang w:val="en-US" w:eastAsia="de-DE"/>
    </w:rPr>
  </w:style>
  <w:style w:type="paragraph" w:customStyle="1" w:styleId="HeaderAppendix">
    <w:name w:val="Header Appendix"/>
    <w:basedOn w:val="Overskrift1"/>
    <w:next w:val="Normal"/>
    <w:rsid w:val="00FE653D"/>
    <w:pPr>
      <w:keepLines w:val="0"/>
      <w:pageBreakBefore/>
      <w:tabs>
        <w:tab w:val="center" w:pos="4536"/>
        <w:tab w:val="right" w:pos="9072"/>
      </w:tabs>
      <w:spacing w:before="360" w:after="120" w:line="240" w:lineRule="auto"/>
      <w:ind w:left="360" w:hanging="360"/>
      <w:jc w:val="center"/>
    </w:pPr>
    <w:rPr>
      <w:rFonts w:asciiTheme="minorHAnsi" w:eastAsia="Times New Roman" w:hAnsiTheme="minorHAnsi" w:cs="Times New Roman"/>
      <w:b/>
      <w:smallCaps/>
      <w:color w:val="222F64"/>
      <w:sz w:val="40"/>
      <w:szCs w:val="24"/>
      <w:lang w:val="en-US" w:eastAsia="de-DE"/>
    </w:rPr>
  </w:style>
  <w:style w:type="paragraph" w:customStyle="1" w:styleId="HeaderTextAbove">
    <w:name w:val="Header Text Above"/>
    <w:basedOn w:val="Overskrift2"/>
    <w:next w:val="Normal"/>
    <w:rsid w:val="00FE653D"/>
    <w:pPr>
      <w:keepLines w:val="0"/>
      <w:tabs>
        <w:tab w:val="left" w:pos="737"/>
      </w:tabs>
      <w:spacing w:before="0" w:after="240" w:line="240" w:lineRule="auto"/>
      <w:jc w:val="center"/>
    </w:pPr>
    <w:rPr>
      <w:rFonts w:asciiTheme="minorHAnsi" w:eastAsia="Times New Roman" w:hAnsiTheme="minorHAnsi" w:cs="Times New Roman"/>
      <w:b/>
      <w:smallCaps/>
      <w:color w:val="007FC2"/>
      <w:sz w:val="36"/>
      <w:szCs w:val="24"/>
      <w:lang w:val="en-US" w:eastAsia="de-DE"/>
    </w:rPr>
  </w:style>
  <w:style w:type="paragraph" w:customStyle="1" w:styleId="HeaderTextBelow">
    <w:name w:val="Header Text Below"/>
    <w:basedOn w:val="Overskrift1"/>
    <w:next w:val="Normal"/>
    <w:rsid w:val="00FE653D"/>
    <w:pPr>
      <w:keepLines w:val="0"/>
      <w:pageBreakBefore/>
      <w:tabs>
        <w:tab w:val="center" w:pos="4536"/>
        <w:tab w:val="right" w:pos="9072"/>
      </w:tabs>
      <w:spacing w:before="360" w:after="120" w:line="240" w:lineRule="auto"/>
      <w:jc w:val="center"/>
    </w:pPr>
    <w:rPr>
      <w:rFonts w:asciiTheme="minorHAnsi" w:eastAsia="Times New Roman" w:hAnsiTheme="minorHAnsi" w:cs="Times New Roman"/>
      <w:b/>
      <w:smallCaps/>
      <w:color w:val="222F64"/>
      <w:sz w:val="40"/>
      <w:szCs w:val="24"/>
      <w:lang w:val="en-US" w:eastAsia="de-DE"/>
    </w:rPr>
  </w:style>
  <w:style w:type="paragraph" w:customStyle="1" w:styleId="HeaderTOC">
    <w:name w:val="Header TOC"/>
    <w:basedOn w:val="HeaderTextBelow"/>
    <w:next w:val="Normal"/>
    <w:rsid w:val="00FE653D"/>
    <w:pPr>
      <w:tabs>
        <w:tab w:val="clear" w:pos="9072"/>
        <w:tab w:val="right" w:leader="dot" w:pos="9062"/>
      </w:tabs>
    </w:pPr>
  </w:style>
  <w:style w:type="paragraph" w:styleId="FormateretHTML">
    <w:name w:val="HTML Preformatted"/>
    <w:basedOn w:val="Normal"/>
    <w:link w:val="FormateretHTMLTegn"/>
    <w:uiPriority w:val="99"/>
    <w:unhideWhenUsed/>
    <w:rsid w:val="00FE65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Courier New"/>
      <w:sz w:val="22"/>
      <w:szCs w:val="20"/>
      <w:lang w:val="en-US"/>
    </w:rPr>
  </w:style>
  <w:style w:type="character" w:customStyle="1" w:styleId="FormateretHTMLTegn">
    <w:name w:val="Formateret HTML Tegn"/>
    <w:basedOn w:val="Standardskrifttypeiafsnit"/>
    <w:link w:val="FormateretHTML"/>
    <w:uiPriority w:val="99"/>
    <w:rsid w:val="00FE653D"/>
    <w:rPr>
      <w:rFonts w:ascii="Courier New" w:eastAsia="Times New Roman" w:hAnsi="Courier New" w:cs="Courier New"/>
      <w:szCs w:val="20"/>
      <w:lang w:val="en-US"/>
    </w:rPr>
  </w:style>
  <w:style w:type="character" w:styleId="HTML-eksempel">
    <w:name w:val="HTML Sample"/>
    <w:basedOn w:val="Standardskrifttypeiafsnit"/>
    <w:uiPriority w:val="99"/>
    <w:unhideWhenUsed/>
    <w:rsid w:val="00FE653D"/>
    <w:rPr>
      <w:rFonts w:ascii="Courier New" w:eastAsia="Times New Roman" w:hAnsi="Courier New" w:cs="Courier New"/>
    </w:rPr>
  </w:style>
  <w:style w:type="paragraph" w:customStyle="1" w:styleId="Hyperlink0spAfter9pt">
    <w:name w:val="Hyperlink 0spAfter 9pt"/>
    <w:basedOn w:val="Normal"/>
    <w:rsid w:val="00FE653D"/>
    <w:pPr>
      <w:framePr w:wrap="around" w:vAnchor="page" w:hAnchor="margin" w:y="3965"/>
      <w:spacing w:after="0" w:line="240" w:lineRule="auto"/>
      <w:suppressOverlap/>
      <w:jc w:val="both"/>
    </w:pPr>
    <w:rPr>
      <w:rFonts w:asciiTheme="minorHAnsi" w:eastAsia="Times New Roman" w:hAnsiTheme="minorHAnsi" w:cs="Arial"/>
      <w:color w:val="0000FF"/>
      <w:sz w:val="18"/>
      <w:szCs w:val="24"/>
      <w:u w:val="single"/>
      <w:lang w:val="en-US" w:eastAsia="de-DE"/>
    </w:rPr>
  </w:style>
  <w:style w:type="paragraph" w:styleId="Indeksoverskrift">
    <w:name w:val="index heading"/>
    <w:basedOn w:val="Normal"/>
    <w:next w:val="Indeks1"/>
    <w:semiHidden/>
    <w:rsid w:val="00FE653D"/>
    <w:pPr>
      <w:spacing w:after="120" w:line="240" w:lineRule="auto"/>
      <w:jc w:val="both"/>
    </w:pPr>
    <w:rPr>
      <w:rFonts w:asciiTheme="minorHAnsi" w:eastAsia="Times New Roman" w:hAnsiTheme="minorHAnsi" w:cs="Arial"/>
      <w:b/>
      <w:bCs/>
      <w:sz w:val="22"/>
      <w:szCs w:val="24"/>
      <w:lang w:val="en-US" w:eastAsia="de-DE"/>
    </w:rPr>
  </w:style>
  <w:style w:type="character" w:customStyle="1" w:styleId="keyword">
    <w:name w:val="keyword"/>
    <w:basedOn w:val="Standardskrifttypeiafsnit"/>
    <w:rsid w:val="00FE653D"/>
  </w:style>
  <w:style w:type="paragraph" w:customStyle="1" w:styleId="SideNote">
    <w:name w:val="Side Note"/>
    <w:basedOn w:val="Normal"/>
    <w:next w:val="Normal"/>
    <w:rsid w:val="00FE653D"/>
    <w:pPr>
      <w:pBdr>
        <w:top w:val="single" w:sz="12" w:space="1" w:color="009DDB"/>
      </w:pBdr>
      <w:spacing w:before="360" w:after="360" w:line="240" w:lineRule="auto"/>
      <w:ind w:left="567" w:hanging="567"/>
      <w:jc w:val="both"/>
    </w:pPr>
    <w:rPr>
      <w:rFonts w:asciiTheme="minorHAnsi" w:eastAsia="Times New Roman" w:hAnsiTheme="minorHAnsi" w:cs="Times New Roman"/>
      <w:i/>
      <w:sz w:val="22"/>
      <w:szCs w:val="24"/>
      <w:lang w:val="en-GB" w:eastAsia="de-DE"/>
    </w:rPr>
  </w:style>
  <w:style w:type="paragraph" w:customStyle="1" w:styleId="MoreInfo">
    <w:name w:val="More Info"/>
    <w:basedOn w:val="SideNote"/>
    <w:next w:val="Normal"/>
    <w:rsid w:val="00FE653D"/>
  </w:style>
  <w:style w:type="character" w:customStyle="1" w:styleId="MoreInfoChar">
    <w:name w:val="More Info Char"/>
    <w:basedOn w:val="Standardskrifttypeiafsnit"/>
    <w:rsid w:val="00FE653D"/>
    <w:rPr>
      <w:rFonts w:ascii="Arial" w:hAnsi="Arial"/>
      <w:i/>
      <w:sz w:val="22"/>
      <w:szCs w:val="24"/>
      <w:lang w:val="en-GB" w:eastAsia="de-DE"/>
    </w:rPr>
  </w:style>
  <w:style w:type="paragraph" w:customStyle="1" w:styleId="Mouse-Click">
    <w:name w:val="Mouse-Click"/>
    <w:basedOn w:val="Normal"/>
    <w:rsid w:val="00FE653D"/>
    <w:pPr>
      <w:spacing w:after="120" w:line="240" w:lineRule="auto"/>
      <w:jc w:val="both"/>
    </w:pPr>
    <w:rPr>
      <w:rFonts w:asciiTheme="minorHAnsi" w:eastAsia="Times New Roman" w:hAnsiTheme="minorHAnsi" w:cs="Times New Roman"/>
      <w:b/>
      <w:i/>
      <w:color w:val="808080"/>
      <w:sz w:val="22"/>
      <w:szCs w:val="24"/>
      <w:lang w:val="en-US" w:eastAsia="de-DE"/>
    </w:rPr>
  </w:style>
  <w:style w:type="paragraph" w:customStyle="1" w:styleId="NormalBlue">
    <w:name w:val="Normal Blue"/>
    <w:basedOn w:val="Normal"/>
    <w:rsid w:val="00FE653D"/>
    <w:pPr>
      <w:spacing w:after="120" w:line="240" w:lineRule="auto"/>
      <w:jc w:val="both"/>
    </w:pPr>
    <w:rPr>
      <w:rFonts w:asciiTheme="minorHAnsi" w:eastAsia="Times New Roman" w:hAnsiTheme="minorHAnsi" w:cs="Times New Roman"/>
      <w:color w:val="1F497D"/>
      <w:sz w:val="22"/>
      <w:szCs w:val="24"/>
      <w:lang w:val="en-GB" w:eastAsia="de-DE"/>
    </w:rPr>
  </w:style>
  <w:style w:type="paragraph" w:customStyle="1" w:styleId="NormalBold">
    <w:name w:val="Normal Bold"/>
    <w:basedOn w:val="Normal"/>
    <w:next w:val="Normal"/>
    <w:rsid w:val="00FE653D"/>
    <w:pPr>
      <w:spacing w:after="120" w:line="240" w:lineRule="auto"/>
      <w:jc w:val="both"/>
    </w:pPr>
    <w:rPr>
      <w:rFonts w:asciiTheme="minorHAnsi" w:eastAsia="Times New Roman" w:hAnsiTheme="minorHAnsi" w:cs="Times New Roman"/>
      <w:b/>
      <w:bCs/>
      <w:sz w:val="22"/>
      <w:szCs w:val="24"/>
      <w:lang w:val="en-US" w:eastAsia="de-DE"/>
    </w:rPr>
  </w:style>
  <w:style w:type="paragraph" w:customStyle="1" w:styleId="NormalBoldItalics">
    <w:name w:val="Normal Bold Italics"/>
    <w:basedOn w:val="Normal"/>
    <w:qFormat/>
    <w:rsid w:val="00FE653D"/>
    <w:pPr>
      <w:spacing w:after="120" w:line="240" w:lineRule="auto"/>
      <w:jc w:val="both"/>
    </w:pPr>
    <w:rPr>
      <w:rFonts w:asciiTheme="minorHAnsi" w:eastAsia="Times New Roman" w:hAnsiTheme="minorHAnsi" w:cs="Times New Roman"/>
      <w:b/>
      <w:i/>
      <w:sz w:val="22"/>
      <w:szCs w:val="24"/>
      <w:lang w:val="en-US" w:eastAsia="de-DE"/>
    </w:rPr>
  </w:style>
  <w:style w:type="paragraph" w:customStyle="1" w:styleId="NormalCentered">
    <w:name w:val="Normal Centered"/>
    <w:basedOn w:val="Normal"/>
    <w:rsid w:val="00FE653D"/>
    <w:pPr>
      <w:spacing w:after="120" w:line="240" w:lineRule="auto"/>
      <w:jc w:val="center"/>
    </w:pPr>
    <w:rPr>
      <w:rFonts w:asciiTheme="minorHAnsi" w:eastAsia="Times New Roman" w:hAnsiTheme="minorHAnsi" w:cs="Times New Roman"/>
      <w:sz w:val="22"/>
      <w:szCs w:val="24"/>
      <w:lang w:val="en-US" w:eastAsia="de-DE"/>
    </w:rPr>
  </w:style>
  <w:style w:type="paragraph" w:customStyle="1" w:styleId="NormalGrey">
    <w:name w:val="Normal Grey"/>
    <w:basedOn w:val="NormalBlue"/>
    <w:rsid w:val="00FE653D"/>
    <w:rPr>
      <w:color w:val="808080"/>
    </w:rPr>
  </w:style>
  <w:style w:type="paragraph" w:styleId="Normalindrykning">
    <w:name w:val="Normal Indent"/>
    <w:basedOn w:val="Normal"/>
    <w:semiHidden/>
    <w:rsid w:val="00FE653D"/>
    <w:pPr>
      <w:spacing w:after="120" w:line="240" w:lineRule="auto"/>
      <w:ind w:left="708"/>
      <w:jc w:val="both"/>
    </w:pPr>
    <w:rPr>
      <w:rFonts w:asciiTheme="minorHAnsi" w:eastAsia="Times New Roman" w:hAnsiTheme="minorHAnsi" w:cs="Times New Roman"/>
      <w:sz w:val="22"/>
      <w:szCs w:val="24"/>
      <w:lang w:val="en-US" w:eastAsia="de-DE"/>
    </w:rPr>
  </w:style>
  <w:style w:type="paragraph" w:customStyle="1" w:styleId="NormalItalics">
    <w:name w:val="Normal Italics"/>
    <w:basedOn w:val="Normal"/>
    <w:next w:val="Normal"/>
    <w:rsid w:val="00FE653D"/>
    <w:pPr>
      <w:spacing w:after="120" w:line="240" w:lineRule="auto"/>
      <w:jc w:val="both"/>
    </w:pPr>
    <w:rPr>
      <w:rFonts w:asciiTheme="minorHAnsi" w:eastAsia="Times New Roman" w:hAnsiTheme="minorHAnsi" w:cs="Times New Roman"/>
      <w:i/>
      <w:sz w:val="22"/>
      <w:szCs w:val="24"/>
      <w:lang w:val="en-GB" w:eastAsia="de-DE"/>
    </w:rPr>
  </w:style>
  <w:style w:type="paragraph" w:customStyle="1" w:styleId="NormalUnderlined">
    <w:name w:val="Normal Underlined"/>
    <w:basedOn w:val="Normal"/>
    <w:qFormat/>
    <w:rsid w:val="00FE653D"/>
    <w:pPr>
      <w:spacing w:after="120" w:line="240" w:lineRule="auto"/>
      <w:jc w:val="both"/>
    </w:pPr>
    <w:rPr>
      <w:rFonts w:asciiTheme="minorHAnsi" w:eastAsia="Times New Roman" w:hAnsiTheme="minorHAnsi" w:cs="Times New Roman"/>
      <w:sz w:val="22"/>
      <w:szCs w:val="24"/>
      <w:u w:val="single"/>
      <w:lang w:val="en-US" w:eastAsia="de-DE"/>
    </w:rPr>
  </w:style>
  <w:style w:type="paragraph" w:customStyle="1" w:styleId="NormalYelloBoxBold">
    <w:name w:val="Normal Yello Box Bold"/>
    <w:basedOn w:val="Normal"/>
    <w:semiHidden/>
    <w:rsid w:val="00FE653D"/>
    <w:pPr>
      <w:spacing w:after="120" w:line="240" w:lineRule="auto"/>
      <w:ind w:left="150"/>
      <w:jc w:val="both"/>
    </w:pPr>
    <w:rPr>
      <w:rFonts w:asciiTheme="minorHAnsi" w:eastAsia="Times New Roman" w:hAnsiTheme="minorHAnsi" w:cs="Times New Roman"/>
      <w:sz w:val="22"/>
      <w:szCs w:val="24"/>
      <w:lang w:val="en-US" w:eastAsia="de-DE"/>
    </w:rPr>
  </w:style>
  <w:style w:type="paragraph" w:customStyle="1" w:styleId="NormalYellowBox">
    <w:name w:val="Normal Yellow Box"/>
    <w:basedOn w:val="Normal"/>
    <w:semiHidden/>
    <w:rsid w:val="00FE653D"/>
    <w:pPr>
      <w:spacing w:after="120" w:line="240" w:lineRule="auto"/>
      <w:ind w:left="150"/>
      <w:jc w:val="both"/>
    </w:pPr>
    <w:rPr>
      <w:rFonts w:asciiTheme="minorHAnsi" w:eastAsia="Times New Roman" w:hAnsiTheme="minorHAnsi" w:cs="Times New Roman"/>
      <w:sz w:val="22"/>
      <w:szCs w:val="24"/>
      <w:lang w:val="en-US" w:eastAsia="de-DE"/>
    </w:rPr>
  </w:style>
  <w:style w:type="paragraph" w:customStyle="1" w:styleId="OrderedList">
    <w:name w:val="Ordered List"/>
    <w:basedOn w:val="Normal"/>
    <w:qFormat/>
    <w:rsid w:val="00FE653D"/>
    <w:pPr>
      <w:spacing w:after="120" w:line="240" w:lineRule="auto"/>
      <w:jc w:val="both"/>
    </w:pPr>
    <w:rPr>
      <w:rFonts w:asciiTheme="minorHAnsi" w:eastAsia="Times New Roman" w:hAnsiTheme="minorHAnsi" w:cs="Times New Roman"/>
      <w:sz w:val="22"/>
      <w:szCs w:val="24"/>
      <w:lang w:val="en-US" w:eastAsia="de-DE"/>
    </w:rPr>
  </w:style>
  <w:style w:type="paragraph" w:customStyle="1" w:styleId="QuoteBlock">
    <w:name w:val="Quote Block"/>
    <w:basedOn w:val="Normal"/>
    <w:rsid w:val="00FE653D"/>
    <w:pPr>
      <w:spacing w:after="120" w:line="240" w:lineRule="auto"/>
      <w:ind w:left="720" w:right="720"/>
      <w:jc w:val="both"/>
    </w:pPr>
    <w:rPr>
      <w:rFonts w:asciiTheme="minorHAnsi" w:eastAsia="Times New Roman" w:hAnsiTheme="minorHAnsi" w:cs="Times New Roman"/>
      <w:i/>
      <w:sz w:val="22"/>
      <w:szCs w:val="24"/>
      <w:lang w:val="en-US" w:eastAsia="de-DE"/>
    </w:rPr>
  </w:style>
  <w:style w:type="paragraph" w:customStyle="1" w:styleId="QuotePhrase">
    <w:name w:val="QuotePhrase"/>
    <w:basedOn w:val="Normal"/>
    <w:rsid w:val="00FE653D"/>
    <w:pPr>
      <w:spacing w:after="120" w:line="240" w:lineRule="auto"/>
      <w:jc w:val="both"/>
    </w:pPr>
    <w:rPr>
      <w:rFonts w:asciiTheme="minorHAnsi" w:eastAsia="Times New Roman" w:hAnsiTheme="minorHAnsi" w:cs="Times New Roman"/>
      <w:i/>
      <w:sz w:val="22"/>
      <w:szCs w:val="24"/>
      <w:lang w:val="en-US" w:eastAsia="de-DE"/>
    </w:rPr>
  </w:style>
  <w:style w:type="paragraph" w:customStyle="1" w:styleId="Response">
    <w:name w:val="Response"/>
    <w:basedOn w:val="Normal"/>
    <w:rsid w:val="00FE653D"/>
    <w:pPr>
      <w:tabs>
        <w:tab w:val="num" w:pos="720"/>
      </w:tabs>
      <w:spacing w:after="120" w:line="240" w:lineRule="auto"/>
      <w:ind w:left="720" w:hanging="360"/>
      <w:jc w:val="both"/>
    </w:pPr>
    <w:rPr>
      <w:rFonts w:asciiTheme="minorHAnsi" w:eastAsia="Times New Roman" w:hAnsiTheme="minorHAnsi" w:cs="Times New Roman"/>
      <w:sz w:val="22"/>
      <w:szCs w:val="24"/>
      <w:lang w:val="en-US" w:eastAsia="de-DE"/>
    </w:rPr>
  </w:style>
  <w:style w:type="paragraph" w:customStyle="1" w:styleId="TaskDiscussion">
    <w:name w:val="Task (Discussion)"/>
    <w:basedOn w:val="Normal"/>
    <w:qFormat/>
    <w:rsid w:val="00FE653D"/>
    <w:pPr>
      <w:framePr w:hSpace="181" w:vSpace="181" w:wrap="notBeside" w:vAnchor="text" w:hAnchor="text" w:y="1"/>
      <w:pBdr>
        <w:top w:val="single" w:sz="12" w:space="1" w:color="000000" w:shadow="1"/>
        <w:left w:val="single" w:sz="12" w:space="4" w:color="000000" w:shadow="1"/>
        <w:bottom w:val="single" w:sz="12" w:space="1" w:color="000000" w:shadow="1"/>
        <w:right w:val="single" w:sz="12" w:space="4" w:color="000000" w:shadow="1"/>
      </w:pBdr>
      <w:tabs>
        <w:tab w:val="num" w:pos="340"/>
      </w:tabs>
      <w:spacing w:after="120" w:line="240" w:lineRule="auto"/>
      <w:ind w:left="340" w:hanging="340"/>
      <w:jc w:val="both"/>
    </w:pPr>
    <w:rPr>
      <w:rFonts w:asciiTheme="minorHAnsi" w:eastAsia="Times New Roman" w:hAnsiTheme="minorHAnsi" w:cs="Times New Roman"/>
      <w:sz w:val="22"/>
      <w:szCs w:val="24"/>
      <w:lang w:val="en-US" w:eastAsia="de-DE"/>
    </w:rPr>
  </w:style>
  <w:style w:type="paragraph" w:customStyle="1" w:styleId="TaskExercise">
    <w:name w:val="Task (Exercise)"/>
    <w:qFormat/>
    <w:rsid w:val="00FE653D"/>
    <w:pPr>
      <w:keepNext/>
      <w:keepLines/>
      <w:framePr w:hSpace="181" w:vSpace="181" w:wrap="notBeside" w:vAnchor="text" w:hAnchor="text" w:y="1" w:anchorLock="1"/>
      <w:pBdr>
        <w:top w:val="single" w:sz="12" w:space="1" w:color="000000" w:shadow="1"/>
        <w:left w:val="single" w:sz="12" w:space="4" w:color="000000" w:shadow="1"/>
        <w:bottom w:val="single" w:sz="12" w:space="1" w:color="000000" w:shadow="1"/>
        <w:right w:val="single" w:sz="12" w:space="4" w:color="000000" w:shadow="1"/>
      </w:pBdr>
      <w:tabs>
        <w:tab w:val="num" w:pos="284"/>
      </w:tabs>
      <w:spacing w:after="120" w:line="240" w:lineRule="auto"/>
      <w:ind w:left="397" w:hanging="397"/>
    </w:pPr>
    <w:rPr>
      <w:rFonts w:ascii="Arial" w:eastAsia="Times New Roman" w:hAnsi="Arial" w:cs="Times New Roman"/>
      <w:szCs w:val="24"/>
      <w:lang w:val="en-US" w:eastAsia="de-DE"/>
    </w:rPr>
  </w:style>
  <w:style w:type="paragraph" w:customStyle="1" w:styleId="TOC">
    <w:name w:val="TOC"/>
    <w:basedOn w:val="Overskrift1"/>
    <w:next w:val="Normal"/>
    <w:semiHidden/>
    <w:rsid w:val="00FE653D"/>
    <w:pPr>
      <w:keepLines w:val="0"/>
      <w:pageBreakBefore/>
      <w:tabs>
        <w:tab w:val="center" w:pos="4536"/>
        <w:tab w:val="right" w:pos="9072"/>
      </w:tabs>
      <w:spacing w:before="360" w:after="120" w:line="240" w:lineRule="auto"/>
      <w:jc w:val="center"/>
    </w:pPr>
    <w:rPr>
      <w:rFonts w:asciiTheme="minorHAnsi" w:eastAsia="Times New Roman" w:hAnsiTheme="minorHAnsi" w:cs="Times New Roman"/>
      <w:b/>
      <w:smallCaps/>
      <w:color w:val="222F64"/>
      <w:sz w:val="40"/>
      <w:szCs w:val="24"/>
      <w:lang w:val="en-US" w:eastAsia="de-DE"/>
    </w:rPr>
  </w:style>
  <w:style w:type="paragraph" w:customStyle="1" w:styleId="ChapterHeading">
    <w:name w:val="Chapter Heading"/>
    <w:basedOn w:val="Normal"/>
    <w:qFormat/>
    <w:rsid w:val="00FE653D"/>
    <w:pPr>
      <w:keepNext/>
      <w:pBdr>
        <w:top w:val="single" w:sz="4" w:space="1" w:color="auto"/>
      </w:pBdr>
      <w:spacing w:after="200" w:line="276" w:lineRule="auto"/>
      <w:jc w:val="right"/>
    </w:pPr>
    <w:rPr>
      <w:rFonts w:asciiTheme="minorHAnsi" w:eastAsia="Calibri" w:hAnsiTheme="minorHAnsi" w:cs="Times New Roman"/>
      <w:b/>
      <w:sz w:val="36"/>
      <w:lang w:val="en-US"/>
    </w:rPr>
  </w:style>
  <w:style w:type="paragraph" w:customStyle="1" w:styleId="DITA4-Category">
    <w:name w:val="DITA 4 - Category"/>
    <w:basedOn w:val="Normal"/>
    <w:qFormat/>
    <w:rsid w:val="00FE653D"/>
    <w:pPr>
      <w:keepNext/>
      <w:spacing w:after="0" w:line="276" w:lineRule="auto"/>
      <w:jc w:val="both"/>
    </w:pPr>
    <w:rPr>
      <w:rFonts w:asciiTheme="minorHAnsi" w:eastAsia="Calibri" w:hAnsiTheme="minorHAnsi" w:cs="Times New Roman"/>
      <w:color w:val="6DB122"/>
      <w:sz w:val="22"/>
      <w:lang w:val="en-US"/>
    </w:rPr>
  </w:style>
  <w:style w:type="paragraph" w:customStyle="1" w:styleId="Heading1-notTOC">
    <w:name w:val="Heading 1 - not TOC"/>
    <w:basedOn w:val="Overskrift1"/>
    <w:next w:val="Normal"/>
    <w:autoRedefine/>
    <w:qFormat/>
    <w:rsid w:val="00FE653D"/>
    <w:pPr>
      <w:pageBreakBefore/>
      <w:pBdr>
        <w:top w:val="single" w:sz="18" w:space="1" w:color="808080" w:themeColor="background1" w:themeShade="80"/>
      </w:pBdr>
      <w:spacing w:before="480" w:after="120" w:line="240" w:lineRule="auto"/>
      <w:jc w:val="center"/>
      <w:outlineLvl w:val="9"/>
    </w:pPr>
    <w:rPr>
      <w:rFonts w:asciiTheme="minorHAnsi" w:eastAsia="Times New Roman" w:hAnsiTheme="minorHAnsi"/>
      <w:b/>
      <w:bCs/>
      <w:smallCaps/>
      <w:color w:val="222F64"/>
      <w:sz w:val="40"/>
      <w:szCs w:val="28"/>
      <w:lang w:val="en-CA" w:eastAsia="en-CA"/>
    </w:rPr>
  </w:style>
  <w:style w:type="paragraph" w:customStyle="1" w:styleId="NormalNoIndent">
    <w:name w:val="NormalNoIndent"/>
    <w:basedOn w:val="Normal"/>
    <w:qFormat/>
    <w:rsid w:val="00FE653D"/>
    <w:pPr>
      <w:spacing w:after="120" w:line="240" w:lineRule="auto"/>
      <w:jc w:val="both"/>
    </w:pPr>
    <w:rPr>
      <w:rFonts w:ascii="Arial" w:eastAsiaTheme="minorEastAsia" w:hAnsi="Arial"/>
      <w:color w:val="000000" w:themeColor="text1"/>
      <w:sz w:val="22"/>
      <w:lang w:val="en-US"/>
    </w:rPr>
  </w:style>
  <w:style w:type="paragraph" w:customStyle="1" w:styleId="Appendix1">
    <w:name w:val="Appendix1"/>
    <w:basedOn w:val="Overskrift1"/>
    <w:next w:val="Normal"/>
    <w:qFormat/>
    <w:rsid w:val="00FE653D"/>
    <w:pPr>
      <w:keepLines w:val="0"/>
      <w:pageBreakBefore/>
      <w:numPr>
        <w:numId w:val="4"/>
      </w:numPr>
      <w:spacing w:before="360" w:after="120" w:line="240" w:lineRule="auto"/>
      <w:jc w:val="center"/>
    </w:pPr>
    <w:rPr>
      <w:rFonts w:asciiTheme="minorHAnsi" w:eastAsia="Times New Roman" w:hAnsiTheme="minorHAnsi" w:cs="Times New Roman"/>
      <w:b/>
      <w:smallCaps/>
      <w:color w:val="222F64"/>
      <w:sz w:val="40"/>
      <w:szCs w:val="24"/>
      <w:lang w:val="en-US" w:eastAsia="de-DE"/>
    </w:rPr>
  </w:style>
  <w:style w:type="paragraph" w:customStyle="1" w:styleId="NoTocHeading1">
    <w:name w:val="NoTocHeading1"/>
    <w:basedOn w:val="Overskrift1"/>
    <w:next w:val="Normal"/>
    <w:qFormat/>
    <w:rsid w:val="00FE653D"/>
    <w:pPr>
      <w:keepLines w:val="0"/>
      <w:pageBreakBefore/>
      <w:tabs>
        <w:tab w:val="center" w:pos="4536"/>
        <w:tab w:val="right" w:pos="9072"/>
      </w:tabs>
      <w:spacing w:before="360" w:after="120" w:line="240" w:lineRule="auto"/>
      <w:jc w:val="center"/>
      <w:outlineLvl w:val="9"/>
    </w:pPr>
    <w:rPr>
      <w:rFonts w:asciiTheme="minorHAnsi" w:eastAsia="Times New Roman" w:hAnsiTheme="minorHAnsi" w:cs="Times New Roman"/>
      <w:b/>
      <w:smallCaps/>
      <w:color w:val="222F64"/>
      <w:sz w:val="40"/>
      <w:szCs w:val="24"/>
      <w:lang w:val="en-US" w:eastAsia="de-DE"/>
    </w:rPr>
  </w:style>
  <w:style w:type="paragraph" w:customStyle="1" w:styleId="NoTocHeading2">
    <w:name w:val="NoTocHeading2"/>
    <w:basedOn w:val="Overskrift2"/>
    <w:next w:val="Normal"/>
    <w:qFormat/>
    <w:rsid w:val="00FE653D"/>
    <w:pPr>
      <w:keepLines w:val="0"/>
      <w:tabs>
        <w:tab w:val="left" w:pos="737"/>
      </w:tabs>
      <w:spacing w:before="0" w:after="240" w:line="240" w:lineRule="auto"/>
      <w:jc w:val="center"/>
      <w:outlineLvl w:val="9"/>
    </w:pPr>
    <w:rPr>
      <w:rFonts w:asciiTheme="minorHAnsi" w:eastAsia="Times New Roman" w:hAnsiTheme="minorHAnsi" w:cs="Times New Roman"/>
      <w:b/>
      <w:smallCaps/>
      <w:color w:val="007FC2"/>
      <w:sz w:val="36"/>
      <w:szCs w:val="24"/>
      <w:lang w:val="en-US" w:eastAsia="de-DE"/>
    </w:rPr>
  </w:style>
  <w:style w:type="paragraph" w:customStyle="1" w:styleId="NoTocHeading3">
    <w:name w:val="NoTocHeading3"/>
    <w:basedOn w:val="Overskrift3"/>
    <w:next w:val="Normal"/>
    <w:qFormat/>
    <w:rsid w:val="00FE653D"/>
    <w:pPr>
      <w:keepLines w:val="0"/>
      <w:tabs>
        <w:tab w:val="left" w:pos="737"/>
        <w:tab w:val="left" w:pos="794"/>
        <w:tab w:val="left" w:pos="851"/>
      </w:tabs>
      <w:spacing w:before="360" w:after="120" w:line="240" w:lineRule="auto"/>
      <w:jc w:val="center"/>
      <w:outlineLvl w:val="9"/>
    </w:pPr>
    <w:rPr>
      <w:rFonts w:asciiTheme="minorHAnsi" w:eastAsia="Times New Roman" w:hAnsiTheme="minorHAnsi" w:cs="Times New Roman"/>
      <w:b/>
      <w:smallCaps/>
      <w:color w:val="27ACCC"/>
      <w:sz w:val="32"/>
      <w:lang w:val="en-US" w:eastAsia="de-DE"/>
    </w:rPr>
  </w:style>
  <w:style w:type="paragraph" w:customStyle="1" w:styleId="NoTocHeading4">
    <w:name w:val="NoTocHeading4"/>
    <w:basedOn w:val="Overskrift4"/>
    <w:next w:val="Normal"/>
    <w:qFormat/>
    <w:rsid w:val="00FE653D"/>
    <w:pPr>
      <w:keepLines w:val="0"/>
      <w:tabs>
        <w:tab w:val="left" w:pos="964"/>
      </w:tabs>
      <w:spacing w:before="360" w:line="240" w:lineRule="auto"/>
      <w:jc w:val="center"/>
      <w:outlineLvl w:val="9"/>
    </w:pPr>
    <w:rPr>
      <w:rFonts w:asciiTheme="minorHAnsi" w:eastAsia="Times New Roman" w:hAnsiTheme="minorHAnsi" w:cs="Times New Roman"/>
      <w:b/>
      <w:i w:val="0"/>
      <w:iCs w:val="0"/>
      <w:smallCaps/>
      <w:color w:val="27ACCC"/>
      <w:sz w:val="32"/>
      <w:szCs w:val="24"/>
      <w:lang w:val="en-US" w:eastAsia="de-DE"/>
    </w:rPr>
  </w:style>
  <w:style w:type="paragraph" w:customStyle="1" w:styleId="NoTocHeading5">
    <w:name w:val="NoTocHeading5"/>
    <w:basedOn w:val="Overskrift5"/>
    <w:next w:val="Normal"/>
    <w:qFormat/>
    <w:rsid w:val="00FE653D"/>
    <w:pPr>
      <w:outlineLvl w:val="9"/>
    </w:pPr>
  </w:style>
  <w:style w:type="paragraph" w:customStyle="1" w:styleId="NoTocHeading6">
    <w:name w:val="NoTocHeading6"/>
    <w:basedOn w:val="Overskrift6"/>
    <w:next w:val="Normal"/>
    <w:qFormat/>
    <w:rsid w:val="00FE653D"/>
    <w:pPr>
      <w:outlineLvl w:val="9"/>
    </w:pPr>
  </w:style>
  <w:style w:type="paragraph" w:customStyle="1" w:styleId="NoTocHeading7">
    <w:name w:val="NoTocHeading7"/>
    <w:basedOn w:val="Overskrift7"/>
    <w:next w:val="Normal"/>
    <w:qFormat/>
    <w:rsid w:val="00FE653D"/>
    <w:pPr>
      <w:outlineLvl w:val="9"/>
    </w:pPr>
  </w:style>
  <w:style w:type="paragraph" w:customStyle="1" w:styleId="NoTocHeading8">
    <w:name w:val="NoTocHeading8"/>
    <w:basedOn w:val="Overskrift8"/>
    <w:next w:val="Normal"/>
    <w:qFormat/>
    <w:rsid w:val="00FE653D"/>
    <w:pPr>
      <w:outlineLvl w:val="9"/>
    </w:pPr>
  </w:style>
  <w:style w:type="paragraph" w:customStyle="1" w:styleId="NoTocHeading9">
    <w:name w:val="NoTocHeading9"/>
    <w:basedOn w:val="Overskrift9"/>
    <w:next w:val="Normal"/>
    <w:qFormat/>
    <w:rsid w:val="00FE653D"/>
    <w:pPr>
      <w:outlineLvl w:val="9"/>
    </w:pPr>
  </w:style>
  <w:style w:type="character" w:customStyle="1" w:styleId="instructionalTextGreenChar">
    <w:name w:val="instructionalTextGreenChar"/>
    <w:basedOn w:val="Standardskrifttypeiafsnit"/>
    <w:uiPriority w:val="1"/>
    <w:qFormat/>
    <w:rsid w:val="00FE653D"/>
    <w:rPr>
      <w:color w:val="00B050"/>
    </w:rPr>
  </w:style>
  <w:style w:type="character" w:customStyle="1" w:styleId="optionalTextBlueChar">
    <w:name w:val="optionalTextBlueChar"/>
    <w:basedOn w:val="Standardskrifttypeiafsnit"/>
    <w:uiPriority w:val="1"/>
    <w:qFormat/>
    <w:rsid w:val="00FE653D"/>
    <w:rPr>
      <w:color w:val="0070C0"/>
    </w:rPr>
  </w:style>
  <w:style w:type="character" w:customStyle="1" w:styleId="optionalTextRedChar">
    <w:name w:val="optionalTextRedChar"/>
    <w:basedOn w:val="Standardskrifttypeiafsnit"/>
    <w:uiPriority w:val="1"/>
    <w:qFormat/>
    <w:rsid w:val="00FE653D"/>
    <w:rPr>
      <w:color w:val="FF0000"/>
    </w:rPr>
  </w:style>
  <w:style w:type="paragraph" w:customStyle="1" w:styleId="TableCaption">
    <w:name w:val="TableCaption"/>
    <w:basedOn w:val="Billedtekst"/>
    <w:qFormat/>
    <w:rsid w:val="00FE653D"/>
    <w:pPr>
      <w:spacing w:after="120"/>
      <w:jc w:val="center"/>
    </w:pPr>
    <w:rPr>
      <w:rFonts w:ascii="Arial" w:eastAsiaTheme="minorEastAsia" w:hAnsi="Arial" w:cstheme="minorBidi"/>
      <w:color w:val="auto"/>
      <w:lang w:eastAsia="en-US"/>
    </w:rPr>
  </w:style>
  <w:style w:type="paragraph" w:customStyle="1" w:styleId="bullet">
    <w:name w:val="bullet"/>
    <w:basedOn w:val="Normal"/>
    <w:qFormat/>
    <w:rsid w:val="00FE653D"/>
    <w:pPr>
      <w:spacing w:after="120" w:line="240" w:lineRule="auto"/>
    </w:pPr>
    <w:rPr>
      <w:rFonts w:asciiTheme="minorHAnsi" w:eastAsia="Times New Roman" w:hAnsiTheme="minorHAnsi" w:cs="Times New Roman"/>
      <w:sz w:val="22"/>
      <w:szCs w:val="24"/>
      <w:lang w:val="en-US" w:eastAsia="de-DE"/>
    </w:rPr>
  </w:style>
  <w:style w:type="paragraph" w:customStyle="1" w:styleId="bullet0">
    <w:name w:val="bullet0"/>
    <w:basedOn w:val="Normal"/>
    <w:qFormat/>
    <w:rsid w:val="00FE653D"/>
    <w:pPr>
      <w:numPr>
        <w:numId w:val="5"/>
      </w:numPr>
      <w:spacing w:after="120" w:line="240" w:lineRule="auto"/>
      <w:jc w:val="both"/>
    </w:pPr>
    <w:rPr>
      <w:rFonts w:asciiTheme="minorHAnsi" w:eastAsia="Times New Roman" w:hAnsiTheme="minorHAnsi" w:cs="Times New Roman"/>
      <w:sz w:val="22"/>
      <w:szCs w:val="24"/>
      <w:lang w:val="en-US" w:eastAsia="de-DE"/>
    </w:rPr>
  </w:style>
  <w:style w:type="paragraph" w:customStyle="1" w:styleId="bullet1">
    <w:name w:val="bullet1"/>
    <w:basedOn w:val="bullet0"/>
    <w:qFormat/>
    <w:rsid w:val="00FE653D"/>
    <w:pPr>
      <w:numPr>
        <w:numId w:val="6"/>
      </w:numPr>
    </w:pPr>
  </w:style>
  <w:style w:type="paragraph" w:customStyle="1" w:styleId="bullet2">
    <w:name w:val="bullet2"/>
    <w:basedOn w:val="bullet1"/>
    <w:qFormat/>
    <w:rsid w:val="00FE653D"/>
    <w:pPr>
      <w:numPr>
        <w:numId w:val="7"/>
      </w:numPr>
    </w:pPr>
  </w:style>
  <w:style w:type="paragraph" w:customStyle="1" w:styleId="bullet3">
    <w:name w:val="bullet3"/>
    <w:basedOn w:val="bullet2"/>
    <w:qFormat/>
    <w:rsid w:val="00FE653D"/>
    <w:pPr>
      <w:numPr>
        <w:numId w:val="8"/>
      </w:numPr>
    </w:pPr>
  </w:style>
  <w:style w:type="paragraph" w:customStyle="1" w:styleId="bullet4">
    <w:name w:val="bullet4"/>
    <w:basedOn w:val="bullet3"/>
    <w:qFormat/>
    <w:rsid w:val="00FE653D"/>
    <w:pPr>
      <w:numPr>
        <w:numId w:val="9"/>
      </w:numPr>
    </w:pPr>
  </w:style>
  <w:style w:type="paragraph" w:customStyle="1" w:styleId="bullet5">
    <w:name w:val="bullet5"/>
    <w:basedOn w:val="bullet4"/>
    <w:qFormat/>
    <w:rsid w:val="00FE653D"/>
    <w:pPr>
      <w:numPr>
        <w:numId w:val="10"/>
      </w:numPr>
    </w:pPr>
  </w:style>
  <w:style w:type="paragraph" w:customStyle="1" w:styleId="bullet6">
    <w:name w:val="bullet6"/>
    <w:basedOn w:val="bullet5"/>
    <w:qFormat/>
    <w:rsid w:val="00FE653D"/>
    <w:pPr>
      <w:numPr>
        <w:numId w:val="11"/>
      </w:numPr>
    </w:pPr>
  </w:style>
  <w:style w:type="paragraph" w:customStyle="1" w:styleId="ListLevel1">
    <w:name w:val="ListLevel1"/>
    <w:basedOn w:val="ListLevel0"/>
    <w:qFormat/>
    <w:rsid w:val="00FE653D"/>
    <w:pPr>
      <w:ind w:left="1134"/>
    </w:pPr>
  </w:style>
  <w:style w:type="paragraph" w:customStyle="1" w:styleId="ListLevel2">
    <w:name w:val="ListLevel2"/>
    <w:basedOn w:val="ListLevel1"/>
    <w:qFormat/>
    <w:rsid w:val="00FE653D"/>
    <w:pPr>
      <w:ind w:left="1701"/>
    </w:pPr>
  </w:style>
  <w:style w:type="paragraph" w:customStyle="1" w:styleId="ListLevel3">
    <w:name w:val="ListLevel3"/>
    <w:basedOn w:val="ListLevel2"/>
    <w:qFormat/>
    <w:rsid w:val="00FE653D"/>
    <w:pPr>
      <w:ind w:left="2268"/>
    </w:pPr>
  </w:style>
  <w:style w:type="paragraph" w:customStyle="1" w:styleId="ListLevel4">
    <w:name w:val="ListLevel4"/>
    <w:basedOn w:val="ListLevel3"/>
    <w:qFormat/>
    <w:rsid w:val="00FE653D"/>
    <w:pPr>
      <w:ind w:left="2835"/>
    </w:pPr>
  </w:style>
  <w:style w:type="paragraph" w:customStyle="1" w:styleId="ListLevel5">
    <w:name w:val="ListLevel5"/>
    <w:basedOn w:val="ListLevel4"/>
    <w:qFormat/>
    <w:rsid w:val="00FE653D"/>
    <w:pPr>
      <w:ind w:left="3402"/>
    </w:pPr>
  </w:style>
  <w:style w:type="paragraph" w:customStyle="1" w:styleId="ListLevel6">
    <w:name w:val="ListLevel6"/>
    <w:basedOn w:val="ListLevel5"/>
    <w:qFormat/>
    <w:rsid w:val="00FE653D"/>
    <w:pPr>
      <w:ind w:left="3969"/>
    </w:pPr>
  </w:style>
  <w:style w:type="paragraph" w:customStyle="1" w:styleId="Heading1IR">
    <w:name w:val="Heading 1 IR"/>
    <w:basedOn w:val="Overskrift4"/>
    <w:next w:val="Normal"/>
    <w:qFormat/>
    <w:rsid w:val="00FE653D"/>
    <w:pPr>
      <w:keepLines w:val="0"/>
      <w:shd w:val="clear" w:color="auto" w:fill="007FC2"/>
      <w:tabs>
        <w:tab w:val="left" w:pos="964"/>
      </w:tabs>
      <w:spacing w:before="360" w:line="240" w:lineRule="auto"/>
      <w:outlineLvl w:val="0"/>
    </w:pPr>
    <w:rPr>
      <w:rFonts w:asciiTheme="minorHAnsi" w:eastAsia="Times New Roman" w:hAnsiTheme="minorHAnsi" w:cs="Times New Roman"/>
      <w:b/>
      <w:i w:val="0"/>
      <w:iCs w:val="0"/>
      <w:color w:val="FFFFFF" w:themeColor="background1"/>
      <w:sz w:val="32"/>
      <w:szCs w:val="32"/>
      <w:lang w:val="en-US" w:eastAsia="de-DE"/>
    </w:rPr>
  </w:style>
  <w:style w:type="paragraph" w:customStyle="1" w:styleId="Heading1AMC">
    <w:name w:val="Heading 1 AMC"/>
    <w:basedOn w:val="Overskrift5"/>
    <w:next w:val="Normal"/>
    <w:qFormat/>
    <w:rsid w:val="00FE653D"/>
    <w:pPr>
      <w:shd w:val="clear" w:color="auto" w:fill="FBBC39"/>
      <w:spacing w:before="360" w:after="0"/>
      <w:jc w:val="left"/>
      <w:outlineLvl w:val="0"/>
    </w:pPr>
    <w:rPr>
      <w:color w:val="FFFFFF" w:themeColor="background1"/>
      <w:sz w:val="32"/>
      <w:u w:val="none"/>
      <w:lang w:val="en-GB"/>
    </w:rPr>
  </w:style>
  <w:style w:type="paragraph" w:customStyle="1" w:styleId="Heading1CR">
    <w:name w:val="Heading 1 CR"/>
    <w:basedOn w:val="Overskrift2"/>
    <w:next w:val="Normal"/>
    <w:qFormat/>
    <w:rsid w:val="00FE653D"/>
    <w:pPr>
      <w:keepLines w:val="0"/>
      <w:shd w:val="clear" w:color="auto" w:fill="FFFFFF" w:themeFill="background1"/>
      <w:tabs>
        <w:tab w:val="left" w:pos="737"/>
      </w:tabs>
      <w:spacing w:before="240" w:line="240" w:lineRule="auto"/>
      <w:jc w:val="center"/>
      <w:outlineLvl w:val="0"/>
    </w:pPr>
    <w:rPr>
      <w:rFonts w:asciiTheme="minorHAnsi" w:eastAsia="Times New Roman" w:hAnsiTheme="minorHAnsi" w:cs="Times New Roman"/>
      <w:b/>
      <w:i/>
      <w:color w:val="005691"/>
      <w:sz w:val="32"/>
      <w:szCs w:val="24"/>
      <w:u w:val="single"/>
      <w:lang w:val="en-US" w:eastAsia="de-DE"/>
    </w:rPr>
  </w:style>
  <w:style w:type="paragraph" w:customStyle="1" w:styleId="Heading1GM">
    <w:name w:val="Heading 1 GM"/>
    <w:basedOn w:val="Overskrift5"/>
    <w:next w:val="Normal"/>
    <w:qFormat/>
    <w:rsid w:val="00FE653D"/>
    <w:pPr>
      <w:shd w:val="clear" w:color="auto" w:fill="16CC7F"/>
      <w:spacing w:before="360" w:after="0"/>
      <w:jc w:val="left"/>
      <w:outlineLvl w:val="0"/>
    </w:pPr>
    <w:rPr>
      <w:color w:val="FFFFFF" w:themeColor="background1"/>
      <w:sz w:val="32"/>
      <w:u w:val="none"/>
    </w:rPr>
  </w:style>
  <w:style w:type="paragraph" w:customStyle="1" w:styleId="ListLevel0">
    <w:name w:val="ListLevel0"/>
    <w:basedOn w:val="Normal"/>
    <w:rsid w:val="00FE653D"/>
    <w:pPr>
      <w:tabs>
        <w:tab w:val="left" w:pos="567"/>
      </w:tabs>
      <w:spacing w:after="120" w:line="240" w:lineRule="auto"/>
      <w:ind w:left="567" w:hanging="567"/>
      <w:jc w:val="both"/>
    </w:pPr>
    <w:rPr>
      <w:rFonts w:asciiTheme="minorHAnsi" w:eastAsia="Times New Roman" w:hAnsiTheme="minorHAnsi" w:cs="Times New Roman"/>
      <w:sz w:val="22"/>
      <w:szCs w:val="24"/>
      <w:lang w:val="en-US" w:eastAsia="de-DE"/>
    </w:rPr>
  </w:style>
  <w:style w:type="paragraph" w:customStyle="1" w:styleId="Normal0">
    <w:name w:val="Normal0"/>
    <w:basedOn w:val="Normal"/>
    <w:qFormat/>
    <w:rsid w:val="00FE653D"/>
    <w:pPr>
      <w:spacing w:after="120" w:line="240" w:lineRule="auto"/>
      <w:jc w:val="both"/>
    </w:pPr>
    <w:rPr>
      <w:rFonts w:asciiTheme="minorHAnsi" w:eastAsia="Times New Roman" w:hAnsiTheme="minorHAnsi" w:cs="Times New Roman"/>
      <w:sz w:val="22"/>
      <w:szCs w:val="24"/>
      <w:lang w:val="en-US" w:eastAsia="de-DE"/>
    </w:rPr>
  </w:style>
  <w:style w:type="paragraph" w:customStyle="1" w:styleId="Normal2">
    <w:name w:val="Normal2"/>
    <w:basedOn w:val="Normal"/>
    <w:qFormat/>
    <w:rsid w:val="00FE653D"/>
    <w:pPr>
      <w:spacing w:after="120" w:line="240" w:lineRule="auto"/>
      <w:ind w:left="1134"/>
      <w:jc w:val="both"/>
    </w:pPr>
    <w:rPr>
      <w:rFonts w:asciiTheme="minorHAnsi" w:eastAsia="Times New Roman" w:hAnsiTheme="minorHAnsi" w:cs="Times New Roman"/>
      <w:sz w:val="22"/>
      <w:szCs w:val="24"/>
      <w:lang w:val="en-US" w:eastAsia="de-DE"/>
    </w:rPr>
  </w:style>
  <w:style w:type="paragraph" w:customStyle="1" w:styleId="Normal3">
    <w:name w:val="Normal3"/>
    <w:basedOn w:val="ListLevel3"/>
    <w:qFormat/>
    <w:rsid w:val="00FE653D"/>
    <w:pPr>
      <w:ind w:left="1701" w:firstLine="0"/>
    </w:pPr>
  </w:style>
  <w:style w:type="paragraph" w:customStyle="1" w:styleId="Normal4">
    <w:name w:val="Normal4"/>
    <w:basedOn w:val="ListLevel4"/>
    <w:qFormat/>
    <w:rsid w:val="00FE653D"/>
    <w:pPr>
      <w:ind w:left="2268" w:firstLine="0"/>
    </w:pPr>
  </w:style>
  <w:style w:type="paragraph" w:customStyle="1" w:styleId="Normal5">
    <w:name w:val="Normal5"/>
    <w:basedOn w:val="ListLevel5"/>
    <w:qFormat/>
    <w:rsid w:val="00FE653D"/>
    <w:pPr>
      <w:ind w:left="2835" w:firstLine="0"/>
    </w:pPr>
  </w:style>
  <w:style w:type="paragraph" w:customStyle="1" w:styleId="Normal6">
    <w:name w:val="Normal6"/>
    <w:basedOn w:val="ListLevel6"/>
    <w:qFormat/>
    <w:rsid w:val="00FE653D"/>
    <w:pPr>
      <w:ind w:left="3402" w:firstLine="0"/>
    </w:pPr>
  </w:style>
  <w:style w:type="paragraph" w:customStyle="1" w:styleId="Dxshortdesc">
    <w:name w:val="Dx_shortdesc"/>
    <w:basedOn w:val="Normal"/>
    <w:next w:val="Normal"/>
    <w:qFormat/>
    <w:rsid w:val="00FE653D"/>
    <w:pPr>
      <w:keepNext/>
      <w:spacing w:after="120" w:line="240" w:lineRule="auto"/>
      <w:jc w:val="right"/>
    </w:pPr>
    <w:rPr>
      <w:rFonts w:asciiTheme="minorHAnsi" w:eastAsia="Times New Roman" w:hAnsiTheme="minorHAnsi" w:cs="Times New Roman"/>
      <w:i/>
      <w:sz w:val="14"/>
      <w:szCs w:val="101"/>
      <w:lang w:val="en-US" w:eastAsia="de-DE"/>
    </w:rPr>
  </w:style>
  <w:style w:type="paragraph" w:customStyle="1" w:styleId="Heading1IRsubrule">
    <w:name w:val="Heading 1 IRsubrule"/>
    <w:basedOn w:val="Overskrift5"/>
    <w:next w:val="Normal"/>
    <w:qFormat/>
    <w:rsid w:val="00FE653D"/>
    <w:pPr>
      <w:shd w:val="clear" w:color="auto" w:fill="007FC2"/>
      <w:outlineLvl w:val="0"/>
    </w:pPr>
    <w:rPr>
      <w:color w:val="FFFFFF" w:themeColor="background1"/>
      <w:sz w:val="32"/>
      <w:u w:val="none"/>
    </w:rPr>
  </w:style>
  <w:style w:type="paragraph" w:customStyle="1" w:styleId="Heading1OrgManual">
    <w:name w:val="Heading 1 OrgManual"/>
    <w:basedOn w:val="Normal"/>
    <w:next w:val="Normal"/>
    <w:qFormat/>
    <w:rsid w:val="00FE653D"/>
    <w:pPr>
      <w:spacing w:after="120" w:line="240" w:lineRule="auto"/>
      <w:jc w:val="both"/>
    </w:pPr>
    <w:rPr>
      <w:rFonts w:asciiTheme="minorHAnsi" w:eastAsia="Times New Roman" w:hAnsiTheme="minorHAnsi" w:cs="Times New Roman"/>
      <w:b/>
      <w:szCs w:val="24"/>
      <w:lang w:val="en-US" w:eastAsia="de-DE"/>
    </w:rPr>
  </w:style>
  <w:style w:type="paragraph" w:customStyle="1" w:styleId="Heading2OrgManual">
    <w:name w:val="Heading 2 OrgManual"/>
    <w:basedOn w:val="Heading1OrgManual"/>
    <w:next w:val="Normal"/>
    <w:qFormat/>
    <w:rsid w:val="00FE653D"/>
    <w:pPr>
      <w:jc w:val="left"/>
    </w:pPr>
  </w:style>
  <w:style w:type="paragraph" w:customStyle="1" w:styleId="MapTitle">
    <w:name w:val="MapTitle"/>
    <w:basedOn w:val="Heading1-notTOC"/>
    <w:rsid w:val="00FE653D"/>
    <w:pPr>
      <w:keepNext w:val="0"/>
      <w:keepLines w:val="0"/>
      <w:widowControl w:val="0"/>
      <w:pBdr>
        <w:top w:val="none" w:sz="0" w:space="0" w:color="auto"/>
      </w:pBdr>
      <w:spacing w:before="0"/>
      <w:jc w:val="left"/>
    </w:pPr>
    <w:rPr>
      <w:szCs w:val="22"/>
    </w:rPr>
  </w:style>
  <w:style w:type="paragraph" w:customStyle="1" w:styleId="HEADERCHAPTER1">
    <w:name w:val="HEADER CHAPTER 1"/>
    <w:basedOn w:val="Normal"/>
    <w:semiHidden/>
    <w:rsid w:val="00FE653D"/>
    <w:pPr>
      <w:numPr>
        <w:numId w:val="12"/>
      </w:numPr>
      <w:spacing w:before="240" w:after="240" w:line="240" w:lineRule="auto"/>
    </w:pPr>
    <w:rPr>
      <w:rFonts w:ascii="Calibri" w:eastAsia="Times New Roman" w:hAnsi="Calibri" w:cs="Times New Roman"/>
      <w:b/>
      <w:caps/>
      <w:sz w:val="22"/>
      <w:lang w:val="en-GB" w:eastAsia="en-GB"/>
    </w:rPr>
  </w:style>
  <w:style w:type="paragraph" w:customStyle="1" w:styleId="AlignRight">
    <w:name w:val="AlignRight"/>
    <w:basedOn w:val="Normal"/>
    <w:next w:val="Normal"/>
    <w:qFormat/>
    <w:rsid w:val="00FE653D"/>
    <w:pPr>
      <w:spacing w:after="120" w:line="240" w:lineRule="auto"/>
      <w:jc w:val="right"/>
    </w:pPr>
    <w:rPr>
      <w:rFonts w:asciiTheme="minorHAnsi" w:eastAsia="Times New Roman" w:hAnsiTheme="minorHAnsi" w:cs="Times New Roman"/>
      <w:sz w:val="22"/>
      <w:szCs w:val="24"/>
      <w:lang w:val="en-US" w:eastAsia="de-DE"/>
    </w:rPr>
  </w:style>
  <w:style w:type="character" w:customStyle="1" w:styleId="Italic">
    <w:name w:val="Italic"/>
    <w:basedOn w:val="Standardskrifttypeiafsnit"/>
    <w:uiPriority w:val="1"/>
    <w:qFormat/>
    <w:rsid w:val="00FE653D"/>
    <w:rPr>
      <w:i/>
    </w:rPr>
  </w:style>
  <w:style w:type="character" w:customStyle="1" w:styleId="Underline">
    <w:name w:val="Underline"/>
    <w:basedOn w:val="Italic"/>
    <w:uiPriority w:val="1"/>
    <w:qFormat/>
    <w:rsid w:val="00FE653D"/>
    <w:rPr>
      <w:i w:val="0"/>
      <w:u w:val="single"/>
    </w:rPr>
  </w:style>
  <w:style w:type="character" w:customStyle="1" w:styleId="Bold">
    <w:name w:val="Bold"/>
    <w:basedOn w:val="Underline"/>
    <w:uiPriority w:val="1"/>
    <w:qFormat/>
    <w:rsid w:val="00FE653D"/>
    <w:rPr>
      <w:b/>
      <w:i w:val="0"/>
      <w:u w:val="none"/>
    </w:rPr>
  </w:style>
  <w:style w:type="character" w:customStyle="1" w:styleId="GeneralAviation">
    <w:name w:val="GeneralAviation"/>
    <w:basedOn w:val="Standardskrifttypeiafsnit"/>
    <w:uiPriority w:val="1"/>
    <w:qFormat/>
    <w:rsid w:val="00FE653D"/>
    <w:rPr>
      <w:color w:val="A25EAB"/>
    </w:rPr>
  </w:style>
  <w:style w:type="character" w:customStyle="1" w:styleId="IngenafstandTegn">
    <w:name w:val="Ingen afstand Tegn"/>
    <w:basedOn w:val="Standardskrifttypeiafsnit"/>
    <w:link w:val="Ingenafstand"/>
    <w:uiPriority w:val="1"/>
    <w:rsid w:val="00FE653D"/>
    <w:rPr>
      <w:rFonts w:eastAsiaTheme="minorEastAsia"/>
      <w:lang w:val="en-US"/>
    </w:rPr>
  </w:style>
  <w:style w:type="paragraph" w:customStyle="1" w:styleId="TitleNoToc">
    <w:name w:val="TitleNoToc"/>
    <w:basedOn w:val="Titel"/>
    <w:qFormat/>
    <w:rsid w:val="00FE653D"/>
  </w:style>
  <w:style w:type="paragraph" w:customStyle="1" w:styleId="Heading2PB">
    <w:name w:val="Heading 2 PB"/>
    <w:basedOn w:val="Overskrift2"/>
    <w:next w:val="Normal"/>
    <w:qFormat/>
    <w:rsid w:val="00FE653D"/>
    <w:pPr>
      <w:keepNext w:val="0"/>
      <w:keepLines w:val="0"/>
      <w:pageBreakBefore/>
      <w:tabs>
        <w:tab w:val="left" w:pos="737"/>
      </w:tabs>
      <w:spacing w:before="2400" w:after="240" w:line="240" w:lineRule="auto"/>
      <w:jc w:val="center"/>
    </w:pPr>
    <w:rPr>
      <w:rFonts w:asciiTheme="minorHAnsi" w:eastAsia="Times New Roman" w:hAnsiTheme="minorHAnsi" w:cs="Times New Roman"/>
      <w:b/>
      <w:smallCaps/>
      <w:color w:val="007FC2"/>
      <w:sz w:val="36"/>
      <w:szCs w:val="24"/>
      <w:lang w:val="en-US" w:eastAsia="de-DE"/>
    </w:rPr>
  </w:style>
  <w:style w:type="paragraph" w:customStyle="1" w:styleId="easaHeader">
    <w:name w:val="easaHeader"/>
    <w:basedOn w:val="Normal"/>
    <w:qFormat/>
    <w:rsid w:val="00FE653D"/>
    <w:pPr>
      <w:spacing w:after="120" w:line="240" w:lineRule="auto"/>
      <w:jc w:val="right"/>
    </w:pPr>
    <w:rPr>
      <w:rFonts w:ascii="Calibri" w:eastAsia="Times New Roman" w:hAnsi="Calibri" w:cs="Times New Roman"/>
      <w:bCs/>
      <w:i/>
      <w:noProof/>
      <w:sz w:val="18"/>
      <w:szCs w:val="18"/>
      <w:lang w:val="en-US" w:eastAsia="de-DE"/>
    </w:rPr>
  </w:style>
  <w:style w:type="paragraph" w:customStyle="1" w:styleId="easaHeaderTitle">
    <w:name w:val="easaHeaderTitle"/>
    <w:basedOn w:val="easaHeader"/>
    <w:qFormat/>
    <w:rsid w:val="00FE653D"/>
    <w:pPr>
      <w:jc w:val="center"/>
    </w:pPr>
    <w:rPr>
      <w:b/>
      <w:bCs w:val="0"/>
    </w:rPr>
  </w:style>
  <w:style w:type="character" w:customStyle="1" w:styleId="easaCharHead">
    <w:name w:val="easaCharHead"/>
    <w:basedOn w:val="Standardskrifttypeiafsnit"/>
    <w:uiPriority w:val="1"/>
    <w:qFormat/>
    <w:rsid w:val="00FE653D"/>
    <w:rPr>
      <w:rFonts w:ascii="Calibri" w:hAnsi="Calibri"/>
      <w:b/>
      <w:i/>
      <w:sz w:val="18"/>
    </w:rPr>
  </w:style>
  <w:style w:type="paragraph" w:customStyle="1" w:styleId="TableCentered">
    <w:name w:val="TableCentered"/>
    <w:basedOn w:val="Normal"/>
    <w:qFormat/>
    <w:rsid w:val="00FE653D"/>
    <w:pPr>
      <w:spacing w:after="0" w:line="240" w:lineRule="auto"/>
      <w:jc w:val="center"/>
    </w:pPr>
    <w:rPr>
      <w:rFonts w:asciiTheme="minorHAnsi" w:eastAsia="Times New Roman" w:hAnsiTheme="minorHAnsi" w:cs="Times New Roman"/>
      <w:szCs w:val="24"/>
      <w:lang w:val="en-US" w:eastAsia="de-DE"/>
    </w:rPr>
  </w:style>
  <w:style w:type="paragraph" w:customStyle="1" w:styleId="FinePrint">
    <w:name w:val="FinePrint"/>
    <w:basedOn w:val="Normal"/>
    <w:qFormat/>
    <w:rsid w:val="00FE653D"/>
    <w:pPr>
      <w:spacing w:after="120" w:line="240" w:lineRule="auto"/>
    </w:pPr>
    <w:rPr>
      <w:rFonts w:asciiTheme="minorHAnsi" w:eastAsia="Times New Roman" w:hAnsiTheme="minorHAnsi" w:cs="Times New Roman"/>
      <w:sz w:val="16"/>
      <w:szCs w:val="24"/>
      <w:lang w:val="en-US" w:eastAsia="de-DE"/>
    </w:rPr>
  </w:style>
  <w:style w:type="table" w:customStyle="1" w:styleId="easaTable">
    <w:name w:val="easaTable"/>
    <w:uiPriority w:val="99"/>
    <w:rsid w:val="00FE653D"/>
    <w:pPr>
      <w:spacing w:after="0" w:line="240" w:lineRule="auto"/>
    </w:pPr>
    <w:rPr>
      <w:sz w:val="20"/>
      <w:szCs w:val="20"/>
      <w:lang w:val="en-GB" w:eastAsia="en-GB"/>
    </w:rPr>
    <w:tblPr>
      <w:tblInd w:w="0" w:type="dxa"/>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tblCellMar>
        <w:top w:w="0" w:type="dxa"/>
        <w:left w:w="108" w:type="dxa"/>
        <w:bottom w:w="0" w:type="dxa"/>
        <w:right w:w="108" w:type="dxa"/>
      </w:tblCellMar>
    </w:tblPr>
    <w:tcPr>
      <w:shd w:val="clear" w:color="auto" w:fill="D9D9D9" w:themeFill="background1" w:themeFillShade="D9"/>
    </w:tcPr>
    <w:tblStylePr w:type="firstRow">
      <w:rPr>
        <w:b/>
        <w:color w:val="FFFFFF" w:themeColor="background1"/>
      </w:rPr>
      <w:tblPr/>
      <w:trPr>
        <w:cantSplit/>
      </w:trPr>
      <w:tcPr>
        <w:shd w:val="clear" w:color="auto" w:fill="808080" w:themeFill="background1" w:themeFillShade="80"/>
      </w:tcPr>
    </w:tblStylePr>
    <w:tblStylePr w:type="firstCol">
      <w:rPr>
        <w:b/>
        <w:color w:val="FFFFFF" w:themeColor="background1"/>
      </w:rPr>
      <w:tblPr/>
      <w:tcPr>
        <w:shd w:val="clear" w:color="auto" w:fill="808080" w:themeFill="background1" w:themeFillShade="80"/>
      </w:tcPr>
    </w:tblStylePr>
  </w:style>
  <w:style w:type="table" w:styleId="Tabel-Gitter">
    <w:name w:val="Table Grid"/>
    <w:basedOn w:val="Tabel-Normal"/>
    <w:rsid w:val="00FE65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3PB">
    <w:name w:val="Heading 3 PB"/>
    <w:basedOn w:val="Overskrift3"/>
    <w:qFormat/>
    <w:rsid w:val="00FE653D"/>
    <w:pPr>
      <w:keepLines w:val="0"/>
      <w:pageBreakBefore/>
      <w:tabs>
        <w:tab w:val="left" w:pos="737"/>
        <w:tab w:val="left" w:pos="794"/>
        <w:tab w:val="left" w:pos="851"/>
      </w:tabs>
      <w:spacing w:before="360" w:after="120" w:line="240" w:lineRule="auto"/>
      <w:jc w:val="center"/>
    </w:pPr>
    <w:rPr>
      <w:rFonts w:asciiTheme="minorHAnsi" w:eastAsia="Times New Roman" w:hAnsiTheme="minorHAnsi" w:cs="Times New Roman"/>
      <w:b/>
      <w:smallCaps/>
      <w:color w:val="27ACCC"/>
      <w:sz w:val="32"/>
      <w:lang w:val="en-US" w:eastAsia="de-DE"/>
    </w:rPr>
  </w:style>
  <w:style w:type="table" w:customStyle="1" w:styleId="easaForm">
    <w:name w:val="easaForm"/>
    <w:basedOn w:val="Tabel-Normal"/>
    <w:uiPriority w:val="99"/>
    <w:rsid w:val="00FE65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AMC">
    <w:name w:val="Appendix AMC"/>
    <w:basedOn w:val="Heading1AMC"/>
    <w:next w:val="Normal"/>
    <w:qFormat/>
    <w:rsid w:val="00FE653D"/>
    <w:pPr>
      <w:pageBreakBefore/>
    </w:pPr>
  </w:style>
  <w:style w:type="paragraph" w:customStyle="1" w:styleId="AppendixGM">
    <w:name w:val="Appendix GM"/>
    <w:basedOn w:val="Heading1GM"/>
    <w:next w:val="Normal"/>
    <w:qFormat/>
    <w:rsid w:val="00FE653D"/>
    <w:pPr>
      <w:pageBreakBefore/>
    </w:pPr>
  </w:style>
  <w:style w:type="paragraph" w:customStyle="1" w:styleId="AppendixIR">
    <w:name w:val="Appendix IR"/>
    <w:basedOn w:val="Heading1IR"/>
    <w:next w:val="Normal"/>
    <w:qFormat/>
    <w:rsid w:val="00FE653D"/>
    <w:pPr>
      <w:pageBreakBefore/>
      <w:tabs>
        <w:tab w:val="clear" w:pos="964"/>
      </w:tabs>
      <w:outlineLvl w:val="9"/>
    </w:pPr>
    <w:rPr>
      <w:smallCaps/>
    </w:rPr>
  </w:style>
  <w:style w:type="character" w:customStyle="1" w:styleId="TableChar">
    <w:name w:val="TableChar"/>
    <w:basedOn w:val="Standardskrifttypeiafsnit"/>
    <w:uiPriority w:val="1"/>
    <w:qFormat/>
    <w:rsid w:val="00FE653D"/>
    <w:rPr>
      <w:sz w:val="20"/>
    </w:rPr>
  </w:style>
  <w:style w:type="character" w:customStyle="1" w:styleId="TableCharGA">
    <w:name w:val="TableCharGA"/>
    <w:basedOn w:val="GeneralAviation"/>
    <w:uiPriority w:val="1"/>
    <w:qFormat/>
    <w:rsid w:val="00FE653D"/>
    <w:rPr>
      <w:color w:val="A25EAB"/>
      <w:sz w:val="20"/>
    </w:rPr>
  </w:style>
  <w:style w:type="paragraph" w:customStyle="1" w:styleId="Heading1CS">
    <w:name w:val="Heading 1 CS"/>
    <w:basedOn w:val="Heading1IR"/>
    <w:next w:val="Normal0"/>
    <w:qFormat/>
    <w:rsid w:val="00FE653D"/>
    <w:pPr>
      <w:pageBreakBefore/>
      <w:shd w:val="clear" w:color="auto" w:fill="222F64"/>
    </w:pPr>
  </w:style>
  <w:style w:type="paragraph" w:customStyle="1" w:styleId="Heading1GMtoAMC">
    <w:name w:val="Heading 1 GM to AMC"/>
    <w:basedOn w:val="Overskrift6"/>
    <w:next w:val="Normal"/>
    <w:qFormat/>
    <w:rsid w:val="00FE653D"/>
    <w:pPr>
      <w:shd w:val="clear" w:color="auto" w:fill="16CC7F"/>
      <w:spacing w:before="360" w:after="0"/>
      <w:jc w:val="left"/>
    </w:pPr>
    <w:rPr>
      <w:b/>
      <w:color w:val="FFFFFF" w:themeColor="background1"/>
      <w:sz w:val="32"/>
    </w:rPr>
  </w:style>
  <w:style w:type="paragraph" w:customStyle="1" w:styleId="Additionalinformation">
    <w:name w:val="Additional information"/>
    <w:basedOn w:val="Normal"/>
    <w:next w:val="Normal"/>
    <w:qFormat/>
    <w:rsid w:val="00FE653D"/>
    <w:pPr>
      <w:keepNext/>
      <w:shd w:val="clear" w:color="auto" w:fill="FF6B66"/>
      <w:spacing w:before="360" w:after="0" w:line="240" w:lineRule="auto"/>
    </w:pPr>
    <w:rPr>
      <w:rFonts w:asciiTheme="minorHAnsi" w:eastAsia="Times New Roman" w:hAnsiTheme="minorHAnsi" w:cs="Times New Roman"/>
      <w:b/>
      <w:color w:val="FFFFFF" w:themeColor="background1"/>
      <w:sz w:val="32"/>
      <w:szCs w:val="24"/>
      <w:lang w:val="en-GB" w:eastAsia="de-DE"/>
    </w:rPr>
  </w:style>
  <w:style w:type="paragraph" w:customStyle="1" w:styleId="Heading1DR">
    <w:name w:val="Heading 1 DR"/>
    <w:basedOn w:val="Heading1IR"/>
    <w:next w:val="Normal0"/>
    <w:qFormat/>
    <w:rsid w:val="00FE653D"/>
    <w:pPr>
      <w:shd w:val="clear" w:color="auto" w:fill="27ACCC"/>
    </w:pPr>
  </w:style>
  <w:style w:type="paragraph" w:customStyle="1" w:styleId="RulesofAppendicestoUASRegulation">
    <w:name w:val="Rules of Appendices to UAS Regulation"/>
    <w:basedOn w:val="Overskrift5"/>
    <w:link w:val="RulesofAppendicestoUASRegulationChar"/>
    <w:qFormat/>
    <w:rsid w:val="00FE653D"/>
    <w:pPr>
      <w:shd w:val="clear" w:color="auto" w:fill="007FC2"/>
      <w:spacing w:before="360"/>
    </w:pPr>
    <w:rPr>
      <w:b w:val="0"/>
      <w:color w:val="FFFFFF" w:themeColor="background1"/>
      <w:sz w:val="32"/>
    </w:rPr>
  </w:style>
  <w:style w:type="character" w:customStyle="1" w:styleId="RulesofAppendicestoUASRegulationChar">
    <w:name w:val="Rules of Appendices to UAS Regulation Char"/>
    <w:basedOn w:val="Overskrift5Tegn"/>
    <w:link w:val="RulesofAppendicestoUASRegulation"/>
    <w:rsid w:val="00FE653D"/>
    <w:rPr>
      <w:rFonts w:eastAsia="Times New Roman" w:cs="Times New Roman"/>
      <w:b w:val="0"/>
      <w:color w:val="FFFFFF" w:themeColor="background1"/>
      <w:sz w:val="32"/>
      <w:szCs w:val="24"/>
      <w:u w:val="single"/>
      <w:shd w:val="clear" w:color="auto" w:fill="007FC2"/>
      <w:lang w:val="en-US" w:eastAsia="de-DE"/>
    </w:rPr>
  </w:style>
  <w:style w:type="character" w:customStyle="1" w:styleId="Heading1IRNftEChar">
    <w:name w:val="Heading 1 IR NftE Char"/>
    <w:basedOn w:val="Standardskrifttypeiafsnit"/>
    <w:link w:val="Heading1IRNftE"/>
    <w:locked/>
    <w:rsid w:val="00FE653D"/>
    <w:rPr>
      <w:rFonts w:ascii="Calibri" w:hAnsi="Calibri" w:cs="Times New Roman"/>
      <w:b/>
      <w:color w:val="FFFFFF" w:themeColor="background1"/>
      <w:sz w:val="32"/>
      <w:szCs w:val="32"/>
      <w:shd w:val="clear" w:color="auto" w:fill="007FC2"/>
      <w:lang w:val="en-US" w:eastAsia="de-DE"/>
    </w:rPr>
  </w:style>
  <w:style w:type="paragraph" w:customStyle="1" w:styleId="Heading1IRNftE">
    <w:name w:val="Heading 1 IR NftE"/>
    <w:basedOn w:val="Normal"/>
    <w:link w:val="Heading1IRNftEChar"/>
    <w:qFormat/>
    <w:rsid w:val="00FE653D"/>
    <w:pPr>
      <w:shd w:val="clear" w:color="auto" w:fill="007FC2"/>
      <w:spacing w:before="360" w:after="0" w:line="240" w:lineRule="auto"/>
    </w:pPr>
    <w:rPr>
      <w:rFonts w:ascii="Calibri" w:hAnsi="Calibri" w:cs="Times New Roman"/>
      <w:b/>
      <w:color w:val="FFFFFF" w:themeColor="background1"/>
      <w:sz w:val="32"/>
      <w:szCs w:val="32"/>
      <w:lang w:val="en-US" w:eastAsia="de-DE"/>
    </w:rPr>
  </w:style>
  <w:style w:type="character" w:customStyle="1" w:styleId="Heading1AMCNftEChar">
    <w:name w:val="Heading 1 AMC NftE Char"/>
    <w:basedOn w:val="Standardskrifttypeiafsnit"/>
    <w:link w:val="Heading1AMCNftE"/>
    <w:locked/>
    <w:rsid w:val="00FE653D"/>
    <w:rPr>
      <w:rFonts w:ascii="Calibri" w:hAnsi="Calibri" w:cs="Times New Roman"/>
      <w:b/>
      <w:color w:val="FFFFFF" w:themeColor="background1"/>
      <w:sz w:val="32"/>
      <w:szCs w:val="32"/>
      <w:shd w:val="clear" w:color="auto" w:fill="FBBC39"/>
      <w:lang w:val="en-GB" w:eastAsia="de-DE"/>
    </w:rPr>
  </w:style>
  <w:style w:type="paragraph" w:customStyle="1" w:styleId="Heading1AMCNftE">
    <w:name w:val="Heading 1 AMC NftE"/>
    <w:basedOn w:val="Normal"/>
    <w:link w:val="Heading1AMCNftEChar"/>
    <w:qFormat/>
    <w:rsid w:val="00FE653D"/>
    <w:pPr>
      <w:shd w:val="clear" w:color="auto" w:fill="FBBC39"/>
      <w:spacing w:before="360" w:after="0" w:line="240" w:lineRule="auto"/>
    </w:pPr>
    <w:rPr>
      <w:rFonts w:ascii="Calibri" w:hAnsi="Calibri" w:cs="Times New Roman"/>
      <w:b/>
      <w:color w:val="FFFFFF" w:themeColor="background1"/>
      <w:sz w:val="32"/>
      <w:szCs w:val="32"/>
      <w:lang w:val="en-GB" w:eastAsia="de-DE"/>
    </w:rPr>
  </w:style>
  <w:style w:type="character" w:customStyle="1" w:styleId="Heading1GMNftEChar">
    <w:name w:val="Heading 1 GM NftE Char"/>
    <w:basedOn w:val="Standardskrifttypeiafsnit"/>
    <w:link w:val="Heading1GMNftE"/>
    <w:locked/>
    <w:rsid w:val="00FE653D"/>
    <w:rPr>
      <w:rFonts w:ascii="Calibri" w:hAnsi="Calibri" w:cs="Times New Roman"/>
      <w:b/>
      <w:color w:val="FFFFFF" w:themeColor="background1"/>
      <w:sz w:val="32"/>
      <w:szCs w:val="24"/>
      <w:shd w:val="clear" w:color="auto" w:fill="16CC7F"/>
      <w:lang w:val="en-US" w:eastAsia="de-DE"/>
    </w:rPr>
  </w:style>
  <w:style w:type="paragraph" w:customStyle="1" w:styleId="Heading1GMNftE">
    <w:name w:val="Heading 1 GM NftE"/>
    <w:basedOn w:val="Normal"/>
    <w:link w:val="Heading1GMNftEChar"/>
    <w:qFormat/>
    <w:rsid w:val="00FE653D"/>
    <w:pPr>
      <w:shd w:val="clear" w:color="auto" w:fill="16CC7F"/>
      <w:spacing w:before="360" w:after="0" w:line="240" w:lineRule="auto"/>
    </w:pPr>
    <w:rPr>
      <w:rFonts w:ascii="Calibri" w:hAnsi="Calibri" w:cs="Times New Roman"/>
      <w:b/>
      <w:color w:val="FFFFFF" w:themeColor="background1"/>
      <w:sz w:val="32"/>
      <w:szCs w:val="24"/>
      <w:lang w:val="en-US" w:eastAsia="de-DE"/>
    </w:rPr>
  </w:style>
  <w:style w:type="character" w:customStyle="1" w:styleId="Heading1CRNftEChar">
    <w:name w:val="Heading 1 CR NftE Char"/>
    <w:basedOn w:val="Standardskrifttypeiafsnit"/>
    <w:link w:val="Heading1CRNftE"/>
    <w:locked/>
    <w:rsid w:val="00FE653D"/>
    <w:rPr>
      <w:rFonts w:ascii="Calibri" w:hAnsi="Calibri" w:cs="Times New Roman"/>
      <w:b/>
      <w:i/>
      <w:color w:val="005691"/>
      <w:sz w:val="32"/>
      <w:szCs w:val="32"/>
      <w:u w:val="single"/>
      <w:shd w:val="clear" w:color="auto" w:fill="FFFFFF" w:themeFill="background1"/>
      <w:lang w:val="en-US" w:eastAsia="de-DE"/>
    </w:rPr>
  </w:style>
  <w:style w:type="paragraph" w:customStyle="1" w:styleId="Heading1CRNftE">
    <w:name w:val="Heading 1 CR NftE"/>
    <w:basedOn w:val="Normal"/>
    <w:link w:val="Heading1CRNftEChar"/>
    <w:qFormat/>
    <w:rsid w:val="00FE653D"/>
    <w:pPr>
      <w:shd w:val="clear" w:color="auto" w:fill="FFFFFF" w:themeFill="background1"/>
      <w:spacing w:before="360" w:after="0" w:line="240" w:lineRule="auto"/>
      <w:jc w:val="center"/>
    </w:pPr>
    <w:rPr>
      <w:rFonts w:ascii="Calibri" w:hAnsi="Calibri" w:cs="Times New Roman"/>
      <w:b/>
      <w:i/>
      <w:color w:val="005691"/>
      <w:sz w:val="32"/>
      <w:szCs w:val="32"/>
      <w:u w:val="single"/>
      <w:lang w:val="en-US" w:eastAsia="de-DE"/>
    </w:rPr>
  </w:style>
  <w:style w:type="paragraph" w:styleId="Slutnotetekst">
    <w:name w:val="endnote text"/>
    <w:basedOn w:val="Normal"/>
    <w:link w:val="SlutnotetekstTegn"/>
    <w:uiPriority w:val="99"/>
    <w:unhideWhenUsed/>
    <w:rsid w:val="00FE653D"/>
    <w:pPr>
      <w:spacing w:after="0" w:line="240" w:lineRule="auto"/>
      <w:jc w:val="both"/>
    </w:pPr>
    <w:rPr>
      <w:rFonts w:asciiTheme="minorHAnsi" w:eastAsia="Times New Roman" w:hAnsiTheme="minorHAnsi" w:cs="Times New Roman"/>
      <w:szCs w:val="20"/>
      <w:lang w:val="en-US" w:eastAsia="de-DE"/>
    </w:rPr>
  </w:style>
  <w:style w:type="character" w:customStyle="1" w:styleId="SlutnotetekstTegn">
    <w:name w:val="Slutnotetekst Tegn"/>
    <w:basedOn w:val="Standardskrifttypeiafsnit"/>
    <w:link w:val="Slutnotetekst"/>
    <w:uiPriority w:val="99"/>
    <w:rsid w:val="00FE653D"/>
    <w:rPr>
      <w:rFonts w:eastAsia="Times New Roman" w:cs="Times New Roman"/>
      <w:sz w:val="20"/>
      <w:szCs w:val="20"/>
      <w:lang w:val="en-US" w:eastAsia="de-DE"/>
    </w:rPr>
  </w:style>
  <w:style w:type="character" w:customStyle="1" w:styleId="Ulstomtale1">
    <w:name w:val="Uløst omtale1"/>
    <w:basedOn w:val="Standardskrifttypeiafsnit"/>
    <w:uiPriority w:val="99"/>
    <w:semiHidden/>
    <w:unhideWhenUsed/>
    <w:rsid w:val="00FE653D"/>
    <w:rPr>
      <w:color w:val="605E5C"/>
      <w:shd w:val="clear" w:color="auto" w:fill="E1DFDD"/>
    </w:rPr>
  </w:style>
  <w:style w:type="paragraph" w:customStyle="1" w:styleId="FrontPage">
    <w:name w:val="FrontPage"/>
    <w:basedOn w:val="Normal"/>
    <w:qFormat/>
    <w:rsid w:val="00FE653D"/>
    <w:pPr>
      <w:spacing w:after="240" w:line="240" w:lineRule="auto"/>
    </w:pPr>
    <w:rPr>
      <w:rFonts w:asciiTheme="minorHAnsi" w:eastAsia="Times New Roman" w:hAnsiTheme="minorHAnsi" w:cs="Times New Roman"/>
      <w:b/>
      <w:color w:val="FFFFFF" w:themeColor="background1"/>
      <w:sz w:val="96"/>
      <w:szCs w:val="96"/>
      <w:lang w:val="en-US" w:eastAsia="de-DE"/>
    </w:rPr>
  </w:style>
  <w:style w:type="paragraph" w:customStyle="1" w:styleId="Heading2AMC">
    <w:name w:val="Heading 2 AMC"/>
    <w:basedOn w:val="Heading1AMC"/>
    <w:next w:val="Normal"/>
    <w:qFormat/>
    <w:rsid w:val="00FE653D"/>
    <w:pPr>
      <w:outlineLvl w:val="1"/>
    </w:pPr>
  </w:style>
  <w:style w:type="paragraph" w:customStyle="1" w:styleId="Heading2CR">
    <w:name w:val="Heading 2 CR"/>
    <w:basedOn w:val="Heading1CR"/>
    <w:next w:val="Normal"/>
    <w:qFormat/>
    <w:rsid w:val="00FE653D"/>
    <w:pPr>
      <w:outlineLvl w:val="1"/>
    </w:pPr>
  </w:style>
  <w:style w:type="paragraph" w:customStyle="1" w:styleId="Heading2CS">
    <w:name w:val="Heading 2 CS"/>
    <w:basedOn w:val="Heading1CS"/>
    <w:next w:val="Normal"/>
    <w:qFormat/>
    <w:rsid w:val="00FE653D"/>
    <w:pPr>
      <w:outlineLvl w:val="1"/>
    </w:pPr>
  </w:style>
  <w:style w:type="paragraph" w:customStyle="1" w:styleId="Heading2GM">
    <w:name w:val="Heading 2 GM"/>
    <w:basedOn w:val="Heading1GM"/>
    <w:next w:val="Normal"/>
    <w:qFormat/>
    <w:rsid w:val="00FE653D"/>
    <w:pPr>
      <w:outlineLvl w:val="1"/>
    </w:pPr>
  </w:style>
  <w:style w:type="paragraph" w:customStyle="1" w:styleId="Heading2IR">
    <w:name w:val="Heading 2 IR"/>
    <w:basedOn w:val="Heading1IR"/>
    <w:next w:val="Normal"/>
    <w:qFormat/>
    <w:rsid w:val="00FE653D"/>
    <w:pPr>
      <w:outlineLvl w:val="1"/>
    </w:pPr>
    <w:rPr>
      <w:lang w:val="en-GB"/>
    </w:rPr>
  </w:style>
  <w:style w:type="paragraph" w:customStyle="1" w:styleId="Heading2IRsubrule">
    <w:name w:val="Heading 2 IRsubrule"/>
    <w:basedOn w:val="Heading1IRsubrule"/>
    <w:next w:val="Normal"/>
    <w:qFormat/>
    <w:rsid w:val="00FE653D"/>
    <w:pPr>
      <w:outlineLvl w:val="1"/>
    </w:pPr>
  </w:style>
  <w:style w:type="paragraph" w:customStyle="1" w:styleId="Heading3AMC">
    <w:name w:val="Heading 3 AMC"/>
    <w:basedOn w:val="Heading1AMC"/>
    <w:next w:val="Normal"/>
    <w:qFormat/>
    <w:rsid w:val="00FE653D"/>
    <w:pPr>
      <w:outlineLvl w:val="2"/>
    </w:pPr>
  </w:style>
  <w:style w:type="paragraph" w:customStyle="1" w:styleId="Heading3CR">
    <w:name w:val="Heading 3 CR"/>
    <w:basedOn w:val="Heading1CR"/>
    <w:next w:val="Normal"/>
    <w:qFormat/>
    <w:rsid w:val="00FE653D"/>
    <w:pPr>
      <w:outlineLvl w:val="2"/>
    </w:pPr>
  </w:style>
  <w:style w:type="paragraph" w:customStyle="1" w:styleId="Heading3CS">
    <w:name w:val="Heading 3 CS"/>
    <w:basedOn w:val="Heading1CS"/>
    <w:next w:val="Normal"/>
    <w:qFormat/>
    <w:rsid w:val="00FE653D"/>
    <w:pPr>
      <w:outlineLvl w:val="2"/>
    </w:pPr>
  </w:style>
  <w:style w:type="paragraph" w:customStyle="1" w:styleId="Heading3GM">
    <w:name w:val="Heading 3 GM"/>
    <w:basedOn w:val="Heading1GM"/>
    <w:next w:val="Normal"/>
    <w:qFormat/>
    <w:rsid w:val="00FE653D"/>
    <w:pPr>
      <w:outlineLvl w:val="2"/>
    </w:pPr>
  </w:style>
  <w:style w:type="paragraph" w:customStyle="1" w:styleId="Heading3IR">
    <w:name w:val="Heading 3 IR"/>
    <w:basedOn w:val="Heading1IR"/>
    <w:next w:val="Normal"/>
    <w:qFormat/>
    <w:rsid w:val="00FE653D"/>
    <w:pPr>
      <w:outlineLvl w:val="2"/>
    </w:pPr>
  </w:style>
  <w:style w:type="paragraph" w:customStyle="1" w:styleId="Heading3IRsubrule">
    <w:name w:val="Heading 3 IRsubrule"/>
    <w:basedOn w:val="Heading1IRsubrule"/>
    <w:next w:val="Normal"/>
    <w:qFormat/>
    <w:rsid w:val="00FE653D"/>
    <w:pPr>
      <w:outlineLvl w:val="2"/>
    </w:pPr>
  </w:style>
  <w:style w:type="paragraph" w:customStyle="1" w:styleId="Heading3OrgManual">
    <w:name w:val="Heading 3 OrgManual"/>
    <w:basedOn w:val="Heading1OrgManual"/>
    <w:next w:val="Normal"/>
    <w:qFormat/>
    <w:rsid w:val="00FE653D"/>
  </w:style>
  <w:style w:type="paragraph" w:customStyle="1" w:styleId="Heading4AMC">
    <w:name w:val="Heading 4 AMC"/>
    <w:basedOn w:val="Heading1AMC"/>
    <w:next w:val="Normal"/>
    <w:qFormat/>
    <w:rsid w:val="00FE653D"/>
    <w:pPr>
      <w:outlineLvl w:val="3"/>
    </w:pPr>
  </w:style>
  <w:style w:type="paragraph" w:customStyle="1" w:styleId="Heading4CR">
    <w:name w:val="Heading 4 CR"/>
    <w:basedOn w:val="Heading1CR"/>
    <w:next w:val="Normal"/>
    <w:qFormat/>
    <w:rsid w:val="00FE653D"/>
    <w:pPr>
      <w:outlineLvl w:val="3"/>
    </w:pPr>
  </w:style>
  <w:style w:type="paragraph" w:customStyle="1" w:styleId="Heading4CS">
    <w:name w:val="Heading 4 CS"/>
    <w:basedOn w:val="Heading1CS"/>
    <w:next w:val="Normal"/>
    <w:qFormat/>
    <w:rsid w:val="00FE653D"/>
    <w:pPr>
      <w:outlineLvl w:val="3"/>
    </w:pPr>
  </w:style>
  <w:style w:type="paragraph" w:customStyle="1" w:styleId="Heading4GM">
    <w:name w:val="Heading 4 GM"/>
    <w:basedOn w:val="Heading1GM"/>
    <w:next w:val="Normal"/>
    <w:qFormat/>
    <w:rsid w:val="00FE653D"/>
    <w:pPr>
      <w:outlineLvl w:val="3"/>
    </w:pPr>
  </w:style>
  <w:style w:type="paragraph" w:customStyle="1" w:styleId="Heading4IR">
    <w:name w:val="Heading 4 IR"/>
    <w:basedOn w:val="Heading1IR"/>
    <w:next w:val="Normal"/>
    <w:qFormat/>
    <w:rsid w:val="00FE653D"/>
    <w:pPr>
      <w:outlineLvl w:val="3"/>
    </w:pPr>
  </w:style>
  <w:style w:type="paragraph" w:customStyle="1" w:styleId="Heading4IRsubrule">
    <w:name w:val="Heading 4 IRsubrule"/>
    <w:basedOn w:val="Heading1IRsubrule"/>
    <w:next w:val="Normal"/>
    <w:qFormat/>
    <w:rsid w:val="00FE653D"/>
    <w:pPr>
      <w:outlineLvl w:val="3"/>
    </w:pPr>
  </w:style>
  <w:style w:type="paragraph" w:customStyle="1" w:styleId="Heading4OrgManual">
    <w:name w:val="Heading 4 OrgManual"/>
    <w:basedOn w:val="Heading1OrgManual"/>
    <w:next w:val="Normal"/>
    <w:qFormat/>
    <w:rsid w:val="00FE653D"/>
  </w:style>
  <w:style w:type="paragraph" w:customStyle="1" w:styleId="Heading5AMC">
    <w:name w:val="Heading 5 AMC"/>
    <w:basedOn w:val="Heading1AMC"/>
    <w:next w:val="Normal"/>
    <w:qFormat/>
    <w:rsid w:val="00FE653D"/>
    <w:pPr>
      <w:outlineLvl w:val="4"/>
    </w:pPr>
  </w:style>
  <w:style w:type="paragraph" w:customStyle="1" w:styleId="Heading5CR">
    <w:name w:val="Heading 5 CR"/>
    <w:basedOn w:val="Heading2CR"/>
    <w:next w:val="Normal"/>
    <w:qFormat/>
    <w:rsid w:val="00FE653D"/>
    <w:pPr>
      <w:outlineLvl w:val="4"/>
    </w:pPr>
  </w:style>
  <w:style w:type="paragraph" w:customStyle="1" w:styleId="Heading5CS">
    <w:name w:val="Heading 5 CS"/>
    <w:basedOn w:val="Heading1CS"/>
    <w:next w:val="Normal"/>
    <w:qFormat/>
    <w:rsid w:val="00FE653D"/>
    <w:pPr>
      <w:outlineLvl w:val="4"/>
    </w:pPr>
  </w:style>
  <w:style w:type="paragraph" w:customStyle="1" w:styleId="Heading5GM">
    <w:name w:val="Heading 5 GM"/>
    <w:basedOn w:val="Heading1GM"/>
    <w:next w:val="Normal"/>
    <w:qFormat/>
    <w:rsid w:val="00FE653D"/>
    <w:pPr>
      <w:outlineLvl w:val="4"/>
    </w:pPr>
  </w:style>
  <w:style w:type="paragraph" w:customStyle="1" w:styleId="Heading5IR">
    <w:name w:val="Heading 5 IR"/>
    <w:basedOn w:val="Heading1IR"/>
    <w:next w:val="Normal"/>
    <w:qFormat/>
    <w:rsid w:val="00FE653D"/>
    <w:pPr>
      <w:outlineLvl w:val="4"/>
    </w:pPr>
  </w:style>
  <w:style w:type="paragraph" w:customStyle="1" w:styleId="Heading5IRsubrule">
    <w:name w:val="Heading 5 IRsubrule"/>
    <w:basedOn w:val="Heading1IRsubrule"/>
    <w:next w:val="Normal"/>
    <w:qFormat/>
    <w:rsid w:val="00FE653D"/>
    <w:pPr>
      <w:outlineLvl w:val="4"/>
    </w:pPr>
  </w:style>
  <w:style w:type="paragraph" w:customStyle="1" w:styleId="Heading5OrgManual">
    <w:name w:val="Heading 5 OrgManual"/>
    <w:basedOn w:val="Heading1OrgManual"/>
    <w:next w:val="Normal"/>
    <w:qFormat/>
    <w:rsid w:val="00FE653D"/>
  </w:style>
  <w:style w:type="paragraph" w:customStyle="1" w:styleId="Heading6AMC">
    <w:name w:val="Heading 6 AMC"/>
    <w:basedOn w:val="Heading1AMC"/>
    <w:next w:val="Normal"/>
    <w:qFormat/>
    <w:rsid w:val="00FE653D"/>
    <w:pPr>
      <w:outlineLvl w:val="5"/>
    </w:pPr>
  </w:style>
  <w:style w:type="paragraph" w:customStyle="1" w:styleId="Heading6CR">
    <w:name w:val="Heading 6 CR"/>
    <w:basedOn w:val="Heading1CR"/>
    <w:next w:val="Normal"/>
    <w:qFormat/>
    <w:rsid w:val="00FE653D"/>
    <w:pPr>
      <w:outlineLvl w:val="5"/>
    </w:pPr>
  </w:style>
  <w:style w:type="paragraph" w:customStyle="1" w:styleId="Heading6CS">
    <w:name w:val="Heading 6 CS"/>
    <w:basedOn w:val="Heading1CS"/>
    <w:next w:val="Normal"/>
    <w:qFormat/>
    <w:rsid w:val="00FE653D"/>
    <w:pPr>
      <w:outlineLvl w:val="5"/>
    </w:pPr>
  </w:style>
  <w:style w:type="paragraph" w:customStyle="1" w:styleId="Heading6GM">
    <w:name w:val="Heading 6 GM"/>
    <w:basedOn w:val="Heading1GM"/>
    <w:next w:val="Normal"/>
    <w:qFormat/>
    <w:rsid w:val="00FE653D"/>
    <w:pPr>
      <w:outlineLvl w:val="5"/>
    </w:pPr>
  </w:style>
  <w:style w:type="paragraph" w:customStyle="1" w:styleId="Heading6IR">
    <w:name w:val="Heading 6 IR"/>
    <w:basedOn w:val="Heading1IR"/>
    <w:next w:val="Normal"/>
    <w:qFormat/>
    <w:rsid w:val="00FE653D"/>
    <w:pPr>
      <w:outlineLvl w:val="5"/>
    </w:pPr>
  </w:style>
  <w:style w:type="paragraph" w:customStyle="1" w:styleId="Heading6IRsubrule">
    <w:name w:val="Heading 6 IRsubrule"/>
    <w:basedOn w:val="Heading1IRsubrule"/>
    <w:next w:val="Normal"/>
    <w:qFormat/>
    <w:rsid w:val="00FE653D"/>
    <w:pPr>
      <w:outlineLvl w:val="5"/>
    </w:pPr>
  </w:style>
  <w:style w:type="paragraph" w:customStyle="1" w:styleId="Heading6OrgManual">
    <w:name w:val="Heading 6 OrgManual"/>
    <w:basedOn w:val="Heading1OrgManual"/>
    <w:next w:val="Normal"/>
    <w:qFormat/>
    <w:rsid w:val="00FE653D"/>
  </w:style>
  <w:style w:type="paragraph" w:customStyle="1" w:styleId="Heading7AMC">
    <w:name w:val="Heading 7 AMC"/>
    <w:basedOn w:val="Heading1AMC"/>
    <w:next w:val="Normal"/>
    <w:qFormat/>
    <w:rsid w:val="00FE653D"/>
    <w:pPr>
      <w:outlineLvl w:val="6"/>
    </w:pPr>
  </w:style>
  <w:style w:type="paragraph" w:customStyle="1" w:styleId="Heading7CR">
    <w:name w:val="Heading 7 CR"/>
    <w:basedOn w:val="Heading1CR"/>
    <w:next w:val="Normal"/>
    <w:qFormat/>
    <w:rsid w:val="00FE653D"/>
    <w:pPr>
      <w:outlineLvl w:val="6"/>
    </w:pPr>
  </w:style>
  <w:style w:type="paragraph" w:customStyle="1" w:styleId="Heading7CS">
    <w:name w:val="Heading 7 CS"/>
    <w:basedOn w:val="Heading1CS"/>
    <w:next w:val="Normal"/>
    <w:qFormat/>
    <w:rsid w:val="00FE653D"/>
    <w:pPr>
      <w:outlineLvl w:val="6"/>
    </w:pPr>
  </w:style>
  <w:style w:type="paragraph" w:customStyle="1" w:styleId="Heading7GM">
    <w:name w:val="Heading 7 GM"/>
    <w:basedOn w:val="Heading1GM"/>
    <w:next w:val="Normal"/>
    <w:qFormat/>
    <w:rsid w:val="00FE653D"/>
    <w:pPr>
      <w:outlineLvl w:val="6"/>
    </w:pPr>
  </w:style>
  <w:style w:type="paragraph" w:customStyle="1" w:styleId="Heading7IR">
    <w:name w:val="Heading 7 IR"/>
    <w:basedOn w:val="Heading1IR"/>
    <w:next w:val="Normal"/>
    <w:qFormat/>
    <w:rsid w:val="00FE653D"/>
    <w:pPr>
      <w:outlineLvl w:val="6"/>
    </w:pPr>
  </w:style>
  <w:style w:type="paragraph" w:customStyle="1" w:styleId="Heading7IRsubrule">
    <w:name w:val="Heading 7 IRsubrule"/>
    <w:basedOn w:val="Heading1IRsubrule"/>
    <w:next w:val="Normal"/>
    <w:qFormat/>
    <w:rsid w:val="00FE653D"/>
    <w:pPr>
      <w:outlineLvl w:val="6"/>
    </w:pPr>
  </w:style>
  <w:style w:type="paragraph" w:customStyle="1" w:styleId="Heading7OrgManual">
    <w:name w:val="Heading 7 OrgManual"/>
    <w:basedOn w:val="Heading1OrgManual"/>
    <w:next w:val="Normal"/>
    <w:qFormat/>
    <w:rsid w:val="00FE653D"/>
  </w:style>
  <w:style w:type="paragraph" w:customStyle="1" w:styleId="Formaltitle">
    <w:name w:val="Formal title"/>
    <w:basedOn w:val="Normal"/>
    <w:next w:val="Normal"/>
    <w:qFormat/>
    <w:rsid w:val="00FE653D"/>
    <w:pPr>
      <w:spacing w:after="120" w:line="240" w:lineRule="auto"/>
      <w:jc w:val="center"/>
    </w:pPr>
    <w:rPr>
      <w:rFonts w:asciiTheme="minorHAnsi" w:eastAsia="Times New Roman" w:hAnsiTheme="minorHAnsi" w:cs="Times New Roman"/>
      <w:b/>
      <w:szCs w:val="24"/>
      <w:lang w:val="en-US" w:eastAsia="de-DE"/>
    </w:rPr>
  </w:style>
  <w:style w:type="paragraph" w:customStyle="1" w:styleId="BJ-Titel">
    <w:name w:val="BJ-Titel"/>
    <w:basedOn w:val="Normal"/>
    <w:next w:val="Normal"/>
    <w:rsid w:val="00FE653D"/>
    <w:pPr>
      <w:spacing w:after="220" w:line="360" w:lineRule="auto"/>
      <w:ind w:left="-709"/>
    </w:pPr>
    <w:rPr>
      <w:rFonts w:eastAsia="Times New Roman" w:cs="Times New Roman"/>
      <w:b/>
      <w:sz w:val="22"/>
      <w:lang w:eastAsia="da-DK"/>
    </w:rPr>
  </w:style>
  <w:style w:type="character" w:customStyle="1" w:styleId="BJniveau3Tegn">
    <w:name w:val="BJ niveau 3 Tegn"/>
    <w:link w:val="BJniveau3"/>
    <w:locked/>
    <w:rsid w:val="00FE653D"/>
    <w:rPr>
      <w:rFonts w:ascii="Arial" w:hAnsi="Arial" w:cs="Arial"/>
      <w:sz w:val="18"/>
      <w:szCs w:val="18"/>
    </w:rPr>
  </w:style>
  <w:style w:type="paragraph" w:customStyle="1" w:styleId="BJniveau3">
    <w:name w:val="BJ niveau 3"/>
    <w:basedOn w:val="Normal"/>
    <w:link w:val="BJniveau3Tegn"/>
    <w:rsid w:val="00FE653D"/>
    <w:pPr>
      <w:numPr>
        <w:numId w:val="17"/>
      </w:numPr>
      <w:spacing w:before="200" w:after="0" w:line="260" w:lineRule="exact"/>
    </w:pPr>
    <w:rPr>
      <w:rFonts w:ascii="Arial" w:hAnsi="Arial" w:cs="Arial"/>
      <w:sz w:val="18"/>
      <w:szCs w:val="18"/>
    </w:rPr>
  </w:style>
  <w:style w:type="paragraph" w:customStyle="1" w:styleId="BJ-niveau2">
    <w:name w:val="BJ-niveau2"/>
    <w:basedOn w:val="BJ-niveau1"/>
    <w:rsid w:val="00FE653D"/>
    <w:pPr>
      <w:keepNext w:val="0"/>
      <w:numPr>
        <w:ilvl w:val="1"/>
      </w:numPr>
      <w:spacing w:before="200"/>
    </w:pPr>
    <w:rPr>
      <w:b w:val="0"/>
    </w:rPr>
  </w:style>
  <w:style w:type="paragraph" w:customStyle="1" w:styleId="BJ-niveau1">
    <w:name w:val="BJ-niveau1"/>
    <w:basedOn w:val="Normal"/>
    <w:next w:val="BJ-niveau2"/>
    <w:rsid w:val="00FE653D"/>
    <w:pPr>
      <w:keepNext/>
      <w:numPr>
        <w:numId w:val="18"/>
      </w:numPr>
      <w:spacing w:before="360" w:after="200" w:line="260" w:lineRule="exact"/>
    </w:pPr>
    <w:rPr>
      <w:rFonts w:eastAsia="Times New Roman" w:cs="Times New Roman"/>
      <w:b/>
      <w:sz w:val="18"/>
      <w:szCs w:val="18"/>
      <w:lang w:eastAsia="da-DK"/>
    </w:rPr>
  </w:style>
  <w:style w:type="paragraph" w:customStyle="1" w:styleId="kapitel">
    <w:name w:val="kapitel"/>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overskrift2">
    <w:name w:val="kapiteloverskrift2"/>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italic0">
    <w:name w:val="italic"/>
    <w:basedOn w:val="Standardskrifttypeiafsnit"/>
    <w:rsid w:val="00FE653D"/>
  </w:style>
  <w:style w:type="paragraph" w:customStyle="1" w:styleId="paragraf">
    <w:name w:val="paragraf"/>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FE653D"/>
  </w:style>
  <w:style w:type="paragraph" w:customStyle="1" w:styleId="stk2">
    <w:name w:val="stk2"/>
    <w:basedOn w:val="Normal"/>
    <w:rsid w:val="00FE653D"/>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FE653D"/>
  </w:style>
  <w:style w:type="character" w:styleId="Ulstomtale">
    <w:name w:val="Unresolved Mention"/>
    <w:basedOn w:val="Standardskrifttypeiafsnit"/>
    <w:uiPriority w:val="99"/>
    <w:semiHidden/>
    <w:unhideWhenUsed/>
    <w:rsid w:val="00FE653D"/>
    <w:rPr>
      <w:color w:val="605E5C"/>
      <w:shd w:val="clear" w:color="auto" w:fill="E1DFDD"/>
    </w:rPr>
  </w:style>
  <w:style w:type="paragraph" w:customStyle="1" w:styleId="Liste2">
    <w:name w:val="Liste2"/>
    <w:basedOn w:val="Normal"/>
    <w:rsid w:val="004713F5"/>
    <w:pPr>
      <w:spacing w:before="100" w:beforeAutospacing="1" w:after="100" w:afterAutospacing="1" w:line="240" w:lineRule="auto"/>
    </w:pPr>
    <w:rPr>
      <w:rFonts w:ascii="Times New Roman" w:eastAsia="Times New Roman" w:hAnsi="Times New Roman" w:cs="Times New Roman"/>
      <w:sz w:val="24"/>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531578">
      <w:bodyDiv w:val="1"/>
      <w:marLeft w:val="0"/>
      <w:marRight w:val="0"/>
      <w:marTop w:val="0"/>
      <w:marBottom w:val="0"/>
      <w:divBdr>
        <w:top w:val="none" w:sz="0" w:space="0" w:color="auto"/>
        <w:left w:val="none" w:sz="0" w:space="0" w:color="auto"/>
        <w:bottom w:val="none" w:sz="0" w:space="0" w:color="auto"/>
        <w:right w:val="none" w:sz="0" w:space="0" w:color="auto"/>
      </w:divBdr>
      <w:divsChild>
        <w:div w:id="1720205353">
          <w:marLeft w:val="0"/>
          <w:marRight w:val="0"/>
          <w:marTop w:val="0"/>
          <w:marBottom w:val="0"/>
          <w:divBdr>
            <w:top w:val="none" w:sz="0" w:space="0" w:color="auto"/>
            <w:left w:val="none" w:sz="0" w:space="0" w:color="auto"/>
            <w:bottom w:val="none" w:sz="0" w:space="0" w:color="auto"/>
            <w:right w:val="none" w:sz="0" w:space="0" w:color="auto"/>
          </w:divBdr>
          <w:divsChild>
            <w:div w:id="1054087145">
              <w:marLeft w:val="0"/>
              <w:marRight w:val="0"/>
              <w:marTop w:val="0"/>
              <w:marBottom w:val="0"/>
              <w:divBdr>
                <w:top w:val="none" w:sz="0" w:space="0" w:color="auto"/>
                <w:left w:val="none" w:sz="0" w:space="0" w:color="auto"/>
                <w:bottom w:val="none" w:sz="0" w:space="0" w:color="auto"/>
                <w:right w:val="none" w:sz="0" w:space="0" w:color="auto"/>
              </w:divBdr>
            </w:div>
          </w:divsChild>
        </w:div>
        <w:div w:id="1249927930">
          <w:marLeft w:val="0"/>
          <w:marRight w:val="0"/>
          <w:marTop w:val="0"/>
          <w:marBottom w:val="0"/>
          <w:divBdr>
            <w:top w:val="none" w:sz="0" w:space="0" w:color="auto"/>
            <w:left w:val="none" w:sz="0" w:space="0" w:color="auto"/>
            <w:bottom w:val="none" w:sz="0" w:space="0" w:color="auto"/>
            <w:right w:val="none" w:sz="0" w:space="0" w:color="auto"/>
          </w:divBdr>
          <w:divsChild>
            <w:div w:id="2104523873">
              <w:marLeft w:val="0"/>
              <w:marRight w:val="0"/>
              <w:marTop w:val="0"/>
              <w:marBottom w:val="0"/>
              <w:divBdr>
                <w:top w:val="none" w:sz="0" w:space="0" w:color="auto"/>
                <w:left w:val="none" w:sz="0" w:space="0" w:color="auto"/>
                <w:bottom w:val="none" w:sz="0" w:space="0" w:color="auto"/>
                <w:right w:val="none" w:sz="0" w:space="0" w:color="auto"/>
              </w:divBdr>
            </w:div>
          </w:divsChild>
        </w:div>
        <w:div w:id="1494906364">
          <w:marLeft w:val="0"/>
          <w:marRight w:val="0"/>
          <w:marTop w:val="0"/>
          <w:marBottom w:val="0"/>
          <w:divBdr>
            <w:top w:val="none" w:sz="0" w:space="0" w:color="auto"/>
            <w:left w:val="none" w:sz="0" w:space="0" w:color="auto"/>
            <w:bottom w:val="none" w:sz="0" w:space="0" w:color="auto"/>
            <w:right w:val="none" w:sz="0" w:space="0" w:color="auto"/>
          </w:divBdr>
          <w:divsChild>
            <w:div w:id="1019741266">
              <w:marLeft w:val="0"/>
              <w:marRight w:val="0"/>
              <w:marTop w:val="0"/>
              <w:marBottom w:val="0"/>
              <w:divBdr>
                <w:top w:val="none" w:sz="0" w:space="0" w:color="auto"/>
                <w:left w:val="none" w:sz="0" w:space="0" w:color="auto"/>
                <w:bottom w:val="none" w:sz="0" w:space="0" w:color="auto"/>
                <w:right w:val="none" w:sz="0" w:space="0" w:color="auto"/>
              </w:divBdr>
            </w:div>
          </w:divsChild>
        </w:div>
        <w:div w:id="1995797909">
          <w:marLeft w:val="0"/>
          <w:marRight w:val="0"/>
          <w:marTop w:val="0"/>
          <w:marBottom w:val="0"/>
          <w:divBdr>
            <w:top w:val="none" w:sz="0" w:space="0" w:color="auto"/>
            <w:left w:val="none" w:sz="0" w:space="0" w:color="auto"/>
            <w:bottom w:val="none" w:sz="0" w:space="0" w:color="auto"/>
            <w:right w:val="none" w:sz="0" w:space="0" w:color="auto"/>
          </w:divBdr>
          <w:divsChild>
            <w:div w:id="1286501150">
              <w:marLeft w:val="0"/>
              <w:marRight w:val="0"/>
              <w:marTop w:val="0"/>
              <w:marBottom w:val="0"/>
              <w:divBdr>
                <w:top w:val="none" w:sz="0" w:space="0" w:color="auto"/>
                <w:left w:val="none" w:sz="0" w:space="0" w:color="auto"/>
                <w:bottom w:val="none" w:sz="0" w:space="0" w:color="auto"/>
                <w:right w:val="none" w:sz="0" w:space="0" w:color="auto"/>
              </w:divBdr>
              <w:divsChild>
                <w:div w:id="306473197">
                  <w:marLeft w:val="0"/>
                  <w:marRight w:val="0"/>
                  <w:marTop w:val="0"/>
                  <w:marBottom w:val="0"/>
                  <w:divBdr>
                    <w:top w:val="none" w:sz="0" w:space="0" w:color="auto"/>
                    <w:left w:val="none" w:sz="0" w:space="0" w:color="auto"/>
                    <w:bottom w:val="none" w:sz="0" w:space="0" w:color="auto"/>
                    <w:right w:val="none" w:sz="0" w:space="0" w:color="auto"/>
                  </w:divBdr>
                  <w:divsChild>
                    <w:div w:id="1690370711">
                      <w:marLeft w:val="0"/>
                      <w:marRight w:val="0"/>
                      <w:marTop w:val="120"/>
                      <w:marBottom w:val="0"/>
                      <w:divBdr>
                        <w:top w:val="none" w:sz="0" w:space="0" w:color="auto"/>
                        <w:left w:val="none" w:sz="0" w:space="0" w:color="auto"/>
                        <w:bottom w:val="none" w:sz="0" w:space="0" w:color="auto"/>
                        <w:right w:val="none" w:sz="0" w:space="0" w:color="auto"/>
                      </w:divBdr>
                    </w:div>
                    <w:div w:id="1913856910">
                      <w:marLeft w:val="0"/>
                      <w:marRight w:val="0"/>
                      <w:marTop w:val="0"/>
                      <w:marBottom w:val="0"/>
                      <w:divBdr>
                        <w:top w:val="none" w:sz="0" w:space="0" w:color="auto"/>
                        <w:left w:val="none" w:sz="0" w:space="0" w:color="auto"/>
                        <w:bottom w:val="none" w:sz="0" w:space="0" w:color="auto"/>
                        <w:right w:val="none" w:sz="0" w:space="0" w:color="auto"/>
                      </w:divBdr>
                    </w:div>
                  </w:divsChild>
                </w:div>
                <w:div w:id="1966694195">
                  <w:marLeft w:val="0"/>
                  <w:marRight w:val="0"/>
                  <w:marTop w:val="0"/>
                  <w:marBottom w:val="0"/>
                  <w:divBdr>
                    <w:top w:val="none" w:sz="0" w:space="0" w:color="auto"/>
                    <w:left w:val="none" w:sz="0" w:space="0" w:color="auto"/>
                    <w:bottom w:val="none" w:sz="0" w:space="0" w:color="auto"/>
                    <w:right w:val="none" w:sz="0" w:space="0" w:color="auto"/>
                  </w:divBdr>
                  <w:divsChild>
                    <w:div w:id="1861429614">
                      <w:marLeft w:val="0"/>
                      <w:marRight w:val="0"/>
                      <w:marTop w:val="120"/>
                      <w:marBottom w:val="0"/>
                      <w:divBdr>
                        <w:top w:val="none" w:sz="0" w:space="0" w:color="auto"/>
                        <w:left w:val="none" w:sz="0" w:space="0" w:color="auto"/>
                        <w:bottom w:val="none" w:sz="0" w:space="0" w:color="auto"/>
                        <w:right w:val="none" w:sz="0" w:space="0" w:color="auto"/>
                      </w:divBdr>
                    </w:div>
                    <w:div w:id="2065133445">
                      <w:marLeft w:val="0"/>
                      <w:marRight w:val="0"/>
                      <w:marTop w:val="0"/>
                      <w:marBottom w:val="0"/>
                      <w:divBdr>
                        <w:top w:val="none" w:sz="0" w:space="0" w:color="auto"/>
                        <w:left w:val="none" w:sz="0" w:space="0" w:color="auto"/>
                        <w:bottom w:val="none" w:sz="0" w:space="0" w:color="auto"/>
                        <w:right w:val="none" w:sz="0" w:space="0" w:color="auto"/>
                      </w:divBdr>
                    </w:div>
                  </w:divsChild>
                </w:div>
                <w:div w:id="1420057989">
                  <w:marLeft w:val="0"/>
                  <w:marRight w:val="0"/>
                  <w:marTop w:val="0"/>
                  <w:marBottom w:val="0"/>
                  <w:divBdr>
                    <w:top w:val="none" w:sz="0" w:space="0" w:color="auto"/>
                    <w:left w:val="none" w:sz="0" w:space="0" w:color="auto"/>
                    <w:bottom w:val="none" w:sz="0" w:space="0" w:color="auto"/>
                    <w:right w:val="none" w:sz="0" w:space="0" w:color="auto"/>
                  </w:divBdr>
                  <w:divsChild>
                    <w:div w:id="1159224202">
                      <w:marLeft w:val="0"/>
                      <w:marRight w:val="0"/>
                      <w:marTop w:val="120"/>
                      <w:marBottom w:val="0"/>
                      <w:divBdr>
                        <w:top w:val="none" w:sz="0" w:space="0" w:color="auto"/>
                        <w:left w:val="none" w:sz="0" w:space="0" w:color="auto"/>
                        <w:bottom w:val="none" w:sz="0" w:space="0" w:color="auto"/>
                        <w:right w:val="none" w:sz="0" w:space="0" w:color="auto"/>
                      </w:divBdr>
                    </w:div>
                    <w:div w:id="183174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4494709">
          <w:marLeft w:val="0"/>
          <w:marRight w:val="0"/>
          <w:marTop w:val="0"/>
          <w:marBottom w:val="0"/>
          <w:divBdr>
            <w:top w:val="none" w:sz="0" w:space="0" w:color="auto"/>
            <w:left w:val="none" w:sz="0" w:space="0" w:color="auto"/>
            <w:bottom w:val="none" w:sz="0" w:space="0" w:color="auto"/>
            <w:right w:val="none" w:sz="0" w:space="0" w:color="auto"/>
          </w:divBdr>
          <w:divsChild>
            <w:div w:id="202713796">
              <w:marLeft w:val="0"/>
              <w:marRight w:val="0"/>
              <w:marTop w:val="0"/>
              <w:marBottom w:val="0"/>
              <w:divBdr>
                <w:top w:val="none" w:sz="0" w:space="0" w:color="auto"/>
                <w:left w:val="none" w:sz="0" w:space="0" w:color="auto"/>
                <w:bottom w:val="none" w:sz="0" w:space="0" w:color="auto"/>
                <w:right w:val="none" w:sz="0" w:space="0" w:color="auto"/>
              </w:divBdr>
            </w:div>
          </w:divsChild>
        </w:div>
        <w:div w:id="1080251196">
          <w:marLeft w:val="0"/>
          <w:marRight w:val="0"/>
          <w:marTop w:val="0"/>
          <w:marBottom w:val="0"/>
          <w:divBdr>
            <w:top w:val="none" w:sz="0" w:space="0" w:color="auto"/>
            <w:left w:val="none" w:sz="0" w:space="0" w:color="auto"/>
            <w:bottom w:val="none" w:sz="0" w:space="0" w:color="auto"/>
            <w:right w:val="none" w:sz="0" w:space="0" w:color="auto"/>
          </w:divBdr>
          <w:divsChild>
            <w:div w:id="1477379901">
              <w:marLeft w:val="0"/>
              <w:marRight w:val="0"/>
              <w:marTop w:val="0"/>
              <w:marBottom w:val="0"/>
              <w:divBdr>
                <w:top w:val="none" w:sz="0" w:space="0" w:color="auto"/>
                <w:left w:val="none" w:sz="0" w:space="0" w:color="auto"/>
                <w:bottom w:val="none" w:sz="0" w:space="0" w:color="auto"/>
                <w:right w:val="none" w:sz="0" w:space="0" w:color="auto"/>
              </w:divBdr>
            </w:div>
          </w:divsChild>
        </w:div>
        <w:div w:id="21514991">
          <w:marLeft w:val="0"/>
          <w:marRight w:val="0"/>
          <w:marTop w:val="0"/>
          <w:marBottom w:val="0"/>
          <w:divBdr>
            <w:top w:val="none" w:sz="0" w:space="0" w:color="auto"/>
            <w:left w:val="none" w:sz="0" w:space="0" w:color="auto"/>
            <w:bottom w:val="none" w:sz="0" w:space="0" w:color="auto"/>
            <w:right w:val="none" w:sz="0" w:space="0" w:color="auto"/>
          </w:divBdr>
          <w:divsChild>
            <w:div w:id="1120416902">
              <w:marLeft w:val="0"/>
              <w:marRight w:val="0"/>
              <w:marTop w:val="0"/>
              <w:marBottom w:val="0"/>
              <w:divBdr>
                <w:top w:val="none" w:sz="0" w:space="0" w:color="auto"/>
                <w:left w:val="none" w:sz="0" w:space="0" w:color="auto"/>
                <w:bottom w:val="none" w:sz="0" w:space="0" w:color="auto"/>
                <w:right w:val="none" w:sz="0" w:space="0" w:color="auto"/>
              </w:divBdr>
            </w:div>
          </w:divsChild>
        </w:div>
        <w:div w:id="955797911">
          <w:marLeft w:val="0"/>
          <w:marRight w:val="0"/>
          <w:marTop w:val="0"/>
          <w:marBottom w:val="0"/>
          <w:divBdr>
            <w:top w:val="none" w:sz="0" w:space="0" w:color="auto"/>
            <w:left w:val="none" w:sz="0" w:space="0" w:color="auto"/>
            <w:bottom w:val="none" w:sz="0" w:space="0" w:color="auto"/>
            <w:right w:val="none" w:sz="0" w:space="0" w:color="auto"/>
          </w:divBdr>
          <w:divsChild>
            <w:div w:id="1714647640">
              <w:marLeft w:val="0"/>
              <w:marRight w:val="0"/>
              <w:marTop w:val="0"/>
              <w:marBottom w:val="0"/>
              <w:divBdr>
                <w:top w:val="none" w:sz="0" w:space="0" w:color="auto"/>
                <w:left w:val="none" w:sz="0" w:space="0" w:color="auto"/>
                <w:bottom w:val="none" w:sz="0" w:space="0" w:color="auto"/>
                <w:right w:val="none" w:sz="0" w:space="0" w:color="auto"/>
              </w:divBdr>
            </w:div>
          </w:divsChild>
        </w:div>
        <w:div w:id="573472477">
          <w:marLeft w:val="0"/>
          <w:marRight w:val="0"/>
          <w:marTop w:val="0"/>
          <w:marBottom w:val="0"/>
          <w:divBdr>
            <w:top w:val="none" w:sz="0" w:space="0" w:color="auto"/>
            <w:left w:val="none" w:sz="0" w:space="0" w:color="auto"/>
            <w:bottom w:val="none" w:sz="0" w:space="0" w:color="auto"/>
            <w:right w:val="none" w:sz="0" w:space="0" w:color="auto"/>
          </w:divBdr>
          <w:divsChild>
            <w:div w:id="620384042">
              <w:marLeft w:val="0"/>
              <w:marRight w:val="0"/>
              <w:marTop w:val="0"/>
              <w:marBottom w:val="0"/>
              <w:divBdr>
                <w:top w:val="none" w:sz="0" w:space="0" w:color="auto"/>
                <w:left w:val="none" w:sz="0" w:space="0" w:color="auto"/>
                <w:bottom w:val="none" w:sz="0" w:space="0" w:color="auto"/>
                <w:right w:val="none" w:sz="0" w:space="0" w:color="auto"/>
              </w:divBdr>
            </w:div>
          </w:divsChild>
        </w:div>
        <w:div w:id="728113129">
          <w:marLeft w:val="0"/>
          <w:marRight w:val="0"/>
          <w:marTop w:val="0"/>
          <w:marBottom w:val="0"/>
          <w:divBdr>
            <w:top w:val="none" w:sz="0" w:space="0" w:color="auto"/>
            <w:left w:val="none" w:sz="0" w:space="0" w:color="auto"/>
            <w:bottom w:val="none" w:sz="0" w:space="0" w:color="auto"/>
            <w:right w:val="none" w:sz="0" w:space="0" w:color="auto"/>
          </w:divBdr>
          <w:divsChild>
            <w:div w:id="42415396">
              <w:marLeft w:val="0"/>
              <w:marRight w:val="0"/>
              <w:marTop w:val="0"/>
              <w:marBottom w:val="0"/>
              <w:divBdr>
                <w:top w:val="none" w:sz="0" w:space="0" w:color="auto"/>
                <w:left w:val="none" w:sz="0" w:space="0" w:color="auto"/>
                <w:bottom w:val="none" w:sz="0" w:space="0" w:color="auto"/>
                <w:right w:val="none" w:sz="0" w:space="0" w:color="auto"/>
              </w:divBdr>
            </w:div>
          </w:divsChild>
        </w:div>
        <w:div w:id="998465953">
          <w:marLeft w:val="0"/>
          <w:marRight w:val="0"/>
          <w:marTop w:val="0"/>
          <w:marBottom w:val="0"/>
          <w:divBdr>
            <w:top w:val="none" w:sz="0" w:space="0" w:color="auto"/>
            <w:left w:val="none" w:sz="0" w:space="0" w:color="auto"/>
            <w:bottom w:val="none" w:sz="0" w:space="0" w:color="auto"/>
            <w:right w:val="none" w:sz="0" w:space="0" w:color="auto"/>
          </w:divBdr>
          <w:divsChild>
            <w:div w:id="1376395575">
              <w:marLeft w:val="0"/>
              <w:marRight w:val="0"/>
              <w:marTop w:val="0"/>
              <w:marBottom w:val="0"/>
              <w:divBdr>
                <w:top w:val="none" w:sz="0" w:space="0" w:color="auto"/>
                <w:left w:val="none" w:sz="0" w:space="0" w:color="auto"/>
                <w:bottom w:val="none" w:sz="0" w:space="0" w:color="auto"/>
                <w:right w:val="none" w:sz="0" w:space="0" w:color="auto"/>
              </w:divBdr>
            </w:div>
          </w:divsChild>
        </w:div>
        <w:div w:id="1148597343">
          <w:marLeft w:val="0"/>
          <w:marRight w:val="0"/>
          <w:marTop w:val="0"/>
          <w:marBottom w:val="0"/>
          <w:divBdr>
            <w:top w:val="none" w:sz="0" w:space="0" w:color="auto"/>
            <w:left w:val="none" w:sz="0" w:space="0" w:color="auto"/>
            <w:bottom w:val="none" w:sz="0" w:space="0" w:color="auto"/>
            <w:right w:val="none" w:sz="0" w:space="0" w:color="auto"/>
          </w:divBdr>
          <w:divsChild>
            <w:div w:id="335618813">
              <w:marLeft w:val="0"/>
              <w:marRight w:val="0"/>
              <w:marTop w:val="0"/>
              <w:marBottom w:val="0"/>
              <w:divBdr>
                <w:top w:val="none" w:sz="0" w:space="0" w:color="auto"/>
                <w:left w:val="none" w:sz="0" w:space="0" w:color="auto"/>
                <w:bottom w:val="none" w:sz="0" w:space="0" w:color="auto"/>
                <w:right w:val="none" w:sz="0" w:space="0" w:color="auto"/>
              </w:divBdr>
            </w:div>
          </w:divsChild>
        </w:div>
        <w:div w:id="797645064">
          <w:marLeft w:val="0"/>
          <w:marRight w:val="0"/>
          <w:marTop w:val="0"/>
          <w:marBottom w:val="0"/>
          <w:divBdr>
            <w:top w:val="none" w:sz="0" w:space="0" w:color="auto"/>
            <w:left w:val="none" w:sz="0" w:space="0" w:color="auto"/>
            <w:bottom w:val="none" w:sz="0" w:space="0" w:color="auto"/>
            <w:right w:val="none" w:sz="0" w:space="0" w:color="auto"/>
          </w:divBdr>
          <w:divsChild>
            <w:div w:id="719477831">
              <w:marLeft w:val="0"/>
              <w:marRight w:val="0"/>
              <w:marTop w:val="0"/>
              <w:marBottom w:val="0"/>
              <w:divBdr>
                <w:top w:val="none" w:sz="0" w:space="0" w:color="auto"/>
                <w:left w:val="none" w:sz="0" w:space="0" w:color="auto"/>
                <w:bottom w:val="none" w:sz="0" w:space="0" w:color="auto"/>
                <w:right w:val="none" w:sz="0" w:space="0" w:color="auto"/>
              </w:divBdr>
            </w:div>
          </w:divsChild>
        </w:div>
        <w:div w:id="1127505847">
          <w:marLeft w:val="0"/>
          <w:marRight w:val="0"/>
          <w:marTop w:val="0"/>
          <w:marBottom w:val="0"/>
          <w:divBdr>
            <w:top w:val="none" w:sz="0" w:space="0" w:color="auto"/>
            <w:left w:val="none" w:sz="0" w:space="0" w:color="auto"/>
            <w:bottom w:val="none" w:sz="0" w:space="0" w:color="auto"/>
            <w:right w:val="none" w:sz="0" w:space="0" w:color="auto"/>
          </w:divBdr>
          <w:divsChild>
            <w:div w:id="1646620248">
              <w:marLeft w:val="0"/>
              <w:marRight w:val="0"/>
              <w:marTop w:val="0"/>
              <w:marBottom w:val="0"/>
              <w:divBdr>
                <w:top w:val="none" w:sz="0" w:space="0" w:color="auto"/>
                <w:left w:val="none" w:sz="0" w:space="0" w:color="auto"/>
                <w:bottom w:val="none" w:sz="0" w:space="0" w:color="auto"/>
                <w:right w:val="none" w:sz="0" w:space="0" w:color="auto"/>
              </w:divBdr>
            </w:div>
          </w:divsChild>
        </w:div>
        <w:div w:id="2006319787">
          <w:marLeft w:val="0"/>
          <w:marRight w:val="0"/>
          <w:marTop w:val="0"/>
          <w:marBottom w:val="0"/>
          <w:divBdr>
            <w:top w:val="none" w:sz="0" w:space="0" w:color="auto"/>
            <w:left w:val="none" w:sz="0" w:space="0" w:color="auto"/>
            <w:bottom w:val="none" w:sz="0" w:space="0" w:color="auto"/>
            <w:right w:val="none" w:sz="0" w:space="0" w:color="auto"/>
          </w:divBdr>
          <w:divsChild>
            <w:div w:id="477382097">
              <w:marLeft w:val="0"/>
              <w:marRight w:val="0"/>
              <w:marTop w:val="0"/>
              <w:marBottom w:val="0"/>
              <w:divBdr>
                <w:top w:val="none" w:sz="0" w:space="0" w:color="auto"/>
                <w:left w:val="none" w:sz="0" w:space="0" w:color="auto"/>
                <w:bottom w:val="none" w:sz="0" w:space="0" w:color="auto"/>
                <w:right w:val="none" w:sz="0" w:space="0" w:color="auto"/>
              </w:divBdr>
            </w:div>
          </w:divsChild>
        </w:div>
        <w:div w:id="411436562">
          <w:marLeft w:val="0"/>
          <w:marRight w:val="0"/>
          <w:marTop w:val="0"/>
          <w:marBottom w:val="0"/>
          <w:divBdr>
            <w:top w:val="none" w:sz="0" w:space="0" w:color="auto"/>
            <w:left w:val="none" w:sz="0" w:space="0" w:color="auto"/>
            <w:bottom w:val="none" w:sz="0" w:space="0" w:color="auto"/>
            <w:right w:val="none" w:sz="0" w:space="0" w:color="auto"/>
          </w:divBdr>
          <w:divsChild>
            <w:div w:id="1458064740">
              <w:marLeft w:val="0"/>
              <w:marRight w:val="0"/>
              <w:marTop w:val="0"/>
              <w:marBottom w:val="0"/>
              <w:divBdr>
                <w:top w:val="none" w:sz="0" w:space="0" w:color="auto"/>
                <w:left w:val="none" w:sz="0" w:space="0" w:color="auto"/>
                <w:bottom w:val="none" w:sz="0" w:space="0" w:color="auto"/>
                <w:right w:val="none" w:sz="0" w:space="0" w:color="auto"/>
              </w:divBdr>
            </w:div>
          </w:divsChild>
        </w:div>
        <w:div w:id="611670921">
          <w:marLeft w:val="0"/>
          <w:marRight w:val="0"/>
          <w:marTop w:val="0"/>
          <w:marBottom w:val="0"/>
          <w:divBdr>
            <w:top w:val="none" w:sz="0" w:space="0" w:color="auto"/>
            <w:left w:val="none" w:sz="0" w:space="0" w:color="auto"/>
            <w:bottom w:val="none" w:sz="0" w:space="0" w:color="auto"/>
            <w:right w:val="none" w:sz="0" w:space="0" w:color="auto"/>
          </w:divBdr>
          <w:divsChild>
            <w:div w:id="1862744276">
              <w:marLeft w:val="0"/>
              <w:marRight w:val="0"/>
              <w:marTop w:val="0"/>
              <w:marBottom w:val="0"/>
              <w:divBdr>
                <w:top w:val="none" w:sz="0" w:space="0" w:color="auto"/>
                <w:left w:val="none" w:sz="0" w:space="0" w:color="auto"/>
                <w:bottom w:val="none" w:sz="0" w:space="0" w:color="auto"/>
                <w:right w:val="none" w:sz="0" w:space="0" w:color="auto"/>
              </w:divBdr>
            </w:div>
          </w:divsChild>
        </w:div>
        <w:div w:id="904219399">
          <w:marLeft w:val="0"/>
          <w:marRight w:val="0"/>
          <w:marTop w:val="0"/>
          <w:marBottom w:val="0"/>
          <w:divBdr>
            <w:top w:val="none" w:sz="0" w:space="0" w:color="auto"/>
            <w:left w:val="none" w:sz="0" w:space="0" w:color="auto"/>
            <w:bottom w:val="none" w:sz="0" w:space="0" w:color="auto"/>
            <w:right w:val="none" w:sz="0" w:space="0" w:color="auto"/>
          </w:divBdr>
          <w:divsChild>
            <w:div w:id="829753346">
              <w:marLeft w:val="0"/>
              <w:marRight w:val="0"/>
              <w:marTop w:val="0"/>
              <w:marBottom w:val="0"/>
              <w:divBdr>
                <w:top w:val="none" w:sz="0" w:space="0" w:color="auto"/>
                <w:left w:val="none" w:sz="0" w:space="0" w:color="auto"/>
                <w:bottom w:val="none" w:sz="0" w:space="0" w:color="auto"/>
                <w:right w:val="none" w:sz="0" w:space="0" w:color="auto"/>
              </w:divBdr>
            </w:div>
          </w:divsChild>
        </w:div>
        <w:div w:id="1949580735">
          <w:marLeft w:val="0"/>
          <w:marRight w:val="0"/>
          <w:marTop w:val="0"/>
          <w:marBottom w:val="0"/>
          <w:divBdr>
            <w:top w:val="none" w:sz="0" w:space="0" w:color="auto"/>
            <w:left w:val="none" w:sz="0" w:space="0" w:color="auto"/>
            <w:bottom w:val="none" w:sz="0" w:space="0" w:color="auto"/>
            <w:right w:val="none" w:sz="0" w:space="0" w:color="auto"/>
          </w:divBdr>
          <w:divsChild>
            <w:div w:id="1539584006">
              <w:marLeft w:val="0"/>
              <w:marRight w:val="0"/>
              <w:marTop w:val="0"/>
              <w:marBottom w:val="0"/>
              <w:divBdr>
                <w:top w:val="none" w:sz="0" w:space="0" w:color="auto"/>
                <w:left w:val="none" w:sz="0" w:space="0" w:color="auto"/>
                <w:bottom w:val="none" w:sz="0" w:space="0" w:color="auto"/>
                <w:right w:val="none" w:sz="0" w:space="0" w:color="auto"/>
              </w:divBdr>
            </w:div>
          </w:divsChild>
        </w:div>
        <w:div w:id="1907376652">
          <w:marLeft w:val="0"/>
          <w:marRight w:val="0"/>
          <w:marTop w:val="0"/>
          <w:marBottom w:val="0"/>
          <w:divBdr>
            <w:top w:val="none" w:sz="0" w:space="0" w:color="auto"/>
            <w:left w:val="none" w:sz="0" w:space="0" w:color="auto"/>
            <w:bottom w:val="none" w:sz="0" w:space="0" w:color="auto"/>
            <w:right w:val="none" w:sz="0" w:space="0" w:color="auto"/>
          </w:divBdr>
          <w:divsChild>
            <w:div w:id="1861117085">
              <w:marLeft w:val="0"/>
              <w:marRight w:val="0"/>
              <w:marTop w:val="0"/>
              <w:marBottom w:val="0"/>
              <w:divBdr>
                <w:top w:val="none" w:sz="0" w:space="0" w:color="auto"/>
                <w:left w:val="none" w:sz="0" w:space="0" w:color="auto"/>
                <w:bottom w:val="none" w:sz="0" w:space="0" w:color="auto"/>
                <w:right w:val="none" w:sz="0" w:space="0" w:color="auto"/>
              </w:divBdr>
            </w:div>
          </w:divsChild>
        </w:div>
        <w:div w:id="592590070">
          <w:marLeft w:val="0"/>
          <w:marRight w:val="0"/>
          <w:marTop w:val="0"/>
          <w:marBottom w:val="0"/>
          <w:divBdr>
            <w:top w:val="none" w:sz="0" w:space="0" w:color="auto"/>
            <w:left w:val="none" w:sz="0" w:space="0" w:color="auto"/>
            <w:bottom w:val="none" w:sz="0" w:space="0" w:color="auto"/>
            <w:right w:val="none" w:sz="0" w:space="0" w:color="auto"/>
          </w:divBdr>
          <w:divsChild>
            <w:div w:id="1615866554">
              <w:marLeft w:val="0"/>
              <w:marRight w:val="0"/>
              <w:marTop w:val="0"/>
              <w:marBottom w:val="0"/>
              <w:divBdr>
                <w:top w:val="none" w:sz="0" w:space="0" w:color="auto"/>
                <w:left w:val="none" w:sz="0" w:space="0" w:color="auto"/>
                <w:bottom w:val="none" w:sz="0" w:space="0" w:color="auto"/>
                <w:right w:val="none" w:sz="0" w:space="0" w:color="auto"/>
              </w:divBdr>
            </w:div>
          </w:divsChild>
        </w:div>
        <w:div w:id="1130587502">
          <w:marLeft w:val="0"/>
          <w:marRight w:val="0"/>
          <w:marTop w:val="0"/>
          <w:marBottom w:val="0"/>
          <w:divBdr>
            <w:top w:val="none" w:sz="0" w:space="0" w:color="auto"/>
            <w:left w:val="none" w:sz="0" w:space="0" w:color="auto"/>
            <w:bottom w:val="none" w:sz="0" w:space="0" w:color="auto"/>
            <w:right w:val="none" w:sz="0" w:space="0" w:color="auto"/>
          </w:divBdr>
          <w:divsChild>
            <w:div w:id="1231500437">
              <w:marLeft w:val="0"/>
              <w:marRight w:val="0"/>
              <w:marTop w:val="0"/>
              <w:marBottom w:val="0"/>
              <w:divBdr>
                <w:top w:val="none" w:sz="0" w:space="0" w:color="auto"/>
                <w:left w:val="none" w:sz="0" w:space="0" w:color="auto"/>
                <w:bottom w:val="none" w:sz="0" w:space="0" w:color="auto"/>
                <w:right w:val="none" w:sz="0" w:space="0" w:color="auto"/>
              </w:divBdr>
            </w:div>
          </w:divsChild>
        </w:div>
        <w:div w:id="2139565813">
          <w:marLeft w:val="0"/>
          <w:marRight w:val="0"/>
          <w:marTop w:val="0"/>
          <w:marBottom w:val="0"/>
          <w:divBdr>
            <w:top w:val="none" w:sz="0" w:space="0" w:color="auto"/>
            <w:left w:val="none" w:sz="0" w:space="0" w:color="auto"/>
            <w:bottom w:val="none" w:sz="0" w:space="0" w:color="auto"/>
            <w:right w:val="none" w:sz="0" w:space="0" w:color="auto"/>
          </w:divBdr>
          <w:divsChild>
            <w:div w:id="1683360418">
              <w:marLeft w:val="0"/>
              <w:marRight w:val="0"/>
              <w:marTop w:val="0"/>
              <w:marBottom w:val="0"/>
              <w:divBdr>
                <w:top w:val="none" w:sz="0" w:space="0" w:color="auto"/>
                <w:left w:val="none" w:sz="0" w:space="0" w:color="auto"/>
                <w:bottom w:val="none" w:sz="0" w:space="0" w:color="auto"/>
                <w:right w:val="none" w:sz="0" w:space="0" w:color="auto"/>
              </w:divBdr>
            </w:div>
          </w:divsChild>
        </w:div>
        <w:div w:id="1045056602">
          <w:marLeft w:val="0"/>
          <w:marRight w:val="0"/>
          <w:marTop w:val="0"/>
          <w:marBottom w:val="0"/>
          <w:divBdr>
            <w:top w:val="none" w:sz="0" w:space="0" w:color="auto"/>
            <w:left w:val="none" w:sz="0" w:space="0" w:color="auto"/>
            <w:bottom w:val="none" w:sz="0" w:space="0" w:color="auto"/>
            <w:right w:val="none" w:sz="0" w:space="0" w:color="auto"/>
          </w:divBdr>
          <w:divsChild>
            <w:div w:id="170066258">
              <w:marLeft w:val="0"/>
              <w:marRight w:val="0"/>
              <w:marTop w:val="0"/>
              <w:marBottom w:val="0"/>
              <w:divBdr>
                <w:top w:val="none" w:sz="0" w:space="0" w:color="auto"/>
                <w:left w:val="none" w:sz="0" w:space="0" w:color="auto"/>
                <w:bottom w:val="none" w:sz="0" w:space="0" w:color="auto"/>
                <w:right w:val="none" w:sz="0" w:space="0" w:color="auto"/>
              </w:divBdr>
            </w:div>
          </w:divsChild>
        </w:div>
        <w:div w:id="354040046">
          <w:marLeft w:val="0"/>
          <w:marRight w:val="0"/>
          <w:marTop w:val="0"/>
          <w:marBottom w:val="0"/>
          <w:divBdr>
            <w:top w:val="none" w:sz="0" w:space="0" w:color="auto"/>
            <w:left w:val="none" w:sz="0" w:space="0" w:color="auto"/>
            <w:bottom w:val="none" w:sz="0" w:space="0" w:color="auto"/>
            <w:right w:val="none" w:sz="0" w:space="0" w:color="auto"/>
          </w:divBdr>
          <w:divsChild>
            <w:div w:id="787046657">
              <w:marLeft w:val="0"/>
              <w:marRight w:val="0"/>
              <w:marTop w:val="0"/>
              <w:marBottom w:val="0"/>
              <w:divBdr>
                <w:top w:val="none" w:sz="0" w:space="0" w:color="auto"/>
                <w:left w:val="none" w:sz="0" w:space="0" w:color="auto"/>
                <w:bottom w:val="none" w:sz="0" w:space="0" w:color="auto"/>
                <w:right w:val="none" w:sz="0" w:space="0" w:color="auto"/>
              </w:divBdr>
            </w:div>
          </w:divsChild>
        </w:div>
        <w:div w:id="860631286">
          <w:marLeft w:val="0"/>
          <w:marRight w:val="0"/>
          <w:marTop w:val="0"/>
          <w:marBottom w:val="0"/>
          <w:divBdr>
            <w:top w:val="none" w:sz="0" w:space="0" w:color="auto"/>
            <w:left w:val="none" w:sz="0" w:space="0" w:color="auto"/>
            <w:bottom w:val="none" w:sz="0" w:space="0" w:color="auto"/>
            <w:right w:val="none" w:sz="0" w:space="0" w:color="auto"/>
          </w:divBdr>
          <w:divsChild>
            <w:div w:id="325936864">
              <w:marLeft w:val="0"/>
              <w:marRight w:val="0"/>
              <w:marTop w:val="0"/>
              <w:marBottom w:val="0"/>
              <w:divBdr>
                <w:top w:val="none" w:sz="0" w:space="0" w:color="auto"/>
                <w:left w:val="none" w:sz="0" w:space="0" w:color="auto"/>
                <w:bottom w:val="none" w:sz="0" w:space="0" w:color="auto"/>
                <w:right w:val="none" w:sz="0" w:space="0" w:color="auto"/>
              </w:divBdr>
              <w:divsChild>
                <w:div w:id="437214317">
                  <w:marLeft w:val="0"/>
                  <w:marRight w:val="0"/>
                  <w:marTop w:val="0"/>
                  <w:marBottom w:val="0"/>
                  <w:divBdr>
                    <w:top w:val="none" w:sz="0" w:space="0" w:color="auto"/>
                    <w:left w:val="none" w:sz="0" w:space="0" w:color="auto"/>
                    <w:bottom w:val="none" w:sz="0" w:space="0" w:color="auto"/>
                    <w:right w:val="none" w:sz="0" w:space="0" w:color="auto"/>
                  </w:divBdr>
                  <w:divsChild>
                    <w:div w:id="239488324">
                      <w:marLeft w:val="0"/>
                      <w:marRight w:val="0"/>
                      <w:marTop w:val="120"/>
                      <w:marBottom w:val="0"/>
                      <w:divBdr>
                        <w:top w:val="none" w:sz="0" w:space="0" w:color="auto"/>
                        <w:left w:val="none" w:sz="0" w:space="0" w:color="auto"/>
                        <w:bottom w:val="none" w:sz="0" w:space="0" w:color="auto"/>
                        <w:right w:val="none" w:sz="0" w:space="0" w:color="auto"/>
                      </w:divBdr>
                    </w:div>
                    <w:div w:id="967202913">
                      <w:marLeft w:val="0"/>
                      <w:marRight w:val="0"/>
                      <w:marTop w:val="0"/>
                      <w:marBottom w:val="0"/>
                      <w:divBdr>
                        <w:top w:val="none" w:sz="0" w:space="0" w:color="auto"/>
                        <w:left w:val="none" w:sz="0" w:space="0" w:color="auto"/>
                        <w:bottom w:val="none" w:sz="0" w:space="0" w:color="auto"/>
                        <w:right w:val="none" w:sz="0" w:space="0" w:color="auto"/>
                      </w:divBdr>
                    </w:div>
                  </w:divsChild>
                </w:div>
                <w:div w:id="1267034336">
                  <w:marLeft w:val="0"/>
                  <w:marRight w:val="0"/>
                  <w:marTop w:val="0"/>
                  <w:marBottom w:val="0"/>
                  <w:divBdr>
                    <w:top w:val="none" w:sz="0" w:space="0" w:color="auto"/>
                    <w:left w:val="none" w:sz="0" w:space="0" w:color="auto"/>
                    <w:bottom w:val="none" w:sz="0" w:space="0" w:color="auto"/>
                    <w:right w:val="none" w:sz="0" w:space="0" w:color="auto"/>
                  </w:divBdr>
                  <w:divsChild>
                    <w:div w:id="1756855568">
                      <w:marLeft w:val="0"/>
                      <w:marRight w:val="0"/>
                      <w:marTop w:val="120"/>
                      <w:marBottom w:val="0"/>
                      <w:divBdr>
                        <w:top w:val="none" w:sz="0" w:space="0" w:color="auto"/>
                        <w:left w:val="none" w:sz="0" w:space="0" w:color="auto"/>
                        <w:bottom w:val="none" w:sz="0" w:space="0" w:color="auto"/>
                        <w:right w:val="none" w:sz="0" w:space="0" w:color="auto"/>
                      </w:divBdr>
                    </w:div>
                    <w:div w:id="8215544">
                      <w:marLeft w:val="0"/>
                      <w:marRight w:val="0"/>
                      <w:marTop w:val="0"/>
                      <w:marBottom w:val="0"/>
                      <w:divBdr>
                        <w:top w:val="none" w:sz="0" w:space="0" w:color="auto"/>
                        <w:left w:val="none" w:sz="0" w:space="0" w:color="auto"/>
                        <w:bottom w:val="none" w:sz="0" w:space="0" w:color="auto"/>
                        <w:right w:val="none" w:sz="0" w:space="0" w:color="auto"/>
                      </w:divBdr>
                    </w:div>
                  </w:divsChild>
                </w:div>
                <w:div w:id="2054235883">
                  <w:marLeft w:val="0"/>
                  <w:marRight w:val="0"/>
                  <w:marTop w:val="0"/>
                  <w:marBottom w:val="0"/>
                  <w:divBdr>
                    <w:top w:val="none" w:sz="0" w:space="0" w:color="auto"/>
                    <w:left w:val="none" w:sz="0" w:space="0" w:color="auto"/>
                    <w:bottom w:val="none" w:sz="0" w:space="0" w:color="auto"/>
                    <w:right w:val="none" w:sz="0" w:space="0" w:color="auto"/>
                  </w:divBdr>
                  <w:divsChild>
                    <w:div w:id="10302361">
                      <w:marLeft w:val="0"/>
                      <w:marRight w:val="0"/>
                      <w:marTop w:val="120"/>
                      <w:marBottom w:val="0"/>
                      <w:divBdr>
                        <w:top w:val="none" w:sz="0" w:space="0" w:color="auto"/>
                        <w:left w:val="none" w:sz="0" w:space="0" w:color="auto"/>
                        <w:bottom w:val="none" w:sz="0" w:space="0" w:color="auto"/>
                        <w:right w:val="none" w:sz="0" w:space="0" w:color="auto"/>
                      </w:divBdr>
                    </w:div>
                    <w:div w:id="24269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229847">
          <w:marLeft w:val="0"/>
          <w:marRight w:val="0"/>
          <w:marTop w:val="0"/>
          <w:marBottom w:val="0"/>
          <w:divBdr>
            <w:top w:val="none" w:sz="0" w:space="0" w:color="auto"/>
            <w:left w:val="none" w:sz="0" w:space="0" w:color="auto"/>
            <w:bottom w:val="none" w:sz="0" w:space="0" w:color="auto"/>
            <w:right w:val="none" w:sz="0" w:space="0" w:color="auto"/>
          </w:divBdr>
          <w:divsChild>
            <w:div w:id="1659262453">
              <w:marLeft w:val="0"/>
              <w:marRight w:val="0"/>
              <w:marTop w:val="0"/>
              <w:marBottom w:val="0"/>
              <w:divBdr>
                <w:top w:val="none" w:sz="0" w:space="0" w:color="auto"/>
                <w:left w:val="none" w:sz="0" w:space="0" w:color="auto"/>
                <w:bottom w:val="none" w:sz="0" w:space="0" w:color="auto"/>
                <w:right w:val="none" w:sz="0" w:space="0" w:color="auto"/>
              </w:divBdr>
            </w:div>
          </w:divsChild>
        </w:div>
        <w:div w:id="247691231">
          <w:marLeft w:val="0"/>
          <w:marRight w:val="0"/>
          <w:marTop w:val="0"/>
          <w:marBottom w:val="0"/>
          <w:divBdr>
            <w:top w:val="none" w:sz="0" w:space="0" w:color="auto"/>
            <w:left w:val="none" w:sz="0" w:space="0" w:color="auto"/>
            <w:bottom w:val="none" w:sz="0" w:space="0" w:color="auto"/>
            <w:right w:val="none" w:sz="0" w:space="0" w:color="auto"/>
          </w:divBdr>
          <w:divsChild>
            <w:div w:id="2113627320">
              <w:marLeft w:val="0"/>
              <w:marRight w:val="0"/>
              <w:marTop w:val="0"/>
              <w:marBottom w:val="0"/>
              <w:divBdr>
                <w:top w:val="none" w:sz="0" w:space="0" w:color="auto"/>
                <w:left w:val="none" w:sz="0" w:space="0" w:color="auto"/>
                <w:bottom w:val="none" w:sz="0" w:space="0" w:color="auto"/>
                <w:right w:val="none" w:sz="0" w:space="0" w:color="auto"/>
              </w:divBdr>
              <w:divsChild>
                <w:div w:id="2084598334">
                  <w:marLeft w:val="0"/>
                  <w:marRight w:val="0"/>
                  <w:marTop w:val="0"/>
                  <w:marBottom w:val="0"/>
                  <w:divBdr>
                    <w:top w:val="none" w:sz="0" w:space="0" w:color="auto"/>
                    <w:left w:val="none" w:sz="0" w:space="0" w:color="auto"/>
                    <w:bottom w:val="none" w:sz="0" w:space="0" w:color="auto"/>
                    <w:right w:val="none" w:sz="0" w:space="0" w:color="auto"/>
                  </w:divBdr>
                  <w:divsChild>
                    <w:div w:id="1197503007">
                      <w:marLeft w:val="0"/>
                      <w:marRight w:val="0"/>
                      <w:marTop w:val="120"/>
                      <w:marBottom w:val="0"/>
                      <w:divBdr>
                        <w:top w:val="none" w:sz="0" w:space="0" w:color="auto"/>
                        <w:left w:val="none" w:sz="0" w:space="0" w:color="auto"/>
                        <w:bottom w:val="none" w:sz="0" w:space="0" w:color="auto"/>
                        <w:right w:val="none" w:sz="0" w:space="0" w:color="auto"/>
                      </w:divBdr>
                    </w:div>
                    <w:div w:id="943148648">
                      <w:marLeft w:val="0"/>
                      <w:marRight w:val="0"/>
                      <w:marTop w:val="0"/>
                      <w:marBottom w:val="0"/>
                      <w:divBdr>
                        <w:top w:val="none" w:sz="0" w:space="0" w:color="auto"/>
                        <w:left w:val="none" w:sz="0" w:space="0" w:color="auto"/>
                        <w:bottom w:val="none" w:sz="0" w:space="0" w:color="auto"/>
                        <w:right w:val="none" w:sz="0" w:space="0" w:color="auto"/>
                      </w:divBdr>
                    </w:div>
                  </w:divsChild>
                </w:div>
                <w:div w:id="1817069390">
                  <w:marLeft w:val="0"/>
                  <w:marRight w:val="0"/>
                  <w:marTop w:val="0"/>
                  <w:marBottom w:val="0"/>
                  <w:divBdr>
                    <w:top w:val="none" w:sz="0" w:space="0" w:color="auto"/>
                    <w:left w:val="none" w:sz="0" w:space="0" w:color="auto"/>
                    <w:bottom w:val="none" w:sz="0" w:space="0" w:color="auto"/>
                    <w:right w:val="none" w:sz="0" w:space="0" w:color="auto"/>
                  </w:divBdr>
                  <w:divsChild>
                    <w:div w:id="1574580786">
                      <w:marLeft w:val="0"/>
                      <w:marRight w:val="0"/>
                      <w:marTop w:val="120"/>
                      <w:marBottom w:val="0"/>
                      <w:divBdr>
                        <w:top w:val="none" w:sz="0" w:space="0" w:color="auto"/>
                        <w:left w:val="none" w:sz="0" w:space="0" w:color="auto"/>
                        <w:bottom w:val="none" w:sz="0" w:space="0" w:color="auto"/>
                        <w:right w:val="none" w:sz="0" w:space="0" w:color="auto"/>
                      </w:divBdr>
                    </w:div>
                    <w:div w:id="823854343">
                      <w:marLeft w:val="0"/>
                      <w:marRight w:val="0"/>
                      <w:marTop w:val="0"/>
                      <w:marBottom w:val="0"/>
                      <w:divBdr>
                        <w:top w:val="none" w:sz="0" w:space="0" w:color="auto"/>
                        <w:left w:val="none" w:sz="0" w:space="0" w:color="auto"/>
                        <w:bottom w:val="none" w:sz="0" w:space="0" w:color="auto"/>
                        <w:right w:val="none" w:sz="0" w:space="0" w:color="auto"/>
                      </w:divBdr>
                    </w:div>
                  </w:divsChild>
                </w:div>
                <w:div w:id="1894385855">
                  <w:marLeft w:val="0"/>
                  <w:marRight w:val="0"/>
                  <w:marTop w:val="0"/>
                  <w:marBottom w:val="0"/>
                  <w:divBdr>
                    <w:top w:val="none" w:sz="0" w:space="0" w:color="auto"/>
                    <w:left w:val="none" w:sz="0" w:space="0" w:color="auto"/>
                    <w:bottom w:val="none" w:sz="0" w:space="0" w:color="auto"/>
                    <w:right w:val="none" w:sz="0" w:space="0" w:color="auto"/>
                  </w:divBdr>
                  <w:divsChild>
                    <w:div w:id="113913645">
                      <w:marLeft w:val="0"/>
                      <w:marRight w:val="0"/>
                      <w:marTop w:val="120"/>
                      <w:marBottom w:val="0"/>
                      <w:divBdr>
                        <w:top w:val="none" w:sz="0" w:space="0" w:color="auto"/>
                        <w:left w:val="none" w:sz="0" w:space="0" w:color="auto"/>
                        <w:bottom w:val="none" w:sz="0" w:space="0" w:color="auto"/>
                        <w:right w:val="none" w:sz="0" w:space="0" w:color="auto"/>
                      </w:divBdr>
                    </w:div>
                    <w:div w:id="1521969439">
                      <w:marLeft w:val="0"/>
                      <w:marRight w:val="0"/>
                      <w:marTop w:val="0"/>
                      <w:marBottom w:val="0"/>
                      <w:divBdr>
                        <w:top w:val="none" w:sz="0" w:space="0" w:color="auto"/>
                        <w:left w:val="none" w:sz="0" w:space="0" w:color="auto"/>
                        <w:bottom w:val="none" w:sz="0" w:space="0" w:color="auto"/>
                        <w:right w:val="none" w:sz="0" w:space="0" w:color="auto"/>
                      </w:divBdr>
                    </w:div>
                  </w:divsChild>
                </w:div>
                <w:div w:id="701709072">
                  <w:marLeft w:val="0"/>
                  <w:marRight w:val="0"/>
                  <w:marTop w:val="0"/>
                  <w:marBottom w:val="0"/>
                  <w:divBdr>
                    <w:top w:val="none" w:sz="0" w:space="0" w:color="auto"/>
                    <w:left w:val="none" w:sz="0" w:space="0" w:color="auto"/>
                    <w:bottom w:val="none" w:sz="0" w:space="0" w:color="auto"/>
                    <w:right w:val="none" w:sz="0" w:space="0" w:color="auto"/>
                  </w:divBdr>
                  <w:divsChild>
                    <w:div w:id="189227043">
                      <w:marLeft w:val="0"/>
                      <w:marRight w:val="0"/>
                      <w:marTop w:val="120"/>
                      <w:marBottom w:val="0"/>
                      <w:divBdr>
                        <w:top w:val="none" w:sz="0" w:space="0" w:color="auto"/>
                        <w:left w:val="none" w:sz="0" w:space="0" w:color="auto"/>
                        <w:bottom w:val="none" w:sz="0" w:space="0" w:color="auto"/>
                        <w:right w:val="none" w:sz="0" w:space="0" w:color="auto"/>
                      </w:divBdr>
                    </w:div>
                    <w:div w:id="966667441">
                      <w:marLeft w:val="0"/>
                      <w:marRight w:val="0"/>
                      <w:marTop w:val="0"/>
                      <w:marBottom w:val="0"/>
                      <w:divBdr>
                        <w:top w:val="none" w:sz="0" w:space="0" w:color="auto"/>
                        <w:left w:val="none" w:sz="0" w:space="0" w:color="auto"/>
                        <w:bottom w:val="none" w:sz="0" w:space="0" w:color="auto"/>
                        <w:right w:val="none" w:sz="0" w:space="0" w:color="auto"/>
                      </w:divBdr>
                    </w:div>
                  </w:divsChild>
                </w:div>
                <w:div w:id="2100641056">
                  <w:marLeft w:val="0"/>
                  <w:marRight w:val="0"/>
                  <w:marTop w:val="0"/>
                  <w:marBottom w:val="0"/>
                  <w:divBdr>
                    <w:top w:val="none" w:sz="0" w:space="0" w:color="auto"/>
                    <w:left w:val="none" w:sz="0" w:space="0" w:color="auto"/>
                    <w:bottom w:val="none" w:sz="0" w:space="0" w:color="auto"/>
                    <w:right w:val="none" w:sz="0" w:space="0" w:color="auto"/>
                  </w:divBdr>
                  <w:divsChild>
                    <w:div w:id="2027243761">
                      <w:marLeft w:val="0"/>
                      <w:marRight w:val="0"/>
                      <w:marTop w:val="120"/>
                      <w:marBottom w:val="0"/>
                      <w:divBdr>
                        <w:top w:val="none" w:sz="0" w:space="0" w:color="auto"/>
                        <w:left w:val="none" w:sz="0" w:space="0" w:color="auto"/>
                        <w:bottom w:val="none" w:sz="0" w:space="0" w:color="auto"/>
                        <w:right w:val="none" w:sz="0" w:space="0" w:color="auto"/>
                      </w:divBdr>
                    </w:div>
                    <w:div w:id="198426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0502622">
          <w:marLeft w:val="0"/>
          <w:marRight w:val="0"/>
          <w:marTop w:val="0"/>
          <w:marBottom w:val="0"/>
          <w:divBdr>
            <w:top w:val="none" w:sz="0" w:space="0" w:color="auto"/>
            <w:left w:val="none" w:sz="0" w:space="0" w:color="auto"/>
            <w:bottom w:val="none" w:sz="0" w:space="0" w:color="auto"/>
            <w:right w:val="none" w:sz="0" w:space="0" w:color="auto"/>
          </w:divBdr>
          <w:divsChild>
            <w:div w:id="1127090390">
              <w:marLeft w:val="0"/>
              <w:marRight w:val="0"/>
              <w:marTop w:val="0"/>
              <w:marBottom w:val="0"/>
              <w:divBdr>
                <w:top w:val="none" w:sz="0" w:space="0" w:color="auto"/>
                <w:left w:val="none" w:sz="0" w:space="0" w:color="auto"/>
                <w:bottom w:val="none" w:sz="0" w:space="0" w:color="auto"/>
                <w:right w:val="none" w:sz="0" w:space="0" w:color="auto"/>
              </w:divBdr>
            </w:div>
          </w:divsChild>
        </w:div>
        <w:div w:id="280262011">
          <w:marLeft w:val="0"/>
          <w:marRight w:val="0"/>
          <w:marTop w:val="0"/>
          <w:marBottom w:val="0"/>
          <w:divBdr>
            <w:top w:val="none" w:sz="0" w:space="0" w:color="auto"/>
            <w:left w:val="none" w:sz="0" w:space="0" w:color="auto"/>
            <w:bottom w:val="none" w:sz="0" w:space="0" w:color="auto"/>
            <w:right w:val="none" w:sz="0" w:space="0" w:color="auto"/>
          </w:divBdr>
          <w:divsChild>
            <w:div w:id="1495998356">
              <w:marLeft w:val="0"/>
              <w:marRight w:val="0"/>
              <w:marTop w:val="0"/>
              <w:marBottom w:val="0"/>
              <w:divBdr>
                <w:top w:val="none" w:sz="0" w:space="0" w:color="auto"/>
                <w:left w:val="none" w:sz="0" w:space="0" w:color="auto"/>
                <w:bottom w:val="none" w:sz="0" w:space="0" w:color="auto"/>
                <w:right w:val="none" w:sz="0" w:space="0" w:color="auto"/>
              </w:divBdr>
            </w:div>
          </w:divsChild>
        </w:div>
        <w:div w:id="970478785">
          <w:marLeft w:val="0"/>
          <w:marRight w:val="0"/>
          <w:marTop w:val="0"/>
          <w:marBottom w:val="0"/>
          <w:divBdr>
            <w:top w:val="none" w:sz="0" w:space="0" w:color="auto"/>
            <w:left w:val="none" w:sz="0" w:space="0" w:color="auto"/>
            <w:bottom w:val="none" w:sz="0" w:space="0" w:color="auto"/>
            <w:right w:val="none" w:sz="0" w:space="0" w:color="auto"/>
          </w:divBdr>
          <w:divsChild>
            <w:div w:id="422144496">
              <w:marLeft w:val="0"/>
              <w:marRight w:val="0"/>
              <w:marTop w:val="0"/>
              <w:marBottom w:val="0"/>
              <w:divBdr>
                <w:top w:val="none" w:sz="0" w:space="0" w:color="auto"/>
                <w:left w:val="none" w:sz="0" w:space="0" w:color="auto"/>
                <w:bottom w:val="none" w:sz="0" w:space="0" w:color="auto"/>
                <w:right w:val="none" w:sz="0" w:space="0" w:color="auto"/>
              </w:divBdr>
            </w:div>
          </w:divsChild>
        </w:div>
        <w:div w:id="1489057349">
          <w:marLeft w:val="0"/>
          <w:marRight w:val="0"/>
          <w:marTop w:val="0"/>
          <w:marBottom w:val="0"/>
          <w:divBdr>
            <w:top w:val="none" w:sz="0" w:space="0" w:color="auto"/>
            <w:left w:val="none" w:sz="0" w:space="0" w:color="auto"/>
            <w:bottom w:val="none" w:sz="0" w:space="0" w:color="auto"/>
            <w:right w:val="none" w:sz="0" w:space="0" w:color="auto"/>
          </w:divBdr>
          <w:divsChild>
            <w:div w:id="366685650">
              <w:marLeft w:val="0"/>
              <w:marRight w:val="0"/>
              <w:marTop w:val="0"/>
              <w:marBottom w:val="0"/>
              <w:divBdr>
                <w:top w:val="none" w:sz="0" w:space="0" w:color="auto"/>
                <w:left w:val="none" w:sz="0" w:space="0" w:color="auto"/>
                <w:bottom w:val="none" w:sz="0" w:space="0" w:color="auto"/>
                <w:right w:val="none" w:sz="0" w:space="0" w:color="auto"/>
              </w:divBdr>
            </w:div>
          </w:divsChild>
        </w:div>
        <w:div w:id="1826706689">
          <w:marLeft w:val="0"/>
          <w:marRight w:val="0"/>
          <w:marTop w:val="0"/>
          <w:marBottom w:val="0"/>
          <w:divBdr>
            <w:top w:val="none" w:sz="0" w:space="0" w:color="auto"/>
            <w:left w:val="none" w:sz="0" w:space="0" w:color="auto"/>
            <w:bottom w:val="none" w:sz="0" w:space="0" w:color="auto"/>
            <w:right w:val="none" w:sz="0" w:space="0" w:color="auto"/>
          </w:divBdr>
          <w:divsChild>
            <w:div w:id="527255823">
              <w:marLeft w:val="0"/>
              <w:marRight w:val="0"/>
              <w:marTop w:val="0"/>
              <w:marBottom w:val="0"/>
              <w:divBdr>
                <w:top w:val="none" w:sz="0" w:space="0" w:color="auto"/>
                <w:left w:val="none" w:sz="0" w:space="0" w:color="auto"/>
                <w:bottom w:val="none" w:sz="0" w:space="0" w:color="auto"/>
                <w:right w:val="none" w:sz="0" w:space="0" w:color="auto"/>
              </w:divBdr>
            </w:div>
          </w:divsChild>
        </w:div>
        <w:div w:id="1401905017">
          <w:marLeft w:val="0"/>
          <w:marRight w:val="0"/>
          <w:marTop w:val="0"/>
          <w:marBottom w:val="0"/>
          <w:divBdr>
            <w:top w:val="none" w:sz="0" w:space="0" w:color="auto"/>
            <w:left w:val="none" w:sz="0" w:space="0" w:color="auto"/>
            <w:bottom w:val="none" w:sz="0" w:space="0" w:color="auto"/>
            <w:right w:val="none" w:sz="0" w:space="0" w:color="auto"/>
          </w:divBdr>
          <w:divsChild>
            <w:div w:id="928001106">
              <w:marLeft w:val="0"/>
              <w:marRight w:val="0"/>
              <w:marTop w:val="0"/>
              <w:marBottom w:val="0"/>
              <w:divBdr>
                <w:top w:val="none" w:sz="0" w:space="0" w:color="auto"/>
                <w:left w:val="none" w:sz="0" w:space="0" w:color="auto"/>
                <w:bottom w:val="none" w:sz="0" w:space="0" w:color="auto"/>
                <w:right w:val="none" w:sz="0" w:space="0" w:color="auto"/>
              </w:divBdr>
            </w:div>
          </w:divsChild>
        </w:div>
        <w:div w:id="764377738">
          <w:marLeft w:val="0"/>
          <w:marRight w:val="0"/>
          <w:marTop w:val="0"/>
          <w:marBottom w:val="0"/>
          <w:divBdr>
            <w:top w:val="none" w:sz="0" w:space="0" w:color="auto"/>
            <w:left w:val="none" w:sz="0" w:space="0" w:color="auto"/>
            <w:bottom w:val="none" w:sz="0" w:space="0" w:color="auto"/>
            <w:right w:val="none" w:sz="0" w:space="0" w:color="auto"/>
          </w:divBdr>
          <w:divsChild>
            <w:div w:id="984437190">
              <w:marLeft w:val="0"/>
              <w:marRight w:val="0"/>
              <w:marTop w:val="0"/>
              <w:marBottom w:val="0"/>
              <w:divBdr>
                <w:top w:val="none" w:sz="0" w:space="0" w:color="auto"/>
                <w:left w:val="none" w:sz="0" w:space="0" w:color="auto"/>
                <w:bottom w:val="none" w:sz="0" w:space="0" w:color="auto"/>
                <w:right w:val="none" w:sz="0" w:space="0" w:color="auto"/>
              </w:divBdr>
            </w:div>
          </w:divsChild>
        </w:div>
        <w:div w:id="2044943401">
          <w:marLeft w:val="0"/>
          <w:marRight w:val="0"/>
          <w:marTop w:val="0"/>
          <w:marBottom w:val="0"/>
          <w:divBdr>
            <w:top w:val="none" w:sz="0" w:space="0" w:color="auto"/>
            <w:left w:val="none" w:sz="0" w:space="0" w:color="auto"/>
            <w:bottom w:val="none" w:sz="0" w:space="0" w:color="auto"/>
            <w:right w:val="none" w:sz="0" w:space="0" w:color="auto"/>
          </w:divBdr>
          <w:divsChild>
            <w:div w:id="806823782">
              <w:marLeft w:val="0"/>
              <w:marRight w:val="0"/>
              <w:marTop w:val="0"/>
              <w:marBottom w:val="0"/>
              <w:divBdr>
                <w:top w:val="none" w:sz="0" w:space="0" w:color="auto"/>
                <w:left w:val="none" w:sz="0" w:space="0" w:color="auto"/>
                <w:bottom w:val="none" w:sz="0" w:space="0" w:color="auto"/>
                <w:right w:val="none" w:sz="0" w:space="0" w:color="auto"/>
              </w:divBdr>
            </w:div>
          </w:divsChild>
        </w:div>
        <w:div w:id="981664262">
          <w:marLeft w:val="0"/>
          <w:marRight w:val="0"/>
          <w:marTop w:val="0"/>
          <w:marBottom w:val="0"/>
          <w:divBdr>
            <w:top w:val="none" w:sz="0" w:space="0" w:color="auto"/>
            <w:left w:val="none" w:sz="0" w:space="0" w:color="auto"/>
            <w:bottom w:val="none" w:sz="0" w:space="0" w:color="auto"/>
            <w:right w:val="none" w:sz="0" w:space="0" w:color="auto"/>
          </w:divBdr>
          <w:divsChild>
            <w:div w:id="976032123">
              <w:marLeft w:val="0"/>
              <w:marRight w:val="0"/>
              <w:marTop w:val="0"/>
              <w:marBottom w:val="0"/>
              <w:divBdr>
                <w:top w:val="none" w:sz="0" w:space="0" w:color="auto"/>
                <w:left w:val="none" w:sz="0" w:space="0" w:color="auto"/>
                <w:bottom w:val="none" w:sz="0" w:space="0" w:color="auto"/>
                <w:right w:val="none" w:sz="0" w:space="0" w:color="auto"/>
              </w:divBdr>
            </w:div>
          </w:divsChild>
        </w:div>
        <w:div w:id="1594240753">
          <w:marLeft w:val="0"/>
          <w:marRight w:val="0"/>
          <w:marTop w:val="0"/>
          <w:marBottom w:val="0"/>
          <w:divBdr>
            <w:top w:val="none" w:sz="0" w:space="0" w:color="auto"/>
            <w:left w:val="none" w:sz="0" w:space="0" w:color="auto"/>
            <w:bottom w:val="none" w:sz="0" w:space="0" w:color="auto"/>
            <w:right w:val="none" w:sz="0" w:space="0" w:color="auto"/>
          </w:divBdr>
          <w:divsChild>
            <w:div w:id="1002471085">
              <w:marLeft w:val="0"/>
              <w:marRight w:val="0"/>
              <w:marTop w:val="0"/>
              <w:marBottom w:val="0"/>
              <w:divBdr>
                <w:top w:val="none" w:sz="0" w:space="0" w:color="auto"/>
                <w:left w:val="none" w:sz="0" w:space="0" w:color="auto"/>
                <w:bottom w:val="none" w:sz="0" w:space="0" w:color="auto"/>
                <w:right w:val="none" w:sz="0" w:space="0" w:color="auto"/>
              </w:divBdr>
            </w:div>
          </w:divsChild>
        </w:div>
        <w:div w:id="1909028711">
          <w:marLeft w:val="0"/>
          <w:marRight w:val="0"/>
          <w:marTop w:val="0"/>
          <w:marBottom w:val="0"/>
          <w:divBdr>
            <w:top w:val="none" w:sz="0" w:space="0" w:color="auto"/>
            <w:left w:val="none" w:sz="0" w:space="0" w:color="auto"/>
            <w:bottom w:val="none" w:sz="0" w:space="0" w:color="auto"/>
            <w:right w:val="none" w:sz="0" w:space="0" w:color="auto"/>
          </w:divBdr>
          <w:divsChild>
            <w:div w:id="1728643745">
              <w:marLeft w:val="0"/>
              <w:marRight w:val="0"/>
              <w:marTop w:val="0"/>
              <w:marBottom w:val="0"/>
              <w:divBdr>
                <w:top w:val="none" w:sz="0" w:space="0" w:color="auto"/>
                <w:left w:val="none" w:sz="0" w:space="0" w:color="auto"/>
                <w:bottom w:val="none" w:sz="0" w:space="0" w:color="auto"/>
                <w:right w:val="none" w:sz="0" w:space="0" w:color="auto"/>
              </w:divBdr>
            </w:div>
          </w:divsChild>
        </w:div>
        <w:div w:id="38671335">
          <w:marLeft w:val="0"/>
          <w:marRight w:val="0"/>
          <w:marTop w:val="0"/>
          <w:marBottom w:val="0"/>
          <w:divBdr>
            <w:top w:val="none" w:sz="0" w:space="0" w:color="auto"/>
            <w:left w:val="none" w:sz="0" w:space="0" w:color="auto"/>
            <w:bottom w:val="none" w:sz="0" w:space="0" w:color="auto"/>
            <w:right w:val="none" w:sz="0" w:space="0" w:color="auto"/>
          </w:divBdr>
          <w:divsChild>
            <w:div w:id="1483892269">
              <w:marLeft w:val="0"/>
              <w:marRight w:val="0"/>
              <w:marTop w:val="0"/>
              <w:marBottom w:val="0"/>
              <w:divBdr>
                <w:top w:val="none" w:sz="0" w:space="0" w:color="auto"/>
                <w:left w:val="none" w:sz="0" w:space="0" w:color="auto"/>
                <w:bottom w:val="none" w:sz="0" w:space="0" w:color="auto"/>
                <w:right w:val="none" w:sz="0" w:space="0" w:color="auto"/>
              </w:divBdr>
            </w:div>
          </w:divsChild>
        </w:div>
        <w:div w:id="1930575801">
          <w:marLeft w:val="0"/>
          <w:marRight w:val="0"/>
          <w:marTop w:val="0"/>
          <w:marBottom w:val="0"/>
          <w:divBdr>
            <w:top w:val="none" w:sz="0" w:space="0" w:color="auto"/>
            <w:left w:val="none" w:sz="0" w:space="0" w:color="auto"/>
            <w:bottom w:val="none" w:sz="0" w:space="0" w:color="auto"/>
            <w:right w:val="none" w:sz="0" w:space="0" w:color="auto"/>
          </w:divBdr>
          <w:divsChild>
            <w:div w:id="8065689">
              <w:marLeft w:val="0"/>
              <w:marRight w:val="0"/>
              <w:marTop w:val="0"/>
              <w:marBottom w:val="0"/>
              <w:divBdr>
                <w:top w:val="none" w:sz="0" w:space="0" w:color="auto"/>
                <w:left w:val="none" w:sz="0" w:space="0" w:color="auto"/>
                <w:bottom w:val="none" w:sz="0" w:space="0" w:color="auto"/>
                <w:right w:val="none" w:sz="0" w:space="0" w:color="auto"/>
              </w:divBdr>
            </w:div>
          </w:divsChild>
        </w:div>
        <w:div w:id="928273824">
          <w:marLeft w:val="0"/>
          <w:marRight w:val="0"/>
          <w:marTop w:val="0"/>
          <w:marBottom w:val="0"/>
          <w:divBdr>
            <w:top w:val="none" w:sz="0" w:space="0" w:color="auto"/>
            <w:left w:val="none" w:sz="0" w:space="0" w:color="auto"/>
            <w:bottom w:val="none" w:sz="0" w:space="0" w:color="auto"/>
            <w:right w:val="none" w:sz="0" w:space="0" w:color="auto"/>
          </w:divBdr>
          <w:divsChild>
            <w:div w:id="1493179515">
              <w:marLeft w:val="0"/>
              <w:marRight w:val="0"/>
              <w:marTop w:val="0"/>
              <w:marBottom w:val="0"/>
              <w:divBdr>
                <w:top w:val="none" w:sz="0" w:space="0" w:color="auto"/>
                <w:left w:val="none" w:sz="0" w:space="0" w:color="auto"/>
                <w:bottom w:val="none" w:sz="0" w:space="0" w:color="auto"/>
                <w:right w:val="none" w:sz="0" w:space="0" w:color="auto"/>
              </w:divBdr>
              <w:divsChild>
                <w:div w:id="692001103">
                  <w:marLeft w:val="0"/>
                  <w:marRight w:val="0"/>
                  <w:marTop w:val="0"/>
                  <w:marBottom w:val="0"/>
                  <w:divBdr>
                    <w:top w:val="none" w:sz="0" w:space="0" w:color="auto"/>
                    <w:left w:val="none" w:sz="0" w:space="0" w:color="auto"/>
                    <w:bottom w:val="none" w:sz="0" w:space="0" w:color="auto"/>
                    <w:right w:val="none" w:sz="0" w:space="0" w:color="auto"/>
                  </w:divBdr>
                  <w:divsChild>
                    <w:div w:id="1093939083">
                      <w:marLeft w:val="0"/>
                      <w:marRight w:val="0"/>
                      <w:marTop w:val="120"/>
                      <w:marBottom w:val="0"/>
                      <w:divBdr>
                        <w:top w:val="none" w:sz="0" w:space="0" w:color="auto"/>
                        <w:left w:val="none" w:sz="0" w:space="0" w:color="auto"/>
                        <w:bottom w:val="none" w:sz="0" w:space="0" w:color="auto"/>
                        <w:right w:val="none" w:sz="0" w:space="0" w:color="auto"/>
                      </w:divBdr>
                    </w:div>
                    <w:div w:id="24795190">
                      <w:marLeft w:val="0"/>
                      <w:marRight w:val="0"/>
                      <w:marTop w:val="0"/>
                      <w:marBottom w:val="0"/>
                      <w:divBdr>
                        <w:top w:val="none" w:sz="0" w:space="0" w:color="auto"/>
                        <w:left w:val="none" w:sz="0" w:space="0" w:color="auto"/>
                        <w:bottom w:val="none" w:sz="0" w:space="0" w:color="auto"/>
                        <w:right w:val="none" w:sz="0" w:space="0" w:color="auto"/>
                      </w:divBdr>
                    </w:div>
                  </w:divsChild>
                </w:div>
                <w:div w:id="475073749">
                  <w:marLeft w:val="0"/>
                  <w:marRight w:val="0"/>
                  <w:marTop w:val="0"/>
                  <w:marBottom w:val="0"/>
                  <w:divBdr>
                    <w:top w:val="none" w:sz="0" w:space="0" w:color="auto"/>
                    <w:left w:val="none" w:sz="0" w:space="0" w:color="auto"/>
                    <w:bottom w:val="none" w:sz="0" w:space="0" w:color="auto"/>
                    <w:right w:val="none" w:sz="0" w:space="0" w:color="auto"/>
                  </w:divBdr>
                  <w:divsChild>
                    <w:div w:id="1844737844">
                      <w:marLeft w:val="0"/>
                      <w:marRight w:val="0"/>
                      <w:marTop w:val="120"/>
                      <w:marBottom w:val="0"/>
                      <w:divBdr>
                        <w:top w:val="none" w:sz="0" w:space="0" w:color="auto"/>
                        <w:left w:val="none" w:sz="0" w:space="0" w:color="auto"/>
                        <w:bottom w:val="none" w:sz="0" w:space="0" w:color="auto"/>
                        <w:right w:val="none" w:sz="0" w:space="0" w:color="auto"/>
                      </w:divBdr>
                    </w:div>
                    <w:div w:id="767310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0044887">
          <w:marLeft w:val="0"/>
          <w:marRight w:val="0"/>
          <w:marTop w:val="0"/>
          <w:marBottom w:val="0"/>
          <w:divBdr>
            <w:top w:val="none" w:sz="0" w:space="0" w:color="auto"/>
            <w:left w:val="none" w:sz="0" w:space="0" w:color="auto"/>
            <w:bottom w:val="none" w:sz="0" w:space="0" w:color="auto"/>
            <w:right w:val="none" w:sz="0" w:space="0" w:color="auto"/>
          </w:divBdr>
          <w:divsChild>
            <w:div w:id="1555005057">
              <w:marLeft w:val="0"/>
              <w:marRight w:val="0"/>
              <w:marTop w:val="0"/>
              <w:marBottom w:val="0"/>
              <w:divBdr>
                <w:top w:val="none" w:sz="0" w:space="0" w:color="auto"/>
                <w:left w:val="none" w:sz="0" w:space="0" w:color="auto"/>
                <w:bottom w:val="none" w:sz="0" w:space="0" w:color="auto"/>
                <w:right w:val="none" w:sz="0" w:space="0" w:color="auto"/>
              </w:divBdr>
              <w:divsChild>
                <w:div w:id="1160121524">
                  <w:marLeft w:val="0"/>
                  <w:marRight w:val="0"/>
                  <w:marTop w:val="0"/>
                  <w:marBottom w:val="0"/>
                  <w:divBdr>
                    <w:top w:val="none" w:sz="0" w:space="0" w:color="auto"/>
                    <w:left w:val="none" w:sz="0" w:space="0" w:color="auto"/>
                    <w:bottom w:val="none" w:sz="0" w:space="0" w:color="auto"/>
                    <w:right w:val="none" w:sz="0" w:space="0" w:color="auto"/>
                  </w:divBdr>
                  <w:divsChild>
                    <w:div w:id="2101364171">
                      <w:marLeft w:val="0"/>
                      <w:marRight w:val="0"/>
                      <w:marTop w:val="120"/>
                      <w:marBottom w:val="0"/>
                      <w:divBdr>
                        <w:top w:val="none" w:sz="0" w:space="0" w:color="auto"/>
                        <w:left w:val="none" w:sz="0" w:space="0" w:color="auto"/>
                        <w:bottom w:val="none" w:sz="0" w:space="0" w:color="auto"/>
                        <w:right w:val="none" w:sz="0" w:space="0" w:color="auto"/>
                      </w:divBdr>
                    </w:div>
                    <w:div w:id="591360453">
                      <w:marLeft w:val="0"/>
                      <w:marRight w:val="0"/>
                      <w:marTop w:val="0"/>
                      <w:marBottom w:val="0"/>
                      <w:divBdr>
                        <w:top w:val="none" w:sz="0" w:space="0" w:color="auto"/>
                        <w:left w:val="none" w:sz="0" w:space="0" w:color="auto"/>
                        <w:bottom w:val="none" w:sz="0" w:space="0" w:color="auto"/>
                        <w:right w:val="none" w:sz="0" w:space="0" w:color="auto"/>
                      </w:divBdr>
                    </w:div>
                  </w:divsChild>
                </w:div>
                <w:div w:id="2110158688">
                  <w:marLeft w:val="0"/>
                  <w:marRight w:val="0"/>
                  <w:marTop w:val="0"/>
                  <w:marBottom w:val="0"/>
                  <w:divBdr>
                    <w:top w:val="none" w:sz="0" w:space="0" w:color="auto"/>
                    <w:left w:val="none" w:sz="0" w:space="0" w:color="auto"/>
                    <w:bottom w:val="none" w:sz="0" w:space="0" w:color="auto"/>
                    <w:right w:val="none" w:sz="0" w:space="0" w:color="auto"/>
                  </w:divBdr>
                  <w:divsChild>
                    <w:div w:id="1796096724">
                      <w:marLeft w:val="0"/>
                      <w:marRight w:val="0"/>
                      <w:marTop w:val="120"/>
                      <w:marBottom w:val="0"/>
                      <w:divBdr>
                        <w:top w:val="none" w:sz="0" w:space="0" w:color="auto"/>
                        <w:left w:val="none" w:sz="0" w:space="0" w:color="auto"/>
                        <w:bottom w:val="none" w:sz="0" w:space="0" w:color="auto"/>
                        <w:right w:val="none" w:sz="0" w:space="0" w:color="auto"/>
                      </w:divBdr>
                    </w:div>
                    <w:div w:id="182616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883199">
          <w:marLeft w:val="0"/>
          <w:marRight w:val="0"/>
          <w:marTop w:val="0"/>
          <w:marBottom w:val="0"/>
          <w:divBdr>
            <w:top w:val="none" w:sz="0" w:space="0" w:color="auto"/>
            <w:left w:val="none" w:sz="0" w:space="0" w:color="auto"/>
            <w:bottom w:val="none" w:sz="0" w:space="0" w:color="auto"/>
            <w:right w:val="none" w:sz="0" w:space="0" w:color="auto"/>
          </w:divBdr>
          <w:divsChild>
            <w:div w:id="1514222891">
              <w:marLeft w:val="0"/>
              <w:marRight w:val="0"/>
              <w:marTop w:val="0"/>
              <w:marBottom w:val="0"/>
              <w:divBdr>
                <w:top w:val="none" w:sz="0" w:space="0" w:color="auto"/>
                <w:left w:val="none" w:sz="0" w:space="0" w:color="auto"/>
                <w:bottom w:val="none" w:sz="0" w:space="0" w:color="auto"/>
                <w:right w:val="none" w:sz="0" w:space="0" w:color="auto"/>
              </w:divBdr>
            </w:div>
          </w:divsChild>
        </w:div>
        <w:div w:id="901217024">
          <w:marLeft w:val="0"/>
          <w:marRight w:val="0"/>
          <w:marTop w:val="0"/>
          <w:marBottom w:val="0"/>
          <w:divBdr>
            <w:top w:val="none" w:sz="0" w:space="0" w:color="auto"/>
            <w:left w:val="none" w:sz="0" w:space="0" w:color="auto"/>
            <w:bottom w:val="none" w:sz="0" w:space="0" w:color="auto"/>
            <w:right w:val="none" w:sz="0" w:space="0" w:color="auto"/>
          </w:divBdr>
          <w:divsChild>
            <w:div w:id="1317416728">
              <w:marLeft w:val="0"/>
              <w:marRight w:val="0"/>
              <w:marTop w:val="0"/>
              <w:marBottom w:val="0"/>
              <w:divBdr>
                <w:top w:val="none" w:sz="0" w:space="0" w:color="auto"/>
                <w:left w:val="none" w:sz="0" w:space="0" w:color="auto"/>
                <w:bottom w:val="none" w:sz="0" w:space="0" w:color="auto"/>
                <w:right w:val="none" w:sz="0" w:space="0" w:color="auto"/>
              </w:divBdr>
              <w:divsChild>
                <w:div w:id="2024277373">
                  <w:marLeft w:val="0"/>
                  <w:marRight w:val="0"/>
                  <w:marTop w:val="0"/>
                  <w:marBottom w:val="0"/>
                  <w:divBdr>
                    <w:top w:val="none" w:sz="0" w:space="0" w:color="auto"/>
                    <w:left w:val="none" w:sz="0" w:space="0" w:color="auto"/>
                    <w:bottom w:val="none" w:sz="0" w:space="0" w:color="auto"/>
                    <w:right w:val="none" w:sz="0" w:space="0" w:color="auto"/>
                  </w:divBdr>
                  <w:divsChild>
                    <w:div w:id="605579333">
                      <w:marLeft w:val="0"/>
                      <w:marRight w:val="0"/>
                      <w:marTop w:val="120"/>
                      <w:marBottom w:val="0"/>
                      <w:divBdr>
                        <w:top w:val="none" w:sz="0" w:space="0" w:color="auto"/>
                        <w:left w:val="none" w:sz="0" w:space="0" w:color="auto"/>
                        <w:bottom w:val="none" w:sz="0" w:space="0" w:color="auto"/>
                        <w:right w:val="none" w:sz="0" w:space="0" w:color="auto"/>
                      </w:divBdr>
                    </w:div>
                    <w:div w:id="952712670">
                      <w:marLeft w:val="0"/>
                      <w:marRight w:val="0"/>
                      <w:marTop w:val="0"/>
                      <w:marBottom w:val="0"/>
                      <w:divBdr>
                        <w:top w:val="none" w:sz="0" w:space="0" w:color="auto"/>
                        <w:left w:val="none" w:sz="0" w:space="0" w:color="auto"/>
                        <w:bottom w:val="none" w:sz="0" w:space="0" w:color="auto"/>
                        <w:right w:val="none" w:sz="0" w:space="0" w:color="auto"/>
                      </w:divBdr>
                    </w:div>
                  </w:divsChild>
                </w:div>
                <w:div w:id="860439034">
                  <w:marLeft w:val="0"/>
                  <w:marRight w:val="0"/>
                  <w:marTop w:val="0"/>
                  <w:marBottom w:val="0"/>
                  <w:divBdr>
                    <w:top w:val="none" w:sz="0" w:space="0" w:color="auto"/>
                    <w:left w:val="none" w:sz="0" w:space="0" w:color="auto"/>
                    <w:bottom w:val="none" w:sz="0" w:space="0" w:color="auto"/>
                    <w:right w:val="none" w:sz="0" w:space="0" w:color="auto"/>
                  </w:divBdr>
                  <w:divsChild>
                    <w:div w:id="480319056">
                      <w:marLeft w:val="0"/>
                      <w:marRight w:val="0"/>
                      <w:marTop w:val="120"/>
                      <w:marBottom w:val="0"/>
                      <w:divBdr>
                        <w:top w:val="none" w:sz="0" w:space="0" w:color="auto"/>
                        <w:left w:val="none" w:sz="0" w:space="0" w:color="auto"/>
                        <w:bottom w:val="none" w:sz="0" w:space="0" w:color="auto"/>
                        <w:right w:val="none" w:sz="0" w:space="0" w:color="auto"/>
                      </w:divBdr>
                    </w:div>
                    <w:div w:id="12852230">
                      <w:marLeft w:val="0"/>
                      <w:marRight w:val="0"/>
                      <w:marTop w:val="0"/>
                      <w:marBottom w:val="0"/>
                      <w:divBdr>
                        <w:top w:val="none" w:sz="0" w:space="0" w:color="auto"/>
                        <w:left w:val="none" w:sz="0" w:space="0" w:color="auto"/>
                        <w:bottom w:val="none" w:sz="0" w:space="0" w:color="auto"/>
                        <w:right w:val="none" w:sz="0" w:space="0" w:color="auto"/>
                      </w:divBdr>
                    </w:div>
                  </w:divsChild>
                </w:div>
                <w:div w:id="889417087">
                  <w:marLeft w:val="0"/>
                  <w:marRight w:val="0"/>
                  <w:marTop w:val="0"/>
                  <w:marBottom w:val="0"/>
                  <w:divBdr>
                    <w:top w:val="none" w:sz="0" w:space="0" w:color="auto"/>
                    <w:left w:val="none" w:sz="0" w:space="0" w:color="auto"/>
                    <w:bottom w:val="none" w:sz="0" w:space="0" w:color="auto"/>
                    <w:right w:val="none" w:sz="0" w:space="0" w:color="auto"/>
                  </w:divBdr>
                  <w:divsChild>
                    <w:div w:id="1096636745">
                      <w:marLeft w:val="0"/>
                      <w:marRight w:val="0"/>
                      <w:marTop w:val="120"/>
                      <w:marBottom w:val="0"/>
                      <w:divBdr>
                        <w:top w:val="none" w:sz="0" w:space="0" w:color="auto"/>
                        <w:left w:val="none" w:sz="0" w:space="0" w:color="auto"/>
                        <w:bottom w:val="none" w:sz="0" w:space="0" w:color="auto"/>
                        <w:right w:val="none" w:sz="0" w:space="0" w:color="auto"/>
                      </w:divBdr>
                    </w:div>
                    <w:div w:id="199914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36221">
          <w:marLeft w:val="0"/>
          <w:marRight w:val="0"/>
          <w:marTop w:val="0"/>
          <w:marBottom w:val="0"/>
          <w:divBdr>
            <w:top w:val="none" w:sz="0" w:space="0" w:color="auto"/>
            <w:left w:val="none" w:sz="0" w:space="0" w:color="auto"/>
            <w:bottom w:val="none" w:sz="0" w:space="0" w:color="auto"/>
            <w:right w:val="none" w:sz="0" w:space="0" w:color="auto"/>
          </w:divBdr>
          <w:divsChild>
            <w:div w:id="1347093508">
              <w:marLeft w:val="0"/>
              <w:marRight w:val="0"/>
              <w:marTop w:val="0"/>
              <w:marBottom w:val="0"/>
              <w:divBdr>
                <w:top w:val="none" w:sz="0" w:space="0" w:color="auto"/>
                <w:left w:val="none" w:sz="0" w:space="0" w:color="auto"/>
                <w:bottom w:val="none" w:sz="0" w:space="0" w:color="auto"/>
                <w:right w:val="none" w:sz="0" w:space="0" w:color="auto"/>
              </w:divBdr>
            </w:div>
          </w:divsChild>
        </w:div>
        <w:div w:id="176044023">
          <w:marLeft w:val="0"/>
          <w:marRight w:val="0"/>
          <w:marTop w:val="0"/>
          <w:marBottom w:val="0"/>
          <w:divBdr>
            <w:top w:val="none" w:sz="0" w:space="0" w:color="auto"/>
            <w:left w:val="none" w:sz="0" w:space="0" w:color="auto"/>
            <w:bottom w:val="none" w:sz="0" w:space="0" w:color="auto"/>
            <w:right w:val="none" w:sz="0" w:space="0" w:color="auto"/>
          </w:divBdr>
          <w:divsChild>
            <w:div w:id="56899027">
              <w:marLeft w:val="0"/>
              <w:marRight w:val="0"/>
              <w:marTop w:val="0"/>
              <w:marBottom w:val="0"/>
              <w:divBdr>
                <w:top w:val="none" w:sz="0" w:space="0" w:color="auto"/>
                <w:left w:val="none" w:sz="0" w:space="0" w:color="auto"/>
                <w:bottom w:val="none" w:sz="0" w:space="0" w:color="auto"/>
                <w:right w:val="none" w:sz="0" w:space="0" w:color="auto"/>
              </w:divBdr>
            </w:div>
          </w:divsChild>
        </w:div>
        <w:div w:id="2057581311">
          <w:marLeft w:val="0"/>
          <w:marRight w:val="0"/>
          <w:marTop w:val="0"/>
          <w:marBottom w:val="0"/>
          <w:divBdr>
            <w:top w:val="none" w:sz="0" w:space="0" w:color="auto"/>
            <w:left w:val="none" w:sz="0" w:space="0" w:color="auto"/>
            <w:bottom w:val="none" w:sz="0" w:space="0" w:color="auto"/>
            <w:right w:val="none" w:sz="0" w:space="0" w:color="auto"/>
          </w:divBdr>
          <w:divsChild>
            <w:div w:id="518549642">
              <w:marLeft w:val="0"/>
              <w:marRight w:val="0"/>
              <w:marTop w:val="0"/>
              <w:marBottom w:val="0"/>
              <w:divBdr>
                <w:top w:val="none" w:sz="0" w:space="0" w:color="auto"/>
                <w:left w:val="none" w:sz="0" w:space="0" w:color="auto"/>
                <w:bottom w:val="none" w:sz="0" w:space="0" w:color="auto"/>
                <w:right w:val="none" w:sz="0" w:space="0" w:color="auto"/>
              </w:divBdr>
            </w:div>
          </w:divsChild>
        </w:div>
        <w:div w:id="1002511180">
          <w:marLeft w:val="0"/>
          <w:marRight w:val="0"/>
          <w:marTop w:val="0"/>
          <w:marBottom w:val="0"/>
          <w:divBdr>
            <w:top w:val="none" w:sz="0" w:space="0" w:color="auto"/>
            <w:left w:val="none" w:sz="0" w:space="0" w:color="auto"/>
            <w:bottom w:val="none" w:sz="0" w:space="0" w:color="auto"/>
            <w:right w:val="none" w:sz="0" w:space="0" w:color="auto"/>
          </w:divBdr>
          <w:divsChild>
            <w:div w:id="40985542">
              <w:marLeft w:val="0"/>
              <w:marRight w:val="0"/>
              <w:marTop w:val="0"/>
              <w:marBottom w:val="0"/>
              <w:divBdr>
                <w:top w:val="none" w:sz="0" w:space="0" w:color="auto"/>
                <w:left w:val="none" w:sz="0" w:space="0" w:color="auto"/>
                <w:bottom w:val="none" w:sz="0" w:space="0" w:color="auto"/>
                <w:right w:val="none" w:sz="0" w:space="0" w:color="auto"/>
              </w:divBdr>
            </w:div>
          </w:divsChild>
        </w:div>
        <w:div w:id="143739607">
          <w:marLeft w:val="0"/>
          <w:marRight w:val="0"/>
          <w:marTop w:val="0"/>
          <w:marBottom w:val="0"/>
          <w:divBdr>
            <w:top w:val="none" w:sz="0" w:space="0" w:color="auto"/>
            <w:left w:val="none" w:sz="0" w:space="0" w:color="auto"/>
            <w:bottom w:val="none" w:sz="0" w:space="0" w:color="auto"/>
            <w:right w:val="none" w:sz="0" w:space="0" w:color="auto"/>
          </w:divBdr>
          <w:divsChild>
            <w:div w:id="1045103713">
              <w:marLeft w:val="0"/>
              <w:marRight w:val="0"/>
              <w:marTop w:val="0"/>
              <w:marBottom w:val="0"/>
              <w:divBdr>
                <w:top w:val="none" w:sz="0" w:space="0" w:color="auto"/>
                <w:left w:val="none" w:sz="0" w:space="0" w:color="auto"/>
                <w:bottom w:val="none" w:sz="0" w:space="0" w:color="auto"/>
                <w:right w:val="none" w:sz="0" w:space="0" w:color="auto"/>
              </w:divBdr>
            </w:div>
          </w:divsChild>
        </w:div>
        <w:div w:id="1746412585">
          <w:marLeft w:val="0"/>
          <w:marRight w:val="0"/>
          <w:marTop w:val="0"/>
          <w:marBottom w:val="0"/>
          <w:divBdr>
            <w:top w:val="none" w:sz="0" w:space="0" w:color="auto"/>
            <w:left w:val="none" w:sz="0" w:space="0" w:color="auto"/>
            <w:bottom w:val="none" w:sz="0" w:space="0" w:color="auto"/>
            <w:right w:val="none" w:sz="0" w:space="0" w:color="auto"/>
          </w:divBdr>
          <w:divsChild>
            <w:div w:id="1232231710">
              <w:marLeft w:val="0"/>
              <w:marRight w:val="0"/>
              <w:marTop w:val="0"/>
              <w:marBottom w:val="0"/>
              <w:divBdr>
                <w:top w:val="none" w:sz="0" w:space="0" w:color="auto"/>
                <w:left w:val="none" w:sz="0" w:space="0" w:color="auto"/>
                <w:bottom w:val="none" w:sz="0" w:space="0" w:color="auto"/>
                <w:right w:val="none" w:sz="0" w:space="0" w:color="auto"/>
              </w:divBdr>
            </w:div>
          </w:divsChild>
        </w:div>
        <w:div w:id="1523981237">
          <w:marLeft w:val="0"/>
          <w:marRight w:val="0"/>
          <w:marTop w:val="0"/>
          <w:marBottom w:val="0"/>
          <w:divBdr>
            <w:top w:val="none" w:sz="0" w:space="0" w:color="auto"/>
            <w:left w:val="none" w:sz="0" w:space="0" w:color="auto"/>
            <w:bottom w:val="none" w:sz="0" w:space="0" w:color="auto"/>
            <w:right w:val="none" w:sz="0" w:space="0" w:color="auto"/>
          </w:divBdr>
          <w:divsChild>
            <w:div w:id="1109004912">
              <w:marLeft w:val="0"/>
              <w:marRight w:val="0"/>
              <w:marTop w:val="0"/>
              <w:marBottom w:val="0"/>
              <w:divBdr>
                <w:top w:val="none" w:sz="0" w:space="0" w:color="auto"/>
                <w:left w:val="none" w:sz="0" w:space="0" w:color="auto"/>
                <w:bottom w:val="none" w:sz="0" w:space="0" w:color="auto"/>
                <w:right w:val="none" w:sz="0" w:space="0" w:color="auto"/>
              </w:divBdr>
            </w:div>
          </w:divsChild>
        </w:div>
        <w:div w:id="1266384165">
          <w:marLeft w:val="0"/>
          <w:marRight w:val="0"/>
          <w:marTop w:val="0"/>
          <w:marBottom w:val="0"/>
          <w:divBdr>
            <w:top w:val="none" w:sz="0" w:space="0" w:color="auto"/>
            <w:left w:val="none" w:sz="0" w:space="0" w:color="auto"/>
            <w:bottom w:val="none" w:sz="0" w:space="0" w:color="auto"/>
            <w:right w:val="none" w:sz="0" w:space="0" w:color="auto"/>
          </w:divBdr>
          <w:divsChild>
            <w:div w:id="1886328559">
              <w:marLeft w:val="0"/>
              <w:marRight w:val="0"/>
              <w:marTop w:val="0"/>
              <w:marBottom w:val="0"/>
              <w:divBdr>
                <w:top w:val="none" w:sz="0" w:space="0" w:color="auto"/>
                <w:left w:val="none" w:sz="0" w:space="0" w:color="auto"/>
                <w:bottom w:val="none" w:sz="0" w:space="0" w:color="auto"/>
                <w:right w:val="none" w:sz="0" w:space="0" w:color="auto"/>
              </w:divBdr>
            </w:div>
          </w:divsChild>
        </w:div>
        <w:div w:id="827283988">
          <w:marLeft w:val="0"/>
          <w:marRight w:val="0"/>
          <w:marTop w:val="0"/>
          <w:marBottom w:val="0"/>
          <w:divBdr>
            <w:top w:val="none" w:sz="0" w:space="0" w:color="auto"/>
            <w:left w:val="none" w:sz="0" w:space="0" w:color="auto"/>
            <w:bottom w:val="none" w:sz="0" w:space="0" w:color="auto"/>
            <w:right w:val="none" w:sz="0" w:space="0" w:color="auto"/>
          </w:divBdr>
          <w:divsChild>
            <w:div w:id="886987713">
              <w:marLeft w:val="0"/>
              <w:marRight w:val="0"/>
              <w:marTop w:val="0"/>
              <w:marBottom w:val="0"/>
              <w:divBdr>
                <w:top w:val="none" w:sz="0" w:space="0" w:color="auto"/>
                <w:left w:val="none" w:sz="0" w:space="0" w:color="auto"/>
                <w:bottom w:val="none" w:sz="0" w:space="0" w:color="auto"/>
                <w:right w:val="none" w:sz="0" w:space="0" w:color="auto"/>
              </w:divBdr>
            </w:div>
          </w:divsChild>
        </w:div>
        <w:div w:id="831146200">
          <w:marLeft w:val="0"/>
          <w:marRight w:val="0"/>
          <w:marTop w:val="0"/>
          <w:marBottom w:val="0"/>
          <w:divBdr>
            <w:top w:val="none" w:sz="0" w:space="0" w:color="auto"/>
            <w:left w:val="none" w:sz="0" w:space="0" w:color="auto"/>
            <w:bottom w:val="none" w:sz="0" w:space="0" w:color="auto"/>
            <w:right w:val="none" w:sz="0" w:space="0" w:color="auto"/>
          </w:divBdr>
          <w:divsChild>
            <w:div w:id="1323390520">
              <w:marLeft w:val="0"/>
              <w:marRight w:val="0"/>
              <w:marTop w:val="0"/>
              <w:marBottom w:val="0"/>
              <w:divBdr>
                <w:top w:val="none" w:sz="0" w:space="0" w:color="auto"/>
                <w:left w:val="none" w:sz="0" w:space="0" w:color="auto"/>
                <w:bottom w:val="none" w:sz="0" w:space="0" w:color="auto"/>
                <w:right w:val="none" w:sz="0" w:space="0" w:color="auto"/>
              </w:divBdr>
            </w:div>
          </w:divsChild>
        </w:div>
        <w:div w:id="1106804647">
          <w:marLeft w:val="0"/>
          <w:marRight w:val="0"/>
          <w:marTop w:val="0"/>
          <w:marBottom w:val="0"/>
          <w:divBdr>
            <w:top w:val="none" w:sz="0" w:space="0" w:color="auto"/>
            <w:left w:val="none" w:sz="0" w:space="0" w:color="auto"/>
            <w:bottom w:val="none" w:sz="0" w:space="0" w:color="auto"/>
            <w:right w:val="none" w:sz="0" w:space="0" w:color="auto"/>
          </w:divBdr>
          <w:divsChild>
            <w:div w:id="468669694">
              <w:marLeft w:val="0"/>
              <w:marRight w:val="0"/>
              <w:marTop w:val="0"/>
              <w:marBottom w:val="0"/>
              <w:divBdr>
                <w:top w:val="none" w:sz="0" w:space="0" w:color="auto"/>
                <w:left w:val="none" w:sz="0" w:space="0" w:color="auto"/>
                <w:bottom w:val="none" w:sz="0" w:space="0" w:color="auto"/>
                <w:right w:val="none" w:sz="0" w:space="0" w:color="auto"/>
              </w:divBdr>
            </w:div>
          </w:divsChild>
        </w:div>
        <w:div w:id="80611059">
          <w:marLeft w:val="0"/>
          <w:marRight w:val="0"/>
          <w:marTop w:val="0"/>
          <w:marBottom w:val="0"/>
          <w:divBdr>
            <w:top w:val="none" w:sz="0" w:space="0" w:color="auto"/>
            <w:left w:val="none" w:sz="0" w:space="0" w:color="auto"/>
            <w:bottom w:val="none" w:sz="0" w:space="0" w:color="auto"/>
            <w:right w:val="none" w:sz="0" w:space="0" w:color="auto"/>
          </w:divBdr>
          <w:divsChild>
            <w:div w:id="1625649096">
              <w:marLeft w:val="0"/>
              <w:marRight w:val="0"/>
              <w:marTop w:val="0"/>
              <w:marBottom w:val="0"/>
              <w:divBdr>
                <w:top w:val="none" w:sz="0" w:space="0" w:color="auto"/>
                <w:left w:val="none" w:sz="0" w:space="0" w:color="auto"/>
                <w:bottom w:val="none" w:sz="0" w:space="0" w:color="auto"/>
                <w:right w:val="none" w:sz="0" w:space="0" w:color="auto"/>
              </w:divBdr>
            </w:div>
          </w:divsChild>
        </w:div>
        <w:div w:id="1069117234">
          <w:marLeft w:val="0"/>
          <w:marRight w:val="0"/>
          <w:marTop w:val="0"/>
          <w:marBottom w:val="0"/>
          <w:divBdr>
            <w:top w:val="none" w:sz="0" w:space="0" w:color="auto"/>
            <w:left w:val="none" w:sz="0" w:space="0" w:color="auto"/>
            <w:bottom w:val="none" w:sz="0" w:space="0" w:color="auto"/>
            <w:right w:val="none" w:sz="0" w:space="0" w:color="auto"/>
          </w:divBdr>
          <w:divsChild>
            <w:div w:id="743336846">
              <w:marLeft w:val="0"/>
              <w:marRight w:val="0"/>
              <w:marTop w:val="0"/>
              <w:marBottom w:val="0"/>
              <w:divBdr>
                <w:top w:val="none" w:sz="0" w:space="0" w:color="auto"/>
                <w:left w:val="none" w:sz="0" w:space="0" w:color="auto"/>
                <w:bottom w:val="none" w:sz="0" w:space="0" w:color="auto"/>
                <w:right w:val="none" w:sz="0" w:space="0" w:color="auto"/>
              </w:divBdr>
            </w:div>
          </w:divsChild>
        </w:div>
        <w:div w:id="1993681744">
          <w:marLeft w:val="0"/>
          <w:marRight w:val="0"/>
          <w:marTop w:val="0"/>
          <w:marBottom w:val="0"/>
          <w:divBdr>
            <w:top w:val="none" w:sz="0" w:space="0" w:color="auto"/>
            <w:left w:val="none" w:sz="0" w:space="0" w:color="auto"/>
            <w:bottom w:val="none" w:sz="0" w:space="0" w:color="auto"/>
            <w:right w:val="none" w:sz="0" w:space="0" w:color="auto"/>
          </w:divBdr>
          <w:divsChild>
            <w:div w:id="1949893448">
              <w:marLeft w:val="0"/>
              <w:marRight w:val="0"/>
              <w:marTop w:val="0"/>
              <w:marBottom w:val="0"/>
              <w:divBdr>
                <w:top w:val="none" w:sz="0" w:space="0" w:color="auto"/>
                <w:left w:val="none" w:sz="0" w:space="0" w:color="auto"/>
                <w:bottom w:val="none" w:sz="0" w:space="0" w:color="auto"/>
                <w:right w:val="none" w:sz="0" w:space="0" w:color="auto"/>
              </w:divBdr>
            </w:div>
          </w:divsChild>
        </w:div>
        <w:div w:id="244649896">
          <w:marLeft w:val="0"/>
          <w:marRight w:val="0"/>
          <w:marTop w:val="0"/>
          <w:marBottom w:val="0"/>
          <w:divBdr>
            <w:top w:val="none" w:sz="0" w:space="0" w:color="auto"/>
            <w:left w:val="none" w:sz="0" w:space="0" w:color="auto"/>
            <w:bottom w:val="none" w:sz="0" w:space="0" w:color="auto"/>
            <w:right w:val="none" w:sz="0" w:space="0" w:color="auto"/>
          </w:divBdr>
          <w:divsChild>
            <w:div w:id="855968796">
              <w:marLeft w:val="0"/>
              <w:marRight w:val="0"/>
              <w:marTop w:val="0"/>
              <w:marBottom w:val="0"/>
              <w:divBdr>
                <w:top w:val="none" w:sz="0" w:space="0" w:color="auto"/>
                <w:left w:val="none" w:sz="0" w:space="0" w:color="auto"/>
                <w:bottom w:val="none" w:sz="0" w:space="0" w:color="auto"/>
                <w:right w:val="none" w:sz="0" w:space="0" w:color="auto"/>
              </w:divBdr>
            </w:div>
          </w:divsChild>
        </w:div>
        <w:div w:id="1055618097">
          <w:marLeft w:val="0"/>
          <w:marRight w:val="0"/>
          <w:marTop w:val="0"/>
          <w:marBottom w:val="0"/>
          <w:divBdr>
            <w:top w:val="none" w:sz="0" w:space="0" w:color="auto"/>
            <w:left w:val="none" w:sz="0" w:space="0" w:color="auto"/>
            <w:bottom w:val="none" w:sz="0" w:space="0" w:color="auto"/>
            <w:right w:val="none" w:sz="0" w:space="0" w:color="auto"/>
          </w:divBdr>
          <w:divsChild>
            <w:div w:id="945887405">
              <w:marLeft w:val="0"/>
              <w:marRight w:val="0"/>
              <w:marTop w:val="0"/>
              <w:marBottom w:val="0"/>
              <w:divBdr>
                <w:top w:val="none" w:sz="0" w:space="0" w:color="auto"/>
                <w:left w:val="none" w:sz="0" w:space="0" w:color="auto"/>
                <w:bottom w:val="none" w:sz="0" w:space="0" w:color="auto"/>
                <w:right w:val="none" w:sz="0" w:space="0" w:color="auto"/>
              </w:divBdr>
            </w:div>
          </w:divsChild>
        </w:div>
        <w:div w:id="1755130821">
          <w:marLeft w:val="0"/>
          <w:marRight w:val="0"/>
          <w:marTop w:val="0"/>
          <w:marBottom w:val="0"/>
          <w:divBdr>
            <w:top w:val="none" w:sz="0" w:space="0" w:color="auto"/>
            <w:left w:val="none" w:sz="0" w:space="0" w:color="auto"/>
            <w:bottom w:val="none" w:sz="0" w:space="0" w:color="auto"/>
            <w:right w:val="none" w:sz="0" w:space="0" w:color="auto"/>
          </w:divBdr>
          <w:divsChild>
            <w:div w:id="761921946">
              <w:marLeft w:val="0"/>
              <w:marRight w:val="0"/>
              <w:marTop w:val="0"/>
              <w:marBottom w:val="0"/>
              <w:divBdr>
                <w:top w:val="none" w:sz="0" w:space="0" w:color="auto"/>
                <w:left w:val="none" w:sz="0" w:space="0" w:color="auto"/>
                <w:bottom w:val="none" w:sz="0" w:space="0" w:color="auto"/>
                <w:right w:val="none" w:sz="0" w:space="0" w:color="auto"/>
              </w:divBdr>
            </w:div>
          </w:divsChild>
        </w:div>
        <w:div w:id="1643387552">
          <w:marLeft w:val="0"/>
          <w:marRight w:val="0"/>
          <w:marTop w:val="0"/>
          <w:marBottom w:val="0"/>
          <w:divBdr>
            <w:top w:val="none" w:sz="0" w:space="0" w:color="auto"/>
            <w:left w:val="none" w:sz="0" w:space="0" w:color="auto"/>
            <w:bottom w:val="none" w:sz="0" w:space="0" w:color="auto"/>
            <w:right w:val="none" w:sz="0" w:space="0" w:color="auto"/>
          </w:divBdr>
          <w:divsChild>
            <w:div w:id="808786094">
              <w:marLeft w:val="0"/>
              <w:marRight w:val="0"/>
              <w:marTop w:val="0"/>
              <w:marBottom w:val="0"/>
              <w:divBdr>
                <w:top w:val="none" w:sz="0" w:space="0" w:color="auto"/>
                <w:left w:val="none" w:sz="0" w:space="0" w:color="auto"/>
                <w:bottom w:val="none" w:sz="0" w:space="0" w:color="auto"/>
                <w:right w:val="none" w:sz="0" w:space="0" w:color="auto"/>
              </w:divBdr>
            </w:div>
          </w:divsChild>
        </w:div>
        <w:div w:id="1469980948">
          <w:marLeft w:val="0"/>
          <w:marRight w:val="0"/>
          <w:marTop w:val="0"/>
          <w:marBottom w:val="0"/>
          <w:divBdr>
            <w:top w:val="none" w:sz="0" w:space="0" w:color="auto"/>
            <w:left w:val="none" w:sz="0" w:space="0" w:color="auto"/>
            <w:bottom w:val="none" w:sz="0" w:space="0" w:color="auto"/>
            <w:right w:val="none" w:sz="0" w:space="0" w:color="auto"/>
          </w:divBdr>
          <w:divsChild>
            <w:div w:id="1874727669">
              <w:marLeft w:val="0"/>
              <w:marRight w:val="0"/>
              <w:marTop w:val="0"/>
              <w:marBottom w:val="0"/>
              <w:divBdr>
                <w:top w:val="none" w:sz="0" w:space="0" w:color="auto"/>
                <w:left w:val="none" w:sz="0" w:space="0" w:color="auto"/>
                <w:bottom w:val="none" w:sz="0" w:space="0" w:color="auto"/>
                <w:right w:val="none" w:sz="0" w:space="0" w:color="auto"/>
              </w:divBdr>
            </w:div>
          </w:divsChild>
        </w:div>
        <w:div w:id="797915777">
          <w:marLeft w:val="0"/>
          <w:marRight w:val="0"/>
          <w:marTop w:val="0"/>
          <w:marBottom w:val="0"/>
          <w:divBdr>
            <w:top w:val="none" w:sz="0" w:space="0" w:color="auto"/>
            <w:left w:val="none" w:sz="0" w:space="0" w:color="auto"/>
            <w:bottom w:val="none" w:sz="0" w:space="0" w:color="auto"/>
            <w:right w:val="none" w:sz="0" w:space="0" w:color="auto"/>
          </w:divBdr>
          <w:divsChild>
            <w:div w:id="1245264744">
              <w:marLeft w:val="0"/>
              <w:marRight w:val="0"/>
              <w:marTop w:val="0"/>
              <w:marBottom w:val="0"/>
              <w:divBdr>
                <w:top w:val="none" w:sz="0" w:space="0" w:color="auto"/>
                <w:left w:val="none" w:sz="0" w:space="0" w:color="auto"/>
                <w:bottom w:val="none" w:sz="0" w:space="0" w:color="auto"/>
                <w:right w:val="none" w:sz="0" w:space="0" w:color="auto"/>
              </w:divBdr>
              <w:divsChild>
                <w:div w:id="297732239">
                  <w:marLeft w:val="0"/>
                  <w:marRight w:val="0"/>
                  <w:marTop w:val="0"/>
                  <w:marBottom w:val="0"/>
                  <w:divBdr>
                    <w:top w:val="none" w:sz="0" w:space="0" w:color="auto"/>
                    <w:left w:val="none" w:sz="0" w:space="0" w:color="auto"/>
                    <w:bottom w:val="none" w:sz="0" w:space="0" w:color="auto"/>
                    <w:right w:val="none" w:sz="0" w:space="0" w:color="auto"/>
                  </w:divBdr>
                  <w:divsChild>
                    <w:div w:id="436754047">
                      <w:marLeft w:val="0"/>
                      <w:marRight w:val="0"/>
                      <w:marTop w:val="120"/>
                      <w:marBottom w:val="0"/>
                      <w:divBdr>
                        <w:top w:val="none" w:sz="0" w:space="0" w:color="auto"/>
                        <w:left w:val="none" w:sz="0" w:space="0" w:color="auto"/>
                        <w:bottom w:val="none" w:sz="0" w:space="0" w:color="auto"/>
                        <w:right w:val="none" w:sz="0" w:space="0" w:color="auto"/>
                      </w:divBdr>
                    </w:div>
                    <w:div w:id="1812014103">
                      <w:marLeft w:val="0"/>
                      <w:marRight w:val="0"/>
                      <w:marTop w:val="0"/>
                      <w:marBottom w:val="0"/>
                      <w:divBdr>
                        <w:top w:val="none" w:sz="0" w:space="0" w:color="auto"/>
                        <w:left w:val="none" w:sz="0" w:space="0" w:color="auto"/>
                        <w:bottom w:val="none" w:sz="0" w:space="0" w:color="auto"/>
                        <w:right w:val="none" w:sz="0" w:space="0" w:color="auto"/>
                      </w:divBdr>
                    </w:div>
                  </w:divsChild>
                </w:div>
                <w:div w:id="1786071373">
                  <w:marLeft w:val="0"/>
                  <w:marRight w:val="0"/>
                  <w:marTop w:val="0"/>
                  <w:marBottom w:val="0"/>
                  <w:divBdr>
                    <w:top w:val="none" w:sz="0" w:space="0" w:color="auto"/>
                    <w:left w:val="none" w:sz="0" w:space="0" w:color="auto"/>
                    <w:bottom w:val="none" w:sz="0" w:space="0" w:color="auto"/>
                    <w:right w:val="none" w:sz="0" w:space="0" w:color="auto"/>
                  </w:divBdr>
                  <w:divsChild>
                    <w:div w:id="1341010557">
                      <w:marLeft w:val="0"/>
                      <w:marRight w:val="0"/>
                      <w:marTop w:val="120"/>
                      <w:marBottom w:val="0"/>
                      <w:divBdr>
                        <w:top w:val="none" w:sz="0" w:space="0" w:color="auto"/>
                        <w:left w:val="none" w:sz="0" w:space="0" w:color="auto"/>
                        <w:bottom w:val="none" w:sz="0" w:space="0" w:color="auto"/>
                        <w:right w:val="none" w:sz="0" w:space="0" w:color="auto"/>
                      </w:divBdr>
                    </w:div>
                    <w:div w:id="1853253929">
                      <w:marLeft w:val="0"/>
                      <w:marRight w:val="0"/>
                      <w:marTop w:val="0"/>
                      <w:marBottom w:val="0"/>
                      <w:divBdr>
                        <w:top w:val="none" w:sz="0" w:space="0" w:color="auto"/>
                        <w:left w:val="none" w:sz="0" w:space="0" w:color="auto"/>
                        <w:bottom w:val="none" w:sz="0" w:space="0" w:color="auto"/>
                        <w:right w:val="none" w:sz="0" w:space="0" w:color="auto"/>
                      </w:divBdr>
                    </w:div>
                  </w:divsChild>
                </w:div>
                <w:div w:id="1243874033">
                  <w:marLeft w:val="0"/>
                  <w:marRight w:val="0"/>
                  <w:marTop w:val="0"/>
                  <w:marBottom w:val="0"/>
                  <w:divBdr>
                    <w:top w:val="none" w:sz="0" w:space="0" w:color="auto"/>
                    <w:left w:val="none" w:sz="0" w:space="0" w:color="auto"/>
                    <w:bottom w:val="none" w:sz="0" w:space="0" w:color="auto"/>
                    <w:right w:val="none" w:sz="0" w:space="0" w:color="auto"/>
                  </w:divBdr>
                  <w:divsChild>
                    <w:div w:id="785585078">
                      <w:marLeft w:val="0"/>
                      <w:marRight w:val="0"/>
                      <w:marTop w:val="120"/>
                      <w:marBottom w:val="0"/>
                      <w:divBdr>
                        <w:top w:val="none" w:sz="0" w:space="0" w:color="auto"/>
                        <w:left w:val="none" w:sz="0" w:space="0" w:color="auto"/>
                        <w:bottom w:val="none" w:sz="0" w:space="0" w:color="auto"/>
                        <w:right w:val="none" w:sz="0" w:space="0" w:color="auto"/>
                      </w:divBdr>
                    </w:div>
                    <w:div w:id="1207258590">
                      <w:marLeft w:val="0"/>
                      <w:marRight w:val="0"/>
                      <w:marTop w:val="0"/>
                      <w:marBottom w:val="0"/>
                      <w:divBdr>
                        <w:top w:val="none" w:sz="0" w:space="0" w:color="auto"/>
                        <w:left w:val="none" w:sz="0" w:space="0" w:color="auto"/>
                        <w:bottom w:val="none" w:sz="0" w:space="0" w:color="auto"/>
                        <w:right w:val="none" w:sz="0" w:space="0" w:color="auto"/>
                      </w:divBdr>
                    </w:div>
                  </w:divsChild>
                </w:div>
                <w:div w:id="401950847">
                  <w:marLeft w:val="0"/>
                  <w:marRight w:val="0"/>
                  <w:marTop w:val="0"/>
                  <w:marBottom w:val="0"/>
                  <w:divBdr>
                    <w:top w:val="none" w:sz="0" w:space="0" w:color="auto"/>
                    <w:left w:val="none" w:sz="0" w:space="0" w:color="auto"/>
                    <w:bottom w:val="none" w:sz="0" w:space="0" w:color="auto"/>
                    <w:right w:val="none" w:sz="0" w:space="0" w:color="auto"/>
                  </w:divBdr>
                  <w:divsChild>
                    <w:div w:id="1711029614">
                      <w:marLeft w:val="0"/>
                      <w:marRight w:val="0"/>
                      <w:marTop w:val="120"/>
                      <w:marBottom w:val="0"/>
                      <w:divBdr>
                        <w:top w:val="none" w:sz="0" w:space="0" w:color="auto"/>
                        <w:left w:val="none" w:sz="0" w:space="0" w:color="auto"/>
                        <w:bottom w:val="none" w:sz="0" w:space="0" w:color="auto"/>
                        <w:right w:val="none" w:sz="0" w:space="0" w:color="auto"/>
                      </w:divBdr>
                    </w:div>
                    <w:div w:id="1084062936">
                      <w:marLeft w:val="0"/>
                      <w:marRight w:val="0"/>
                      <w:marTop w:val="0"/>
                      <w:marBottom w:val="0"/>
                      <w:divBdr>
                        <w:top w:val="none" w:sz="0" w:space="0" w:color="auto"/>
                        <w:left w:val="none" w:sz="0" w:space="0" w:color="auto"/>
                        <w:bottom w:val="none" w:sz="0" w:space="0" w:color="auto"/>
                        <w:right w:val="none" w:sz="0" w:space="0" w:color="auto"/>
                      </w:divBdr>
                    </w:div>
                  </w:divsChild>
                </w:div>
                <w:div w:id="859666956">
                  <w:marLeft w:val="0"/>
                  <w:marRight w:val="0"/>
                  <w:marTop w:val="0"/>
                  <w:marBottom w:val="0"/>
                  <w:divBdr>
                    <w:top w:val="none" w:sz="0" w:space="0" w:color="auto"/>
                    <w:left w:val="none" w:sz="0" w:space="0" w:color="auto"/>
                    <w:bottom w:val="none" w:sz="0" w:space="0" w:color="auto"/>
                    <w:right w:val="none" w:sz="0" w:space="0" w:color="auto"/>
                  </w:divBdr>
                  <w:divsChild>
                    <w:div w:id="1458260155">
                      <w:marLeft w:val="0"/>
                      <w:marRight w:val="0"/>
                      <w:marTop w:val="120"/>
                      <w:marBottom w:val="0"/>
                      <w:divBdr>
                        <w:top w:val="none" w:sz="0" w:space="0" w:color="auto"/>
                        <w:left w:val="none" w:sz="0" w:space="0" w:color="auto"/>
                        <w:bottom w:val="none" w:sz="0" w:space="0" w:color="auto"/>
                        <w:right w:val="none" w:sz="0" w:space="0" w:color="auto"/>
                      </w:divBdr>
                    </w:div>
                    <w:div w:id="1250509073">
                      <w:marLeft w:val="0"/>
                      <w:marRight w:val="0"/>
                      <w:marTop w:val="0"/>
                      <w:marBottom w:val="0"/>
                      <w:divBdr>
                        <w:top w:val="none" w:sz="0" w:space="0" w:color="auto"/>
                        <w:left w:val="none" w:sz="0" w:space="0" w:color="auto"/>
                        <w:bottom w:val="none" w:sz="0" w:space="0" w:color="auto"/>
                        <w:right w:val="none" w:sz="0" w:space="0" w:color="auto"/>
                      </w:divBdr>
                    </w:div>
                  </w:divsChild>
                </w:div>
                <w:div w:id="1973975908">
                  <w:marLeft w:val="0"/>
                  <w:marRight w:val="0"/>
                  <w:marTop w:val="0"/>
                  <w:marBottom w:val="0"/>
                  <w:divBdr>
                    <w:top w:val="none" w:sz="0" w:space="0" w:color="auto"/>
                    <w:left w:val="none" w:sz="0" w:space="0" w:color="auto"/>
                    <w:bottom w:val="none" w:sz="0" w:space="0" w:color="auto"/>
                    <w:right w:val="none" w:sz="0" w:space="0" w:color="auto"/>
                  </w:divBdr>
                  <w:divsChild>
                    <w:div w:id="1130052055">
                      <w:marLeft w:val="0"/>
                      <w:marRight w:val="0"/>
                      <w:marTop w:val="120"/>
                      <w:marBottom w:val="0"/>
                      <w:divBdr>
                        <w:top w:val="none" w:sz="0" w:space="0" w:color="auto"/>
                        <w:left w:val="none" w:sz="0" w:space="0" w:color="auto"/>
                        <w:bottom w:val="none" w:sz="0" w:space="0" w:color="auto"/>
                        <w:right w:val="none" w:sz="0" w:space="0" w:color="auto"/>
                      </w:divBdr>
                    </w:div>
                    <w:div w:id="105468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482418">
          <w:marLeft w:val="0"/>
          <w:marRight w:val="0"/>
          <w:marTop w:val="0"/>
          <w:marBottom w:val="0"/>
          <w:divBdr>
            <w:top w:val="none" w:sz="0" w:space="0" w:color="auto"/>
            <w:left w:val="none" w:sz="0" w:space="0" w:color="auto"/>
            <w:bottom w:val="none" w:sz="0" w:space="0" w:color="auto"/>
            <w:right w:val="none" w:sz="0" w:space="0" w:color="auto"/>
          </w:divBdr>
          <w:divsChild>
            <w:div w:id="37508302">
              <w:marLeft w:val="0"/>
              <w:marRight w:val="0"/>
              <w:marTop w:val="0"/>
              <w:marBottom w:val="0"/>
              <w:divBdr>
                <w:top w:val="none" w:sz="0" w:space="0" w:color="auto"/>
                <w:left w:val="none" w:sz="0" w:space="0" w:color="auto"/>
                <w:bottom w:val="none" w:sz="0" w:space="0" w:color="auto"/>
                <w:right w:val="none" w:sz="0" w:space="0" w:color="auto"/>
              </w:divBdr>
            </w:div>
          </w:divsChild>
        </w:div>
        <w:div w:id="2102752647">
          <w:marLeft w:val="0"/>
          <w:marRight w:val="0"/>
          <w:marTop w:val="0"/>
          <w:marBottom w:val="0"/>
          <w:divBdr>
            <w:top w:val="none" w:sz="0" w:space="0" w:color="auto"/>
            <w:left w:val="none" w:sz="0" w:space="0" w:color="auto"/>
            <w:bottom w:val="none" w:sz="0" w:space="0" w:color="auto"/>
            <w:right w:val="none" w:sz="0" w:space="0" w:color="auto"/>
          </w:divBdr>
          <w:divsChild>
            <w:div w:id="700786253">
              <w:marLeft w:val="0"/>
              <w:marRight w:val="0"/>
              <w:marTop w:val="0"/>
              <w:marBottom w:val="0"/>
              <w:divBdr>
                <w:top w:val="none" w:sz="0" w:space="0" w:color="auto"/>
                <w:left w:val="none" w:sz="0" w:space="0" w:color="auto"/>
                <w:bottom w:val="none" w:sz="0" w:space="0" w:color="auto"/>
                <w:right w:val="none" w:sz="0" w:space="0" w:color="auto"/>
              </w:divBdr>
            </w:div>
          </w:divsChild>
        </w:div>
        <w:div w:id="835614198">
          <w:marLeft w:val="0"/>
          <w:marRight w:val="0"/>
          <w:marTop w:val="0"/>
          <w:marBottom w:val="0"/>
          <w:divBdr>
            <w:top w:val="none" w:sz="0" w:space="0" w:color="auto"/>
            <w:left w:val="none" w:sz="0" w:space="0" w:color="auto"/>
            <w:bottom w:val="none" w:sz="0" w:space="0" w:color="auto"/>
            <w:right w:val="none" w:sz="0" w:space="0" w:color="auto"/>
          </w:divBdr>
          <w:divsChild>
            <w:div w:id="1522163299">
              <w:marLeft w:val="0"/>
              <w:marRight w:val="0"/>
              <w:marTop w:val="0"/>
              <w:marBottom w:val="0"/>
              <w:divBdr>
                <w:top w:val="none" w:sz="0" w:space="0" w:color="auto"/>
                <w:left w:val="none" w:sz="0" w:space="0" w:color="auto"/>
                <w:bottom w:val="none" w:sz="0" w:space="0" w:color="auto"/>
                <w:right w:val="none" w:sz="0" w:space="0" w:color="auto"/>
              </w:divBdr>
            </w:div>
          </w:divsChild>
        </w:div>
        <w:div w:id="495994188">
          <w:marLeft w:val="0"/>
          <w:marRight w:val="0"/>
          <w:marTop w:val="0"/>
          <w:marBottom w:val="0"/>
          <w:divBdr>
            <w:top w:val="none" w:sz="0" w:space="0" w:color="auto"/>
            <w:left w:val="none" w:sz="0" w:space="0" w:color="auto"/>
            <w:bottom w:val="none" w:sz="0" w:space="0" w:color="auto"/>
            <w:right w:val="none" w:sz="0" w:space="0" w:color="auto"/>
          </w:divBdr>
          <w:divsChild>
            <w:div w:id="46615715">
              <w:marLeft w:val="0"/>
              <w:marRight w:val="0"/>
              <w:marTop w:val="0"/>
              <w:marBottom w:val="0"/>
              <w:divBdr>
                <w:top w:val="none" w:sz="0" w:space="0" w:color="auto"/>
                <w:left w:val="none" w:sz="0" w:space="0" w:color="auto"/>
                <w:bottom w:val="none" w:sz="0" w:space="0" w:color="auto"/>
                <w:right w:val="none" w:sz="0" w:space="0" w:color="auto"/>
              </w:divBdr>
            </w:div>
          </w:divsChild>
        </w:div>
        <w:div w:id="1980764811">
          <w:marLeft w:val="0"/>
          <w:marRight w:val="0"/>
          <w:marTop w:val="0"/>
          <w:marBottom w:val="0"/>
          <w:divBdr>
            <w:top w:val="none" w:sz="0" w:space="0" w:color="auto"/>
            <w:left w:val="none" w:sz="0" w:space="0" w:color="auto"/>
            <w:bottom w:val="none" w:sz="0" w:space="0" w:color="auto"/>
            <w:right w:val="none" w:sz="0" w:space="0" w:color="auto"/>
          </w:divBdr>
          <w:divsChild>
            <w:div w:id="297343288">
              <w:marLeft w:val="0"/>
              <w:marRight w:val="0"/>
              <w:marTop w:val="0"/>
              <w:marBottom w:val="0"/>
              <w:divBdr>
                <w:top w:val="none" w:sz="0" w:space="0" w:color="auto"/>
                <w:left w:val="none" w:sz="0" w:space="0" w:color="auto"/>
                <w:bottom w:val="none" w:sz="0" w:space="0" w:color="auto"/>
                <w:right w:val="none" w:sz="0" w:space="0" w:color="auto"/>
              </w:divBdr>
            </w:div>
          </w:divsChild>
        </w:div>
        <w:div w:id="458188636">
          <w:marLeft w:val="0"/>
          <w:marRight w:val="0"/>
          <w:marTop w:val="0"/>
          <w:marBottom w:val="0"/>
          <w:divBdr>
            <w:top w:val="none" w:sz="0" w:space="0" w:color="auto"/>
            <w:left w:val="none" w:sz="0" w:space="0" w:color="auto"/>
            <w:bottom w:val="none" w:sz="0" w:space="0" w:color="auto"/>
            <w:right w:val="none" w:sz="0" w:space="0" w:color="auto"/>
          </w:divBdr>
          <w:divsChild>
            <w:div w:id="1647510669">
              <w:marLeft w:val="0"/>
              <w:marRight w:val="0"/>
              <w:marTop w:val="0"/>
              <w:marBottom w:val="0"/>
              <w:divBdr>
                <w:top w:val="none" w:sz="0" w:space="0" w:color="auto"/>
                <w:left w:val="none" w:sz="0" w:space="0" w:color="auto"/>
                <w:bottom w:val="none" w:sz="0" w:space="0" w:color="auto"/>
                <w:right w:val="none" w:sz="0" w:space="0" w:color="auto"/>
              </w:divBdr>
            </w:div>
          </w:divsChild>
        </w:div>
        <w:div w:id="69042086">
          <w:marLeft w:val="0"/>
          <w:marRight w:val="0"/>
          <w:marTop w:val="0"/>
          <w:marBottom w:val="0"/>
          <w:divBdr>
            <w:top w:val="none" w:sz="0" w:space="0" w:color="auto"/>
            <w:left w:val="none" w:sz="0" w:space="0" w:color="auto"/>
            <w:bottom w:val="none" w:sz="0" w:space="0" w:color="auto"/>
            <w:right w:val="none" w:sz="0" w:space="0" w:color="auto"/>
          </w:divBdr>
          <w:divsChild>
            <w:div w:id="1682538185">
              <w:marLeft w:val="0"/>
              <w:marRight w:val="0"/>
              <w:marTop w:val="0"/>
              <w:marBottom w:val="0"/>
              <w:divBdr>
                <w:top w:val="none" w:sz="0" w:space="0" w:color="auto"/>
                <w:left w:val="none" w:sz="0" w:space="0" w:color="auto"/>
                <w:bottom w:val="none" w:sz="0" w:space="0" w:color="auto"/>
                <w:right w:val="none" w:sz="0" w:space="0" w:color="auto"/>
              </w:divBdr>
            </w:div>
          </w:divsChild>
        </w:div>
        <w:div w:id="1141389473">
          <w:marLeft w:val="0"/>
          <w:marRight w:val="0"/>
          <w:marTop w:val="0"/>
          <w:marBottom w:val="0"/>
          <w:divBdr>
            <w:top w:val="none" w:sz="0" w:space="0" w:color="auto"/>
            <w:left w:val="none" w:sz="0" w:space="0" w:color="auto"/>
            <w:bottom w:val="none" w:sz="0" w:space="0" w:color="auto"/>
            <w:right w:val="none" w:sz="0" w:space="0" w:color="auto"/>
          </w:divBdr>
          <w:divsChild>
            <w:div w:id="1072584538">
              <w:marLeft w:val="0"/>
              <w:marRight w:val="0"/>
              <w:marTop w:val="0"/>
              <w:marBottom w:val="0"/>
              <w:divBdr>
                <w:top w:val="none" w:sz="0" w:space="0" w:color="auto"/>
                <w:left w:val="none" w:sz="0" w:space="0" w:color="auto"/>
                <w:bottom w:val="none" w:sz="0" w:space="0" w:color="auto"/>
                <w:right w:val="none" w:sz="0" w:space="0" w:color="auto"/>
              </w:divBdr>
            </w:div>
          </w:divsChild>
        </w:div>
        <w:div w:id="1888099529">
          <w:marLeft w:val="0"/>
          <w:marRight w:val="0"/>
          <w:marTop w:val="0"/>
          <w:marBottom w:val="0"/>
          <w:divBdr>
            <w:top w:val="none" w:sz="0" w:space="0" w:color="auto"/>
            <w:left w:val="none" w:sz="0" w:space="0" w:color="auto"/>
            <w:bottom w:val="none" w:sz="0" w:space="0" w:color="auto"/>
            <w:right w:val="none" w:sz="0" w:space="0" w:color="auto"/>
          </w:divBdr>
          <w:divsChild>
            <w:div w:id="487943249">
              <w:marLeft w:val="0"/>
              <w:marRight w:val="0"/>
              <w:marTop w:val="120"/>
              <w:marBottom w:val="0"/>
              <w:divBdr>
                <w:top w:val="none" w:sz="0" w:space="0" w:color="auto"/>
                <w:left w:val="none" w:sz="0" w:space="0" w:color="auto"/>
                <w:bottom w:val="none" w:sz="0" w:space="0" w:color="auto"/>
                <w:right w:val="none" w:sz="0" w:space="0" w:color="auto"/>
              </w:divBdr>
            </w:div>
            <w:div w:id="436944449">
              <w:marLeft w:val="0"/>
              <w:marRight w:val="0"/>
              <w:marTop w:val="0"/>
              <w:marBottom w:val="0"/>
              <w:divBdr>
                <w:top w:val="none" w:sz="0" w:space="0" w:color="auto"/>
                <w:left w:val="none" w:sz="0" w:space="0" w:color="auto"/>
                <w:bottom w:val="none" w:sz="0" w:space="0" w:color="auto"/>
                <w:right w:val="none" w:sz="0" w:space="0" w:color="auto"/>
              </w:divBdr>
            </w:div>
          </w:divsChild>
        </w:div>
        <w:div w:id="1631979027">
          <w:marLeft w:val="0"/>
          <w:marRight w:val="0"/>
          <w:marTop w:val="0"/>
          <w:marBottom w:val="0"/>
          <w:divBdr>
            <w:top w:val="none" w:sz="0" w:space="0" w:color="auto"/>
            <w:left w:val="none" w:sz="0" w:space="0" w:color="auto"/>
            <w:bottom w:val="none" w:sz="0" w:space="0" w:color="auto"/>
            <w:right w:val="none" w:sz="0" w:space="0" w:color="auto"/>
          </w:divBdr>
          <w:divsChild>
            <w:div w:id="1378747573">
              <w:marLeft w:val="0"/>
              <w:marRight w:val="0"/>
              <w:marTop w:val="120"/>
              <w:marBottom w:val="0"/>
              <w:divBdr>
                <w:top w:val="none" w:sz="0" w:space="0" w:color="auto"/>
                <w:left w:val="none" w:sz="0" w:space="0" w:color="auto"/>
                <w:bottom w:val="none" w:sz="0" w:space="0" w:color="auto"/>
                <w:right w:val="none" w:sz="0" w:space="0" w:color="auto"/>
              </w:divBdr>
            </w:div>
            <w:div w:id="771709651">
              <w:marLeft w:val="0"/>
              <w:marRight w:val="0"/>
              <w:marTop w:val="0"/>
              <w:marBottom w:val="0"/>
              <w:divBdr>
                <w:top w:val="none" w:sz="0" w:space="0" w:color="auto"/>
                <w:left w:val="none" w:sz="0" w:space="0" w:color="auto"/>
                <w:bottom w:val="none" w:sz="0" w:space="0" w:color="auto"/>
                <w:right w:val="none" w:sz="0" w:space="0" w:color="auto"/>
              </w:divBdr>
            </w:div>
          </w:divsChild>
        </w:div>
        <w:div w:id="1536967513">
          <w:marLeft w:val="0"/>
          <w:marRight w:val="0"/>
          <w:marTop w:val="0"/>
          <w:marBottom w:val="0"/>
          <w:divBdr>
            <w:top w:val="none" w:sz="0" w:space="0" w:color="auto"/>
            <w:left w:val="none" w:sz="0" w:space="0" w:color="auto"/>
            <w:bottom w:val="none" w:sz="0" w:space="0" w:color="auto"/>
            <w:right w:val="none" w:sz="0" w:space="0" w:color="auto"/>
          </w:divBdr>
          <w:divsChild>
            <w:div w:id="302002554">
              <w:marLeft w:val="0"/>
              <w:marRight w:val="0"/>
              <w:marTop w:val="120"/>
              <w:marBottom w:val="0"/>
              <w:divBdr>
                <w:top w:val="none" w:sz="0" w:space="0" w:color="auto"/>
                <w:left w:val="none" w:sz="0" w:space="0" w:color="auto"/>
                <w:bottom w:val="none" w:sz="0" w:space="0" w:color="auto"/>
                <w:right w:val="none" w:sz="0" w:space="0" w:color="auto"/>
              </w:divBdr>
            </w:div>
            <w:div w:id="501749120">
              <w:marLeft w:val="0"/>
              <w:marRight w:val="0"/>
              <w:marTop w:val="0"/>
              <w:marBottom w:val="0"/>
              <w:divBdr>
                <w:top w:val="none" w:sz="0" w:space="0" w:color="auto"/>
                <w:left w:val="none" w:sz="0" w:space="0" w:color="auto"/>
                <w:bottom w:val="none" w:sz="0" w:space="0" w:color="auto"/>
                <w:right w:val="none" w:sz="0" w:space="0" w:color="auto"/>
              </w:divBdr>
            </w:div>
          </w:divsChild>
        </w:div>
        <w:div w:id="797576948">
          <w:marLeft w:val="0"/>
          <w:marRight w:val="0"/>
          <w:marTop w:val="0"/>
          <w:marBottom w:val="0"/>
          <w:divBdr>
            <w:top w:val="none" w:sz="0" w:space="0" w:color="auto"/>
            <w:left w:val="none" w:sz="0" w:space="0" w:color="auto"/>
            <w:bottom w:val="none" w:sz="0" w:space="0" w:color="auto"/>
            <w:right w:val="none" w:sz="0" w:space="0" w:color="auto"/>
          </w:divBdr>
          <w:divsChild>
            <w:div w:id="1615282789">
              <w:marLeft w:val="0"/>
              <w:marRight w:val="0"/>
              <w:marTop w:val="0"/>
              <w:marBottom w:val="0"/>
              <w:divBdr>
                <w:top w:val="none" w:sz="0" w:space="0" w:color="auto"/>
                <w:left w:val="none" w:sz="0" w:space="0" w:color="auto"/>
                <w:bottom w:val="none" w:sz="0" w:space="0" w:color="auto"/>
                <w:right w:val="none" w:sz="0" w:space="0" w:color="auto"/>
              </w:divBdr>
              <w:divsChild>
                <w:div w:id="161744511">
                  <w:marLeft w:val="0"/>
                  <w:marRight w:val="0"/>
                  <w:marTop w:val="0"/>
                  <w:marBottom w:val="0"/>
                  <w:divBdr>
                    <w:top w:val="none" w:sz="0" w:space="0" w:color="auto"/>
                    <w:left w:val="none" w:sz="0" w:space="0" w:color="auto"/>
                    <w:bottom w:val="none" w:sz="0" w:space="0" w:color="auto"/>
                    <w:right w:val="none" w:sz="0" w:space="0" w:color="auto"/>
                  </w:divBdr>
                  <w:divsChild>
                    <w:div w:id="1212618094">
                      <w:marLeft w:val="0"/>
                      <w:marRight w:val="0"/>
                      <w:marTop w:val="120"/>
                      <w:marBottom w:val="0"/>
                      <w:divBdr>
                        <w:top w:val="none" w:sz="0" w:space="0" w:color="auto"/>
                        <w:left w:val="none" w:sz="0" w:space="0" w:color="auto"/>
                        <w:bottom w:val="none" w:sz="0" w:space="0" w:color="auto"/>
                        <w:right w:val="none" w:sz="0" w:space="0" w:color="auto"/>
                      </w:divBdr>
                    </w:div>
                    <w:div w:id="855269890">
                      <w:marLeft w:val="0"/>
                      <w:marRight w:val="0"/>
                      <w:marTop w:val="0"/>
                      <w:marBottom w:val="0"/>
                      <w:divBdr>
                        <w:top w:val="none" w:sz="0" w:space="0" w:color="auto"/>
                        <w:left w:val="none" w:sz="0" w:space="0" w:color="auto"/>
                        <w:bottom w:val="none" w:sz="0" w:space="0" w:color="auto"/>
                        <w:right w:val="none" w:sz="0" w:space="0" w:color="auto"/>
                      </w:divBdr>
                    </w:div>
                  </w:divsChild>
                </w:div>
                <w:div w:id="212693924">
                  <w:marLeft w:val="0"/>
                  <w:marRight w:val="0"/>
                  <w:marTop w:val="0"/>
                  <w:marBottom w:val="0"/>
                  <w:divBdr>
                    <w:top w:val="none" w:sz="0" w:space="0" w:color="auto"/>
                    <w:left w:val="none" w:sz="0" w:space="0" w:color="auto"/>
                    <w:bottom w:val="none" w:sz="0" w:space="0" w:color="auto"/>
                    <w:right w:val="none" w:sz="0" w:space="0" w:color="auto"/>
                  </w:divBdr>
                  <w:divsChild>
                    <w:div w:id="1095319897">
                      <w:marLeft w:val="0"/>
                      <w:marRight w:val="0"/>
                      <w:marTop w:val="120"/>
                      <w:marBottom w:val="0"/>
                      <w:divBdr>
                        <w:top w:val="none" w:sz="0" w:space="0" w:color="auto"/>
                        <w:left w:val="none" w:sz="0" w:space="0" w:color="auto"/>
                        <w:bottom w:val="none" w:sz="0" w:space="0" w:color="auto"/>
                        <w:right w:val="none" w:sz="0" w:space="0" w:color="auto"/>
                      </w:divBdr>
                    </w:div>
                    <w:div w:id="257443311">
                      <w:marLeft w:val="0"/>
                      <w:marRight w:val="0"/>
                      <w:marTop w:val="0"/>
                      <w:marBottom w:val="0"/>
                      <w:divBdr>
                        <w:top w:val="none" w:sz="0" w:space="0" w:color="auto"/>
                        <w:left w:val="none" w:sz="0" w:space="0" w:color="auto"/>
                        <w:bottom w:val="none" w:sz="0" w:space="0" w:color="auto"/>
                        <w:right w:val="none" w:sz="0" w:space="0" w:color="auto"/>
                      </w:divBdr>
                    </w:div>
                  </w:divsChild>
                </w:div>
                <w:div w:id="503400148">
                  <w:marLeft w:val="0"/>
                  <w:marRight w:val="0"/>
                  <w:marTop w:val="0"/>
                  <w:marBottom w:val="0"/>
                  <w:divBdr>
                    <w:top w:val="none" w:sz="0" w:space="0" w:color="auto"/>
                    <w:left w:val="none" w:sz="0" w:space="0" w:color="auto"/>
                    <w:bottom w:val="none" w:sz="0" w:space="0" w:color="auto"/>
                    <w:right w:val="none" w:sz="0" w:space="0" w:color="auto"/>
                  </w:divBdr>
                  <w:divsChild>
                    <w:div w:id="310911079">
                      <w:marLeft w:val="0"/>
                      <w:marRight w:val="0"/>
                      <w:marTop w:val="120"/>
                      <w:marBottom w:val="0"/>
                      <w:divBdr>
                        <w:top w:val="none" w:sz="0" w:space="0" w:color="auto"/>
                        <w:left w:val="none" w:sz="0" w:space="0" w:color="auto"/>
                        <w:bottom w:val="none" w:sz="0" w:space="0" w:color="auto"/>
                        <w:right w:val="none" w:sz="0" w:space="0" w:color="auto"/>
                      </w:divBdr>
                    </w:div>
                    <w:div w:id="748817436">
                      <w:marLeft w:val="0"/>
                      <w:marRight w:val="0"/>
                      <w:marTop w:val="0"/>
                      <w:marBottom w:val="0"/>
                      <w:divBdr>
                        <w:top w:val="none" w:sz="0" w:space="0" w:color="auto"/>
                        <w:left w:val="none" w:sz="0" w:space="0" w:color="auto"/>
                        <w:bottom w:val="none" w:sz="0" w:space="0" w:color="auto"/>
                        <w:right w:val="none" w:sz="0" w:space="0" w:color="auto"/>
                      </w:divBdr>
                    </w:div>
                  </w:divsChild>
                </w:div>
                <w:div w:id="1523738597">
                  <w:marLeft w:val="0"/>
                  <w:marRight w:val="0"/>
                  <w:marTop w:val="0"/>
                  <w:marBottom w:val="0"/>
                  <w:divBdr>
                    <w:top w:val="none" w:sz="0" w:space="0" w:color="auto"/>
                    <w:left w:val="none" w:sz="0" w:space="0" w:color="auto"/>
                    <w:bottom w:val="none" w:sz="0" w:space="0" w:color="auto"/>
                    <w:right w:val="none" w:sz="0" w:space="0" w:color="auto"/>
                  </w:divBdr>
                  <w:divsChild>
                    <w:div w:id="1556231732">
                      <w:marLeft w:val="0"/>
                      <w:marRight w:val="0"/>
                      <w:marTop w:val="120"/>
                      <w:marBottom w:val="0"/>
                      <w:divBdr>
                        <w:top w:val="none" w:sz="0" w:space="0" w:color="auto"/>
                        <w:left w:val="none" w:sz="0" w:space="0" w:color="auto"/>
                        <w:bottom w:val="none" w:sz="0" w:space="0" w:color="auto"/>
                        <w:right w:val="none" w:sz="0" w:space="0" w:color="auto"/>
                      </w:divBdr>
                    </w:div>
                    <w:div w:id="203935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8688852">
          <w:marLeft w:val="0"/>
          <w:marRight w:val="0"/>
          <w:marTop w:val="0"/>
          <w:marBottom w:val="0"/>
          <w:divBdr>
            <w:top w:val="none" w:sz="0" w:space="0" w:color="auto"/>
            <w:left w:val="none" w:sz="0" w:space="0" w:color="auto"/>
            <w:bottom w:val="none" w:sz="0" w:space="0" w:color="auto"/>
            <w:right w:val="none" w:sz="0" w:space="0" w:color="auto"/>
          </w:divBdr>
          <w:divsChild>
            <w:div w:id="888997781">
              <w:marLeft w:val="0"/>
              <w:marRight w:val="0"/>
              <w:marTop w:val="0"/>
              <w:marBottom w:val="0"/>
              <w:divBdr>
                <w:top w:val="none" w:sz="0" w:space="0" w:color="auto"/>
                <w:left w:val="none" w:sz="0" w:space="0" w:color="auto"/>
                <w:bottom w:val="none" w:sz="0" w:space="0" w:color="auto"/>
                <w:right w:val="none" w:sz="0" w:space="0" w:color="auto"/>
              </w:divBdr>
            </w:div>
          </w:divsChild>
        </w:div>
        <w:div w:id="449276405">
          <w:marLeft w:val="0"/>
          <w:marRight w:val="0"/>
          <w:marTop w:val="0"/>
          <w:marBottom w:val="0"/>
          <w:divBdr>
            <w:top w:val="none" w:sz="0" w:space="0" w:color="auto"/>
            <w:left w:val="none" w:sz="0" w:space="0" w:color="auto"/>
            <w:bottom w:val="none" w:sz="0" w:space="0" w:color="auto"/>
            <w:right w:val="none" w:sz="0" w:space="0" w:color="auto"/>
          </w:divBdr>
          <w:divsChild>
            <w:div w:id="1876117943">
              <w:marLeft w:val="0"/>
              <w:marRight w:val="0"/>
              <w:marTop w:val="0"/>
              <w:marBottom w:val="0"/>
              <w:divBdr>
                <w:top w:val="none" w:sz="0" w:space="0" w:color="auto"/>
                <w:left w:val="none" w:sz="0" w:space="0" w:color="auto"/>
                <w:bottom w:val="none" w:sz="0" w:space="0" w:color="auto"/>
                <w:right w:val="none" w:sz="0" w:space="0" w:color="auto"/>
              </w:divBdr>
            </w:div>
          </w:divsChild>
        </w:div>
        <w:div w:id="1905603448">
          <w:marLeft w:val="0"/>
          <w:marRight w:val="0"/>
          <w:marTop w:val="0"/>
          <w:marBottom w:val="0"/>
          <w:divBdr>
            <w:top w:val="none" w:sz="0" w:space="0" w:color="auto"/>
            <w:left w:val="none" w:sz="0" w:space="0" w:color="auto"/>
            <w:bottom w:val="none" w:sz="0" w:space="0" w:color="auto"/>
            <w:right w:val="none" w:sz="0" w:space="0" w:color="auto"/>
          </w:divBdr>
          <w:divsChild>
            <w:div w:id="1952588191">
              <w:marLeft w:val="0"/>
              <w:marRight w:val="0"/>
              <w:marTop w:val="0"/>
              <w:marBottom w:val="0"/>
              <w:divBdr>
                <w:top w:val="none" w:sz="0" w:space="0" w:color="auto"/>
                <w:left w:val="none" w:sz="0" w:space="0" w:color="auto"/>
                <w:bottom w:val="none" w:sz="0" w:space="0" w:color="auto"/>
                <w:right w:val="none" w:sz="0" w:space="0" w:color="auto"/>
              </w:divBdr>
            </w:div>
          </w:divsChild>
        </w:div>
        <w:div w:id="453208913">
          <w:marLeft w:val="0"/>
          <w:marRight w:val="0"/>
          <w:marTop w:val="0"/>
          <w:marBottom w:val="0"/>
          <w:divBdr>
            <w:top w:val="none" w:sz="0" w:space="0" w:color="auto"/>
            <w:left w:val="none" w:sz="0" w:space="0" w:color="auto"/>
            <w:bottom w:val="none" w:sz="0" w:space="0" w:color="auto"/>
            <w:right w:val="none" w:sz="0" w:space="0" w:color="auto"/>
          </w:divBdr>
          <w:divsChild>
            <w:div w:id="388115673">
              <w:marLeft w:val="0"/>
              <w:marRight w:val="0"/>
              <w:marTop w:val="0"/>
              <w:marBottom w:val="0"/>
              <w:divBdr>
                <w:top w:val="none" w:sz="0" w:space="0" w:color="auto"/>
                <w:left w:val="none" w:sz="0" w:space="0" w:color="auto"/>
                <w:bottom w:val="none" w:sz="0" w:space="0" w:color="auto"/>
                <w:right w:val="none" w:sz="0" w:space="0" w:color="auto"/>
              </w:divBdr>
            </w:div>
          </w:divsChild>
        </w:div>
        <w:div w:id="2038462082">
          <w:marLeft w:val="0"/>
          <w:marRight w:val="0"/>
          <w:marTop w:val="0"/>
          <w:marBottom w:val="0"/>
          <w:divBdr>
            <w:top w:val="none" w:sz="0" w:space="0" w:color="auto"/>
            <w:left w:val="none" w:sz="0" w:space="0" w:color="auto"/>
            <w:bottom w:val="none" w:sz="0" w:space="0" w:color="auto"/>
            <w:right w:val="none" w:sz="0" w:space="0" w:color="auto"/>
          </w:divBdr>
          <w:divsChild>
            <w:div w:id="573049893">
              <w:marLeft w:val="0"/>
              <w:marRight w:val="0"/>
              <w:marTop w:val="0"/>
              <w:marBottom w:val="0"/>
              <w:divBdr>
                <w:top w:val="none" w:sz="0" w:space="0" w:color="auto"/>
                <w:left w:val="none" w:sz="0" w:space="0" w:color="auto"/>
                <w:bottom w:val="none" w:sz="0" w:space="0" w:color="auto"/>
                <w:right w:val="none" w:sz="0" w:space="0" w:color="auto"/>
              </w:divBdr>
            </w:div>
          </w:divsChild>
        </w:div>
        <w:div w:id="1430194376">
          <w:marLeft w:val="0"/>
          <w:marRight w:val="0"/>
          <w:marTop w:val="0"/>
          <w:marBottom w:val="0"/>
          <w:divBdr>
            <w:top w:val="none" w:sz="0" w:space="0" w:color="auto"/>
            <w:left w:val="none" w:sz="0" w:space="0" w:color="auto"/>
            <w:bottom w:val="none" w:sz="0" w:space="0" w:color="auto"/>
            <w:right w:val="none" w:sz="0" w:space="0" w:color="auto"/>
          </w:divBdr>
          <w:divsChild>
            <w:div w:id="100339785">
              <w:marLeft w:val="0"/>
              <w:marRight w:val="0"/>
              <w:marTop w:val="0"/>
              <w:marBottom w:val="0"/>
              <w:divBdr>
                <w:top w:val="none" w:sz="0" w:space="0" w:color="auto"/>
                <w:left w:val="none" w:sz="0" w:space="0" w:color="auto"/>
                <w:bottom w:val="none" w:sz="0" w:space="0" w:color="auto"/>
                <w:right w:val="none" w:sz="0" w:space="0" w:color="auto"/>
              </w:divBdr>
            </w:div>
          </w:divsChild>
        </w:div>
        <w:div w:id="888298975">
          <w:marLeft w:val="0"/>
          <w:marRight w:val="0"/>
          <w:marTop w:val="0"/>
          <w:marBottom w:val="0"/>
          <w:divBdr>
            <w:top w:val="none" w:sz="0" w:space="0" w:color="auto"/>
            <w:left w:val="none" w:sz="0" w:space="0" w:color="auto"/>
            <w:bottom w:val="none" w:sz="0" w:space="0" w:color="auto"/>
            <w:right w:val="none" w:sz="0" w:space="0" w:color="auto"/>
          </w:divBdr>
          <w:divsChild>
            <w:div w:id="1831868953">
              <w:marLeft w:val="0"/>
              <w:marRight w:val="0"/>
              <w:marTop w:val="0"/>
              <w:marBottom w:val="0"/>
              <w:divBdr>
                <w:top w:val="none" w:sz="0" w:space="0" w:color="auto"/>
                <w:left w:val="none" w:sz="0" w:space="0" w:color="auto"/>
                <w:bottom w:val="none" w:sz="0" w:space="0" w:color="auto"/>
                <w:right w:val="none" w:sz="0" w:space="0" w:color="auto"/>
              </w:divBdr>
            </w:div>
          </w:divsChild>
        </w:div>
        <w:div w:id="245580944">
          <w:marLeft w:val="0"/>
          <w:marRight w:val="0"/>
          <w:marTop w:val="0"/>
          <w:marBottom w:val="0"/>
          <w:divBdr>
            <w:top w:val="none" w:sz="0" w:space="0" w:color="auto"/>
            <w:left w:val="none" w:sz="0" w:space="0" w:color="auto"/>
            <w:bottom w:val="none" w:sz="0" w:space="0" w:color="auto"/>
            <w:right w:val="none" w:sz="0" w:space="0" w:color="auto"/>
          </w:divBdr>
          <w:divsChild>
            <w:div w:id="1429697968">
              <w:marLeft w:val="0"/>
              <w:marRight w:val="0"/>
              <w:marTop w:val="0"/>
              <w:marBottom w:val="0"/>
              <w:divBdr>
                <w:top w:val="none" w:sz="0" w:space="0" w:color="auto"/>
                <w:left w:val="none" w:sz="0" w:space="0" w:color="auto"/>
                <w:bottom w:val="none" w:sz="0" w:space="0" w:color="auto"/>
                <w:right w:val="none" w:sz="0" w:space="0" w:color="auto"/>
              </w:divBdr>
            </w:div>
          </w:divsChild>
        </w:div>
        <w:div w:id="1024549961">
          <w:marLeft w:val="0"/>
          <w:marRight w:val="0"/>
          <w:marTop w:val="0"/>
          <w:marBottom w:val="0"/>
          <w:divBdr>
            <w:top w:val="none" w:sz="0" w:space="0" w:color="auto"/>
            <w:left w:val="none" w:sz="0" w:space="0" w:color="auto"/>
            <w:bottom w:val="none" w:sz="0" w:space="0" w:color="auto"/>
            <w:right w:val="none" w:sz="0" w:space="0" w:color="auto"/>
          </w:divBdr>
          <w:divsChild>
            <w:div w:id="1498695193">
              <w:marLeft w:val="0"/>
              <w:marRight w:val="0"/>
              <w:marTop w:val="0"/>
              <w:marBottom w:val="0"/>
              <w:divBdr>
                <w:top w:val="none" w:sz="0" w:space="0" w:color="auto"/>
                <w:left w:val="none" w:sz="0" w:space="0" w:color="auto"/>
                <w:bottom w:val="none" w:sz="0" w:space="0" w:color="auto"/>
                <w:right w:val="none" w:sz="0" w:space="0" w:color="auto"/>
              </w:divBdr>
            </w:div>
          </w:divsChild>
        </w:div>
        <w:div w:id="1188561799">
          <w:marLeft w:val="0"/>
          <w:marRight w:val="0"/>
          <w:marTop w:val="0"/>
          <w:marBottom w:val="0"/>
          <w:divBdr>
            <w:top w:val="none" w:sz="0" w:space="0" w:color="auto"/>
            <w:left w:val="none" w:sz="0" w:space="0" w:color="auto"/>
            <w:bottom w:val="none" w:sz="0" w:space="0" w:color="auto"/>
            <w:right w:val="none" w:sz="0" w:space="0" w:color="auto"/>
          </w:divBdr>
          <w:divsChild>
            <w:div w:id="1654945829">
              <w:marLeft w:val="0"/>
              <w:marRight w:val="0"/>
              <w:marTop w:val="0"/>
              <w:marBottom w:val="0"/>
              <w:divBdr>
                <w:top w:val="none" w:sz="0" w:space="0" w:color="auto"/>
                <w:left w:val="none" w:sz="0" w:space="0" w:color="auto"/>
                <w:bottom w:val="none" w:sz="0" w:space="0" w:color="auto"/>
                <w:right w:val="none" w:sz="0" w:space="0" w:color="auto"/>
              </w:divBdr>
            </w:div>
          </w:divsChild>
        </w:div>
        <w:div w:id="320888952">
          <w:marLeft w:val="0"/>
          <w:marRight w:val="0"/>
          <w:marTop w:val="0"/>
          <w:marBottom w:val="0"/>
          <w:divBdr>
            <w:top w:val="none" w:sz="0" w:space="0" w:color="auto"/>
            <w:left w:val="none" w:sz="0" w:space="0" w:color="auto"/>
            <w:bottom w:val="none" w:sz="0" w:space="0" w:color="auto"/>
            <w:right w:val="none" w:sz="0" w:space="0" w:color="auto"/>
          </w:divBdr>
          <w:divsChild>
            <w:div w:id="1380014507">
              <w:marLeft w:val="0"/>
              <w:marRight w:val="0"/>
              <w:marTop w:val="0"/>
              <w:marBottom w:val="0"/>
              <w:divBdr>
                <w:top w:val="none" w:sz="0" w:space="0" w:color="auto"/>
                <w:left w:val="none" w:sz="0" w:space="0" w:color="auto"/>
                <w:bottom w:val="none" w:sz="0" w:space="0" w:color="auto"/>
                <w:right w:val="none" w:sz="0" w:space="0" w:color="auto"/>
              </w:divBdr>
            </w:div>
          </w:divsChild>
        </w:div>
        <w:div w:id="1622615600">
          <w:marLeft w:val="0"/>
          <w:marRight w:val="0"/>
          <w:marTop w:val="0"/>
          <w:marBottom w:val="0"/>
          <w:divBdr>
            <w:top w:val="none" w:sz="0" w:space="0" w:color="auto"/>
            <w:left w:val="none" w:sz="0" w:space="0" w:color="auto"/>
            <w:bottom w:val="none" w:sz="0" w:space="0" w:color="auto"/>
            <w:right w:val="none" w:sz="0" w:space="0" w:color="auto"/>
          </w:divBdr>
          <w:divsChild>
            <w:div w:id="29577591">
              <w:marLeft w:val="0"/>
              <w:marRight w:val="0"/>
              <w:marTop w:val="0"/>
              <w:marBottom w:val="0"/>
              <w:divBdr>
                <w:top w:val="none" w:sz="0" w:space="0" w:color="auto"/>
                <w:left w:val="none" w:sz="0" w:space="0" w:color="auto"/>
                <w:bottom w:val="none" w:sz="0" w:space="0" w:color="auto"/>
                <w:right w:val="none" w:sz="0" w:space="0" w:color="auto"/>
              </w:divBdr>
            </w:div>
          </w:divsChild>
        </w:div>
        <w:div w:id="2071265659">
          <w:marLeft w:val="0"/>
          <w:marRight w:val="0"/>
          <w:marTop w:val="0"/>
          <w:marBottom w:val="0"/>
          <w:divBdr>
            <w:top w:val="none" w:sz="0" w:space="0" w:color="auto"/>
            <w:left w:val="none" w:sz="0" w:space="0" w:color="auto"/>
            <w:bottom w:val="none" w:sz="0" w:space="0" w:color="auto"/>
            <w:right w:val="none" w:sz="0" w:space="0" w:color="auto"/>
          </w:divBdr>
          <w:divsChild>
            <w:div w:id="192697206">
              <w:marLeft w:val="0"/>
              <w:marRight w:val="0"/>
              <w:marTop w:val="0"/>
              <w:marBottom w:val="0"/>
              <w:divBdr>
                <w:top w:val="none" w:sz="0" w:space="0" w:color="auto"/>
                <w:left w:val="none" w:sz="0" w:space="0" w:color="auto"/>
                <w:bottom w:val="none" w:sz="0" w:space="0" w:color="auto"/>
                <w:right w:val="none" w:sz="0" w:space="0" w:color="auto"/>
              </w:divBdr>
            </w:div>
          </w:divsChild>
        </w:div>
        <w:div w:id="559290805">
          <w:marLeft w:val="0"/>
          <w:marRight w:val="0"/>
          <w:marTop w:val="0"/>
          <w:marBottom w:val="0"/>
          <w:divBdr>
            <w:top w:val="none" w:sz="0" w:space="0" w:color="auto"/>
            <w:left w:val="none" w:sz="0" w:space="0" w:color="auto"/>
            <w:bottom w:val="none" w:sz="0" w:space="0" w:color="auto"/>
            <w:right w:val="none" w:sz="0" w:space="0" w:color="auto"/>
          </w:divBdr>
          <w:divsChild>
            <w:div w:id="1251423693">
              <w:marLeft w:val="0"/>
              <w:marRight w:val="0"/>
              <w:marTop w:val="0"/>
              <w:marBottom w:val="0"/>
              <w:divBdr>
                <w:top w:val="none" w:sz="0" w:space="0" w:color="auto"/>
                <w:left w:val="none" w:sz="0" w:space="0" w:color="auto"/>
                <w:bottom w:val="none" w:sz="0" w:space="0" w:color="auto"/>
                <w:right w:val="none" w:sz="0" w:space="0" w:color="auto"/>
              </w:divBdr>
            </w:div>
          </w:divsChild>
        </w:div>
        <w:div w:id="1551764520">
          <w:marLeft w:val="0"/>
          <w:marRight w:val="0"/>
          <w:marTop w:val="0"/>
          <w:marBottom w:val="0"/>
          <w:divBdr>
            <w:top w:val="none" w:sz="0" w:space="0" w:color="auto"/>
            <w:left w:val="none" w:sz="0" w:space="0" w:color="auto"/>
            <w:bottom w:val="none" w:sz="0" w:space="0" w:color="auto"/>
            <w:right w:val="none" w:sz="0" w:space="0" w:color="auto"/>
          </w:divBdr>
          <w:divsChild>
            <w:div w:id="1084574831">
              <w:marLeft w:val="0"/>
              <w:marRight w:val="0"/>
              <w:marTop w:val="0"/>
              <w:marBottom w:val="0"/>
              <w:divBdr>
                <w:top w:val="none" w:sz="0" w:space="0" w:color="auto"/>
                <w:left w:val="none" w:sz="0" w:space="0" w:color="auto"/>
                <w:bottom w:val="none" w:sz="0" w:space="0" w:color="auto"/>
                <w:right w:val="none" w:sz="0" w:space="0" w:color="auto"/>
              </w:divBdr>
            </w:div>
          </w:divsChild>
        </w:div>
        <w:div w:id="383066323">
          <w:marLeft w:val="0"/>
          <w:marRight w:val="0"/>
          <w:marTop w:val="0"/>
          <w:marBottom w:val="0"/>
          <w:divBdr>
            <w:top w:val="none" w:sz="0" w:space="0" w:color="auto"/>
            <w:left w:val="none" w:sz="0" w:space="0" w:color="auto"/>
            <w:bottom w:val="none" w:sz="0" w:space="0" w:color="auto"/>
            <w:right w:val="none" w:sz="0" w:space="0" w:color="auto"/>
          </w:divBdr>
          <w:divsChild>
            <w:div w:id="1846480093">
              <w:marLeft w:val="0"/>
              <w:marRight w:val="0"/>
              <w:marTop w:val="0"/>
              <w:marBottom w:val="0"/>
              <w:divBdr>
                <w:top w:val="none" w:sz="0" w:space="0" w:color="auto"/>
                <w:left w:val="none" w:sz="0" w:space="0" w:color="auto"/>
                <w:bottom w:val="none" w:sz="0" w:space="0" w:color="auto"/>
                <w:right w:val="none" w:sz="0" w:space="0" w:color="auto"/>
              </w:divBdr>
            </w:div>
          </w:divsChild>
        </w:div>
        <w:div w:id="1714571520">
          <w:marLeft w:val="0"/>
          <w:marRight w:val="0"/>
          <w:marTop w:val="0"/>
          <w:marBottom w:val="0"/>
          <w:divBdr>
            <w:top w:val="none" w:sz="0" w:space="0" w:color="auto"/>
            <w:left w:val="none" w:sz="0" w:space="0" w:color="auto"/>
            <w:bottom w:val="none" w:sz="0" w:space="0" w:color="auto"/>
            <w:right w:val="none" w:sz="0" w:space="0" w:color="auto"/>
          </w:divBdr>
          <w:divsChild>
            <w:div w:id="1362821233">
              <w:marLeft w:val="0"/>
              <w:marRight w:val="0"/>
              <w:marTop w:val="0"/>
              <w:marBottom w:val="0"/>
              <w:divBdr>
                <w:top w:val="none" w:sz="0" w:space="0" w:color="auto"/>
                <w:left w:val="none" w:sz="0" w:space="0" w:color="auto"/>
                <w:bottom w:val="none" w:sz="0" w:space="0" w:color="auto"/>
                <w:right w:val="none" w:sz="0" w:space="0" w:color="auto"/>
              </w:divBdr>
            </w:div>
          </w:divsChild>
        </w:div>
        <w:div w:id="1199658268">
          <w:marLeft w:val="0"/>
          <w:marRight w:val="0"/>
          <w:marTop w:val="0"/>
          <w:marBottom w:val="0"/>
          <w:divBdr>
            <w:top w:val="none" w:sz="0" w:space="0" w:color="auto"/>
            <w:left w:val="none" w:sz="0" w:space="0" w:color="auto"/>
            <w:bottom w:val="none" w:sz="0" w:space="0" w:color="auto"/>
            <w:right w:val="none" w:sz="0" w:space="0" w:color="auto"/>
          </w:divBdr>
          <w:divsChild>
            <w:div w:id="822038662">
              <w:marLeft w:val="0"/>
              <w:marRight w:val="0"/>
              <w:marTop w:val="0"/>
              <w:marBottom w:val="0"/>
              <w:divBdr>
                <w:top w:val="none" w:sz="0" w:space="0" w:color="auto"/>
                <w:left w:val="none" w:sz="0" w:space="0" w:color="auto"/>
                <w:bottom w:val="none" w:sz="0" w:space="0" w:color="auto"/>
                <w:right w:val="none" w:sz="0" w:space="0" w:color="auto"/>
              </w:divBdr>
            </w:div>
          </w:divsChild>
        </w:div>
        <w:div w:id="399716207">
          <w:marLeft w:val="0"/>
          <w:marRight w:val="0"/>
          <w:marTop w:val="0"/>
          <w:marBottom w:val="0"/>
          <w:divBdr>
            <w:top w:val="none" w:sz="0" w:space="0" w:color="auto"/>
            <w:left w:val="none" w:sz="0" w:space="0" w:color="auto"/>
            <w:bottom w:val="none" w:sz="0" w:space="0" w:color="auto"/>
            <w:right w:val="none" w:sz="0" w:space="0" w:color="auto"/>
          </w:divBdr>
          <w:divsChild>
            <w:div w:id="826088851">
              <w:marLeft w:val="0"/>
              <w:marRight w:val="0"/>
              <w:marTop w:val="0"/>
              <w:marBottom w:val="0"/>
              <w:divBdr>
                <w:top w:val="none" w:sz="0" w:space="0" w:color="auto"/>
                <w:left w:val="none" w:sz="0" w:space="0" w:color="auto"/>
                <w:bottom w:val="none" w:sz="0" w:space="0" w:color="auto"/>
                <w:right w:val="none" w:sz="0" w:space="0" w:color="auto"/>
              </w:divBdr>
            </w:div>
          </w:divsChild>
        </w:div>
        <w:div w:id="436144276">
          <w:marLeft w:val="0"/>
          <w:marRight w:val="0"/>
          <w:marTop w:val="0"/>
          <w:marBottom w:val="0"/>
          <w:divBdr>
            <w:top w:val="none" w:sz="0" w:space="0" w:color="auto"/>
            <w:left w:val="none" w:sz="0" w:space="0" w:color="auto"/>
            <w:bottom w:val="none" w:sz="0" w:space="0" w:color="auto"/>
            <w:right w:val="none" w:sz="0" w:space="0" w:color="auto"/>
          </w:divBdr>
          <w:divsChild>
            <w:div w:id="969895394">
              <w:marLeft w:val="0"/>
              <w:marRight w:val="0"/>
              <w:marTop w:val="0"/>
              <w:marBottom w:val="0"/>
              <w:divBdr>
                <w:top w:val="none" w:sz="0" w:space="0" w:color="auto"/>
                <w:left w:val="none" w:sz="0" w:space="0" w:color="auto"/>
                <w:bottom w:val="none" w:sz="0" w:space="0" w:color="auto"/>
                <w:right w:val="none" w:sz="0" w:space="0" w:color="auto"/>
              </w:divBdr>
            </w:div>
          </w:divsChild>
        </w:div>
        <w:div w:id="1666782551">
          <w:marLeft w:val="0"/>
          <w:marRight w:val="0"/>
          <w:marTop w:val="0"/>
          <w:marBottom w:val="0"/>
          <w:divBdr>
            <w:top w:val="none" w:sz="0" w:space="0" w:color="auto"/>
            <w:left w:val="none" w:sz="0" w:space="0" w:color="auto"/>
            <w:bottom w:val="none" w:sz="0" w:space="0" w:color="auto"/>
            <w:right w:val="none" w:sz="0" w:space="0" w:color="auto"/>
          </w:divBdr>
          <w:divsChild>
            <w:div w:id="603077288">
              <w:marLeft w:val="0"/>
              <w:marRight w:val="0"/>
              <w:marTop w:val="0"/>
              <w:marBottom w:val="0"/>
              <w:divBdr>
                <w:top w:val="none" w:sz="0" w:space="0" w:color="auto"/>
                <w:left w:val="none" w:sz="0" w:space="0" w:color="auto"/>
                <w:bottom w:val="none" w:sz="0" w:space="0" w:color="auto"/>
                <w:right w:val="none" w:sz="0" w:space="0" w:color="auto"/>
              </w:divBdr>
            </w:div>
          </w:divsChild>
        </w:div>
        <w:div w:id="1968582092">
          <w:marLeft w:val="0"/>
          <w:marRight w:val="0"/>
          <w:marTop w:val="0"/>
          <w:marBottom w:val="0"/>
          <w:divBdr>
            <w:top w:val="none" w:sz="0" w:space="0" w:color="auto"/>
            <w:left w:val="none" w:sz="0" w:space="0" w:color="auto"/>
            <w:bottom w:val="none" w:sz="0" w:space="0" w:color="auto"/>
            <w:right w:val="none" w:sz="0" w:space="0" w:color="auto"/>
          </w:divBdr>
          <w:divsChild>
            <w:div w:id="785276010">
              <w:marLeft w:val="0"/>
              <w:marRight w:val="0"/>
              <w:marTop w:val="0"/>
              <w:marBottom w:val="0"/>
              <w:divBdr>
                <w:top w:val="none" w:sz="0" w:space="0" w:color="auto"/>
                <w:left w:val="none" w:sz="0" w:space="0" w:color="auto"/>
                <w:bottom w:val="none" w:sz="0" w:space="0" w:color="auto"/>
                <w:right w:val="none" w:sz="0" w:space="0" w:color="auto"/>
              </w:divBdr>
            </w:div>
          </w:divsChild>
        </w:div>
        <w:div w:id="347171830">
          <w:marLeft w:val="0"/>
          <w:marRight w:val="0"/>
          <w:marTop w:val="0"/>
          <w:marBottom w:val="0"/>
          <w:divBdr>
            <w:top w:val="none" w:sz="0" w:space="0" w:color="auto"/>
            <w:left w:val="none" w:sz="0" w:space="0" w:color="auto"/>
            <w:bottom w:val="none" w:sz="0" w:space="0" w:color="auto"/>
            <w:right w:val="none" w:sz="0" w:space="0" w:color="auto"/>
          </w:divBdr>
          <w:divsChild>
            <w:div w:id="116065394">
              <w:marLeft w:val="0"/>
              <w:marRight w:val="0"/>
              <w:marTop w:val="0"/>
              <w:marBottom w:val="0"/>
              <w:divBdr>
                <w:top w:val="none" w:sz="0" w:space="0" w:color="auto"/>
                <w:left w:val="none" w:sz="0" w:space="0" w:color="auto"/>
                <w:bottom w:val="none" w:sz="0" w:space="0" w:color="auto"/>
                <w:right w:val="none" w:sz="0" w:space="0" w:color="auto"/>
              </w:divBdr>
            </w:div>
          </w:divsChild>
        </w:div>
        <w:div w:id="1947883129">
          <w:marLeft w:val="0"/>
          <w:marRight w:val="0"/>
          <w:marTop w:val="0"/>
          <w:marBottom w:val="0"/>
          <w:divBdr>
            <w:top w:val="none" w:sz="0" w:space="0" w:color="auto"/>
            <w:left w:val="none" w:sz="0" w:space="0" w:color="auto"/>
            <w:bottom w:val="none" w:sz="0" w:space="0" w:color="auto"/>
            <w:right w:val="none" w:sz="0" w:space="0" w:color="auto"/>
          </w:divBdr>
          <w:divsChild>
            <w:div w:id="1874924555">
              <w:marLeft w:val="0"/>
              <w:marRight w:val="0"/>
              <w:marTop w:val="0"/>
              <w:marBottom w:val="0"/>
              <w:divBdr>
                <w:top w:val="none" w:sz="0" w:space="0" w:color="auto"/>
                <w:left w:val="none" w:sz="0" w:space="0" w:color="auto"/>
                <w:bottom w:val="none" w:sz="0" w:space="0" w:color="auto"/>
                <w:right w:val="none" w:sz="0" w:space="0" w:color="auto"/>
              </w:divBdr>
            </w:div>
          </w:divsChild>
        </w:div>
        <w:div w:id="383680141">
          <w:marLeft w:val="0"/>
          <w:marRight w:val="0"/>
          <w:marTop w:val="0"/>
          <w:marBottom w:val="0"/>
          <w:divBdr>
            <w:top w:val="none" w:sz="0" w:space="0" w:color="auto"/>
            <w:left w:val="none" w:sz="0" w:space="0" w:color="auto"/>
            <w:bottom w:val="none" w:sz="0" w:space="0" w:color="auto"/>
            <w:right w:val="none" w:sz="0" w:space="0" w:color="auto"/>
          </w:divBdr>
          <w:divsChild>
            <w:div w:id="65542893">
              <w:marLeft w:val="0"/>
              <w:marRight w:val="0"/>
              <w:marTop w:val="0"/>
              <w:marBottom w:val="0"/>
              <w:divBdr>
                <w:top w:val="none" w:sz="0" w:space="0" w:color="auto"/>
                <w:left w:val="none" w:sz="0" w:space="0" w:color="auto"/>
                <w:bottom w:val="none" w:sz="0" w:space="0" w:color="auto"/>
                <w:right w:val="none" w:sz="0" w:space="0" w:color="auto"/>
              </w:divBdr>
            </w:div>
          </w:divsChild>
        </w:div>
        <w:div w:id="375861031">
          <w:marLeft w:val="0"/>
          <w:marRight w:val="0"/>
          <w:marTop w:val="0"/>
          <w:marBottom w:val="0"/>
          <w:divBdr>
            <w:top w:val="none" w:sz="0" w:space="0" w:color="auto"/>
            <w:left w:val="none" w:sz="0" w:space="0" w:color="auto"/>
            <w:bottom w:val="none" w:sz="0" w:space="0" w:color="auto"/>
            <w:right w:val="none" w:sz="0" w:space="0" w:color="auto"/>
          </w:divBdr>
          <w:divsChild>
            <w:div w:id="55976332">
              <w:marLeft w:val="0"/>
              <w:marRight w:val="0"/>
              <w:marTop w:val="0"/>
              <w:marBottom w:val="0"/>
              <w:divBdr>
                <w:top w:val="none" w:sz="0" w:space="0" w:color="auto"/>
                <w:left w:val="none" w:sz="0" w:space="0" w:color="auto"/>
                <w:bottom w:val="none" w:sz="0" w:space="0" w:color="auto"/>
                <w:right w:val="none" w:sz="0" w:space="0" w:color="auto"/>
              </w:divBdr>
            </w:div>
          </w:divsChild>
        </w:div>
        <w:div w:id="1007248296">
          <w:marLeft w:val="0"/>
          <w:marRight w:val="0"/>
          <w:marTop w:val="0"/>
          <w:marBottom w:val="0"/>
          <w:divBdr>
            <w:top w:val="none" w:sz="0" w:space="0" w:color="auto"/>
            <w:left w:val="none" w:sz="0" w:space="0" w:color="auto"/>
            <w:bottom w:val="none" w:sz="0" w:space="0" w:color="auto"/>
            <w:right w:val="none" w:sz="0" w:space="0" w:color="auto"/>
          </w:divBdr>
          <w:divsChild>
            <w:div w:id="1902716926">
              <w:marLeft w:val="0"/>
              <w:marRight w:val="0"/>
              <w:marTop w:val="0"/>
              <w:marBottom w:val="0"/>
              <w:divBdr>
                <w:top w:val="none" w:sz="0" w:space="0" w:color="auto"/>
                <w:left w:val="none" w:sz="0" w:space="0" w:color="auto"/>
                <w:bottom w:val="none" w:sz="0" w:space="0" w:color="auto"/>
                <w:right w:val="none" w:sz="0" w:space="0" w:color="auto"/>
              </w:divBdr>
            </w:div>
          </w:divsChild>
        </w:div>
        <w:div w:id="1752002746">
          <w:marLeft w:val="0"/>
          <w:marRight w:val="0"/>
          <w:marTop w:val="0"/>
          <w:marBottom w:val="0"/>
          <w:divBdr>
            <w:top w:val="none" w:sz="0" w:space="0" w:color="auto"/>
            <w:left w:val="none" w:sz="0" w:space="0" w:color="auto"/>
            <w:bottom w:val="none" w:sz="0" w:space="0" w:color="auto"/>
            <w:right w:val="none" w:sz="0" w:space="0" w:color="auto"/>
          </w:divBdr>
          <w:divsChild>
            <w:div w:id="1040011716">
              <w:marLeft w:val="0"/>
              <w:marRight w:val="0"/>
              <w:marTop w:val="0"/>
              <w:marBottom w:val="0"/>
              <w:divBdr>
                <w:top w:val="none" w:sz="0" w:space="0" w:color="auto"/>
                <w:left w:val="none" w:sz="0" w:space="0" w:color="auto"/>
                <w:bottom w:val="none" w:sz="0" w:space="0" w:color="auto"/>
                <w:right w:val="none" w:sz="0" w:space="0" w:color="auto"/>
              </w:divBdr>
            </w:div>
          </w:divsChild>
        </w:div>
        <w:div w:id="1497382216">
          <w:marLeft w:val="0"/>
          <w:marRight w:val="0"/>
          <w:marTop w:val="0"/>
          <w:marBottom w:val="0"/>
          <w:divBdr>
            <w:top w:val="none" w:sz="0" w:space="0" w:color="auto"/>
            <w:left w:val="none" w:sz="0" w:space="0" w:color="auto"/>
            <w:bottom w:val="none" w:sz="0" w:space="0" w:color="auto"/>
            <w:right w:val="none" w:sz="0" w:space="0" w:color="auto"/>
          </w:divBdr>
          <w:divsChild>
            <w:div w:id="1224217313">
              <w:marLeft w:val="0"/>
              <w:marRight w:val="0"/>
              <w:marTop w:val="0"/>
              <w:marBottom w:val="0"/>
              <w:divBdr>
                <w:top w:val="none" w:sz="0" w:space="0" w:color="auto"/>
                <w:left w:val="none" w:sz="0" w:space="0" w:color="auto"/>
                <w:bottom w:val="none" w:sz="0" w:space="0" w:color="auto"/>
                <w:right w:val="none" w:sz="0" w:space="0" w:color="auto"/>
              </w:divBdr>
            </w:div>
          </w:divsChild>
        </w:div>
        <w:div w:id="977881015">
          <w:marLeft w:val="0"/>
          <w:marRight w:val="0"/>
          <w:marTop w:val="0"/>
          <w:marBottom w:val="0"/>
          <w:divBdr>
            <w:top w:val="none" w:sz="0" w:space="0" w:color="auto"/>
            <w:left w:val="none" w:sz="0" w:space="0" w:color="auto"/>
            <w:bottom w:val="none" w:sz="0" w:space="0" w:color="auto"/>
            <w:right w:val="none" w:sz="0" w:space="0" w:color="auto"/>
          </w:divBdr>
          <w:divsChild>
            <w:div w:id="438455696">
              <w:marLeft w:val="0"/>
              <w:marRight w:val="0"/>
              <w:marTop w:val="0"/>
              <w:marBottom w:val="0"/>
              <w:divBdr>
                <w:top w:val="none" w:sz="0" w:space="0" w:color="auto"/>
                <w:left w:val="none" w:sz="0" w:space="0" w:color="auto"/>
                <w:bottom w:val="none" w:sz="0" w:space="0" w:color="auto"/>
                <w:right w:val="none" w:sz="0" w:space="0" w:color="auto"/>
              </w:divBdr>
            </w:div>
          </w:divsChild>
        </w:div>
        <w:div w:id="699936064">
          <w:marLeft w:val="0"/>
          <w:marRight w:val="0"/>
          <w:marTop w:val="0"/>
          <w:marBottom w:val="0"/>
          <w:divBdr>
            <w:top w:val="none" w:sz="0" w:space="0" w:color="auto"/>
            <w:left w:val="none" w:sz="0" w:space="0" w:color="auto"/>
            <w:bottom w:val="none" w:sz="0" w:space="0" w:color="auto"/>
            <w:right w:val="none" w:sz="0" w:space="0" w:color="auto"/>
          </w:divBdr>
          <w:divsChild>
            <w:div w:id="2057048026">
              <w:marLeft w:val="0"/>
              <w:marRight w:val="0"/>
              <w:marTop w:val="0"/>
              <w:marBottom w:val="0"/>
              <w:divBdr>
                <w:top w:val="none" w:sz="0" w:space="0" w:color="auto"/>
                <w:left w:val="none" w:sz="0" w:space="0" w:color="auto"/>
                <w:bottom w:val="none" w:sz="0" w:space="0" w:color="auto"/>
                <w:right w:val="none" w:sz="0" w:space="0" w:color="auto"/>
              </w:divBdr>
              <w:divsChild>
                <w:div w:id="27604472">
                  <w:marLeft w:val="0"/>
                  <w:marRight w:val="0"/>
                  <w:marTop w:val="0"/>
                  <w:marBottom w:val="0"/>
                  <w:divBdr>
                    <w:top w:val="none" w:sz="0" w:space="0" w:color="auto"/>
                    <w:left w:val="none" w:sz="0" w:space="0" w:color="auto"/>
                    <w:bottom w:val="none" w:sz="0" w:space="0" w:color="auto"/>
                    <w:right w:val="none" w:sz="0" w:space="0" w:color="auto"/>
                  </w:divBdr>
                  <w:divsChild>
                    <w:div w:id="1207763645">
                      <w:marLeft w:val="0"/>
                      <w:marRight w:val="0"/>
                      <w:marTop w:val="120"/>
                      <w:marBottom w:val="0"/>
                      <w:divBdr>
                        <w:top w:val="none" w:sz="0" w:space="0" w:color="auto"/>
                        <w:left w:val="none" w:sz="0" w:space="0" w:color="auto"/>
                        <w:bottom w:val="none" w:sz="0" w:space="0" w:color="auto"/>
                        <w:right w:val="none" w:sz="0" w:space="0" w:color="auto"/>
                      </w:divBdr>
                    </w:div>
                    <w:div w:id="289626245">
                      <w:marLeft w:val="0"/>
                      <w:marRight w:val="0"/>
                      <w:marTop w:val="0"/>
                      <w:marBottom w:val="0"/>
                      <w:divBdr>
                        <w:top w:val="none" w:sz="0" w:space="0" w:color="auto"/>
                        <w:left w:val="none" w:sz="0" w:space="0" w:color="auto"/>
                        <w:bottom w:val="none" w:sz="0" w:space="0" w:color="auto"/>
                        <w:right w:val="none" w:sz="0" w:space="0" w:color="auto"/>
                      </w:divBdr>
                    </w:div>
                  </w:divsChild>
                </w:div>
                <w:div w:id="1363239253">
                  <w:marLeft w:val="0"/>
                  <w:marRight w:val="0"/>
                  <w:marTop w:val="0"/>
                  <w:marBottom w:val="0"/>
                  <w:divBdr>
                    <w:top w:val="none" w:sz="0" w:space="0" w:color="auto"/>
                    <w:left w:val="none" w:sz="0" w:space="0" w:color="auto"/>
                    <w:bottom w:val="none" w:sz="0" w:space="0" w:color="auto"/>
                    <w:right w:val="none" w:sz="0" w:space="0" w:color="auto"/>
                  </w:divBdr>
                  <w:divsChild>
                    <w:div w:id="2017730348">
                      <w:marLeft w:val="0"/>
                      <w:marRight w:val="0"/>
                      <w:marTop w:val="120"/>
                      <w:marBottom w:val="0"/>
                      <w:divBdr>
                        <w:top w:val="none" w:sz="0" w:space="0" w:color="auto"/>
                        <w:left w:val="none" w:sz="0" w:space="0" w:color="auto"/>
                        <w:bottom w:val="none" w:sz="0" w:space="0" w:color="auto"/>
                        <w:right w:val="none" w:sz="0" w:space="0" w:color="auto"/>
                      </w:divBdr>
                    </w:div>
                    <w:div w:id="1945307495">
                      <w:marLeft w:val="0"/>
                      <w:marRight w:val="0"/>
                      <w:marTop w:val="0"/>
                      <w:marBottom w:val="0"/>
                      <w:divBdr>
                        <w:top w:val="none" w:sz="0" w:space="0" w:color="auto"/>
                        <w:left w:val="none" w:sz="0" w:space="0" w:color="auto"/>
                        <w:bottom w:val="none" w:sz="0" w:space="0" w:color="auto"/>
                        <w:right w:val="none" w:sz="0" w:space="0" w:color="auto"/>
                      </w:divBdr>
                    </w:div>
                  </w:divsChild>
                </w:div>
                <w:div w:id="983464685">
                  <w:marLeft w:val="0"/>
                  <w:marRight w:val="0"/>
                  <w:marTop w:val="0"/>
                  <w:marBottom w:val="0"/>
                  <w:divBdr>
                    <w:top w:val="none" w:sz="0" w:space="0" w:color="auto"/>
                    <w:left w:val="none" w:sz="0" w:space="0" w:color="auto"/>
                    <w:bottom w:val="none" w:sz="0" w:space="0" w:color="auto"/>
                    <w:right w:val="none" w:sz="0" w:space="0" w:color="auto"/>
                  </w:divBdr>
                  <w:divsChild>
                    <w:div w:id="729619391">
                      <w:marLeft w:val="0"/>
                      <w:marRight w:val="0"/>
                      <w:marTop w:val="120"/>
                      <w:marBottom w:val="0"/>
                      <w:divBdr>
                        <w:top w:val="none" w:sz="0" w:space="0" w:color="auto"/>
                        <w:left w:val="none" w:sz="0" w:space="0" w:color="auto"/>
                        <w:bottom w:val="none" w:sz="0" w:space="0" w:color="auto"/>
                        <w:right w:val="none" w:sz="0" w:space="0" w:color="auto"/>
                      </w:divBdr>
                    </w:div>
                    <w:div w:id="169564975">
                      <w:marLeft w:val="0"/>
                      <w:marRight w:val="0"/>
                      <w:marTop w:val="0"/>
                      <w:marBottom w:val="0"/>
                      <w:divBdr>
                        <w:top w:val="none" w:sz="0" w:space="0" w:color="auto"/>
                        <w:left w:val="none" w:sz="0" w:space="0" w:color="auto"/>
                        <w:bottom w:val="none" w:sz="0" w:space="0" w:color="auto"/>
                        <w:right w:val="none" w:sz="0" w:space="0" w:color="auto"/>
                      </w:divBdr>
                    </w:div>
                  </w:divsChild>
                </w:div>
                <w:div w:id="1470438782">
                  <w:marLeft w:val="0"/>
                  <w:marRight w:val="0"/>
                  <w:marTop w:val="0"/>
                  <w:marBottom w:val="0"/>
                  <w:divBdr>
                    <w:top w:val="none" w:sz="0" w:space="0" w:color="auto"/>
                    <w:left w:val="none" w:sz="0" w:space="0" w:color="auto"/>
                    <w:bottom w:val="none" w:sz="0" w:space="0" w:color="auto"/>
                    <w:right w:val="none" w:sz="0" w:space="0" w:color="auto"/>
                  </w:divBdr>
                  <w:divsChild>
                    <w:div w:id="170606449">
                      <w:marLeft w:val="0"/>
                      <w:marRight w:val="0"/>
                      <w:marTop w:val="120"/>
                      <w:marBottom w:val="0"/>
                      <w:divBdr>
                        <w:top w:val="none" w:sz="0" w:space="0" w:color="auto"/>
                        <w:left w:val="none" w:sz="0" w:space="0" w:color="auto"/>
                        <w:bottom w:val="none" w:sz="0" w:space="0" w:color="auto"/>
                        <w:right w:val="none" w:sz="0" w:space="0" w:color="auto"/>
                      </w:divBdr>
                    </w:div>
                    <w:div w:id="173940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441">
          <w:marLeft w:val="0"/>
          <w:marRight w:val="0"/>
          <w:marTop w:val="0"/>
          <w:marBottom w:val="0"/>
          <w:divBdr>
            <w:top w:val="none" w:sz="0" w:space="0" w:color="auto"/>
            <w:left w:val="none" w:sz="0" w:space="0" w:color="auto"/>
            <w:bottom w:val="none" w:sz="0" w:space="0" w:color="auto"/>
            <w:right w:val="none" w:sz="0" w:space="0" w:color="auto"/>
          </w:divBdr>
          <w:divsChild>
            <w:div w:id="2020765844">
              <w:marLeft w:val="0"/>
              <w:marRight w:val="0"/>
              <w:marTop w:val="0"/>
              <w:marBottom w:val="0"/>
              <w:divBdr>
                <w:top w:val="none" w:sz="0" w:space="0" w:color="auto"/>
                <w:left w:val="none" w:sz="0" w:space="0" w:color="auto"/>
                <w:bottom w:val="none" w:sz="0" w:space="0" w:color="auto"/>
                <w:right w:val="none" w:sz="0" w:space="0" w:color="auto"/>
              </w:divBdr>
            </w:div>
          </w:divsChild>
        </w:div>
        <w:div w:id="174853126">
          <w:marLeft w:val="0"/>
          <w:marRight w:val="0"/>
          <w:marTop w:val="0"/>
          <w:marBottom w:val="0"/>
          <w:divBdr>
            <w:top w:val="none" w:sz="0" w:space="0" w:color="auto"/>
            <w:left w:val="none" w:sz="0" w:space="0" w:color="auto"/>
            <w:bottom w:val="none" w:sz="0" w:space="0" w:color="auto"/>
            <w:right w:val="none" w:sz="0" w:space="0" w:color="auto"/>
          </w:divBdr>
          <w:divsChild>
            <w:div w:id="1344355819">
              <w:marLeft w:val="0"/>
              <w:marRight w:val="0"/>
              <w:marTop w:val="0"/>
              <w:marBottom w:val="0"/>
              <w:divBdr>
                <w:top w:val="none" w:sz="0" w:space="0" w:color="auto"/>
                <w:left w:val="none" w:sz="0" w:space="0" w:color="auto"/>
                <w:bottom w:val="none" w:sz="0" w:space="0" w:color="auto"/>
                <w:right w:val="none" w:sz="0" w:space="0" w:color="auto"/>
              </w:divBdr>
            </w:div>
          </w:divsChild>
        </w:div>
        <w:div w:id="134418535">
          <w:marLeft w:val="0"/>
          <w:marRight w:val="0"/>
          <w:marTop w:val="0"/>
          <w:marBottom w:val="0"/>
          <w:divBdr>
            <w:top w:val="none" w:sz="0" w:space="0" w:color="auto"/>
            <w:left w:val="none" w:sz="0" w:space="0" w:color="auto"/>
            <w:bottom w:val="none" w:sz="0" w:space="0" w:color="auto"/>
            <w:right w:val="none" w:sz="0" w:space="0" w:color="auto"/>
          </w:divBdr>
          <w:divsChild>
            <w:div w:id="1073701718">
              <w:marLeft w:val="0"/>
              <w:marRight w:val="0"/>
              <w:marTop w:val="0"/>
              <w:marBottom w:val="0"/>
              <w:divBdr>
                <w:top w:val="none" w:sz="0" w:space="0" w:color="auto"/>
                <w:left w:val="none" w:sz="0" w:space="0" w:color="auto"/>
                <w:bottom w:val="none" w:sz="0" w:space="0" w:color="auto"/>
                <w:right w:val="none" w:sz="0" w:space="0" w:color="auto"/>
              </w:divBdr>
            </w:div>
          </w:divsChild>
        </w:div>
        <w:div w:id="870798577">
          <w:marLeft w:val="0"/>
          <w:marRight w:val="0"/>
          <w:marTop w:val="0"/>
          <w:marBottom w:val="0"/>
          <w:divBdr>
            <w:top w:val="none" w:sz="0" w:space="0" w:color="auto"/>
            <w:left w:val="none" w:sz="0" w:space="0" w:color="auto"/>
            <w:bottom w:val="none" w:sz="0" w:space="0" w:color="auto"/>
            <w:right w:val="none" w:sz="0" w:space="0" w:color="auto"/>
          </w:divBdr>
          <w:divsChild>
            <w:div w:id="1412703376">
              <w:marLeft w:val="0"/>
              <w:marRight w:val="0"/>
              <w:marTop w:val="0"/>
              <w:marBottom w:val="0"/>
              <w:divBdr>
                <w:top w:val="none" w:sz="0" w:space="0" w:color="auto"/>
                <w:left w:val="none" w:sz="0" w:space="0" w:color="auto"/>
                <w:bottom w:val="none" w:sz="0" w:space="0" w:color="auto"/>
                <w:right w:val="none" w:sz="0" w:space="0" w:color="auto"/>
              </w:divBdr>
            </w:div>
          </w:divsChild>
        </w:div>
        <w:div w:id="1168908594">
          <w:marLeft w:val="0"/>
          <w:marRight w:val="0"/>
          <w:marTop w:val="0"/>
          <w:marBottom w:val="0"/>
          <w:divBdr>
            <w:top w:val="none" w:sz="0" w:space="0" w:color="auto"/>
            <w:left w:val="none" w:sz="0" w:space="0" w:color="auto"/>
            <w:bottom w:val="none" w:sz="0" w:space="0" w:color="auto"/>
            <w:right w:val="none" w:sz="0" w:space="0" w:color="auto"/>
          </w:divBdr>
          <w:divsChild>
            <w:div w:id="1038430093">
              <w:marLeft w:val="0"/>
              <w:marRight w:val="0"/>
              <w:marTop w:val="0"/>
              <w:marBottom w:val="0"/>
              <w:divBdr>
                <w:top w:val="none" w:sz="0" w:space="0" w:color="auto"/>
                <w:left w:val="none" w:sz="0" w:space="0" w:color="auto"/>
                <w:bottom w:val="none" w:sz="0" w:space="0" w:color="auto"/>
                <w:right w:val="none" w:sz="0" w:space="0" w:color="auto"/>
              </w:divBdr>
            </w:div>
          </w:divsChild>
        </w:div>
        <w:div w:id="330909257">
          <w:marLeft w:val="0"/>
          <w:marRight w:val="0"/>
          <w:marTop w:val="0"/>
          <w:marBottom w:val="0"/>
          <w:divBdr>
            <w:top w:val="none" w:sz="0" w:space="0" w:color="auto"/>
            <w:left w:val="none" w:sz="0" w:space="0" w:color="auto"/>
            <w:bottom w:val="none" w:sz="0" w:space="0" w:color="auto"/>
            <w:right w:val="none" w:sz="0" w:space="0" w:color="auto"/>
          </w:divBdr>
          <w:divsChild>
            <w:div w:id="2124416941">
              <w:marLeft w:val="0"/>
              <w:marRight w:val="0"/>
              <w:marTop w:val="0"/>
              <w:marBottom w:val="0"/>
              <w:divBdr>
                <w:top w:val="none" w:sz="0" w:space="0" w:color="auto"/>
                <w:left w:val="none" w:sz="0" w:space="0" w:color="auto"/>
                <w:bottom w:val="none" w:sz="0" w:space="0" w:color="auto"/>
                <w:right w:val="none" w:sz="0" w:space="0" w:color="auto"/>
              </w:divBdr>
            </w:div>
          </w:divsChild>
        </w:div>
        <w:div w:id="1631278500">
          <w:marLeft w:val="0"/>
          <w:marRight w:val="0"/>
          <w:marTop w:val="0"/>
          <w:marBottom w:val="0"/>
          <w:divBdr>
            <w:top w:val="none" w:sz="0" w:space="0" w:color="auto"/>
            <w:left w:val="none" w:sz="0" w:space="0" w:color="auto"/>
            <w:bottom w:val="none" w:sz="0" w:space="0" w:color="auto"/>
            <w:right w:val="none" w:sz="0" w:space="0" w:color="auto"/>
          </w:divBdr>
          <w:divsChild>
            <w:div w:id="1834755544">
              <w:marLeft w:val="0"/>
              <w:marRight w:val="0"/>
              <w:marTop w:val="0"/>
              <w:marBottom w:val="0"/>
              <w:divBdr>
                <w:top w:val="none" w:sz="0" w:space="0" w:color="auto"/>
                <w:left w:val="none" w:sz="0" w:space="0" w:color="auto"/>
                <w:bottom w:val="none" w:sz="0" w:space="0" w:color="auto"/>
                <w:right w:val="none" w:sz="0" w:space="0" w:color="auto"/>
              </w:divBdr>
            </w:div>
          </w:divsChild>
        </w:div>
        <w:div w:id="29764704">
          <w:marLeft w:val="0"/>
          <w:marRight w:val="0"/>
          <w:marTop w:val="0"/>
          <w:marBottom w:val="0"/>
          <w:divBdr>
            <w:top w:val="none" w:sz="0" w:space="0" w:color="auto"/>
            <w:left w:val="none" w:sz="0" w:space="0" w:color="auto"/>
            <w:bottom w:val="none" w:sz="0" w:space="0" w:color="auto"/>
            <w:right w:val="none" w:sz="0" w:space="0" w:color="auto"/>
          </w:divBdr>
          <w:divsChild>
            <w:div w:id="463625726">
              <w:marLeft w:val="0"/>
              <w:marRight w:val="0"/>
              <w:marTop w:val="0"/>
              <w:marBottom w:val="0"/>
              <w:divBdr>
                <w:top w:val="none" w:sz="0" w:space="0" w:color="auto"/>
                <w:left w:val="none" w:sz="0" w:space="0" w:color="auto"/>
                <w:bottom w:val="none" w:sz="0" w:space="0" w:color="auto"/>
                <w:right w:val="none" w:sz="0" w:space="0" w:color="auto"/>
              </w:divBdr>
            </w:div>
          </w:divsChild>
        </w:div>
        <w:div w:id="262225111">
          <w:marLeft w:val="0"/>
          <w:marRight w:val="0"/>
          <w:marTop w:val="0"/>
          <w:marBottom w:val="0"/>
          <w:divBdr>
            <w:top w:val="none" w:sz="0" w:space="0" w:color="auto"/>
            <w:left w:val="none" w:sz="0" w:space="0" w:color="auto"/>
            <w:bottom w:val="none" w:sz="0" w:space="0" w:color="auto"/>
            <w:right w:val="none" w:sz="0" w:space="0" w:color="auto"/>
          </w:divBdr>
          <w:divsChild>
            <w:div w:id="2131315424">
              <w:marLeft w:val="0"/>
              <w:marRight w:val="0"/>
              <w:marTop w:val="0"/>
              <w:marBottom w:val="0"/>
              <w:divBdr>
                <w:top w:val="none" w:sz="0" w:space="0" w:color="auto"/>
                <w:left w:val="none" w:sz="0" w:space="0" w:color="auto"/>
                <w:bottom w:val="none" w:sz="0" w:space="0" w:color="auto"/>
                <w:right w:val="none" w:sz="0" w:space="0" w:color="auto"/>
              </w:divBdr>
            </w:div>
          </w:divsChild>
        </w:div>
        <w:div w:id="1665276609">
          <w:marLeft w:val="0"/>
          <w:marRight w:val="0"/>
          <w:marTop w:val="0"/>
          <w:marBottom w:val="0"/>
          <w:divBdr>
            <w:top w:val="none" w:sz="0" w:space="0" w:color="auto"/>
            <w:left w:val="none" w:sz="0" w:space="0" w:color="auto"/>
            <w:bottom w:val="none" w:sz="0" w:space="0" w:color="auto"/>
            <w:right w:val="none" w:sz="0" w:space="0" w:color="auto"/>
          </w:divBdr>
          <w:divsChild>
            <w:div w:id="756246898">
              <w:marLeft w:val="0"/>
              <w:marRight w:val="0"/>
              <w:marTop w:val="0"/>
              <w:marBottom w:val="0"/>
              <w:divBdr>
                <w:top w:val="none" w:sz="0" w:space="0" w:color="auto"/>
                <w:left w:val="none" w:sz="0" w:space="0" w:color="auto"/>
                <w:bottom w:val="none" w:sz="0" w:space="0" w:color="auto"/>
                <w:right w:val="none" w:sz="0" w:space="0" w:color="auto"/>
              </w:divBdr>
            </w:div>
          </w:divsChild>
        </w:div>
        <w:div w:id="1290433053">
          <w:marLeft w:val="0"/>
          <w:marRight w:val="0"/>
          <w:marTop w:val="0"/>
          <w:marBottom w:val="0"/>
          <w:divBdr>
            <w:top w:val="none" w:sz="0" w:space="0" w:color="auto"/>
            <w:left w:val="none" w:sz="0" w:space="0" w:color="auto"/>
            <w:bottom w:val="none" w:sz="0" w:space="0" w:color="auto"/>
            <w:right w:val="none" w:sz="0" w:space="0" w:color="auto"/>
          </w:divBdr>
          <w:divsChild>
            <w:div w:id="2014137181">
              <w:marLeft w:val="0"/>
              <w:marRight w:val="0"/>
              <w:marTop w:val="0"/>
              <w:marBottom w:val="0"/>
              <w:divBdr>
                <w:top w:val="none" w:sz="0" w:space="0" w:color="auto"/>
                <w:left w:val="none" w:sz="0" w:space="0" w:color="auto"/>
                <w:bottom w:val="none" w:sz="0" w:space="0" w:color="auto"/>
                <w:right w:val="none" w:sz="0" w:space="0" w:color="auto"/>
              </w:divBdr>
            </w:div>
          </w:divsChild>
        </w:div>
        <w:div w:id="1520004100">
          <w:marLeft w:val="0"/>
          <w:marRight w:val="0"/>
          <w:marTop w:val="0"/>
          <w:marBottom w:val="0"/>
          <w:divBdr>
            <w:top w:val="none" w:sz="0" w:space="0" w:color="auto"/>
            <w:left w:val="none" w:sz="0" w:space="0" w:color="auto"/>
            <w:bottom w:val="none" w:sz="0" w:space="0" w:color="auto"/>
            <w:right w:val="none" w:sz="0" w:space="0" w:color="auto"/>
          </w:divBdr>
          <w:divsChild>
            <w:div w:id="24868164">
              <w:marLeft w:val="0"/>
              <w:marRight w:val="0"/>
              <w:marTop w:val="0"/>
              <w:marBottom w:val="0"/>
              <w:divBdr>
                <w:top w:val="none" w:sz="0" w:space="0" w:color="auto"/>
                <w:left w:val="none" w:sz="0" w:space="0" w:color="auto"/>
                <w:bottom w:val="none" w:sz="0" w:space="0" w:color="auto"/>
                <w:right w:val="none" w:sz="0" w:space="0" w:color="auto"/>
              </w:divBdr>
              <w:divsChild>
                <w:div w:id="708410530">
                  <w:marLeft w:val="0"/>
                  <w:marRight w:val="0"/>
                  <w:marTop w:val="0"/>
                  <w:marBottom w:val="0"/>
                  <w:divBdr>
                    <w:top w:val="none" w:sz="0" w:space="0" w:color="auto"/>
                    <w:left w:val="none" w:sz="0" w:space="0" w:color="auto"/>
                    <w:bottom w:val="none" w:sz="0" w:space="0" w:color="auto"/>
                    <w:right w:val="none" w:sz="0" w:space="0" w:color="auto"/>
                  </w:divBdr>
                  <w:divsChild>
                    <w:div w:id="1979677666">
                      <w:marLeft w:val="0"/>
                      <w:marRight w:val="0"/>
                      <w:marTop w:val="120"/>
                      <w:marBottom w:val="0"/>
                      <w:divBdr>
                        <w:top w:val="none" w:sz="0" w:space="0" w:color="auto"/>
                        <w:left w:val="none" w:sz="0" w:space="0" w:color="auto"/>
                        <w:bottom w:val="none" w:sz="0" w:space="0" w:color="auto"/>
                        <w:right w:val="none" w:sz="0" w:space="0" w:color="auto"/>
                      </w:divBdr>
                    </w:div>
                    <w:div w:id="1165900728">
                      <w:marLeft w:val="0"/>
                      <w:marRight w:val="0"/>
                      <w:marTop w:val="0"/>
                      <w:marBottom w:val="0"/>
                      <w:divBdr>
                        <w:top w:val="none" w:sz="0" w:space="0" w:color="auto"/>
                        <w:left w:val="none" w:sz="0" w:space="0" w:color="auto"/>
                        <w:bottom w:val="none" w:sz="0" w:space="0" w:color="auto"/>
                        <w:right w:val="none" w:sz="0" w:space="0" w:color="auto"/>
                      </w:divBdr>
                    </w:div>
                  </w:divsChild>
                </w:div>
                <w:div w:id="359088573">
                  <w:marLeft w:val="0"/>
                  <w:marRight w:val="0"/>
                  <w:marTop w:val="0"/>
                  <w:marBottom w:val="0"/>
                  <w:divBdr>
                    <w:top w:val="none" w:sz="0" w:space="0" w:color="auto"/>
                    <w:left w:val="none" w:sz="0" w:space="0" w:color="auto"/>
                    <w:bottom w:val="none" w:sz="0" w:space="0" w:color="auto"/>
                    <w:right w:val="none" w:sz="0" w:space="0" w:color="auto"/>
                  </w:divBdr>
                  <w:divsChild>
                    <w:div w:id="2135126804">
                      <w:marLeft w:val="0"/>
                      <w:marRight w:val="0"/>
                      <w:marTop w:val="120"/>
                      <w:marBottom w:val="0"/>
                      <w:divBdr>
                        <w:top w:val="none" w:sz="0" w:space="0" w:color="auto"/>
                        <w:left w:val="none" w:sz="0" w:space="0" w:color="auto"/>
                        <w:bottom w:val="none" w:sz="0" w:space="0" w:color="auto"/>
                        <w:right w:val="none" w:sz="0" w:space="0" w:color="auto"/>
                      </w:divBdr>
                    </w:div>
                    <w:div w:id="162924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478650">
          <w:marLeft w:val="0"/>
          <w:marRight w:val="0"/>
          <w:marTop w:val="0"/>
          <w:marBottom w:val="0"/>
          <w:divBdr>
            <w:top w:val="none" w:sz="0" w:space="0" w:color="auto"/>
            <w:left w:val="none" w:sz="0" w:space="0" w:color="auto"/>
            <w:bottom w:val="none" w:sz="0" w:space="0" w:color="auto"/>
            <w:right w:val="none" w:sz="0" w:space="0" w:color="auto"/>
          </w:divBdr>
          <w:divsChild>
            <w:div w:id="1973486460">
              <w:marLeft w:val="0"/>
              <w:marRight w:val="0"/>
              <w:marTop w:val="0"/>
              <w:marBottom w:val="0"/>
              <w:divBdr>
                <w:top w:val="none" w:sz="0" w:space="0" w:color="auto"/>
                <w:left w:val="none" w:sz="0" w:space="0" w:color="auto"/>
                <w:bottom w:val="none" w:sz="0" w:space="0" w:color="auto"/>
                <w:right w:val="none" w:sz="0" w:space="0" w:color="auto"/>
              </w:divBdr>
            </w:div>
          </w:divsChild>
        </w:div>
        <w:div w:id="815150777">
          <w:marLeft w:val="0"/>
          <w:marRight w:val="0"/>
          <w:marTop w:val="0"/>
          <w:marBottom w:val="0"/>
          <w:divBdr>
            <w:top w:val="none" w:sz="0" w:space="0" w:color="auto"/>
            <w:left w:val="none" w:sz="0" w:space="0" w:color="auto"/>
            <w:bottom w:val="none" w:sz="0" w:space="0" w:color="auto"/>
            <w:right w:val="none" w:sz="0" w:space="0" w:color="auto"/>
          </w:divBdr>
          <w:divsChild>
            <w:div w:id="657541043">
              <w:marLeft w:val="0"/>
              <w:marRight w:val="0"/>
              <w:marTop w:val="0"/>
              <w:marBottom w:val="0"/>
              <w:divBdr>
                <w:top w:val="none" w:sz="0" w:space="0" w:color="auto"/>
                <w:left w:val="none" w:sz="0" w:space="0" w:color="auto"/>
                <w:bottom w:val="none" w:sz="0" w:space="0" w:color="auto"/>
                <w:right w:val="none" w:sz="0" w:space="0" w:color="auto"/>
              </w:divBdr>
            </w:div>
          </w:divsChild>
        </w:div>
        <w:div w:id="1228538868">
          <w:marLeft w:val="0"/>
          <w:marRight w:val="0"/>
          <w:marTop w:val="0"/>
          <w:marBottom w:val="0"/>
          <w:divBdr>
            <w:top w:val="none" w:sz="0" w:space="0" w:color="auto"/>
            <w:left w:val="none" w:sz="0" w:space="0" w:color="auto"/>
            <w:bottom w:val="none" w:sz="0" w:space="0" w:color="auto"/>
            <w:right w:val="none" w:sz="0" w:space="0" w:color="auto"/>
          </w:divBdr>
          <w:divsChild>
            <w:div w:id="1732849205">
              <w:marLeft w:val="0"/>
              <w:marRight w:val="0"/>
              <w:marTop w:val="0"/>
              <w:marBottom w:val="0"/>
              <w:divBdr>
                <w:top w:val="none" w:sz="0" w:space="0" w:color="auto"/>
                <w:left w:val="none" w:sz="0" w:space="0" w:color="auto"/>
                <w:bottom w:val="none" w:sz="0" w:space="0" w:color="auto"/>
                <w:right w:val="none" w:sz="0" w:space="0" w:color="auto"/>
              </w:divBdr>
            </w:div>
          </w:divsChild>
        </w:div>
        <w:div w:id="2076079544">
          <w:marLeft w:val="0"/>
          <w:marRight w:val="0"/>
          <w:marTop w:val="0"/>
          <w:marBottom w:val="0"/>
          <w:divBdr>
            <w:top w:val="none" w:sz="0" w:space="0" w:color="auto"/>
            <w:left w:val="none" w:sz="0" w:space="0" w:color="auto"/>
            <w:bottom w:val="none" w:sz="0" w:space="0" w:color="auto"/>
            <w:right w:val="none" w:sz="0" w:space="0" w:color="auto"/>
          </w:divBdr>
          <w:divsChild>
            <w:div w:id="708452307">
              <w:marLeft w:val="0"/>
              <w:marRight w:val="0"/>
              <w:marTop w:val="0"/>
              <w:marBottom w:val="0"/>
              <w:divBdr>
                <w:top w:val="none" w:sz="0" w:space="0" w:color="auto"/>
                <w:left w:val="none" w:sz="0" w:space="0" w:color="auto"/>
                <w:bottom w:val="none" w:sz="0" w:space="0" w:color="auto"/>
                <w:right w:val="none" w:sz="0" w:space="0" w:color="auto"/>
              </w:divBdr>
            </w:div>
          </w:divsChild>
        </w:div>
        <w:div w:id="1479416505">
          <w:marLeft w:val="0"/>
          <w:marRight w:val="0"/>
          <w:marTop w:val="0"/>
          <w:marBottom w:val="0"/>
          <w:divBdr>
            <w:top w:val="none" w:sz="0" w:space="0" w:color="auto"/>
            <w:left w:val="none" w:sz="0" w:space="0" w:color="auto"/>
            <w:bottom w:val="none" w:sz="0" w:space="0" w:color="auto"/>
            <w:right w:val="none" w:sz="0" w:space="0" w:color="auto"/>
          </w:divBdr>
          <w:divsChild>
            <w:div w:id="741176651">
              <w:marLeft w:val="0"/>
              <w:marRight w:val="0"/>
              <w:marTop w:val="0"/>
              <w:marBottom w:val="0"/>
              <w:divBdr>
                <w:top w:val="none" w:sz="0" w:space="0" w:color="auto"/>
                <w:left w:val="none" w:sz="0" w:space="0" w:color="auto"/>
                <w:bottom w:val="none" w:sz="0" w:space="0" w:color="auto"/>
                <w:right w:val="none" w:sz="0" w:space="0" w:color="auto"/>
              </w:divBdr>
            </w:div>
          </w:divsChild>
        </w:div>
        <w:div w:id="511342130">
          <w:marLeft w:val="0"/>
          <w:marRight w:val="0"/>
          <w:marTop w:val="0"/>
          <w:marBottom w:val="0"/>
          <w:divBdr>
            <w:top w:val="none" w:sz="0" w:space="0" w:color="auto"/>
            <w:left w:val="none" w:sz="0" w:space="0" w:color="auto"/>
            <w:bottom w:val="none" w:sz="0" w:space="0" w:color="auto"/>
            <w:right w:val="none" w:sz="0" w:space="0" w:color="auto"/>
          </w:divBdr>
          <w:divsChild>
            <w:div w:id="728380921">
              <w:marLeft w:val="0"/>
              <w:marRight w:val="0"/>
              <w:marTop w:val="0"/>
              <w:marBottom w:val="0"/>
              <w:divBdr>
                <w:top w:val="none" w:sz="0" w:space="0" w:color="auto"/>
                <w:left w:val="none" w:sz="0" w:space="0" w:color="auto"/>
                <w:bottom w:val="none" w:sz="0" w:space="0" w:color="auto"/>
                <w:right w:val="none" w:sz="0" w:space="0" w:color="auto"/>
              </w:divBdr>
            </w:div>
          </w:divsChild>
        </w:div>
        <w:div w:id="2135444122">
          <w:marLeft w:val="0"/>
          <w:marRight w:val="0"/>
          <w:marTop w:val="0"/>
          <w:marBottom w:val="0"/>
          <w:divBdr>
            <w:top w:val="none" w:sz="0" w:space="0" w:color="auto"/>
            <w:left w:val="none" w:sz="0" w:space="0" w:color="auto"/>
            <w:bottom w:val="none" w:sz="0" w:space="0" w:color="auto"/>
            <w:right w:val="none" w:sz="0" w:space="0" w:color="auto"/>
          </w:divBdr>
          <w:divsChild>
            <w:div w:id="11150292">
              <w:marLeft w:val="0"/>
              <w:marRight w:val="0"/>
              <w:marTop w:val="0"/>
              <w:marBottom w:val="0"/>
              <w:divBdr>
                <w:top w:val="none" w:sz="0" w:space="0" w:color="auto"/>
                <w:left w:val="none" w:sz="0" w:space="0" w:color="auto"/>
                <w:bottom w:val="none" w:sz="0" w:space="0" w:color="auto"/>
                <w:right w:val="none" w:sz="0" w:space="0" w:color="auto"/>
              </w:divBdr>
            </w:div>
          </w:divsChild>
        </w:div>
        <w:div w:id="767508024">
          <w:marLeft w:val="0"/>
          <w:marRight w:val="0"/>
          <w:marTop w:val="0"/>
          <w:marBottom w:val="0"/>
          <w:divBdr>
            <w:top w:val="none" w:sz="0" w:space="0" w:color="auto"/>
            <w:left w:val="none" w:sz="0" w:space="0" w:color="auto"/>
            <w:bottom w:val="none" w:sz="0" w:space="0" w:color="auto"/>
            <w:right w:val="none" w:sz="0" w:space="0" w:color="auto"/>
          </w:divBdr>
          <w:divsChild>
            <w:div w:id="530383576">
              <w:marLeft w:val="0"/>
              <w:marRight w:val="0"/>
              <w:marTop w:val="0"/>
              <w:marBottom w:val="0"/>
              <w:divBdr>
                <w:top w:val="none" w:sz="0" w:space="0" w:color="auto"/>
                <w:left w:val="none" w:sz="0" w:space="0" w:color="auto"/>
                <w:bottom w:val="none" w:sz="0" w:space="0" w:color="auto"/>
                <w:right w:val="none" w:sz="0" w:space="0" w:color="auto"/>
              </w:divBdr>
            </w:div>
          </w:divsChild>
        </w:div>
        <w:div w:id="312881441">
          <w:marLeft w:val="0"/>
          <w:marRight w:val="0"/>
          <w:marTop w:val="0"/>
          <w:marBottom w:val="0"/>
          <w:divBdr>
            <w:top w:val="none" w:sz="0" w:space="0" w:color="auto"/>
            <w:left w:val="none" w:sz="0" w:space="0" w:color="auto"/>
            <w:bottom w:val="none" w:sz="0" w:space="0" w:color="auto"/>
            <w:right w:val="none" w:sz="0" w:space="0" w:color="auto"/>
          </w:divBdr>
          <w:divsChild>
            <w:div w:id="2050764076">
              <w:marLeft w:val="0"/>
              <w:marRight w:val="0"/>
              <w:marTop w:val="0"/>
              <w:marBottom w:val="0"/>
              <w:divBdr>
                <w:top w:val="none" w:sz="0" w:space="0" w:color="auto"/>
                <w:left w:val="none" w:sz="0" w:space="0" w:color="auto"/>
                <w:bottom w:val="none" w:sz="0" w:space="0" w:color="auto"/>
                <w:right w:val="none" w:sz="0" w:space="0" w:color="auto"/>
              </w:divBdr>
            </w:div>
          </w:divsChild>
        </w:div>
        <w:div w:id="702023261">
          <w:marLeft w:val="0"/>
          <w:marRight w:val="0"/>
          <w:marTop w:val="0"/>
          <w:marBottom w:val="0"/>
          <w:divBdr>
            <w:top w:val="none" w:sz="0" w:space="0" w:color="auto"/>
            <w:left w:val="none" w:sz="0" w:space="0" w:color="auto"/>
            <w:bottom w:val="none" w:sz="0" w:space="0" w:color="auto"/>
            <w:right w:val="none" w:sz="0" w:space="0" w:color="auto"/>
          </w:divBdr>
          <w:divsChild>
            <w:div w:id="1210268884">
              <w:marLeft w:val="0"/>
              <w:marRight w:val="0"/>
              <w:marTop w:val="0"/>
              <w:marBottom w:val="0"/>
              <w:divBdr>
                <w:top w:val="none" w:sz="0" w:space="0" w:color="auto"/>
                <w:left w:val="none" w:sz="0" w:space="0" w:color="auto"/>
                <w:bottom w:val="none" w:sz="0" w:space="0" w:color="auto"/>
                <w:right w:val="none" w:sz="0" w:space="0" w:color="auto"/>
              </w:divBdr>
            </w:div>
          </w:divsChild>
        </w:div>
        <w:div w:id="71856011">
          <w:marLeft w:val="0"/>
          <w:marRight w:val="0"/>
          <w:marTop w:val="0"/>
          <w:marBottom w:val="0"/>
          <w:divBdr>
            <w:top w:val="none" w:sz="0" w:space="0" w:color="auto"/>
            <w:left w:val="none" w:sz="0" w:space="0" w:color="auto"/>
            <w:bottom w:val="none" w:sz="0" w:space="0" w:color="auto"/>
            <w:right w:val="none" w:sz="0" w:space="0" w:color="auto"/>
          </w:divBdr>
          <w:divsChild>
            <w:div w:id="574897360">
              <w:marLeft w:val="0"/>
              <w:marRight w:val="0"/>
              <w:marTop w:val="0"/>
              <w:marBottom w:val="0"/>
              <w:divBdr>
                <w:top w:val="none" w:sz="0" w:space="0" w:color="auto"/>
                <w:left w:val="none" w:sz="0" w:space="0" w:color="auto"/>
                <w:bottom w:val="none" w:sz="0" w:space="0" w:color="auto"/>
                <w:right w:val="none" w:sz="0" w:space="0" w:color="auto"/>
              </w:divBdr>
            </w:div>
          </w:divsChild>
        </w:div>
        <w:div w:id="11883532">
          <w:marLeft w:val="0"/>
          <w:marRight w:val="0"/>
          <w:marTop w:val="0"/>
          <w:marBottom w:val="0"/>
          <w:divBdr>
            <w:top w:val="none" w:sz="0" w:space="0" w:color="auto"/>
            <w:left w:val="none" w:sz="0" w:space="0" w:color="auto"/>
            <w:bottom w:val="none" w:sz="0" w:space="0" w:color="auto"/>
            <w:right w:val="none" w:sz="0" w:space="0" w:color="auto"/>
          </w:divBdr>
          <w:divsChild>
            <w:div w:id="1625770533">
              <w:marLeft w:val="0"/>
              <w:marRight w:val="0"/>
              <w:marTop w:val="0"/>
              <w:marBottom w:val="0"/>
              <w:divBdr>
                <w:top w:val="none" w:sz="0" w:space="0" w:color="auto"/>
                <w:left w:val="none" w:sz="0" w:space="0" w:color="auto"/>
                <w:bottom w:val="none" w:sz="0" w:space="0" w:color="auto"/>
                <w:right w:val="none" w:sz="0" w:space="0" w:color="auto"/>
              </w:divBdr>
              <w:divsChild>
                <w:div w:id="1904949161">
                  <w:marLeft w:val="0"/>
                  <w:marRight w:val="0"/>
                  <w:marTop w:val="0"/>
                  <w:marBottom w:val="0"/>
                  <w:divBdr>
                    <w:top w:val="none" w:sz="0" w:space="0" w:color="auto"/>
                    <w:left w:val="none" w:sz="0" w:space="0" w:color="auto"/>
                    <w:bottom w:val="none" w:sz="0" w:space="0" w:color="auto"/>
                    <w:right w:val="none" w:sz="0" w:space="0" w:color="auto"/>
                  </w:divBdr>
                  <w:divsChild>
                    <w:div w:id="1299653383">
                      <w:marLeft w:val="0"/>
                      <w:marRight w:val="0"/>
                      <w:marTop w:val="120"/>
                      <w:marBottom w:val="0"/>
                      <w:divBdr>
                        <w:top w:val="none" w:sz="0" w:space="0" w:color="auto"/>
                        <w:left w:val="none" w:sz="0" w:space="0" w:color="auto"/>
                        <w:bottom w:val="none" w:sz="0" w:space="0" w:color="auto"/>
                        <w:right w:val="none" w:sz="0" w:space="0" w:color="auto"/>
                      </w:divBdr>
                    </w:div>
                    <w:div w:id="1334840958">
                      <w:marLeft w:val="0"/>
                      <w:marRight w:val="0"/>
                      <w:marTop w:val="0"/>
                      <w:marBottom w:val="0"/>
                      <w:divBdr>
                        <w:top w:val="none" w:sz="0" w:space="0" w:color="auto"/>
                        <w:left w:val="none" w:sz="0" w:space="0" w:color="auto"/>
                        <w:bottom w:val="none" w:sz="0" w:space="0" w:color="auto"/>
                        <w:right w:val="none" w:sz="0" w:space="0" w:color="auto"/>
                      </w:divBdr>
                    </w:div>
                  </w:divsChild>
                </w:div>
                <w:div w:id="721364195">
                  <w:marLeft w:val="0"/>
                  <w:marRight w:val="0"/>
                  <w:marTop w:val="0"/>
                  <w:marBottom w:val="0"/>
                  <w:divBdr>
                    <w:top w:val="none" w:sz="0" w:space="0" w:color="auto"/>
                    <w:left w:val="none" w:sz="0" w:space="0" w:color="auto"/>
                    <w:bottom w:val="none" w:sz="0" w:space="0" w:color="auto"/>
                    <w:right w:val="none" w:sz="0" w:space="0" w:color="auto"/>
                  </w:divBdr>
                  <w:divsChild>
                    <w:div w:id="1806586205">
                      <w:marLeft w:val="0"/>
                      <w:marRight w:val="0"/>
                      <w:marTop w:val="120"/>
                      <w:marBottom w:val="0"/>
                      <w:divBdr>
                        <w:top w:val="none" w:sz="0" w:space="0" w:color="auto"/>
                        <w:left w:val="none" w:sz="0" w:space="0" w:color="auto"/>
                        <w:bottom w:val="none" w:sz="0" w:space="0" w:color="auto"/>
                        <w:right w:val="none" w:sz="0" w:space="0" w:color="auto"/>
                      </w:divBdr>
                    </w:div>
                    <w:div w:id="203833032">
                      <w:marLeft w:val="0"/>
                      <w:marRight w:val="0"/>
                      <w:marTop w:val="0"/>
                      <w:marBottom w:val="0"/>
                      <w:divBdr>
                        <w:top w:val="none" w:sz="0" w:space="0" w:color="auto"/>
                        <w:left w:val="none" w:sz="0" w:space="0" w:color="auto"/>
                        <w:bottom w:val="none" w:sz="0" w:space="0" w:color="auto"/>
                        <w:right w:val="none" w:sz="0" w:space="0" w:color="auto"/>
                      </w:divBdr>
                    </w:div>
                  </w:divsChild>
                </w:div>
                <w:div w:id="1508984384">
                  <w:marLeft w:val="0"/>
                  <w:marRight w:val="0"/>
                  <w:marTop w:val="0"/>
                  <w:marBottom w:val="0"/>
                  <w:divBdr>
                    <w:top w:val="none" w:sz="0" w:space="0" w:color="auto"/>
                    <w:left w:val="none" w:sz="0" w:space="0" w:color="auto"/>
                    <w:bottom w:val="none" w:sz="0" w:space="0" w:color="auto"/>
                    <w:right w:val="none" w:sz="0" w:space="0" w:color="auto"/>
                  </w:divBdr>
                  <w:divsChild>
                    <w:div w:id="435561389">
                      <w:marLeft w:val="0"/>
                      <w:marRight w:val="0"/>
                      <w:marTop w:val="120"/>
                      <w:marBottom w:val="0"/>
                      <w:divBdr>
                        <w:top w:val="none" w:sz="0" w:space="0" w:color="auto"/>
                        <w:left w:val="none" w:sz="0" w:space="0" w:color="auto"/>
                        <w:bottom w:val="none" w:sz="0" w:space="0" w:color="auto"/>
                        <w:right w:val="none" w:sz="0" w:space="0" w:color="auto"/>
                      </w:divBdr>
                    </w:div>
                    <w:div w:id="780341134">
                      <w:marLeft w:val="0"/>
                      <w:marRight w:val="0"/>
                      <w:marTop w:val="0"/>
                      <w:marBottom w:val="0"/>
                      <w:divBdr>
                        <w:top w:val="none" w:sz="0" w:space="0" w:color="auto"/>
                        <w:left w:val="none" w:sz="0" w:space="0" w:color="auto"/>
                        <w:bottom w:val="none" w:sz="0" w:space="0" w:color="auto"/>
                        <w:right w:val="none" w:sz="0" w:space="0" w:color="auto"/>
                      </w:divBdr>
                    </w:div>
                  </w:divsChild>
                </w:div>
                <w:div w:id="1207986598">
                  <w:marLeft w:val="0"/>
                  <w:marRight w:val="0"/>
                  <w:marTop w:val="0"/>
                  <w:marBottom w:val="0"/>
                  <w:divBdr>
                    <w:top w:val="none" w:sz="0" w:space="0" w:color="auto"/>
                    <w:left w:val="none" w:sz="0" w:space="0" w:color="auto"/>
                    <w:bottom w:val="none" w:sz="0" w:space="0" w:color="auto"/>
                    <w:right w:val="none" w:sz="0" w:space="0" w:color="auto"/>
                  </w:divBdr>
                  <w:divsChild>
                    <w:div w:id="553082466">
                      <w:marLeft w:val="0"/>
                      <w:marRight w:val="0"/>
                      <w:marTop w:val="120"/>
                      <w:marBottom w:val="0"/>
                      <w:divBdr>
                        <w:top w:val="none" w:sz="0" w:space="0" w:color="auto"/>
                        <w:left w:val="none" w:sz="0" w:space="0" w:color="auto"/>
                        <w:bottom w:val="none" w:sz="0" w:space="0" w:color="auto"/>
                        <w:right w:val="none" w:sz="0" w:space="0" w:color="auto"/>
                      </w:divBdr>
                    </w:div>
                    <w:div w:id="78335307">
                      <w:marLeft w:val="0"/>
                      <w:marRight w:val="0"/>
                      <w:marTop w:val="0"/>
                      <w:marBottom w:val="0"/>
                      <w:divBdr>
                        <w:top w:val="none" w:sz="0" w:space="0" w:color="auto"/>
                        <w:left w:val="none" w:sz="0" w:space="0" w:color="auto"/>
                        <w:bottom w:val="none" w:sz="0" w:space="0" w:color="auto"/>
                        <w:right w:val="none" w:sz="0" w:space="0" w:color="auto"/>
                      </w:divBdr>
                    </w:div>
                  </w:divsChild>
                </w:div>
                <w:div w:id="1136989232">
                  <w:marLeft w:val="0"/>
                  <w:marRight w:val="0"/>
                  <w:marTop w:val="0"/>
                  <w:marBottom w:val="0"/>
                  <w:divBdr>
                    <w:top w:val="none" w:sz="0" w:space="0" w:color="auto"/>
                    <w:left w:val="none" w:sz="0" w:space="0" w:color="auto"/>
                    <w:bottom w:val="none" w:sz="0" w:space="0" w:color="auto"/>
                    <w:right w:val="none" w:sz="0" w:space="0" w:color="auto"/>
                  </w:divBdr>
                  <w:divsChild>
                    <w:div w:id="539709593">
                      <w:marLeft w:val="0"/>
                      <w:marRight w:val="0"/>
                      <w:marTop w:val="120"/>
                      <w:marBottom w:val="0"/>
                      <w:divBdr>
                        <w:top w:val="none" w:sz="0" w:space="0" w:color="auto"/>
                        <w:left w:val="none" w:sz="0" w:space="0" w:color="auto"/>
                        <w:bottom w:val="none" w:sz="0" w:space="0" w:color="auto"/>
                        <w:right w:val="none" w:sz="0" w:space="0" w:color="auto"/>
                      </w:divBdr>
                    </w:div>
                    <w:div w:id="313068720">
                      <w:marLeft w:val="0"/>
                      <w:marRight w:val="0"/>
                      <w:marTop w:val="0"/>
                      <w:marBottom w:val="0"/>
                      <w:divBdr>
                        <w:top w:val="none" w:sz="0" w:space="0" w:color="auto"/>
                        <w:left w:val="none" w:sz="0" w:space="0" w:color="auto"/>
                        <w:bottom w:val="none" w:sz="0" w:space="0" w:color="auto"/>
                        <w:right w:val="none" w:sz="0" w:space="0" w:color="auto"/>
                      </w:divBdr>
                    </w:div>
                  </w:divsChild>
                </w:div>
                <w:div w:id="1900246434">
                  <w:marLeft w:val="0"/>
                  <w:marRight w:val="0"/>
                  <w:marTop w:val="0"/>
                  <w:marBottom w:val="0"/>
                  <w:divBdr>
                    <w:top w:val="none" w:sz="0" w:space="0" w:color="auto"/>
                    <w:left w:val="none" w:sz="0" w:space="0" w:color="auto"/>
                    <w:bottom w:val="none" w:sz="0" w:space="0" w:color="auto"/>
                    <w:right w:val="none" w:sz="0" w:space="0" w:color="auto"/>
                  </w:divBdr>
                  <w:divsChild>
                    <w:div w:id="99298894">
                      <w:marLeft w:val="0"/>
                      <w:marRight w:val="0"/>
                      <w:marTop w:val="120"/>
                      <w:marBottom w:val="0"/>
                      <w:divBdr>
                        <w:top w:val="none" w:sz="0" w:space="0" w:color="auto"/>
                        <w:left w:val="none" w:sz="0" w:space="0" w:color="auto"/>
                        <w:bottom w:val="none" w:sz="0" w:space="0" w:color="auto"/>
                        <w:right w:val="none" w:sz="0" w:space="0" w:color="auto"/>
                      </w:divBdr>
                    </w:div>
                    <w:div w:id="2117014229">
                      <w:marLeft w:val="0"/>
                      <w:marRight w:val="0"/>
                      <w:marTop w:val="0"/>
                      <w:marBottom w:val="0"/>
                      <w:divBdr>
                        <w:top w:val="none" w:sz="0" w:space="0" w:color="auto"/>
                        <w:left w:val="none" w:sz="0" w:space="0" w:color="auto"/>
                        <w:bottom w:val="none" w:sz="0" w:space="0" w:color="auto"/>
                        <w:right w:val="none" w:sz="0" w:space="0" w:color="auto"/>
                      </w:divBdr>
                    </w:div>
                  </w:divsChild>
                </w:div>
                <w:div w:id="310253852">
                  <w:marLeft w:val="0"/>
                  <w:marRight w:val="0"/>
                  <w:marTop w:val="0"/>
                  <w:marBottom w:val="0"/>
                  <w:divBdr>
                    <w:top w:val="none" w:sz="0" w:space="0" w:color="auto"/>
                    <w:left w:val="none" w:sz="0" w:space="0" w:color="auto"/>
                    <w:bottom w:val="none" w:sz="0" w:space="0" w:color="auto"/>
                    <w:right w:val="none" w:sz="0" w:space="0" w:color="auto"/>
                  </w:divBdr>
                  <w:divsChild>
                    <w:div w:id="29376609">
                      <w:marLeft w:val="0"/>
                      <w:marRight w:val="0"/>
                      <w:marTop w:val="120"/>
                      <w:marBottom w:val="0"/>
                      <w:divBdr>
                        <w:top w:val="none" w:sz="0" w:space="0" w:color="auto"/>
                        <w:left w:val="none" w:sz="0" w:space="0" w:color="auto"/>
                        <w:bottom w:val="none" w:sz="0" w:space="0" w:color="auto"/>
                        <w:right w:val="none" w:sz="0" w:space="0" w:color="auto"/>
                      </w:divBdr>
                    </w:div>
                    <w:div w:id="1883399526">
                      <w:marLeft w:val="0"/>
                      <w:marRight w:val="0"/>
                      <w:marTop w:val="0"/>
                      <w:marBottom w:val="0"/>
                      <w:divBdr>
                        <w:top w:val="none" w:sz="0" w:space="0" w:color="auto"/>
                        <w:left w:val="none" w:sz="0" w:space="0" w:color="auto"/>
                        <w:bottom w:val="none" w:sz="0" w:space="0" w:color="auto"/>
                        <w:right w:val="none" w:sz="0" w:space="0" w:color="auto"/>
                      </w:divBdr>
                    </w:div>
                  </w:divsChild>
                </w:div>
                <w:div w:id="1910338722">
                  <w:marLeft w:val="0"/>
                  <w:marRight w:val="0"/>
                  <w:marTop w:val="0"/>
                  <w:marBottom w:val="0"/>
                  <w:divBdr>
                    <w:top w:val="none" w:sz="0" w:space="0" w:color="auto"/>
                    <w:left w:val="none" w:sz="0" w:space="0" w:color="auto"/>
                    <w:bottom w:val="none" w:sz="0" w:space="0" w:color="auto"/>
                    <w:right w:val="none" w:sz="0" w:space="0" w:color="auto"/>
                  </w:divBdr>
                  <w:divsChild>
                    <w:div w:id="1313943865">
                      <w:marLeft w:val="0"/>
                      <w:marRight w:val="0"/>
                      <w:marTop w:val="120"/>
                      <w:marBottom w:val="0"/>
                      <w:divBdr>
                        <w:top w:val="none" w:sz="0" w:space="0" w:color="auto"/>
                        <w:left w:val="none" w:sz="0" w:space="0" w:color="auto"/>
                        <w:bottom w:val="none" w:sz="0" w:space="0" w:color="auto"/>
                        <w:right w:val="none" w:sz="0" w:space="0" w:color="auto"/>
                      </w:divBdr>
                    </w:div>
                    <w:div w:id="1759053794">
                      <w:marLeft w:val="0"/>
                      <w:marRight w:val="0"/>
                      <w:marTop w:val="0"/>
                      <w:marBottom w:val="0"/>
                      <w:divBdr>
                        <w:top w:val="none" w:sz="0" w:space="0" w:color="auto"/>
                        <w:left w:val="none" w:sz="0" w:space="0" w:color="auto"/>
                        <w:bottom w:val="none" w:sz="0" w:space="0" w:color="auto"/>
                        <w:right w:val="none" w:sz="0" w:space="0" w:color="auto"/>
                      </w:divBdr>
                    </w:div>
                  </w:divsChild>
                </w:div>
                <w:div w:id="1128625284">
                  <w:marLeft w:val="0"/>
                  <w:marRight w:val="0"/>
                  <w:marTop w:val="0"/>
                  <w:marBottom w:val="0"/>
                  <w:divBdr>
                    <w:top w:val="none" w:sz="0" w:space="0" w:color="auto"/>
                    <w:left w:val="none" w:sz="0" w:space="0" w:color="auto"/>
                    <w:bottom w:val="none" w:sz="0" w:space="0" w:color="auto"/>
                    <w:right w:val="none" w:sz="0" w:space="0" w:color="auto"/>
                  </w:divBdr>
                  <w:divsChild>
                    <w:div w:id="671757352">
                      <w:marLeft w:val="0"/>
                      <w:marRight w:val="0"/>
                      <w:marTop w:val="120"/>
                      <w:marBottom w:val="0"/>
                      <w:divBdr>
                        <w:top w:val="none" w:sz="0" w:space="0" w:color="auto"/>
                        <w:left w:val="none" w:sz="0" w:space="0" w:color="auto"/>
                        <w:bottom w:val="none" w:sz="0" w:space="0" w:color="auto"/>
                        <w:right w:val="none" w:sz="0" w:space="0" w:color="auto"/>
                      </w:divBdr>
                    </w:div>
                    <w:div w:id="187253693">
                      <w:marLeft w:val="0"/>
                      <w:marRight w:val="0"/>
                      <w:marTop w:val="0"/>
                      <w:marBottom w:val="0"/>
                      <w:divBdr>
                        <w:top w:val="none" w:sz="0" w:space="0" w:color="auto"/>
                        <w:left w:val="none" w:sz="0" w:space="0" w:color="auto"/>
                        <w:bottom w:val="none" w:sz="0" w:space="0" w:color="auto"/>
                        <w:right w:val="none" w:sz="0" w:space="0" w:color="auto"/>
                      </w:divBdr>
                    </w:div>
                  </w:divsChild>
                </w:div>
                <w:div w:id="2026204292">
                  <w:marLeft w:val="0"/>
                  <w:marRight w:val="0"/>
                  <w:marTop w:val="0"/>
                  <w:marBottom w:val="0"/>
                  <w:divBdr>
                    <w:top w:val="none" w:sz="0" w:space="0" w:color="auto"/>
                    <w:left w:val="none" w:sz="0" w:space="0" w:color="auto"/>
                    <w:bottom w:val="none" w:sz="0" w:space="0" w:color="auto"/>
                    <w:right w:val="none" w:sz="0" w:space="0" w:color="auto"/>
                  </w:divBdr>
                  <w:divsChild>
                    <w:div w:id="392629863">
                      <w:marLeft w:val="0"/>
                      <w:marRight w:val="0"/>
                      <w:marTop w:val="120"/>
                      <w:marBottom w:val="0"/>
                      <w:divBdr>
                        <w:top w:val="none" w:sz="0" w:space="0" w:color="auto"/>
                        <w:left w:val="none" w:sz="0" w:space="0" w:color="auto"/>
                        <w:bottom w:val="none" w:sz="0" w:space="0" w:color="auto"/>
                        <w:right w:val="none" w:sz="0" w:space="0" w:color="auto"/>
                      </w:divBdr>
                    </w:div>
                    <w:div w:id="331378022">
                      <w:marLeft w:val="0"/>
                      <w:marRight w:val="0"/>
                      <w:marTop w:val="0"/>
                      <w:marBottom w:val="0"/>
                      <w:divBdr>
                        <w:top w:val="none" w:sz="0" w:space="0" w:color="auto"/>
                        <w:left w:val="none" w:sz="0" w:space="0" w:color="auto"/>
                        <w:bottom w:val="none" w:sz="0" w:space="0" w:color="auto"/>
                        <w:right w:val="none" w:sz="0" w:space="0" w:color="auto"/>
                      </w:divBdr>
                    </w:div>
                  </w:divsChild>
                </w:div>
                <w:div w:id="790632942">
                  <w:marLeft w:val="0"/>
                  <w:marRight w:val="0"/>
                  <w:marTop w:val="0"/>
                  <w:marBottom w:val="0"/>
                  <w:divBdr>
                    <w:top w:val="none" w:sz="0" w:space="0" w:color="auto"/>
                    <w:left w:val="none" w:sz="0" w:space="0" w:color="auto"/>
                    <w:bottom w:val="none" w:sz="0" w:space="0" w:color="auto"/>
                    <w:right w:val="none" w:sz="0" w:space="0" w:color="auto"/>
                  </w:divBdr>
                  <w:divsChild>
                    <w:div w:id="525101318">
                      <w:marLeft w:val="0"/>
                      <w:marRight w:val="0"/>
                      <w:marTop w:val="120"/>
                      <w:marBottom w:val="0"/>
                      <w:divBdr>
                        <w:top w:val="none" w:sz="0" w:space="0" w:color="auto"/>
                        <w:left w:val="none" w:sz="0" w:space="0" w:color="auto"/>
                        <w:bottom w:val="none" w:sz="0" w:space="0" w:color="auto"/>
                        <w:right w:val="none" w:sz="0" w:space="0" w:color="auto"/>
                      </w:divBdr>
                    </w:div>
                    <w:div w:id="57220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999327">
          <w:marLeft w:val="0"/>
          <w:marRight w:val="0"/>
          <w:marTop w:val="0"/>
          <w:marBottom w:val="0"/>
          <w:divBdr>
            <w:top w:val="none" w:sz="0" w:space="0" w:color="auto"/>
            <w:left w:val="none" w:sz="0" w:space="0" w:color="auto"/>
            <w:bottom w:val="none" w:sz="0" w:space="0" w:color="auto"/>
            <w:right w:val="none" w:sz="0" w:space="0" w:color="auto"/>
          </w:divBdr>
          <w:divsChild>
            <w:div w:id="1969822853">
              <w:marLeft w:val="0"/>
              <w:marRight w:val="0"/>
              <w:marTop w:val="0"/>
              <w:marBottom w:val="0"/>
              <w:divBdr>
                <w:top w:val="none" w:sz="0" w:space="0" w:color="auto"/>
                <w:left w:val="none" w:sz="0" w:space="0" w:color="auto"/>
                <w:bottom w:val="none" w:sz="0" w:space="0" w:color="auto"/>
                <w:right w:val="none" w:sz="0" w:space="0" w:color="auto"/>
              </w:divBdr>
            </w:div>
          </w:divsChild>
        </w:div>
        <w:div w:id="693071082">
          <w:marLeft w:val="0"/>
          <w:marRight w:val="0"/>
          <w:marTop w:val="0"/>
          <w:marBottom w:val="0"/>
          <w:divBdr>
            <w:top w:val="none" w:sz="0" w:space="0" w:color="auto"/>
            <w:left w:val="none" w:sz="0" w:space="0" w:color="auto"/>
            <w:bottom w:val="none" w:sz="0" w:space="0" w:color="auto"/>
            <w:right w:val="none" w:sz="0" w:space="0" w:color="auto"/>
          </w:divBdr>
          <w:divsChild>
            <w:div w:id="1828747541">
              <w:marLeft w:val="0"/>
              <w:marRight w:val="0"/>
              <w:marTop w:val="120"/>
              <w:marBottom w:val="0"/>
              <w:divBdr>
                <w:top w:val="none" w:sz="0" w:space="0" w:color="auto"/>
                <w:left w:val="none" w:sz="0" w:space="0" w:color="auto"/>
                <w:bottom w:val="none" w:sz="0" w:space="0" w:color="auto"/>
                <w:right w:val="none" w:sz="0" w:space="0" w:color="auto"/>
              </w:divBdr>
            </w:div>
            <w:div w:id="1615861849">
              <w:marLeft w:val="0"/>
              <w:marRight w:val="0"/>
              <w:marTop w:val="0"/>
              <w:marBottom w:val="0"/>
              <w:divBdr>
                <w:top w:val="none" w:sz="0" w:space="0" w:color="auto"/>
                <w:left w:val="none" w:sz="0" w:space="0" w:color="auto"/>
                <w:bottom w:val="none" w:sz="0" w:space="0" w:color="auto"/>
                <w:right w:val="none" w:sz="0" w:space="0" w:color="auto"/>
              </w:divBdr>
              <w:divsChild>
                <w:div w:id="1696341467">
                  <w:marLeft w:val="0"/>
                  <w:marRight w:val="0"/>
                  <w:marTop w:val="0"/>
                  <w:marBottom w:val="0"/>
                  <w:divBdr>
                    <w:top w:val="none" w:sz="0" w:space="0" w:color="auto"/>
                    <w:left w:val="none" w:sz="0" w:space="0" w:color="auto"/>
                    <w:bottom w:val="none" w:sz="0" w:space="0" w:color="auto"/>
                    <w:right w:val="none" w:sz="0" w:space="0" w:color="auto"/>
                  </w:divBdr>
                  <w:divsChild>
                    <w:div w:id="1506821317">
                      <w:marLeft w:val="0"/>
                      <w:marRight w:val="0"/>
                      <w:marTop w:val="120"/>
                      <w:marBottom w:val="0"/>
                      <w:divBdr>
                        <w:top w:val="none" w:sz="0" w:space="0" w:color="auto"/>
                        <w:left w:val="none" w:sz="0" w:space="0" w:color="auto"/>
                        <w:bottom w:val="none" w:sz="0" w:space="0" w:color="auto"/>
                        <w:right w:val="none" w:sz="0" w:space="0" w:color="auto"/>
                      </w:divBdr>
                    </w:div>
                    <w:div w:id="1615750384">
                      <w:marLeft w:val="0"/>
                      <w:marRight w:val="0"/>
                      <w:marTop w:val="0"/>
                      <w:marBottom w:val="0"/>
                      <w:divBdr>
                        <w:top w:val="none" w:sz="0" w:space="0" w:color="auto"/>
                        <w:left w:val="none" w:sz="0" w:space="0" w:color="auto"/>
                        <w:bottom w:val="none" w:sz="0" w:space="0" w:color="auto"/>
                        <w:right w:val="none" w:sz="0" w:space="0" w:color="auto"/>
                      </w:divBdr>
                    </w:div>
                  </w:divsChild>
                </w:div>
                <w:div w:id="349795321">
                  <w:marLeft w:val="0"/>
                  <w:marRight w:val="0"/>
                  <w:marTop w:val="0"/>
                  <w:marBottom w:val="0"/>
                  <w:divBdr>
                    <w:top w:val="none" w:sz="0" w:space="0" w:color="auto"/>
                    <w:left w:val="none" w:sz="0" w:space="0" w:color="auto"/>
                    <w:bottom w:val="none" w:sz="0" w:space="0" w:color="auto"/>
                    <w:right w:val="none" w:sz="0" w:space="0" w:color="auto"/>
                  </w:divBdr>
                  <w:divsChild>
                    <w:div w:id="1894122593">
                      <w:marLeft w:val="0"/>
                      <w:marRight w:val="0"/>
                      <w:marTop w:val="120"/>
                      <w:marBottom w:val="0"/>
                      <w:divBdr>
                        <w:top w:val="none" w:sz="0" w:space="0" w:color="auto"/>
                        <w:left w:val="none" w:sz="0" w:space="0" w:color="auto"/>
                        <w:bottom w:val="none" w:sz="0" w:space="0" w:color="auto"/>
                        <w:right w:val="none" w:sz="0" w:space="0" w:color="auto"/>
                      </w:divBdr>
                    </w:div>
                    <w:div w:id="297491296">
                      <w:marLeft w:val="0"/>
                      <w:marRight w:val="0"/>
                      <w:marTop w:val="0"/>
                      <w:marBottom w:val="0"/>
                      <w:divBdr>
                        <w:top w:val="none" w:sz="0" w:space="0" w:color="auto"/>
                        <w:left w:val="none" w:sz="0" w:space="0" w:color="auto"/>
                        <w:bottom w:val="none" w:sz="0" w:space="0" w:color="auto"/>
                        <w:right w:val="none" w:sz="0" w:space="0" w:color="auto"/>
                      </w:divBdr>
                    </w:div>
                  </w:divsChild>
                </w:div>
                <w:div w:id="180440927">
                  <w:marLeft w:val="0"/>
                  <w:marRight w:val="0"/>
                  <w:marTop w:val="0"/>
                  <w:marBottom w:val="0"/>
                  <w:divBdr>
                    <w:top w:val="none" w:sz="0" w:space="0" w:color="auto"/>
                    <w:left w:val="none" w:sz="0" w:space="0" w:color="auto"/>
                    <w:bottom w:val="none" w:sz="0" w:space="0" w:color="auto"/>
                    <w:right w:val="none" w:sz="0" w:space="0" w:color="auto"/>
                  </w:divBdr>
                  <w:divsChild>
                    <w:div w:id="1214462650">
                      <w:marLeft w:val="0"/>
                      <w:marRight w:val="0"/>
                      <w:marTop w:val="120"/>
                      <w:marBottom w:val="0"/>
                      <w:divBdr>
                        <w:top w:val="none" w:sz="0" w:space="0" w:color="auto"/>
                        <w:left w:val="none" w:sz="0" w:space="0" w:color="auto"/>
                        <w:bottom w:val="none" w:sz="0" w:space="0" w:color="auto"/>
                        <w:right w:val="none" w:sz="0" w:space="0" w:color="auto"/>
                      </w:divBdr>
                    </w:div>
                    <w:div w:id="2067485585">
                      <w:marLeft w:val="0"/>
                      <w:marRight w:val="0"/>
                      <w:marTop w:val="0"/>
                      <w:marBottom w:val="0"/>
                      <w:divBdr>
                        <w:top w:val="none" w:sz="0" w:space="0" w:color="auto"/>
                        <w:left w:val="none" w:sz="0" w:space="0" w:color="auto"/>
                        <w:bottom w:val="none" w:sz="0" w:space="0" w:color="auto"/>
                        <w:right w:val="none" w:sz="0" w:space="0" w:color="auto"/>
                      </w:divBdr>
                    </w:div>
                  </w:divsChild>
                </w:div>
                <w:div w:id="1184631264">
                  <w:marLeft w:val="0"/>
                  <w:marRight w:val="0"/>
                  <w:marTop w:val="0"/>
                  <w:marBottom w:val="0"/>
                  <w:divBdr>
                    <w:top w:val="none" w:sz="0" w:space="0" w:color="auto"/>
                    <w:left w:val="none" w:sz="0" w:space="0" w:color="auto"/>
                    <w:bottom w:val="none" w:sz="0" w:space="0" w:color="auto"/>
                    <w:right w:val="none" w:sz="0" w:space="0" w:color="auto"/>
                  </w:divBdr>
                  <w:divsChild>
                    <w:div w:id="398990357">
                      <w:marLeft w:val="0"/>
                      <w:marRight w:val="0"/>
                      <w:marTop w:val="120"/>
                      <w:marBottom w:val="0"/>
                      <w:divBdr>
                        <w:top w:val="none" w:sz="0" w:space="0" w:color="auto"/>
                        <w:left w:val="none" w:sz="0" w:space="0" w:color="auto"/>
                        <w:bottom w:val="none" w:sz="0" w:space="0" w:color="auto"/>
                        <w:right w:val="none" w:sz="0" w:space="0" w:color="auto"/>
                      </w:divBdr>
                    </w:div>
                    <w:div w:id="185757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9153346">
          <w:marLeft w:val="0"/>
          <w:marRight w:val="0"/>
          <w:marTop w:val="0"/>
          <w:marBottom w:val="0"/>
          <w:divBdr>
            <w:top w:val="none" w:sz="0" w:space="0" w:color="auto"/>
            <w:left w:val="none" w:sz="0" w:space="0" w:color="auto"/>
            <w:bottom w:val="none" w:sz="0" w:space="0" w:color="auto"/>
            <w:right w:val="none" w:sz="0" w:space="0" w:color="auto"/>
          </w:divBdr>
          <w:divsChild>
            <w:div w:id="2009359508">
              <w:marLeft w:val="0"/>
              <w:marRight w:val="0"/>
              <w:marTop w:val="120"/>
              <w:marBottom w:val="0"/>
              <w:divBdr>
                <w:top w:val="none" w:sz="0" w:space="0" w:color="auto"/>
                <w:left w:val="none" w:sz="0" w:space="0" w:color="auto"/>
                <w:bottom w:val="none" w:sz="0" w:space="0" w:color="auto"/>
                <w:right w:val="none" w:sz="0" w:space="0" w:color="auto"/>
              </w:divBdr>
            </w:div>
            <w:div w:id="487863131">
              <w:marLeft w:val="0"/>
              <w:marRight w:val="0"/>
              <w:marTop w:val="0"/>
              <w:marBottom w:val="0"/>
              <w:divBdr>
                <w:top w:val="none" w:sz="0" w:space="0" w:color="auto"/>
                <w:left w:val="none" w:sz="0" w:space="0" w:color="auto"/>
                <w:bottom w:val="none" w:sz="0" w:space="0" w:color="auto"/>
                <w:right w:val="none" w:sz="0" w:space="0" w:color="auto"/>
              </w:divBdr>
            </w:div>
          </w:divsChild>
        </w:div>
        <w:div w:id="1964843309">
          <w:marLeft w:val="0"/>
          <w:marRight w:val="0"/>
          <w:marTop w:val="0"/>
          <w:marBottom w:val="0"/>
          <w:divBdr>
            <w:top w:val="none" w:sz="0" w:space="0" w:color="auto"/>
            <w:left w:val="none" w:sz="0" w:space="0" w:color="auto"/>
            <w:bottom w:val="none" w:sz="0" w:space="0" w:color="auto"/>
            <w:right w:val="none" w:sz="0" w:space="0" w:color="auto"/>
          </w:divBdr>
          <w:divsChild>
            <w:div w:id="415127755">
              <w:marLeft w:val="0"/>
              <w:marRight w:val="0"/>
              <w:marTop w:val="120"/>
              <w:marBottom w:val="0"/>
              <w:divBdr>
                <w:top w:val="none" w:sz="0" w:space="0" w:color="auto"/>
                <w:left w:val="none" w:sz="0" w:space="0" w:color="auto"/>
                <w:bottom w:val="none" w:sz="0" w:space="0" w:color="auto"/>
                <w:right w:val="none" w:sz="0" w:space="0" w:color="auto"/>
              </w:divBdr>
            </w:div>
            <w:div w:id="2079134281">
              <w:marLeft w:val="0"/>
              <w:marRight w:val="0"/>
              <w:marTop w:val="0"/>
              <w:marBottom w:val="0"/>
              <w:divBdr>
                <w:top w:val="none" w:sz="0" w:space="0" w:color="auto"/>
                <w:left w:val="none" w:sz="0" w:space="0" w:color="auto"/>
                <w:bottom w:val="none" w:sz="0" w:space="0" w:color="auto"/>
                <w:right w:val="none" w:sz="0" w:space="0" w:color="auto"/>
              </w:divBdr>
            </w:div>
          </w:divsChild>
        </w:div>
        <w:div w:id="581572758">
          <w:marLeft w:val="0"/>
          <w:marRight w:val="0"/>
          <w:marTop w:val="0"/>
          <w:marBottom w:val="0"/>
          <w:divBdr>
            <w:top w:val="none" w:sz="0" w:space="0" w:color="auto"/>
            <w:left w:val="none" w:sz="0" w:space="0" w:color="auto"/>
            <w:bottom w:val="none" w:sz="0" w:space="0" w:color="auto"/>
            <w:right w:val="none" w:sz="0" w:space="0" w:color="auto"/>
          </w:divBdr>
          <w:divsChild>
            <w:div w:id="1064596655">
              <w:marLeft w:val="0"/>
              <w:marRight w:val="0"/>
              <w:marTop w:val="120"/>
              <w:marBottom w:val="0"/>
              <w:divBdr>
                <w:top w:val="none" w:sz="0" w:space="0" w:color="auto"/>
                <w:left w:val="none" w:sz="0" w:space="0" w:color="auto"/>
                <w:bottom w:val="none" w:sz="0" w:space="0" w:color="auto"/>
                <w:right w:val="none" w:sz="0" w:space="0" w:color="auto"/>
              </w:divBdr>
            </w:div>
            <w:div w:id="2144302790">
              <w:marLeft w:val="0"/>
              <w:marRight w:val="0"/>
              <w:marTop w:val="0"/>
              <w:marBottom w:val="0"/>
              <w:divBdr>
                <w:top w:val="none" w:sz="0" w:space="0" w:color="auto"/>
                <w:left w:val="none" w:sz="0" w:space="0" w:color="auto"/>
                <w:bottom w:val="none" w:sz="0" w:space="0" w:color="auto"/>
                <w:right w:val="none" w:sz="0" w:space="0" w:color="auto"/>
              </w:divBdr>
            </w:div>
          </w:divsChild>
        </w:div>
        <w:div w:id="1103184541">
          <w:marLeft w:val="0"/>
          <w:marRight w:val="0"/>
          <w:marTop w:val="0"/>
          <w:marBottom w:val="0"/>
          <w:divBdr>
            <w:top w:val="none" w:sz="0" w:space="0" w:color="auto"/>
            <w:left w:val="none" w:sz="0" w:space="0" w:color="auto"/>
            <w:bottom w:val="none" w:sz="0" w:space="0" w:color="auto"/>
            <w:right w:val="none" w:sz="0" w:space="0" w:color="auto"/>
          </w:divBdr>
          <w:divsChild>
            <w:div w:id="1300113773">
              <w:marLeft w:val="0"/>
              <w:marRight w:val="0"/>
              <w:marTop w:val="120"/>
              <w:marBottom w:val="0"/>
              <w:divBdr>
                <w:top w:val="none" w:sz="0" w:space="0" w:color="auto"/>
                <w:left w:val="none" w:sz="0" w:space="0" w:color="auto"/>
                <w:bottom w:val="none" w:sz="0" w:space="0" w:color="auto"/>
                <w:right w:val="none" w:sz="0" w:space="0" w:color="auto"/>
              </w:divBdr>
            </w:div>
            <w:div w:id="518354967">
              <w:marLeft w:val="0"/>
              <w:marRight w:val="0"/>
              <w:marTop w:val="0"/>
              <w:marBottom w:val="0"/>
              <w:divBdr>
                <w:top w:val="none" w:sz="0" w:space="0" w:color="auto"/>
                <w:left w:val="none" w:sz="0" w:space="0" w:color="auto"/>
                <w:bottom w:val="none" w:sz="0" w:space="0" w:color="auto"/>
                <w:right w:val="none" w:sz="0" w:space="0" w:color="auto"/>
              </w:divBdr>
              <w:divsChild>
                <w:div w:id="1755586475">
                  <w:marLeft w:val="0"/>
                  <w:marRight w:val="0"/>
                  <w:marTop w:val="0"/>
                  <w:marBottom w:val="0"/>
                  <w:divBdr>
                    <w:top w:val="none" w:sz="0" w:space="0" w:color="auto"/>
                    <w:left w:val="none" w:sz="0" w:space="0" w:color="auto"/>
                    <w:bottom w:val="none" w:sz="0" w:space="0" w:color="auto"/>
                    <w:right w:val="none" w:sz="0" w:space="0" w:color="auto"/>
                  </w:divBdr>
                  <w:divsChild>
                    <w:div w:id="1182204089">
                      <w:marLeft w:val="0"/>
                      <w:marRight w:val="0"/>
                      <w:marTop w:val="120"/>
                      <w:marBottom w:val="0"/>
                      <w:divBdr>
                        <w:top w:val="none" w:sz="0" w:space="0" w:color="auto"/>
                        <w:left w:val="none" w:sz="0" w:space="0" w:color="auto"/>
                        <w:bottom w:val="none" w:sz="0" w:space="0" w:color="auto"/>
                        <w:right w:val="none" w:sz="0" w:space="0" w:color="auto"/>
                      </w:divBdr>
                    </w:div>
                    <w:div w:id="1176844008">
                      <w:marLeft w:val="0"/>
                      <w:marRight w:val="0"/>
                      <w:marTop w:val="0"/>
                      <w:marBottom w:val="0"/>
                      <w:divBdr>
                        <w:top w:val="none" w:sz="0" w:space="0" w:color="auto"/>
                        <w:left w:val="none" w:sz="0" w:space="0" w:color="auto"/>
                        <w:bottom w:val="none" w:sz="0" w:space="0" w:color="auto"/>
                        <w:right w:val="none" w:sz="0" w:space="0" w:color="auto"/>
                      </w:divBdr>
                    </w:div>
                  </w:divsChild>
                </w:div>
                <w:div w:id="440879269">
                  <w:marLeft w:val="0"/>
                  <w:marRight w:val="0"/>
                  <w:marTop w:val="0"/>
                  <w:marBottom w:val="0"/>
                  <w:divBdr>
                    <w:top w:val="none" w:sz="0" w:space="0" w:color="auto"/>
                    <w:left w:val="none" w:sz="0" w:space="0" w:color="auto"/>
                    <w:bottom w:val="none" w:sz="0" w:space="0" w:color="auto"/>
                    <w:right w:val="none" w:sz="0" w:space="0" w:color="auto"/>
                  </w:divBdr>
                  <w:divsChild>
                    <w:div w:id="1707289695">
                      <w:marLeft w:val="0"/>
                      <w:marRight w:val="0"/>
                      <w:marTop w:val="120"/>
                      <w:marBottom w:val="0"/>
                      <w:divBdr>
                        <w:top w:val="none" w:sz="0" w:space="0" w:color="auto"/>
                        <w:left w:val="none" w:sz="0" w:space="0" w:color="auto"/>
                        <w:bottom w:val="none" w:sz="0" w:space="0" w:color="auto"/>
                        <w:right w:val="none" w:sz="0" w:space="0" w:color="auto"/>
                      </w:divBdr>
                    </w:div>
                    <w:div w:id="1912344131">
                      <w:marLeft w:val="0"/>
                      <w:marRight w:val="0"/>
                      <w:marTop w:val="0"/>
                      <w:marBottom w:val="0"/>
                      <w:divBdr>
                        <w:top w:val="none" w:sz="0" w:space="0" w:color="auto"/>
                        <w:left w:val="none" w:sz="0" w:space="0" w:color="auto"/>
                        <w:bottom w:val="none" w:sz="0" w:space="0" w:color="auto"/>
                        <w:right w:val="none" w:sz="0" w:space="0" w:color="auto"/>
                      </w:divBdr>
                      <w:divsChild>
                        <w:div w:id="1627616734">
                          <w:marLeft w:val="0"/>
                          <w:marRight w:val="0"/>
                          <w:marTop w:val="0"/>
                          <w:marBottom w:val="0"/>
                          <w:divBdr>
                            <w:top w:val="none" w:sz="0" w:space="0" w:color="auto"/>
                            <w:left w:val="none" w:sz="0" w:space="0" w:color="auto"/>
                            <w:bottom w:val="none" w:sz="0" w:space="0" w:color="auto"/>
                            <w:right w:val="none" w:sz="0" w:space="0" w:color="auto"/>
                          </w:divBdr>
                          <w:divsChild>
                            <w:div w:id="1615163416">
                              <w:marLeft w:val="0"/>
                              <w:marRight w:val="0"/>
                              <w:marTop w:val="120"/>
                              <w:marBottom w:val="0"/>
                              <w:divBdr>
                                <w:top w:val="none" w:sz="0" w:space="0" w:color="auto"/>
                                <w:left w:val="none" w:sz="0" w:space="0" w:color="auto"/>
                                <w:bottom w:val="none" w:sz="0" w:space="0" w:color="auto"/>
                                <w:right w:val="none" w:sz="0" w:space="0" w:color="auto"/>
                              </w:divBdr>
                            </w:div>
                            <w:div w:id="1739088892">
                              <w:marLeft w:val="0"/>
                              <w:marRight w:val="0"/>
                              <w:marTop w:val="0"/>
                              <w:marBottom w:val="0"/>
                              <w:divBdr>
                                <w:top w:val="none" w:sz="0" w:space="0" w:color="auto"/>
                                <w:left w:val="none" w:sz="0" w:space="0" w:color="auto"/>
                                <w:bottom w:val="none" w:sz="0" w:space="0" w:color="auto"/>
                                <w:right w:val="none" w:sz="0" w:space="0" w:color="auto"/>
                              </w:divBdr>
                            </w:div>
                          </w:divsChild>
                        </w:div>
                        <w:div w:id="1415199291">
                          <w:marLeft w:val="0"/>
                          <w:marRight w:val="0"/>
                          <w:marTop w:val="0"/>
                          <w:marBottom w:val="0"/>
                          <w:divBdr>
                            <w:top w:val="none" w:sz="0" w:space="0" w:color="auto"/>
                            <w:left w:val="none" w:sz="0" w:space="0" w:color="auto"/>
                            <w:bottom w:val="none" w:sz="0" w:space="0" w:color="auto"/>
                            <w:right w:val="none" w:sz="0" w:space="0" w:color="auto"/>
                          </w:divBdr>
                          <w:divsChild>
                            <w:div w:id="2077363549">
                              <w:marLeft w:val="0"/>
                              <w:marRight w:val="0"/>
                              <w:marTop w:val="120"/>
                              <w:marBottom w:val="0"/>
                              <w:divBdr>
                                <w:top w:val="none" w:sz="0" w:space="0" w:color="auto"/>
                                <w:left w:val="none" w:sz="0" w:space="0" w:color="auto"/>
                                <w:bottom w:val="none" w:sz="0" w:space="0" w:color="auto"/>
                                <w:right w:val="none" w:sz="0" w:space="0" w:color="auto"/>
                              </w:divBdr>
                            </w:div>
                            <w:div w:id="994987713">
                              <w:marLeft w:val="0"/>
                              <w:marRight w:val="0"/>
                              <w:marTop w:val="0"/>
                              <w:marBottom w:val="0"/>
                              <w:divBdr>
                                <w:top w:val="none" w:sz="0" w:space="0" w:color="auto"/>
                                <w:left w:val="none" w:sz="0" w:space="0" w:color="auto"/>
                                <w:bottom w:val="none" w:sz="0" w:space="0" w:color="auto"/>
                                <w:right w:val="none" w:sz="0" w:space="0" w:color="auto"/>
                              </w:divBdr>
                            </w:div>
                          </w:divsChild>
                        </w:div>
                        <w:div w:id="1046757571">
                          <w:marLeft w:val="0"/>
                          <w:marRight w:val="0"/>
                          <w:marTop w:val="0"/>
                          <w:marBottom w:val="0"/>
                          <w:divBdr>
                            <w:top w:val="none" w:sz="0" w:space="0" w:color="auto"/>
                            <w:left w:val="none" w:sz="0" w:space="0" w:color="auto"/>
                            <w:bottom w:val="none" w:sz="0" w:space="0" w:color="auto"/>
                            <w:right w:val="none" w:sz="0" w:space="0" w:color="auto"/>
                          </w:divBdr>
                          <w:divsChild>
                            <w:div w:id="291979429">
                              <w:marLeft w:val="0"/>
                              <w:marRight w:val="0"/>
                              <w:marTop w:val="120"/>
                              <w:marBottom w:val="0"/>
                              <w:divBdr>
                                <w:top w:val="none" w:sz="0" w:space="0" w:color="auto"/>
                                <w:left w:val="none" w:sz="0" w:space="0" w:color="auto"/>
                                <w:bottom w:val="none" w:sz="0" w:space="0" w:color="auto"/>
                                <w:right w:val="none" w:sz="0" w:space="0" w:color="auto"/>
                              </w:divBdr>
                            </w:div>
                            <w:div w:id="566837901">
                              <w:marLeft w:val="0"/>
                              <w:marRight w:val="0"/>
                              <w:marTop w:val="0"/>
                              <w:marBottom w:val="0"/>
                              <w:divBdr>
                                <w:top w:val="none" w:sz="0" w:space="0" w:color="auto"/>
                                <w:left w:val="none" w:sz="0" w:space="0" w:color="auto"/>
                                <w:bottom w:val="none" w:sz="0" w:space="0" w:color="auto"/>
                                <w:right w:val="none" w:sz="0" w:space="0" w:color="auto"/>
                              </w:divBdr>
                            </w:div>
                          </w:divsChild>
                        </w:div>
                        <w:div w:id="1868567950">
                          <w:marLeft w:val="0"/>
                          <w:marRight w:val="0"/>
                          <w:marTop w:val="0"/>
                          <w:marBottom w:val="0"/>
                          <w:divBdr>
                            <w:top w:val="none" w:sz="0" w:space="0" w:color="auto"/>
                            <w:left w:val="none" w:sz="0" w:space="0" w:color="auto"/>
                            <w:bottom w:val="none" w:sz="0" w:space="0" w:color="auto"/>
                            <w:right w:val="none" w:sz="0" w:space="0" w:color="auto"/>
                          </w:divBdr>
                          <w:divsChild>
                            <w:div w:id="271059409">
                              <w:marLeft w:val="0"/>
                              <w:marRight w:val="0"/>
                              <w:marTop w:val="120"/>
                              <w:marBottom w:val="0"/>
                              <w:divBdr>
                                <w:top w:val="none" w:sz="0" w:space="0" w:color="auto"/>
                                <w:left w:val="none" w:sz="0" w:space="0" w:color="auto"/>
                                <w:bottom w:val="none" w:sz="0" w:space="0" w:color="auto"/>
                                <w:right w:val="none" w:sz="0" w:space="0" w:color="auto"/>
                              </w:divBdr>
                            </w:div>
                            <w:div w:id="493643376">
                              <w:marLeft w:val="0"/>
                              <w:marRight w:val="0"/>
                              <w:marTop w:val="0"/>
                              <w:marBottom w:val="0"/>
                              <w:divBdr>
                                <w:top w:val="none" w:sz="0" w:space="0" w:color="auto"/>
                                <w:left w:val="none" w:sz="0" w:space="0" w:color="auto"/>
                                <w:bottom w:val="none" w:sz="0" w:space="0" w:color="auto"/>
                                <w:right w:val="none" w:sz="0" w:space="0" w:color="auto"/>
                              </w:divBdr>
                            </w:div>
                          </w:divsChild>
                        </w:div>
                        <w:div w:id="1338654790">
                          <w:marLeft w:val="0"/>
                          <w:marRight w:val="0"/>
                          <w:marTop w:val="0"/>
                          <w:marBottom w:val="0"/>
                          <w:divBdr>
                            <w:top w:val="none" w:sz="0" w:space="0" w:color="auto"/>
                            <w:left w:val="none" w:sz="0" w:space="0" w:color="auto"/>
                            <w:bottom w:val="none" w:sz="0" w:space="0" w:color="auto"/>
                            <w:right w:val="none" w:sz="0" w:space="0" w:color="auto"/>
                          </w:divBdr>
                          <w:divsChild>
                            <w:div w:id="1888183792">
                              <w:marLeft w:val="0"/>
                              <w:marRight w:val="0"/>
                              <w:marTop w:val="120"/>
                              <w:marBottom w:val="0"/>
                              <w:divBdr>
                                <w:top w:val="none" w:sz="0" w:space="0" w:color="auto"/>
                                <w:left w:val="none" w:sz="0" w:space="0" w:color="auto"/>
                                <w:bottom w:val="none" w:sz="0" w:space="0" w:color="auto"/>
                                <w:right w:val="none" w:sz="0" w:space="0" w:color="auto"/>
                              </w:divBdr>
                            </w:div>
                            <w:div w:id="1521238893">
                              <w:marLeft w:val="0"/>
                              <w:marRight w:val="0"/>
                              <w:marTop w:val="0"/>
                              <w:marBottom w:val="0"/>
                              <w:divBdr>
                                <w:top w:val="none" w:sz="0" w:space="0" w:color="auto"/>
                                <w:left w:val="none" w:sz="0" w:space="0" w:color="auto"/>
                                <w:bottom w:val="none" w:sz="0" w:space="0" w:color="auto"/>
                                <w:right w:val="none" w:sz="0" w:space="0" w:color="auto"/>
                              </w:divBdr>
                            </w:div>
                          </w:divsChild>
                        </w:div>
                        <w:div w:id="229459776">
                          <w:marLeft w:val="0"/>
                          <w:marRight w:val="0"/>
                          <w:marTop w:val="0"/>
                          <w:marBottom w:val="0"/>
                          <w:divBdr>
                            <w:top w:val="none" w:sz="0" w:space="0" w:color="auto"/>
                            <w:left w:val="none" w:sz="0" w:space="0" w:color="auto"/>
                            <w:bottom w:val="none" w:sz="0" w:space="0" w:color="auto"/>
                            <w:right w:val="none" w:sz="0" w:space="0" w:color="auto"/>
                          </w:divBdr>
                          <w:divsChild>
                            <w:div w:id="1723290807">
                              <w:marLeft w:val="0"/>
                              <w:marRight w:val="0"/>
                              <w:marTop w:val="120"/>
                              <w:marBottom w:val="0"/>
                              <w:divBdr>
                                <w:top w:val="none" w:sz="0" w:space="0" w:color="auto"/>
                                <w:left w:val="none" w:sz="0" w:space="0" w:color="auto"/>
                                <w:bottom w:val="none" w:sz="0" w:space="0" w:color="auto"/>
                                <w:right w:val="none" w:sz="0" w:space="0" w:color="auto"/>
                              </w:divBdr>
                            </w:div>
                            <w:div w:id="2826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651634">
                  <w:marLeft w:val="0"/>
                  <w:marRight w:val="0"/>
                  <w:marTop w:val="0"/>
                  <w:marBottom w:val="0"/>
                  <w:divBdr>
                    <w:top w:val="none" w:sz="0" w:space="0" w:color="auto"/>
                    <w:left w:val="none" w:sz="0" w:space="0" w:color="auto"/>
                    <w:bottom w:val="none" w:sz="0" w:space="0" w:color="auto"/>
                    <w:right w:val="none" w:sz="0" w:space="0" w:color="auto"/>
                  </w:divBdr>
                  <w:divsChild>
                    <w:div w:id="145365134">
                      <w:marLeft w:val="0"/>
                      <w:marRight w:val="0"/>
                      <w:marTop w:val="120"/>
                      <w:marBottom w:val="0"/>
                      <w:divBdr>
                        <w:top w:val="none" w:sz="0" w:space="0" w:color="auto"/>
                        <w:left w:val="none" w:sz="0" w:space="0" w:color="auto"/>
                        <w:bottom w:val="none" w:sz="0" w:space="0" w:color="auto"/>
                        <w:right w:val="none" w:sz="0" w:space="0" w:color="auto"/>
                      </w:divBdr>
                    </w:div>
                    <w:div w:id="22487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59731">
          <w:marLeft w:val="0"/>
          <w:marRight w:val="0"/>
          <w:marTop w:val="0"/>
          <w:marBottom w:val="0"/>
          <w:divBdr>
            <w:top w:val="none" w:sz="0" w:space="0" w:color="auto"/>
            <w:left w:val="none" w:sz="0" w:space="0" w:color="auto"/>
            <w:bottom w:val="none" w:sz="0" w:space="0" w:color="auto"/>
            <w:right w:val="none" w:sz="0" w:space="0" w:color="auto"/>
          </w:divBdr>
          <w:divsChild>
            <w:div w:id="757677521">
              <w:marLeft w:val="0"/>
              <w:marRight w:val="0"/>
              <w:marTop w:val="0"/>
              <w:marBottom w:val="0"/>
              <w:divBdr>
                <w:top w:val="none" w:sz="0" w:space="0" w:color="auto"/>
                <w:left w:val="none" w:sz="0" w:space="0" w:color="auto"/>
                <w:bottom w:val="none" w:sz="0" w:space="0" w:color="auto"/>
                <w:right w:val="none" w:sz="0" w:space="0" w:color="auto"/>
              </w:divBdr>
            </w:div>
          </w:divsChild>
        </w:div>
        <w:div w:id="1815364499">
          <w:marLeft w:val="0"/>
          <w:marRight w:val="0"/>
          <w:marTop w:val="0"/>
          <w:marBottom w:val="0"/>
          <w:divBdr>
            <w:top w:val="none" w:sz="0" w:space="0" w:color="auto"/>
            <w:left w:val="none" w:sz="0" w:space="0" w:color="auto"/>
            <w:bottom w:val="none" w:sz="0" w:space="0" w:color="auto"/>
            <w:right w:val="none" w:sz="0" w:space="0" w:color="auto"/>
          </w:divBdr>
          <w:divsChild>
            <w:div w:id="508443591">
              <w:marLeft w:val="0"/>
              <w:marRight w:val="0"/>
              <w:marTop w:val="0"/>
              <w:marBottom w:val="0"/>
              <w:divBdr>
                <w:top w:val="none" w:sz="0" w:space="0" w:color="auto"/>
                <w:left w:val="none" w:sz="0" w:space="0" w:color="auto"/>
                <w:bottom w:val="none" w:sz="0" w:space="0" w:color="auto"/>
                <w:right w:val="none" w:sz="0" w:space="0" w:color="auto"/>
              </w:divBdr>
            </w:div>
          </w:divsChild>
        </w:div>
        <w:div w:id="2087266465">
          <w:marLeft w:val="0"/>
          <w:marRight w:val="0"/>
          <w:marTop w:val="0"/>
          <w:marBottom w:val="0"/>
          <w:divBdr>
            <w:top w:val="none" w:sz="0" w:space="0" w:color="auto"/>
            <w:left w:val="none" w:sz="0" w:space="0" w:color="auto"/>
            <w:bottom w:val="none" w:sz="0" w:space="0" w:color="auto"/>
            <w:right w:val="none" w:sz="0" w:space="0" w:color="auto"/>
          </w:divBdr>
          <w:divsChild>
            <w:div w:id="530070302">
              <w:marLeft w:val="0"/>
              <w:marRight w:val="0"/>
              <w:marTop w:val="0"/>
              <w:marBottom w:val="0"/>
              <w:divBdr>
                <w:top w:val="none" w:sz="0" w:space="0" w:color="auto"/>
                <w:left w:val="none" w:sz="0" w:space="0" w:color="auto"/>
                <w:bottom w:val="none" w:sz="0" w:space="0" w:color="auto"/>
                <w:right w:val="none" w:sz="0" w:space="0" w:color="auto"/>
              </w:divBdr>
              <w:divsChild>
                <w:div w:id="1932547400">
                  <w:marLeft w:val="0"/>
                  <w:marRight w:val="0"/>
                  <w:marTop w:val="0"/>
                  <w:marBottom w:val="0"/>
                  <w:divBdr>
                    <w:top w:val="none" w:sz="0" w:space="0" w:color="auto"/>
                    <w:left w:val="none" w:sz="0" w:space="0" w:color="auto"/>
                    <w:bottom w:val="none" w:sz="0" w:space="0" w:color="auto"/>
                    <w:right w:val="none" w:sz="0" w:space="0" w:color="auto"/>
                  </w:divBdr>
                  <w:divsChild>
                    <w:div w:id="1914504163">
                      <w:marLeft w:val="0"/>
                      <w:marRight w:val="0"/>
                      <w:marTop w:val="120"/>
                      <w:marBottom w:val="0"/>
                      <w:divBdr>
                        <w:top w:val="none" w:sz="0" w:space="0" w:color="auto"/>
                        <w:left w:val="none" w:sz="0" w:space="0" w:color="auto"/>
                        <w:bottom w:val="none" w:sz="0" w:space="0" w:color="auto"/>
                        <w:right w:val="none" w:sz="0" w:space="0" w:color="auto"/>
                      </w:divBdr>
                    </w:div>
                    <w:div w:id="293561377">
                      <w:marLeft w:val="0"/>
                      <w:marRight w:val="0"/>
                      <w:marTop w:val="0"/>
                      <w:marBottom w:val="0"/>
                      <w:divBdr>
                        <w:top w:val="none" w:sz="0" w:space="0" w:color="auto"/>
                        <w:left w:val="none" w:sz="0" w:space="0" w:color="auto"/>
                        <w:bottom w:val="none" w:sz="0" w:space="0" w:color="auto"/>
                        <w:right w:val="none" w:sz="0" w:space="0" w:color="auto"/>
                      </w:divBdr>
                    </w:div>
                  </w:divsChild>
                </w:div>
                <w:div w:id="46150055">
                  <w:marLeft w:val="0"/>
                  <w:marRight w:val="0"/>
                  <w:marTop w:val="0"/>
                  <w:marBottom w:val="0"/>
                  <w:divBdr>
                    <w:top w:val="none" w:sz="0" w:space="0" w:color="auto"/>
                    <w:left w:val="none" w:sz="0" w:space="0" w:color="auto"/>
                    <w:bottom w:val="none" w:sz="0" w:space="0" w:color="auto"/>
                    <w:right w:val="none" w:sz="0" w:space="0" w:color="auto"/>
                  </w:divBdr>
                  <w:divsChild>
                    <w:div w:id="1131897104">
                      <w:marLeft w:val="0"/>
                      <w:marRight w:val="0"/>
                      <w:marTop w:val="120"/>
                      <w:marBottom w:val="0"/>
                      <w:divBdr>
                        <w:top w:val="none" w:sz="0" w:space="0" w:color="auto"/>
                        <w:left w:val="none" w:sz="0" w:space="0" w:color="auto"/>
                        <w:bottom w:val="none" w:sz="0" w:space="0" w:color="auto"/>
                        <w:right w:val="none" w:sz="0" w:space="0" w:color="auto"/>
                      </w:divBdr>
                    </w:div>
                    <w:div w:id="1103234001">
                      <w:marLeft w:val="0"/>
                      <w:marRight w:val="0"/>
                      <w:marTop w:val="0"/>
                      <w:marBottom w:val="0"/>
                      <w:divBdr>
                        <w:top w:val="none" w:sz="0" w:space="0" w:color="auto"/>
                        <w:left w:val="none" w:sz="0" w:space="0" w:color="auto"/>
                        <w:bottom w:val="none" w:sz="0" w:space="0" w:color="auto"/>
                        <w:right w:val="none" w:sz="0" w:space="0" w:color="auto"/>
                      </w:divBdr>
                    </w:div>
                  </w:divsChild>
                </w:div>
                <w:div w:id="1056048466">
                  <w:marLeft w:val="0"/>
                  <w:marRight w:val="0"/>
                  <w:marTop w:val="0"/>
                  <w:marBottom w:val="0"/>
                  <w:divBdr>
                    <w:top w:val="none" w:sz="0" w:space="0" w:color="auto"/>
                    <w:left w:val="none" w:sz="0" w:space="0" w:color="auto"/>
                    <w:bottom w:val="none" w:sz="0" w:space="0" w:color="auto"/>
                    <w:right w:val="none" w:sz="0" w:space="0" w:color="auto"/>
                  </w:divBdr>
                  <w:divsChild>
                    <w:div w:id="1887912665">
                      <w:marLeft w:val="0"/>
                      <w:marRight w:val="0"/>
                      <w:marTop w:val="120"/>
                      <w:marBottom w:val="0"/>
                      <w:divBdr>
                        <w:top w:val="none" w:sz="0" w:space="0" w:color="auto"/>
                        <w:left w:val="none" w:sz="0" w:space="0" w:color="auto"/>
                        <w:bottom w:val="none" w:sz="0" w:space="0" w:color="auto"/>
                        <w:right w:val="none" w:sz="0" w:space="0" w:color="auto"/>
                      </w:divBdr>
                    </w:div>
                    <w:div w:id="48798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45168">
          <w:marLeft w:val="0"/>
          <w:marRight w:val="0"/>
          <w:marTop w:val="0"/>
          <w:marBottom w:val="0"/>
          <w:divBdr>
            <w:top w:val="none" w:sz="0" w:space="0" w:color="auto"/>
            <w:left w:val="none" w:sz="0" w:space="0" w:color="auto"/>
            <w:bottom w:val="none" w:sz="0" w:space="0" w:color="auto"/>
            <w:right w:val="none" w:sz="0" w:space="0" w:color="auto"/>
          </w:divBdr>
          <w:divsChild>
            <w:div w:id="1251498861">
              <w:marLeft w:val="0"/>
              <w:marRight w:val="0"/>
              <w:marTop w:val="120"/>
              <w:marBottom w:val="0"/>
              <w:divBdr>
                <w:top w:val="none" w:sz="0" w:space="0" w:color="auto"/>
                <w:left w:val="none" w:sz="0" w:space="0" w:color="auto"/>
                <w:bottom w:val="none" w:sz="0" w:space="0" w:color="auto"/>
                <w:right w:val="none" w:sz="0" w:space="0" w:color="auto"/>
              </w:divBdr>
            </w:div>
            <w:div w:id="266622932">
              <w:marLeft w:val="0"/>
              <w:marRight w:val="0"/>
              <w:marTop w:val="0"/>
              <w:marBottom w:val="0"/>
              <w:divBdr>
                <w:top w:val="none" w:sz="0" w:space="0" w:color="auto"/>
                <w:left w:val="none" w:sz="0" w:space="0" w:color="auto"/>
                <w:bottom w:val="none" w:sz="0" w:space="0" w:color="auto"/>
                <w:right w:val="none" w:sz="0" w:space="0" w:color="auto"/>
              </w:divBdr>
            </w:div>
          </w:divsChild>
        </w:div>
        <w:div w:id="571046625">
          <w:marLeft w:val="0"/>
          <w:marRight w:val="0"/>
          <w:marTop w:val="0"/>
          <w:marBottom w:val="0"/>
          <w:divBdr>
            <w:top w:val="none" w:sz="0" w:space="0" w:color="auto"/>
            <w:left w:val="none" w:sz="0" w:space="0" w:color="auto"/>
            <w:bottom w:val="none" w:sz="0" w:space="0" w:color="auto"/>
            <w:right w:val="none" w:sz="0" w:space="0" w:color="auto"/>
          </w:divBdr>
          <w:divsChild>
            <w:div w:id="1463308623">
              <w:marLeft w:val="0"/>
              <w:marRight w:val="0"/>
              <w:marTop w:val="120"/>
              <w:marBottom w:val="0"/>
              <w:divBdr>
                <w:top w:val="none" w:sz="0" w:space="0" w:color="auto"/>
                <w:left w:val="none" w:sz="0" w:space="0" w:color="auto"/>
                <w:bottom w:val="none" w:sz="0" w:space="0" w:color="auto"/>
                <w:right w:val="none" w:sz="0" w:space="0" w:color="auto"/>
              </w:divBdr>
            </w:div>
            <w:div w:id="1844978097">
              <w:marLeft w:val="0"/>
              <w:marRight w:val="0"/>
              <w:marTop w:val="0"/>
              <w:marBottom w:val="0"/>
              <w:divBdr>
                <w:top w:val="none" w:sz="0" w:space="0" w:color="auto"/>
                <w:left w:val="none" w:sz="0" w:space="0" w:color="auto"/>
                <w:bottom w:val="none" w:sz="0" w:space="0" w:color="auto"/>
                <w:right w:val="none" w:sz="0" w:space="0" w:color="auto"/>
              </w:divBdr>
            </w:div>
          </w:divsChild>
        </w:div>
        <w:div w:id="1753619083">
          <w:marLeft w:val="0"/>
          <w:marRight w:val="0"/>
          <w:marTop w:val="0"/>
          <w:marBottom w:val="0"/>
          <w:divBdr>
            <w:top w:val="none" w:sz="0" w:space="0" w:color="auto"/>
            <w:left w:val="none" w:sz="0" w:space="0" w:color="auto"/>
            <w:bottom w:val="none" w:sz="0" w:space="0" w:color="auto"/>
            <w:right w:val="none" w:sz="0" w:space="0" w:color="auto"/>
          </w:divBdr>
          <w:divsChild>
            <w:div w:id="935475716">
              <w:marLeft w:val="0"/>
              <w:marRight w:val="0"/>
              <w:marTop w:val="120"/>
              <w:marBottom w:val="0"/>
              <w:divBdr>
                <w:top w:val="none" w:sz="0" w:space="0" w:color="auto"/>
                <w:left w:val="none" w:sz="0" w:space="0" w:color="auto"/>
                <w:bottom w:val="none" w:sz="0" w:space="0" w:color="auto"/>
                <w:right w:val="none" w:sz="0" w:space="0" w:color="auto"/>
              </w:divBdr>
            </w:div>
            <w:div w:id="953170273">
              <w:marLeft w:val="0"/>
              <w:marRight w:val="0"/>
              <w:marTop w:val="0"/>
              <w:marBottom w:val="0"/>
              <w:divBdr>
                <w:top w:val="none" w:sz="0" w:space="0" w:color="auto"/>
                <w:left w:val="none" w:sz="0" w:space="0" w:color="auto"/>
                <w:bottom w:val="none" w:sz="0" w:space="0" w:color="auto"/>
                <w:right w:val="none" w:sz="0" w:space="0" w:color="auto"/>
              </w:divBdr>
            </w:div>
          </w:divsChild>
        </w:div>
        <w:div w:id="796337392">
          <w:marLeft w:val="0"/>
          <w:marRight w:val="0"/>
          <w:marTop w:val="0"/>
          <w:marBottom w:val="0"/>
          <w:divBdr>
            <w:top w:val="none" w:sz="0" w:space="0" w:color="auto"/>
            <w:left w:val="none" w:sz="0" w:space="0" w:color="auto"/>
            <w:bottom w:val="none" w:sz="0" w:space="0" w:color="auto"/>
            <w:right w:val="none" w:sz="0" w:space="0" w:color="auto"/>
          </w:divBdr>
          <w:divsChild>
            <w:div w:id="1501311338">
              <w:marLeft w:val="0"/>
              <w:marRight w:val="0"/>
              <w:marTop w:val="120"/>
              <w:marBottom w:val="0"/>
              <w:divBdr>
                <w:top w:val="none" w:sz="0" w:space="0" w:color="auto"/>
                <w:left w:val="none" w:sz="0" w:space="0" w:color="auto"/>
                <w:bottom w:val="none" w:sz="0" w:space="0" w:color="auto"/>
                <w:right w:val="none" w:sz="0" w:space="0" w:color="auto"/>
              </w:divBdr>
            </w:div>
            <w:div w:id="1217625024">
              <w:marLeft w:val="0"/>
              <w:marRight w:val="0"/>
              <w:marTop w:val="0"/>
              <w:marBottom w:val="0"/>
              <w:divBdr>
                <w:top w:val="none" w:sz="0" w:space="0" w:color="auto"/>
                <w:left w:val="none" w:sz="0" w:space="0" w:color="auto"/>
                <w:bottom w:val="none" w:sz="0" w:space="0" w:color="auto"/>
                <w:right w:val="none" w:sz="0" w:space="0" w:color="auto"/>
              </w:divBdr>
            </w:div>
          </w:divsChild>
        </w:div>
        <w:div w:id="328022204">
          <w:marLeft w:val="0"/>
          <w:marRight w:val="0"/>
          <w:marTop w:val="0"/>
          <w:marBottom w:val="0"/>
          <w:divBdr>
            <w:top w:val="none" w:sz="0" w:space="0" w:color="auto"/>
            <w:left w:val="none" w:sz="0" w:space="0" w:color="auto"/>
            <w:bottom w:val="none" w:sz="0" w:space="0" w:color="auto"/>
            <w:right w:val="none" w:sz="0" w:space="0" w:color="auto"/>
          </w:divBdr>
          <w:divsChild>
            <w:div w:id="355544797">
              <w:marLeft w:val="0"/>
              <w:marRight w:val="0"/>
              <w:marTop w:val="120"/>
              <w:marBottom w:val="0"/>
              <w:divBdr>
                <w:top w:val="none" w:sz="0" w:space="0" w:color="auto"/>
                <w:left w:val="none" w:sz="0" w:space="0" w:color="auto"/>
                <w:bottom w:val="none" w:sz="0" w:space="0" w:color="auto"/>
                <w:right w:val="none" w:sz="0" w:space="0" w:color="auto"/>
              </w:divBdr>
            </w:div>
            <w:div w:id="1717387145">
              <w:marLeft w:val="0"/>
              <w:marRight w:val="0"/>
              <w:marTop w:val="0"/>
              <w:marBottom w:val="0"/>
              <w:divBdr>
                <w:top w:val="none" w:sz="0" w:space="0" w:color="auto"/>
                <w:left w:val="none" w:sz="0" w:space="0" w:color="auto"/>
                <w:bottom w:val="none" w:sz="0" w:space="0" w:color="auto"/>
                <w:right w:val="none" w:sz="0" w:space="0" w:color="auto"/>
              </w:divBdr>
            </w:div>
          </w:divsChild>
        </w:div>
        <w:div w:id="514461391">
          <w:marLeft w:val="0"/>
          <w:marRight w:val="0"/>
          <w:marTop w:val="0"/>
          <w:marBottom w:val="0"/>
          <w:divBdr>
            <w:top w:val="none" w:sz="0" w:space="0" w:color="auto"/>
            <w:left w:val="none" w:sz="0" w:space="0" w:color="auto"/>
            <w:bottom w:val="none" w:sz="0" w:space="0" w:color="auto"/>
            <w:right w:val="none" w:sz="0" w:space="0" w:color="auto"/>
          </w:divBdr>
          <w:divsChild>
            <w:div w:id="782503208">
              <w:marLeft w:val="0"/>
              <w:marRight w:val="0"/>
              <w:marTop w:val="120"/>
              <w:marBottom w:val="0"/>
              <w:divBdr>
                <w:top w:val="none" w:sz="0" w:space="0" w:color="auto"/>
                <w:left w:val="none" w:sz="0" w:space="0" w:color="auto"/>
                <w:bottom w:val="none" w:sz="0" w:space="0" w:color="auto"/>
                <w:right w:val="none" w:sz="0" w:space="0" w:color="auto"/>
              </w:divBdr>
            </w:div>
            <w:div w:id="1316492981">
              <w:marLeft w:val="0"/>
              <w:marRight w:val="0"/>
              <w:marTop w:val="0"/>
              <w:marBottom w:val="0"/>
              <w:divBdr>
                <w:top w:val="none" w:sz="0" w:space="0" w:color="auto"/>
                <w:left w:val="none" w:sz="0" w:space="0" w:color="auto"/>
                <w:bottom w:val="none" w:sz="0" w:space="0" w:color="auto"/>
                <w:right w:val="none" w:sz="0" w:space="0" w:color="auto"/>
              </w:divBdr>
            </w:div>
          </w:divsChild>
        </w:div>
        <w:div w:id="1861816626">
          <w:marLeft w:val="0"/>
          <w:marRight w:val="0"/>
          <w:marTop w:val="0"/>
          <w:marBottom w:val="0"/>
          <w:divBdr>
            <w:top w:val="none" w:sz="0" w:space="0" w:color="auto"/>
            <w:left w:val="none" w:sz="0" w:space="0" w:color="auto"/>
            <w:bottom w:val="none" w:sz="0" w:space="0" w:color="auto"/>
            <w:right w:val="none" w:sz="0" w:space="0" w:color="auto"/>
          </w:divBdr>
          <w:divsChild>
            <w:div w:id="877158510">
              <w:marLeft w:val="0"/>
              <w:marRight w:val="0"/>
              <w:marTop w:val="120"/>
              <w:marBottom w:val="0"/>
              <w:divBdr>
                <w:top w:val="none" w:sz="0" w:space="0" w:color="auto"/>
                <w:left w:val="none" w:sz="0" w:space="0" w:color="auto"/>
                <w:bottom w:val="none" w:sz="0" w:space="0" w:color="auto"/>
                <w:right w:val="none" w:sz="0" w:space="0" w:color="auto"/>
              </w:divBdr>
            </w:div>
            <w:div w:id="2057579783">
              <w:marLeft w:val="0"/>
              <w:marRight w:val="0"/>
              <w:marTop w:val="0"/>
              <w:marBottom w:val="0"/>
              <w:divBdr>
                <w:top w:val="none" w:sz="0" w:space="0" w:color="auto"/>
                <w:left w:val="none" w:sz="0" w:space="0" w:color="auto"/>
                <w:bottom w:val="none" w:sz="0" w:space="0" w:color="auto"/>
                <w:right w:val="none" w:sz="0" w:space="0" w:color="auto"/>
              </w:divBdr>
            </w:div>
          </w:divsChild>
        </w:div>
        <w:div w:id="326440901">
          <w:marLeft w:val="0"/>
          <w:marRight w:val="0"/>
          <w:marTop w:val="0"/>
          <w:marBottom w:val="0"/>
          <w:divBdr>
            <w:top w:val="none" w:sz="0" w:space="0" w:color="auto"/>
            <w:left w:val="none" w:sz="0" w:space="0" w:color="auto"/>
            <w:bottom w:val="none" w:sz="0" w:space="0" w:color="auto"/>
            <w:right w:val="none" w:sz="0" w:space="0" w:color="auto"/>
          </w:divBdr>
          <w:divsChild>
            <w:div w:id="812604927">
              <w:marLeft w:val="0"/>
              <w:marRight w:val="0"/>
              <w:marTop w:val="120"/>
              <w:marBottom w:val="0"/>
              <w:divBdr>
                <w:top w:val="none" w:sz="0" w:space="0" w:color="auto"/>
                <w:left w:val="none" w:sz="0" w:space="0" w:color="auto"/>
                <w:bottom w:val="none" w:sz="0" w:space="0" w:color="auto"/>
                <w:right w:val="none" w:sz="0" w:space="0" w:color="auto"/>
              </w:divBdr>
            </w:div>
            <w:div w:id="1985350103">
              <w:marLeft w:val="0"/>
              <w:marRight w:val="0"/>
              <w:marTop w:val="0"/>
              <w:marBottom w:val="0"/>
              <w:divBdr>
                <w:top w:val="none" w:sz="0" w:space="0" w:color="auto"/>
                <w:left w:val="none" w:sz="0" w:space="0" w:color="auto"/>
                <w:bottom w:val="none" w:sz="0" w:space="0" w:color="auto"/>
                <w:right w:val="none" w:sz="0" w:space="0" w:color="auto"/>
              </w:divBdr>
              <w:divsChild>
                <w:div w:id="1766414091">
                  <w:marLeft w:val="0"/>
                  <w:marRight w:val="0"/>
                  <w:marTop w:val="0"/>
                  <w:marBottom w:val="0"/>
                  <w:divBdr>
                    <w:top w:val="none" w:sz="0" w:space="0" w:color="auto"/>
                    <w:left w:val="none" w:sz="0" w:space="0" w:color="auto"/>
                    <w:bottom w:val="none" w:sz="0" w:space="0" w:color="auto"/>
                    <w:right w:val="none" w:sz="0" w:space="0" w:color="auto"/>
                  </w:divBdr>
                  <w:divsChild>
                    <w:div w:id="496120061">
                      <w:marLeft w:val="0"/>
                      <w:marRight w:val="0"/>
                      <w:marTop w:val="120"/>
                      <w:marBottom w:val="0"/>
                      <w:divBdr>
                        <w:top w:val="none" w:sz="0" w:space="0" w:color="auto"/>
                        <w:left w:val="none" w:sz="0" w:space="0" w:color="auto"/>
                        <w:bottom w:val="none" w:sz="0" w:space="0" w:color="auto"/>
                        <w:right w:val="none" w:sz="0" w:space="0" w:color="auto"/>
                      </w:divBdr>
                    </w:div>
                    <w:div w:id="902300221">
                      <w:marLeft w:val="0"/>
                      <w:marRight w:val="0"/>
                      <w:marTop w:val="0"/>
                      <w:marBottom w:val="0"/>
                      <w:divBdr>
                        <w:top w:val="none" w:sz="0" w:space="0" w:color="auto"/>
                        <w:left w:val="none" w:sz="0" w:space="0" w:color="auto"/>
                        <w:bottom w:val="none" w:sz="0" w:space="0" w:color="auto"/>
                        <w:right w:val="none" w:sz="0" w:space="0" w:color="auto"/>
                      </w:divBdr>
                      <w:divsChild>
                        <w:div w:id="667288141">
                          <w:marLeft w:val="0"/>
                          <w:marRight w:val="0"/>
                          <w:marTop w:val="0"/>
                          <w:marBottom w:val="0"/>
                          <w:divBdr>
                            <w:top w:val="none" w:sz="0" w:space="0" w:color="auto"/>
                            <w:left w:val="none" w:sz="0" w:space="0" w:color="auto"/>
                            <w:bottom w:val="none" w:sz="0" w:space="0" w:color="auto"/>
                            <w:right w:val="none" w:sz="0" w:space="0" w:color="auto"/>
                          </w:divBdr>
                          <w:divsChild>
                            <w:div w:id="2028676817">
                              <w:marLeft w:val="0"/>
                              <w:marRight w:val="0"/>
                              <w:marTop w:val="120"/>
                              <w:marBottom w:val="0"/>
                              <w:divBdr>
                                <w:top w:val="none" w:sz="0" w:space="0" w:color="auto"/>
                                <w:left w:val="none" w:sz="0" w:space="0" w:color="auto"/>
                                <w:bottom w:val="none" w:sz="0" w:space="0" w:color="auto"/>
                                <w:right w:val="none" w:sz="0" w:space="0" w:color="auto"/>
                              </w:divBdr>
                            </w:div>
                            <w:div w:id="1657492130">
                              <w:marLeft w:val="0"/>
                              <w:marRight w:val="0"/>
                              <w:marTop w:val="0"/>
                              <w:marBottom w:val="0"/>
                              <w:divBdr>
                                <w:top w:val="none" w:sz="0" w:space="0" w:color="auto"/>
                                <w:left w:val="none" w:sz="0" w:space="0" w:color="auto"/>
                                <w:bottom w:val="none" w:sz="0" w:space="0" w:color="auto"/>
                                <w:right w:val="none" w:sz="0" w:space="0" w:color="auto"/>
                              </w:divBdr>
                              <w:divsChild>
                                <w:div w:id="64350651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99914403">
                          <w:marLeft w:val="0"/>
                          <w:marRight w:val="0"/>
                          <w:marTop w:val="0"/>
                          <w:marBottom w:val="0"/>
                          <w:divBdr>
                            <w:top w:val="none" w:sz="0" w:space="0" w:color="auto"/>
                            <w:left w:val="none" w:sz="0" w:space="0" w:color="auto"/>
                            <w:bottom w:val="none" w:sz="0" w:space="0" w:color="auto"/>
                            <w:right w:val="none" w:sz="0" w:space="0" w:color="auto"/>
                          </w:divBdr>
                          <w:divsChild>
                            <w:div w:id="1115177741">
                              <w:marLeft w:val="0"/>
                              <w:marRight w:val="0"/>
                              <w:marTop w:val="120"/>
                              <w:marBottom w:val="0"/>
                              <w:divBdr>
                                <w:top w:val="none" w:sz="0" w:space="0" w:color="auto"/>
                                <w:left w:val="none" w:sz="0" w:space="0" w:color="auto"/>
                                <w:bottom w:val="none" w:sz="0" w:space="0" w:color="auto"/>
                                <w:right w:val="none" w:sz="0" w:space="0" w:color="auto"/>
                              </w:divBdr>
                            </w:div>
                            <w:div w:id="931165455">
                              <w:marLeft w:val="0"/>
                              <w:marRight w:val="0"/>
                              <w:marTop w:val="0"/>
                              <w:marBottom w:val="0"/>
                              <w:divBdr>
                                <w:top w:val="none" w:sz="0" w:space="0" w:color="auto"/>
                                <w:left w:val="none" w:sz="0" w:space="0" w:color="auto"/>
                                <w:bottom w:val="none" w:sz="0" w:space="0" w:color="auto"/>
                                <w:right w:val="none" w:sz="0" w:space="0" w:color="auto"/>
                              </w:divBdr>
                              <w:divsChild>
                                <w:div w:id="176838600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995495593">
                          <w:marLeft w:val="0"/>
                          <w:marRight w:val="0"/>
                          <w:marTop w:val="0"/>
                          <w:marBottom w:val="0"/>
                          <w:divBdr>
                            <w:top w:val="none" w:sz="0" w:space="0" w:color="auto"/>
                            <w:left w:val="none" w:sz="0" w:space="0" w:color="auto"/>
                            <w:bottom w:val="none" w:sz="0" w:space="0" w:color="auto"/>
                            <w:right w:val="none" w:sz="0" w:space="0" w:color="auto"/>
                          </w:divBdr>
                          <w:divsChild>
                            <w:div w:id="313680229">
                              <w:marLeft w:val="0"/>
                              <w:marRight w:val="0"/>
                              <w:marTop w:val="120"/>
                              <w:marBottom w:val="0"/>
                              <w:divBdr>
                                <w:top w:val="none" w:sz="0" w:space="0" w:color="auto"/>
                                <w:left w:val="none" w:sz="0" w:space="0" w:color="auto"/>
                                <w:bottom w:val="none" w:sz="0" w:space="0" w:color="auto"/>
                                <w:right w:val="none" w:sz="0" w:space="0" w:color="auto"/>
                              </w:divBdr>
                            </w:div>
                            <w:div w:id="247078198">
                              <w:marLeft w:val="0"/>
                              <w:marRight w:val="0"/>
                              <w:marTop w:val="0"/>
                              <w:marBottom w:val="0"/>
                              <w:divBdr>
                                <w:top w:val="none" w:sz="0" w:space="0" w:color="auto"/>
                                <w:left w:val="none" w:sz="0" w:space="0" w:color="auto"/>
                                <w:bottom w:val="none" w:sz="0" w:space="0" w:color="auto"/>
                                <w:right w:val="none" w:sz="0" w:space="0" w:color="auto"/>
                              </w:divBdr>
                              <w:divsChild>
                                <w:div w:id="20795464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004501444">
                          <w:marLeft w:val="0"/>
                          <w:marRight w:val="0"/>
                          <w:marTop w:val="0"/>
                          <w:marBottom w:val="0"/>
                          <w:divBdr>
                            <w:top w:val="none" w:sz="0" w:space="0" w:color="auto"/>
                            <w:left w:val="none" w:sz="0" w:space="0" w:color="auto"/>
                            <w:bottom w:val="none" w:sz="0" w:space="0" w:color="auto"/>
                            <w:right w:val="none" w:sz="0" w:space="0" w:color="auto"/>
                          </w:divBdr>
                          <w:divsChild>
                            <w:div w:id="120391532">
                              <w:marLeft w:val="0"/>
                              <w:marRight w:val="0"/>
                              <w:marTop w:val="120"/>
                              <w:marBottom w:val="0"/>
                              <w:divBdr>
                                <w:top w:val="none" w:sz="0" w:space="0" w:color="auto"/>
                                <w:left w:val="none" w:sz="0" w:space="0" w:color="auto"/>
                                <w:bottom w:val="none" w:sz="0" w:space="0" w:color="auto"/>
                                <w:right w:val="none" w:sz="0" w:space="0" w:color="auto"/>
                              </w:divBdr>
                            </w:div>
                            <w:div w:id="293677896">
                              <w:marLeft w:val="0"/>
                              <w:marRight w:val="0"/>
                              <w:marTop w:val="0"/>
                              <w:marBottom w:val="0"/>
                              <w:divBdr>
                                <w:top w:val="none" w:sz="0" w:space="0" w:color="auto"/>
                                <w:left w:val="none" w:sz="0" w:space="0" w:color="auto"/>
                                <w:bottom w:val="none" w:sz="0" w:space="0" w:color="auto"/>
                                <w:right w:val="none" w:sz="0" w:space="0" w:color="auto"/>
                              </w:divBdr>
                              <w:divsChild>
                                <w:div w:id="115182413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605306178">
                          <w:marLeft w:val="0"/>
                          <w:marRight w:val="0"/>
                          <w:marTop w:val="0"/>
                          <w:marBottom w:val="0"/>
                          <w:divBdr>
                            <w:top w:val="none" w:sz="0" w:space="0" w:color="auto"/>
                            <w:left w:val="none" w:sz="0" w:space="0" w:color="auto"/>
                            <w:bottom w:val="none" w:sz="0" w:space="0" w:color="auto"/>
                            <w:right w:val="none" w:sz="0" w:space="0" w:color="auto"/>
                          </w:divBdr>
                          <w:divsChild>
                            <w:div w:id="1089158743">
                              <w:marLeft w:val="0"/>
                              <w:marRight w:val="0"/>
                              <w:marTop w:val="120"/>
                              <w:marBottom w:val="0"/>
                              <w:divBdr>
                                <w:top w:val="none" w:sz="0" w:space="0" w:color="auto"/>
                                <w:left w:val="none" w:sz="0" w:space="0" w:color="auto"/>
                                <w:bottom w:val="none" w:sz="0" w:space="0" w:color="auto"/>
                                <w:right w:val="none" w:sz="0" w:space="0" w:color="auto"/>
                              </w:divBdr>
                            </w:div>
                            <w:div w:id="1402754215">
                              <w:marLeft w:val="0"/>
                              <w:marRight w:val="0"/>
                              <w:marTop w:val="0"/>
                              <w:marBottom w:val="0"/>
                              <w:divBdr>
                                <w:top w:val="none" w:sz="0" w:space="0" w:color="auto"/>
                                <w:left w:val="none" w:sz="0" w:space="0" w:color="auto"/>
                                <w:bottom w:val="none" w:sz="0" w:space="0" w:color="auto"/>
                                <w:right w:val="none" w:sz="0" w:space="0" w:color="auto"/>
                              </w:divBdr>
                              <w:divsChild>
                                <w:div w:id="71520477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127745784">
                  <w:marLeft w:val="0"/>
                  <w:marRight w:val="0"/>
                  <w:marTop w:val="0"/>
                  <w:marBottom w:val="0"/>
                  <w:divBdr>
                    <w:top w:val="none" w:sz="0" w:space="0" w:color="auto"/>
                    <w:left w:val="none" w:sz="0" w:space="0" w:color="auto"/>
                    <w:bottom w:val="none" w:sz="0" w:space="0" w:color="auto"/>
                    <w:right w:val="none" w:sz="0" w:space="0" w:color="auto"/>
                  </w:divBdr>
                  <w:divsChild>
                    <w:div w:id="1392926247">
                      <w:marLeft w:val="0"/>
                      <w:marRight w:val="0"/>
                      <w:marTop w:val="120"/>
                      <w:marBottom w:val="0"/>
                      <w:divBdr>
                        <w:top w:val="none" w:sz="0" w:space="0" w:color="auto"/>
                        <w:left w:val="none" w:sz="0" w:space="0" w:color="auto"/>
                        <w:bottom w:val="none" w:sz="0" w:space="0" w:color="auto"/>
                        <w:right w:val="none" w:sz="0" w:space="0" w:color="auto"/>
                      </w:divBdr>
                    </w:div>
                    <w:div w:id="816334888">
                      <w:marLeft w:val="0"/>
                      <w:marRight w:val="0"/>
                      <w:marTop w:val="0"/>
                      <w:marBottom w:val="0"/>
                      <w:divBdr>
                        <w:top w:val="none" w:sz="0" w:space="0" w:color="auto"/>
                        <w:left w:val="none" w:sz="0" w:space="0" w:color="auto"/>
                        <w:bottom w:val="none" w:sz="0" w:space="0" w:color="auto"/>
                        <w:right w:val="none" w:sz="0" w:space="0" w:color="auto"/>
                      </w:divBdr>
                    </w:div>
                  </w:divsChild>
                </w:div>
                <w:div w:id="1679193181">
                  <w:marLeft w:val="0"/>
                  <w:marRight w:val="0"/>
                  <w:marTop w:val="0"/>
                  <w:marBottom w:val="0"/>
                  <w:divBdr>
                    <w:top w:val="none" w:sz="0" w:space="0" w:color="auto"/>
                    <w:left w:val="none" w:sz="0" w:space="0" w:color="auto"/>
                    <w:bottom w:val="none" w:sz="0" w:space="0" w:color="auto"/>
                    <w:right w:val="none" w:sz="0" w:space="0" w:color="auto"/>
                  </w:divBdr>
                  <w:divsChild>
                    <w:div w:id="770515704">
                      <w:marLeft w:val="0"/>
                      <w:marRight w:val="0"/>
                      <w:marTop w:val="120"/>
                      <w:marBottom w:val="0"/>
                      <w:divBdr>
                        <w:top w:val="none" w:sz="0" w:space="0" w:color="auto"/>
                        <w:left w:val="none" w:sz="0" w:space="0" w:color="auto"/>
                        <w:bottom w:val="none" w:sz="0" w:space="0" w:color="auto"/>
                        <w:right w:val="none" w:sz="0" w:space="0" w:color="auto"/>
                      </w:divBdr>
                    </w:div>
                    <w:div w:id="594750680">
                      <w:marLeft w:val="0"/>
                      <w:marRight w:val="0"/>
                      <w:marTop w:val="0"/>
                      <w:marBottom w:val="0"/>
                      <w:divBdr>
                        <w:top w:val="none" w:sz="0" w:space="0" w:color="auto"/>
                        <w:left w:val="none" w:sz="0" w:space="0" w:color="auto"/>
                        <w:bottom w:val="none" w:sz="0" w:space="0" w:color="auto"/>
                        <w:right w:val="none" w:sz="0" w:space="0" w:color="auto"/>
                      </w:divBdr>
                    </w:div>
                  </w:divsChild>
                </w:div>
                <w:div w:id="1182276589">
                  <w:marLeft w:val="0"/>
                  <w:marRight w:val="0"/>
                  <w:marTop w:val="0"/>
                  <w:marBottom w:val="0"/>
                  <w:divBdr>
                    <w:top w:val="none" w:sz="0" w:space="0" w:color="auto"/>
                    <w:left w:val="none" w:sz="0" w:space="0" w:color="auto"/>
                    <w:bottom w:val="none" w:sz="0" w:space="0" w:color="auto"/>
                    <w:right w:val="none" w:sz="0" w:space="0" w:color="auto"/>
                  </w:divBdr>
                  <w:divsChild>
                    <w:div w:id="963390126">
                      <w:marLeft w:val="0"/>
                      <w:marRight w:val="0"/>
                      <w:marTop w:val="120"/>
                      <w:marBottom w:val="0"/>
                      <w:divBdr>
                        <w:top w:val="none" w:sz="0" w:space="0" w:color="auto"/>
                        <w:left w:val="none" w:sz="0" w:space="0" w:color="auto"/>
                        <w:bottom w:val="none" w:sz="0" w:space="0" w:color="auto"/>
                        <w:right w:val="none" w:sz="0" w:space="0" w:color="auto"/>
                      </w:divBdr>
                    </w:div>
                    <w:div w:id="194013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883728">
          <w:marLeft w:val="0"/>
          <w:marRight w:val="0"/>
          <w:marTop w:val="0"/>
          <w:marBottom w:val="0"/>
          <w:divBdr>
            <w:top w:val="none" w:sz="0" w:space="0" w:color="auto"/>
            <w:left w:val="none" w:sz="0" w:space="0" w:color="auto"/>
            <w:bottom w:val="none" w:sz="0" w:space="0" w:color="auto"/>
            <w:right w:val="none" w:sz="0" w:space="0" w:color="auto"/>
          </w:divBdr>
          <w:divsChild>
            <w:div w:id="2003511094">
              <w:marLeft w:val="0"/>
              <w:marRight w:val="0"/>
              <w:marTop w:val="120"/>
              <w:marBottom w:val="0"/>
              <w:divBdr>
                <w:top w:val="none" w:sz="0" w:space="0" w:color="auto"/>
                <w:left w:val="none" w:sz="0" w:space="0" w:color="auto"/>
                <w:bottom w:val="none" w:sz="0" w:space="0" w:color="auto"/>
                <w:right w:val="none" w:sz="0" w:space="0" w:color="auto"/>
              </w:divBdr>
            </w:div>
            <w:div w:id="1607152863">
              <w:marLeft w:val="0"/>
              <w:marRight w:val="0"/>
              <w:marTop w:val="0"/>
              <w:marBottom w:val="0"/>
              <w:divBdr>
                <w:top w:val="none" w:sz="0" w:space="0" w:color="auto"/>
                <w:left w:val="none" w:sz="0" w:space="0" w:color="auto"/>
                <w:bottom w:val="none" w:sz="0" w:space="0" w:color="auto"/>
                <w:right w:val="none" w:sz="0" w:space="0" w:color="auto"/>
              </w:divBdr>
            </w:div>
          </w:divsChild>
        </w:div>
        <w:div w:id="175268530">
          <w:marLeft w:val="0"/>
          <w:marRight w:val="0"/>
          <w:marTop w:val="0"/>
          <w:marBottom w:val="0"/>
          <w:divBdr>
            <w:top w:val="none" w:sz="0" w:space="0" w:color="auto"/>
            <w:left w:val="none" w:sz="0" w:space="0" w:color="auto"/>
            <w:bottom w:val="none" w:sz="0" w:space="0" w:color="auto"/>
            <w:right w:val="none" w:sz="0" w:space="0" w:color="auto"/>
          </w:divBdr>
          <w:divsChild>
            <w:div w:id="1460873491">
              <w:marLeft w:val="0"/>
              <w:marRight w:val="0"/>
              <w:marTop w:val="120"/>
              <w:marBottom w:val="0"/>
              <w:divBdr>
                <w:top w:val="none" w:sz="0" w:space="0" w:color="auto"/>
                <w:left w:val="none" w:sz="0" w:space="0" w:color="auto"/>
                <w:bottom w:val="none" w:sz="0" w:space="0" w:color="auto"/>
                <w:right w:val="none" w:sz="0" w:space="0" w:color="auto"/>
              </w:divBdr>
            </w:div>
            <w:div w:id="1116174098">
              <w:marLeft w:val="0"/>
              <w:marRight w:val="0"/>
              <w:marTop w:val="0"/>
              <w:marBottom w:val="0"/>
              <w:divBdr>
                <w:top w:val="none" w:sz="0" w:space="0" w:color="auto"/>
                <w:left w:val="none" w:sz="0" w:space="0" w:color="auto"/>
                <w:bottom w:val="none" w:sz="0" w:space="0" w:color="auto"/>
                <w:right w:val="none" w:sz="0" w:space="0" w:color="auto"/>
              </w:divBdr>
            </w:div>
          </w:divsChild>
        </w:div>
        <w:div w:id="761294306">
          <w:marLeft w:val="0"/>
          <w:marRight w:val="0"/>
          <w:marTop w:val="0"/>
          <w:marBottom w:val="0"/>
          <w:divBdr>
            <w:top w:val="none" w:sz="0" w:space="0" w:color="auto"/>
            <w:left w:val="none" w:sz="0" w:space="0" w:color="auto"/>
            <w:bottom w:val="none" w:sz="0" w:space="0" w:color="auto"/>
            <w:right w:val="none" w:sz="0" w:space="0" w:color="auto"/>
          </w:divBdr>
          <w:divsChild>
            <w:div w:id="1661930661">
              <w:marLeft w:val="0"/>
              <w:marRight w:val="0"/>
              <w:marTop w:val="120"/>
              <w:marBottom w:val="0"/>
              <w:divBdr>
                <w:top w:val="none" w:sz="0" w:space="0" w:color="auto"/>
                <w:left w:val="none" w:sz="0" w:space="0" w:color="auto"/>
                <w:bottom w:val="none" w:sz="0" w:space="0" w:color="auto"/>
                <w:right w:val="none" w:sz="0" w:space="0" w:color="auto"/>
              </w:divBdr>
            </w:div>
            <w:div w:id="393701057">
              <w:marLeft w:val="0"/>
              <w:marRight w:val="0"/>
              <w:marTop w:val="0"/>
              <w:marBottom w:val="0"/>
              <w:divBdr>
                <w:top w:val="none" w:sz="0" w:space="0" w:color="auto"/>
                <w:left w:val="none" w:sz="0" w:space="0" w:color="auto"/>
                <w:bottom w:val="none" w:sz="0" w:space="0" w:color="auto"/>
                <w:right w:val="none" w:sz="0" w:space="0" w:color="auto"/>
              </w:divBdr>
            </w:div>
          </w:divsChild>
        </w:div>
        <w:div w:id="634330654">
          <w:marLeft w:val="0"/>
          <w:marRight w:val="0"/>
          <w:marTop w:val="0"/>
          <w:marBottom w:val="0"/>
          <w:divBdr>
            <w:top w:val="none" w:sz="0" w:space="0" w:color="auto"/>
            <w:left w:val="none" w:sz="0" w:space="0" w:color="auto"/>
            <w:bottom w:val="none" w:sz="0" w:space="0" w:color="auto"/>
            <w:right w:val="none" w:sz="0" w:space="0" w:color="auto"/>
          </w:divBdr>
          <w:divsChild>
            <w:div w:id="617298788">
              <w:marLeft w:val="0"/>
              <w:marRight w:val="0"/>
              <w:marTop w:val="120"/>
              <w:marBottom w:val="0"/>
              <w:divBdr>
                <w:top w:val="none" w:sz="0" w:space="0" w:color="auto"/>
                <w:left w:val="none" w:sz="0" w:space="0" w:color="auto"/>
                <w:bottom w:val="none" w:sz="0" w:space="0" w:color="auto"/>
                <w:right w:val="none" w:sz="0" w:space="0" w:color="auto"/>
              </w:divBdr>
            </w:div>
            <w:div w:id="153224013">
              <w:marLeft w:val="0"/>
              <w:marRight w:val="0"/>
              <w:marTop w:val="0"/>
              <w:marBottom w:val="0"/>
              <w:divBdr>
                <w:top w:val="none" w:sz="0" w:space="0" w:color="auto"/>
                <w:left w:val="none" w:sz="0" w:space="0" w:color="auto"/>
                <w:bottom w:val="none" w:sz="0" w:space="0" w:color="auto"/>
                <w:right w:val="none" w:sz="0" w:space="0" w:color="auto"/>
              </w:divBdr>
            </w:div>
          </w:divsChild>
        </w:div>
        <w:div w:id="2064407813">
          <w:marLeft w:val="0"/>
          <w:marRight w:val="0"/>
          <w:marTop w:val="0"/>
          <w:marBottom w:val="0"/>
          <w:divBdr>
            <w:top w:val="none" w:sz="0" w:space="0" w:color="auto"/>
            <w:left w:val="none" w:sz="0" w:space="0" w:color="auto"/>
            <w:bottom w:val="none" w:sz="0" w:space="0" w:color="auto"/>
            <w:right w:val="none" w:sz="0" w:space="0" w:color="auto"/>
          </w:divBdr>
          <w:divsChild>
            <w:div w:id="1917671283">
              <w:marLeft w:val="0"/>
              <w:marRight w:val="0"/>
              <w:marTop w:val="120"/>
              <w:marBottom w:val="0"/>
              <w:divBdr>
                <w:top w:val="none" w:sz="0" w:space="0" w:color="auto"/>
                <w:left w:val="none" w:sz="0" w:space="0" w:color="auto"/>
                <w:bottom w:val="none" w:sz="0" w:space="0" w:color="auto"/>
                <w:right w:val="none" w:sz="0" w:space="0" w:color="auto"/>
              </w:divBdr>
            </w:div>
            <w:div w:id="2058968137">
              <w:marLeft w:val="0"/>
              <w:marRight w:val="0"/>
              <w:marTop w:val="0"/>
              <w:marBottom w:val="0"/>
              <w:divBdr>
                <w:top w:val="none" w:sz="0" w:space="0" w:color="auto"/>
                <w:left w:val="none" w:sz="0" w:space="0" w:color="auto"/>
                <w:bottom w:val="none" w:sz="0" w:space="0" w:color="auto"/>
                <w:right w:val="none" w:sz="0" w:space="0" w:color="auto"/>
              </w:divBdr>
            </w:div>
          </w:divsChild>
        </w:div>
        <w:div w:id="1999725673">
          <w:marLeft w:val="0"/>
          <w:marRight w:val="0"/>
          <w:marTop w:val="0"/>
          <w:marBottom w:val="0"/>
          <w:divBdr>
            <w:top w:val="none" w:sz="0" w:space="0" w:color="auto"/>
            <w:left w:val="none" w:sz="0" w:space="0" w:color="auto"/>
            <w:bottom w:val="none" w:sz="0" w:space="0" w:color="auto"/>
            <w:right w:val="none" w:sz="0" w:space="0" w:color="auto"/>
          </w:divBdr>
          <w:divsChild>
            <w:div w:id="473184253">
              <w:marLeft w:val="0"/>
              <w:marRight w:val="0"/>
              <w:marTop w:val="120"/>
              <w:marBottom w:val="0"/>
              <w:divBdr>
                <w:top w:val="none" w:sz="0" w:space="0" w:color="auto"/>
                <w:left w:val="none" w:sz="0" w:space="0" w:color="auto"/>
                <w:bottom w:val="none" w:sz="0" w:space="0" w:color="auto"/>
                <w:right w:val="none" w:sz="0" w:space="0" w:color="auto"/>
              </w:divBdr>
            </w:div>
            <w:div w:id="194927452">
              <w:marLeft w:val="0"/>
              <w:marRight w:val="0"/>
              <w:marTop w:val="0"/>
              <w:marBottom w:val="0"/>
              <w:divBdr>
                <w:top w:val="none" w:sz="0" w:space="0" w:color="auto"/>
                <w:left w:val="none" w:sz="0" w:space="0" w:color="auto"/>
                <w:bottom w:val="none" w:sz="0" w:space="0" w:color="auto"/>
                <w:right w:val="none" w:sz="0" w:space="0" w:color="auto"/>
              </w:divBdr>
            </w:div>
          </w:divsChild>
        </w:div>
        <w:div w:id="2133281446">
          <w:marLeft w:val="0"/>
          <w:marRight w:val="0"/>
          <w:marTop w:val="0"/>
          <w:marBottom w:val="0"/>
          <w:divBdr>
            <w:top w:val="none" w:sz="0" w:space="0" w:color="auto"/>
            <w:left w:val="none" w:sz="0" w:space="0" w:color="auto"/>
            <w:bottom w:val="none" w:sz="0" w:space="0" w:color="auto"/>
            <w:right w:val="none" w:sz="0" w:space="0" w:color="auto"/>
          </w:divBdr>
          <w:divsChild>
            <w:div w:id="1053309821">
              <w:marLeft w:val="0"/>
              <w:marRight w:val="0"/>
              <w:marTop w:val="120"/>
              <w:marBottom w:val="0"/>
              <w:divBdr>
                <w:top w:val="none" w:sz="0" w:space="0" w:color="auto"/>
                <w:left w:val="none" w:sz="0" w:space="0" w:color="auto"/>
                <w:bottom w:val="none" w:sz="0" w:space="0" w:color="auto"/>
                <w:right w:val="none" w:sz="0" w:space="0" w:color="auto"/>
              </w:divBdr>
            </w:div>
            <w:div w:id="1134756420">
              <w:marLeft w:val="0"/>
              <w:marRight w:val="0"/>
              <w:marTop w:val="0"/>
              <w:marBottom w:val="0"/>
              <w:divBdr>
                <w:top w:val="none" w:sz="0" w:space="0" w:color="auto"/>
                <w:left w:val="none" w:sz="0" w:space="0" w:color="auto"/>
                <w:bottom w:val="none" w:sz="0" w:space="0" w:color="auto"/>
                <w:right w:val="none" w:sz="0" w:space="0" w:color="auto"/>
              </w:divBdr>
            </w:div>
          </w:divsChild>
        </w:div>
        <w:div w:id="718474675">
          <w:marLeft w:val="0"/>
          <w:marRight w:val="0"/>
          <w:marTop w:val="0"/>
          <w:marBottom w:val="0"/>
          <w:divBdr>
            <w:top w:val="none" w:sz="0" w:space="0" w:color="auto"/>
            <w:left w:val="none" w:sz="0" w:space="0" w:color="auto"/>
            <w:bottom w:val="none" w:sz="0" w:space="0" w:color="auto"/>
            <w:right w:val="none" w:sz="0" w:space="0" w:color="auto"/>
          </w:divBdr>
          <w:divsChild>
            <w:div w:id="1364209101">
              <w:marLeft w:val="0"/>
              <w:marRight w:val="0"/>
              <w:marTop w:val="120"/>
              <w:marBottom w:val="0"/>
              <w:divBdr>
                <w:top w:val="none" w:sz="0" w:space="0" w:color="auto"/>
                <w:left w:val="none" w:sz="0" w:space="0" w:color="auto"/>
                <w:bottom w:val="none" w:sz="0" w:space="0" w:color="auto"/>
                <w:right w:val="none" w:sz="0" w:space="0" w:color="auto"/>
              </w:divBdr>
            </w:div>
            <w:div w:id="602760647">
              <w:marLeft w:val="0"/>
              <w:marRight w:val="0"/>
              <w:marTop w:val="0"/>
              <w:marBottom w:val="0"/>
              <w:divBdr>
                <w:top w:val="none" w:sz="0" w:space="0" w:color="auto"/>
                <w:left w:val="none" w:sz="0" w:space="0" w:color="auto"/>
                <w:bottom w:val="none" w:sz="0" w:space="0" w:color="auto"/>
                <w:right w:val="none" w:sz="0" w:space="0" w:color="auto"/>
              </w:divBdr>
            </w:div>
          </w:divsChild>
        </w:div>
        <w:div w:id="1729105874">
          <w:marLeft w:val="0"/>
          <w:marRight w:val="0"/>
          <w:marTop w:val="0"/>
          <w:marBottom w:val="0"/>
          <w:divBdr>
            <w:top w:val="none" w:sz="0" w:space="0" w:color="auto"/>
            <w:left w:val="none" w:sz="0" w:space="0" w:color="auto"/>
            <w:bottom w:val="none" w:sz="0" w:space="0" w:color="auto"/>
            <w:right w:val="none" w:sz="0" w:space="0" w:color="auto"/>
          </w:divBdr>
          <w:divsChild>
            <w:div w:id="332685739">
              <w:marLeft w:val="0"/>
              <w:marRight w:val="0"/>
              <w:marTop w:val="120"/>
              <w:marBottom w:val="0"/>
              <w:divBdr>
                <w:top w:val="none" w:sz="0" w:space="0" w:color="auto"/>
                <w:left w:val="none" w:sz="0" w:space="0" w:color="auto"/>
                <w:bottom w:val="none" w:sz="0" w:space="0" w:color="auto"/>
                <w:right w:val="none" w:sz="0" w:space="0" w:color="auto"/>
              </w:divBdr>
            </w:div>
            <w:div w:id="2093961895">
              <w:marLeft w:val="0"/>
              <w:marRight w:val="0"/>
              <w:marTop w:val="0"/>
              <w:marBottom w:val="0"/>
              <w:divBdr>
                <w:top w:val="none" w:sz="0" w:space="0" w:color="auto"/>
                <w:left w:val="none" w:sz="0" w:space="0" w:color="auto"/>
                <w:bottom w:val="none" w:sz="0" w:space="0" w:color="auto"/>
                <w:right w:val="none" w:sz="0" w:space="0" w:color="auto"/>
              </w:divBdr>
            </w:div>
          </w:divsChild>
        </w:div>
        <w:div w:id="2128234075">
          <w:marLeft w:val="0"/>
          <w:marRight w:val="0"/>
          <w:marTop w:val="0"/>
          <w:marBottom w:val="0"/>
          <w:divBdr>
            <w:top w:val="none" w:sz="0" w:space="0" w:color="auto"/>
            <w:left w:val="none" w:sz="0" w:space="0" w:color="auto"/>
            <w:bottom w:val="none" w:sz="0" w:space="0" w:color="auto"/>
            <w:right w:val="none" w:sz="0" w:space="0" w:color="auto"/>
          </w:divBdr>
          <w:divsChild>
            <w:div w:id="30150687">
              <w:marLeft w:val="0"/>
              <w:marRight w:val="0"/>
              <w:marTop w:val="120"/>
              <w:marBottom w:val="0"/>
              <w:divBdr>
                <w:top w:val="none" w:sz="0" w:space="0" w:color="auto"/>
                <w:left w:val="none" w:sz="0" w:space="0" w:color="auto"/>
                <w:bottom w:val="none" w:sz="0" w:space="0" w:color="auto"/>
                <w:right w:val="none" w:sz="0" w:space="0" w:color="auto"/>
              </w:divBdr>
            </w:div>
            <w:div w:id="226844398">
              <w:marLeft w:val="0"/>
              <w:marRight w:val="0"/>
              <w:marTop w:val="0"/>
              <w:marBottom w:val="0"/>
              <w:divBdr>
                <w:top w:val="none" w:sz="0" w:space="0" w:color="auto"/>
                <w:left w:val="none" w:sz="0" w:space="0" w:color="auto"/>
                <w:bottom w:val="none" w:sz="0" w:space="0" w:color="auto"/>
                <w:right w:val="none" w:sz="0" w:space="0" w:color="auto"/>
              </w:divBdr>
            </w:div>
          </w:divsChild>
        </w:div>
        <w:div w:id="726418447">
          <w:marLeft w:val="0"/>
          <w:marRight w:val="0"/>
          <w:marTop w:val="0"/>
          <w:marBottom w:val="0"/>
          <w:divBdr>
            <w:top w:val="none" w:sz="0" w:space="0" w:color="auto"/>
            <w:left w:val="none" w:sz="0" w:space="0" w:color="auto"/>
            <w:bottom w:val="none" w:sz="0" w:space="0" w:color="auto"/>
            <w:right w:val="none" w:sz="0" w:space="0" w:color="auto"/>
          </w:divBdr>
          <w:divsChild>
            <w:div w:id="1042901059">
              <w:marLeft w:val="0"/>
              <w:marRight w:val="0"/>
              <w:marTop w:val="120"/>
              <w:marBottom w:val="0"/>
              <w:divBdr>
                <w:top w:val="none" w:sz="0" w:space="0" w:color="auto"/>
                <w:left w:val="none" w:sz="0" w:space="0" w:color="auto"/>
                <w:bottom w:val="none" w:sz="0" w:space="0" w:color="auto"/>
                <w:right w:val="none" w:sz="0" w:space="0" w:color="auto"/>
              </w:divBdr>
            </w:div>
            <w:div w:id="166944956">
              <w:marLeft w:val="0"/>
              <w:marRight w:val="0"/>
              <w:marTop w:val="0"/>
              <w:marBottom w:val="0"/>
              <w:divBdr>
                <w:top w:val="none" w:sz="0" w:space="0" w:color="auto"/>
                <w:left w:val="none" w:sz="0" w:space="0" w:color="auto"/>
                <w:bottom w:val="none" w:sz="0" w:space="0" w:color="auto"/>
                <w:right w:val="none" w:sz="0" w:space="0" w:color="auto"/>
              </w:divBdr>
            </w:div>
          </w:divsChild>
        </w:div>
        <w:div w:id="1703362116">
          <w:marLeft w:val="0"/>
          <w:marRight w:val="0"/>
          <w:marTop w:val="0"/>
          <w:marBottom w:val="0"/>
          <w:divBdr>
            <w:top w:val="none" w:sz="0" w:space="0" w:color="auto"/>
            <w:left w:val="none" w:sz="0" w:space="0" w:color="auto"/>
            <w:bottom w:val="none" w:sz="0" w:space="0" w:color="auto"/>
            <w:right w:val="none" w:sz="0" w:space="0" w:color="auto"/>
          </w:divBdr>
          <w:divsChild>
            <w:div w:id="181481558">
              <w:marLeft w:val="0"/>
              <w:marRight w:val="0"/>
              <w:marTop w:val="120"/>
              <w:marBottom w:val="0"/>
              <w:divBdr>
                <w:top w:val="none" w:sz="0" w:space="0" w:color="auto"/>
                <w:left w:val="none" w:sz="0" w:space="0" w:color="auto"/>
                <w:bottom w:val="none" w:sz="0" w:space="0" w:color="auto"/>
                <w:right w:val="none" w:sz="0" w:space="0" w:color="auto"/>
              </w:divBdr>
            </w:div>
            <w:div w:id="1512910247">
              <w:marLeft w:val="0"/>
              <w:marRight w:val="0"/>
              <w:marTop w:val="0"/>
              <w:marBottom w:val="0"/>
              <w:divBdr>
                <w:top w:val="none" w:sz="0" w:space="0" w:color="auto"/>
                <w:left w:val="none" w:sz="0" w:space="0" w:color="auto"/>
                <w:bottom w:val="none" w:sz="0" w:space="0" w:color="auto"/>
                <w:right w:val="none" w:sz="0" w:space="0" w:color="auto"/>
              </w:divBdr>
            </w:div>
          </w:divsChild>
        </w:div>
        <w:div w:id="1847211715">
          <w:marLeft w:val="0"/>
          <w:marRight w:val="0"/>
          <w:marTop w:val="0"/>
          <w:marBottom w:val="0"/>
          <w:divBdr>
            <w:top w:val="none" w:sz="0" w:space="0" w:color="auto"/>
            <w:left w:val="none" w:sz="0" w:space="0" w:color="auto"/>
            <w:bottom w:val="none" w:sz="0" w:space="0" w:color="auto"/>
            <w:right w:val="none" w:sz="0" w:space="0" w:color="auto"/>
          </w:divBdr>
          <w:divsChild>
            <w:div w:id="1310591631">
              <w:marLeft w:val="0"/>
              <w:marRight w:val="0"/>
              <w:marTop w:val="120"/>
              <w:marBottom w:val="0"/>
              <w:divBdr>
                <w:top w:val="none" w:sz="0" w:space="0" w:color="auto"/>
                <w:left w:val="none" w:sz="0" w:space="0" w:color="auto"/>
                <w:bottom w:val="none" w:sz="0" w:space="0" w:color="auto"/>
                <w:right w:val="none" w:sz="0" w:space="0" w:color="auto"/>
              </w:divBdr>
            </w:div>
            <w:div w:id="282081924">
              <w:marLeft w:val="0"/>
              <w:marRight w:val="0"/>
              <w:marTop w:val="0"/>
              <w:marBottom w:val="0"/>
              <w:divBdr>
                <w:top w:val="none" w:sz="0" w:space="0" w:color="auto"/>
                <w:left w:val="none" w:sz="0" w:space="0" w:color="auto"/>
                <w:bottom w:val="none" w:sz="0" w:space="0" w:color="auto"/>
                <w:right w:val="none" w:sz="0" w:space="0" w:color="auto"/>
              </w:divBdr>
            </w:div>
          </w:divsChild>
        </w:div>
        <w:div w:id="1007245929">
          <w:marLeft w:val="0"/>
          <w:marRight w:val="0"/>
          <w:marTop w:val="0"/>
          <w:marBottom w:val="0"/>
          <w:divBdr>
            <w:top w:val="none" w:sz="0" w:space="0" w:color="auto"/>
            <w:left w:val="none" w:sz="0" w:space="0" w:color="auto"/>
            <w:bottom w:val="none" w:sz="0" w:space="0" w:color="auto"/>
            <w:right w:val="none" w:sz="0" w:space="0" w:color="auto"/>
          </w:divBdr>
          <w:divsChild>
            <w:div w:id="1946231187">
              <w:marLeft w:val="0"/>
              <w:marRight w:val="0"/>
              <w:marTop w:val="120"/>
              <w:marBottom w:val="0"/>
              <w:divBdr>
                <w:top w:val="none" w:sz="0" w:space="0" w:color="auto"/>
                <w:left w:val="none" w:sz="0" w:space="0" w:color="auto"/>
                <w:bottom w:val="none" w:sz="0" w:space="0" w:color="auto"/>
                <w:right w:val="none" w:sz="0" w:space="0" w:color="auto"/>
              </w:divBdr>
            </w:div>
            <w:div w:id="2128885302">
              <w:marLeft w:val="0"/>
              <w:marRight w:val="0"/>
              <w:marTop w:val="0"/>
              <w:marBottom w:val="0"/>
              <w:divBdr>
                <w:top w:val="none" w:sz="0" w:space="0" w:color="auto"/>
                <w:left w:val="none" w:sz="0" w:space="0" w:color="auto"/>
                <w:bottom w:val="none" w:sz="0" w:space="0" w:color="auto"/>
                <w:right w:val="none" w:sz="0" w:space="0" w:color="auto"/>
              </w:divBdr>
              <w:divsChild>
                <w:div w:id="1306667292">
                  <w:marLeft w:val="0"/>
                  <w:marRight w:val="0"/>
                  <w:marTop w:val="0"/>
                  <w:marBottom w:val="0"/>
                  <w:divBdr>
                    <w:top w:val="none" w:sz="0" w:space="0" w:color="auto"/>
                    <w:left w:val="none" w:sz="0" w:space="0" w:color="auto"/>
                    <w:bottom w:val="none" w:sz="0" w:space="0" w:color="auto"/>
                    <w:right w:val="none" w:sz="0" w:space="0" w:color="auto"/>
                  </w:divBdr>
                  <w:divsChild>
                    <w:div w:id="619534116">
                      <w:marLeft w:val="0"/>
                      <w:marRight w:val="0"/>
                      <w:marTop w:val="120"/>
                      <w:marBottom w:val="0"/>
                      <w:divBdr>
                        <w:top w:val="none" w:sz="0" w:space="0" w:color="auto"/>
                        <w:left w:val="none" w:sz="0" w:space="0" w:color="auto"/>
                        <w:bottom w:val="none" w:sz="0" w:space="0" w:color="auto"/>
                        <w:right w:val="none" w:sz="0" w:space="0" w:color="auto"/>
                      </w:divBdr>
                    </w:div>
                    <w:div w:id="695887351">
                      <w:marLeft w:val="0"/>
                      <w:marRight w:val="0"/>
                      <w:marTop w:val="0"/>
                      <w:marBottom w:val="0"/>
                      <w:divBdr>
                        <w:top w:val="none" w:sz="0" w:space="0" w:color="auto"/>
                        <w:left w:val="none" w:sz="0" w:space="0" w:color="auto"/>
                        <w:bottom w:val="none" w:sz="0" w:space="0" w:color="auto"/>
                        <w:right w:val="none" w:sz="0" w:space="0" w:color="auto"/>
                      </w:divBdr>
                    </w:div>
                  </w:divsChild>
                </w:div>
                <w:div w:id="1513254164">
                  <w:marLeft w:val="0"/>
                  <w:marRight w:val="0"/>
                  <w:marTop w:val="0"/>
                  <w:marBottom w:val="0"/>
                  <w:divBdr>
                    <w:top w:val="none" w:sz="0" w:space="0" w:color="auto"/>
                    <w:left w:val="none" w:sz="0" w:space="0" w:color="auto"/>
                    <w:bottom w:val="none" w:sz="0" w:space="0" w:color="auto"/>
                    <w:right w:val="none" w:sz="0" w:space="0" w:color="auto"/>
                  </w:divBdr>
                  <w:divsChild>
                    <w:div w:id="825828067">
                      <w:marLeft w:val="0"/>
                      <w:marRight w:val="0"/>
                      <w:marTop w:val="120"/>
                      <w:marBottom w:val="0"/>
                      <w:divBdr>
                        <w:top w:val="none" w:sz="0" w:space="0" w:color="auto"/>
                        <w:left w:val="none" w:sz="0" w:space="0" w:color="auto"/>
                        <w:bottom w:val="none" w:sz="0" w:space="0" w:color="auto"/>
                        <w:right w:val="none" w:sz="0" w:space="0" w:color="auto"/>
                      </w:divBdr>
                    </w:div>
                    <w:div w:id="680014694">
                      <w:marLeft w:val="0"/>
                      <w:marRight w:val="0"/>
                      <w:marTop w:val="0"/>
                      <w:marBottom w:val="0"/>
                      <w:divBdr>
                        <w:top w:val="none" w:sz="0" w:space="0" w:color="auto"/>
                        <w:left w:val="none" w:sz="0" w:space="0" w:color="auto"/>
                        <w:bottom w:val="none" w:sz="0" w:space="0" w:color="auto"/>
                        <w:right w:val="none" w:sz="0" w:space="0" w:color="auto"/>
                      </w:divBdr>
                      <w:divsChild>
                        <w:div w:id="198396856">
                          <w:marLeft w:val="0"/>
                          <w:marRight w:val="0"/>
                          <w:marTop w:val="0"/>
                          <w:marBottom w:val="0"/>
                          <w:divBdr>
                            <w:top w:val="none" w:sz="0" w:space="0" w:color="auto"/>
                            <w:left w:val="none" w:sz="0" w:space="0" w:color="auto"/>
                            <w:bottom w:val="none" w:sz="0" w:space="0" w:color="auto"/>
                            <w:right w:val="none" w:sz="0" w:space="0" w:color="auto"/>
                          </w:divBdr>
                          <w:divsChild>
                            <w:div w:id="2072271680">
                              <w:marLeft w:val="0"/>
                              <w:marRight w:val="0"/>
                              <w:marTop w:val="120"/>
                              <w:marBottom w:val="0"/>
                              <w:divBdr>
                                <w:top w:val="none" w:sz="0" w:space="0" w:color="auto"/>
                                <w:left w:val="none" w:sz="0" w:space="0" w:color="auto"/>
                                <w:bottom w:val="none" w:sz="0" w:space="0" w:color="auto"/>
                                <w:right w:val="none" w:sz="0" w:space="0" w:color="auto"/>
                              </w:divBdr>
                            </w:div>
                            <w:div w:id="1164903585">
                              <w:marLeft w:val="0"/>
                              <w:marRight w:val="0"/>
                              <w:marTop w:val="0"/>
                              <w:marBottom w:val="0"/>
                              <w:divBdr>
                                <w:top w:val="none" w:sz="0" w:space="0" w:color="auto"/>
                                <w:left w:val="none" w:sz="0" w:space="0" w:color="auto"/>
                                <w:bottom w:val="none" w:sz="0" w:space="0" w:color="auto"/>
                                <w:right w:val="none" w:sz="0" w:space="0" w:color="auto"/>
                              </w:divBdr>
                            </w:div>
                          </w:divsChild>
                        </w:div>
                        <w:div w:id="1023558095">
                          <w:marLeft w:val="0"/>
                          <w:marRight w:val="0"/>
                          <w:marTop w:val="0"/>
                          <w:marBottom w:val="0"/>
                          <w:divBdr>
                            <w:top w:val="none" w:sz="0" w:space="0" w:color="auto"/>
                            <w:left w:val="none" w:sz="0" w:space="0" w:color="auto"/>
                            <w:bottom w:val="none" w:sz="0" w:space="0" w:color="auto"/>
                            <w:right w:val="none" w:sz="0" w:space="0" w:color="auto"/>
                          </w:divBdr>
                          <w:divsChild>
                            <w:div w:id="2008705435">
                              <w:marLeft w:val="0"/>
                              <w:marRight w:val="0"/>
                              <w:marTop w:val="120"/>
                              <w:marBottom w:val="0"/>
                              <w:divBdr>
                                <w:top w:val="none" w:sz="0" w:space="0" w:color="auto"/>
                                <w:left w:val="none" w:sz="0" w:space="0" w:color="auto"/>
                                <w:bottom w:val="none" w:sz="0" w:space="0" w:color="auto"/>
                                <w:right w:val="none" w:sz="0" w:space="0" w:color="auto"/>
                              </w:divBdr>
                            </w:div>
                            <w:div w:id="284426869">
                              <w:marLeft w:val="0"/>
                              <w:marRight w:val="0"/>
                              <w:marTop w:val="0"/>
                              <w:marBottom w:val="0"/>
                              <w:divBdr>
                                <w:top w:val="none" w:sz="0" w:space="0" w:color="auto"/>
                                <w:left w:val="none" w:sz="0" w:space="0" w:color="auto"/>
                                <w:bottom w:val="none" w:sz="0" w:space="0" w:color="auto"/>
                                <w:right w:val="none" w:sz="0" w:space="0" w:color="auto"/>
                              </w:divBdr>
                            </w:div>
                          </w:divsChild>
                        </w:div>
                        <w:div w:id="542987851">
                          <w:marLeft w:val="0"/>
                          <w:marRight w:val="0"/>
                          <w:marTop w:val="0"/>
                          <w:marBottom w:val="0"/>
                          <w:divBdr>
                            <w:top w:val="none" w:sz="0" w:space="0" w:color="auto"/>
                            <w:left w:val="none" w:sz="0" w:space="0" w:color="auto"/>
                            <w:bottom w:val="none" w:sz="0" w:space="0" w:color="auto"/>
                            <w:right w:val="none" w:sz="0" w:space="0" w:color="auto"/>
                          </w:divBdr>
                          <w:divsChild>
                            <w:div w:id="1124038368">
                              <w:marLeft w:val="0"/>
                              <w:marRight w:val="0"/>
                              <w:marTop w:val="120"/>
                              <w:marBottom w:val="0"/>
                              <w:divBdr>
                                <w:top w:val="none" w:sz="0" w:space="0" w:color="auto"/>
                                <w:left w:val="none" w:sz="0" w:space="0" w:color="auto"/>
                                <w:bottom w:val="none" w:sz="0" w:space="0" w:color="auto"/>
                                <w:right w:val="none" w:sz="0" w:space="0" w:color="auto"/>
                              </w:divBdr>
                            </w:div>
                            <w:div w:id="725567727">
                              <w:marLeft w:val="0"/>
                              <w:marRight w:val="0"/>
                              <w:marTop w:val="0"/>
                              <w:marBottom w:val="0"/>
                              <w:divBdr>
                                <w:top w:val="none" w:sz="0" w:space="0" w:color="auto"/>
                                <w:left w:val="none" w:sz="0" w:space="0" w:color="auto"/>
                                <w:bottom w:val="none" w:sz="0" w:space="0" w:color="auto"/>
                                <w:right w:val="none" w:sz="0" w:space="0" w:color="auto"/>
                              </w:divBdr>
                            </w:div>
                          </w:divsChild>
                        </w:div>
                        <w:div w:id="34351169">
                          <w:marLeft w:val="0"/>
                          <w:marRight w:val="0"/>
                          <w:marTop w:val="0"/>
                          <w:marBottom w:val="0"/>
                          <w:divBdr>
                            <w:top w:val="none" w:sz="0" w:space="0" w:color="auto"/>
                            <w:left w:val="none" w:sz="0" w:space="0" w:color="auto"/>
                            <w:bottom w:val="none" w:sz="0" w:space="0" w:color="auto"/>
                            <w:right w:val="none" w:sz="0" w:space="0" w:color="auto"/>
                          </w:divBdr>
                          <w:divsChild>
                            <w:div w:id="551431507">
                              <w:marLeft w:val="0"/>
                              <w:marRight w:val="0"/>
                              <w:marTop w:val="120"/>
                              <w:marBottom w:val="0"/>
                              <w:divBdr>
                                <w:top w:val="none" w:sz="0" w:space="0" w:color="auto"/>
                                <w:left w:val="none" w:sz="0" w:space="0" w:color="auto"/>
                                <w:bottom w:val="none" w:sz="0" w:space="0" w:color="auto"/>
                                <w:right w:val="none" w:sz="0" w:space="0" w:color="auto"/>
                              </w:divBdr>
                            </w:div>
                            <w:div w:id="1289706759">
                              <w:marLeft w:val="0"/>
                              <w:marRight w:val="0"/>
                              <w:marTop w:val="0"/>
                              <w:marBottom w:val="0"/>
                              <w:divBdr>
                                <w:top w:val="none" w:sz="0" w:space="0" w:color="auto"/>
                                <w:left w:val="none" w:sz="0" w:space="0" w:color="auto"/>
                                <w:bottom w:val="none" w:sz="0" w:space="0" w:color="auto"/>
                                <w:right w:val="none" w:sz="0" w:space="0" w:color="auto"/>
                              </w:divBdr>
                            </w:div>
                          </w:divsChild>
                        </w:div>
                        <w:div w:id="878053296">
                          <w:marLeft w:val="0"/>
                          <w:marRight w:val="0"/>
                          <w:marTop w:val="0"/>
                          <w:marBottom w:val="0"/>
                          <w:divBdr>
                            <w:top w:val="none" w:sz="0" w:space="0" w:color="auto"/>
                            <w:left w:val="none" w:sz="0" w:space="0" w:color="auto"/>
                            <w:bottom w:val="none" w:sz="0" w:space="0" w:color="auto"/>
                            <w:right w:val="none" w:sz="0" w:space="0" w:color="auto"/>
                          </w:divBdr>
                          <w:divsChild>
                            <w:div w:id="1256784012">
                              <w:marLeft w:val="0"/>
                              <w:marRight w:val="0"/>
                              <w:marTop w:val="120"/>
                              <w:marBottom w:val="0"/>
                              <w:divBdr>
                                <w:top w:val="none" w:sz="0" w:space="0" w:color="auto"/>
                                <w:left w:val="none" w:sz="0" w:space="0" w:color="auto"/>
                                <w:bottom w:val="none" w:sz="0" w:space="0" w:color="auto"/>
                                <w:right w:val="none" w:sz="0" w:space="0" w:color="auto"/>
                              </w:divBdr>
                            </w:div>
                            <w:div w:id="2050106095">
                              <w:marLeft w:val="0"/>
                              <w:marRight w:val="0"/>
                              <w:marTop w:val="0"/>
                              <w:marBottom w:val="0"/>
                              <w:divBdr>
                                <w:top w:val="none" w:sz="0" w:space="0" w:color="auto"/>
                                <w:left w:val="none" w:sz="0" w:space="0" w:color="auto"/>
                                <w:bottom w:val="none" w:sz="0" w:space="0" w:color="auto"/>
                                <w:right w:val="none" w:sz="0" w:space="0" w:color="auto"/>
                              </w:divBdr>
                            </w:div>
                          </w:divsChild>
                        </w:div>
                        <w:div w:id="757137813">
                          <w:marLeft w:val="0"/>
                          <w:marRight w:val="0"/>
                          <w:marTop w:val="0"/>
                          <w:marBottom w:val="0"/>
                          <w:divBdr>
                            <w:top w:val="none" w:sz="0" w:space="0" w:color="auto"/>
                            <w:left w:val="none" w:sz="0" w:space="0" w:color="auto"/>
                            <w:bottom w:val="none" w:sz="0" w:space="0" w:color="auto"/>
                            <w:right w:val="none" w:sz="0" w:space="0" w:color="auto"/>
                          </w:divBdr>
                          <w:divsChild>
                            <w:div w:id="2022245201">
                              <w:marLeft w:val="0"/>
                              <w:marRight w:val="0"/>
                              <w:marTop w:val="120"/>
                              <w:marBottom w:val="0"/>
                              <w:divBdr>
                                <w:top w:val="none" w:sz="0" w:space="0" w:color="auto"/>
                                <w:left w:val="none" w:sz="0" w:space="0" w:color="auto"/>
                                <w:bottom w:val="none" w:sz="0" w:space="0" w:color="auto"/>
                                <w:right w:val="none" w:sz="0" w:space="0" w:color="auto"/>
                              </w:divBdr>
                            </w:div>
                            <w:div w:id="106661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8229421">
                  <w:marLeft w:val="0"/>
                  <w:marRight w:val="0"/>
                  <w:marTop w:val="0"/>
                  <w:marBottom w:val="0"/>
                  <w:divBdr>
                    <w:top w:val="none" w:sz="0" w:space="0" w:color="auto"/>
                    <w:left w:val="none" w:sz="0" w:space="0" w:color="auto"/>
                    <w:bottom w:val="none" w:sz="0" w:space="0" w:color="auto"/>
                    <w:right w:val="none" w:sz="0" w:space="0" w:color="auto"/>
                  </w:divBdr>
                  <w:divsChild>
                    <w:div w:id="1253784402">
                      <w:marLeft w:val="0"/>
                      <w:marRight w:val="0"/>
                      <w:marTop w:val="120"/>
                      <w:marBottom w:val="0"/>
                      <w:divBdr>
                        <w:top w:val="none" w:sz="0" w:space="0" w:color="auto"/>
                        <w:left w:val="none" w:sz="0" w:space="0" w:color="auto"/>
                        <w:bottom w:val="none" w:sz="0" w:space="0" w:color="auto"/>
                        <w:right w:val="none" w:sz="0" w:space="0" w:color="auto"/>
                      </w:divBdr>
                    </w:div>
                    <w:div w:id="130188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2779871">
          <w:marLeft w:val="0"/>
          <w:marRight w:val="0"/>
          <w:marTop w:val="0"/>
          <w:marBottom w:val="0"/>
          <w:divBdr>
            <w:top w:val="none" w:sz="0" w:space="0" w:color="auto"/>
            <w:left w:val="none" w:sz="0" w:space="0" w:color="auto"/>
            <w:bottom w:val="none" w:sz="0" w:space="0" w:color="auto"/>
            <w:right w:val="none" w:sz="0" w:space="0" w:color="auto"/>
          </w:divBdr>
          <w:divsChild>
            <w:div w:id="409278349">
              <w:marLeft w:val="0"/>
              <w:marRight w:val="0"/>
              <w:marTop w:val="120"/>
              <w:marBottom w:val="0"/>
              <w:divBdr>
                <w:top w:val="none" w:sz="0" w:space="0" w:color="auto"/>
                <w:left w:val="none" w:sz="0" w:space="0" w:color="auto"/>
                <w:bottom w:val="none" w:sz="0" w:space="0" w:color="auto"/>
                <w:right w:val="none" w:sz="0" w:space="0" w:color="auto"/>
              </w:divBdr>
            </w:div>
            <w:div w:id="388967262">
              <w:marLeft w:val="0"/>
              <w:marRight w:val="0"/>
              <w:marTop w:val="0"/>
              <w:marBottom w:val="0"/>
              <w:divBdr>
                <w:top w:val="none" w:sz="0" w:space="0" w:color="auto"/>
                <w:left w:val="none" w:sz="0" w:space="0" w:color="auto"/>
                <w:bottom w:val="none" w:sz="0" w:space="0" w:color="auto"/>
                <w:right w:val="none" w:sz="0" w:space="0" w:color="auto"/>
              </w:divBdr>
              <w:divsChild>
                <w:div w:id="1818717599">
                  <w:marLeft w:val="0"/>
                  <w:marRight w:val="0"/>
                  <w:marTop w:val="0"/>
                  <w:marBottom w:val="0"/>
                  <w:divBdr>
                    <w:top w:val="none" w:sz="0" w:space="0" w:color="auto"/>
                    <w:left w:val="none" w:sz="0" w:space="0" w:color="auto"/>
                    <w:bottom w:val="none" w:sz="0" w:space="0" w:color="auto"/>
                    <w:right w:val="none" w:sz="0" w:space="0" w:color="auto"/>
                  </w:divBdr>
                  <w:divsChild>
                    <w:div w:id="2051412705">
                      <w:marLeft w:val="0"/>
                      <w:marRight w:val="0"/>
                      <w:marTop w:val="120"/>
                      <w:marBottom w:val="0"/>
                      <w:divBdr>
                        <w:top w:val="none" w:sz="0" w:space="0" w:color="auto"/>
                        <w:left w:val="none" w:sz="0" w:space="0" w:color="auto"/>
                        <w:bottom w:val="none" w:sz="0" w:space="0" w:color="auto"/>
                        <w:right w:val="none" w:sz="0" w:space="0" w:color="auto"/>
                      </w:divBdr>
                    </w:div>
                    <w:div w:id="1128472227">
                      <w:marLeft w:val="0"/>
                      <w:marRight w:val="0"/>
                      <w:marTop w:val="0"/>
                      <w:marBottom w:val="0"/>
                      <w:divBdr>
                        <w:top w:val="none" w:sz="0" w:space="0" w:color="auto"/>
                        <w:left w:val="none" w:sz="0" w:space="0" w:color="auto"/>
                        <w:bottom w:val="none" w:sz="0" w:space="0" w:color="auto"/>
                        <w:right w:val="none" w:sz="0" w:space="0" w:color="auto"/>
                      </w:divBdr>
                    </w:div>
                  </w:divsChild>
                </w:div>
                <w:div w:id="926424600">
                  <w:marLeft w:val="0"/>
                  <w:marRight w:val="0"/>
                  <w:marTop w:val="0"/>
                  <w:marBottom w:val="0"/>
                  <w:divBdr>
                    <w:top w:val="none" w:sz="0" w:space="0" w:color="auto"/>
                    <w:left w:val="none" w:sz="0" w:space="0" w:color="auto"/>
                    <w:bottom w:val="none" w:sz="0" w:space="0" w:color="auto"/>
                    <w:right w:val="none" w:sz="0" w:space="0" w:color="auto"/>
                  </w:divBdr>
                  <w:divsChild>
                    <w:div w:id="389160992">
                      <w:marLeft w:val="0"/>
                      <w:marRight w:val="0"/>
                      <w:marTop w:val="120"/>
                      <w:marBottom w:val="0"/>
                      <w:divBdr>
                        <w:top w:val="none" w:sz="0" w:space="0" w:color="auto"/>
                        <w:left w:val="none" w:sz="0" w:space="0" w:color="auto"/>
                        <w:bottom w:val="none" w:sz="0" w:space="0" w:color="auto"/>
                        <w:right w:val="none" w:sz="0" w:space="0" w:color="auto"/>
                      </w:divBdr>
                    </w:div>
                    <w:div w:id="2045791035">
                      <w:marLeft w:val="0"/>
                      <w:marRight w:val="0"/>
                      <w:marTop w:val="0"/>
                      <w:marBottom w:val="0"/>
                      <w:divBdr>
                        <w:top w:val="none" w:sz="0" w:space="0" w:color="auto"/>
                        <w:left w:val="none" w:sz="0" w:space="0" w:color="auto"/>
                        <w:bottom w:val="none" w:sz="0" w:space="0" w:color="auto"/>
                        <w:right w:val="none" w:sz="0" w:space="0" w:color="auto"/>
                      </w:divBdr>
                    </w:div>
                  </w:divsChild>
                </w:div>
                <w:div w:id="2127775429">
                  <w:marLeft w:val="0"/>
                  <w:marRight w:val="0"/>
                  <w:marTop w:val="0"/>
                  <w:marBottom w:val="0"/>
                  <w:divBdr>
                    <w:top w:val="none" w:sz="0" w:space="0" w:color="auto"/>
                    <w:left w:val="none" w:sz="0" w:space="0" w:color="auto"/>
                    <w:bottom w:val="none" w:sz="0" w:space="0" w:color="auto"/>
                    <w:right w:val="none" w:sz="0" w:space="0" w:color="auto"/>
                  </w:divBdr>
                  <w:divsChild>
                    <w:div w:id="429476035">
                      <w:marLeft w:val="0"/>
                      <w:marRight w:val="0"/>
                      <w:marTop w:val="120"/>
                      <w:marBottom w:val="0"/>
                      <w:divBdr>
                        <w:top w:val="none" w:sz="0" w:space="0" w:color="auto"/>
                        <w:left w:val="none" w:sz="0" w:space="0" w:color="auto"/>
                        <w:bottom w:val="none" w:sz="0" w:space="0" w:color="auto"/>
                        <w:right w:val="none" w:sz="0" w:space="0" w:color="auto"/>
                      </w:divBdr>
                    </w:div>
                    <w:div w:id="583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157574">
          <w:marLeft w:val="0"/>
          <w:marRight w:val="0"/>
          <w:marTop w:val="0"/>
          <w:marBottom w:val="0"/>
          <w:divBdr>
            <w:top w:val="none" w:sz="0" w:space="0" w:color="auto"/>
            <w:left w:val="none" w:sz="0" w:space="0" w:color="auto"/>
            <w:bottom w:val="none" w:sz="0" w:space="0" w:color="auto"/>
            <w:right w:val="none" w:sz="0" w:space="0" w:color="auto"/>
          </w:divBdr>
          <w:divsChild>
            <w:div w:id="276454087">
              <w:marLeft w:val="0"/>
              <w:marRight w:val="0"/>
              <w:marTop w:val="120"/>
              <w:marBottom w:val="0"/>
              <w:divBdr>
                <w:top w:val="none" w:sz="0" w:space="0" w:color="auto"/>
                <w:left w:val="none" w:sz="0" w:space="0" w:color="auto"/>
                <w:bottom w:val="none" w:sz="0" w:space="0" w:color="auto"/>
                <w:right w:val="none" w:sz="0" w:space="0" w:color="auto"/>
              </w:divBdr>
            </w:div>
            <w:div w:id="965356781">
              <w:marLeft w:val="0"/>
              <w:marRight w:val="0"/>
              <w:marTop w:val="0"/>
              <w:marBottom w:val="0"/>
              <w:divBdr>
                <w:top w:val="none" w:sz="0" w:space="0" w:color="auto"/>
                <w:left w:val="none" w:sz="0" w:space="0" w:color="auto"/>
                <w:bottom w:val="none" w:sz="0" w:space="0" w:color="auto"/>
                <w:right w:val="none" w:sz="0" w:space="0" w:color="auto"/>
              </w:divBdr>
            </w:div>
          </w:divsChild>
        </w:div>
        <w:div w:id="382758657">
          <w:marLeft w:val="0"/>
          <w:marRight w:val="0"/>
          <w:marTop w:val="0"/>
          <w:marBottom w:val="0"/>
          <w:divBdr>
            <w:top w:val="none" w:sz="0" w:space="0" w:color="auto"/>
            <w:left w:val="none" w:sz="0" w:space="0" w:color="auto"/>
            <w:bottom w:val="none" w:sz="0" w:space="0" w:color="auto"/>
            <w:right w:val="none" w:sz="0" w:space="0" w:color="auto"/>
          </w:divBdr>
          <w:divsChild>
            <w:div w:id="1103576867">
              <w:marLeft w:val="0"/>
              <w:marRight w:val="0"/>
              <w:marTop w:val="120"/>
              <w:marBottom w:val="0"/>
              <w:divBdr>
                <w:top w:val="none" w:sz="0" w:space="0" w:color="auto"/>
                <w:left w:val="none" w:sz="0" w:space="0" w:color="auto"/>
                <w:bottom w:val="none" w:sz="0" w:space="0" w:color="auto"/>
                <w:right w:val="none" w:sz="0" w:space="0" w:color="auto"/>
              </w:divBdr>
            </w:div>
            <w:div w:id="1245841783">
              <w:marLeft w:val="0"/>
              <w:marRight w:val="0"/>
              <w:marTop w:val="0"/>
              <w:marBottom w:val="0"/>
              <w:divBdr>
                <w:top w:val="none" w:sz="0" w:space="0" w:color="auto"/>
                <w:left w:val="none" w:sz="0" w:space="0" w:color="auto"/>
                <w:bottom w:val="none" w:sz="0" w:space="0" w:color="auto"/>
                <w:right w:val="none" w:sz="0" w:space="0" w:color="auto"/>
              </w:divBdr>
            </w:div>
          </w:divsChild>
        </w:div>
        <w:div w:id="2095079571">
          <w:marLeft w:val="0"/>
          <w:marRight w:val="0"/>
          <w:marTop w:val="0"/>
          <w:marBottom w:val="0"/>
          <w:divBdr>
            <w:top w:val="none" w:sz="0" w:space="0" w:color="auto"/>
            <w:left w:val="none" w:sz="0" w:space="0" w:color="auto"/>
            <w:bottom w:val="none" w:sz="0" w:space="0" w:color="auto"/>
            <w:right w:val="none" w:sz="0" w:space="0" w:color="auto"/>
          </w:divBdr>
          <w:divsChild>
            <w:div w:id="483476353">
              <w:marLeft w:val="0"/>
              <w:marRight w:val="0"/>
              <w:marTop w:val="120"/>
              <w:marBottom w:val="0"/>
              <w:divBdr>
                <w:top w:val="none" w:sz="0" w:space="0" w:color="auto"/>
                <w:left w:val="none" w:sz="0" w:space="0" w:color="auto"/>
                <w:bottom w:val="none" w:sz="0" w:space="0" w:color="auto"/>
                <w:right w:val="none" w:sz="0" w:space="0" w:color="auto"/>
              </w:divBdr>
            </w:div>
            <w:div w:id="2037777231">
              <w:marLeft w:val="0"/>
              <w:marRight w:val="0"/>
              <w:marTop w:val="0"/>
              <w:marBottom w:val="0"/>
              <w:divBdr>
                <w:top w:val="none" w:sz="0" w:space="0" w:color="auto"/>
                <w:left w:val="none" w:sz="0" w:space="0" w:color="auto"/>
                <w:bottom w:val="none" w:sz="0" w:space="0" w:color="auto"/>
                <w:right w:val="none" w:sz="0" w:space="0" w:color="auto"/>
              </w:divBdr>
              <w:divsChild>
                <w:div w:id="359822492">
                  <w:marLeft w:val="0"/>
                  <w:marRight w:val="0"/>
                  <w:marTop w:val="0"/>
                  <w:marBottom w:val="0"/>
                  <w:divBdr>
                    <w:top w:val="none" w:sz="0" w:space="0" w:color="auto"/>
                    <w:left w:val="none" w:sz="0" w:space="0" w:color="auto"/>
                    <w:bottom w:val="none" w:sz="0" w:space="0" w:color="auto"/>
                    <w:right w:val="none" w:sz="0" w:space="0" w:color="auto"/>
                  </w:divBdr>
                  <w:divsChild>
                    <w:div w:id="921917901">
                      <w:marLeft w:val="0"/>
                      <w:marRight w:val="0"/>
                      <w:marTop w:val="120"/>
                      <w:marBottom w:val="0"/>
                      <w:divBdr>
                        <w:top w:val="none" w:sz="0" w:space="0" w:color="auto"/>
                        <w:left w:val="none" w:sz="0" w:space="0" w:color="auto"/>
                        <w:bottom w:val="none" w:sz="0" w:space="0" w:color="auto"/>
                        <w:right w:val="none" w:sz="0" w:space="0" w:color="auto"/>
                      </w:divBdr>
                    </w:div>
                    <w:div w:id="634794028">
                      <w:marLeft w:val="0"/>
                      <w:marRight w:val="0"/>
                      <w:marTop w:val="0"/>
                      <w:marBottom w:val="0"/>
                      <w:divBdr>
                        <w:top w:val="none" w:sz="0" w:space="0" w:color="auto"/>
                        <w:left w:val="none" w:sz="0" w:space="0" w:color="auto"/>
                        <w:bottom w:val="none" w:sz="0" w:space="0" w:color="auto"/>
                        <w:right w:val="none" w:sz="0" w:space="0" w:color="auto"/>
                      </w:divBdr>
                    </w:div>
                  </w:divsChild>
                </w:div>
                <w:div w:id="482936318">
                  <w:marLeft w:val="0"/>
                  <w:marRight w:val="0"/>
                  <w:marTop w:val="0"/>
                  <w:marBottom w:val="0"/>
                  <w:divBdr>
                    <w:top w:val="none" w:sz="0" w:space="0" w:color="auto"/>
                    <w:left w:val="none" w:sz="0" w:space="0" w:color="auto"/>
                    <w:bottom w:val="none" w:sz="0" w:space="0" w:color="auto"/>
                    <w:right w:val="none" w:sz="0" w:space="0" w:color="auto"/>
                  </w:divBdr>
                  <w:divsChild>
                    <w:div w:id="1107768907">
                      <w:marLeft w:val="0"/>
                      <w:marRight w:val="0"/>
                      <w:marTop w:val="120"/>
                      <w:marBottom w:val="0"/>
                      <w:divBdr>
                        <w:top w:val="none" w:sz="0" w:space="0" w:color="auto"/>
                        <w:left w:val="none" w:sz="0" w:space="0" w:color="auto"/>
                        <w:bottom w:val="none" w:sz="0" w:space="0" w:color="auto"/>
                        <w:right w:val="none" w:sz="0" w:space="0" w:color="auto"/>
                      </w:divBdr>
                    </w:div>
                    <w:div w:id="1898205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2834671">
          <w:marLeft w:val="0"/>
          <w:marRight w:val="0"/>
          <w:marTop w:val="0"/>
          <w:marBottom w:val="0"/>
          <w:divBdr>
            <w:top w:val="none" w:sz="0" w:space="0" w:color="auto"/>
            <w:left w:val="none" w:sz="0" w:space="0" w:color="auto"/>
            <w:bottom w:val="none" w:sz="0" w:space="0" w:color="auto"/>
            <w:right w:val="none" w:sz="0" w:space="0" w:color="auto"/>
          </w:divBdr>
          <w:divsChild>
            <w:div w:id="255018186">
              <w:marLeft w:val="0"/>
              <w:marRight w:val="0"/>
              <w:marTop w:val="120"/>
              <w:marBottom w:val="0"/>
              <w:divBdr>
                <w:top w:val="none" w:sz="0" w:space="0" w:color="auto"/>
                <w:left w:val="none" w:sz="0" w:space="0" w:color="auto"/>
                <w:bottom w:val="none" w:sz="0" w:space="0" w:color="auto"/>
                <w:right w:val="none" w:sz="0" w:space="0" w:color="auto"/>
              </w:divBdr>
            </w:div>
            <w:div w:id="98834656">
              <w:marLeft w:val="0"/>
              <w:marRight w:val="0"/>
              <w:marTop w:val="0"/>
              <w:marBottom w:val="0"/>
              <w:divBdr>
                <w:top w:val="none" w:sz="0" w:space="0" w:color="auto"/>
                <w:left w:val="none" w:sz="0" w:space="0" w:color="auto"/>
                <w:bottom w:val="none" w:sz="0" w:space="0" w:color="auto"/>
                <w:right w:val="none" w:sz="0" w:space="0" w:color="auto"/>
              </w:divBdr>
            </w:div>
          </w:divsChild>
        </w:div>
        <w:div w:id="614555239">
          <w:marLeft w:val="0"/>
          <w:marRight w:val="0"/>
          <w:marTop w:val="0"/>
          <w:marBottom w:val="0"/>
          <w:divBdr>
            <w:top w:val="none" w:sz="0" w:space="0" w:color="auto"/>
            <w:left w:val="none" w:sz="0" w:space="0" w:color="auto"/>
            <w:bottom w:val="none" w:sz="0" w:space="0" w:color="auto"/>
            <w:right w:val="none" w:sz="0" w:space="0" w:color="auto"/>
          </w:divBdr>
          <w:divsChild>
            <w:div w:id="1933390165">
              <w:marLeft w:val="0"/>
              <w:marRight w:val="0"/>
              <w:marTop w:val="120"/>
              <w:marBottom w:val="0"/>
              <w:divBdr>
                <w:top w:val="none" w:sz="0" w:space="0" w:color="auto"/>
                <w:left w:val="none" w:sz="0" w:space="0" w:color="auto"/>
                <w:bottom w:val="none" w:sz="0" w:space="0" w:color="auto"/>
                <w:right w:val="none" w:sz="0" w:space="0" w:color="auto"/>
              </w:divBdr>
            </w:div>
            <w:div w:id="1410032604">
              <w:marLeft w:val="0"/>
              <w:marRight w:val="0"/>
              <w:marTop w:val="0"/>
              <w:marBottom w:val="0"/>
              <w:divBdr>
                <w:top w:val="none" w:sz="0" w:space="0" w:color="auto"/>
                <w:left w:val="none" w:sz="0" w:space="0" w:color="auto"/>
                <w:bottom w:val="none" w:sz="0" w:space="0" w:color="auto"/>
                <w:right w:val="none" w:sz="0" w:space="0" w:color="auto"/>
              </w:divBdr>
              <w:divsChild>
                <w:div w:id="1475176372">
                  <w:marLeft w:val="0"/>
                  <w:marRight w:val="0"/>
                  <w:marTop w:val="0"/>
                  <w:marBottom w:val="0"/>
                  <w:divBdr>
                    <w:top w:val="none" w:sz="0" w:space="0" w:color="auto"/>
                    <w:left w:val="none" w:sz="0" w:space="0" w:color="auto"/>
                    <w:bottom w:val="none" w:sz="0" w:space="0" w:color="auto"/>
                    <w:right w:val="none" w:sz="0" w:space="0" w:color="auto"/>
                  </w:divBdr>
                  <w:divsChild>
                    <w:div w:id="305207160">
                      <w:marLeft w:val="0"/>
                      <w:marRight w:val="0"/>
                      <w:marTop w:val="120"/>
                      <w:marBottom w:val="0"/>
                      <w:divBdr>
                        <w:top w:val="none" w:sz="0" w:space="0" w:color="auto"/>
                        <w:left w:val="none" w:sz="0" w:space="0" w:color="auto"/>
                        <w:bottom w:val="none" w:sz="0" w:space="0" w:color="auto"/>
                        <w:right w:val="none" w:sz="0" w:space="0" w:color="auto"/>
                      </w:divBdr>
                    </w:div>
                    <w:div w:id="282077239">
                      <w:marLeft w:val="0"/>
                      <w:marRight w:val="0"/>
                      <w:marTop w:val="0"/>
                      <w:marBottom w:val="0"/>
                      <w:divBdr>
                        <w:top w:val="none" w:sz="0" w:space="0" w:color="auto"/>
                        <w:left w:val="none" w:sz="0" w:space="0" w:color="auto"/>
                        <w:bottom w:val="none" w:sz="0" w:space="0" w:color="auto"/>
                        <w:right w:val="none" w:sz="0" w:space="0" w:color="auto"/>
                      </w:divBdr>
                      <w:divsChild>
                        <w:div w:id="1420060189">
                          <w:marLeft w:val="0"/>
                          <w:marRight w:val="0"/>
                          <w:marTop w:val="0"/>
                          <w:marBottom w:val="0"/>
                          <w:divBdr>
                            <w:top w:val="none" w:sz="0" w:space="0" w:color="auto"/>
                            <w:left w:val="none" w:sz="0" w:space="0" w:color="auto"/>
                            <w:bottom w:val="none" w:sz="0" w:space="0" w:color="auto"/>
                            <w:right w:val="none" w:sz="0" w:space="0" w:color="auto"/>
                          </w:divBdr>
                          <w:divsChild>
                            <w:div w:id="1916161479">
                              <w:marLeft w:val="0"/>
                              <w:marRight w:val="0"/>
                              <w:marTop w:val="120"/>
                              <w:marBottom w:val="0"/>
                              <w:divBdr>
                                <w:top w:val="none" w:sz="0" w:space="0" w:color="auto"/>
                                <w:left w:val="none" w:sz="0" w:space="0" w:color="auto"/>
                                <w:bottom w:val="none" w:sz="0" w:space="0" w:color="auto"/>
                                <w:right w:val="none" w:sz="0" w:space="0" w:color="auto"/>
                              </w:divBdr>
                            </w:div>
                            <w:div w:id="1799716641">
                              <w:marLeft w:val="0"/>
                              <w:marRight w:val="0"/>
                              <w:marTop w:val="0"/>
                              <w:marBottom w:val="0"/>
                              <w:divBdr>
                                <w:top w:val="none" w:sz="0" w:space="0" w:color="auto"/>
                                <w:left w:val="none" w:sz="0" w:space="0" w:color="auto"/>
                                <w:bottom w:val="none" w:sz="0" w:space="0" w:color="auto"/>
                                <w:right w:val="none" w:sz="0" w:space="0" w:color="auto"/>
                              </w:divBdr>
                              <w:divsChild>
                                <w:div w:id="164241782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502087354">
                          <w:marLeft w:val="0"/>
                          <w:marRight w:val="0"/>
                          <w:marTop w:val="0"/>
                          <w:marBottom w:val="0"/>
                          <w:divBdr>
                            <w:top w:val="none" w:sz="0" w:space="0" w:color="auto"/>
                            <w:left w:val="none" w:sz="0" w:space="0" w:color="auto"/>
                            <w:bottom w:val="none" w:sz="0" w:space="0" w:color="auto"/>
                            <w:right w:val="none" w:sz="0" w:space="0" w:color="auto"/>
                          </w:divBdr>
                          <w:divsChild>
                            <w:div w:id="490407196">
                              <w:marLeft w:val="0"/>
                              <w:marRight w:val="0"/>
                              <w:marTop w:val="120"/>
                              <w:marBottom w:val="0"/>
                              <w:divBdr>
                                <w:top w:val="none" w:sz="0" w:space="0" w:color="auto"/>
                                <w:left w:val="none" w:sz="0" w:space="0" w:color="auto"/>
                                <w:bottom w:val="none" w:sz="0" w:space="0" w:color="auto"/>
                                <w:right w:val="none" w:sz="0" w:space="0" w:color="auto"/>
                              </w:divBdr>
                            </w:div>
                            <w:div w:id="523442952">
                              <w:marLeft w:val="0"/>
                              <w:marRight w:val="0"/>
                              <w:marTop w:val="0"/>
                              <w:marBottom w:val="0"/>
                              <w:divBdr>
                                <w:top w:val="none" w:sz="0" w:space="0" w:color="auto"/>
                                <w:left w:val="none" w:sz="0" w:space="0" w:color="auto"/>
                                <w:bottom w:val="none" w:sz="0" w:space="0" w:color="auto"/>
                                <w:right w:val="none" w:sz="0" w:space="0" w:color="auto"/>
                              </w:divBdr>
                              <w:divsChild>
                                <w:div w:id="14405716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54399248">
                          <w:marLeft w:val="0"/>
                          <w:marRight w:val="0"/>
                          <w:marTop w:val="0"/>
                          <w:marBottom w:val="0"/>
                          <w:divBdr>
                            <w:top w:val="none" w:sz="0" w:space="0" w:color="auto"/>
                            <w:left w:val="none" w:sz="0" w:space="0" w:color="auto"/>
                            <w:bottom w:val="none" w:sz="0" w:space="0" w:color="auto"/>
                            <w:right w:val="none" w:sz="0" w:space="0" w:color="auto"/>
                          </w:divBdr>
                          <w:divsChild>
                            <w:div w:id="2109763517">
                              <w:marLeft w:val="0"/>
                              <w:marRight w:val="0"/>
                              <w:marTop w:val="120"/>
                              <w:marBottom w:val="0"/>
                              <w:divBdr>
                                <w:top w:val="none" w:sz="0" w:space="0" w:color="auto"/>
                                <w:left w:val="none" w:sz="0" w:space="0" w:color="auto"/>
                                <w:bottom w:val="none" w:sz="0" w:space="0" w:color="auto"/>
                                <w:right w:val="none" w:sz="0" w:space="0" w:color="auto"/>
                              </w:divBdr>
                            </w:div>
                            <w:div w:id="335350230">
                              <w:marLeft w:val="0"/>
                              <w:marRight w:val="0"/>
                              <w:marTop w:val="0"/>
                              <w:marBottom w:val="0"/>
                              <w:divBdr>
                                <w:top w:val="none" w:sz="0" w:space="0" w:color="auto"/>
                                <w:left w:val="none" w:sz="0" w:space="0" w:color="auto"/>
                                <w:bottom w:val="none" w:sz="0" w:space="0" w:color="auto"/>
                                <w:right w:val="none" w:sz="0" w:space="0" w:color="auto"/>
                              </w:divBdr>
                              <w:divsChild>
                                <w:div w:id="149594872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0762451">
                          <w:marLeft w:val="0"/>
                          <w:marRight w:val="0"/>
                          <w:marTop w:val="0"/>
                          <w:marBottom w:val="0"/>
                          <w:divBdr>
                            <w:top w:val="none" w:sz="0" w:space="0" w:color="auto"/>
                            <w:left w:val="none" w:sz="0" w:space="0" w:color="auto"/>
                            <w:bottom w:val="none" w:sz="0" w:space="0" w:color="auto"/>
                            <w:right w:val="none" w:sz="0" w:space="0" w:color="auto"/>
                          </w:divBdr>
                          <w:divsChild>
                            <w:div w:id="681594317">
                              <w:marLeft w:val="0"/>
                              <w:marRight w:val="0"/>
                              <w:marTop w:val="120"/>
                              <w:marBottom w:val="0"/>
                              <w:divBdr>
                                <w:top w:val="none" w:sz="0" w:space="0" w:color="auto"/>
                                <w:left w:val="none" w:sz="0" w:space="0" w:color="auto"/>
                                <w:bottom w:val="none" w:sz="0" w:space="0" w:color="auto"/>
                                <w:right w:val="none" w:sz="0" w:space="0" w:color="auto"/>
                              </w:divBdr>
                            </w:div>
                            <w:div w:id="204566913">
                              <w:marLeft w:val="0"/>
                              <w:marRight w:val="0"/>
                              <w:marTop w:val="0"/>
                              <w:marBottom w:val="0"/>
                              <w:divBdr>
                                <w:top w:val="none" w:sz="0" w:space="0" w:color="auto"/>
                                <w:left w:val="none" w:sz="0" w:space="0" w:color="auto"/>
                                <w:bottom w:val="none" w:sz="0" w:space="0" w:color="auto"/>
                                <w:right w:val="none" w:sz="0" w:space="0" w:color="auto"/>
                              </w:divBdr>
                              <w:divsChild>
                                <w:div w:id="158776428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033721501">
                          <w:marLeft w:val="0"/>
                          <w:marRight w:val="0"/>
                          <w:marTop w:val="0"/>
                          <w:marBottom w:val="0"/>
                          <w:divBdr>
                            <w:top w:val="none" w:sz="0" w:space="0" w:color="auto"/>
                            <w:left w:val="none" w:sz="0" w:space="0" w:color="auto"/>
                            <w:bottom w:val="none" w:sz="0" w:space="0" w:color="auto"/>
                            <w:right w:val="none" w:sz="0" w:space="0" w:color="auto"/>
                          </w:divBdr>
                          <w:divsChild>
                            <w:div w:id="171459090">
                              <w:marLeft w:val="0"/>
                              <w:marRight w:val="0"/>
                              <w:marTop w:val="120"/>
                              <w:marBottom w:val="0"/>
                              <w:divBdr>
                                <w:top w:val="none" w:sz="0" w:space="0" w:color="auto"/>
                                <w:left w:val="none" w:sz="0" w:space="0" w:color="auto"/>
                                <w:bottom w:val="none" w:sz="0" w:space="0" w:color="auto"/>
                                <w:right w:val="none" w:sz="0" w:space="0" w:color="auto"/>
                              </w:divBdr>
                            </w:div>
                            <w:div w:id="244143820">
                              <w:marLeft w:val="0"/>
                              <w:marRight w:val="0"/>
                              <w:marTop w:val="0"/>
                              <w:marBottom w:val="0"/>
                              <w:divBdr>
                                <w:top w:val="none" w:sz="0" w:space="0" w:color="auto"/>
                                <w:left w:val="none" w:sz="0" w:space="0" w:color="auto"/>
                                <w:bottom w:val="none" w:sz="0" w:space="0" w:color="auto"/>
                                <w:right w:val="none" w:sz="0" w:space="0" w:color="auto"/>
                              </w:divBdr>
                              <w:divsChild>
                                <w:div w:id="92407071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914781568">
                          <w:marLeft w:val="0"/>
                          <w:marRight w:val="0"/>
                          <w:marTop w:val="0"/>
                          <w:marBottom w:val="0"/>
                          <w:divBdr>
                            <w:top w:val="none" w:sz="0" w:space="0" w:color="auto"/>
                            <w:left w:val="none" w:sz="0" w:space="0" w:color="auto"/>
                            <w:bottom w:val="none" w:sz="0" w:space="0" w:color="auto"/>
                            <w:right w:val="none" w:sz="0" w:space="0" w:color="auto"/>
                          </w:divBdr>
                          <w:divsChild>
                            <w:div w:id="958268337">
                              <w:marLeft w:val="0"/>
                              <w:marRight w:val="0"/>
                              <w:marTop w:val="120"/>
                              <w:marBottom w:val="0"/>
                              <w:divBdr>
                                <w:top w:val="none" w:sz="0" w:space="0" w:color="auto"/>
                                <w:left w:val="none" w:sz="0" w:space="0" w:color="auto"/>
                                <w:bottom w:val="none" w:sz="0" w:space="0" w:color="auto"/>
                                <w:right w:val="none" w:sz="0" w:space="0" w:color="auto"/>
                              </w:divBdr>
                            </w:div>
                            <w:div w:id="1402603822">
                              <w:marLeft w:val="0"/>
                              <w:marRight w:val="0"/>
                              <w:marTop w:val="0"/>
                              <w:marBottom w:val="0"/>
                              <w:divBdr>
                                <w:top w:val="none" w:sz="0" w:space="0" w:color="auto"/>
                                <w:left w:val="none" w:sz="0" w:space="0" w:color="auto"/>
                                <w:bottom w:val="none" w:sz="0" w:space="0" w:color="auto"/>
                                <w:right w:val="none" w:sz="0" w:space="0" w:color="auto"/>
                              </w:divBdr>
                              <w:divsChild>
                                <w:div w:id="70421471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340400072">
                          <w:marLeft w:val="0"/>
                          <w:marRight w:val="0"/>
                          <w:marTop w:val="0"/>
                          <w:marBottom w:val="0"/>
                          <w:divBdr>
                            <w:top w:val="none" w:sz="0" w:space="0" w:color="auto"/>
                            <w:left w:val="none" w:sz="0" w:space="0" w:color="auto"/>
                            <w:bottom w:val="none" w:sz="0" w:space="0" w:color="auto"/>
                            <w:right w:val="none" w:sz="0" w:space="0" w:color="auto"/>
                          </w:divBdr>
                          <w:divsChild>
                            <w:div w:id="1380398393">
                              <w:marLeft w:val="0"/>
                              <w:marRight w:val="0"/>
                              <w:marTop w:val="120"/>
                              <w:marBottom w:val="0"/>
                              <w:divBdr>
                                <w:top w:val="none" w:sz="0" w:space="0" w:color="auto"/>
                                <w:left w:val="none" w:sz="0" w:space="0" w:color="auto"/>
                                <w:bottom w:val="none" w:sz="0" w:space="0" w:color="auto"/>
                                <w:right w:val="none" w:sz="0" w:space="0" w:color="auto"/>
                              </w:divBdr>
                            </w:div>
                            <w:div w:id="1297832236">
                              <w:marLeft w:val="0"/>
                              <w:marRight w:val="0"/>
                              <w:marTop w:val="0"/>
                              <w:marBottom w:val="0"/>
                              <w:divBdr>
                                <w:top w:val="none" w:sz="0" w:space="0" w:color="auto"/>
                                <w:left w:val="none" w:sz="0" w:space="0" w:color="auto"/>
                                <w:bottom w:val="none" w:sz="0" w:space="0" w:color="auto"/>
                                <w:right w:val="none" w:sz="0" w:space="0" w:color="auto"/>
                              </w:divBdr>
                              <w:divsChild>
                                <w:div w:id="138445121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2036902">
                          <w:marLeft w:val="0"/>
                          <w:marRight w:val="0"/>
                          <w:marTop w:val="0"/>
                          <w:marBottom w:val="0"/>
                          <w:divBdr>
                            <w:top w:val="none" w:sz="0" w:space="0" w:color="auto"/>
                            <w:left w:val="none" w:sz="0" w:space="0" w:color="auto"/>
                            <w:bottom w:val="none" w:sz="0" w:space="0" w:color="auto"/>
                            <w:right w:val="none" w:sz="0" w:space="0" w:color="auto"/>
                          </w:divBdr>
                          <w:divsChild>
                            <w:div w:id="1707831779">
                              <w:marLeft w:val="0"/>
                              <w:marRight w:val="0"/>
                              <w:marTop w:val="120"/>
                              <w:marBottom w:val="0"/>
                              <w:divBdr>
                                <w:top w:val="none" w:sz="0" w:space="0" w:color="auto"/>
                                <w:left w:val="none" w:sz="0" w:space="0" w:color="auto"/>
                                <w:bottom w:val="none" w:sz="0" w:space="0" w:color="auto"/>
                                <w:right w:val="none" w:sz="0" w:space="0" w:color="auto"/>
                              </w:divBdr>
                            </w:div>
                            <w:div w:id="139543133">
                              <w:marLeft w:val="0"/>
                              <w:marRight w:val="0"/>
                              <w:marTop w:val="0"/>
                              <w:marBottom w:val="0"/>
                              <w:divBdr>
                                <w:top w:val="none" w:sz="0" w:space="0" w:color="auto"/>
                                <w:left w:val="none" w:sz="0" w:space="0" w:color="auto"/>
                                <w:bottom w:val="none" w:sz="0" w:space="0" w:color="auto"/>
                                <w:right w:val="none" w:sz="0" w:space="0" w:color="auto"/>
                              </w:divBdr>
                              <w:divsChild>
                                <w:div w:id="113013086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1252590071">
                  <w:marLeft w:val="0"/>
                  <w:marRight w:val="0"/>
                  <w:marTop w:val="0"/>
                  <w:marBottom w:val="0"/>
                  <w:divBdr>
                    <w:top w:val="none" w:sz="0" w:space="0" w:color="auto"/>
                    <w:left w:val="none" w:sz="0" w:space="0" w:color="auto"/>
                    <w:bottom w:val="none" w:sz="0" w:space="0" w:color="auto"/>
                    <w:right w:val="none" w:sz="0" w:space="0" w:color="auto"/>
                  </w:divBdr>
                  <w:divsChild>
                    <w:div w:id="2127383732">
                      <w:marLeft w:val="0"/>
                      <w:marRight w:val="0"/>
                      <w:marTop w:val="120"/>
                      <w:marBottom w:val="0"/>
                      <w:divBdr>
                        <w:top w:val="none" w:sz="0" w:space="0" w:color="auto"/>
                        <w:left w:val="none" w:sz="0" w:space="0" w:color="auto"/>
                        <w:bottom w:val="none" w:sz="0" w:space="0" w:color="auto"/>
                        <w:right w:val="none" w:sz="0" w:space="0" w:color="auto"/>
                      </w:divBdr>
                    </w:div>
                    <w:div w:id="972564465">
                      <w:marLeft w:val="0"/>
                      <w:marRight w:val="0"/>
                      <w:marTop w:val="0"/>
                      <w:marBottom w:val="0"/>
                      <w:divBdr>
                        <w:top w:val="none" w:sz="0" w:space="0" w:color="auto"/>
                        <w:left w:val="none" w:sz="0" w:space="0" w:color="auto"/>
                        <w:bottom w:val="none" w:sz="0" w:space="0" w:color="auto"/>
                        <w:right w:val="none" w:sz="0" w:space="0" w:color="auto"/>
                      </w:divBdr>
                    </w:div>
                  </w:divsChild>
                </w:div>
                <w:div w:id="1943566022">
                  <w:marLeft w:val="0"/>
                  <w:marRight w:val="0"/>
                  <w:marTop w:val="0"/>
                  <w:marBottom w:val="0"/>
                  <w:divBdr>
                    <w:top w:val="none" w:sz="0" w:space="0" w:color="auto"/>
                    <w:left w:val="none" w:sz="0" w:space="0" w:color="auto"/>
                    <w:bottom w:val="none" w:sz="0" w:space="0" w:color="auto"/>
                    <w:right w:val="none" w:sz="0" w:space="0" w:color="auto"/>
                  </w:divBdr>
                  <w:divsChild>
                    <w:div w:id="1507137473">
                      <w:marLeft w:val="0"/>
                      <w:marRight w:val="0"/>
                      <w:marTop w:val="120"/>
                      <w:marBottom w:val="0"/>
                      <w:divBdr>
                        <w:top w:val="none" w:sz="0" w:space="0" w:color="auto"/>
                        <w:left w:val="none" w:sz="0" w:space="0" w:color="auto"/>
                        <w:bottom w:val="none" w:sz="0" w:space="0" w:color="auto"/>
                        <w:right w:val="none" w:sz="0" w:space="0" w:color="auto"/>
                      </w:divBdr>
                    </w:div>
                    <w:div w:id="1340624854">
                      <w:marLeft w:val="0"/>
                      <w:marRight w:val="0"/>
                      <w:marTop w:val="0"/>
                      <w:marBottom w:val="0"/>
                      <w:divBdr>
                        <w:top w:val="none" w:sz="0" w:space="0" w:color="auto"/>
                        <w:left w:val="none" w:sz="0" w:space="0" w:color="auto"/>
                        <w:bottom w:val="none" w:sz="0" w:space="0" w:color="auto"/>
                        <w:right w:val="none" w:sz="0" w:space="0" w:color="auto"/>
                      </w:divBdr>
                    </w:div>
                  </w:divsChild>
                </w:div>
                <w:div w:id="315381030">
                  <w:marLeft w:val="0"/>
                  <w:marRight w:val="0"/>
                  <w:marTop w:val="0"/>
                  <w:marBottom w:val="0"/>
                  <w:divBdr>
                    <w:top w:val="none" w:sz="0" w:space="0" w:color="auto"/>
                    <w:left w:val="none" w:sz="0" w:space="0" w:color="auto"/>
                    <w:bottom w:val="none" w:sz="0" w:space="0" w:color="auto"/>
                    <w:right w:val="none" w:sz="0" w:space="0" w:color="auto"/>
                  </w:divBdr>
                  <w:divsChild>
                    <w:div w:id="1111362948">
                      <w:marLeft w:val="0"/>
                      <w:marRight w:val="0"/>
                      <w:marTop w:val="120"/>
                      <w:marBottom w:val="0"/>
                      <w:divBdr>
                        <w:top w:val="none" w:sz="0" w:space="0" w:color="auto"/>
                        <w:left w:val="none" w:sz="0" w:space="0" w:color="auto"/>
                        <w:bottom w:val="none" w:sz="0" w:space="0" w:color="auto"/>
                        <w:right w:val="none" w:sz="0" w:space="0" w:color="auto"/>
                      </w:divBdr>
                    </w:div>
                    <w:div w:id="383140936">
                      <w:marLeft w:val="0"/>
                      <w:marRight w:val="0"/>
                      <w:marTop w:val="0"/>
                      <w:marBottom w:val="0"/>
                      <w:divBdr>
                        <w:top w:val="none" w:sz="0" w:space="0" w:color="auto"/>
                        <w:left w:val="none" w:sz="0" w:space="0" w:color="auto"/>
                        <w:bottom w:val="none" w:sz="0" w:space="0" w:color="auto"/>
                        <w:right w:val="none" w:sz="0" w:space="0" w:color="auto"/>
                      </w:divBdr>
                    </w:div>
                  </w:divsChild>
                </w:div>
                <w:div w:id="1957713134">
                  <w:marLeft w:val="0"/>
                  <w:marRight w:val="0"/>
                  <w:marTop w:val="0"/>
                  <w:marBottom w:val="0"/>
                  <w:divBdr>
                    <w:top w:val="none" w:sz="0" w:space="0" w:color="auto"/>
                    <w:left w:val="none" w:sz="0" w:space="0" w:color="auto"/>
                    <w:bottom w:val="none" w:sz="0" w:space="0" w:color="auto"/>
                    <w:right w:val="none" w:sz="0" w:space="0" w:color="auto"/>
                  </w:divBdr>
                  <w:divsChild>
                    <w:div w:id="928267935">
                      <w:marLeft w:val="0"/>
                      <w:marRight w:val="0"/>
                      <w:marTop w:val="120"/>
                      <w:marBottom w:val="0"/>
                      <w:divBdr>
                        <w:top w:val="none" w:sz="0" w:space="0" w:color="auto"/>
                        <w:left w:val="none" w:sz="0" w:space="0" w:color="auto"/>
                        <w:bottom w:val="none" w:sz="0" w:space="0" w:color="auto"/>
                        <w:right w:val="none" w:sz="0" w:space="0" w:color="auto"/>
                      </w:divBdr>
                    </w:div>
                    <w:div w:id="1726100677">
                      <w:marLeft w:val="0"/>
                      <w:marRight w:val="0"/>
                      <w:marTop w:val="0"/>
                      <w:marBottom w:val="0"/>
                      <w:divBdr>
                        <w:top w:val="none" w:sz="0" w:space="0" w:color="auto"/>
                        <w:left w:val="none" w:sz="0" w:space="0" w:color="auto"/>
                        <w:bottom w:val="none" w:sz="0" w:space="0" w:color="auto"/>
                        <w:right w:val="none" w:sz="0" w:space="0" w:color="auto"/>
                      </w:divBdr>
                    </w:div>
                  </w:divsChild>
                </w:div>
                <w:div w:id="567880810">
                  <w:marLeft w:val="0"/>
                  <w:marRight w:val="0"/>
                  <w:marTop w:val="0"/>
                  <w:marBottom w:val="0"/>
                  <w:divBdr>
                    <w:top w:val="none" w:sz="0" w:space="0" w:color="auto"/>
                    <w:left w:val="none" w:sz="0" w:space="0" w:color="auto"/>
                    <w:bottom w:val="none" w:sz="0" w:space="0" w:color="auto"/>
                    <w:right w:val="none" w:sz="0" w:space="0" w:color="auto"/>
                  </w:divBdr>
                  <w:divsChild>
                    <w:div w:id="1020858094">
                      <w:marLeft w:val="0"/>
                      <w:marRight w:val="0"/>
                      <w:marTop w:val="120"/>
                      <w:marBottom w:val="0"/>
                      <w:divBdr>
                        <w:top w:val="none" w:sz="0" w:space="0" w:color="auto"/>
                        <w:left w:val="none" w:sz="0" w:space="0" w:color="auto"/>
                        <w:bottom w:val="none" w:sz="0" w:space="0" w:color="auto"/>
                        <w:right w:val="none" w:sz="0" w:space="0" w:color="auto"/>
                      </w:divBdr>
                    </w:div>
                    <w:div w:id="1028726714">
                      <w:marLeft w:val="0"/>
                      <w:marRight w:val="0"/>
                      <w:marTop w:val="0"/>
                      <w:marBottom w:val="0"/>
                      <w:divBdr>
                        <w:top w:val="none" w:sz="0" w:space="0" w:color="auto"/>
                        <w:left w:val="none" w:sz="0" w:space="0" w:color="auto"/>
                        <w:bottom w:val="none" w:sz="0" w:space="0" w:color="auto"/>
                        <w:right w:val="none" w:sz="0" w:space="0" w:color="auto"/>
                      </w:divBdr>
                    </w:div>
                  </w:divsChild>
                </w:div>
                <w:div w:id="57020840">
                  <w:marLeft w:val="0"/>
                  <w:marRight w:val="0"/>
                  <w:marTop w:val="0"/>
                  <w:marBottom w:val="0"/>
                  <w:divBdr>
                    <w:top w:val="none" w:sz="0" w:space="0" w:color="auto"/>
                    <w:left w:val="none" w:sz="0" w:space="0" w:color="auto"/>
                    <w:bottom w:val="none" w:sz="0" w:space="0" w:color="auto"/>
                    <w:right w:val="none" w:sz="0" w:space="0" w:color="auto"/>
                  </w:divBdr>
                  <w:divsChild>
                    <w:div w:id="1872568410">
                      <w:marLeft w:val="0"/>
                      <w:marRight w:val="0"/>
                      <w:marTop w:val="120"/>
                      <w:marBottom w:val="0"/>
                      <w:divBdr>
                        <w:top w:val="none" w:sz="0" w:space="0" w:color="auto"/>
                        <w:left w:val="none" w:sz="0" w:space="0" w:color="auto"/>
                        <w:bottom w:val="none" w:sz="0" w:space="0" w:color="auto"/>
                        <w:right w:val="none" w:sz="0" w:space="0" w:color="auto"/>
                      </w:divBdr>
                    </w:div>
                    <w:div w:id="806749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18010">
          <w:marLeft w:val="0"/>
          <w:marRight w:val="0"/>
          <w:marTop w:val="0"/>
          <w:marBottom w:val="0"/>
          <w:divBdr>
            <w:top w:val="none" w:sz="0" w:space="0" w:color="auto"/>
            <w:left w:val="none" w:sz="0" w:space="0" w:color="auto"/>
            <w:bottom w:val="none" w:sz="0" w:space="0" w:color="auto"/>
            <w:right w:val="none" w:sz="0" w:space="0" w:color="auto"/>
          </w:divBdr>
          <w:divsChild>
            <w:div w:id="1136291027">
              <w:marLeft w:val="0"/>
              <w:marRight w:val="0"/>
              <w:marTop w:val="120"/>
              <w:marBottom w:val="0"/>
              <w:divBdr>
                <w:top w:val="none" w:sz="0" w:space="0" w:color="auto"/>
                <w:left w:val="none" w:sz="0" w:space="0" w:color="auto"/>
                <w:bottom w:val="none" w:sz="0" w:space="0" w:color="auto"/>
                <w:right w:val="none" w:sz="0" w:space="0" w:color="auto"/>
              </w:divBdr>
            </w:div>
            <w:div w:id="298342753">
              <w:marLeft w:val="0"/>
              <w:marRight w:val="0"/>
              <w:marTop w:val="0"/>
              <w:marBottom w:val="0"/>
              <w:divBdr>
                <w:top w:val="none" w:sz="0" w:space="0" w:color="auto"/>
                <w:left w:val="none" w:sz="0" w:space="0" w:color="auto"/>
                <w:bottom w:val="none" w:sz="0" w:space="0" w:color="auto"/>
                <w:right w:val="none" w:sz="0" w:space="0" w:color="auto"/>
              </w:divBdr>
            </w:div>
          </w:divsChild>
        </w:div>
        <w:div w:id="783816310">
          <w:marLeft w:val="0"/>
          <w:marRight w:val="0"/>
          <w:marTop w:val="0"/>
          <w:marBottom w:val="0"/>
          <w:divBdr>
            <w:top w:val="none" w:sz="0" w:space="0" w:color="auto"/>
            <w:left w:val="none" w:sz="0" w:space="0" w:color="auto"/>
            <w:bottom w:val="none" w:sz="0" w:space="0" w:color="auto"/>
            <w:right w:val="none" w:sz="0" w:space="0" w:color="auto"/>
          </w:divBdr>
          <w:divsChild>
            <w:div w:id="1980726403">
              <w:marLeft w:val="0"/>
              <w:marRight w:val="0"/>
              <w:marTop w:val="120"/>
              <w:marBottom w:val="0"/>
              <w:divBdr>
                <w:top w:val="none" w:sz="0" w:space="0" w:color="auto"/>
                <w:left w:val="none" w:sz="0" w:space="0" w:color="auto"/>
                <w:bottom w:val="none" w:sz="0" w:space="0" w:color="auto"/>
                <w:right w:val="none" w:sz="0" w:space="0" w:color="auto"/>
              </w:divBdr>
            </w:div>
            <w:div w:id="457184682">
              <w:marLeft w:val="0"/>
              <w:marRight w:val="0"/>
              <w:marTop w:val="0"/>
              <w:marBottom w:val="0"/>
              <w:divBdr>
                <w:top w:val="none" w:sz="0" w:space="0" w:color="auto"/>
                <w:left w:val="none" w:sz="0" w:space="0" w:color="auto"/>
                <w:bottom w:val="none" w:sz="0" w:space="0" w:color="auto"/>
                <w:right w:val="none" w:sz="0" w:space="0" w:color="auto"/>
              </w:divBdr>
              <w:divsChild>
                <w:div w:id="874655606">
                  <w:marLeft w:val="0"/>
                  <w:marRight w:val="0"/>
                  <w:marTop w:val="0"/>
                  <w:marBottom w:val="0"/>
                  <w:divBdr>
                    <w:top w:val="none" w:sz="0" w:space="0" w:color="auto"/>
                    <w:left w:val="none" w:sz="0" w:space="0" w:color="auto"/>
                    <w:bottom w:val="none" w:sz="0" w:space="0" w:color="auto"/>
                    <w:right w:val="none" w:sz="0" w:space="0" w:color="auto"/>
                  </w:divBdr>
                  <w:divsChild>
                    <w:div w:id="1529902917">
                      <w:marLeft w:val="0"/>
                      <w:marRight w:val="0"/>
                      <w:marTop w:val="120"/>
                      <w:marBottom w:val="0"/>
                      <w:divBdr>
                        <w:top w:val="none" w:sz="0" w:space="0" w:color="auto"/>
                        <w:left w:val="none" w:sz="0" w:space="0" w:color="auto"/>
                        <w:bottom w:val="none" w:sz="0" w:space="0" w:color="auto"/>
                        <w:right w:val="none" w:sz="0" w:space="0" w:color="auto"/>
                      </w:divBdr>
                    </w:div>
                    <w:div w:id="143786409">
                      <w:marLeft w:val="0"/>
                      <w:marRight w:val="0"/>
                      <w:marTop w:val="0"/>
                      <w:marBottom w:val="0"/>
                      <w:divBdr>
                        <w:top w:val="none" w:sz="0" w:space="0" w:color="auto"/>
                        <w:left w:val="none" w:sz="0" w:space="0" w:color="auto"/>
                        <w:bottom w:val="none" w:sz="0" w:space="0" w:color="auto"/>
                        <w:right w:val="none" w:sz="0" w:space="0" w:color="auto"/>
                      </w:divBdr>
                      <w:divsChild>
                        <w:div w:id="1788811812">
                          <w:marLeft w:val="0"/>
                          <w:marRight w:val="0"/>
                          <w:marTop w:val="0"/>
                          <w:marBottom w:val="0"/>
                          <w:divBdr>
                            <w:top w:val="none" w:sz="0" w:space="0" w:color="auto"/>
                            <w:left w:val="none" w:sz="0" w:space="0" w:color="auto"/>
                            <w:bottom w:val="none" w:sz="0" w:space="0" w:color="auto"/>
                            <w:right w:val="none" w:sz="0" w:space="0" w:color="auto"/>
                          </w:divBdr>
                          <w:divsChild>
                            <w:div w:id="813252000">
                              <w:marLeft w:val="0"/>
                              <w:marRight w:val="0"/>
                              <w:marTop w:val="120"/>
                              <w:marBottom w:val="0"/>
                              <w:divBdr>
                                <w:top w:val="none" w:sz="0" w:space="0" w:color="auto"/>
                                <w:left w:val="none" w:sz="0" w:space="0" w:color="auto"/>
                                <w:bottom w:val="none" w:sz="0" w:space="0" w:color="auto"/>
                                <w:right w:val="none" w:sz="0" w:space="0" w:color="auto"/>
                              </w:divBdr>
                            </w:div>
                            <w:div w:id="1114057807">
                              <w:marLeft w:val="0"/>
                              <w:marRight w:val="0"/>
                              <w:marTop w:val="0"/>
                              <w:marBottom w:val="0"/>
                              <w:divBdr>
                                <w:top w:val="none" w:sz="0" w:space="0" w:color="auto"/>
                                <w:left w:val="none" w:sz="0" w:space="0" w:color="auto"/>
                                <w:bottom w:val="none" w:sz="0" w:space="0" w:color="auto"/>
                                <w:right w:val="none" w:sz="0" w:space="0" w:color="auto"/>
                              </w:divBdr>
                            </w:div>
                          </w:divsChild>
                        </w:div>
                        <w:div w:id="1531914901">
                          <w:marLeft w:val="0"/>
                          <w:marRight w:val="0"/>
                          <w:marTop w:val="0"/>
                          <w:marBottom w:val="0"/>
                          <w:divBdr>
                            <w:top w:val="none" w:sz="0" w:space="0" w:color="auto"/>
                            <w:left w:val="none" w:sz="0" w:space="0" w:color="auto"/>
                            <w:bottom w:val="none" w:sz="0" w:space="0" w:color="auto"/>
                            <w:right w:val="none" w:sz="0" w:space="0" w:color="auto"/>
                          </w:divBdr>
                          <w:divsChild>
                            <w:div w:id="1689915205">
                              <w:marLeft w:val="0"/>
                              <w:marRight w:val="0"/>
                              <w:marTop w:val="120"/>
                              <w:marBottom w:val="0"/>
                              <w:divBdr>
                                <w:top w:val="none" w:sz="0" w:space="0" w:color="auto"/>
                                <w:left w:val="none" w:sz="0" w:space="0" w:color="auto"/>
                                <w:bottom w:val="none" w:sz="0" w:space="0" w:color="auto"/>
                                <w:right w:val="none" w:sz="0" w:space="0" w:color="auto"/>
                              </w:divBdr>
                            </w:div>
                            <w:div w:id="1515726893">
                              <w:marLeft w:val="0"/>
                              <w:marRight w:val="0"/>
                              <w:marTop w:val="0"/>
                              <w:marBottom w:val="0"/>
                              <w:divBdr>
                                <w:top w:val="none" w:sz="0" w:space="0" w:color="auto"/>
                                <w:left w:val="none" w:sz="0" w:space="0" w:color="auto"/>
                                <w:bottom w:val="none" w:sz="0" w:space="0" w:color="auto"/>
                                <w:right w:val="none" w:sz="0" w:space="0" w:color="auto"/>
                              </w:divBdr>
                            </w:div>
                          </w:divsChild>
                        </w:div>
                        <w:div w:id="1543709559">
                          <w:marLeft w:val="0"/>
                          <w:marRight w:val="0"/>
                          <w:marTop w:val="0"/>
                          <w:marBottom w:val="0"/>
                          <w:divBdr>
                            <w:top w:val="none" w:sz="0" w:space="0" w:color="auto"/>
                            <w:left w:val="none" w:sz="0" w:space="0" w:color="auto"/>
                            <w:bottom w:val="none" w:sz="0" w:space="0" w:color="auto"/>
                            <w:right w:val="none" w:sz="0" w:space="0" w:color="auto"/>
                          </w:divBdr>
                          <w:divsChild>
                            <w:div w:id="942499258">
                              <w:marLeft w:val="0"/>
                              <w:marRight w:val="0"/>
                              <w:marTop w:val="120"/>
                              <w:marBottom w:val="0"/>
                              <w:divBdr>
                                <w:top w:val="none" w:sz="0" w:space="0" w:color="auto"/>
                                <w:left w:val="none" w:sz="0" w:space="0" w:color="auto"/>
                                <w:bottom w:val="none" w:sz="0" w:space="0" w:color="auto"/>
                                <w:right w:val="none" w:sz="0" w:space="0" w:color="auto"/>
                              </w:divBdr>
                            </w:div>
                            <w:div w:id="973755450">
                              <w:marLeft w:val="0"/>
                              <w:marRight w:val="0"/>
                              <w:marTop w:val="0"/>
                              <w:marBottom w:val="0"/>
                              <w:divBdr>
                                <w:top w:val="none" w:sz="0" w:space="0" w:color="auto"/>
                                <w:left w:val="none" w:sz="0" w:space="0" w:color="auto"/>
                                <w:bottom w:val="none" w:sz="0" w:space="0" w:color="auto"/>
                                <w:right w:val="none" w:sz="0" w:space="0" w:color="auto"/>
                              </w:divBdr>
                            </w:div>
                          </w:divsChild>
                        </w:div>
                        <w:div w:id="2064207920">
                          <w:marLeft w:val="0"/>
                          <w:marRight w:val="0"/>
                          <w:marTop w:val="0"/>
                          <w:marBottom w:val="0"/>
                          <w:divBdr>
                            <w:top w:val="none" w:sz="0" w:space="0" w:color="auto"/>
                            <w:left w:val="none" w:sz="0" w:space="0" w:color="auto"/>
                            <w:bottom w:val="none" w:sz="0" w:space="0" w:color="auto"/>
                            <w:right w:val="none" w:sz="0" w:space="0" w:color="auto"/>
                          </w:divBdr>
                          <w:divsChild>
                            <w:div w:id="465244096">
                              <w:marLeft w:val="0"/>
                              <w:marRight w:val="0"/>
                              <w:marTop w:val="120"/>
                              <w:marBottom w:val="0"/>
                              <w:divBdr>
                                <w:top w:val="none" w:sz="0" w:space="0" w:color="auto"/>
                                <w:left w:val="none" w:sz="0" w:space="0" w:color="auto"/>
                                <w:bottom w:val="none" w:sz="0" w:space="0" w:color="auto"/>
                                <w:right w:val="none" w:sz="0" w:space="0" w:color="auto"/>
                              </w:divBdr>
                            </w:div>
                            <w:div w:id="1133600401">
                              <w:marLeft w:val="0"/>
                              <w:marRight w:val="0"/>
                              <w:marTop w:val="0"/>
                              <w:marBottom w:val="0"/>
                              <w:divBdr>
                                <w:top w:val="none" w:sz="0" w:space="0" w:color="auto"/>
                                <w:left w:val="none" w:sz="0" w:space="0" w:color="auto"/>
                                <w:bottom w:val="none" w:sz="0" w:space="0" w:color="auto"/>
                                <w:right w:val="none" w:sz="0" w:space="0" w:color="auto"/>
                              </w:divBdr>
                            </w:div>
                          </w:divsChild>
                        </w:div>
                        <w:div w:id="154036385">
                          <w:marLeft w:val="0"/>
                          <w:marRight w:val="0"/>
                          <w:marTop w:val="0"/>
                          <w:marBottom w:val="0"/>
                          <w:divBdr>
                            <w:top w:val="none" w:sz="0" w:space="0" w:color="auto"/>
                            <w:left w:val="none" w:sz="0" w:space="0" w:color="auto"/>
                            <w:bottom w:val="none" w:sz="0" w:space="0" w:color="auto"/>
                            <w:right w:val="none" w:sz="0" w:space="0" w:color="auto"/>
                          </w:divBdr>
                          <w:divsChild>
                            <w:div w:id="1693460346">
                              <w:marLeft w:val="0"/>
                              <w:marRight w:val="0"/>
                              <w:marTop w:val="120"/>
                              <w:marBottom w:val="0"/>
                              <w:divBdr>
                                <w:top w:val="none" w:sz="0" w:space="0" w:color="auto"/>
                                <w:left w:val="none" w:sz="0" w:space="0" w:color="auto"/>
                                <w:bottom w:val="none" w:sz="0" w:space="0" w:color="auto"/>
                                <w:right w:val="none" w:sz="0" w:space="0" w:color="auto"/>
                              </w:divBdr>
                            </w:div>
                            <w:div w:id="305360564">
                              <w:marLeft w:val="0"/>
                              <w:marRight w:val="0"/>
                              <w:marTop w:val="0"/>
                              <w:marBottom w:val="0"/>
                              <w:divBdr>
                                <w:top w:val="none" w:sz="0" w:space="0" w:color="auto"/>
                                <w:left w:val="none" w:sz="0" w:space="0" w:color="auto"/>
                                <w:bottom w:val="none" w:sz="0" w:space="0" w:color="auto"/>
                                <w:right w:val="none" w:sz="0" w:space="0" w:color="auto"/>
                              </w:divBdr>
                            </w:div>
                          </w:divsChild>
                        </w:div>
                        <w:div w:id="95634717">
                          <w:marLeft w:val="0"/>
                          <w:marRight w:val="0"/>
                          <w:marTop w:val="0"/>
                          <w:marBottom w:val="0"/>
                          <w:divBdr>
                            <w:top w:val="none" w:sz="0" w:space="0" w:color="auto"/>
                            <w:left w:val="none" w:sz="0" w:space="0" w:color="auto"/>
                            <w:bottom w:val="none" w:sz="0" w:space="0" w:color="auto"/>
                            <w:right w:val="none" w:sz="0" w:space="0" w:color="auto"/>
                          </w:divBdr>
                          <w:divsChild>
                            <w:div w:id="539366068">
                              <w:marLeft w:val="0"/>
                              <w:marRight w:val="0"/>
                              <w:marTop w:val="120"/>
                              <w:marBottom w:val="0"/>
                              <w:divBdr>
                                <w:top w:val="none" w:sz="0" w:space="0" w:color="auto"/>
                                <w:left w:val="none" w:sz="0" w:space="0" w:color="auto"/>
                                <w:bottom w:val="none" w:sz="0" w:space="0" w:color="auto"/>
                                <w:right w:val="none" w:sz="0" w:space="0" w:color="auto"/>
                              </w:divBdr>
                            </w:div>
                            <w:div w:id="57208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4325046">
                  <w:marLeft w:val="0"/>
                  <w:marRight w:val="0"/>
                  <w:marTop w:val="0"/>
                  <w:marBottom w:val="0"/>
                  <w:divBdr>
                    <w:top w:val="none" w:sz="0" w:space="0" w:color="auto"/>
                    <w:left w:val="none" w:sz="0" w:space="0" w:color="auto"/>
                    <w:bottom w:val="none" w:sz="0" w:space="0" w:color="auto"/>
                    <w:right w:val="none" w:sz="0" w:space="0" w:color="auto"/>
                  </w:divBdr>
                  <w:divsChild>
                    <w:div w:id="1330718162">
                      <w:marLeft w:val="0"/>
                      <w:marRight w:val="0"/>
                      <w:marTop w:val="120"/>
                      <w:marBottom w:val="0"/>
                      <w:divBdr>
                        <w:top w:val="none" w:sz="0" w:space="0" w:color="auto"/>
                        <w:left w:val="none" w:sz="0" w:space="0" w:color="auto"/>
                        <w:bottom w:val="none" w:sz="0" w:space="0" w:color="auto"/>
                        <w:right w:val="none" w:sz="0" w:space="0" w:color="auto"/>
                      </w:divBdr>
                    </w:div>
                    <w:div w:id="196996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07320">
          <w:marLeft w:val="0"/>
          <w:marRight w:val="0"/>
          <w:marTop w:val="0"/>
          <w:marBottom w:val="0"/>
          <w:divBdr>
            <w:top w:val="none" w:sz="0" w:space="0" w:color="auto"/>
            <w:left w:val="none" w:sz="0" w:space="0" w:color="auto"/>
            <w:bottom w:val="none" w:sz="0" w:space="0" w:color="auto"/>
            <w:right w:val="none" w:sz="0" w:space="0" w:color="auto"/>
          </w:divBdr>
          <w:divsChild>
            <w:div w:id="977686422">
              <w:marLeft w:val="0"/>
              <w:marRight w:val="0"/>
              <w:marTop w:val="120"/>
              <w:marBottom w:val="0"/>
              <w:divBdr>
                <w:top w:val="none" w:sz="0" w:space="0" w:color="auto"/>
                <w:left w:val="none" w:sz="0" w:space="0" w:color="auto"/>
                <w:bottom w:val="none" w:sz="0" w:space="0" w:color="auto"/>
                <w:right w:val="none" w:sz="0" w:space="0" w:color="auto"/>
              </w:divBdr>
            </w:div>
            <w:div w:id="1358627306">
              <w:marLeft w:val="0"/>
              <w:marRight w:val="0"/>
              <w:marTop w:val="0"/>
              <w:marBottom w:val="0"/>
              <w:divBdr>
                <w:top w:val="none" w:sz="0" w:space="0" w:color="auto"/>
                <w:left w:val="none" w:sz="0" w:space="0" w:color="auto"/>
                <w:bottom w:val="none" w:sz="0" w:space="0" w:color="auto"/>
                <w:right w:val="none" w:sz="0" w:space="0" w:color="auto"/>
              </w:divBdr>
            </w:div>
          </w:divsChild>
        </w:div>
        <w:div w:id="11297275">
          <w:marLeft w:val="0"/>
          <w:marRight w:val="0"/>
          <w:marTop w:val="0"/>
          <w:marBottom w:val="0"/>
          <w:divBdr>
            <w:top w:val="none" w:sz="0" w:space="0" w:color="auto"/>
            <w:left w:val="none" w:sz="0" w:space="0" w:color="auto"/>
            <w:bottom w:val="none" w:sz="0" w:space="0" w:color="auto"/>
            <w:right w:val="none" w:sz="0" w:space="0" w:color="auto"/>
          </w:divBdr>
          <w:divsChild>
            <w:div w:id="299309505">
              <w:marLeft w:val="0"/>
              <w:marRight w:val="0"/>
              <w:marTop w:val="120"/>
              <w:marBottom w:val="0"/>
              <w:divBdr>
                <w:top w:val="none" w:sz="0" w:space="0" w:color="auto"/>
                <w:left w:val="none" w:sz="0" w:space="0" w:color="auto"/>
                <w:bottom w:val="none" w:sz="0" w:space="0" w:color="auto"/>
                <w:right w:val="none" w:sz="0" w:space="0" w:color="auto"/>
              </w:divBdr>
            </w:div>
            <w:div w:id="533076093">
              <w:marLeft w:val="0"/>
              <w:marRight w:val="0"/>
              <w:marTop w:val="0"/>
              <w:marBottom w:val="0"/>
              <w:divBdr>
                <w:top w:val="none" w:sz="0" w:space="0" w:color="auto"/>
                <w:left w:val="none" w:sz="0" w:space="0" w:color="auto"/>
                <w:bottom w:val="none" w:sz="0" w:space="0" w:color="auto"/>
                <w:right w:val="none" w:sz="0" w:space="0" w:color="auto"/>
              </w:divBdr>
            </w:div>
          </w:divsChild>
        </w:div>
        <w:div w:id="429936973">
          <w:marLeft w:val="0"/>
          <w:marRight w:val="0"/>
          <w:marTop w:val="0"/>
          <w:marBottom w:val="0"/>
          <w:divBdr>
            <w:top w:val="none" w:sz="0" w:space="0" w:color="auto"/>
            <w:left w:val="none" w:sz="0" w:space="0" w:color="auto"/>
            <w:bottom w:val="none" w:sz="0" w:space="0" w:color="auto"/>
            <w:right w:val="none" w:sz="0" w:space="0" w:color="auto"/>
          </w:divBdr>
          <w:divsChild>
            <w:div w:id="209538170">
              <w:marLeft w:val="0"/>
              <w:marRight w:val="0"/>
              <w:marTop w:val="120"/>
              <w:marBottom w:val="0"/>
              <w:divBdr>
                <w:top w:val="none" w:sz="0" w:space="0" w:color="auto"/>
                <w:left w:val="none" w:sz="0" w:space="0" w:color="auto"/>
                <w:bottom w:val="none" w:sz="0" w:space="0" w:color="auto"/>
                <w:right w:val="none" w:sz="0" w:space="0" w:color="auto"/>
              </w:divBdr>
            </w:div>
            <w:div w:id="1903328062">
              <w:marLeft w:val="0"/>
              <w:marRight w:val="0"/>
              <w:marTop w:val="0"/>
              <w:marBottom w:val="0"/>
              <w:divBdr>
                <w:top w:val="none" w:sz="0" w:space="0" w:color="auto"/>
                <w:left w:val="none" w:sz="0" w:space="0" w:color="auto"/>
                <w:bottom w:val="none" w:sz="0" w:space="0" w:color="auto"/>
                <w:right w:val="none" w:sz="0" w:space="0" w:color="auto"/>
              </w:divBdr>
            </w:div>
          </w:divsChild>
        </w:div>
        <w:div w:id="1288203081">
          <w:marLeft w:val="0"/>
          <w:marRight w:val="0"/>
          <w:marTop w:val="0"/>
          <w:marBottom w:val="0"/>
          <w:divBdr>
            <w:top w:val="none" w:sz="0" w:space="0" w:color="auto"/>
            <w:left w:val="none" w:sz="0" w:space="0" w:color="auto"/>
            <w:bottom w:val="none" w:sz="0" w:space="0" w:color="auto"/>
            <w:right w:val="none" w:sz="0" w:space="0" w:color="auto"/>
          </w:divBdr>
          <w:divsChild>
            <w:div w:id="232201893">
              <w:marLeft w:val="0"/>
              <w:marRight w:val="0"/>
              <w:marTop w:val="120"/>
              <w:marBottom w:val="0"/>
              <w:divBdr>
                <w:top w:val="none" w:sz="0" w:space="0" w:color="auto"/>
                <w:left w:val="none" w:sz="0" w:space="0" w:color="auto"/>
                <w:bottom w:val="none" w:sz="0" w:space="0" w:color="auto"/>
                <w:right w:val="none" w:sz="0" w:space="0" w:color="auto"/>
              </w:divBdr>
            </w:div>
            <w:div w:id="1116486535">
              <w:marLeft w:val="0"/>
              <w:marRight w:val="0"/>
              <w:marTop w:val="0"/>
              <w:marBottom w:val="0"/>
              <w:divBdr>
                <w:top w:val="none" w:sz="0" w:space="0" w:color="auto"/>
                <w:left w:val="none" w:sz="0" w:space="0" w:color="auto"/>
                <w:bottom w:val="none" w:sz="0" w:space="0" w:color="auto"/>
                <w:right w:val="none" w:sz="0" w:space="0" w:color="auto"/>
              </w:divBdr>
            </w:div>
          </w:divsChild>
        </w:div>
        <w:div w:id="1860468609">
          <w:marLeft w:val="0"/>
          <w:marRight w:val="0"/>
          <w:marTop w:val="0"/>
          <w:marBottom w:val="0"/>
          <w:divBdr>
            <w:top w:val="none" w:sz="0" w:space="0" w:color="auto"/>
            <w:left w:val="none" w:sz="0" w:space="0" w:color="auto"/>
            <w:bottom w:val="none" w:sz="0" w:space="0" w:color="auto"/>
            <w:right w:val="none" w:sz="0" w:space="0" w:color="auto"/>
          </w:divBdr>
          <w:divsChild>
            <w:div w:id="2140950538">
              <w:marLeft w:val="0"/>
              <w:marRight w:val="0"/>
              <w:marTop w:val="120"/>
              <w:marBottom w:val="0"/>
              <w:divBdr>
                <w:top w:val="none" w:sz="0" w:space="0" w:color="auto"/>
                <w:left w:val="none" w:sz="0" w:space="0" w:color="auto"/>
                <w:bottom w:val="none" w:sz="0" w:space="0" w:color="auto"/>
                <w:right w:val="none" w:sz="0" w:space="0" w:color="auto"/>
              </w:divBdr>
            </w:div>
            <w:div w:id="1294941114">
              <w:marLeft w:val="0"/>
              <w:marRight w:val="0"/>
              <w:marTop w:val="0"/>
              <w:marBottom w:val="0"/>
              <w:divBdr>
                <w:top w:val="none" w:sz="0" w:space="0" w:color="auto"/>
                <w:left w:val="none" w:sz="0" w:space="0" w:color="auto"/>
                <w:bottom w:val="none" w:sz="0" w:space="0" w:color="auto"/>
                <w:right w:val="none" w:sz="0" w:space="0" w:color="auto"/>
              </w:divBdr>
              <w:divsChild>
                <w:div w:id="868646478">
                  <w:marLeft w:val="0"/>
                  <w:marRight w:val="0"/>
                  <w:marTop w:val="0"/>
                  <w:marBottom w:val="0"/>
                  <w:divBdr>
                    <w:top w:val="none" w:sz="0" w:space="0" w:color="auto"/>
                    <w:left w:val="none" w:sz="0" w:space="0" w:color="auto"/>
                    <w:bottom w:val="none" w:sz="0" w:space="0" w:color="auto"/>
                    <w:right w:val="none" w:sz="0" w:space="0" w:color="auto"/>
                  </w:divBdr>
                  <w:divsChild>
                    <w:div w:id="914827620">
                      <w:marLeft w:val="0"/>
                      <w:marRight w:val="0"/>
                      <w:marTop w:val="120"/>
                      <w:marBottom w:val="0"/>
                      <w:divBdr>
                        <w:top w:val="none" w:sz="0" w:space="0" w:color="auto"/>
                        <w:left w:val="none" w:sz="0" w:space="0" w:color="auto"/>
                        <w:bottom w:val="none" w:sz="0" w:space="0" w:color="auto"/>
                        <w:right w:val="none" w:sz="0" w:space="0" w:color="auto"/>
                      </w:divBdr>
                    </w:div>
                    <w:div w:id="1763138965">
                      <w:marLeft w:val="0"/>
                      <w:marRight w:val="0"/>
                      <w:marTop w:val="0"/>
                      <w:marBottom w:val="0"/>
                      <w:divBdr>
                        <w:top w:val="none" w:sz="0" w:space="0" w:color="auto"/>
                        <w:left w:val="none" w:sz="0" w:space="0" w:color="auto"/>
                        <w:bottom w:val="none" w:sz="0" w:space="0" w:color="auto"/>
                        <w:right w:val="none" w:sz="0" w:space="0" w:color="auto"/>
                      </w:divBdr>
                    </w:div>
                  </w:divsChild>
                </w:div>
                <w:div w:id="665210454">
                  <w:marLeft w:val="0"/>
                  <w:marRight w:val="0"/>
                  <w:marTop w:val="0"/>
                  <w:marBottom w:val="0"/>
                  <w:divBdr>
                    <w:top w:val="none" w:sz="0" w:space="0" w:color="auto"/>
                    <w:left w:val="none" w:sz="0" w:space="0" w:color="auto"/>
                    <w:bottom w:val="none" w:sz="0" w:space="0" w:color="auto"/>
                    <w:right w:val="none" w:sz="0" w:space="0" w:color="auto"/>
                  </w:divBdr>
                  <w:divsChild>
                    <w:div w:id="524288464">
                      <w:marLeft w:val="0"/>
                      <w:marRight w:val="0"/>
                      <w:marTop w:val="120"/>
                      <w:marBottom w:val="0"/>
                      <w:divBdr>
                        <w:top w:val="none" w:sz="0" w:space="0" w:color="auto"/>
                        <w:left w:val="none" w:sz="0" w:space="0" w:color="auto"/>
                        <w:bottom w:val="none" w:sz="0" w:space="0" w:color="auto"/>
                        <w:right w:val="none" w:sz="0" w:space="0" w:color="auto"/>
                      </w:divBdr>
                    </w:div>
                    <w:div w:id="110250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4063184">
          <w:marLeft w:val="0"/>
          <w:marRight w:val="0"/>
          <w:marTop w:val="0"/>
          <w:marBottom w:val="0"/>
          <w:divBdr>
            <w:top w:val="none" w:sz="0" w:space="0" w:color="auto"/>
            <w:left w:val="none" w:sz="0" w:space="0" w:color="auto"/>
            <w:bottom w:val="none" w:sz="0" w:space="0" w:color="auto"/>
            <w:right w:val="none" w:sz="0" w:space="0" w:color="auto"/>
          </w:divBdr>
          <w:divsChild>
            <w:div w:id="608591212">
              <w:marLeft w:val="0"/>
              <w:marRight w:val="0"/>
              <w:marTop w:val="120"/>
              <w:marBottom w:val="0"/>
              <w:divBdr>
                <w:top w:val="none" w:sz="0" w:space="0" w:color="auto"/>
                <w:left w:val="none" w:sz="0" w:space="0" w:color="auto"/>
                <w:bottom w:val="none" w:sz="0" w:space="0" w:color="auto"/>
                <w:right w:val="none" w:sz="0" w:space="0" w:color="auto"/>
              </w:divBdr>
            </w:div>
            <w:div w:id="380178813">
              <w:marLeft w:val="0"/>
              <w:marRight w:val="0"/>
              <w:marTop w:val="0"/>
              <w:marBottom w:val="0"/>
              <w:divBdr>
                <w:top w:val="none" w:sz="0" w:space="0" w:color="auto"/>
                <w:left w:val="none" w:sz="0" w:space="0" w:color="auto"/>
                <w:bottom w:val="none" w:sz="0" w:space="0" w:color="auto"/>
                <w:right w:val="none" w:sz="0" w:space="0" w:color="auto"/>
              </w:divBdr>
            </w:div>
          </w:divsChild>
        </w:div>
        <w:div w:id="1161195748">
          <w:marLeft w:val="0"/>
          <w:marRight w:val="0"/>
          <w:marTop w:val="0"/>
          <w:marBottom w:val="0"/>
          <w:divBdr>
            <w:top w:val="none" w:sz="0" w:space="0" w:color="auto"/>
            <w:left w:val="none" w:sz="0" w:space="0" w:color="auto"/>
            <w:bottom w:val="none" w:sz="0" w:space="0" w:color="auto"/>
            <w:right w:val="none" w:sz="0" w:space="0" w:color="auto"/>
          </w:divBdr>
          <w:divsChild>
            <w:div w:id="144208517">
              <w:marLeft w:val="0"/>
              <w:marRight w:val="0"/>
              <w:marTop w:val="120"/>
              <w:marBottom w:val="0"/>
              <w:divBdr>
                <w:top w:val="none" w:sz="0" w:space="0" w:color="auto"/>
                <w:left w:val="none" w:sz="0" w:space="0" w:color="auto"/>
                <w:bottom w:val="none" w:sz="0" w:space="0" w:color="auto"/>
                <w:right w:val="none" w:sz="0" w:space="0" w:color="auto"/>
              </w:divBdr>
            </w:div>
            <w:div w:id="190345346">
              <w:marLeft w:val="0"/>
              <w:marRight w:val="0"/>
              <w:marTop w:val="0"/>
              <w:marBottom w:val="0"/>
              <w:divBdr>
                <w:top w:val="none" w:sz="0" w:space="0" w:color="auto"/>
                <w:left w:val="none" w:sz="0" w:space="0" w:color="auto"/>
                <w:bottom w:val="none" w:sz="0" w:space="0" w:color="auto"/>
                <w:right w:val="none" w:sz="0" w:space="0" w:color="auto"/>
              </w:divBdr>
            </w:div>
          </w:divsChild>
        </w:div>
        <w:div w:id="2039431544">
          <w:marLeft w:val="0"/>
          <w:marRight w:val="0"/>
          <w:marTop w:val="0"/>
          <w:marBottom w:val="0"/>
          <w:divBdr>
            <w:top w:val="none" w:sz="0" w:space="0" w:color="auto"/>
            <w:left w:val="none" w:sz="0" w:space="0" w:color="auto"/>
            <w:bottom w:val="none" w:sz="0" w:space="0" w:color="auto"/>
            <w:right w:val="none" w:sz="0" w:space="0" w:color="auto"/>
          </w:divBdr>
          <w:divsChild>
            <w:div w:id="2074153253">
              <w:marLeft w:val="0"/>
              <w:marRight w:val="0"/>
              <w:marTop w:val="120"/>
              <w:marBottom w:val="0"/>
              <w:divBdr>
                <w:top w:val="none" w:sz="0" w:space="0" w:color="auto"/>
                <w:left w:val="none" w:sz="0" w:space="0" w:color="auto"/>
                <w:bottom w:val="none" w:sz="0" w:space="0" w:color="auto"/>
                <w:right w:val="none" w:sz="0" w:space="0" w:color="auto"/>
              </w:divBdr>
            </w:div>
            <w:div w:id="973752658">
              <w:marLeft w:val="0"/>
              <w:marRight w:val="0"/>
              <w:marTop w:val="0"/>
              <w:marBottom w:val="0"/>
              <w:divBdr>
                <w:top w:val="none" w:sz="0" w:space="0" w:color="auto"/>
                <w:left w:val="none" w:sz="0" w:space="0" w:color="auto"/>
                <w:bottom w:val="none" w:sz="0" w:space="0" w:color="auto"/>
                <w:right w:val="none" w:sz="0" w:space="0" w:color="auto"/>
              </w:divBdr>
            </w:div>
          </w:divsChild>
        </w:div>
        <w:div w:id="176117811">
          <w:marLeft w:val="0"/>
          <w:marRight w:val="0"/>
          <w:marTop w:val="0"/>
          <w:marBottom w:val="0"/>
          <w:divBdr>
            <w:top w:val="none" w:sz="0" w:space="0" w:color="auto"/>
            <w:left w:val="none" w:sz="0" w:space="0" w:color="auto"/>
            <w:bottom w:val="none" w:sz="0" w:space="0" w:color="auto"/>
            <w:right w:val="none" w:sz="0" w:space="0" w:color="auto"/>
          </w:divBdr>
          <w:divsChild>
            <w:div w:id="1138112583">
              <w:marLeft w:val="0"/>
              <w:marRight w:val="0"/>
              <w:marTop w:val="120"/>
              <w:marBottom w:val="0"/>
              <w:divBdr>
                <w:top w:val="none" w:sz="0" w:space="0" w:color="auto"/>
                <w:left w:val="none" w:sz="0" w:space="0" w:color="auto"/>
                <w:bottom w:val="none" w:sz="0" w:space="0" w:color="auto"/>
                <w:right w:val="none" w:sz="0" w:space="0" w:color="auto"/>
              </w:divBdr>
            </w:div>
            <w:div w:id="383872528">
              <w:marLeft w:val="0"/>
              <w:marRight w:val="0"/>
              <w:marTop w:val="0"/>
              <w:marBottom w:val="0"/>
              <w:divBdr>
                <w:top w:val="none" w:sz="0" w:space="0" w:color="auto"/>
                <w:left w:val="none" w:sz="0" w:space="0" w:color="auto"/>
                <w:bottom w:val="none" w:sz="0" w:space="0" w:color="auto"/>
                <w:right w:val="none" w:sz="0" w:space="0" w:color="auto"/>
              </w:divBdr>
            </w:div>
          </w:divsChild>
        </w:div>
        <w:div w:id="1779714405">
          <w:marLeft w:val="0"/>
          <w:marRight w:val="0"/>
          <w:marTop w:val="0"/>
          <w:marBottom w:val="0"/>
          <w:divBdr>
            <w:top w:val="none" w:sz="0" w:space="0" w:color="auto"/>
            <w:left w:val="none" w:sz="0" w:space="0" w:color="auto"/>
            <w:bottom w:val="none" w:sz="0" w:space="0" w:color="auto"/>
            <w:right w:val="none" w:sz="0" w:space="0" w:color="auto"/>
          </w:divBdr>
          <w:divsChild>
            <w:div w:id="1193231522">
              <w:marLeft w:val="0"/>
              <w:marRight w:val="0"/>
              <w:marTop w:val="120"/>
              <w:marBottom w:val="0"/>
              <w:divBdr>
                <w:top w:val="none" w:sz="0" w:space="0" w:color="auto"/>
                <w:left w:val="none" w:sz="0" w:space="0" w:color="auto"/>
                <w:bottom w:val="none" w:sz="0" w:space="0" w:color="auto"/>
                <w:right w:val="none" w:sz="0" w:space="0" w:color="auto"/>
              </w:divBdr>
            </w:div>
            <w:div w:id="318340785">
              <w:marLeft w:val="0"/>
              <w:marRight w:val="0"/>
              <w:marTop w:val="0"/>
              <w:marBottom w:val="0"/>
              <w:divBdr>
                <w:top w:val="none" w:sz="0" w:space="0" w:color="auto"/>
                <w:left w:val="none" w:sz="0" w:space="0" w:color="auto"/>
                <w:bottom w:val="none" w:sz="0" w:space="0" w:color="auto"/>
                <w:right w:val="none" w:sz="0" w:space="0" w:color="auto"/>
              </w:divBdr>
            </w:div>
          </w:divsChild>
        </w:div>
        <w:div w:id="563369224">
          <w:marLeft w:val="0"/>
          <w:marRight w:val="0"/>
          <w:marTop w:val="0"/>
          <w:marBottom w:val="0"/>
          <w:divBdr>
            <w:top w:val="none" w:sz="0" w:space="0" w:color="auto"/>
            <w:left w:val="none" w:sz="0" w:space="0" w:color="auto"/>
            <w:bottom w:val="none" w:sz="0" w:space="0" w:color="auto"/>
            <w:right w:val="none" w:sz="0" w:space="0" w:color="auto"/>
          </w:divBdr>
          <w:divsChild>
            <w:div w:id="1097597341">
              <w:marLeft w:val="0"/>
              <w:marRight w:val="0"/>
              <w:marTop w:val="120"/>
              <w:marBottom w:val="0"/>
              <w:divBdr>
                <w:top w:val="none" w:sz="0" w:space="0" w:color="auto"/>
                <w:left w:val="none" w:sz="0" w:space="0" w:color="auto"/>
                <w:bottom w:val="none" w:sz="0" w:space="0" w:color="auto"/>
                <w:right w:val="none" w:sz="0" w:space="0" w:color="auto"/>
              </w:divBdr>
            </w:div>
            <w:div w:id="1771582025">
              <w:marLeft w:val="0"/>
              <w:marRight w:val="0"/>
              <w:marTop w:val="0"/>
              <w:marBottom w:val="0"/>
              <w:divBdr>
                <w:top w:val="none" w:sz="0" w:space="0" w:color="auto"/>
                <w:left w:val="none" w:sz="0" w:space="0" w:color="auto"/>
                <w:bottom w:val="none" w:sz="0" w:space="0" w:color="auto"/>
                <w:right w:val="none" w:sz="0" w:space="0" w:color="auto"/>
              </w:divBdr>
            </w:div>
          </w:divsChild>
        </w:div>
        <w:div w:id="124204843">
          <w:marLeft w:val="0"/>
          <w:marRight w:val="0"/>
          <w:marTop w:val="0"/>
          <w:marBottom w:val="0"/>
          <w:divBdr>
            <w:top w:val="none" w:sz="0" w:space="0" w:color="auto"/>
            <w:left w:val="none" w:sz="0" w:space="0" w:color="auto"/>
            <w:bottom w:val="none" w:sz="0" w:space="0" w:color="auto"/>
            <w:right w:val="none" w:sz="0" w:space="0" w:color="auto"/>
          </w:divBdr>
          <w:divsChild>
            <w:div w:id="1156074704">
              <w:marLeft w:val="0"/>
              <w:marRight w:val="0"/>
              <w:marTop w:val="120"/>
              <w:marBottom w:val="0"/>
              <w:divBdr>
                <w:top w:val="none" w:sz="0" w:space="0" w:color="auto"/>
                <w:left w:val="none" w:sz="0" w:space="0" w:color="auto"/>
                <w:bottom w:val="none" w:sz="0" w:space="0" w:color="auto"/>
                <w:right w:val="none" w:sz="0" w:space="0" w:color="auto"/>
              </w:divBdr>
            </w:div>
            <w:div w:id="1917665124">
              <w:marLeft w:val="0"/>
              <w:marRight w:val="0"/>
              <w:marTop w:val="0"/>
              <w:marBottom w:val="0"/>
              <w:divBdr>
                <w:top w:val="none" w:sz="0" w:space="0" w:color="auto"/>
                <w:left w:val="none" w:sz="0" w:space="0" w:color="auto"/>
                <w:bottom w:val="none" w:sz="0" w:space="0" w:color="auto"/>
                <w:right w:val="none" w:sz="0" w:space="0" w:color="auto"/>
              </w:divBdr>
            </w:div>
          </w:divsChild>
        </w:div>
        <w:div w:id="702944997">
          <w:marLeft w:val="0"/>
          <w:marRight w:val="0"/>
          <w:marTop w:val="0"/>
          <w:marBottom w:val="0"/>
          <w:divBdr>
            <w:top w:val="none" w:sz="0" w:space="0" w:color="auto"/>
            <w:left w:val="none" w:sz="0" w:space="0" w:color="auto"/>
            <w:bottom w:val="none" w:sz="0" w:space="0" w:color="auto"/>
            <w:right w:val="none" w:sz="0" w:space="0" w:color="auto"/>
          </w:divBdr>
          <w:divsChild>
            <w:div w:id="2036928023">
              <w:marLeft w:val="0"/>
              <w:marRight w:val="0"/>
              <w:marTop w:val="120"/>
              <w:marBottom w:val="0"/>
              <w:divBdr>
                <w:top w:val="none" w:sz="0" w:space="0" w:color="auto"/>
                <w:left w:val="none" w:sz="0" w:space="0" w:color="auto"/>
                <w:bottom w:val="none" w:sz="0" w:space="0" w:color="auto"/>
                <w:right w:val="none" w:sz="0" w:space="0" w:color="auto"/>
              </w:divBdr>
            </w:div>
            <w:div w:id="598567788">
              <w:marLeft w:val="0"/>
              <w:marRight w:val="0"/>
              <w:marTop w:val="0"/>
              <w:marBottom w:val="0"/>
              <w:divBdr>
                <w:top w:val="none" w:sz="0" w:space="0" w:color="auto"/>
                <w:left w:val="none" w:sz="0" w:space="0" w:color="auto"/>
                <w:bottom w:val="none" w:sz="0" w:space="0" w:color="auto"/>
                <w:right w:val="none" w:sz="0" w:space="0" w:color="auto"/>
              </w:divBdr>
            </w:div>
          </w:divsChild>
        </w:div>
        <w:div w:id="287860185">
          <w:marLeft w:val="0"/>
          <w:marRight w:val="0"/>
          <w:marTop w:val="0"/>
          <w:marBottom w:val="0"/>
          <w:divBdr>
            <w:top w:val="none" w:sz="0" w:space="0" w:color="auto"/>
            <w:left w:val="none" w:sz="0" w:space="0" w:color="auto"/>
            <w:bottom w:val="none" w:sz="0" w:space="0" w:color="auto"/>
            <w:right w:val="none" w:sz="0" w:space="0" w:color="auto"/>
          </w:divBdr>
          <w:divsChild>
            <w:div w:id="1444033481">
              <w:marLeft w:val="0"/>
              <w:marRight w:val="0"/>
              <w:marTop w:val="120"/>
              <w:marBottom w:val="0"/>
              <w:divBdr>
                <w:top w:val="none" w:sz="0" w:space="0" w:color="auto"/>
                <w:left w:val="none" w:sz="0" w:space="0" w:color="auto"/>
                <w:bottom w:val="none" w:sz="0" w:space="0" w:color="auto"/>
                <w:right w:val="none" w:sz="0" w:space="0" w:color="auto"/>
              </w:divBdr>
            </w:div>
            <w:div w:id="1812406892">
              <w:marLeft w:val="0"/>
              <w:marRight w:val="0"/>
              <w:marTop w:val="0"/>
              <w:marBottom w:val="0"/>
              <w:divBdr>
                <w:top w:val="none" w:sz="0" w:space="0" w:color="auto"/>
                <w:left w:val="none" w:sz="0" w:space="0" w:color="auto"/>
                <w:bottom w:val="none" w:sz="0" w:space="0" w:color="auto"/>
                <w:right w:val="none" w:sz="0" w:space="0" w:color="auto"/>
              </w:divBdr>
              <w:divsChild>
                <w:div w:id="72238330">
                  <w:marLeft w:val="0"/>
                  <w:marRight w:val="0"/>
                  <w:marTop w:val="0"/>
                  <w:marBottom w:val="0"/>
                  <w:divBdr>
                    <w:top w:val="none" w:sz="0" w:space="0" w:color="auto"/>
                    <w:left w:val="none" w:sz="0" w:space="0" w:color="auto"/>
                    <w:bottom w:val="none" w:sz="0" w:space="0" w:color="auto"/>
                    <w:right w:val="none" w:sz="0" w:space="0" w:color="auto"/>
                  </w:divBdr>
                  <w:divsChild>
                    <w:div w:id="1232738316">
                      <w:marLeft w:val="0"/>
                      <w:marRight w:val="0"/>
                      <w:marTop w:val="120"/>
                      <w:marBottom w:val="0"/>
                      <w:divBdr>
                        <w:top w:val="none" w:sz="0" w:space="0" w:color="auto"/>
                        <w:left w:val="none" w:sz="0" w:space="0" w:color="auto"/>
                        <w:bottom w:val="none" w:sz="0" w:space="0" w:color="auto"/>
                        <w:right w:val="none" w:sz="0" w:space="0" w:color="auto"/>
                      </w:divBdr>
                    </w:div>
                    <w:div w:id="44988144">
                      <w:marLeft w:val="0"/>
                      <w:marRight w:val="0"/>
                      <w:marTop w:val="0"/>
                      <w:marBottom w:val="0"/>
                      <w:divBdr>
                        <w:top w:val="none" w:sz="0" w:space="0" w:color="auto"/>
                        <w:left w:val="none" w:sz="0" w:space="0" w:color="auto"/>
                        <w:bottom w:val="none" w:sz="0" w:space="0" w:color="auto"/>
                        <w:right w:val="none" w:sz="0" w:space="0" w:color="auto"/>
                      </w:divBdr>
                    </w:div>
                  </w:divsChild>
                </w:div>
                <w:div w:id="595793227">
                  <w:marLeft w:val="0"/>
                  <w:marRight w:val="0"/>
                  <w:marTop w:val="0"/>
                  <w:marBottom w:val="0"/>
                  <w:divBdr>
                    <w:top w:val="none" w:sz="0" w:space="0" w:color="auto"/>
                    <w:left w:val="none" w:sz="0" w:space="0" w:color="auto"/>
                    <w:bottom w:val="none" w:sz="0" w:space="0" w:color="auto"/>
                    <w:right w:val="none" w:sz="0" w:space="0" w:color="auto"/>
                  </w:divBdr>
                  <w:divsChild>
                    <w:div w:id="939677262">
                      <w:marLeft w:val="0"/>
                      <w:marRight w:val="0"/>
                      <w:marTop w:val="120"/>
                      <w:marBottom w:val="0"/>
                      <w:divBdr>
                        <w:top w:val="none" w:sz="0" w:space="0" w:color="auto"/>
                        <w:left w:val="none" w:sz="0" w:space="0" w:color="auto"/>
                        <w:bottom w:val="none" w:sz="0" w:space="0" w:color="auto"/>
                        <w:right w:val="none" w:sz="0" w:space="0" w:color="auto"/>
                      </w:divBdr>
                    </w:div>
                    <w:div w:id="141191770">
                      <w:marLeft w:val="0"/>
                      <w:marRight w:val="0"/>
                      <w:marTop w:val="0"/>
                      <w:marBottom w:val="0"/>
                      <w:divBdr>
                        <w:top w:val="none" w:sz="0" w:space="0" w:color="auto"/>
                        <w:left w:val="none" w:sz="0" w:space="0" w:color="auto"/>
                        <w:bottom w:val="none" w:sz="0" w:space="0" w:color="auto"/>
                        <w:right w:val="none" w:sz="0" w:space="0" w:color="auto"/>
                      </w:divBdr>
                      <w:divsChild>
                        <w:div w:id="1691297859">
                          <w:marLeft w:val="0"/>
                          <w:marRight w:val="0"/>
                          <w:marTop w:val="0"/>
                          <w:marBottom w:val="0"/>
                          <w:divBdr>
                            <w:top w:val="none" w:sz="0" w:space="0" w:color="auto"/>
                            <w:left w:val="none" w:sz="0" w:space="0" w:color="auto"/>
                            <w:bottom w:val="none" w:sz="0" w:space="0" w:color="auto"/>
                            <w:right w:val="none" w:sz="0" w:space="0" w:color="auto"/>
                          </w:divBdr>
                          <w:divsChild>
                            <w:div w:id="177892737">
                              <w:marLeft w:val="0"/>
                              <w:marRight w:val="0"/>
                              <w:marTop w:val="120"/>
                              <w:marBottom w:val="0"/>
                              <w:divBdr>
                                <w:top w:val="none" w:sz="0" w:space="0" w:color="auto"/>
                                <w:left w:val="none" w:sz="0" w:space="0" w:color="auto"/>
                                <w:bottom w:val="none" w:sz="0" w:space="0" w:color="auto"/>
                                <w:right w:val="none" w:sz="0" w:space="0" w:color="auto"/>
                              </w:divBdr>
                            </w:div>
                            <w:div w:id="259414492">
                              <w:marLeft w:val="0"/>
                              <w:marRight w:val="0"/>
                              <w:marTop w:val="0"/>
                              <w:marBottom w:val="0"/>
                              <w:divBdr>
                                <w:top w:val="none" w:sz="0" w:space="0" w:color="auto"/>
                                <w:left w:val="none" w:sz="0" w:space="0" w:color="auto"/>
                                <w:bottom w:val="none" w:sz="0" w:space="0" w:color="auto"/>
                                <w:right w:val="none" w:sz="0" w:space="0" w:color="auto"/>
                              </w:divBdr>
                            </w:div>
                          </w:divsChild>
                        </w:div>
                        <w:div w:id="696927656">
                          <w:marLeft w:val="0"/>
                          <w:marRight w:val="0"/>
                          <w:marTop w:val="0"/>
                          <w:marBottom w:val="0"/>
                          <w:divBdr>
                            <w:top w:val="none" w:sz="0" w:space="0" w:color="auto"/>
                            <w:left w:val="none" w:sz="0" w:space="0" w:color="auto"/>
                            <w:bottom w:val="none" w:sz="0" w:space="0" w:color="auto"/>
                            <w:right w:val="none" w:sz="0" w:space="0" w:color="auto"/>
                          </w:divBdr>
                          <w:divsChild>
                            <w:div w:id="410129827">
                              <w:marLeft w:val="0"/>
                              <w:marRight w:val="0"/>
                              <w:marTop w:val="120"/>
                              <w:marBottom w:val="0"/>
                              <w:divBdr>
                                <w:top w:val="none" w:sz="0" w:space="0" w:color="auto"/>
                                <w:left w:val="none" w:sz="0" w:space="0" w:color="auto"/>
                                <w:bottom w:val="none" w:sz="0" w:space="0" w:color="auto"/>
                                <w:right w:val="none" w:sz="0" w:space="0" w:color="auto"/>
                              </w:divBdr>
                            </w:div>
                            <w:div w:id="204831714">
                              <w:marLeft w:val="0"/>
                              <w:marRight w:val="0"/>
                              <w:marTop w:val="0"/>
                              <w:marBottom w:val="0"/>
                              <w:divBdr>
                                <w:top w:val="none" w:sz="0" w:space="0" w:color="auto"/>
                                <w:left w:val="none" w:sz="0" w:space="0" w:color="auto"/>
                                <w:bottom w:val="none" w:sz="0" w:space="0" w:color="auto"/>
                                <w:right w:val="none" w:sz="0" w:space="0" w:color="auto"/>
                              </w:divBdr>
                            </w:div>
                          </w:divsChild>
                        </w:div>
                        <w:div w:id="1821650775">
                          <w:marLeft w:val="0"/>
                          <w:marRight w:val="0"/>
                          <w:marTop w:val="0"/>
                          <w:marBottom w:val="0"/>
                          <w:divBdr>
                            <w:top w:val="none" w:sz="0" w:space="0" w:color="auto"/>
                            <w:left w:val="none" w:sz="0" w:space="0" w:color="auto"/>
                            <w:bottom w:val="none" w:sz="0" w:space="0" w:color="auto"/>
                            <w:right w:val="none" w:sz="0" w:space="0" w:color="auto"/>
                          </w:divBdr>
                          <w:divsChild>
                            <w:div w:id="1625426261">
                              <w:marLeft w:val="0"/>
                              <w:marRight w:val="0"/>
                              <w:marTop w:val="120"/>
                              <w:marBottom w:val="0"/>
                              <w:divBdr>
                                <w:top w:val="none" w:sz="0" w:space="0" w:color="auto"/>
                                <w:left w:val="none" w:sz="0" w:space="0" w:color="auto"/>
                                <w:bottom w:val="none" w:sz="0" w:space="0" w:color="auto"/>
                                <w:right w:val="none" w:sz="0" w:space="0" w:color="auto"/>
                              </w:divBdr>
                            </w:div>
                            <w:div w:id="329335639">
                              <w:marLeft w:val="0"/>
                              <w:marRight w:val="0"/>
                              <w:marTop w:val="0"/>
                              <w:marBottom w:val="0"/>
                              <w:divBdr>
                                <w:top w:val="none" w:sz="0" w:space="0" w:color="auto"/>
                                <w:left w:val="none" w:sz="0" w:space="0" w:color="auto"/>
                                <w:bottom w:val="none" w:sz="0" w:space="0" w:color="auto"/>
                                <w:right w:val="none" w:sz="0" w:space="0" w:color="auto"/>
                              </w:divBdr>
                            </w:div>
                          </w:divsChild>
                        </w:div>
                        <w:div w:id="37170426">
                          <w:marLeft w:val="0"/>
                          <w:marRight w:val="0"/>
                          <w:marTop w:val="0"/>
                          <w:marBottom w:val="0"/>
                          <w:divBdr>
                            <w:top w:val="none" w:sz="0" w:space="0" w:color="auto"/>
                            <w:left w:val="none" w:sz="0" w:space="0" w:color="auto"/>
                            <w:bottom w:val="none" w:sz="0" w:space="0" w:color="auto"/>
                            <w:right w:val="none" w:sz="0" w:space="0" w:color="auto"/>
                          </w:divBdr>
                          <w:divsChild>
                            <w:div w:id="719208090">
                              <w:marLeft w:val="0"/>
                              <w:marRight w:val="0"/>
                              <w:marTop w:val="120"/>
                              <w:marBottom w:val="0"/>
                              <w:divBdr>
                                <w:top w:val="none" w:sz="0" w:space="0" w:color="auto"/>
                                <w:left w:val="none" w:sz="0" w:space="0" w:color="auto"/>
                                <w:bottom w:val="none" w:sz="0" w:space="0" w:color="auto"/>
                                <w:right w:val="none" w:sz="0" w:space="0" w:color="auto"/>
                              </w:divBdr>
                            </w:div>
                            <w:div w:id="1192303091">
                              <w:marLeft w:val="0"/>
                              <w:marRight w:val="0"/>
                              <w:marTop w:val="0"/>
                              <w:marBottom w:val="0"/>
                              <w:divBdr>
                                <w:top w:val="none" w:sz="0" w:space="0" w:color="auto"/>
                                <w:left w:val="none" w:sz="0" w:space="0" w:color="auto"/>
                                <w:bottom w:val="none" w:sz="0" w:space="0" w:color="auto"/>
                                <w:right w:val="none" w:sz="0" w:space="0" w:color="auto"/>
                              </w:divBdr>
                            </w:div>
                          </w:divsChild>
                        </w:div>
                        <w:div w:id="1931115424">
                          <w:marLeft w:val="0"/>
                          <w:marRight w:val="0"/>
                          <w:marTop w:val="0"/>
                          <w:marBottom w:val="0"/>
                          <w:divBdr>
                            <w:top w:val="none" w:sz="0" w:space="0" w:color="auto"/>
                            <w:left w:val="none" w:sz="0" w:space="0" w:color="auto"/>
                            <w:bottom w:val="none" w:sz="0" w:space="0" w:color="auto"/>
                            <w:right w:val="none" w:sz="0" w:space="0" w:color="auto"/>
                          </w:divBdr>
                          <w:divsChild>
                            <w:div w:id="81295948">
                              <w:marLeft w:val="0"/>
                              <w:marRight w:val="0"/>
                              <w:marTop w:val="120"/>
                              <w:marBottom w:val="0"/>
                              <w:divBdr>
                                <w:top w:val="none" w:sz="0" w:space="0" w:color="auto"/>
                                <w:left w:val="none" w:sz="0" w:space="0" w:color="auto"/>
                                <w:bottom w:val="none" w:sz="0" w:space="0" w:color="auto"/>
                                <w:right w:val="none" w:sz="0" w:space="0" w:color="auto"/>
                              </w:divBdr>
                            </w:div>
                            <w:div w:id="1612586466">
                              <w:marLeft w:val="0"/>
                              <w:marRight w:val="0"/>
                              <w:marTop w:val="0"/>
                              <w:marBottom w:val="0"/>
                              <w:divBdr>
                                <w:top w:val="none" w:sz="0" w:space="0" w:color="auto"/>
                                <w:left w:val="none" w:sz="0" w:space="0" w:color="auto"/>
                                <w:bottom w:val="none" w:sz="0" w:space="0" w:color="auto"/>
                                <w:right w:val="none" w:sz="0" w:space="0" w:color="auto"/>
                              </w:divBdr>
                            </w:div>
                          </w:divsChild>
                        </w:div>
                        <w:div w:id="1541162463">
                          <w:marLeft w:val="0"/>
                          <w:marRight w:val="0"/>
                          <w:marTop w:val="0"/>
                          <w:marBottom w:val="0"/>
                          <w:divBdr>
                            <w:top w:val="none" w:sz="0" w:space="0" w:color="auto"/>
                            <w:left w:val="none" w:sz="0" w:space="0" w:color="auto"/>
                            <w:bottom w:val="none" w:sz="0" w:space="0" w:color="auto"/>
                            <w:right w:val="none" w:sz="0" w:space="0" w:color="auto"/>
                          </w:divBdr>
                          <w:divsChild>
                            <w:div w:id="1563638678">
                              <w:marLeft w:val="0"/>
                              <w:marRight w:val="0"/>
                              <w:marTop w:val="120"/>
                              <w:marBottom w:val="0"/>
                              <w:divBdr>
                                <w:top w:val="none" w:sz="0" w:space="0" w:color="auto"/>
                                <w:left w:val="none" w:sz="0" w:space="0" w:color="auto"/>
                                <w:bottom w:val="none" w:sz="0" w:space="0" w:color="auto"/>
                                <w:right w:val="none" w:sz="0" w:space="0" w:color="auto"/>
                              </w:divBdr>
                            </w:div>
                            <w:div w:id="29649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1288359">
                  <w:marLeft w:val="0"/>
                  <w:marRight w:val="0"/>
                  <w:marTop w:val="0"/>
                  <w:marBottom w:val="0"/>
                  <w:divBdr>
                    <w:top w:val="none" w:sz="0" w:space="0" w:color="auto"/>
                    <w:left w:val="none" w:sz="0" w:space="0" w:color="auto"/>
                    <w:bottom w:val="none" w:sz="0" w:space="0" w:color="auto"/>
                    <w:right w:val="none" w:sz="0" w:space="0" w:color="auto"/>
                  </w:divBdr>
                  <w:divsChild>
                    <w:div w:id="1543050908">
                      <w:marLeft w:val="0"/>
                      <w:marRight w:val="0"/>
                      <w:marTop w:val="120"/>
                      <w:marBottom w:val="0"/>
                      <w:divBdr>
                        <w:top w:val="none" w:sz="0" w:space="0" w:color="auto"/>
                        <w:left w:val="none" w:sz="0" w:space="0" w:color="auto"/>
                        <w:bottom w:val="none" w:sz="0" w:space="0" w:color="auto"/>
                        <w:right w:val="none" w:sz="0" w:space="0" w:color="auto"/>
                      </w:divBdr>
                    </w:div>
                    <w:div w:id="157261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3991731">
          <w:marLeft w:val="0"/>
          <w:marRight w:val="0"/>
          <w:marTop w:val="0"/>
          <w:marBottom w:val="0"/>
          <w:divBdr>
            <w:top w:val="none" w:sz="0" w:space="0" w:color="auto"/>
            <w:left w:val="none" w:sz="0" w:space="0" w:color="auto"/>
            <w:bottom w:val="none" w:sz="0" w:space="0" w:color="auto"/>
            <w:right w:val="none" w:sz="0" w:space="0" w:color="auto"/>
          </w:divBdr>
          <w:divsChild>
            <w:div w:id="1456868233">
              <w:marLeft w:val="0"/>
              <w:marRight w:val="0"/>
              <w:marTop w:val="120"/>
              <w:marBottom w:val="0"/>
              <w:divBdr>
                <w:top w:val="none" w:sz="0" w:space="0" w:color="auto"/>
                <w:left w:val="none" w:sz="0" w:space="0" w:color="auto"/>
                <w:bottom w:val="none" w:sz="0" w:space="0" w:color="auto"/>
                <w:right w:val="none" w:sz="0" w:space="0" w:color="auto"/>
              </w:divBdr>
            </w:div>
            <w:div w:id="1906528608">
              <w:marLeft w:val="0"/>
              <w:marRight w:val="0"/>
              <w:marTop w:val="0"/>
              <w:marBottom w:val="0"/>
              <w:divBdr>
                <w:top w:val="none" w:sz="0" w:space="0" w:color="auto"/>
                <w:left w:val="none" w:sz="0" w:space="0" w:color="auto"/>
                <w:bottom w:val="none" w:sz="0" w:space="0" w:color="auto"/>
                <w:right w:val="none" w:sz="0" w:space="0" w:color="auto"/>
              </w:divBdr>
              <w:divsChild>
                <w:div w:id="755590542">
                  <w:marLeft w:val="0"/>
                  <w:marRight w:val="0"/>
                  <w:marTop w:val="0"/>
                  <w:marBottom w:val="0"/>
                  <w:divBdr>
                    <w:top w:val="none" w:sz="0" w:space="0" w:color="auto"/>
                    <w:left w:val="none" w:sz="0" w:space="0" w:color="auto"/>
                    <w:bottom w:val="none" w:sz="0" w:space="0" w:color="auto"/>
                    <w:right w:val="none" w:sz="0" w:space="0" w:color="auto"/>
                  </w:divBdr>
                  <w:divsChild>
                    <w:div w:id="67313741">
                      <w:marLeft w:val="0"/>
                      <w:marRight w:val="0"/>
                      <w:marTop w:val="120"/>
                      <w:marBottom w:val="0"/>
                      <w:divBdr>
                        <w:top w:val="none" w:sz="0" w:space="0" w:color="auto"/>
                        <w:left w:val="none" w:sz="0" w:space="0" w:color="auto"/>
                        <w:bottom w:val="none" w:sz="0" w:space="0" w:color="auto"/>
                        <w:right w:val="none" w:sz="0" w:space="0" w:color="auto"/>
                      </w:divBdr>
                    </w:div>
                    <w:div w:id="885292365">
                      <w:marLeft w:val="0"/>
                      <w:marRight w:val="0"/>
                      <w:marTop w:val="0"/>
                      <w:marBottom w:val="0"/>
                      <w:divBdr>
                        <w:top w:val="none" w:sz="0" w:space="0" w:color="auto"/>
                        <w:left w:val="none" w:sz="0" w:space="0" w:color="auto"/>
                        <w:bottom w:val="none" w:sz="0" w:space="0" w:color="auto"/>
                        <w:right w:val="none" w:sz="0" w:space="0" w:color="auto"/>
                      </w:divBdr>
                    </w:div>
                  </w:divsChild>
                </w:div>
                <w:div w:id="1906404122">
                  <w:marLeft w:val="0"/>
                  <w:marRight w:val="0"/>
                  <w:marTop w:val="0"/>
                  <w:marBottom w:val="0"/>
                  <w:divBdr>
                    <w:top w:val="none" w:sz="0" w:space="0" w:color="auto"/>
                    <w:left w:val="none" w:sz="0" w:space="0" w:color="auto"/>
                    <w:bottom w:val="none" w:sz="0" w:space="0" w:color="auto"/>
                    <w:right w:val="none" w:sz="0" w:space="0" w:color="auto"/>
                  </w:divBdr>
                  <w:divsChild>
                    <w:div w:id="712966738">
                      <w:marLeft w:val="0"/>
                      <w:marRight w:val="0"/>
                      <w:marTop w:val="120"/>
                      <w:marBottom w:val="0"/>
                      <w:divBdr>
                        <w:top w:val="none" w:sz="0" w:space="0" w:color="auto"/>
                        <w:left w:val="none" w:sz="0" w:space="0" w:color="auto"/>
                        <w:bottom w:val="none" w:sz="0" w:space="0" w:color="auto"/>
                        <w:right w:val="none" w:sz="0" w:space="0" w:color="auto"/>
                      </w:divBdr>
                    </w:div>
                    <w:div w:id="293799426">
                      <w:marLeft w:val="0"/>
                      <w:marRight w:val="0"/>
                      <w:marTop w:val="0"/>
                      <w:marBottom w:val="0"/>
                      <w:divBdr>
                        <w:top w:val="none" w:sz="0" w:space="0" w:color="auto"/>
                        <w:left w:val="none" w:sz="0" w:space="0" w:color="auto"/>
                        <w:bottom w:val="none" w:sz="0" w:space="0" w:color="auto"/>
                        <w:right w:val="none" w:sz="0" w:space="0" w:color="auto"/>
                      </w:divBdr>
                    </w:div>
                  </w:divsChild>
                </w:div>
                <w:div w:id="1362171088">
                  <w:marLeft w:val="0"/>
                  <w:marRight w:val="0"/>
                  <w:marTop w:val="0"/>
                  <w:marBottom w:val="0"/>
                  <w:divBdr>
                    <w:top w:val="none" w:sz="0" w:space="0" w:color="auto"/>
                    <w:left w:val="none" w:sz="0" w:space="0" w:color="auto"/>
                    <w:bottom w:val="none" w:sz="0" w:space="0" w:color="auto"/>
                    <w:right w:val="none" w:sz="0" w:space="0" w:color="auto"/>
                  </w:divBdr>
                  <w:divsChild>
                    <w:div w:id="1871449039">
                      <w:marLeft w:val="0"/>
                      <w:marRight w:val="0"/>
                      <w:marTop w:val="120"/>
                      <w:marBottom w:val="0"/>
                      <w:divBdr>
                        <w:top w:val="none" w:sz="0" w:space="0" w:color="auto"/>
                        <w:left w:val="none" w:sz="0" w:space="0" w:color="auto"/>
                        <w:bottom w:val="none" w:sz="0" w:space="0" w:color="auto"/>
                        <w:right w:val="none" w:sz="0" w:space="0" w:color="auto"/>
                      </w:divBdr>
                    </w:div>
                    <w:div w:id="15638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6698667">
          <w:marLeft w:val="0"/>
          <w:marRight w:val="0"/>
          <w:marTop w:val="0"/>
          <w:marBottom w:val="0"/>
          <w:divBdr>
            <w:top w:val="none" w:sz="0" w:space="0" w:color="auto"/>
            <w:left w:val="none" w:sz="0" w:space="0" w:color="auto"/>
            <w:bottom w:val="none" w:sz="0" w:space="0" w:color="auto"/>
            <w:right w:val="none" w:sz="0" w:space="0" w:color="auto"/>
          </w:divBdr>
          <w:divsChild>
            <w:div w:id="3486338">
              <w:marLeft w:val="0"/>
              <w:marRight w:val="0"/>
              <w:marTop w:val="120"/>
              <w:marBottom w:val="0"/>
              <w:divBdr>
                <w:top w:val="none" w:sz="0" w:space="0" w:color="auto"/>
                <w:left w:val="none" w:sz="0" w:space="0" w:color="auto"/>
                <w:bottom w:val="none" w:sz="0" w:space="0" w:color="auto"/>
                <w:right w:val="none" w:sz="0" w:space="0" w:color="auto"/>
              </w:divBdr>
            </w:div>
            <w:div w:id="939022391">
              <w:marLeft w:val="0"/>
              <w:marRight w:val="0"/>
              <w:marTop w:val="0"/>
              <w:marBottom w:val="0"/>
              <w:divBdr>
                <w:top w:val="none" w:sz="0" w:space="0" w:color="auto"/>
                <w:left w:val="none" w:sz="0" w:space="0" w:color="auto"/>
                <w:bottom w:val="none" w:sz="0" w:space="0" w:color="auto"/>
                <w:right w:val="none" w:sz="0" w:space="0" w:color="auto"/>
              </w:divBdr>
            </w:div>
          </w:divsChild>
        </w:div>
        <w:div w:id="1731994765">
          <w:marLeft w:val="0"/>
          <w:marRight w:val="0"/>
          <w:marTop w:val="0"/>
          <w:marBottom w:val="0"/>
          <w:divBdr>
            <w:top w:val="none" w:sz="0" w:space="0" w:color="auto"/>
            <w:left w:val="none" w:sz="0" w:space="0" w:color="auto"/>
            <w:bottom w:val="none" w:sz="0" w:space="0" w:color="auto"/>
            <w:right w:val="none" w:sz="0" w:space="0" w:color="auto"/>
          </w:divBdr>
          <w:divsChild>
            <w:div w:id="1970695843">
              <w:marLeft w:val="0"/>
              <w:marRight w:val="0"/>
              <w:marTop w:val="120"/>
              <w:marBottom w:val="0"/>
              <w:divBdr>
                <w:top w:val="none" w:sz="0" w:space="0" w:color="auto"/>
                <w:left w:val="none" w:sz="0" w:space="0" w:color="auto"/>
                <w:bottom w:val="none" w:sz="0" w:space="0" w:color="auto"/>
                <w:right w:val="none" w:sz="0" w:space="0" w:color="auto"/>
              </w:divBdr>
            </w:div>
            <w:div w:id="365787998">
              <w:marLeft w:val="0"/>
              <w:marRight w:val="0"/>
              <w:marTop w:val="0"/>
              <w:marBottom w:val="0"/>
              <w:divBdr>
                <w:top w:val="none" w:sz="0" w:space="0" w:color="auto"/>
                <w:left w:val="none" w:sz="0" w:space="0" w:color="auto"/>
                <w:bottom w:val="none" w:sz="0" w:space="0" w:color="auto"/>
                <w:right w:val="none" w:sz="0" w:space="0" w:color="auto"/>
              </w:divBdr>
            </w:div>
          </w:divsChild>
        </w:div>
        <w:div w:id="1042048589">
          <w:marLeft w:val="0"/>
          <w:marRight w:val="0"/>
          <w:marTop w:val="0"/>
          <w:marBottom w:val="0"/>
          <w:divBdr>
            <w:top w:val="none" w:sz="0" w:space="0" w:color="auto"/>
            <w:left w:val="none" w:sz="0" w:space="0" w:color="auto"/>
            <w:bottom w:val="none" w:sz="0" w:space="0" w:color="auto"/>
            <w:right w:val="none" w:sz="0" w:space="0" w:color="auto"/>
          </w:divBdr>
          <w:divsChild>
            <w:div w:id="1185556901">
              <w:marLeft w:val="0"/>
              <w:marRight w:val="0"/>
              <w:marTop w:val="120"/>
              <w:marBottom w:val="0"/>
              <w:divBdr>
                <w:top w:val="none" w:sz="0" w:space="0" w:color="auto"/>
                <w:left w:val="none" w:sz="0" w:space="0" w:color="auto"/>
                <w:bottom w:val="none" w:sz="0" w:space="0" w:color="auto"/>
                <w:right w:val="none" w:sz="0" w:space="0" w:color="auto"/>
              </w:divBdr>
            </w:div>
            <w:div w:id="369840672">
              <w:marLeft w:val="0"/>
              <w:marRight w:val="0"/>
              <w:marTop w:val="0"/>
              <w:marBottom w:val="0"/>
              <w:divBdr>
                <w:top w:val="none" w:sz="0" w:space="0" w:color="auto"/>
                <w:left w:val="none" w:sz="0" w:space="0" w:color="auto"/>
                <w:bottom w:val="none" w:sz="0" w:space="0" w:color="auto"/>
                <w:right w:val="none" w:sz="0" w:space="0" w:color="auto"/>
              </w:divBdr>
              <w:divsChild>
                <w:div w:id="1203395706">
                  <w:marLeft w:val="0"/>
                  <w:marRight w:val="0"/>
                  <w:marTop w:val="0"/>
                  <w:marBottom w:val="0"/>
                  <w:divBdr>
                    <w:top w:val="none" w:sz="0" w:space="0" w:color="auto"/>
                    <w:left w:val="none" w:sz="0" w:space="0" w:color="auto"/>
                    <w:bottom w:val="none" w:sz="0" w:space="0" w:color="auto"/>
                    <w:right w:val="none" w:sz="0" w:space="0" w:color="auto"/>
                  </w:divBdr>
                  <w:divsChild>
                    <w:div w:id="611977726">
                      <w:marLeft w:val="0"/>
                      <w:marRight w:val="0"/>
                      <w:marTop w:val="120"/>
                      <w:marBottom w:val="0"/>
                      <w:divBdr>
                        <w:top w:val="none" w:sz="0" w:space="0" w:color="auto"/>
                        <w:left w:val="none" w:sz="0" w:space="0" w:color="auto"/>
                        <w:bottom w:val="none" w:sz="0" w:space="0" w:color="auto"/>
                        <w:right w:val="none" w:sz="0" w:space="0" w:color="auto"/>
                      </w:divBdr>
                    </w:div>
                    <w:div w:id="1840849754">
                      <w:marLeft w:val="0"/>
                      <w:marRight w:val="0"/>
                      <w:marTop w:val="0"/>
                      <w:marBottom w:val="0"/>
                      <w:divBdr>
                        <w:top w:val="none" w:sz="0" w:space="0" w:color="auto"/>
                        <w:left w:val="none" w:sz="0" w:space="0" w:color="auto"/>
                        <w:bottom w:val="none" w:sz="0" w:space="0" w:color="auto"/>
                        <w:right w:val="none" w:sz="0" w:space="0" w:color="auto"/>
                      </w:divBdr>
                    </w:div>
                  </w:divsChild>
                </w:div>
                <w:div w:id="907688227">
                  <w:marLeft w:val="0"/>
                  <w:marRight w:val="0"/>
                  <w:marTop w:val="0"/>
                  <w:marBottom w:val="0"/>
                  <w:divBdr>
                    <w:top w:val="none" w:sz="0" w:space="0" w:color="auto"/>
                    <w:left w:val="none" w:sz="0" w:space="0" w:color="auto"/>
                    <w:bottom w:val="none" w:sz="0" w:space="0" w:color="auto"/>
                    <w:right w:val="none" w:sz="0" w:space="0" w:color="auto"/>
                  </w:divBdr>
                  <w:divsChild>
                    <w:div w:id="1298222680">
                      <w:marLeft w:val="0"/>
                      <w:marRight w:val="0"/>
                      <w:marTop w:val="120"/>
                      <w:marBottom w:val="0"/>
                      <w:divBdr>
                        <w:top w:val="none" w:sz="0" w:space="0" w:color="auto"/>
                        <w:left w:val="none" w:sz="0" w:space="0" w:color="auto"/>
                        <w:bottom w:val="none" w:sz="0" w:space="0" w:color="auto"/>
                        <w:right w:val="none" w:sz="0" w:space="0" w:color="auto"/>
                      </w:divBdr>
                    </w:div>
                    <w:div w:id="659188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8878777">
          <w:marLeft w:val="0"/>
          <w:marRight w:val="0"/>
          <w:marTop w:val="0"/>
          <w:marBottom w:val="0"/>
          <w:divBdr>
            <w:top w:val="none" w:sz="0" w:space="0" w:color="auto"/>
            <w:left w:val="none" w:sz="0" w:space="0" w:color="auto"/>
            <w:bottom w:val="none" w:sz="0" w:space="0" w:color="auto"/>
            <w:right w:val="none" w:sz="0" w:space="0" w:color="auto"/>
          </w:divBdr>
          <w:divsChild>
            <w:div w:id="812022094">
              <w:marLeft w:val="0"/>
              <w:marRight w:val="0"/>
              <w:marTop w:val="120"/>
              <w:marBottom w:val="0"/>
              <w:divBdr>
                <w:top w:val="none" w:sz="0" w:space="0" w:color="auto"/>
                <w:left w:val="none" w:sz="0" w:space="0" w:color="auto"/>
                <w:bottom w:val="none" w:sz="0" w:space="0" w:color="auto"/>
                <w:right w:val="none" w:sz="0" w:space="0" w:color="auto"/>
              </w:divBdr>
            </w:div>
            <w:div w:id="1041394624">
              <w:marLeft w:val="0"/>
              <w:marRight w:val="0"/>
              <w:marTop w:val="0"/>
              <w:marBottom w:val="0"/>
              <w:divBdr>
                <w:top w:val="none" w:sz="0" w:space="0" w:color="auto"/>
                <w:left w:val="none" w:sz="0" w:space="0" w:color="auto"/>
                <w:bottom w:val="none" w:sz="0" w:space="0" w:color="auto"/>
                <w:right w:val="none" w:sz="0" w:space="0" w:color="auto"/>
              </w:divBdr>
              <w:divsChild>
                <w:div w:id="518129926">
                  <w:marLeft w:val="0"/>
                  <w:marRight w:val="0"/>
                  <w:marTop w:val="0"/>
                  <w:marBottom w:val="0"/>
                  <w:divBdr>
                    <w:top w:val="none" w:sz="0" w:space="0" w:color="auto"/>
                    <w:left w:val="none" w:sz="0" w:space="0" w:color="auto"/>
                    <w:bottom w:val="none" w:sz="0" w:space="0" w:color="auto"/>
                    <w:right w:val="none" w:sz="0" w:space="0" w:color="auto"/>
                  </w:divBdr>
                  <w:divsChild>
                    <w:div w:id="1358890649">
                      <w:marLeft w:val="0"/>
                      <w:marRight w:val="0"/>
                      <w:marTop w:val="120"/>
                      <w:marBottom w:val="0"/>
                      <w:divBdr>
                        <w:top w:val="none" w:sz="0" w:space="0" w:color="auto"/>
                        <w:left w:val="none" w:sz="0" w:space="0" w:color="auto"/>
                        <w:bottom w:val="none" w:sz="0" w:space="0" w:color="auto"/>
                        <w:right w:val="none" w:sz="0" w:space="0" w:color="auto"/>
                      </w:divBdr>
                    </w:div>
                    <w:div w:id="2112816139">
                      <w:marLeft w:val="0"/>
                      <w:marRight w:val="0"/>
                      <w:marTop w:val="0"/>
                      <w:marBottom w:val="0"/>
                      <w:divBdr>
                        <w:top w:val="none" w:sz="0" w:space="0" w:color="auto"/>
                        <w:left w:val="none" w:sz="0" w:space="0" w:color="auto"/>
                        <w:bottom w:val="none" w:sz="0" w:space="0" w:color="auto"/>
                        <w:right w:val="none" w:sz="0" w:space="0" w:color="auto"/>
                      </w:divBdr>
                      <w:divsChild>
                        <w:div w:id="1486317678">
                          <w:marLeft w:val="0"/>
                          <w:marRight w:val="0"/>
                          <w:marTop w:val="0"/>
                          <w:marBottom w:val="0"/>
                          <w:divBdr>
                            <w:top w:val="none" w:sz="0" w:space="0" w:color="auto"/>
                            <w:left w:val="none" w:sz="0" w:space="0" w:color="auto"/>
                            <w:bottom w:val="none" w:sz="0" w:space="0" w:color="auto"/>
                            <w:right w:val="none" w:sz="0" w:space="0" w:color="auto"/>
                          </w:divBdr>
                          <w:divsChild>
                            <w:div w:id="527304980">
                              <w:marLeft w:val="0"/>
                              <w:marRight w:val="0"/>
                              <w:marTop w:val="120"/>
                              <w:marBottom w:val="0"/>
                              <w:divBdr>
                                <w:top w:val="none" w:sz="0" w:space="0" w:color="auto"/>
                                <w:left w:val="none" w:sz="0" w:space="0" w:color="auto"/>
                                <w:bottom w:val="none" w:sz="0" w:space="0" w:color="auto"/>
                                <w:right w:val="none" w:sz="0" w:space="0" w:color="auto"/>
                              </w:divBdr>
                            </w:div>
                            <w:div w:id="616570647">
                              <w:marLeft w:val="0"/>
                              <w:marRight w:val="0"/>
                              <w:marTop w:val="0"/>
                              <w:marBottom w:val="0"/>
                              <w:divBdr>
                                <w:top w:val="none" w:sz="0" w:space="0" w:color="auto"/>
                                <w:left w:val="none" w:sz="0" w:space="0" w:color="auto"/>
                                <w:bottom w:val="none" w:sz="0" w:space="0" w:color="auto"/>
                                <w:right w:val="none" w:sz="0" w:space="0" w:color="auto"/>
                              </w:divBdr>
                              <w:divsChild>
                                <w:div w:id="161999115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95921152">
                          <w:marLeft w:val="0"/>
                          <w:marRight w:val="0"/>
                          <w:marTop w:val="0"/>
                          <w:marBottom w:val="0"/>
                          <w:divBdr>
                            <w:top w:val="none" w:sz="0" w:space="0" w:color="auto"/>
                            <w:left w:val="none" w:sz="0" w:space="0" w:color="auto"/>
                            <w:bottom w:val="none" w:sz="0" w:space="0" w:color="auto"/>
                            <w:right w:val="none" w:sz="0" w:space="0" w:color="auto"/>
                          </w:divBdr>
                          <w:divsChild>
                            <w:div w:id="2021658842">
                              <w:marLeft w:val="0"/>
                              <w:marRight w:val="0"/>
                              <w:marTop w:val="120"/>
                              <w:marBottom w:val="0"/>
                              <w:divBdr>
                                <w:top w:val="none" w:sz="0" w:space="0" w:color="auto"/>
                                <w:left w:val="none" w:sz="0" w:space="0" w:color="auto"/>
                                <w:bottom w:val="none" w:sz="0" w:space="0" w:color="auto"/>
                                <w:right w:val="none" w:sz="0" w:space="0" w:color="auto"/>
                              </w:divBdr>
                            </w:div>
                            <w:div w:id="766775460">
                              <w:marLeft w:val="0"/>
                              <w:marRight w:val="0"/>
                              <w:marTop w:val="0"/>
                              <w:marBottom w:val="0"/>
                              <w:divBdr>
                                <w:top w:val="none" w:sz="0" w:space="0" w:color="auto"/>
                                <w:left w:val="none" w:sz="0" w:space="0" w:color="auto"/>
                                <w:bottom w:val="none" w:sz="0" w:space="0" w:color="auto"/>
                                <w:right w:val="none" w:sz="0" w:space="0" w:color="auto"/>
                              </w:divBdr>
                              <w:divsChild>
                                <w:div w:id="4522681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18663620">
                          <w:marLeft w:val="0"/>
                          <w:marRight w:val="0"/>
                          <w:marTop w:val="0"/>
                          <w:marBottom w:val="0"/>
                          <w:divBdr>
                            <w:top w:val="none" w:sz="0" w:space="0" w:color="auto"/>
                            <w:left w:val="none" w:sz="0" w:space="0" w:color="auto"/>
                            <w:bottom w:val="none" w:sz="0" w:space="0" w:color="auto"/>
                            <w:right w:val="none" w:sz="0" w:space="0" w:color="auto"/>
                          </w:divBdr>
                          <w:divsChild>
                            <w:div w:id="191312328">
                              <w:marLeft w:val="0"/>
                              <w:marRight w:val="0"/>
                              <w:marTop w:val="120"/>
                              <w:marBottom w:val="0"/>
                              <w:divBdr>
                                <w:top w:val="none" w:sz="0" w:space="0" w:color="auto"/>
                                <w:left w:val="none" w:sz="0" w:space="0" w:color="auto"/>
                                <w:bottom w:val="none" w:sz="0" w:space="0" w:color="auto"/>
                                <w:right w:val="none" w:sz="0" w:space="0" w:color="auto"/>
                              </w:divBdr>
                            </w:div>
                            <w:div w:id="1445345237">
                              <w:marLeft w:val="0"/>
                              <w:marRight w:val="0"/>
                              <w:marTop w:val="0"/>
                              <w:marBottom w:val="0"/>
                              <w:divBdr>
                                <w:top w:val="none" w:sz="0" w:space="0" w:color="auto"/>
                                <w:left w:val="none" w:sz="0" w:space="0" w:color="auto"/>
                                <w:bottom w:val="none" w:sz="0" w:space="0" w:color="auto"/>
                                <w:right w:val="none" w:sz="0" w:space="0" w:color="auto"/>
                              </w:divBdr>
                              <w:divsChild>
                                <w:div w:id="166967760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909971761">
                          <w:marLeft w:val="0"/>
                          <w:marRight w:val="0"/>
                          <w:marTop w:val="0"/>
                          <w:marBottom w:val="0"/>
                          <w:divBdr>
                            <w:top w:val="none" w:sz="0" w:space="0" w:color="auto"/>
                            <w:left w:val="none" w:sz="0" w:space="0" w:color="auto"/>
                            <w:bottom w:val="none" w:sz="0" w:space="0" w:color="auto"/>
                            <w:right w:val="none" w:sz="0" w:space="0" w:color="auto"/>
                          </w:divBdr>
                          <w:divsChild>
                            <w:div w:id="750010883">
                              <w:marLeft w:val="0"/>
                              <w:marRight w:val="0"/>
                              <w:marTop w:val="120"/>
                              <w:marBottom w:val="0"/>
                              <w:divBdr>
                                <w:top w:val="none" w:sz="0" w:space="0" w:color="auto"/>
                                <w:left w:val="none" w:sz="0" w:space="0" w:color="auto"/>
                                <w:bottom w:val="none" w:sz="0" w:space="0" w:color="auto"/>
                                <w:right w:val="none" w:sz="0" w:space="0" w:color="auto"/>
                              </w:divBdr>
                            </w:div>
                            <w:div w:id="1807429730">
                              <w:marLeft w:val="0"/>
                              <w:marRight w:val="0"/>
                              <w:marTop w:val="0"/>
                              <w:marBottom w:val="0"/>
                              <w:divBdr>
                                <w:top w:val="none" w:sz="0" w:space="0" w:color="auto"/>
                                <w:left w:val="none" w:sz="0" w:space="0" w:color="auto"/>
                                <w:bottom w:val="none" w:sz="0" w:space="0" w:color="auto"/>
                                <w:right w:val="none" w:sz="0" w:space="0" w:color="auto"/>
                              </w:divBdr>
                              <w:divsChild>
                                <w:div w:id="201314014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547105167">
                          <w:marLeft w:val="0"/>
                          <w:marRight w:val="0"/>
                          <w:marTop w:val="0"/>
                          <w:marBottom w:val="0"/>
                          <w:divBdr>
                            <w:top w:val="none" w:sz="0" w:space="0" w:color="auto"/>
                            <w:left w:val="none" w:sz="0" w:space="0" w:color="auto"/>
                            <w:bottom w:val="none" w:sz="0" w:space="0" w:color="auto"/>
                            <w:right w:val="none" w:sz="0" w:space="0" w:color="auto"/>
                          </w:divBdr>
                          <w:divsChild>
                            <w:div w:id="2134130213">
                              <w:marLeft w:val="0"/>
                              <w:marRight w:val="0"/>
                              <w:marTop w:val="120"/>
                              <w:marBottom w:val="0"/>
                              <w:divBdr>
                                <w:top w:val="none" w:sz="0" w:space="0" w:color="auto"/>
                                <w:left w:val="none" w:sz="0" w:space="0" w:color="auto"/>
                                <w:bottom w:val="none" w:sz="0" w:space="0" w:color="auto"/>
                                <w:right w:val="none" w:sz="0" w:space="0" w:color="auto"/>
                              </w:divBdr>
                            </w:div>
                            <w:div w:id="1051073712">
                              <w:marLeft w:val="0"/>
                              <w:marRight w:val="0"/>
                              <w:marTop w:val="0"/>
                              <w:marBottom w:val="0"/>
                              <w:divBdr>
                                <w:top w:val="none" w:sz="0" w:space="0" w:color="auto"/>
                                <w:left w:val="none" w:sz="0" w:space="0" w:color="auto"/>
                                <w:bottom w:val="none" w:sz="0" w:space="0" w:color="auto"/>
                                <w:right w:val="none" w:sz="0" w:space="0" w:color="auto"/>
                              </w:divBdr>
                              <w:divsChild>
                                <w:div w:id="96400002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13672043">
                          <w:marLeft w:val="0"/>
                          <w:marRight w:val="0"/>
                          <w:marTop w:val="0"/>
                          <w:marBottom w:val="0"/>
                          <w:divBdr>
                            <w:top w:val="none" w:sz="0" w:space="0" w:color="auto"/>
                            <w:left w:val="none" w:sz="0" w:space="0" w:color="auto"/>
                            <w:bottom w:val="none" w:sz="0" w:space="0" w:color="auto"/>
                            <w:right w:val="none" w:sz="0" w:space="0" w:color="auto"/>
                          </w:divBdr>
                          <w:divsChild>
                            <w:div w:id="1469471871">
                              <w:marLeft w:val="0"/>
                              <w:marRight w:val="0"/>
                              <w:marTop w:val="120"/>
                              <w:marBottom w:val="0"/>
                              <w:divBdr>
                                <w:top w:val="none" w:sz="0" w:space="0" w:color="auto"/>
                                <w:left w:val="none" w:sz="0" w:space="0" w:color="auto"/>
                                <w:bottom w:val="none" w:sz="0" w:space="0" w:color="auto"/>
                                <w:right w:val="none" w:sz="0" w:space="0" w:color="auto"/>
                              </w:divBdr>
                            </w:div>
                            <w:div w:id="1109197283">
                              <w:marLeft w:val="0"/>
                              <w:marRight w:val="0"/>
                              <w:marTop w:val="0"/>
                              <w:marBottom w:val="0"/>
                              <w:divBdr>
                                <w:top w:val="none" w:sz="0" w:space="0" w:color="auto"/>
                                <w:left w:val="none" w:sz="0" w:space="0" w:color="auto"/>
                                <w:bottom w:val="none" w:sz="0" w:space="0" w:color="auto"/>
                                <w:right w:val="none" w:sz="0" w:space="0" w:color="auto"/>
                              </w:divBdr>
                              <w:divsChild>
                                <w:div w:id="26866035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64442090">
                          <w:marLeft w:val="0"/>
                          <w:marRight w:val="0"/>
                          <w:marTop w:val="0"/>
                          <w:marBottom w:val="0"/>
                          <w:divBdr>
                            <w:top w:val="none" w:sz="0" w:space="0" w:color="auto"/>
                            <w:left w:val="none" w:sz="0" w:space="0" w:color="auto"/>
                            <w:bottom w:val="none" w:sz="0" w:space="0" w:color="auto"/>
                            <w:right w:val="none" w:sz="0" w:space="0" w:color="auto"/>
                          </w:divBdr>
                          <w:divsChild>
                            <w:div w:id="1751660098">
                              <w:marLeft w:val="0"/>
                              <w:marRight w:val="0"/>
                              <w:marTop w:val="120"/>
                              <w:marBottom w:val="0"/>
                              <w:divBdr>
                                <w:top w:val="none" w:sz="0" w:space="0" w:color="auto"/>
                                <w:left w:val="none" w:sz="0" w:space="0" w:color="auto"/>
                                <w:bottom w:val="none" w:sz="0" w:space="0" w:color="auto"/>
                                <w:right w:val="none" w:sz="0" w:space="0" w:color="auto"/>
                              </w:divBdr>
                            </w:div>
                            <w:div w:id="164520588">
                              <w:marLeft w:val="0"/>
                              <w:marRight w:val="0"/>
                              <w:marTop w:val="0"/>
                              <w:marBottom w:val="0"/>
                              <w:divBdr>
                                <w:top w:val="none" w:sz="0" w:space="0" w:color="auto"/>
                                <w:left w:val="none" w:sz="0" w:space="0" w:color="auto"/>
                                <w:bottom w:val="none" w:sz="0" w:space="0" w:color="auto"/>
                                <w:right w:val="none" w:sz="0" w:space="0" w:color="auto"/>
                              </w:divBdr>
                              <w:divsChild>
                                <w:div w:id="31333516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904415754">
                          <w:marLeft w:val="0"/>
                          <w:marRight w:val="0"/>
                          <w:marTop w:val="0"/>
                          <w:marBottom w:val="0"/>
                          <w:divBdr>
                            <w:top w:val="none" w:sz="0" w:space="0" w:color="auto"/>
                            <w:left w:val="none" w:sz="0" w:space="0" w:color="auto"/>
                            <w:bottom w:val="none" w:sz="0" w:space="0" w:color="auto"/>
                            <w:right w:val="none" w:sz="0" w:space="0" w:color="auto"/>
                          </w:divBdr>
                          <w:divsChild>
                            <w:div w:id="1936476550">
                              <w:marLeft w:val="0"/>
                              <w:marRight w:val="0"/>
                              <w:marTop w:val="120"/>
                              <w:marBottom w:val="0"/>
                              <w:divBdr>
                                <w:top w:val="none" w:sz="0" w:space="0" w:color="auto"/>
                                <w:left w:val="none" w:sz="0" w:space="0" w:color="auto"/>
                                <w:bottom w:val="none" w:sz="0" w:space="0" w:color="auto"/>
                                <w:right w:val="none" w:sz="0" w:space="0" w:color="auto"/>
                              </w:divBdr>
                            </w:div>
                            <w:div w:id="355929277">
                              <w:marLeft w:val="0"/>
                              <w:marRight w:val="0"/>
                              <w:marTop w:val="0"/>
                              <w:marBottom w:val="0"/>
                              <w:divBdr>
                                <w:top w:val="none" w:sz="0" w:space="0" w:color="auto"/>
                                <w:left w:val="none" w:sz="0" w:space="0" w:color="auto"/>
                                <w:bottom w:val="none" w:sz="0" w:space="0" w:color="auto"/>
                                <w:right w:val="none" w:sz="0" w:space="0" w:color="auto"/>
                              </w:divBdr>
                              <w:divsChild>
                                <w:div w:id="104355277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677006519">
                  <w:marLeft w:val="0"/>
                  <w:marRight w:val="0"/>
                  <w:marTop w:val="0"/>
                  <w:marBottom w:val="0"/>
                  <w:divBdr>
                    <w:top w:val="none" w:sz="0" w:space="0" w:color="auto"/>
                    <w:left w:val="none" w:sz="0" w:space="0" w:color="auto"/>
                    <w:bottom w:val="none" w:sz="0" w:space="0" w:color="auto"/>
                    <w:right w:val="none" w:sz="0" w:space="0" w:color="auto"/>
                  </w:divBdr>
                  <w:divsChild>
                    <w:div w:id="1195270263">
                      <w:marLeft w:val="0"/>
                      <w:marRight w:val="0"/>
                      <w:marTop w:val="120"/>
                      <w:marBottom w:val="0"/>
                      <w:divBdr>
                        <w:top w:val="none" w:sz="0" w:space="0" w:color="auto"/>
                        <w:left w:val="none" w:sz="0" w:space="0" w:color="auto"/>
                        <w:bottom w:val="none" w:sz="0" w:space="0" w:color="auto"/>
                        <w:right w:val="none" w:sz="0" w:space="0" w:color="auto"/>
                      </w:divBdr>
                    </w:div>
                    <w:div w:id="1459759224">
                      <w:marLeft w:val="0"/>
                      <w:marRight w:val="0"/>
                      <w:marTop w:val="0"/>
                      <w:marBottom w:val="0"/>
                      <w:divBdr>
                        <w:top w:val="none" w:sz="0" w:space="0" w:color="auto"/>
                        <w:left w:val="none" w:sz="0" w:space="0" w:color="auto"/>
                        <w:bottom w:val="none" w:sz="0" w:space="0" w:color="auto"/>
                        <w:right w:val="none" w:sz="0" w:space="0" w:color="auto"/>
                      </w:divBdr>
                    </w:div>
                  </w:divsChild>
                </w:div>
                <w:div w:id="1715235749">
                  <w:marLeft w:val="0"/>
                  <w:marRight w:val="0"/>
                  <w:marTop w:val="0"/>
                  <w:marBottom w:val="0"/>
                  <w:divBdr>
                    <w:top w:val="none" w:sz="0" w:space="0" w:color="auto"/>
                    <w:left w:val="none" w:sz="0" w:space="0" w:color="auto"/>
                    <w:bottom w:val="none" w:sz="0" w:space="0" w:color="auto"/>
                    <w:right w:val="none" w:sz="0" w:space="0" w:color="auto"/>
                  </w:divBdr>
                  <w:divsChild>
                    <w:div w:id="429661009">
                      <w:marLeft w:val="0"/>
                      <w:marRight w:val="0"/>
                      <w:marTop w:val="120"/>
                      <w:marBottom w:val="0"/>
                      <w:divBdr>
                        <w:top w:val="none" w:sz="0" w:space="0" w:color="auto"/>
                        <w:left w:val="none" w:sz="0" w:space="0" w:color="auto"/>
                        <w:bottom w:val="none" w:sz="0" w:space="0" w:color="auto"/>
                        <w:right w:val="none" w:sz="0" w:space="0" w:color="auto"/>
                      </w:divBdr>
                    </w:div>
                    <w:div w:id="331840720">
                      <w:marLeft w:val="0"/>
                      <w:marRight w:val="0"/>
                      <w:marTop w:val="0"/>
                      <w:marBottom w:val="0"/>
                      <w:divBdr>
                        <w:top w:val="none" w:sz="0" w:space="0" w:color="auto"/>
                        <w:left w:val="none" w:sz="0" w:space="0" w:color="auto"/>
                        <w:bottom w:val="none" w:sz="0" w:space="0" w:color="auto"/>
                        <w:right w:val="none" w:sz="0" w:space="0" w:color="auto"/>
                      </w:divBdr>
                    </w:div>
                  </w:divsChild>
                </w:div>
                <w:div w:id="654266694">
                  <w:marLeft w:val="0"/>
                  <w:marRight w:val="0"/>
                  <w:marTop w:val="0"/>
                  <w:marBottom w:val="0"/>
                  <w:divBdr>
                    <w:top w:val="none" w:sz="0" w:space="0" w:color="auto"/>
                    <w:left w:val="none" w:sz="0" w:space="0" w:color="auto"/>
                    <w:bottom w:val="none" w:sz="0" w:space="0" w:color="auto"/>
                    <w:right w:val="none" w:sz="0" w:space="0" w:color="auto"/>
                  </w:divBdr>
                  <w:divsChild>
                    <w:div w:id="1093280164">
                      <w:marLeft w:val="0"/>
                      <w:marRight w:val="0"/>
                      <w:marTop w:val="120"/>
                      <w:marBottom w:val="0"/>
                      <w:divBdr>
                        <w:top w:val="none" w:sz="0" w:space="0" w:color="auto"/>
                        <w:left w:val="none" w:sz="0" w:space="0" w:color="auto"/>
                        <w:bottom w:val="none" w:sz="0" w:space="0" w:color="auto"/>
                        <w:right w:val="none" w:sz="0" w:space="0" w:color="auto"/>
                      </w:divBdr>
                    </w:div>
                    <w:div w:id="614561981">
                      <w:marLeft w:val="0"/>
                      <w:marRight w:val="0"/>
                      <w:marTop w:val="0"/>
                      <w:marBottom w:val="0"/>
                      <w:divBdr>
                        <w:top w:val="none" w:sz="0" w:space="0" w:color="auto"/>
                        <w:left w:val="none" w:sz="0" w:space="0" w:color="auto"/>
                        <w:bottom w:val="none" w:sz="0" w:space="0" w:color="auto"/>
                        <w:right w:val="none" w:sz="0" w:space="0" w:color="auto"/>
                      </w:divBdr>
                    </w:div>
                  </w:divsChild>
                </w:div>
                <w:div w:id="1882663785">
                  <w:marLeft w:val="0"/>
                  <w:marRight w:val="0"/>
                  <w:marTop w:val="0"/>
                  <w:marBottom w:val="0"/>
                  <w:divBdr>
                    <w:top w:val="none" w:sz="0" w:space="0" w:color="auto"/>
                    <w:left w:val="none" w:sz="0" w:space="0" w:color="auto"/>
                    <w:bottom w:val="none" w:sz="0" w:space="0" w:color="auto"/>
                    <w:right w:val="none" w:sz="0" w:space="0" w:color="auto"/>
                  </w:divBdr>
                  <w:divsChild>
                    <w:div w:id="124665452">
                      <w:marLeft w:val="0"/>
                      <w:marRight w:val="0"/>
                      <w:marTop w:val="120"/>
                      <w:marBottom w:val="0"/>
                      <w:divBdr>
                        <w:top w:val="none" w:sz="0" w:space="0" w:color="auto"/>
                        <w:left w:val="none" w:sz="0" w:space="0" w:color="auto"/>
                        <w:bottom w:val="none" w:sz="0" w:space="0" w:color="auto"/>
                        <w:right w:val="none" w:sz="0" w:space="0" w:color="auto"/>
                      </w:divBdr>
                    </w:div>
                    <w:div w:id="1146162884">
                      <w:marLeft w:val="0"/>
                      <w:marRight w:val="0"/>
                      <w:marTop w:val="0"/>
                      <w:marBottom w:val="0"/>
                      <w:divBdr>
                        <w:top w:val="none" w:sz="0" w:space="0" w:color="auto"/>
                        <w:left w:val="none" w:sz="0" w:space="0" w:color="auto"/>
                        <w:bottom w:val="none" w:sz="0" w:space="0" w:color="auto"/>
                        <w:right w:val="none" w:sz="0" w:space="0" w:color="auto"/>
                      </w:divBdr>
                    </w:div>
                  </w:divsChild>
                </w:div>
                <w:div w:id="1458648492">
                  <w:marLeft w:val="0"/>
                  <w:marRight w:val="0"/>
                  <w:marTop w:val="0"/>
                  <w:marBottom w:val="0"/>
                  <w:divBdr>
                    <w:top w:val="none" w:sz="0" w:space="0" w:color="auto"/>
                    <w:left w:val="none" w:sz="0" w:space="0" w:color="auto"/>
                    <w:bottom w:val="none" w:sz="0" w:space="0" w:color="auto"/>
                    <w:right w:val="none" w:sz="0" w:space="0" w:color="auto"/>
                  </w:divBdr>
                  <w:divsChild>
                    <w:div w:id="1857234403">
                      <w:marLeft w:val="0"/>
                      <w:marRight w:val="0"/>
                      <w:marTop w:val="120"/>
                      <w:marBottom w:val="0"/>
                      <w:divBdr>
                        <w:top w:val="none" w:sz="0" w:space="0" w:color="auto"/>
                        <w:left w:val="none" w:sz="0" w:space="0" w:color="auto"/>
                        <w:bottom w:val="none" w:sz="0" w:space="0" w:color="auto"/>
                        <w:right w:val="none" w:sz="0" w:space="0" w:color="auto"/>
                      </w:divBdr>
                    </w:div>
                    <w:div w:id="11348170">
                      <w:marLeft w:val="0"/>
                      <w:marRight w:val="0"/>
                      <w:marTop w:val="0"/>
                      <w:marBottom w:val="0"/>
                      <w:divBdr>
                        <w:top w:val="none" w:sz="0" w:space="0" w:color="auto"/>
                        <w:left w:val="none" w:sz="0" w:space="0" w:color="auto"/>
                        <w:bottom w:val="none" w:sz="0" w:space="0" w:color="auto"/>
                        <w:right w:val="none" w:sz="0" w:space="0" w:color="auto"/>
                      </w:divBdr>
                    </w:div>
                  </w:divsChild>
                </w:div>
                <w:div w:id="1773890075">
                  <w:marLeft w:val="0"/>
                  <w:marRight w:val="0"/>
                  <w:marTop w:val="0"/>
                  <w:marBottom w:val="0"/>
                  <w:divBdr>
                    <w:top w:val="none" w:sz="0" w:space="0" w:color="auto"/>
                    <w:left w:val="none" w:sz="0" w:space="0" w:color="auto"/>
                    <w:bottom w:val="none" w:sz="0" w:space="0" w:color="auto"/>
                    <w:right w:val="none" w:sz="0" w:space="0" w:color="auto"/>
                  </w:divBdr>
                  <w:divsChild>
                    <w:div w:id="629092564">
                      <w:marLeft w:val="0"/>
                      <w:marRight w:val="0"/>
                      <w:marTop w:val="120"/>
                      <w:marBottom w:val="0"/>
                      <w:divBdr>
                        <w:top w:val="none" w:sz="0" w:space="0" w:color="auto"/>
                        <w:left w:val="none" w:sz="0" w:space="0" w:color="auto"/>
                        <w:bottom w:val="none" w:sz="0" w:space="0" w:color="auto"/>
                        <w:right w:val="none" w:sz="0" w:space="0" w:color="auto"/>
                      </w:divBdr>
                    </w:div>
                    <w:div w:id="1114712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7434300">
          <w:marLeft w:val="0"/>
          <w:marRight w:val="0"/>
          <w:marTop w:val="0"/>
          <w:marBottom w:val="0"/>
          <w:divBdr>
            <w:top w:val="none" w:sz="0" w:space="0" w:color="auto"/>
            <w:left w:val="none" w:sz="0" w:space="0" w:color="auto"/>
            <w:bottom w:val="none" w:sz="0" w:space="0" w:color="auto"/>
            <w:right w:val="none" w:sz="0" w:space="0" w:color="auto"/>
          </w:divBdr>
          <w:divsChild>
            <w:div w:id="1670451170">
              <w:marLeft w:val="0"/>
              <w:marRight w:val="0"/>
              <w:marTop w:val="120"/>
              <w:marBottom w:val="0"/>
              <w:divBdr>
                <w:top w:val="none" w:sz="0" w:space="0" w:color="auto"/>
                <w:left w:val="none" w:sz="0" w:space="0" w:color="auto"/>
                <w:bottom w:val="none" w:sz="0" w:space="0" w:color="auto"/>
                <w:right w:val="none" w:sz="0" w:space="0" w:color="auto"/>
              </w:divBdr>
            </w:div>
            <w:div w:id="1508403448">
              <w:marLeft w:val="0"/>
              <w:marRight w:val="0"/>
              <w:marTop w:val="0"/>
              <w:marBottom w:val="0"/>
              <w:divBdr>
                <w:top w:val="none" w:sz="0" w:space="0" w:color="auto"/>
                <w:left w:val="none" w:sz="0" w:space="0" w:color="auto"/>
                <w:bottom w:val="none" w:sz="0" w:space="0" w:color="auto"/>
                <w:right w:val="none" w:sz="0" w:space="0" w:color="auto"/>
              </w:divBdr>
            </w:div>
          </w:divsChild>
        </w:div>
        <w:div w:id="1332875868">
          <w:marLeft w:val="0"/>
          <w:marRight w:val="0"/>
          <w:marTop w:val="0"/>
          <w:marBottom w:val="0"/>
          <w:divBdr>
            <w:top w:val="none" w:sz="0" w:space="0" w:color="auto"/>
            <w:left w:val="none" w:sz="0" w:space="0" w:color="auto"/>
            <w:bottom w:val="none" w:sz="0" w:space="0" w:color="auto"/>
            <w:right w:val="none" w:sz="0" w:space="0" w:color="auto"/>
          </w:divBdr>
          <w:divsChild>
            <w:div w:id="610433946">
              <w:marLeft w:val="0"/>
              <w:marRight w:val="0"/>
              <w:marTop w:val="120"/>
              <w:marBottom w:val="0"/>
              <w:divBdr>
                <w:top w:val="none" w:sz="0" w:space="0" w:color="auto"/>
                <w:left w:val="none" w:sz="0" w:space="0" w:color="auto"/>
                <w:bottom w:val="none" w:sz="0" w:space="0" w:color="auto"/>
                <w:right w:val="none" w:sz="0" w:space="0" w:color="auto"/>
              </w:divBdr>
            </w:div>
            <w:div w:id="257060263">
              <w:marLeft w:val="0"/>
              <w:marRight w:val="0"/>
              <w:marTop w:val="0"/>
              <w:marBottom w:val="0"/>
              <w:divBdr>
                <w:top w:val="none" w:sz="0" w:space="0" w:color="auto"/>
                <w:left w:val="none" w:sz="0" w:space="0" w:color="auto"/>
                <w:bottom w:val="none" w:sz="0" w:space="0" w:color="auto"/>
                <w:right w:val="none" w:sz="0" w:space="0" w:color="auto"/>
              </w:divBdr>
              <w:divsChild>
                <w:div w:id="800805723">
                  <w:marLeft w:val="0"/>
                  <w:marRight w:val="0"/>
                  <w:marTop w:val="0"/>
                  <w:marBottom w:val="0"/>
                  <w:divBdr>
                    <w:top w:val="none" w:sz="0" w:space="0" w:color="auto"/>
                    <w:left w:val="none" w:sz="0" w:space="0" w:color="auto"/>
                    <w:bottom w:val="none" w:sz="0" w:space="0" w:color="auto"/>
                    <w:right w:val="none" w:sz="0" w:space="0" w:color="auto"/>
                  </w:divBdr>
                  <w:divsChild>
                    <w:div w:id="1829664440">
                      <w:marLeft w:val="0"/>
                      <w:marRight w:val="0"/>
                      <w:marTop w:val="120"/>
                      <w:marBottom w:val="0"/>
                      <w:divBdr>
                        <w:top w:val="none" w:sz="0" w:space="0" w:color="auto"/>
                        <w:left w:val="none" w:sz="0" w:space="0" w:color="auto"/>
                        <w:bottom w:val="none" w:sz="0" w:space="0" w:color="auto"/>
                        <w:right w:val="none" w:sz="0" w:space="0" w:color="auto"/>
                      </w:divBdr>
                    </w:div>
                    <w:div w:id="2055230771">
                      <w:marLeft w:val="0"/>
                      <w:marRight w:val="0"/>
                      <w:marTop w:val="0"/>
                      <w:marBottom w:val="0"/>
                      <w:divBdr>
                        <w:top w:val="none" w:sz="0" w:space="0" w:color="auto"/>
                        <w:left w:val="none" w:sz="0" w:space="0" w:color="auto"/>
                        <w:bottom w:val="none" w:sz="0" w:space="0" w:color="auto"/>
                        <w:right w:val="none" w:sz="0" w:space="0" w:color="auto"/>
                      </w:divBdr>
                      <w:divsChild>
                        <w:div w:id="1786191516">
                          <w:marLeft w:val="0"/>
                          <w:marRight w:val="0"/>
                          <w:marTop w:val="0"/>
                          <w:marBottom w:val="0"/>
                          <w:divBdr>
                            <w:top w:val="none" w:sz="0" w:space="0" w:color="auto"/>
                            <w:left w:val="none" w:sz="0" w:space="0" w:color="auto"/>
                            <w:bottom w:val="none" w:sz="0" w:space="0" w:color="auto"/>
                            <w:right w:val="none" w:sz="0" w:space="0" w:color="auto"/>
                          </w:divBdr>
                          <w:divsChild>
                            <w:div w:id="299700600">
                              <w:marLeft w:val="0"/>
                              <w:marRight w:val="0"/>
                              <w:marTop w:val="120"/>
                              <w:marBottom w:val="0"/>
                              <w:divBdr>
                                <w:top w:val="none" w:sz="0" w:space="0" w:color="auto"/>
                                <w:left w:val="none" w:sz="0" w:space="0" w:color="auto"/>
                                <w:bottom w:val="none" w:sz="0" w:space="0" w:color="auto"/>
                                <w:right w:val="none" w:sz="0" w:space="0" w:color="auto"/>
                              </w:divBdr>
                            </w:div>
                            <w:div w:id="1039403902">
                              <w:marLeft w:val="0"/>
                              <w:marRight w:val="0"/>
                              <w:marTop w:val="0"/>
                              <w:marBottom w:val="0"/>
                              <w:divBdr>
                                <w:top w:val="none" w:sz="0" w:space="0" w:color="auto"/>
                                <w:left w:val="none" w:sz="0" w:space="0" w:color="auto"/>
                                <w:bottom w:val="none" w:sz="0" w:space="0" w:color="auto"/>
                                <w:right w:val="none" w:sz="0" w:space="0" w:color="auto"/>
                              </w:divBdr>
                            </w:div>
                          </w:divsChild>
                        </w:div>
                        <w:div w:id="773786718">
                          <w:marLeft w:val="0"/>
                          <w:marRight w:val="0"/>
                          <w:marTop w:val="0"/>
                          <w:marBottom w:val="0"/>
                          <w:divBdr>
                            <w:top w:val="none" w:sz="0" w:space="0" w:color="auto"/>
                            <w:left w:val="none" w:sz="0" w:space="0" w:color="auto"/>
                            <w:bottom w:val="none" w:sz="0" w:space="0" w:color="auto"/>
                            <w:right w:val="none" w:sz="0" w:space="0" w:color="auto"/>
                          </w:divBdr>
                          <w:divsChild>
                            <w:div w:id="1199776355">
                              <w:marLeft w:val="0"/>
                              <w:marRight w:val="0"/>
                              <w:marTop w:val="120"/>
                              <w:marBottom w:val="0"/>
                              <w:divBdr>
                                <w:top w:val="none" w:sz="0" w:space="0" w:color="auto"/>
                                <w:left w:val="none" w:sz="0" w:space="0" w:color="auto"/>
                                <w:bottom w:val="none" w:sz="0" w:space="0" w:color="auto"/>
                                <w:right w:val="none" w:sz="0" w:space="0" w:color="auto"/>
                              </w:divBdr>
                            </w:div>
                            <w:div w:id="1234777446">
                              <w:marLeft w:val="0"/>
                              <w:marRight w:val="0"/>
                              <w:marTop w:val="0"/>
                              <w:marBottom w:val="0"/>
                              <w:divBdr>
                                <w:top w:val="none" w:sz="0" w:space="0" w:color="auto"/>
                                <w:left w:val="none" w:sz="0" w:space="0" w:color="auto"/>
                                <w:bottom w:val="none" w:sz="0" w:space="0" w:color="auto"/>
                                <w:right w:val="none" w:sz="0" w:space="0" w:color="auto"/>
                              </w:divBdr>
                            </w:div>
                          </w:divsChild>
                        </w:div>
                        <w:div w:id="1565750559">
                          <w:marLeft w:val="0"/>
                          <w:marRight w:val="0"/>
                          <w:marTop w:val="0"/>
                          <w:marBottom w:val="0"/>
                          <w:divBdr>
                            <w:top w:val="none" w:sz="0" w:space="0" w:color="auto"/>
                            <w:left w:val="none" w:sz="0" w:space="0" w:color="auto"/>
                            <w:bottom w:val="none" w:sz="0" w:space="0" w:color="auto"/>
                            <w:right w:val="none" w:sz="0" w:space="0" w:color="auto"/>
                          </w:divBdr>
                          <w:divsChild>
                            <w:div w:id="2142644872">
                              <w:marLeft w:val="0"/>
                              <w:marRight w:val="0"/>
                              <w:marTop w:val="120"/>
                              <w:marBottom w:val="0"/>
                              <w:divBdr>
                                <w:top w:val="none" w:sz="0" w:space="0" w:color="auto"/>
                                <w:left w:val="none" w:sz="0" w:space="0" w:color="auto"/>
                                <w:bottom w:val="none" w:sz="0" w:space="0" w:color="auto"/>
                                <w:right w:val="none" w:sz="0" w:space="0" w:color="auto"/>
                              </w:divBdr>
                            </w:div>
                            <w:div w:id="1127430424">
                              <w:marLeft w:val="0"/>
                              <w:marRight w:val="0"/>
                              <w:marTop w:val="0"/>
                              <w:marBottom w:val="0"/>
                              <w:divBdr>
                                <w:top w:val="none" w:sz="0" w:space="0" w:color="auto"/>
                                <w:left w:val="none" w:sz="0" w:space="0" w:color="auto"/>
                                <w:bottom w:val="none" w:sz="0" w:space="0" w:color="auto"/>
                                <w:right w:val="none" w:sz="0" w:space="0" w:color="auto"/>
                              </w:divBdr>
                            </w:div>
                          </w:divsChild>
                        </w:div>
                        <w:div w:id="1613048888">
                          <w:marLeft w:val="0"/>
                          <w:marRight w:val="0"/>
                          <w:marTop w:val="0"/>
                          <w:marBottom w:val="0"/>
                          <w:divBdr>
                            <w:top w:val="none" w:sz="0" w:space="0" w:color="auto"/>
                            <w:left w:val="none" w:sz="0" w:space="0" w:color="auto"/>
                            <w:bottom w:val="none" w:sz="0" w:space="0" w:color="auto"/>
                            <w:right w:val="none" w:sz="0" w:space="0" w:color="auto"/>
                          </w:divBdr>
                          <w:divsChild>
                            <w:div w:id="1126700219">
                              <w:marLeft w:val="0"/>
                              <w:marRight w:val="0"/>
                              <w:marTop w:val="120"/>
                              <w:marBottom w:val="0"/>
                              <w:divBdr>
                                <w:top w:val="none" w:sz="0" w:space="0" w:color="auto"/>
                                <w:left w:val="none" w:sz="0" w:space="0" w:color="auto"/>
                                <w:bottom w:val="none" w:sz="0" w:space="0" w:color="auto"/>
                                <w:right w:val="none" w:sz="0" w:space="0" w:color="auto"/>
                              </w:divBdr>
                            </w:div>
                            <w:div w:id="1576435089">
                              <w:marLeft w:val="0"/>
                              <w:marRight w:val="0"/>
                              <w:marTop w:val="0"/>
                              <w:marBottom w:val="0"/>
                              <w:divBdr>
                                <w:top w:val="none" w:sz="0" w:space="0" w:color="auto"/>
                                <w:left w:val="none" w:sz="0" w:space="0" w:color="auto"/>
                                <w:bottom w:val="none" w:sz="0" w:space="0" w:color="auto"/>
                                <w:right w:val="none" w:sz="0" w:space="0" w:color="auto"/>
                              </w:divBdr>
                            </w:div>
                          </w:divsChild>
                        </w:div>
                        <w:div w:id="2146117906">
                          <w:marLeft w:val="0"/>
                          <w:marRight w:val="0"/>
                          <w:marTop w:val="0"/>
                          <w:marBottom w:val="0"/>
                          <w:divBdr>
                            <w:top w:val="none" w:sz="0" w:space="0" w:color="auto"/>
                            <w:left w:val="none" w:sz="0" w:space="0" w:color="auto"/>
                            <w:bottom w:val="none" w:sz="0" w:space="0" w:color="auto"/>
                            <w:right w:val="none" w:sz="0" w:space="0" w:color="auto"/>
                          </w:divBdr>
                          <w:divsChild>
                            <w:div w:id="1684435214">
                              <w:marLeft w:val="0"/>
                              <w:marRight w:val="0"/>
                              <w:marTop w:val="120"/>
                              <w:marBottom w:val="0"/>
                              <w:divBdr>
                                <w:top w:val="none" w:sz="0" w:space="0" w:color="auto"/>
                                <w:left w:val="none" w:sz="0" w:space="0" w:color="auto"/>
                                <w:bottom w:val="none" w:sz="0" w:space="0" w:color="auto"/>
                                <w:right w:val="none" w:sz="0" w:space="0" w:color="auto"/>
                              </w:divBdr>
                            </w:div>
                            <w:div w:id="1163592787">
                              <w:marLeft w:val="0"/>
                              <w:marRight w:val="0"/>
                              <w:marTop w:val="0"/>
                              <w:marBottom w:val="0"/>
                              <w:divBdr>
                                <w:top w:val="none" w:sz="0" w:space="0" w:color="auto"/>
                                <w:left w:val="none" w:sz="0" w:space="0" w:color="auto"/>
                                <w:bottom w:val="none" w:sz="0" w:space="0" w:color="auto"/>
                                <w:right w:val="none" w:sz="0" w:space="0" w:color="auto"/>
                              </w:divBdr>
                            </w:div>
                          </w:divsChild>
                        </w:div>
                        <w:div w:id="1598368497">
                          <w:marLeft w:val="0"/>
                          <w:marRight w:val="0"/>
                          <w:marTop w:val="0"/>
                          <w:marBottom w:val="0"/>
                          <w:divBdr>
                            <w:top w:val="none" w:sz="0" w:space="0" w:color="auto"/>
                            <w:left w:val="none" w:sz="0" w:space="0" w:color="auto"/>
                            <w:bottom w:val="none" w:sz="0" w:space="0" w:color="auto"/>
                            <w:right w:val="none" w:sz="0" w:space="0" w:color="auto"/>
                          </w:divBdr>
                          <w:divsChild>
                            <w:div w:id="885413703">
                              <w:marLeft w:val="0"/>
                              <w:marRight w:val="0"/>
                              <w:marTop w:val="120"/>
                              <w:marBottom w:val="0"/>
                              <w:divBdr>
                                <w:top w:val="none" w:sz="0" w:space="0" w:color="auto"/>
                                <w:left w:val="none" w:sz="0" w:space="0" w:color="auto"/>
                                <w:bottom w:val="none" w:sz="0" w:space="0" w:color="auto"/>
                                <w:right w:val="none" w:sz="0" w:space="0" w:color="auto"/>
                              </w:divBdr>
                            </w:div>
                            <w:div w:id="1532038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071785">
                  <w:marLeft w:val="0"/>
                  <w:marRight w:val="0"/>
                  <w:marTop w:val="0"/>
                  <w:marBottom w:val="0"/>
                  <w:divBdr>
                    <w:top w:val="none" w:sz="0" w:space="0" w:color="auto"/>
                    <w:left w:val="none" w:sz="0" w:space="0" w:color="auto"/>
                    <w:bottom w:val="none" w:sz="0" w:space="0" w:color="auto"/>
                    <w:right w:val="none" w:sz="0" w:space="0" w:color="auto"/>
                  </w:divBdr>
                  <w:divsChild>
                    <w:div w:id="1738479962">
                      <w:marLeft w:val="0"/>
                      <w:marRight w:val="0"/>
                      <w:marTop w:val="120"/>
                      <w:marBottom w:val="0"/>
                      <w:divBdr>
                        <w:top w:val="none" w:sz="0" w:space="0" w:color="auto"/>
                        <w:left w:val="none" w:sz="0" w:space="0" w:color="auto"/>
                        <w:bottom w:val="none" w:sz="0" w:space="0" w:color="auto"/>
                        <w:right w:val="none" w:sz="0" w:space="0" w:color="auto"/>
                      </w:divBdr>
                    </w:div>
                    <w:div w:id="55072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5100744">
          <w:marLeft w:val="0"/>
          <w:marRight w:val="0"/>
          <w:marTop w:val="0"/>
          <w:marBottom w:val="0"/>
          <w:divBdr>
            <w:top w:val="none" w:sz="0" w:space="0" w:color="auto"/>
            <w:left w:val="none" w:sz="0" w:space="0" w:color="auto"/>
            <w:bottom w:val="none" w:sz="0" w:space="0" w:color="auto"/>
            <w:right w:val="none" w:sz="0" w:space="0" w:color="auto"/>
          </w:divBdr>
          <w:divsChild>
            <w:div w:id="1530022651">
              <w:marLeft w:val="0"/>
              <w:marRight w:val="0"/>
              <w:marTop w:val="120"/>
              <w:marBottom w:val="0"/>
              <w:divBdr>
                <w:top w:val="none" w:sz="0" w:space="0" w:color="auto"/>
                <w:left w:val="none" w:sz="0" w:space="0" w:color="auto"/>
                <w:bottom w:val="none" w:sz="0" w:space="0" w:color="auto"/>
                <w:right w:val="none" w:sz="0" w:space="0" w:color="auto"/>
              </w:divBdr>
            </w:div>
            <w:div w:id="736518147">
              <w:marLeft w:val="0"/>
              <w:marRight w:val="0"/>
              <w:marTop w:val="0"/>
              <w:marBottom w:val="0"/>
              <w:divBdr>
                <w:top w:val="none" w:sz="0" w:space="0" w:color="auto"/>
                <w:left w:val="none" w:sz="0" w:space="0" w:color="auto"/>
                <w:bottom w:val="none" w:sz="0" w:space="0" w:color="auto"/>
                <w:right w:val="none" w:sz="0" w:space="0" w:color="auto"/>
              </w:divBdr>
            </w:div>
          </w:divsChild>
        </w:div>
        <w:div w:id="1263034077">
          <w:marLeft w:val="0"/>
          <w:marRight w:val="0"/>
          <w:marTop w:val="0"/>
          <w:marBottom w:val="0"/>
          <w:divBdr>
            <w:top w:val="none" w:sz="0" w:space="0" w:color="auto"/>
            <w:left w:val="none" w:sz="0" w:space="0" w:color="auto"/>
            <w:bottom w:val="none" w:sz="0" w:space="0" w:color="auto"/>
            <w:right w:val="none" w:sz="0" w:space="0" w:color="auto"/>
          </w:divBdr>
          <w:divsChild>
            <w:div w:id="470246272">
              <w:marLeft w:val="0"/>
              <w:marRight w:val="0"/>
              <w:marTop w:val="120"/>
              <w:marBottom w:val="0"/>
              <w:divBdr>
                <w:top w:val="none" w:sz="0" w:space="0" w:color="auto"/>
                <w:left w:val="none" w:sz="0" w:space="0" w:color="auto"/>
                <w:bottom w:val="none" w:sz="0" w:space="0" w:color="auto"/>
                <w:right w:val="none" w:sz="0" w:space="0" w:color="auto"/>
              </w:divBdr>
            </w:div>
            <w:div w:id="1131745723">
              <w:marLeft w:val="0"/>
              <w:marRight w:val="0"/>
              <w:marTop w:val="0"/>
              <w:marBottom w:val="0"/>
              <w:divBdr>
                <w:top w:val="none" w:sz="0" w:space="0" w:color="auto"/>
                <w:left w:val="none" w:sz="0" w:space="0" w:color="auto"/>
                <w:bottom w:val="none" w:sz="0" w:space="0" w:color="auto"/>
                <w:right w:val="none" w:sz="0" w:space="0" w:color="auto"/>
              </w:divBdr>
            </w:div>
          </w:divsChild>
        </w:div>
        <w:div w:id="4134687">
          <w:marLeft w:val="0"/>
          <w:marRight w:val="0"/>
          <w:marTop w:val="0"/>
          <w:marBottom w:val="0"/>
          <w:divBdr>
            <w:top w:val="none" w:sz="0" w:space="0" w:color="auto"/>
            <w:left w:val="none" w:sz="0" w:space="0" w:color="auto"/>
            <w:bottom w:val="none" w:sz="0" w:space="0" w:color="auto"/>
            <w:right w:val="none" w:sz="0" w:space="0" w:color="auto"/>
          </w:divBdr>
          <w:divsChild>
            <w:div w:id="1993606754">
              <w:marLeft w:val="0"/>
              <w:marRight w:val="0"/>
              <w:marTop w:val="120"/>
              <w:marBottom w:val="0"/>
              <w:divBdr>
                <w:top w:val="none" w:sz="0" w:space="0" w:color="auto"/>
                <w:left w:val="none" w:sz="0" w:space="0" w:color="auto"/>
                <w:bottom w:val="none" w:sz="0" w:space="0" w:color="auto"/>
                <w:right w:val="none" w:sz="0" w:space="0" w:color="auto"/>
              </w:divBdr>
            </w:div>
            <w:div w:id="1524439659">
              <w:marLeft w:val="0"/>
              <w:marRight w:val="0"/>
              <w:marTop w:val="0"/>
              <w:marBottom w:val="0"/>
              <w:divBdr>
                <w:top w:val="none" w:sz="0" w:space="0" w:color="auto"/>
                <w:left w:val="none" w:sz="0" w:space="0" w:color="auto"/>
                <w:bottom w:val="none" w:sz="0" w:space="0" w:color="auto"/>
                <w:right w:val="none" w:sz="0" w:space="0" w:color="auto"/>
              </w:divBdr>
            </w:div>
          </w:divsChild>
        </w:div>
        <w:div w:id="1488550810">
          <w:marLeft w:val="0"/>
          <w:marRight w:val="0"/>
          <w:marTop w:val="0"/>
          <w:marBottom w:val="0"/>
          <w:divBdr>
            <w:top w:val="none" w:sz="0" w:space="0" w:color="auto"/>
            <w:left w:val="none" w:sz="0" w:space="0" w:color="auto"/>
            <w:bottom w:val="none" w:sz="0" w:space="0" w:color="auto"/>
            <w:right w:val="none" w:sz="0" w:space="0" w:color="auto"/>
          </w:divBdr>
          <w:divsChild>
            <w:div w:id="398796462">
              <w:marLeft w:val="0"/>
              <w:marRight w:val="0"/>
              <w:marTop w:val="120"/>
              <w:marBottom w:val="0"/>
              <w:divBdr>
                <w:top w:val="none" w:sz="0" w:space="0" w:color="auto"/>
                <w:left w:val="none" w:sz="0" w:space="0" w:color="auto"/>
                <w:bottom w:val="none" w:sz="0" w:space="0" w:color="auto"/>
                <w:right w:val="none" w:sz="0" w:space="0" w:color="auto"/>
              </w:divBdr>
            </w:div>
            <w:div w:id="599410188">
              <w:marLeft w:val="0"/>
              <w:marRight w:val="0"/>
              <w:marTop w:val="0"/>
              <w:marBottom w:val="0"/>
              <w:divBdr>
                <w:top w:val="none" w:sz="0" w:space="0" w:color="auto"/>
                <w:left w:val="none" w:sz="0" w:space="0" w:color="auto"/>
                <w:bottom w:val="none" w:sz="0" w:space="0" w:color="auto"/>
                <w:right w:val="none" w:sz="0" w:space="0" w:color="auto"/>
              </w:divBdr>
              <w:divsChild>
                <w:div w:id="868027502">
                  <w:marLeft w:val="0"/>
                  <w:marRight w:val="0"/>
                  <w:marTop w:val="0"/>
                  <w:marBottom w:val="0"/>
                  <w:divBdr>
                    <w:top w:val="none" w:sz="0" w:space="0" w:color="auto"/>
                    <w:left w:val="none" w:sz="0" w:space="0" w:color="auto"/>
                    <w:bottom w:val="none" w:sz="0" w:space="0" w:color="auto"/>
                    <w:right w:val="none" w:sz="0" w:space="0" w:color="auto"/>
                  </w:divBdr>
                  <w:divsChild>
                    <w:div w:id="71975953">
                      <w:marLeft w:val="0"/>
                      <w:marRight w:val="0"/>
                      <w:marTop w:val="120"/>
                      <w:marBottom w:val="0"/>
                      <w:divBdr>
                        <w:top w:val="none" w:sz="0" w:space="0" w:color="auto"/>
                        <w:left w:val="none" w:sz="0" w:space="0" w:color="auto"/>
                        <w:bottom w:val="none" w:sz="0" w:space="0" w:color="auto"/>
                        <w:right w:val="none" w:sz="0" w:space="0" w:color="auto"/>
                      </w:divBdr>
                    </w:div>
                    <w:div w:id="1686905623">
                      <w:marLeft w:val="0"/>
                      <w:marRight w:val="0"/>
                      <w:marTop w:val="0"/>
                      <w:marBottom w:val="0"/>
                      <w:divBdr>
                        <w:top w:val="none" w:sz="0" w:space="0" w:color="auto"/>
                        <w:left w:val="none" w:sz="0" w:space="0" w:color="auto"/>
                        <w:bottom w:val="none" w:sz="0" w:space="0" w:color="auto"/>
                        <w:right w:val="none" w:sz="0" w:space="0" w:color="auto"/>
                      </w:divBdr>
                    </w:div>
                  </w:divsChild>
                </w:div>
                <w:div w:id="1194683841">
                  <w:marLeft w:val="0"/>
                  <w:marRight w:val="0"/>
                  <w:marTop w:val="0"/>
                  <w:marBottom w:val="0"/>
                  <w:divBdr>
                    <w:top w:val="none" w:sz="0" w:space="0" w:color="auto"/>
                    <w:left w:val="none" w:sz="0" w:space="0" w:color="auto"/>
                    <w:bottom w:val="none" w:sz="0" w:space="0" w:color="auto"/>
                    <w:right w:val="none" w:sz="0" w:space="0" w:color="auto"/>
                  </w:divBdr>
                  <w:divsChild>
                    <w:div w:id="1844397813">
                      <w:marLeft w:val="0"/>
                      <w:marRight w:val="0"/>
                      <w:marTop w:val="120"/>
                      <w:marBottom w:val="0"/>
                      <w:divBdr>
                        <w:top w:val="none" w:sz="0" w:space="0" w:color="auto"/>
                        <w:left w:val="none" w:sz="0" w:space="0" w:color="auto"/>
                        <w:bottom w:val="none" w:sz="0" w:space="0" w:color="auto"/>
                        <w:right w:val="none" w:sz="0" w:space="0" w:color="auto"/>
                      </w:divBdr>
                    </w:div>
                    <w:div w:id="871042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0687748">
          <w:marLeft w:val="0"/>
          <w:marRight w:val="0"/>
          <w:marTop w:val="0"/>
          <w:marBottom w:val="0"/>
          <w:divBdr>
            <w:top w:val="none" w:sz="0" w:space="0" w:color="auto"/>
            <w:left w:val="none" w:sz="0" w:space="0" w:color="auto"/>
            <w:bottom w:val="none" w:sz="0" w:space="0" w:color="auto"/>
            <w:right w:val="none" w:sz="0" w:space="0" w:color="auto"/>
          </w:divBdr>
          <w:divsChild>
            <w:div w:id="1875386425">
              <w:marLeft w:val="0"/>
              <w:marRight w:val="0"/>
              <w:marTop w:val="120"/>
              <w:marBottom w:val="0"/>
              <w:divBdr>
                <w:top w:val="none" w:sz="0" w:space="0" w:color="auto"/>
                <w:left w:val="none" w:sz="0" w:space="0" w:color="auto"/>
                <w:bottom w:val="none" w:sz="0" w:space="0" w:color="auto"/>
                <w:right w:val="none" w:sz="0" w:space="0" w:color="auto"/>
              </w:divBdr>
            </w:div>
            <w:div w:id="1133980687">
              <w:marLeft w:val="0"/>
              <w:marRight w:val="0"/>
              <w:marTop w:val="0"/>
              <w:marBottom w:val="0"/>
              <w:divBdr>
                <w:top w:val="none" w:sz="0" w:space="0" w:color="auto"/>
                <w:left w:val="none" w:sz="0" w:space="0" w:color="auto"/>
                <w:bottom w:val="none" w:sz="0" w:space="0" w:color="auto"/>
                <w:right w:val="none" w:sz="0" w:space="0" w:color="auto"/>
              </w:divBdr>
            </w:div>
          </w:divsChild>
        </w:div>
        <w:div w:id="1653604512">
          <w:marLeft w:val="0"/>
          <w:marRight w:val="0"/>
          <w:marTop w:val="0"/>
          <w:marBottom w:val="0"/>
          <w:divBdr>
            <w:top w:val="none" w:sz="0" w:space="0" w:color="auto"/>
            <w:left w:val="none" w:sz="0" w:space="0" w:color="auto"/>
            <w:bottom w:val="none" w:sz="0" w:space="0" w:color="auto"/>
            <w:right w:val="none" w:sz="0" w:space="0" w:color="auto"/>
          </w:divBdr>
          <w:divsChild>
            <w:div w:id="1261186256">
              <w:marLeft w:val="0"/>
              <w:marRight w:val="0"/>
              <w:marTop w:val="120"/>
              <w:marBottom w:val="0"/>
              <w:divBdr>
                <w:top w:val="none" w:sz="0" w:space="0" w:color="auto"/>
                <w:left w:val="none" w:sz="0" w:space="0" w:color="auto"/>
                <w:bottom w:val="none" w:sz="0" w:space="0" w:color="auto"/>
                <w:right w:val="none" w:sz="0" w:space="0" w:color="auto"/>
              </w:divBdr>
            </w:div>
            <w:div w:id="786043474">
              <w:marLeft w:val="0"/>
              <w:marRight w:val="0"/>
              <w:marTop w:val="0"/>
              <w:marBottom w:val="0"/>
              <w:divBdr>
                <w:top w:val="none" w:sz="0" w:space="0" w:color="auto"/>
                <w:left w:val="none" w:sz="0" w:space="0" w:color="auto"/>
                <w:bottom w:val="none" w:sz="0" w:space="0" w:color="auto"/>
                <w:right w:val="none" w:sz="0" w:space="0" w:color="auto"/>
              </w:divBdr>
            </w:div>
          </w:divsChild>
        </w:div>
        <w:div w:id="587278165">
          <w:marLeft w:val="0"/>
          <w:marRight w:val="0"/>
          <w:marTop w:val="0"/>
          <w:marBottom w:val="0"/>
          <w:divBdr>
            <w:top w:val="none" w:sz="0" w:space="0" w:color="auto"/>
            <w:left w:val="none" w:sz="0" w:space="0" w:color="auto"/>
            <w:bottom w:val="none" w:sz="0" w:space="0" w:color="auto"/>
            <w:right w:val="none" w:sz="0" w:space="0" w:color="auto"/>
          </w:divBdr>
          <w:divsChild>
            <w:div w:id="310138130">
              <w:marLeft w:val="0"/>
              <w:marRight w:val="0"/>
              <w:marTop w:val="120"/>
              <w:marBottom w:val="0"/>
              <w:divBdr>
                <w:top w:val="none" w:sz="0" w:space="0" w:color="auto"/>
                <w:left w:val="none" w:sz="0" w:space="0" w:color="auto"/>
                <w:bottom w:val="none" w:sz="0" w:space="0" w:color="auto"/>
                <w:right w:val="none" w:sz="0" w:space="0" w:color="auto"/>
              </w:divBdr>
            </w:div>
            <w:div w:id="1013343830">
              <w:marLeft w:val="0"/>
              <w:marRight w:val="0"/>
              <w:marTop w:val="0"/>
              <w:marBottom w:val="0"/>
              <w:divBdr>
                <w:top w:val="none" w:sz="0" w:space="0" w:color="auto"/>
                <w:left w:val="none" w:sz="0" w:space="0" w:color="auto"/>
                <w:bottom w:val="none" w:sz="0" w:space="0" w:color="auto"/>
                <w:right w:val="none" w:sz="0" w:space="0" w:color="auto"/>
              </w:divBdr>
            </w:div>
          </w:divsChild>
        </w:div>
        <w:div w:id="825248559">
          <w:marLeft w:val="0"/>
          <w:marRight w:val="0"/>
          <w:marTop w:val="0"/>
          <w:marBottom w:val="0"/>
          <w:divBdr>
            <w:top w:val="none" w:sz="0" w:space="0" w:color="auto"/>
            <w:left w:val="none" w:sz="0" w:space="0" w:color="auto"/>
            <w:bottom w:val="none" w:sz="0" w:space="0" w:color="auto"/>
            <w:right w:val="none" w:sz="0" w:space="0" w:color="auto"/>
          </w:divBdr>
          <w:divsChild>
            <w:div w:id="1755932162">
              <w:marLeft w:val="0"/>
              <w:marRight w:val="0"/>
              <w:marTop w:val="120"/>
              <w:marBottom w:val="0"/>
              <w:divBdr>
                <w:top w:val="none" w:sz="0" w:space="0" w:color="auto"/>
                <w:left w:val="none" w:sz="0" w:space="0" w:color="auto"/>
                <w:bottom w:val="none" w:sz="0" w:space="0" w:color="auto"/>
                <w:right w:val="none" w:sz="0" w:space="0" w:color="auto"/>
              </w:divBdr>
            </w:div>
            <w:div w:id="16082392">
              <w:marLeft w:val="0"/>
              <w:marRight w:val="0"/>
              <w:marTop w:val="0"/>
              <w:marBottom w:val="0"/>
              <w:divBdr>
                <w:top w:val="none" w:sz="0" w:space="0" w:color="auto"/>
                <w:left w:val="none" w:sz="0" w:space="0" w:color="auto"/>
                <w:bottom w:val="none" w:sz="0" w:space="0" w:color="auto"/>
                <w:right w:val="none" w:sz="0" w:space="0" w:color="auto"/>
              </w:divBdr>
            </w:div>
          </w:divsChild>
        </w:div>
        <w:div w:id="518857792">
          <w:marLeft w:val="0"/>
          <w:marRight w:val="0"/>
          <w:marTop w:val="0"/>
          <w:marBottom w:val="0"/>
          <w:divBdr>
            <w:top w:val="none" w:sz="0" w:space="0" w:color="auto"/>
            <w:left w:val="none" w:sz="0" w:space="0" w:color="auto"/>
            <w:bottom w:val="none" w:sz="0" w:space="0" w:color="auto"/>
            <w:right w:val="none" w:sz="0" w:space="0" w:color="auto"/>
          </w:divBdr>
          <w:divsChild>
            <w:div w:id="1791632740">
              <w:marLeft w:val="0"/>
              <w:marRight w:val="0"/>
              <w:marTop w:val="120"/>
              <w:marBottom w:val="0"/>
              <w:divBdr>
                <w:top w:val="none" w:sz="0" w:space="0" w:color="auto"/>
                <w:left w:val="none" w:sz="0" w:space="0" w:color="auto"/>
                <w:bottom w:val="none" w:sz="0" w:space="0" w:color="auto"/>
                <w:right w:val="none" w:sz="0" w:space="0" w:color="auto"/>
              </w:divBdr>
            </w:div>
            <w:div w:id="1412973040">
              <w:marLeft w:val="0"/>
              <w:marRight w:val="0"/>
              <w:marTop w:val="0"/>
              <w:marBottom w:val="0"/>
              <w:divBdr>
                <w:top w:val="none" w:sz="0" w:space="0" w:color="auto"/>
                <w:left w:val="none" w:sz="0" w:space="0" w:color="auto"/>
                <w:bottom w:val="none" w:sz="0" w:space="0" w:color="auto"/>
                <w:right w:val="none" w:sz="0" w:space="0" w:color="auto"/>
              </w:divBdr>
              <w:divsChild>
                <w:div w:id="3678628">
                  <w:marLeft w:val="0"/>
                  <w:marRight w:val="0"/>
                  <w:marTop w:val="0"/>
                  <w:marBottom w:val="0"/>
                  <w:divBdr>
                    <w:top w:val="none" w:sz="0" w:space="0" w:color="auto"/>
                    <w:left w:val="none" w:sz="0" w:space="0" w:color="auto"/>
                    <w:bottom w:val="none" w:sz="0" w:space="0" w:color="auto"/>
                    <w:right w:val="none" w:sz="0" w:space="0" w:color="auto"/>
                  </w:divBdr>
                  <w:divsChild>
                    <w:div w:id="161315611">
                      <w:marLeft w:val="0"/>
                      <w:marRight w:val="0"/>
                      <w:marTop w:val="120"/>
                      <w:marBottom w:val="0"/>
                      <w:divBdr>
                        <w:top w:val="none" w:sz="0" w:space="0" w:color="auto"/>
                        <w:left w:val="none" w:sz="0" w:space="0" w:color="auto"/>
                        <w:bottom w:val="none" w:sz="0" w:space="0" w:color="auto"/>
                        <w:right w:val="none" w:sz="0" w:space="0" w:color="auto"/>
                      </w:divBdr>
                    </w:div>
                    <w:div w:id="1471093985">
                      <w:marLeft w:val="0"/>
                      <w:marRight w:val="0"/>
                      <w:marTop w:val="0"/>
                      <w:marBottom w:val="0"/>
                      <w:divBdr>
                        <w:top w:val="none" w:sz="0" w:space="0" w:color="auto"/>
                        <w:left w:val="none" w:sz="0" w:space="0" w:color="auto"/>
                        <w:bottom w:val="none" w:sz="0" w:space="0" w:color="auto"/>
                        <w:right w:val="none" w:sz="0" w:space="0" w:color="auto"/>
                      </w:divBdr>
                    </w:div>
                  </w:divsChild>
                </w:div>
                <w:div w:id="2102216136">
                  <w:marLeft w:val="0"/>
                  <w:marRight w:val="0"/>
                  <w:marTop w:val="0"/>
                  <w:marBottom w:val="0"/>
                  <w:divBdr>
                    <w:top w:val="none" w:sz="0" w:space="0" w:color="auto"/>
                    <w:left w:val="none" w:sz="0" w:space="0" w:color="auto"/>
                    <w:bottom w:val="none" w:sz="0" w:space="0" w:color="auto"/>
                    <w:right w:val="none" w:sz="0" w:space="0" w:color="auto"/>
                  </w:divBdr>
                  <w:divsChild>
                    <w:div w:id="720903639">
                      <w:marLeft w:val="0"/>
                      <w:marRight w:val="0"/>
                      <w:marTop w:val="120"/>
                      <w:marBottom w:val="0"/>
                      <w:divBdr>
                        <w:top w:val="none" w:sz="0" w:space="0" w:color="auto"/>
                        <w:left w:val="none" w:sz="0" w:space="0" w:color="auto"/>
                        <w:bottom w:val="none" w:sz="0" w:space="0" w:color="auto"/>
                        <w:right w:val="none" w:sz="0" w:space="0" w:color="auto"/>
                      </w:divBdr>
                    </w:div>
                    <w:div w:id="1157961763">
                      <w:marLeft w:val="0"/>
                      <w:marRight w:val="0"/>
                      <w:marTop w:val="0"/>
                      <w:marBottom w:val="0"/>
                      <w:divBdr>
                        <w:top w:val="none" w:sz="0" w:space="0" w:color="auto"/>
                        <w:left w:val="none" w:sz="0" w:space="0" w:color="auto"/>
                        <w:bottom w:val="none" w:sz="0" w:space="0" w:color="auto"/>
                        <w:right w:val="none" w:sz="0" w:space="0" w:color="auto"/>
                      </w:divBdr>
                      <w:divsChild>
                        <w:div w:id="1849708921">
                          <w:marLeft w:val="0"/>
                          <w:marRight w:val="0"/>
                          <w:marTop w:val="0"/>
                          <w:marBottom w:val="0"/>
                          <w:divBdr>
                            <w:top w:val="none" w:sz="0" w:space="0" w:color="auto"/>
                            <w:left w:val="none" w:sz="0" w:space="0" w:color="auto"/>
                            <w:bottom w:val="none" w:sz="0" w:space="0" w:color="auto"/>
                            <w:right w:val="none" w:sz="0" w:space="0" w:color="auto"/>
                          </w:divBdr>
                          <w:divsChild>
                            <w:div w:id="1363440890">
                              <w:marLeft w:val="0"/>
                              <w:marRight w:val="0"/>
                              <w:marTop w:val="120"/>
                              <w:marBottom w:val="0"/>
                              <w:divBdr>
                                <w:top w:val="none" w:sz="0" w:space="0" w:color="auto"/>
                                <w:left w:val="none" w:sz="0" w:space="0" w:color="auto"/>
                                <w:bottom w:val="none" w:sz="0" w:space="0" w:color="auto"/>
                                <w:right w:val="none" w:sz="0" w:space="0" w:color="auto"/>
                              </w:divBdr>
                            </w:div>
                            <w:div w:id="970285659">
                              <w:marLeft w:val="0"/>
                              <w:marRight w:val="0"/>
                              <w:marTop w:val="0"/>
                              <w:marBottom w:val="0"/>
                              <w:divBdr>
                                <w:top w:val="none" w:sz="0" w:space="0" w:color="auto"/>
                                <w:left w:val="none" w:sz="0" w:space="0" w:color="auto"/>
                                <w:bottom w:val="none" w:sz="0" w:space="0" w:color="auto"/>
                                <w:right w:val="none" w:sz="0" w:space="0" w:color="auto"/>
                              </w:divBdr>
                            </w:div>
                          </w:divsChild>
                        </w:div>
                        <w:div w:id="2006666822">
                          <w:marLeft w:val="0"/>
                          <w:marRight w:val="0"/>
                          <w:marTop w:val="0"/>
                          <w:marBottom w:val="0"/>
                          <w:divBdr>
                            <w:top w:val="none" w:sz="0" w:space="0" w:color="auto"/>
                            <w:left w:val="none" w:sz="0" w:space="0" w:color="auto"/>
                            <w:bottom w:val="none" w:sz="0" w:space="0" w:color="auto"/>
                            <w:right w:val="none" w:sz="0" w:space="0" w:color="auto"/>
                          </w:divBdr>
                          <w:divsChild>
                            <w:div w:id="990519537">
                              <w:marLeft w:val="0"/>
                              <w:marRight w:val="0"/>
                              <w:marTop w:val="120"/>
                              <w:marBottom w:val="0"/>
                              <w:divBdr>
                                <w:top w:val="none" w:sz="0" w:space="0" w:color="auto"/>
                                <w:left w:val="none" w:sz="0" w:space="0" w:color="auto"/>
                                <w:bottom w:val="none" w:sz="0" w:space="0" w:color="auto"/>
                                <w:right w:val="none" w:sz="0" w:space="0" w:color="auto"/>
                              </w:divBdr>
                            </w:div>
                            <w:div w:id="1149859344">
                              <w:marLeft w:val="0"/>
                              <w:marRight w:val="0"/>
                              <w:marTop w:val="0"/>
                              <w:marBottom w:val="0"/>
                              <w:divBdr>
                                <w:top w:val="none" w:sz="0" w:space="0" w:color="auto"/>
                                <w:left w:val="none" w:sz="0" w:space="0" w:color="auto"/>
                                <w:bottom w:val="none" w:sz="0" w:space="0" w:color="auto"/>
                                <w:right w:val="none" w:sz="0" w:space="0" w:color="auto"/>
                              </w:divBdr>
                            </w:div>
                          </w:divsChild>
                        </w:div>
                        <w:div w:id="894510610">
                          <w:marLeft w:val="0"/>
                          <w:marRight w:val="0"/>
                          <w:marTop w:val="0"/>
                          <w:marBottom w:val="0"/>
                          <w:divBdr>
                            <w:top w:val="none" w:sz="0" w:space="0" w:color="auto"/>
                            <w:left w:val="none" w:sz="0" w:space="0" w:color="auto"/>
                            <w:bottom w:val="none" w:sz="0" w:space="0" w:color="auto"/>
                            <w:right w:val="none" w:sz="0" w:space="0" w:color="auto"/>
                          </w:divBdr>
                          <w:divsChild>
                            <w:div w:id="1932815172">
                              <w:marLeft w:val="0"/>
                              <w:marRight w:val="0"/>
                              <w:marTop w:val="120"/>
                              <w:marBottom w:val="0"/>
                              <w:divBdr>
                                <w:top w:val="none" w:sz="0" w:space="0" w:color="auto"/>
                                <w:left w:val="none" w:sz="0" w:space="0" w:color="auto"/>
                                <w:bottom w:val="none" w:sz="0" w:space="0" w:color="auto"/>
                                <w:right w:val="none" w:sz="0" w:space="0" w:color="auto"/>
                              </w:divBdr>
                            </w:div>
                            <w:div w:id="1251698997">
                              <w:marLeft w:val="0"/>
                              <w:marRight w:val="0"/>
                              <w:marTop w:val="0"/>
                              <w:marBottom w:val="0"/>
                              <w:divBdr>
                                <w:top w:val="none" w:sz="0" w:space="0" w:color="auto"/>
                                <w:left w:val="none" w:sz="0" w:space="0" w:color="auto"/>
                                <w:bottom w:val="none" w:sz="0" w:space="0" w:color="auto"/>
                                <w:right w:val="none" w:sz="0" w:space="0" w:color="auto"/>
                              </w:divBdr>
                            </w:div>
                          </w:divsChild>
                        </w:div>
                        <w:div w:id="937830331">
                          <w:marLeft w:val="0"/>
                          <w:marRight w:val="0"/>
                          <w:marTop w:val="0"/>
                          <w:marBottom w:val="0"/>
                          <w:divBdr>
                            <w:top w:val="none" w:sz="0" w:space="0" w:color="auto"/>
                            <w:left w:val="none" w:sz="0" w:space="0" w:color="auto"/>
                            <w:bottom w:val="none" w:sz="0" w:space="0" w:color="auto"/>
                            <w:right w:val="none" w:sz="0" w:space="0" w:color="auto"/>
                          </w:divBdr>
                          <w:divsChild>
                            <w:div w:id="401295374">
                              <w:marLeft w:val="0"/>
                              <w:marRight w:val="0"/>
                              <w:marTop w:val="120"/>
                              <w:marBottom w:val="0"/>
                              <w:divBdr>
                                <w:top w:val="none" w:sz="0" w:space="0" w:color="auto"/>
                                <w:left w:val="none" w:sz="0" w:space="0" w:color="auto"/>
                                <w:bottom w:val="none" w:sz="0" w:space="0" w:color="auto"/>
                                <w:right w:val="none" w:sz="0" w:space="0" w:color="auto"/>
                              </w:divBdr>
                            </w:div>
                            <w:div w:id="1690713357">
                              <w:marLeft w:val="0"/>
                              <w:marRight w:val="0"/>
                              <w:marTop w:val="0"/>
                              <w:marBottom w:val="0"/>
                              <w:divBdr>
                                <w:top w:val="none" w:sz="0" w:space="0" w:color="auto"/>
                                <w:left w:val="none" w:sz="0" w:space="0" w:color="auto"/>
                                <w:bottom w:val="none" w:sz="0" w:space="0" w:color="auto"/>
                                <w:right w:val="none" w:sz="0" w:space="0" w:color="auto"/>
                              </w:divBdr>
                            </w:div>
                          </w:divsChild>
                        </w:div>
                        <w:div w:id="1984845059">
                          <w:marLeft w:val="0"/>
                          <w:marRight w:val="0"/>
                          <w:marTop w:val="0"/>
                          <w:marBottom w:val="0"/>
                          <w:divBdr>
                            <w:top w:val="none" w:sz="0" w:space="0" w:color="auto"/>
                            <w:left w:val="none" w:sz="0" w:space="0" w:color="auto"/>
                            <w:bottom w:val="none" w:sz="0" w:space="0" w:color="auto"/>
                            <w:right w:val="none" w:sz="0" w:space="0" w:color="auto"/>
                          </w:divBdr>
                          <w:divsChild>
                            <w:div w:id="1420129893">
                              <w:marLeft w:val="0"/>
                              <w:marRight w:val="0"/>
                              <w:marTop w:val="120"/>
                              <w:marBottom w:val="0"/>
                              <w:divBdr>
                                <w:top w:val="none" w:sz="0" w:space="0" w:color="auto"/>
                                <w:left w:val="none" w:sz="0" w:space="0" w:color="auto"/>
                                <w:bottom w:val="none" w:sz="0" w:space="0" w:color="auto"/>
                                <w:right w:val="none" w:sz="0" w:space="0" w:color="auto"/>
                              </w:divBdr>
                            </w:div>
                            <w:div w:id="712121853">
                              <w:marLeft w:val="0"/>
                              <w:marRight w:val="0"/>
                              <w:marTop w:val="0"/>
                              <w:marBottom w:val="0"/>
                              <w:divBdr>
                                <w:top w:val="none" w:sz="0" w:space="0" w:color="auto"/>
                                <w:left w:val="none" w:sz="0" w:space="0" w:color="auto"/>
                                <w:bottom w:val="none" w:sz="0" w:space="0" w:color="auto"/>
                                <w:right w:val="none" w:sz="0" w:space="0" w:color="auto"/>
                              </w:divBdr>
                            </w:div>
                          </w:divsChild>
                        </w:div>
                        <w:div w:id="1218125828">
                          <w:marLeft w:val="0"/>
                          <w:marRight w:val="0"/>
                          <w:marTop w:val="0"/>
                          <w:marBottom w:val="0"/>
                          <w:divBdr>
                            <w:top w:val="none" w:sz="0" w:space="0" w:color="auto"/>
                            <w:left w:val="none" w:sz="0" w:space="0" w:color="auto"/>
                            <w:bottom w:val="none" w:sz="0" w:space="0" w:color="auto"/>
                            <w:right w:val="none" w:sz="0" w:space="0" w:color="auto"/>
                          </w:divBdr>
                          <w:divsChild>
                            <w:div w:id="2123762583">
                              <w:marLeft w:val="0"/>
                              <w:marRight w:val="0"/>
                              <w:marTop w:val="120"/>
                              <w:marBottom w:val="0"/>
                              <w:divBdr>
                                <w:top w:val="none" w:sz="0" w:space="0" w:color="auto"/>
                                <w:left w:val="none" w:sz="0" w:space="0" w:color="auto"/>
                                <w:bottom w:val="none" w:sz="0" w:space="0" w:color="auto"/>
                                <w:right w:val="none" w:sz="0" w:space="0" w:color="auto"/>
                              </w:divBdr>
                            </w:div>
                            <w:div w:id="74095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2161754">
                  <w:marLeft w:val="0"/>
                  <w:marRight w:val="0"/>
                  <w:marTop w:val="0"/>
                  <w:marBottom w:val="0"/>
                  <w:divBdr>
                    <w:top w:val="none" w:sz="0" w:space="0" w:color="auto"/>
                    <w:left w:val="none" w:sz="0" w:space="0" w:color="auto"/>
                    <w:bottom w:val="none" w:sz="0" w:space="0" w:color="auto"/>
                    <w:right w:val="none" w:sz="0" w:space="0" w:color="auto"/>
                  </w:divBdr>
                  <w:divsChild>
                    <w:div w:id="837035904">
                      <w:marLeft w:val="0"/>
                      <w:marRight w:val="0"/>
                      <w:marTop w:val="120"/>
                      <w:marBottom w:val="0"/>
                      <w:divBdr>
                        <w:top w:val="none" w:sz="0" w:space="0" w:color="auto"/>
                        <w:left w:val="none" w:sz="0" w:space="0" w:color="auto"/>
                        <w:bottom w:val="none" w:sz="0" w:space="0" w:color="auto"/>
                        <w:right w:val="none" w:sz="0" w:space="0" w:color="auto"/>
                      </w:divBdr>
                    </w:div>
                    <w:div w:id="192375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036855">
          <w:marLeft w:val="0"/>
          <w:marRight w:val="0"/>
          <w:marTop w:val="0"/>
          <w:marBottom w:val="0"/>
          <w:divBdr>
            <w:top w:val="none" w:sz="0" w:space="0" w:color="auto"/>
            <w:left w:val="none" w:sz="0" w:space="0" w:color="auto"/>
            <w:bottom w:val="none" w:sz="0" w:space="0" w:color="auto"/>
            <w:right w:val="none" w:sz="0" w:space="0" w:color="auto"/>
          </w:divBdr>
          <w:divsChild>
            <w:div w:id="838353705">
              <w:marLeft w:val="0"/>
              <w:marRight w:val="0"/>
              <w:marTop w:val="120"/>
              <w:marBottom w:val="0"/>
              <w:divBdr>
                <w:top w:val="none" w:sz="0" w:space="0" w:color="auto"/>
                <w:left w:val="none" w:sz="0" w:space="0" w:color="auto"/>
                <w:bottom w:val="none" w:sz="0" w:space="0" w:color="auto"/>
                <w:right w:val="none" w:sz="0" w:space="0" w:color="auto"/>
              </w:divBdr>
            </w:div>
            <w:div w:id="1385593748">
              <w:marLeft w:val="0"/>
              <w:marRight w:val="0"/>
              <w:marTop w:val="0"/>
              <w:marBottom w:val="0"/>
              <w:divBdr>
                <w:top w:val="none" w:sz="0" w:space="0" w:color="auto"/>
                <w:left w:val="none" w:sz="0" w:space="0" w:color="auto"/>
                <w:bottom w:val="none" w:sz="0" w:space="0" w:color="auto"/>
                <w:right w:val="none" w:sz="0" w:space="0" w:color="auto"/>
              </w:divBdr>
              <w:divsChild>
                <w:div w:id="837618905">
                  <w:marLeft w:val="0"/>
                  <w:marRight w:val="0"/>
                  <w:marTop w:val="0"/>
                  <w:marBottom w:val="0"/>
                  <w:divBdr>
                    <w:top w:val="none" w:sz="0" w:space="0" w:color="auto"/>
                    <w:left w:val="none" w:sz="0" w:space="0" w:color="auto"/>
                    <w:bottom w:val="none" w:sz="0" w:space="0" w:color="auto"/>
                    <w:right w:val="none" w:sz="0" w:space="0" w:color="auto"/>
                  </w:divBdr>
                  <w:divsChild>
                    <w:div w:id="683019179">
                      <w:marLeft w:val="0"/>
                      <w:marRight w:val="0"/>
                      <w:marTop w:val="120"/>
                      <w:marBottom w:val="0"/>
                      <w:divBdr>
                        <w:top w:val="none" w:sz="0" w:space="0" w:color="auto"/>
                        <w:left w:val="none" w:sz="0" w:space="0" w:color="auto"/>
                        <w:bottom w:val="none" w:sz="0" w:space="0" w:color="auto"/>
                        <w:right w:val="none" w:sz="0" w:space="0" w:color="auto"/>
                      </w:divBdr>
                    </w:div>
                    <w:div w:id="483009093">
                      <w:marLeft w:val="0"/>
                      <w:marRight w:val="0"/>
                      <w:marTop w:val="0"/>
                      <w:marBottom w:val="0"/>
                      <w:divBdr>
                        <w:top w:val="none" w:sz="0" w:space="0" w:color="auto"/>
                        <w:left w:val="none" w:sz="0" w:space="0" w:color="auto"/>
                        <w:bottom w:val="none" w:sz="0" w:space="0" w:color="auto"/>
                        <w:right w:val="none" w:sz="0" w:space="0" w:color="auto"/>
                      </w:divBdr>
                    </w:div>
                  </w:divsChild>
                </w:div>
                <w:div w:id="104617293">
                  <w:marLeft w:val="0"/>
                  <w:marRight w:val="0"/>
                  <w:marTop w:val="0"/>
                  <w:marBottom w:val="0"/>
                  <w:divBdr>
                    <w:top w:val="none" w:sz="0" w:space="0" w:color="auto"/>
                    <w:left w:val="none" w:sz="0" w:space="0" w:color="auto"/>
                    <w:bottom w:val="none" w:sz="0" w:space="0" w:color="auto"/>
                    <w:right w:val="none" w:sz="0" w:space="0" w:color="auto"/>
                  </w:divBdr>
                  <w:divsChild>
                    <w:div w:id="1718164170">
                      <w:marLeft w:val="0"/>
                      <w:marRight w:val="0"/>
                      <w:marTop w:val="120"/>
                      <w:marBottom w:val="0"/>
                      <w:divBdr>
                        <w:top w:val="none" w:sz="0" w:space="0" w:color="auto"/>
                        <w:left w:val="none" w:sz="0" w:space="0" w:color="auto"/>
                        <w:bottom w:val="none" w:sz="0" w:space="0" w:color="auto"/>
                        <w:right w:val="none" w:sz="0" w:space="0" w:color="auto"/>
                      </w:divBdr>
                    </w:div>
                    <w:div w:id="898980744">
                      <w:marLeft w:val="0"/>
                      <w:marRight w:val="0"/>
                      <w:marTop w:val="0"/>
                      <w:marBottom w:val="0"/>
                      <w:divBdr>
                        <w:top w:val="none" w:sz="0" w:space="0" w:color="auto"/>
                        <w:left w:val="none" w:sz="0" w:space="0" w:color="auto"/>
                        <w:bottom w:val="none" w:sz="0" w:space="0" w:color="auto"/>
                        <w:right w:val="none" w:sz="0" w:space="0" w:color="auto"/>
                      </w:divBdr>
                    </w:div>
                  </w:divsChild>
                </w:div>
                <w:div w:id="2137600826">
                  <w:marLeft w:val="0"/>
                  <w:marRight w:val="0"/>
                  <w:marTop w:val="0"/>
                  <w:marBottom w:val="0"/>
                  <w:divBdr>
                    <w:top w:val="none" w:sz="0" w:space="0" w:color="auto"/>
                    <w:left w:val="none" w:sz="0" w:space="0" w:color="auto"/>
                    <w:bottom w:val="none" w:sz="0" w:space="0" w:color="auto"/>
                    <w:right w:val="none" w:sz="0" w:space="0" w:color="auto"/>
                  </w:divBdr>
                  <w:divsChild>
                    <w:div w:id="338116025">
                      <w:marLeft w:val="0"/>
                      <w:marRight w:val="0"/>
                      <w:marTop w:val="120"/>
                      <w:marBottom w:val="0"/>
                      <w:divBdr>
                        <w:top w:val="none" w:sz="0" w:space="0" w:color="auto"/>
                        <w:left w:val="none" w:sz="0" w:space="0" w:color="auto"/>
                        <w:bottom w:val="none" w:sz="0" w:space="0" w:color="auto"/>
                        <w:right w:val="none" w:sz="0" w:space="0" w:color="auto"/>
                      </w:divBdr>
                    </w:div>
                    <w:div w:id="203399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04571">
          <w:marLeft w:val="0"/>
          <w:marRight w:val="0"/>
          <w:marTop w:val="0"/>
          <w:marBottom w:val="0"/>
          <w:divBdr>
            <w:top w:val="none" w:sz="0" w:space="0" w:color="auto"/>
            <w:left w:val="none" w:sz="0" w:space="0" w:color="auto"/>
            <w:bottom w:val="none" w:sz="0" w:space="0" w:color="auto"/>
            <w:right w:val="none" w:sz="0" w:space="0" w:color="auto"/>
          </w:divBdr>
          <w:divsChild>
            <w:div w:id="1219854074">
              <w:marLeft w:val="0"/>
              <w:marRight w:val="0"/>
              <w:marTop w:val="120"/>
              <w:marBottom w:val="0"/>
              <w:divBdr>
                <w:top w:val="none" w:sz="0" w:space="0" w:color="auto"/>
                <w:left w:val="none" w:sz="0" w:space="0" w:color="auto"/>
                <w:bottom w:val="none" w:sz="0" w:space="0" w:color="auto"/>
                <w:right w:val="none" w:sz="0" w:space="0" w:color="auto"/>
              </w:divBdr>
            </w:div>
            <w:div w:id="2043244701">
              <w:marLeft w:val="0"/>
              <w:marRight w:val="0"/>
              <w:marTop w:val="0"/>
              <w:marBottom w:val="0"/>
              <w:divBdr>
                <w:top w:val="none" w:sz="0" w:space="0" w:color="auto"/>
                <w:left w:val="none" w:sz="0" w:space="0" w:color="auto"/>
                <w:bottom w:val="none" w:sz="0" w:space="0" w:color="auto"/>
                <w:right w:val="none" w:sz="0" w:space="0" w:color="auto"/>
              </w:divBdr>
            </w:div>
          </w:divsChild>
        </w:div>
        <w:div w:id="1043793051">
          <w:marLeft w:val="0"/>
          <w:marRight w:val="0"/>
          <w:marTop w:val="0"/>
          <w:marBottom w:val="0"/>
          <w:divBdr>
            <w:top w:val="none" w:sz="0" w:space="0" w:color="auto"/>
            <w:left w:val="none" w:sz="0" w:space="0" w:color="auto"/>
            <w:bottom w:val="none" w:sz="0" w:space="0" w:color="auto"/>
            <w:right w:val="none" w:sz="0" w:space="0" w:color="auto"/>
          </w:divBdr>
          <w:divsChild>
            <w:div w:id="1875342458">
              <w:marLeft w:val="0"/>
              <w:marRight w:val="0"/>
              <w:marTop w:val="120"/>
              <w:marBottom w:val="0"/>
              <w:divBdr>
                <w:top w:val="none" w:sz="0" w:space="0" w:color="auto"/>
                <w:left w:val="none" w:sz="0" w:space="0" w:color="auto"/>
                <w:bottom w:val="none" w:sz="0" w:space="0" w:color="auto"/>
                <w:right w:val="none" w:sz="0" w:space="0" w:color="auto"/>
              </w:divBdr>
            </w:div>
            <w:div w:id="263340942">
              <w:marLeft w:val="0"/>
              <w:marRight w:val="0"/>
              <w:marTop w:val="0"/>
              <w:marBottom w:val="0"/>
              <w:divBdr>
                <w:top w:val="none" w:sz="0" w:space="0" w:color="auto"/>
                <w:left w:val="none" w:sz="0" w:space="0" w:color="auto"/>
                <w:bottom w:val="none" w:sz="0" w:space="0" w:color="auto"/>
                <w:right w:val="none" w:sz="0" w:space="0" w:color="auto"/>
              </w:divBdr>
            </w:div>
          </w:divsChild>
        </w:div>
        <w:div w:id="1225533204">
          <w:marLeft w:val="0"/>
          <w:marRight w:val="0"/>
          <w:marTop w:val="0"/>
          <w:marBottom w:val="0"/>
          <w:divBdr>
            <w:top w:val="none" w:sz="0" w:space="0" w:color="auto"/>
            <w:left w:val="none" w:sz="0" w:space="0" w:color="auto"/>
            <w:bottom w:val="none" w:sz="0" w:space="0" w:color="auto"/>
            <w:right w:val="none" w:sz="0" w:space="0" w:color="auto"/>
          </w:divBdr>
          <w:divsChild>
            <w:div w:id="703601362">
              <w:marLeft w:val="0"/>
              <w:marRight w:val="0"/>
              <w:marTop w:val="120"/>
              <w:marBottom w:val="0"/>
              <w:divBdr>
                <w:top w:val="none" w:sz="0" w:space="0" w:color="auto"/>
                <w:left w:val="none" w:sz="0" w:space="0" w:color="auto"/>
                <w:bottom w:val="none" w:sz="0" w:space="0" w:color="auto"/>
                <w:right w:val="none" w:sz="0" w:space="0" w:color="auto"/>
              </w:divBdr>
            </w:div>
            <w:div w:id="2103992802">
              <w:marLeft w:val="0"/>
              <w:marRight w:val="0"/>
              <w:marTop w:val="0"/>
              <w:marBottom w:val="0"/>
              <w:divBdr>
                <w:top w:val="none" w:sz="0" w:space="0" w:color="auto"/>
                <w:left w:val="none" w:sz="0" w:space="0" w:color="auto"/>
                <w:bottom w:val="none" w:sz="0" w:space="0" w:color="auto"/>
                <w:right w:val="none" w:sz="0" w:space="0" w:color="auto"/>
              </w:divBdr>
            </w:div>
          </w:divsChild>
        </w:div>
        <w:div w:id="747389452">
          <w:marLeft w:val="0"/>
          <w:marRight w:val="0"/>
          <w:marTop w:val="0"/>
          <w:marBottom w:val="0"/>
          <w:divBdr>
            <w:top w:val="none" w:sz="0" w:space="0" w:color="auto"/>
            <w:left w:val="none" w:sz="0" w:space="0" w:color="auto"/>
            <w:bottom w:val="none" w:sz="0" w:space="0" w:color="auto"/>
            <w:right w:val="none" w:sz="0" w:space="0" w:color="auto"/>
          </w:divBdr>
          <w:divsChild>
            <w:div w:id="895236088">
              <w:marLeft w:val="0"/>
              <w:marRight w:val="0"/>
              <w:marTop w:val="120"/>
              <w:marBottom w:val="0"/>
              <w:divBdr>
                <w:top w:val="none" w:sz="0" w:space="0" w:color="auto"/>
                <w:left w:val="none" w:sz="0" w:space="0" w:color="auto"/>
                <w:bottom w:val="none" w:sz="0" w:space="0" w:color="auto"/>
                <w:right w:val="none" w:sz="0" w:space="0" w:color="auto"/>
              </w:divBdr>
            </w:div>
            <w:div w:id="1595632248">
              <w:marLeft w:val="0"/>
              <w:marRight w:val="0"/>
              <w:marTop w:val="0"/>
              <w:marBottom w:val="0"/>
              <w:divBdr>
                <w:top w:val="none" w:sz="0" w:space="0" w:color="auto"/>
                <w:left w:val="none" w:sz="0" w:space="0" w:color="auto"/>
                <w:bottom w:val="none" w:sz="0" w:space="0" w:color="auto"/>
                <w:right w:val="none" w:sz="0" w:space="0" w:color="auto"/>
              </w:divBdr>
              <w:divsChild>
                <w:div w:id="255748852">
                  <w:marLeft w:val="0"/>
                  <w:marRight w:val="0"/>
                  <w:marTop w:val="0"/>
                  <w:marBottom w:val="0"/>
                  <w:divBdr>
                    <w:top w:val="none" w:sz="0" w:space="0" w:color="auto"/>
                    <w:left w:val="none" w:sz="0" w:space="0" w:color="auto"/>
                    <w:bottom w:val="none" w:sz="0" w:space="0" w:color="auto"/>
                    <w:right w:val="none" w:sz="0" w:space="0" w:color="auto"/>
                  </w:divBdr>
                  <w:divsChild>
                    <w:div w:id="736125179">
                      <w:marLeft w:val="0"/>
                      <w:marRight w:val="0"/>
                      <w:marTop w:val="120"/>
                      <w:marBottom w:val="0"/>
                      <w:divBdr>
                        <w:top w:val="none" w:sz="0" w:space="0" w:color="auto"/>
                        <w:left w:val="none" w:sz="0" w:space="0" w:color="auto"/>
                        <w:bottom w:val="none" w:sz="0" w:space="0" w:color="auto"/>
                        <w:right w:val="none" w:sz="0" w:space="0" w:color="auto"/>
                      </w:divBdr>
                    </w:div>
                    <w:div w:id="781610906">
                      <w:marLeft w:val="0"/>
                      <w:marRight w:val="0"/>
                      <w:marTop w:val="0"/>
                      <w:marBottom w:val="0"/>
                      <w:divBdr>
                        <w:top w:val="none" w:sz="0" w:space="0" w:color="auto"/>
                        <w:left w:val="none" w:sz="0" w:space="0" w:color="auto"/>
                        <w:bottom w:val="none" w:sz="0" w:space="0" w:color="auto"/>
                        <w:right w:val="none" w:sz="0" w:space="0" w:color="auto"/>
                      </w:divBdr>
                    </w:div>
                  </w:divsChild>
                </w:div>
                <w:div w:id="1303999418">
                  <w:marLeft w:val="0"/>
                  <w:marRight w:val="0"/>
                  <w:marTop w:val="0"/>
                  <w:marBottom w:val="0"/>
                  <w:divBdr>
                    <w:top w:val="none" w:sz="0" w:space="0" w:color="auto"/>
                    <w:left w:val="none" w:sz="0" w:space="0" w:color="auto"/>
                    <w:bottom w:val="none" w:sz="0" w:space="0" w:color="auto"/>
                    <w:right w:val="none" w:sz="0" w:space="0" w:color="auto"/>
                  </w:divBdr>
                  <w:divsChild>
                    <w:div w:id="886338404">
                      <w:marLeft w:val="0"/>
                      <w:marRight w:val="0"/>
                      <w:marTop w:val="120"/>
                      <w:marBottom w:val="0"/>
                      <w:divBdr>
                        <w:top w:val="none" w:sz="0" w:space="0" w:color="auto"/>
                        <w:left w:val="none" w:sz="0" w:space="0" w:color="auto"/>
                        <w:bottom w:val="none" w:sz="0" w:space="0" w:color="auto"/>
                        <w:right w:val="none" w:sz="0" w:space="0" w:color="auto"/>
                      </w:divBdr>
                    </w:div>
                    <w:div w:id="188274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8904630">
          <w:marLeft w:val="0"/>
          <w:marRight w:val="0"/>
          <w:marTop w:val="0"/>
          <w:marBottom w:val="0"/>
          <w:divBdr>
            <w:top w:val="none" w:sz="0" w:space="0" w:color="auto"/>
            <w:left w:val="none" w:sz="0" w:space="0" w:color="auto"/>
            <w:bottom w:val="none" w:sz="0" w:space="0" w:color="auto"/>
            <w:right w:val="none" w:sz="0" w:space="0" w:color="auto"/>
          </w:divBdr>
          <w:divsChild>
            <w:div w:id="1393578197">
              <w:marLeft w:val="0"/>
              <w:marRight w:val="0"/>
              <w:marTop w:val="120"/>
              <w:marBottom w:val="0"/>
              <w:divBdr>
                <w:top w:val="none" w:sz="0" w:space="0" w:color="auto"/>
                <w:left w:val="none" w:sz="0" w:space="0" w:color="auto"/>
                <w:bottom w:val="none" w:sz="0" w:space="0" w:color="auto"/>
                <w:right w:val="none" w:sz="0" w:space="0" w:color="auto"/>
              </w:divBdr>
            </w:div>
            <w:div w:id="1154643398">
              <w:marLeft w:val="0"/>
              <w:marRight w:val="0"/>
              <w:marTop w:val="0"/>
              <w:marBottom w:val="0"/>
              <w:divBdr>
                <w:top w:val="none" w:sz="0" w:space="0" w:color="auto"/>
                <w:left w:val="none" w:sz="0" w:space="0" w:color="auto"/>
                <w:bottom w:val="none" w:sz="0" w:space="0" w:color="auto"/>
                <w:right w:val="none" w:sz="0" w:space="0" w:color="auto"/>
              </w:divBdr>
              <w:divsChild>
                <w:div w:id="1584950830">
                  <w:marLeft w:val="0"/>
                  <w:marRight w:val="0"/>
                  <w:marTop w:val="0"/>
                  <w:marBottom w:val="0"/>
                  <w:divBdr>
                    <w:top w:val="none" w:sz="0" w:space="0" w:color="auto"/>
                    <w:left w:val="none" w:sz="0" w:space="0" w:color="auto"/>
                    <w:bottom w:val="none" w:sz="0" w:space="0" w:color="auto"/>
                    <w:right w:val="none" w:sz="0" w:space="0" w:color="auto"/>
                  </w:divBdr>
                  <w:divsChild>
                    <w:div w:id="521362621">
                      <w:marLeft w:val="0"/>
                      <w:marRight w:val="0"/>
                      <w:marTop w:val="120"/>
                      <w:marBottom w:val="0"/>
                      <w:divBdr>
                        <w:top w:val="none" w:sz="0" w:space="0" w:color="auto"/>
                        <w:left w:val="none" w:sz="0" w:space="0" w:color="auto"/>
                        <w:bottom w:val="none" w:sz="0" w:space="0" w:color="auto"/>
                        <w:right w:val="none" w:sz="0" w:space="0" w:color="auto"/>
                      </w:divBdr>
                    </w:div>
                    <w:div w:id="680934210">
                      <w:marLeft w:val="0"/>
                      <w:marRight w:val="0"/>
                      <w:marTop w:val="0"/>
                      <w:marBottom w:val="0"/>
                      <w:divBdr>
                        <w:top w:val="none" w:sz="0" w:space="0" w:color="auto"/>
                        <w:left w:val="none" w:sz="0" w:space="0" w:color="auto"/>
                        <w:bottom w:val="none" w:sz="0" w:space="0" w:color="auto"/>
                        <w:right w:val="none" w:sz="0" w:space="0" w:color="auto"/>
                      </w:divBdr>
                      <w:divsChild>
                        <w:div w:id="791170704">
                          <w:marLeft w:val="0"/>
                          <w:marRight w:val="0"/>
                          <w:marTop w:val="0"/>
                          <w:marBottom w:val="0"/>
                          <w:divBdr>
                            <w:top w:val="none" w:sz="0" w:space="0" w:color="auto"/>
                            <w:left w:val="none" w:sz="0" w:space="0" w:color="auto"/>
                            <w:bottom w:val="none" w:sz="0" w:space="0" w:color="auto"/>
                            <w:right w:val="none" w:sz="0" w:space="0" w:color="auto"/>
                          </w:divBdr>
                          <w:divsChild>
                            <w:div w:id="1447308999">
                              <w:marLeft w:val="0"/>
                              <w:marRight w:val="0"/>
                              <w:marTop w:val="120"/>
                              <w:marBottom w:val="0"/>
                              <w:divBdr>
                                <w:top w:val="none" w:sz="0" w:space="0" w:color="auto"/>
                                <w:left w:val="none" w:sz="0" w:space="0" w:color="auto"/>
                                <w:bottom w:val="none" w:sz="0" w:space="0" w:color="auto"/>
                                <w:right w:val="none" w:sz="0" w:space="0" w:color="auto"/>
                              </w:divBdr>
                            </w:div>
                            <w:div w:id="611784143">
                              <w:marLeft w:val="0"/>
                              <w:marRight w:val="0"/>
                              <w:marTop w:val="0"/>
                              <w:marBottom w:val="0"/>
                              <w:divBdr>
                                <w:top w:val="none" w:sz="0" w:space="0" w:color="auto"/>
                                <w:left w:val="none" w:sz="0" w:space="0" w:color="auto"/>
                                <w:bottom w:val="none" w:sz="0" w:space="0" w:color="auto"/>
                                <w:right w:val="none" w:sz="0" w:space="0" w:color="auto"/>
                              </w:divBdr>
                              <w:divsChild>
                                <w:div w:id="36772647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689138644">
                          <w:marLeft w:val="0"/>
                          <w:marRight w:val="0"/>
                          <w:marTop w:val="0"/>
                          <w:marBottom w:val="0"/>
                          <w:divBdr>
                            <w:top w:val="none" w:sz="0" w:space="0" w:color="auto"/>
                            <w:left w:val="none" w:sz="0" w:space="0" w:color="auto"/>
                            <w:bottom w:val="none" w:sz="0" w:space="0" w:color="auto"/>
                            <w:right w:val="none" w:sz="0" w:space="0" w:color="auto"/>
                          </w:divBdr>
                          <w:divsChild>
                            <w:div w:id="424157658">
                              <w:marLeft w:val="0"/>
                              <w:marRight w:val="0"/>
                              <w:marTop w:val="120"/>
                              <w:marBottom w:val="0"/>
                              <w:divBdr>
                                <w:top w:val="none" w:sz="0" w:space="0" w:color="auto"/>
                                <w:left w:val="none" w:sz="0" w:space="0" w:color="auto"/>
                                <w:bottom w:val="none" w:sz="0" w:space="0" w:color="auto"/>
                                <w:right w:val="none" w:sz="0" w:space="0" w:color="auto"/>
                              </w:divBdr>
                            </w:div>
                            <w:div w:id="746076183">
                              <w:marLeft w:val="0"/>
                              <w:marRight w:val="0"/>
                              <w:marTop w:val="0"/>
                              <w:marBottom w:val="0"/>
                              <w:divBdr>
                                <w:top w:val="none" w:sz="0" w:space="0" w:color="auto"/>
                                <w:left w:val="none" w:sz="0" w:space="0" w:color="auto"/>
                                <w:bottom w:val="none" w:sz="0" w:space="0" w:color="auto"/>
                                <w:right w:val="none" w:sz="0" w:space="0" w:color="auto"/>
                              </w:divBdr>
                              <w:divsChild>
                                <w:div w:id="71250813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434981780">
                          <w:marLeft w:val="0"/>
                          <w:marRight w:val="0"/>
                          <w:marTop w:val="0"/>
                          <w:marBottom w:val="0"/>
                          <w:divBdr>
                            <w:top w:val="none" w:sz="0" w:space="0" w:color="auto"/>
                            <w:left w:val="none" w:sz="0" w:space="0" w:color="auto"/>
                            <w:bottom w:val="none" w:sz="0" w:space="0" w:color="auto"/>
                            <w:right w:val="none" w:sz="0" w:space="0" w:color="auto"/>
                          </w:divBdr>
                          <w:divsChild>
                            <w:div w:id="283193419">
                              <w:marLeft w:val="0"/>
                              <w:marRight w:val="0"/>
                              <w:marTop w:val="120"/>
                              <w:marBottom w:val="0"/>
                              <w:divBdr>
                                <w:top w:val="none" w:sz="0" w:space="0" w:color="auto"/>
                                <w:left w:val="none" w:sz="0" w:space="0" w:color="auto"/>
                                <w:bottom w:val="none" w:sz="0" w:space="0" w:color="auto"/>
                                <w:right w:val="none" w:sz="0" w:space="0" w:color="auto"/>
                              </w:divBdr>
                            </w:div>
                            <w:div w:id="359556138">
                              <w:marLeft w:val="0"/>
                              <w:marRight w:val="0"/>
                              <w:marTop w:val="0"/>
                              <w:marBottom w:val="0"/>
                              <w:divBdr>
                                <w:top w:val="none" w:sz="0" w:space="0" w:color="auto"/>
                                <w:left w:val="none" w:sz="0" w:space="0" w:color="auto"/>
                                <w:bottom w:val="none" w:sz="0" w:space="0" w:color="auto"/>
                                <w:right w:val="none" w:sz="0" w:space="0" w:color="auto"/>
                              </w:divBdr>
                              <w:divsChild>
                                <w:div w:id="91039043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73739327">
                          <w:marLeft w:val="0"/>
                          <w:marRight w:val="0"/>
                          <w:marTop w:val="0"/>
                          <w:marBottom w:val="0"/>
                          <w:divBdr>
                            <w:top w:val="none" w:sz="0" w:space="0" w:color="auto"/>
                            <w:left w:val="none" w:sz="0" w:space="0" w:color="auto"/>
                            <w:bottom w:val="none" w:sz="0" w:space="0" w:color="auto"/>
                            <w:right w:val="none" w:sz="0" w:space="0" w:color="auto"/>
                          </w:divBdr>
                          <w:divsChild>
                            <w:div w:id="1293635828">
                              <w:marLeft w:val="0"/>
                              <w:marRight w:val="0"/>
                              <w:marTop w:val="120"/>
                              <w:marBottom w:val="0"/>
                              <w:divBdr>
                                <w:top w:val="none" w:sz="0" w:space="0" w:color="auto"/>
                                <w:left w:val="none" w:sz="0" w:space="0" w:color="auto"/>
                                <w:bottom w:val="none" w:sz="0" w:space="0" w:color="auto"/>
                                <w:right w:val="none" w:sz="0" w:space="0" w:color="auto"/>
                              </w:divBdr>
                            </w:div>
                            <w:div w:id="1982495784">
                              <w:marLeft w:val="0"/>
                              <w:marRight w:val="0"/>
                              <w:marTop w:val="0"/>
                              <w:marBottom w:val="0"/>
                              <w:divBdr>
                                <w:top w:val="none" w:sz="0" w:space="0" w:color="auto"/>
                                <w:left w:val="none" w:sz="0" w:space="0" w:color="auto"/>
                                <w:bottom w:val="none" w:sz="0" w:space="0" w:color="auto"/>
                                <w:right w:val="none" w:sz="0" w:space="0" w:color="auto"/>
                              </w:divBdr>
                              <w:divsChild>
                                <w:div w:id="90145052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63860777">
                          <w:marLeft w:val="0"/>
                          <w:marRight w:val="0"/>
                          <w:marTop w:val="0"/>
                          <w:marBottom w:val="0"/>
                          <w:divBdr>
                            <w:top w:val="none" w:sz="0" w:space="0" w:color="auto"/>
                            <w:left w:val="none" w:sz="0" w:space="0" w:color="auto"/>
                            <w:bottom w:val="none" w:sz="0" w:space="0" w:color="auto"/>
                            <w:right w:val="none" w:sz="0" w:space="0" w:color="auto"/>
                          </w:divBdr>
                          <w:divsChild>
                            <w:div w:id="1567914520">
                              <w:marLeft w:val="0"/>
                              <w:marRight w:val="0"/>
                              <w:marTop w:val="120"/>
                              <w:marBottom w:val="0"/>
                              <w:divBdr>
                                <w:top w:val="none" w:sz="0" w:space="0" w:color="auto"/>
                                <w:left w:val="none" w:sz="0" w:space="0" w:color="auto"/>
                                <w:bottom w:val="none" w:sz="0" w:space="0" w:color="auto"/>
                                <w:right w:val="none" w:sz="0" w:space="0" w:color="auto"/>
                              </w:divBdr>
                            </w:div>
                            <w:div w:id="1050499685">
                              <w:marLeft w:val="0"/>
                              <w:marRight w:val="0"/>
                              <w:marTop w:val="0"/>
                              <w:marBottom w:val="0"/>
                              <w:divBdr>
                                <w:top w:val="none" w:sz="0" w:space="0" w:color="auto"/>
                                <w:left w:val="none" w:sz="0" w:space="0" w:color="auto"/>
                                <w:bottom w:val="none" w:sz="0" w:space="0" w:color="auto"/>
                                <w:right w:val="none" w:sz="0" w:space="0" w:color="auto"/>
                              </w:divBdr>
                              <w:divsChild>
                                <w:div w:id="29795497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44655994">
                          <w:marLeft w:val="0"/>
                          <w:marRight w:val="0"/>
                          <w:marTop w:val="0"/>
                          <w:marBottom w:val="0"/>
                          <w:divBdr>
                            <w:top w:val="none" w:sz="0" w:space="0" w:color="auto"/>
                            <w:left w:val="none" w:sz="0" w:space="0" w:color="auto"/>
                            <w:bottom w:val="none" w:sz="0" w:space="0" w:color="auto"/>
                            <w:right w:val="none" w:sz="0" w:space="0" w:color="auto"/>
                          </w:divBdr>
                          <w:divsChild>
                            <w:div w:id="1024287857">
                              <w:marLeft w:val="0"/>
                              <w:marRight w:val="0"/>
                              <w:marTop w:val="120"/>
                              <w:marBottom w:val="0"/>
                              <w:divBdr>
                                <w:top w:val="none" w:sz="0" w:space="0" w:color="auto"/>
                                <w:left w:val="none" w:sz="0" w:space="0" w:color="auto"/>
                                <w:bottom w:val="none" w:sz="0" w:space="0" w:color="auto"/>
                                <w:right w:val="none" w:sz="0" w:space="0" w:color="auto"/>
                              </w:divBdr>
                            </w:div>
                            <w:div w:id="549415283">
                              <w:marLeft w:val="0"/>
                              <w:marRight w:val="0"/>
                              <w:marTop w:val="0"/>
                              <w:marBottom w:val="0"/>
                              <w:divBdr>
                                <w:top w:val="none" w:sz="0" w:space="0" w:color="auto"/>
                                <w:left w:val="none" w:sz="0" w:space="0" w:color="auto"/>
                                <w:bottom w:val="none" w:sz="0" w:space="0" w:color="auto"/>
                                <w:right w:val="none" w:sz="0" w:space="0" w:color="auto"/>
                              </w:divBdr>
                              <w:divsChild>
                                <w:div w:id="19917905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810173078">
                          <w:marLeft w:val="0"/>
                          <w:marRight w:val="0"/>
                          <w:marTop w:val="0"/>
                          <w:marBottom w:val="0"/>
                          <w:divBdr>
                            <w:top w:val="none" w:sz="0" w:space="0" w:color="auto"/>
                            <w:left w:val="none" w:sz="0" w:space="0" w:color="auto"/>
                            <w:bottom w:val="none" w:sz="0" w:space="0" w:color="auto"/>
                            <w:right w:val="none" w:sz="0" w:space="0" w:color="auto"/>
                          </w:divBdr>
                          <w:divsChild>
                            <w:div w:id="122891242">
                              <w:marLeft w:val="0"/>
                              <w:marRight w:val="0"/>
                              <w:marTop w:val="120"/>
                              <w:marBottom w:val="0"/>
                              <w:divBdr>
                                <w:top w:val="none" w:sz="0" w:space="0" w:color="auto"/>
                                <w:left w:val="none" w:sz="0" w:space="0" w:color="auto"/>
                                <w:bottom w:val="none" w:sz="0" w:space="0" w:color="auto"/>
                                <w:right w:val="none" w:sz="0" w:space="0" w:color="auto"/>
                              </w:divBdr>
                            </w:div>
                            <w:div w:id="448547191">
                              <w:marLeft w:val="0"/>
                              <w:marRight w:val="0"/>
                              <w:marTop w:val="0"/>
                              <w:marBottom w:val="0"/>
                              <w:divBdr>
                                <w:top w:val="none" w:sz="0" w:space="0" w:color="auto"/>
                                <w:left w:val="none" w:sz="0" w:space="0" w:color="auto"/>
                                <w:bottom w:val="none" w:sz="0" w:space="0" w:color="auto"/>
                                <w:right w:val="none" w:sz="0" w:space="0" w:color="auto"/>
                              </w:divBdr>
                              <w:divsChild>
                                <w:div w:id="147260178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64378850">
                          <w:marLeft w:val="0"/>
                          <w:marRight w:val="0"/>
                          <w:marTop w:val="0"/>
                          <w:marBottom w:val="0"/>
                          <w:divBdr>
                            <w:top w:val="none" w:sz="0" w:space="0" w:color="auto"/>
                            <w:left w:val="none" w:sz="0" w:space="0" w:color="auto"/>
                            <w:bottom w:val="none" w:sz="0" w:space="0" w:color="auto"/>
                            <w:right w:val="none" w:sz="0" w:space="0" w:color="auto"/>
                          </w:divBdr>
                          <w:divsChild>
                            <w:div w:id="1576546660">
                              <w:marLeft w:val="0"/>
                              <w:marRight w:val="0"/>
                              <w:marTop w:val="120"/>
                              <w:marBottom w:val="0"/>
                              <w:divBdr>
                                <w:top w:val="none" w:sz="0" w:space="0" w:color="auto"/>
                                <w:left w:val="none" w:sz="0" w:space="0" w:color="auto"/>
                                <w:bottom w:val="none" w:sz="0" w:space="0" w:color="auto"/>
                                <w:right w:val="none" w:sz="0" w:space="0" w:color="auto"/>
                              </w:divBdr>
                            </w:div>
                            <w:div w:id="785734132">
                              <w:marLeft w:val="0"/>
                              <w:marRight w:val="0"/>
                              <w:marTop w:val="0"/>
                              <w:marBottom w:val="0"/>
                              <w:divBdr>
                                <w:top w:val="none" w:sz="0" w:space="0" w:color="auto"/>
                                <w:left w:val="none" w:sz="0" w:space="0" w:color="auto"/>
                                <w:bottom w:val="none" w:sz="0" w:space="0" w:color="auto"/>
                                <w:right w:val="none" w:sz="0" w:space="0" w:color="auto"/>
                              </w:divBdr>
                              <w:divsChild>
                                <w:div w:id="167734636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574559453">
                  <w:marLeft w:val="0"/>
                  <w:marRight w:val="0"/>
                  <w:marTop w:val="0"/>
                  <w:marBottom w:val="0"/>
                  <w:divBdr>
                    <w:top w:val="none" w:sz="0" w:space="0" w:color="auto"/>
                    <w:left w:val="none" w:sz="0" w:space="0" w:color="auto"/>
                    <w:bottom w:val="none" w:sz="0" w:space="0" w:color="auto"/>
                    <w:right w:val="none" w:sz="0" w:space="0" w:color="auto"/>
                  </w:divBdr>
                  <w:divsChild>
                    <w:div w:id="326053920">
                      <w:marLeft w:val="0"/>
                      <w:marRight w:val="0"/>
                      <w:marTop w:val="120"/>
                      <w:marBottom w:val="0"/>
                      <w:divBdr>
                        <w:top w:val="none" w:sz="0" w:space="0" w:color="auto"/>
                        <w:left w:val="none" w:sz="0" w:space="0" w:color="auto"/>
                        <w:bottom w:val="none" w:sz="0" w:space="0" w:color="auto"/>
                        <w:right w:val="none" w:sz="0" w:space="0" w:color="auto"/>
                      </w:divBdr>
                    </w:div>
                    <w:div w:id="1405296469">
                      <w:marLeft w:val="0"/>
                      <w:marRight w:val="0"/>
                      <w:marTop w:val="0"/>
                      <w:marBottom w:val="0"/>
                      <w:divBdr>
                        <w:top w:val="none" w:sz="0" w:space="0" w:color="auto"/>
                        <w:left w:val="none" w:sz="0" w:space="0" w:color="auto"/>
                        <w:bottom w:val="none" w:sz="0" w:space="0" w:color="auto"/>
                        <w:right w:val="none" w:sz="0" w:space="0" w:color="auto"/>
                      </w:divBdr>
                    </w:div>
                  </w:divsChild>
                </w:div>
                <w:div w:id="2134638896">
                  <w:marLeft w:val="0"/>
                  <w:marRight w:val="0"/>
                  <w:marTop w:val="0"/>
                  <w:marBottom w:val="0"/>
                  <w:divBdr>
                    <w:top w:val="none" w:sz="0" w:space="0" w:color="auto"/>
                    <w:left w:val="none" w:sz="0" w:space="0" w:color="auto"/>
                    <w:bottom w:val="none" w:sz="0" w:space="0" w:color="auto"/>
                    <w:right w:val="none" w:sz="0" w:space="0" w:color="auto"/>
                  </w:divBdr>
                  <w:divsChild>
                    <w:div w:id="11538752">
                      <w:marLeft w:val="0"/>
                      <w:marRight w:val="0"/>
                      <w:marTop w:val="120"/>
                      <w:marBottom w:val="0"/>
                      <w:divBdr>
                        <w:top w:val="none" w:sz="0" w:space="0" w:color="auto"/>
                        <w:left w:val="none" w:sz="0" w:space="0" w:color="auto"/>
                        <w:bottom w:val="none" w:sz="0" w:space="0" w:color="auto"/>
                        <w:right w:val="none" w:sz="0" w:space="0" w:color="auto"/>
                      </w:divBdr>
                    </w:div>
                    <w:div w:id="1490973374">
                      <w:marLeft w:val="0"/>
                      <w:marRight w:val="0"/>
                      <w:marTop w:val="0"/>
                      <w:marBottom w:val="0"/>
                      <w:divBdr>
                        <w:top w:val="none" w:sz="0" w:space="0" w:color="auto"/>
                        <w:left w:val="none" w:sz="0" w:space="0" w:color="auto"/>
                        <w:bottom w:val="none" w:sz="0" w:space="0" w:color="auto"/>
                        <w:right w:val="none" w:sz="0" w:space="0" w:color="auto"/>
                      </w:divBdr>
                    </w:div>
                  </w:divsChild>
                </w:div>
                <w:div w:id="1776439978">
                  <w:marLeft w:val="0"/>
                  <w:marRight w:val="0"/>
                  <w:marTop w:val="0"/>
                  <w:marBottom w:val="0"/>
                  <w:divBdr>
                    <w:top w:val="none" w:sz="0" w:space="0" w:color="auto"/>
                    <w:left w:val="none" w:sz="0" w:space="0" w:color="auto"/>
                    <w:bottom w:val="none" w:sz="0" w:space="0" w:color="auto"/>
                    <w:right w:val="none" w:sz="0" w:space="0" w:color="auto"/>
                  </w:divBdr>
                  <w:divsChild>
                    <w:div w:id="694885142">
                      <w:marLeft w:val="0"/>
                      <w:marRight w:val="0"/>
                      <w:marTop w:val="120"/>
                      <w:marBottom w:val="0"/>
                      <w:divBdr>
                        <w:top w:val="none" w:sz="0" w:space="0" w:color="auto"/>
                        <w:left w:val="none" w:sz="0" w:space="0" w:color="auto"/>
                        <w:bottom w:val="none" w:sz="0" w:space="0" w:color="auto"/>
                        <w:right w:val="none" w:sz="0" w:space="0" w:color="auto"/>
                      </w:divBdr>
                    </w:div>
                    <w:div w:id="497117955">
                      <w:marLeft w:val="0"/>
                      <w:marRight w:val="0"/>
                      <w:marTop w:val="0"/>
                      <w:marBottom w:val="0"/>
                      <w:divBdr>
                        <w:top w:val="none" w:sz="0" w:space="0" w:color="auto"/>
                        <w:left w:val="none" w:sz="0" w:space="0" w:color="auto"/>
                        <w:bottom w:val="none" w:sz="0" w:space="0" w:color="auto"/>
                        <w:right w:val="none" w:sz="0" w:space="0" w:color="auto"/>
                      </w:divBdr>
                    </w:div>
                  </w:divsChild>
                </w:div>
                <w:div w:id="1781794919">
                  <w:marLeft w:val="0"/>
                  <w:marRight w:val="0"/>
                  <w:marTop w:val="0"/>
                  <w:marBottom w:val="0"/>
                  <w:divBdr>
                    <w:top w:val="none" w:sz="0" w:space="0" w:color="auto"/>
                    <w:left w:val="none" w:sz="0" w:space="0" w:color="auto"/>
                    <w:bottom w:val="none" w:sz="0" w:space="0" w:color="auto"/>
                    <w:right w:val="none" w:sz="0" w:space="0" w:color="auto"/>
                  </w:divBdr>
                  <w:divsChild>
                    <w:div w:id="1940216357">
                      <w:marLeft w:val="0"/>
                      <w:marRight w:val="0"/>
                      <w:marTop w:val="120"/>
                      <w:marBottom w:val="0"/>
                      <w:divBdr>
                        <w:top w:val="none" w:sz="0" w:space="0" w:color="auto"/>
                        <w:left w:val="none" w:sz="0" w:space="0" w:color="auto"/>
                        <w:bottom w:val="none" w:sz="0" w:space="0" w:color="auto"/>
                        <w:right w:val="none" w:sz="0" w:space="0" w:color="auto"/>
                      </w:divBdr>
                    </w:div>
                    <w:div w:id="1795102114">
                      <w:marLeft w:val="0"/>
                      <w:marRight w:val="0"/>
                      <w:marTop w:val="0"/>
                      <w:marBottom w:val="0"/>
                      <w:divBdr>
                        <w:top w:val="none" w:sz="0" w:space="0" w:color="auto"/>
                        <w:left w:val="none" w:sz="0" w:space="0" w:color="auto"/>
                        <w:bottom w:val="none" w:sz="0" w:space="0" w:color="auto"/>
                        <w:right w:val="none" w:sz="0" w:space="0" w:color="auto"/>
                      </w:divBdr>
                    </w:div>
                  </w:divsChild>
                </w:div>
                <w:div w:id="1292396122">
                  <w:marLeft w:val="0"/>
                  <w:marRight w:val="0"/>
                  <w:marTop w:val="0"/>
                  <w:marBottom w:val="0"/>
                  <w:divBdr>
                    <w:top w:val="none" w:sz="0" w:space="0" w:color="auto"/>
                    <w:left w:val="none" w:sz="0" w:space="0" w:color="auto"/>
                    <w:bottom w:val="none" w:sz="0" w:space="0" w:color="auto"/>
                    <w:right w:val="none" w:sz="0" w:space="0" w:color="auto"/>
                  </w:divBdr>
                  <w:divsChild>
                    <w:div w:id="1354650474">
                      <w:marLeft w:val="0"/>
                      <w:marRight w:val="0"/>
                      <w:marTop w:val="120"/>
                      <w:marBottom w:val="0"/>
                      <w:divBdr>
                        <w:top w:val="none" w:sz="0" w:space="0" w:color="auto"/>
                        <w:left w:val="none" w:sz="0" w:space="0" w:color="auto"/>
                        <w:bottom w:val="none" w:sz="0" w:space="0" w:color="auto"/>
                        <w:right w:val="none" w:sz="0" w:space="0" w:color="auto"/>
                      </w:divBdr>
                    </w:div>
                    <w:div w:id="598224070">
                      <w:marLeft w:val="0"/>
                      <w:marRight w:val="0"/>
                      <w:marTop w:val="0"/>
                      <w:marBottom w:val="0"/>
                      <w:divBdr>
                        <w:top w:val="none" w:sz="0" w:space="0" w:color="auto"/>
                        <w:left w:val="none" w:sz="0" w:space="0" w:color="auto"/>
                        <w:bottom w:val="none" w:sz="0" w:space="0" w:color="auto"/>
                        <w:right w:val="none" w:sz="0" w:space="0" w:color="auto"/>
                      </w:divBdr>
                    </w:div>
                  </w:divsChild>
                </w:div>
                <w:div w:id="2002003162">
                  <w:marLeft w:val="0"/>
                  <w:marRight w:val="0"/>
                  <w:marTop w:val="0"/>
                  <w:marBottom w:val="0"/>
                  <w:divBdr>
                    <w:top w:val="none" w:sz="0" w:space="0" w:color="auto"/>
                    <w:left w:val="none" w:sz="0" w:space="0" w:color="auto"/>
                    <w:bottom w:val="none" w:sz="0" w:space="0" w:color="auto"/>
                    <w:right w:val="none" w:sz="0" w:space="0" w:color="auto"/>
                  </w:divBdr>
                  <w:divsChild>
                    <w:div w:id="610363207">
                      <w:marLeft w:val="0"/>
                      <w:marRight w:val="0"/>
                      <w:marTop w:val="120"/>
                      <w:marBottom w:val="0"/>
                      <w:divBdr>
                        <w:top w:val="none" w:sz="0" w:space="0" w:color="auto"/>
                        <w:left w:val="none" w:sz="0" w:space="0" w:color="auto"/>
                        <w:bottom w:val="none" w:sz="0" w:space="0" w:color="auto"/>
                        <w:right w:val="none" w:sz="0" w:space="0" w:color="auto"/>
                      </w:divBdr>
                    </w:div>
                    <w:div w:id="76457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1983181">
          <w:marLeft w:val="0"/>
          <w:marRight w:val="0"/>
          <w:marTop w:val="0"/>
          <w:marBottom w:val="0"/>
          <w:divBdr>
            <w:top w:val="none" w:sz="0" w:space="0" w:color="auto"/>
            <w:left w:val="none" w:sz="0" w:space="0" w:color="auto"/>
            <w:bottom w:val="none" w:sz="0" w:space="0" w:color="auto"/>
            <w:right w:val="none" w:sz="0" w:space="0" w:color="auto"/>
          </w:divBdr>
          <w:divsChild>
            <w:div w:id="101725854">
              <w:marLeft w:val="0"/>
              <w:marRight w:val="0"/>
              <w:marTop w:val="120"/>
              <w:marBottom w:val="0"/>
              <w:divBdr>
                <w:top w:val="none" w:sz="0" w:space="0" w:color="auto"/>
                <w:left w:val="none" w:sz="0" w:space="0" w:color="auto"/>
                <w:bottom w:val="none" w:sz="0" w:space="0" w:color="auto"/>
                <w:right w:val="none" w:sz="0" w:space="0" w:color="auto"/>
              </w:divBdr>
            </w:div>
            <w:div w:id="1411852913">
              <w:marLeft w:val="0"/>
              <w:marRight w:val="0"/>
              <w:marTop w:val="0"/>
              <w:marBottom w:val="0"/>
              <w:divBdr>
                <w:top w:val="none" w:sz="0" w:space="0" w:color="auto"/>
                <w:left w:val="none" w:sz="0" w:space="0" w:color="auto"/>
                <w:bottom w:val="none" w:sz="0" w:space="0" w:color="auto"/>
                <w:right w:val="none" w:sz="0" w:space="0" w:color="auto"/>
              </w:divBdr>
            </w:div>
          </w:divsChild>
        </w:div>
        <w:div w:id="1101993992">
          <w:marLeft w:val="0"/>
          <w:marRight w:val="0"/>
          <w:marTop w:val="0"/>
          <w:marBottom w:val="0"/>
          <w:divBdr>
            <w:top w:val="none" w:sz="0" w:space="0" w:color="auto"/>
            <w:left w:val="none" w:sz="0" w:space="0" w:color="auto"/>
            <w:bottom w:val="none" w:sz="0" w:space="0" w:color="auto"/>
            <w:right w:val="none" w:sz="0" w:space="0" w:color="auto"/>
          </w:divBdr>
          <w:divsChild>
            <w:div w:id="1263342410">
              <w:marLeft w:val="0"/>
              <w:marRight w:val="0"/>
              <w:marTop w:val="120"/>
              <w:marBottom w:val="0"/>
              <w:divBdr>
                <w:top w:val="none" w:sz="0" w:space="0" w:color="auto"/>
                <w:left w:val="none" w:sz="0" w:space="0" w:color="auto"/>
                <w:bottom w:val="none" w:sz="0" w:space="0" w:color="auto"/>
                <w:right w:val="none" w:sz="0" w:space="0" w:color="auto"/>
              </w:divBdr>
            </w:div>
            <w:div w:id="901137074">
              <w:marLeft w:val="0"/>
              <w:marRight w:val="0"/>
              <w:marTop w:val="0"/>
              <w:marBottom w:val="0"/>
              <w:divBdr>
                <w:top w:val="none" w:sz="0" w:space="0" w:color="auto"/>
                <w:left w:val="none" w:sz="0" w:space="0" w:color="auto"/>
                <w:bottom w:val="none" w:sz="0" w:space="0" w:color="auto"/>
                <w:right w:val="none" w:sz="0" w:space="0" w:color="auto"/>
              </w:divBdr>
              <w:divsChild>
                <w:div w:id="2060745812">
                  <w:marLeft w:val="0"/>
                  <w:marRight w:val="0"/>
                  <w:marTop w:val="0"/>
                  <w:marBottom w:val="0"/>
                  <w:divBdr>
                    <w:top w:val="none" w:sz="0" w:space="0" w:color="auto"/>
                    <w:left w:val="none" w:sz="0" w:space="0" w:color="auto"/>
                    <w:bottom w:val="none" w:sz="0" w:space="0" w:color="auto"/>
                    <w:right w:val="none" w:sz="0" w:space="0" w:color="auto"/>
                  </w:divBdr>
                  <w:divsChild>
                    <w:div w:id="2047369611">
                      <w:marLeft w:val="0"/>
                      <w:marRight w:val="0"/>
                      <w:marTop w:val="120"/>
                      <w:marBottom w:val="0"/>
                      <w:divBdr>
                        <w:top w:val="none" w:sz="0" w:space="0" w:color="auto"/>
                        <w:left w:val="none" w:sz="0" w:space="0" w:color="auto"/>
                        <w:bottom w:val="none" w:sz="0" w:space="0" w:color="auto"/>
                        <w:right w:val="none" w:sz="0" w:space="0" w:color="auto"/>
                      </w:divBdr>
                    </w:div>
                    <w:div w:id="1332832153">
                      <w:marLeft w:val="0"/>
                      <w:marRight w:val="0"/>
                      <w:marTop w:val="0"/>
                      <w:marBottom w:val="0"/>
                      <w:divBdr>
                        <w:top w:val="none" w:sz="0" w:space="0" w:color="auto"/>
                        <w:left w:val="none" w:sz="0" w:space="0" w:color="auto"/>
                        <w:bottom w:val="none" w:sz="0" w:space="0" w:color="auto"/>
                        <w:right w:val="none" w:sz="0" w:space="0" w:color="auto"/>
                      </w:divBdr>
                      <w:divsChild>
                        <w:div w:id="1688292222">
                          <w:marLeft w:val="0"/>
                          <w:marRight w:val="0"/>
                          <w:marTop w:val="0"/>
                          <w:marBottom w:val="0"/>
                          <w:divBdr>
                            <w:top w:val="none" w:sz="0" w:space="0" w:color="auto"/>
                            <w:left w:val="none" w:sz="0" w:space="0" w:color="auto"/>
                            <w:bottom w:val="none" w:sz="0" w:space="0" w:color="auto"/>
                            <w:right w:val="none" w:sz="0" w:space="0" w:color="auto"/>
                          </w:divBdr>
                          <w:divsChild>
                            <w:div w:id="674066116">
                              <w:marLeft w:val="0"/>
                              <w:marRight w:val="0"/>
                              <w:marTop w:val="120"/>
                              <w:marBottom w:val="0"/>
                              <w:divBdr>
                                <w:top w:val="none" w:sz="0" w:space="0" w:color="auto"/>
                                <w:left w:val="none" w:sz="0" w:space="0" w:color="auto"/>
                                <w:bottom w:val="none" w:sz="0" w:space="0" w:color="auto"/>
                                <w:right w:val="none" w:sz="0" w:space="0" w:color="auto"/>
                              </w:divBdr>
                            </w:div>
                            <w:div w:id="1819034087">
                              <w:marLeft w:val="0"/>
                              <w:marRight w:val="0"/>
                              <w:marTop w:val="0"/>
                              <w:marBottom w:val="0"/>
                              <w:divBdr>
                                <w:top w:val="none" w:sz="0" w:space="0" w:color="auto"/>
                                <w:left w:val="none" w:sz="0" w:space="0" w:color="auto"/>
                                <w:bottom w:val="none" w:sz="0" w:space="0" w:color="auto"/>
                                <w:right w:val="none" w:sz="0" w:space="0" w:color="auto"/>
                              </w:divBdr>
                            </w:div>
                          </w:divsChild>
                        </w:div>
                        <w:div w:id="282999872">
                          <w:marLeft w:val="0"/>
                          <w:marRight w:val="0"/>
                          <w:marTop w:val="0"/>
                          <w:marBottom w:val="0"/>
                          <w:divBdr>
                            <w:top w:val="none" w:sz="0" w:space="0" w:color="auto"/>
                            <w:left w:val="none" w:sz="0" w:space="0" w:color="auto"/>
                            <w:bottom w:val="none" w:sz="0" w:space="0" w:color="auto"/>
                            <w:right w:val="none" w:sz="0" w:space="0" w:color="auto"/>
                          </w:divBdr>
                          <w:divsChild>
                            <w:div w:id="1328706589">
                              <w:marLeft w:val="0"/>
                              <w:marRight w:val="0"/>
                              <w:marTop w:val="120"/>
                              <w:marBottom w:val="0"/>
                              <w:divBdr>
                                <w:top w:val="none" w:sz="0" w:space="0" w:color="auto"/>
                                <w:left w:val="none" w:sz="0" w:space="0" w:color="auto"/>
                                <w:bottom w:val="none" w:sz="0" w:space="0" w:color="auto"/>
                                <w:right w:val="none" w:sz="0" w:space="0" w:color="auto"/>
                              </w:divBdr>
                            </w:div>
                            <w:div w:id="786315068">
                              <w:marLeft w:val="0"/>
                              <w:marRight w:val="0"/>
                              <w:marTop w:val="0"/>
                              <w:marBottom w:val="0"/>
                              <w:divBdr>
                                <w:top w:val="none" w:sz="0" w:space="0" w:color="auto"/>
                                <w:left w:val="none" w:sz="0" w:space="0" w:color="auto"/>
                                <w:bottom w:val="none" w:sz="0" w:space="0" w:color="auto"/>
                                <w:right w:val="none" w:sz="0" w:space="0" w:color="auto"/>
                              </w:divBdr>
                            </w:div>
                          </w:divsChild>
                        </w:div>
                        <w:div w:id="1778479136">
                          <w:marLeft w:val="0"/>
                          <w:marRight w:val="0"/>
                          <w:marTop w:val="0"/>
                          <w:marBottom w:val="0"/>
                          <w:divBdr>
                            <w:top w:val="none" w:sz="0" w:space="0" w:color="auto"/>
                            <w:left w:val="none" w:sz="0" w:space="0" w:color="auto"/>
                            <w:bottom w:val="none" w:sz="0" w:space="0" w:color="auto"/>
                            <w:right w:val="none" w:sz="0" w:space="0" w:color="auto"/>
                          </w:divBdr>
                          <w:divsChild>
                            <w:div w:id="2027320369">
                              <w:marLeft w:val="0"/>
                              <w:marRight w:val="0"/>
                              <w:marTop w:val="120"/>
                              <w:marBottom w:val="0"/>
                              <w:divBdr>
                                <w:top w:val="none" w:sz="0" w:space="0" w:color="auto"/>
                                <w:left w:val="none" w:sz="0" w:space="0" w:color="auto"/>
                                <w:bottom w:val="none" w:sz="0" w:space="0" w:color="auto"/>
                                <w:right w:val="none" w:sz="0" w:space="0" w:color="auto"/>
                              </w:divBdr>
                            </w:div>
                            <w:div w:id="880705434">
                              <w:marLeft w:val="0"/>
                              <w:marRight w:val="0"/>
                              <w:marTop w:val="0"/>
                              <w:marBottom w:val="0"/>
                              <w:divBdr>
                                <w:top w:val="none" w:sz="0" w:space="0" w:color="auto"/>
                                <w:left w:val="none" w:sz="0" w:space="0" w:color="auto"/>
                                <w:bottom w:val="none" w:sz="0" w:space="0" w:color="auto"/>
                                <w:right w:val="none" w:sz="0" w:space="0" w:color="auto"/>
                              </w:divBdr>
                            </w:div>
                          </w:divsChild>
                        </w:div>
                        <w:div w:id="794829243">
                          <w:marLeft w:val="0"/>
                          <w:marRight w:val="0"/>
                          <w:marTop w:val="0"/>
                          <w:marBottom w:val="0"/>
                          <w:divBdr>
                            <w:top w:val="none" w:sz="0" w:space="0" w:color="auto"/>
                            <w:left w:val="none" w:sz="0" w:space="0" w:color="auto"/>
                            <w:bottom w:val="none" w:sz="0" w:space="0" w:color="auto"/>
                            <w:right w:val="none" w:sz="0" w:space="0" w:color="auto"/>
                          </w:divBdr>
                          <w:divsChild>
                            <w:div w:id="386296279">
                              <w:marLeft w:val="0"/>
                              <w:marRight w:val="0"/>
                              <w:marTop w:val="120"/>
                              <w:marBottom w:val="0"/>
                              <w:divBdr>
                                <w:top w:val="none" w:sz="0" w:space="0" w:color="auto"/>
                                <w:left w:val="none" w:sz="0" w:space="0" w:color="auto"/>
                                <w:bottom w:val="none" w:sz="0" w:space="0" w:color="auto"/>
                                <w:right w:val="none" w:sz="0" w:space="0" w:color="auto"/>
                              </w:divBdr>
                            </w:div>
                            <w:div w:id="198277583">
                              <w:marLeft w:val="0"/>
                              <w:marRight w:val="0"/>
                              <w:marTop w:val="0"/>
                              <w:marBottom w:val="0"/>
                              <w:divBdr>
                                <w:top w:val="none" w:sz="0" w:space="0" w:color="auto"/>
                                <w:left w:val="none" w:sz="0" w:space="0" w:color="auto"/>
                                <w:bottom w:val="none" w:sz="0" w:space="0" w:color="auto"/>
                                <w:right w:val="none" w:sz="0" w:space="0" w:color="auto"/>
                              </w:divBdr>
                            </w:div>
                          </w:divsChild>
                        </w:div>
                        <w:div w:id="904142213">
                          <w:marLeft w:val="0"/>
                          <w:marRight w:val="0"/>
                          <w:marTop w:val="0"/>
                          <w:marBottom w:val="0"/>
                          <w:divBdr>
                            <w:top w:val="none" w:sz="0" w:space="0" w:color="auto"/>
                            <w:left w:val="none" w:sz="0" w:space="0" w:color="auto"/>
                            <w:bottom w:val="none" w:sz="0" w:space="0" w:color="auto"/>
                            <w:right w:val="none" w:sz="0" w:space="0" w:color="auto"/>
                          </w:divBdr>
                          <w:divsChild>
                            <w:div w:id="358354892">
                              <w:marLeft w:val="0"/>
                              <w:marRight w:val="0"/>
                              <w:marTop w:val="120"/>
                              <w:marBottom w:val="0"/>
                              <w:divBdr>
                                <w:top w:val="none" w:sz="0" w:space="0" w:color="auto"/>
                                <w:left w:val="none" w:sz="0" w:space="0" w:color="auto"/>
                                <w:bottom w:val="none" w:sz="0" w:space="0" w:color="auto"/>
                                <w:right w:val="none" w:sz="0" w:space="0" w:color="auto"/>
                              </w:divBdr>
                            </w:div>
                            <w:div w:id="70467500">
                              <w:marLeft w:val="0"/>
                              <w:marRight w:val="0"/>
                              <w:marTop w:val="0"/>
                              <w:marBottom w:val="0"/>
                              <w:divBdr>
                                <w:top w:val="none" w:sz="0" w:space="0" w:color="auto"/>
                                <w:left w:val="none" w:sz="0" w:space="0" w:color="auto"/>
                                <w:bottom w:val="none" w:sz="0" w:space="0" w:color="auto"/>
                                <w:right w:val="none" w:sz="0" w:space="0" w:color="auto"/>
                              </w:divBdr>
                            </w:div>
                          </w:divsChild>
                        </w:div>
                        <w:div w:id="1851290644">
                          <w:marLeft w:val="0"/>
                          <w:marRight w:val="0"/>
                          <w:marTop w:val="0"/>
                          <w:marBottom w:val="0"/>
                          <w:divBdr>
                            <w:top w:val="none" w:sz="0" w:space="0" w:color="auto"/>
                            <w:left w:val="none" w:sz="0" w:space="0" w:color="auto"/>
                            <w:bottom w:val="none" w:sz="0" w:space="0" w:color="auto"/>
                            <w:right w:val="none" w:sz="0" w:space="0" w:color="auto"/>
                          </w:divBdr>
                          <w:divsChild>
                            <w:div w:id="292519663">
                              <w:marLeft w:val="0"/>
                              <w:marRight w:val="0"/>
                              <w:marTop w:val="120"/>
                              <w:marBottom w:val="0"/>
                              <w:divBdr>
                                <w:top w:val="none" w:sz="0" w:space="0" w:color="auto"/>
                                <w:left w:val="none" w:sz="0" w:space="0" w:color="auto"/>
                                <w:bottom w:val="none" w:sz="0" w:space="0" w:color="auto"/>
                                <w:right w:val="none" w:sz="0" w:space="0" w:color="auto"/>
                              </w:divBdr>
                            </w:div>
                            <w:div w:id="120725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583470">
                  <w:marLeft w:val="0"/>
                  <w:marRight w:val="0"/>
                  <w:marTop w:val="0"/>
                  <w:marBottom w:val="0"/>
                  <w:divBdr>
                    <w:top w:val="none" w:sz="0" w:space="0" w:color="auto"/>
                    <w:left w:val="none" w:sz="0" w:space="0" w:color="auto"/>
                    <w:bottom w:val="none" w:sz="0" w:space="0" w:color="auto"/>
                    <w:right w:val="none" w:sz="0" w:space="0" w:color="auto"/>
                  </w:divBdr>
                  <w:divsChild>
                    <w:div w:id="1266697603">
                      <w:marLeft w:val="0"/>
                      <w:marRight w:val="0"/>
                      <w:marTop w:val="120"/>
                      <w:marBottom w:val="0"/>
                      <w:divBdr>
                        <w:top w:val="none" w:sz="0" w:space="0" w:color="auto"/>
                        <w:left w:val="none" w:sz="0" w:space="0" w:color="auto"/>
                        <w:bottom w:val="none" w:sz="0" w:space="0" w:color="auto"/>
                        <w:right w:val="none" w:sz="0" w:space="0" w:color="auto"/>
                      </w:divBdr>
                    </w:div>
                    <w:div w:id="146037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9399204">
          <w:marLeft w:val="0"/>
          <w:marRight w:val="0"/>
          <w:marTop w:val="0"/>
          <w:marBottom w:val="0"/>
          <w:divBdr>
            <w:top w:val="none" w:sz="0" w:space="0" w:color="auto"/>
            <w:left w:val="none" w:sz="0" w:space="0" w:color="auto"/>
            <w:bottom w:val="none" w:sz="0" w:space="0" w:color="auto"/>
            <w:right w:val="none" w:sz="0" w:space="0" w:color="auto"/>
          </w:divBdr>
          <w:divsChild>
            <w:div w:id="143595453">
              <w:marLeft w:val="0"/>
              <w:marRight w:val="0"/>
              <w:marTop w:val="120"/>
              <w:marBottom w:val="0"/>
              <w:divBdr>
                <w:top w:val="none" w:sz="0" w:space="0" w:color="auto"/>
                <w:left w:val="none" w:sz="0" w:space="0" w:color="auto"/>
                <w:bottom w:val="none" w:sz="0" w:space="0" w:color="auto"/>
                <w:right w:val="none" w:sz="0" w:space="0" w:color="auto"/>
              </w:divBdr>
            </w:div>
            <w:div w:id="886572602">
              <w:marLeft w:val="0"/>
              <w:marRight w:val="0"/>
              <w:marTop w:val="0"/>
              <w:marBottom w:val="0"/>
              <w:divBdr>
                <w:top w:val="none" w:sz="0" w:space="0" w:color="auto"/>
                <w:left w:val="none" w:sz="0" w:space="0" w:color="auto"/>
                <w:bottom w:val="none" w:sz="0" w:space="0" w:color="auto"/>
                <w:right w:val="none" w:sz="0" w:space="0" w:color="auto"/>
              </w:divBdr>
            </w:div>
          </w:divsChild>
        </w:div>
        <w:div w:id="1349484144">
          <w:marLeft w:val="0"/>
          <w:marRight w:val="0"/>
          <w:marTop w:val="0"/>
          <w:marBottom w:val="0"/>
          <w:divBdr>
            <w:top w:val="none" w:sz="0" w:space="0" w:color="auto"/>
            <w:left w:val="none" w:sz="0" w:space="0" w:color="auto"/>
            <w:bottom w:val="none" w:sz="0" w:space="0" w:color="auto"/>
            <w:right w:val="none" w:sz="0" w:space="0" w:color="auto"/>
          </w:divBdr>
          <w:divsChild>
            <w:div w:id="437408685">
              <w:marLeft w:val="0"/>
              <w:marRight w:val="0"/>
              <w:marTop w:val="120"/>
              <w:marBottom w:val="0"/>
              <w:divBdr>
                <w:top w:val="none" w:sz="0" w:space="0" w:color="auto"/>
                <w:left w:val="none" w:sz="0" w:space="0" w:color="auto"/>
                <w:bottom w:val="none" w:sz="0" w:space="0" w:color="auto"/>
                <w:right w:val="none" w:sz="0" w:space="0" w:color="auto"/>
              </w:divBdr>
            </w:div>
            <w:div w:id="1190605232">
              <w:marLeft w:val="0"/>
              <w:marRight w:val="0"/>
              <w:marTop w:val="0"/>
              <w:marBottom w:val="0"/>
              <w:divBdr>
                <w:top w:val="none" w:sz="0" w:space="0" w:color="auto"/>
                <w:left w:val="none" w:sz="0" w:space="0" w:color="auto"/>
                <w:bottom w:val="none" w:sz="0" w:space="0" w:color="auto"/>
                <w:right w:val="none" w:sz="0" w:space="0" w:color="auto"/>
              </w:divBdr>
            </w:div>
          </w:divsChild>
        </w:div>
        <w:div w:id="2039432020">
          <w:marLeft w:val="0"/>
          <w:marRight w:val="0"/>
          <w:marTop w:val="0"/>
          <w:marBottom w:val="0"/>
          <w:divBdr>
            <w:top w:val="none" w:sz="0" w:space="0" w:color="auto"/>
            <w:left w:val="none" w:sz="0" w:space="0" w:color="auto"/>
            <w:bottom w:val="none" w:sz="0" w:space="0" w:color="auto"/>
            <w:right w:val="none" w:sz="0" w:space="0" w:color="auto"/>
          </w:divBdr>
          <w:divsChild>
            <w:div w:id="1136948566">
              <w:marLeft w:val="0"/>
              <w:marRight w:val="0"/>
              <w:marTop w:val="120"/>
              <w:marBottom w:val="0"/>
              <w:divBdr>
                <w:top w:val="none" w:sz="0" w:space="0" w:color="auto"/>
                <w:left w:val="none" w:sz="0" w:space="0" w:color="auto"/>
                <w:bottom w:val="none" w:sz="0" w:space="0" w:color="auto"/>
                <w:right w:val="none" w:sz="0" w:space="0" w:color="auto"/>
              </w:divBdr>
            </w:div>
            <w:div w:id="186527363">
              <w:marLeft w:val="0"/>
              <w:marRight w:val="0"/>
              <w:marTop w:val="0"/>
              <w:marBottom w:val="0"/>
              <w:divBdr>
                <w:top w:val="none" w:sz="0" w:space="0" w:color="auto"/>
                <w:left w:val="none" w:sz="0" w:space="0" w:color="auto"/>
                <w:bottom w:val="none" w:sz="0" w:space="0" w:color="auto"/>
                <w:right w:val="none" w:sz="0" w:space="0" w:color="auto"/>
              </w:divBdr>
            </w:div>
          </w:divsChild>
        </w:div>
        <w:div w:id="42339110">
          <w:marLeft w:val="0"/>
          <w:marRight w:val="0"/>
          <w:marTop w:val="0"/>
          <w:marBottom w:val="0"/>
          <w:divBdr>
            <w:top w:val="none" w:sz="0" w:space="0" w:color="auto"/>
            <w:left w:val="none" w:sz="0" w:space="0" w:color="auto"/>
            <w:bottom w:val="none" w:sz="0" w:space="0" w:color="auto"/>
            <w:right w:val="none" w:sz="0" w:space="0" w:color="auto"/>
          </w:divBdr>
          <w:divsChild>
            <w:div w:id="388921133">
              <w:marLeft w:val="0"/>
              <w:marRight w:val="0"/>
              <w:marTop w:val="120"/>
              <w:marBottom w:val="0"/>
              <w:divBdr>
                <w:top w:val="none" w:sz="0" w:space="0" w:color="auto"/>
                <w:left w:val="none" w:sz="0" w:space="0" w:color="auto"/>
                <w:bottom w:val="none" w:sz="0" w:space="0" w:color="auto"/>
                <w:right w:val="none" w:sz="0" w:space="0" w:color="auto"/>
              </w:divBdr>
            </w:div>
            <w:div w:id="810250611">
              <w:marLeft w:val="0"/>
              <w:marRight w:val="0"/>
              <w:marTop w:val="0"/>
              <w:marBottom w:val="0"/>
              <w:divBdr>
                <w:top w:val="none" w:sz="0" w:space="0" w:color="auto"/>
                <w:left w:val="none" w:sz="0" w:space="0" w:color="auto"/>
                <w:bottom w:val="none" w:sz="0" w:space="0" w:color="auto"/>
                <w:right w:val="none" w:sz="0" w:space="0" w:color="auto"/>
              </w:divBdr>
              <w:divsChild>
                <w:div w:id="501430886">
                  <w:marLeft w:val="0"/>
                  <w:marRight w:val="0"/>
                  <w:marTop w:val="0"/>
                  <w:marBottom w:val="0"/>
                  <w:divBdr>
                    <w:top w:val="none" w:sz="0" w:space="0" w:color="auto"/>
                    <w:left w:val="none" w:sz="0" w:space="0" w:color="auto"/>
                    <w:bottom w:val="none" w:sz="0" w:space="0" w:color="auto"/>
                    <w:right w:val="none" w:sz="0" w:space="0" w:color="auto"/>
                  </w:divBdr>
                  <w:divsChild>
                    <w:div w:id="751506942">
                      <w:marLeft w:val="0"/>
                      <w:marRight w:val="0"/>
                      <w:marTop w:val="120"/>
                      <w:marBottom w:val="0"/>
                      <w:divBdr>
                        <w:top w:val="none" w:sz="0" w:space="0" w:color="auto"/>
                        <w:left w:val="none" w:sz="0" w:space="0" w:color="auto"/>
                        <w:bottom w:val="none" w:sz="0" w:space="0" w:color="auto"/>
                        <w:right w:val="none" w:sz="0" w:space="0" w:color="auto"/>
                      </w:divBdr>
                    </w:div>
                    <w:div w:id="1612280734">
                      <w:marLeft w:val="0"/>
                      <w:marRight w:val="0"/>
                      <w:marTop w:val="0"/>
                      <w:marBottom w:val="0"/>
                      <w:divBdr>
                        <w:top w:val="none" w:sz="0" w:space="0" w:color="auto"/>
                        <w:left w:val="none" w:sz="0" w:space="0" w:color="auto"/>
                        <w:bottom w:val="none" w:sz="0" w:space="0" w:color="auto"/>
                        <w:right w:val="none" w:sz="0" w:space="0" w:color="auto"/>
                      </w:divBdr>
                      <w:divsChild>
                        <w:div w:id="662586">
                          <w:marLeft w:val="0"/>
                          <w:marRight w:val="0"/>
                          <w:marTop w:val="0"/>
                          <w:marBottom w:val="0"/>
                          <w:divBdr>
                            <w:top w:val="none" w:sz="0" w:space="0" w:color="auto"/>
                            <w:left w:val="none" w:sz="0" w:space="0" w:color="auto"/>
                            <w:bottom w:val="none" w:sz="0" w:space="0" w:color="auto"/>
                            <w:right w:val="none" w:sz="0" w:space="0" w:color="auto"/>
                          </w:divBdr>
                          <w:divsChild>
                            <w:div w:id="1221819821">
                              <w:marLeft w:val="0"/>
                              <w:marRight w:val="0"/>
                              <w:marTop w:val="120"/>
                              <w:marBottom w:val="0"/>
                              <w:divBdr>
                                <w:top w:val="none" w:sz="0" w:space="0" w:color="auto"/>
                                <w:left w:val="none" w:sz="0" w:space="0" w:color="auto"/>
                                <w:bottom w:val="none" w:sz="0" w:space="0" w:color="auto"/>
                                <w:right w:val="none" w:sz="0" w:space="0" w:color="auto"/>
                              </w:divBdr>
                            </w:div>
                            <w:div w:id="252520524">
                              <w:marLeft w:val="0"/>
                              <w:marRight w:val="0"/>
                              <w:marTop w:val="0"/>
                              <w:marBottom w:val="0"/>
                              <w:divBdr>
                                <w:top w:val="none" w:sz="0" w:space="0" w:color="auto"/>
                                <w:left w:val="none" w:sz="0" w:space="0" w:color="auto"/>
                                <w:bottom w:val="none" w:sz="0" w:space="0" w:color="auto"/>
                                <w:right w:val="none" w:sz="0" w:space="0" w:color="auto"/>
                              </w:divBdr>
                              <w:divsChild>
                                <w:div w:id="37161156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147283127">
                          <w:marLeft w:val="0"/>
                          <w:marRight w:val="0"/>
                          <w:marTop w:val="0"/>
                          <w:marBottom w:val="0"/>
                          <w:divBdr>
                            <w:top w:val="none" w:sz="0" w:space="0" w:color="auto"/>
                            <w:left w:val="none" w:sz="0" w:space="0" w:color="auto"/>
                            <w:bottom w:val="none" w:sz="0" w:space="0" w:color="auto"/>
                            <w:right w:val="none" w:sz="0" w:space="0" w:color="auto"/>
                          </w:divBdr>
                          <w:divsChild>
                            <w:div w:id="1680963191">
                              <w:marLeft w:val="0"/>
                              <w:marRight w:val="0"/>
                              <w:marTop w:val="120"/>
                              <w:marBottom w:val="0"/>
                              <w:divBdr>
                                <w:top w:val="none" w:sz="0" w:space="0" w:color="auto"/>
                                <w:left w:val="none" w:sz="0" w:space="0" w:color="auto"/>
                                <w:bottom w:val="none" w:sz="0" w:space="0" w:color="auto"/>
                                <w:right w:val="none" w:sz="0" w:space="0" w:color="auto"/>
                              </w:divBdr>
                            </w:div>
                            <w:div w:id="1932591119">
                              <w:marLeft w:val="0"/>
                              <w:marRight w:val="0"/>
                              <w:marTop w:val="0"/>
                              <w:marBottom w:val="0"/>
                              <w:divBdr>
                                <w:top w:val="none" w:sz="0" w:space="0" w:color="auto"/>
                                <w:left w:val="none" w:sz="0" w:space="0" w:color="auto"/>
                                <w:bottom w:val="none" w:sz="0" w:space="0" w:color="auto"/>
                                <w:right w:val="none" w:sz="0" w:space="0" w:color="auto"/>
                              </w:divBdr>
                              <w:divsChild>
                                <w:div w:id="174896550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074766118">
                          <w:marLeft w:val="0"/>
                          <w:marRight w:val="0"/>
                          <w:marTop w:val="0"/>
                          <w:marBottom w:val="0"/>
                          <w:divBdr>
                            <w:top w:val="none" w:sz="0" w:space="0" w:color="auto"/>
                            <w:left w:val="none" w:sz="0" w:space="0" w:color="auto"/>
                            <w:bottom w:val="none" w:sz="0" w:space="0" w:color="auto"/>
                            <w:right w:val="none" w:sz="0" w:space="0" w:color="auto"/>
                          </w:divBdr>
                          <w:divsChild>
                            <w:div w:id="1207065992">
                              <w:marLeft w:val="0"/>
                              <w:marRight w:val="0"/>
                              <w:marTop w:val="120"/>
                              <w:marBottom w:val="0"/>
                              <w:divBdr>
                                <w:top w:val="none" w:sz="0" w:space="0" w:color="auto"/>
                                <w:left w:val="none" w:sz="0" w:space="0" w:color="auto"/>
                                <w:bottom w:val="none" w:sz="0" w:space="0" w:color="auto"/>
                                <w:right w:val="none" w:sz="0" w:space="0" w:color="auto"/>
                              </w:divBdr>
                            </w:div>
                            <w:div w:id="389884554">
                              <w:marLeft w:val="0"/>
                              <w:marRight w:val="0"/>
                              <w:marTop w:val="0"/>
                              <w:marBottom w:val="0"/>
                              <w:divBdr>
                                <w:top w:val="none" w:sz="0" w:space="0" w:color="auto"/>
                                <w:left w:val="none" w:sz="0" w:space="0" w:color="auto"/>
                                <w:bottom w:val="none" w:sz="0" w:space="0" w:color="auto"/>
                                <w:right w:val="none" w:sz="0" w:space="0" w:color="auto"/>
                              </w:divBdr>
                              <w:divsChild>
                                <w:div w:id="152209157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676346398">
                          <w:marLeft w:val="0"/>
                          <w:marRight w:val="0"/>
                          <w:marTop w:val="0"/>
                          <w:marBottom w:val="0"/>
                          <w:divBdr>
                            <w:top w:val="none" w:sz="0" w:space="0" w:color="auto"/>
                            <w:left w:val="none" w:sz="0" w:space="0" w:color="auto"/>
                            <w:bottom w:val="none" w:sz="0" w:space="0" w:color="auto"/>
                            <w:right w:val="none" w:sz="0" w:space="0" w:color="auto"/>
                          </w:divBdr>
                          <w:divsChild>
                            <w:div w:id="1200585241">
                              <w:marLeft w:val="0"/>
                              <w:marRight w:val="0"/>
                              <w:marTop w:val="120"/>
                              <w:marBottom w:val="0"/>
                              <w:divBdr>
                                <w:top w:val="none" w:sz="0" w:space="0" w:color="auto"/>
                                <w:left w:val="none" w:sz="0" w:space="0" w:color="auto"/>
                                <w:bottom w:val="none" w:sz="0" w:space="0" w:color="auto"/>
                                <w:right w:val="none" w:sz="0" w:space="0" w:color="auto"/>
                              </w:divBdr>
                            </w:div>
                            <w:div w:id="2117746934">
                              <w:marLeft w:val="0"/>
                              <w:marRight w:val="0"/>
                              <w:marTop w:val="0"/>
                              <w:marBottom w:val="0"/>
                              <w:divBdr>
                                <w:top w:val="none" w:sz="0" w:space="0" w:color="auto"/>
                                <w:left w:val="none" w:sz="0" w:space="0" w:color="auto"/>
                                <w:bottom w:val="none" w:sz="0" w:space="0" w:color="auto"/>
                                <w:right w:val="none" w:sz="0" w:space="0" w:color="auto"/>
                              </w:divBdr>
                              <w:divsChild>
                                <w:div w:id="83068343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3501157">
                          <w:marLeft w:val="0"/>
                          <w:marRight w:val="0"/>
                          <w:marTop w:val="0"/>
                          <w:marBottom w:val="0"/>
                          <w:divBdr>
                            <w:top w:val="none" w:sz="0" w:space="0" w:color="auto"/>
                            <w:left w:val="none" w:sz="0" w:space="0" w:color="auto"/>
                            <w:bottom w:val="none" w:sz="0" w:space="0" w:color="auto"/>
                            <w:right w:val="none" w:sz="0" w:space="0" w:color="auto"/>
                          </w:divBdr>
                          <w:divsChild>
                            <w:div w:id="719088500">
                              <w:marLeft w:val="0"/>
                              <w:marRight w:val="0"/>
                              <w:marTop w:val="120"/>
                              <w:marBottom w:val="0"/>
                              <w:divBdr>
                                <w:top w:val="none" w:sz="0" w:space="0" w:color="auto"/>
                                <w:left w:val="none" w:sz="0" w:space="0" w:color="auto"/>
                                <w:bottom w:val="none" w:sz="0" w:space="0" w:color="auto"/>
                                <w:right w:val="none" w:sz="0" w:space="0" w:color="auto"/>
                              </w:divBdr>
                            </w:div>
                            <w:div w:id="961379704">
                              <w:marLeft w:val="0"/>
                              <w:marRight w:val="0"/>
                              <w:marTop w:val="0"/>
                              <w:marBottom w:val="0"/>
                              <w:divBdr>
                                <w:top w:val="none" w:sz="0" w:space="0" w:color="auto"/>
                                <w:left w:val="none" w:sz="0" w:space="0" w:color="auto"/>
                                <w:bottom w:val="none" w:sz="0" w:space="0" w:color="auto"/>
                                <w:right w:val="none" w:sz="0" w:space="0" w:color="auto"/>
                              </w:divBdr>
                              <w:divsChild>
                                <w:div w:id="164588641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 w:id="362561759">
                  <w:marLeft w:val="0"/>
                  <w:marRight w:val="0"/>
                  <w:marTop w:val="0"/>
                  <w:marBottom w:val="0"/>
                  <w:divBdr>
                    <w:top w:val="none" w:sz="0" w:space="0" w:color="auto"/>
                    <w:left w:val="none" w:sz="0" w:space="0" w:color="auto"/>
                    <w:bottom w:val="none" w:sz="0" w:space="0" w:color="auto"/>
                    <w:right w:val="none" w:sz="0" w:space="0" w:color="auto"/>
                  </w:divBdr>
                  <w:divsChild>
                    <w:div w:id="94401022">
                      <w:marLeft w:val="0"/>
                      <w:marRight w:val="0"/>
                      <w:marTop w:val="120"/>
                      <w:marBottom w:val="0"/>
                      <w:divBdr>
                        <w:top w:val="none" w:sz="0" w:space="0" w:color="auto"/>
                        <w:left w:val="none" w:sz="0" w:space="0" w:color="auto"/>
                        <w:bottom w:val="none" w:sz="0" w:space="0" w:color="auto"/>
                        <w:right w:val="none" w:sz="0" w:space="0" w:color="auto"/>
                      </w:divBdr>
                    </w:div>
                    <w:div w:id="1155293288">
                      <w:marLeft w:val="0"/>
                      <w:marRight w:val="0"/>
                      <w:marTop w:val="0"/>
                      <w:marBottom w:val="0"/>
                      <w:divBdr>
                        <w:top w:val="none" w:sz="0" w:space="0" w:color="auto"/>
                        <w:left w:val="none" w:sz="0" w:space="0" w:color="auto"/>
                        <w:bottom w:val="none" w:sz="0" w:space="0" w:color="auto"/>
                        <w:right w:val="none" w:sz="0" w:space="0" w:color="auto"/>
                      </w:divBdr>
                    </w:div>
                  </w:divsChild>
                </w:div>
                <w:div w:id="1184242162">
                  <w:marLeft w:val="0"/>
                  <w:marRight w:val="0"/>
                  <w:marTop w:val="0"/>
                  <w:marBottom w:val="0"/>
                  <w:divBdr>
                    <w:top w:val="none" w:sz="0" w:space="0" w:color="auto"/>
                    <w:left w:val="none" w:sz="0" w:space="0" w:color="auto"/>
                    <w:bottom w:val="none" w:sz="0" w:space="0" w:color="auto"/>
                    <w:right w:val="none" w:sz="0" w:space="0" w:color="auto"/>
                  </w:divBdr>
                  <w:divsChild>
                    <w:div w:id="1316493251">
                      <w:marLeft w:val="0"/>
                      <w:marRight w:val="0"/>
                      <w:marTop w:val="120"/>
                      <w:marBottom w:val="0"/>
                      <w:divBdr>
                        <w:top w:val="none" w:sz="0" w:space="0" w:color="auto"/>
                        <w:left w:val="none" w:sz="0" w:space="0" w:color="auto"/>
                        <w:bottom w:val="none" w:sz="0" w:space="0" w:color="auto"/>
                        <w:right w:val="none" w:sz="0" w:space="0" w:color="auto"/>
                      </w:divBdr>
                    </w:div>
                    <w:div w:id="275793119">
                      <w:marLeft w:val="0"/>
                      <w:marRight w:val="0"/>
                      <w:marTop w:val="0"/>
                      <w:marBottom w:val="0"/>
                      <w:divBdr>
                        <w:top w:val="none" w:sz="0" w:space="0" w:color="auto"/>
                        <w:left w:val="none" w:sz="0" w:space="0" w:color="auto"/>
                        <w:bottom w:val="none" w:sz="0" w:space="0" w:color="auto"/>
                        <w:right w:val="none" w:sz="0" w:space="0" w:color="auto"/>
                      </w:divBdr>
                    </w:div>
                  </w:divsChild>
                </w:div>
                <w:div w:id="1865166902">
                  <w:marLeft w:val="0"/>
                  <w:marRight w:val="0"/>
                  <w:marTop w:val="0"/>
                  <w:marBottom w:val="0"/>
                  <w:divBdr>
                    <w:top w:val="none" w:sz="0" w:space="0" w:color="auto"/>
                    <w:left w:val="none" w:sz="0" w:space="0" w:color="auto"/>
                    <w:bottom w:val="none" w:sz="0" w:space="0" w:color="auto"/>
                    <w:right w:val="none" w:sz="0" w:space="0" w:color="auto"/>
                  </w:divBdr>
                  <w:divsChild>
                    <w:div w:id="1584490896">
                      <w:marLeft w:val="0"/>
                      <w:marRight w:val="0"/>
                      <w:marTop w:val="120"/>
                      <w:marBottom w:val="0"/>
                      <w:divBdr>
                        <w:top w:val="none" w:sz="0" w:space="0" w:color="auto"/>
                        <w:left w:val="none" w:sz="0" w:space="0" w:color="auto"/>
                        <w:bottom w:val="none" w:sz="0" w:space="0" w:color="auto"/>
                        <w:right w:val="none" w:sz="0" w:space="0" w:color="auto"/>
                      </w:divBdr>
                    </w:div>
                    <w:div w:id="1664308590">
                      <w:marLeft w:val="0"/>
                      <w:marRight w:val="0"/>
                      <w:marTop w:val="0"/>
                      <w:marBottom w:val="0"/>
                      <w:divBdr>
                        <w:top w:val="none" w:sz="0" w:space="0" w:color="auto"/>
                        <w:left w:val="none" w:sz="0" w:space="0" w:color="auto"/>
                        <w:bottom w:val="none" w:sz="0" w:space="0" w:color="auto"/>
                        <w:right w:val="none" w:sz="0" w:space="0" w:color="auto"/>
                      </w:divBdr>
                    </w:div>
                  </w:divsChild>
                </w:div>
                <w:div w:id="1023939142">
                  <w:marLeft w:val="0"/>
                  <w:marRight w:val="0"/>
                  <w:marTop w:val="0"/>
                  <w:marBottom w:val="0"/>
                  <w:divBdr>
                    <w:top w:val="none" w:sz="0" w:space="0" w:color="auto"/>
                    <w:left w:val="none" w:sz="0" w:space="0" w:color="auto"/>
                    <w:bottom w:val="none" w:sz="0" w:space="0" w:color="auto"/>
                    <w:right w:val="none" w:sz="0" w:space="0" w:color="auto"/>
                  </w:divBdr>
                  <w:divsChild>
                    <w:div w:id="753867491">
                      <w:marLeft w:val="0"/>
                      <w:marRight w:val="0"/>
                      <w:marTop w:val="120"/>
                      <w:marBottom w:val="0"/>
                      <w:divBdr>
                        <w:top w:val="none" w:sz="0" w:space="0" w:color="auto"/>
                        <w:left w:val="none" w:sz="0" w:space="0" w:color="auto"/>
                        <w:bottom w:val="none" w:sz="0" w:space="0" w:color="auto"/>
                        <w:right w:val="none" w:sz="0" w:space="0" w:color="auto"/>
                      </w:divBdr>
                    </w:div>
                    <w:div w:id="70005538">
                      <w:marLeft w:val="0"/>
                      <w:marRight w:val="0"/>
                      <w:marTop w:val="0"/>
                      <w:marBottom w:val="0"/>
                      <w:divBdr>
                        <w:top w:val="none" w:sz="0" w:space="0" w:color="auto"/>
                        <w:left w:val="none" w:sz="0" w:space="0" w:color="auto"/>
                        <w:bottom w:val="none" w:sz="0" w:space="0" w:color="auto"/>
                        <w:right w:val="none" w:sz="0" w:space="0" w:color="auto"/>
                      </w:divBdr>
                    </w:div>
                  </w:divsChild>
                </w:div>
                <w:div w:id="1515420208">
                  <w:marLeft w:val="0"/>
                  <w:marRight w:val="0"/>
                  <w:marTop w:val="0"/>
                  <w:marBottom w:val="0"/>
                  <w:divBdr>
                    <w:top w:val="none" w:sz="0" w:space="0" w:color="auto"/>
                    <w:left w:val="none" w:sz="0" w:space="0" w:color="auto"/>
                    <w:bottom w:val="none" w:sz="0" w:space="0" w:color="auto"/>
                    <w:right w:val="none" w:sz="0" w:space="0" w:color="auto"/>
                  </w:divBdr>
                  <w:divsChild>
                    <w:div w:id="281812893">
                      <w:marLeft w:val="0"/>
                      <w:marRight w:val="0"/>
                      <w:marTop w:val="120"/>
                      <w:marBottom w:val="0"/>
                      <w:divBdr>
                        <w:top w:val="none" w:sz="0" w:space="0" w:color="auto"/>
                        <w:left w:val="none" w:sz="0" w:space="0" w:color="auto"/>
                        <w:bottom w:val="none" w:sz="0" w:space="0" w:color="auto"/>
                        <w:right w:val="none" w:sz="0" w:space="0" w:color="auto"/>
                      </w:divBdr>
                    </w:div>
                    <w:div w:id="178830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414220">
          <w:marLeft w:val="0"/>
          <w:marRight w:val="0"/>
          <w:marTop w:val="0"/>
          <w:marBottom w:val="0"/>
          <w:divBdr>
            <w:top w:val="none" w:sz="0" w:space="0" w:color="auto"/>
            <w:left w:val="none" w:sz="0" w:space="0" w:color="auto"/>
            <w:bottom w:val="none" w:sz="0" w:space="0" w:color="auto"/>
            <w:right w:val="none" w:sz="0" w:space="0" w:color="auto"/>
          </w:divBdr>
          <w:divsChild>
            <w:div w:id="1184906012">
              <w:marLeft w:val="0"/>
              <w:marRight w:val="0"/>
              <w:marTop w:val="120"/>
              <w:marBottom w:val="0"/>
              <w:divBdr>
                <w:top w:val="none" w:sz="0" w:space="0" w:color="auto"/>
                <w:left w:val="none" w:sz="0" w:space="0" w:color="auto"/>
                <w:bottom w:val="none" w:sz="0" w:space="0" w:color="auto"/>
                <w:right w:val="none" w:sz="0" w:space="0" w:color="auto"/>
              </w:divBdr>
            </w:div>
            <w:div w:id="1279946658">
              <w:marLeft w:val="0"/>
              <w:marRight w:val="0"/>
              <w:marTop w:val="0"/>
              <w:marBottom w:val="0"/>
              <w:divBdr>
                <w:top w:val="none" w:sz="0" w:space="0" w:color="auto"/>
                <w:left w:val="none" w:sz="0" w:space="0" w:color="auto"/>
                <w:bottom w:val="none" w:sz="0" w:space="0" w:color="auto"/>
                <w:right w:val="none" w:sz="0" w:space="0" w:color="auto"/>
              </w:divBdr>
            </w:div>
          </w:divsChild>
        </w:div>
        <w:div w:id="630475956">
          <w:marLeft w:val="0"/>
          <w:marRight w:val="0"/>
          <w:marTop w:val="0"/>
          <w:marBottom w:val="0"/>
          <w:divBdr>
            <w:top w:val="none" w:sz="0" w:space="0" w:color="auto"/>
            <w:left w:val="none" w:sz="0" w:space="0" w:color="auto"/>
            <w:bottom w:val="none" w:sz="0" w:space="0" w:color="auto"/>
            <w:right w:val="none" w:sz="0" w:space="0" w:color="auto"/>
          </w:divBdr>
          <w:divsChild>
            <w:div w:id="17584642">
              <w:marLeft w:val="0"/>
              <w:marRight w:val="0"/>
              <w:marTop w:val="120"/>
              <w:marBottom w:val="0"/>
              <w:divBdr>
                <w:top w:val="none" w:sz="0" w:space="0" w:color="auto"/>
                <w:left w:val="none" w:sz="0" w:space="0" w:color="auto"/>
                <w:bottom w:val="none" w:sz="0" w:space="0" w:color="auto"/>
                <w:right w:val="none" w:sz="0" w:space="0" w:color="auto"/>
              </w:divBdr>
            </w:div>
            <w:div w:id="1194687511">
              <w:marLeft w:val="0"/>
              <w:marRight w:val="0"/>
              <w:marTop w:val="0"/>
              <w:marBottom w:val="0"/>
              <w:divBdr>
                <w:top w:val="none" w:sz="0" w:space="0" w:color="auto"/>
                <w:left w:val="none" w:sz="0" w:space="0" w:color="auto"/>
                <w:bottom w:val="none" w:sz="0" w:space="0" w:color="auto"/>
                <w:right w:val="none" w:sz="0" w:space="0" w:color="auto"/>
              </w:divBdr>
            </w:div>
          </w:divsChild>
        </w:div>
        <w:div w:id="1815949511">
          <w:marLeft w:val="0"/>
          <w:marRight w:val="0"/>
          <w:marTop w:val="0"/>
          <w:marBottom w:val="0"/>
          <w:divBdr>
            <w:top w:val="none" w:sz="0" w:space="0" w:color="auto"/>
            <w:left w:val="none" w:sz="0" w:space="0" w:color="auto"/>
            <w:bottom w:val="none" w:sz="0" w:space="0" w:color="auto"/>
            <w:right w:val="none" w:sz="0" w:space="0" w:color="auto"/>
          </w:divBdr>
          <w:divsChild>
            <w:div w:id="691759785">
              <w:marLeft w:val="0"/>
              <w:marRight w:val="0"/>
              <w:marTop w:val="120"/>
              <w:marBottom w:val="0"/>
              <w:divBdr>
                <w:top w:val="none" w:sz="0" w:space="0" w:color="auto"/>
                <w:left w:val="none" w:sz="0" w:space="0" w:color="auto"/>
                <w:bottom w:val="none" w:sz="0" w:space="0" w:color="auto"/>
                <w:right w:val="none" w:sz="0" w:space="0" w:color="auto"/>
              </w:divBdr>
            </w:div>
            <w:div w:id="2087533678">
              <w:marLeft w:val="0"/>
              <w:marRight w:val="0"/>
              <w:marTop w:val="0"/>
              <w:marBottom w:val="0"/>
              <w:divBdr>
                <w:top w:val="none" w:sz="0" w:space="0" w:color="auto"/>
                <w:left w:val="none" w:sz="0" w:space="0" w:color="auto"/>
                <w:bottom w:val="none" w:sz="0" w:space="0" w:color="auto"/>
                <w:right w:val="none" w:sz="0" w:space="0" w:color="auto"/>
              </w:divBdr>
            </w:div>
          </w:divsChild>
        </w:div>
        <w:div w:id="1070731668">
          <w:marLeft w:val="0"/>
          <w:marRight w:val="0"/>
          <w:marTop w:val="0"/>
          <w:marBottom w:val="0"/>
          <w:divBdr>
            <w:top w:val="none" w:sz="0" w:space="0" w:color="auto"/>
            <w:left w:val="none" w:sz="0" w:space="0" w:color="auto"/>
            <w:bottom w:val="none" w:sz="0" w:space="0" w:color="auto"/>
            <w:right w:val="none" w:sz="0" w:space="0" w:color="auto"/>
          </w:divBdr>
          <w:divsChild>
            <w:div w:id="1663774685">
              <w:marLeft w:val="0"/>
              <w:marRight w:val="0"/>
              <w:marTop w:val="120"/>
              <w:marBottom w:val="0"/>
              <w:divBdr>
                <w:top w:val="none" w:sz="0" w:space="0" w:color="auto"/>
                <w:left w:val="none" w:sz="0" w:space="0" w:color="auto"/>
                <w:bottom w:val="none" w:sz="0" w:space="0" w:color="auto"/>
                <w:right w:val="none" w:sz="0" w:space="0" w:color="auto"/>
              </w:divBdr>
            </w:div>
            <w:div w:id="819149296">
              <w:marLeft w:val="0"/>
              <w:marRight w:val="0"/>
              <w:marTop w:val="0"/>
              <w:marBottom w:val="0"/>
              <w:divBdr>
                <w:top w:val="none" w:sz="0" w:space="0" w:color="auto"/>
                <w:left w:val="none" w:sz="0" w:space="0" w:color="auto"/>
                <w:bottom w:val="none" w:sz="0" w:space="0" w:color="auto"/>
                <w:right w:val="none" w:sz="0" w:space="0" w:color="auto"/>
              </w:divBdr>
              <w:divsChild>
                <w:div w:id="339233758">
                  <w:marLeft w:val="0"/>
                  <w:marRight w:val="0"/>
                  <w:marTop w:val="0"/>
                  <w:marBottom w:val="0"/>
                  <w:divBdr>
                    <w:top w:val="none" w:sz="0" w:space="0" w:color="auto"/>
                    <w:left w:val="none" w:sz="0" w:space="0" w:color="auto"/>
                    <w:bottom w:val="none" w:sz="0" w:space="0" w:color="auto"/>
                    <w:right w:val="none" w:sz="0" w:space="0" w:color="auto"/>
                  </w:divBdr>
                  <w:divsChild>
                    <w:div w:id="1065493663">
                      <w:marLeft w:val="0"/>
                      <w:marRight w:val="0"/>
                      <w:marTop w:val="120"/>
                      <w:marBottom w:val="0"/>
                      <w:divBdr>
                        <w:top w:val="none" w:sz="0" w:space="0" w:color="auto"/>
                        <w:left w:val="none" w:sz="0" w:space="0" w:color="auto"/>
                        <w:bottom w:val="none" w:sz="0" w:space="0" w:color="auto"/>
                        <w:right w:val="none" w:sz="0" w:space="0" w:color="auto"/>
                      </w:divBdr>
                    </w:div>
                    <w:div w:id="99571675">
                      <w:marLeft w:val="0"/>
                      <w:marRight w:val="0"/>
                      <w:marTop w:val="0"/>
                      <w:marBottom w:val="0"/>
                      <w:divBdr>
                        <w:top w:val="none" w:sz="0" w:space="0" w:color="auto"/>
                        <w:left w:val="none" w:sz="0" w:space="0" w:color="auto"/>
                        <w:bottom w:val="none" w:sz="0" w:space="0" w:color="auto"/>
                        <w:right w:val="none" w:sz="0" w:space="0" w:color="auto"/>
                      </w:divBdr>
                    </w:div>
                  </w:divsChild>
                </w:div>
                <w:div w:id="1358702156">
                  <w:marLeft w:val="0"/>
                  <w:marRight w:val="0"/>
                  <w:marTop w:val="0"/>
                  <w:marBottom w:val="0"/>
                  <w:divBdr>
                    <w:top w:val="none" w:sz="0" w:space="0" w:color="auto"/>
                    <w:left w:val="none" w:sz="0" w:space="0" w:color="auto"/>
                    <w:bottom w:val="none" w:sz="0" w:space="0" w:color="auto"/>
                    <w:right w:val="none" w:sz="0" w:space="0" w:color="auto"/>
                  </w:divBdr>
                  <w:divsChild>
                    <w:div w:id="816722241">
                      <w:marLeft w:val="0"/>
                      <w:marRight w:val="0"/>
                      <w:marTop w:val="120"/>
                      <w:marBottom w:val="0"/>
                      <w:divBdr>
                        <w:top w:val="none" w:sz="0" w:space="0" w:color="auto"/>
                        <w:left w:val="none" w:sz="0" w:space="0" w:color="auto"/>
                        <w:bottom w:val="none" w:sz="0" w:space="0" w:color="auto"/>
                        <w:right w:val="none" w:sz="0" w:space="0" w:color="auto"/>
                      </w:divBdr>
                    </w:div>
                    <w:div w:id="311374336">
                      <w:marLeft w:val="0"/>
                      <w:marRight w:val="0"/>
                      <w:marTop w:val="0"/>
                      <w:marBottom w:val="0"/>
                      <w:divBdr>
                        <w:top w:val="none" w:sz="0" w:space="0" w:color="auto"/>
                        <w:left w:val="none" w:sz="0" w:space="0" w:color="auto"/>
                        <w:bottom w:val="none" w:sz="0" w:space="0" w:color="auto"/>
                        <w:right w:val="none" w:sz="0" w:space="0" w:color="auto"/>
                      </w:divBdr>
                    </w:div>
                  </w:divsChild>
                </w:div>
                <w:div w:id="157890729">
                  <w:marLeft w:val="0"/>
                  <w:marRight w:val="0"/>
                  <w:marTop w:val="0"/>
                  <w:marBottom w:val="0"/>
                  <w:divBdr>
                    <w:top w:val="none" w:sz="0" w:space="0" w:color="auto"/>
                    <w:left w:val="none" w:sz="0" w:space="0" w:color="auto"/>
                    <w:bottom w:val="none" w:sz="0" w:space="0" w:color="auto"/>
                    <w:right w:val="none" w:sz="0" w:space="0" w:color="auto"/>
                  </w:divBdr>
                  <w:divsChild>
                    <w:div w:id="1409185385">
                      <w:marLeft w:val="0"/>
                      <w:marRight w:val="0"/>
                      <w:marTop w:val="120"/>
                      <w:marBottom w:val="0"/>
                      <w:divBdr>
                        <w:top w:val="none" w:sz="0" w:space="0" w:color="auto"/>
                        <w:left w:val="none" w:sz="0" w:space="0" w:color="auto"/>
                        <w:bottom w:val="none" w:sz="0" w:space="0" w:color="auto"/>
                        <w:right w:val="none" w:sz="0" w:space="0" w:color="auto"/>
                      </w:divBdr>
                    </w:div>
                    <w:div w:id="922108686">
                      <w:marLeft w:val="0"/>
                      <w:marRight w:val="0"/>
                      <w:marTop w:val="0"/>
                      <w:marBottom w:val="0"/>
                      <w:divBdr>
                        <w:top w:val="none" w:sz="0" w:space="0" w:color="auto"/>
                        <w:left w:val="none" w:sz="0" w:space="0" w:color="auto"/>
                        <w:bottom w:val="none" w:sz="0" w:space="0" w:color="auto"/>
                        <w:right w:val="none" w:sz="0" w:space="0" w:color="auto"/>
                      </w:divBdr>
                    </w:div>
                  </w:divsChild>
                </w:div>
                <w:div w:id="1282031022">
                  <w:marLeft w:val="0"/>
                  <w:marRight w:val="0"/>
                  <w:marTop w:val="0"/>
                  <w:marBottom w:val="0"/>
                  <w:divBdr>
                    <w:top w:val="none" w:sz="0" w:space="0" w:color="auto"/>
                    <w:left w:val="none" w:sz="0" w:space="0" w:color="auto"/>
                    <w:bottom w:val="none" w:sz="0" w:space="0" w:color="auto"/>
                    <w:right w:val="none" w:sz="0" w:space="0" w:color="auto"/>
                  </w:divBdr>
                  <w:divsChild>
                    <w:div w:id="1083456164">
                      <w:marLeft w:val="0"/>
                      <w:marRight w:val="0"/>
                      <w:marTop w:val="120"/>
                      <w:marBottom w:val="0"/>
                      <w:divBdr>
                        <w:top w:val="none" w:sz="0" w:space="0" w:color="auto"/>
                        <w:left w:val="none" w:sz="0" w:space="0" w:color="auto"/>
                        <w:bottom w:val="none" w:sz="0" w:space="0" w:color="auto"/>
                        <w:right w:val="none" w:sz="0" w:space="0" w:color="auto"/>
                      </w:divBdr>
                    </w:div>
                    <w:div w:id="1207328450">
                      <w:marLeft w:val="0"/>
                      <w:marRight w:val="0"/>
                      <w:marTop w:val="0"/>
                      <w:marBottom w:val="0"/>
                      <w:divBdr>
                        <w:top w:val="none" w:sz="0" w:space="0" w:color="auto"/>
                        <w:left w:val="none" w:sz="0" w:space="0" w:color="auto"/>
                        <w:bottom w:val="none" w:sz="0" w:space="0" w:color="auto"/>
                        <w:right w:val="none" w:sz="0" w:space="0" w:color="auto"/>
                      </w:divBdr>
                    </w:div>
                  </w:divsChild>
                </w:div>
                <w:div w:id="198780398">
                  <w:marLeft w:val="0"/>
                  <w:marRight w:val="0"/>
                  <w:marTop w:val="0"/>
                  <w:marBottom w:val="0"/>
                  <w:divBdr>
                    <w:top w:val="none" w:sz="0" w:space="0" w:color="auto"/>
                    <w:left w:val="none" w:sz="0" w:space="0" w:color="auto"/>
                    <w:bottom w:val="none" w:sz="0" w:space="0" w:color="auto"/>
                    <w:right w:val="none" w:sz="0" w:space="0" w:color="auto"/>
                  </w:divBdr>
                  <w:divsChild>
                    <w:div w:id="1399748556">
                      <w:marLeft w:val="0"/>
                      <w:marRight w:val="0"/>
                      <w:marTop w:val="120"/>
                      <w:marBottom w:val="0"/>
                      <w:divBdr>
                        <w:top w:val="none" w:sz="0" w:space="0" w:color="auto"/>
                        <w:left w:val="none" w:sz="0" w:space="0" w:color="auto"/>
                        <w:bottom w:val="none" w:sz="0" w:space="0" w:color="auto"/>
                        <w:right w:val="none" w:sz="0" w:space="0" w:color="auto"/>
                      </w:divBdr>
                    </w:div>
                    <w:div w:id="14026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87471">
          <w:marLeft w:val="0"/>
          <w:marRight w:val="0"/>
          <w:marTop w:val="0"/>
          <w:marBottom w:val="0"/>
          <w:divBdr>
            <w:top w:val="none" w:sz="0" w:space="0" w:color="auto"/>
            <w:left w:val="none" w:sz="0" w:space="0" w:color="auto"/>
            <w:bottom w:val="none" w:sz="0" w:space="0" w:color="auto"/>
            <w:right w:val="none" w:sz="0" w:space="0" w:color="auto"/>
          </w:divBdr>
          <w:divsChild>
            <w:div w:id="1769040568">
              <w:marLeft w:val="0"/>
              <w:marRight w:val="0"/>
              <w:marTop w:val="120"/>
              <w:marBottom w:val="0"/>
              <w:divBdr>
                <w:top w:val="none" w:sz="0" w:space="0" w:color="auto"/>
                <w:left w:val="none" w:sz="0" w:space="0" w:color="auto"/>
                <w:bottom w:val="none" w:sz="0" w:space="0" w:color="auto"/>
                <w:right w:val="none" w:sz="0" w:space="0" w:color="auto"/>
              </w:divBdr>
            </w:div>
            <w:div w:id="970087554">
              <w:marLeft w:val="0"/>
              <w:marRight w:val="0"/>
              <w:marTop w:val="0"/>
              <w:marBottom w:val="0"/>
              <w:divBdr>
                <w:top w:val="none" w:sz="0" w:space="0" w:color="auto"/>
                <w:left w:val="none" w:sz="0" w:space="0" w:color="auto"/>
                <w:bottom w:val="none" w:sz="0" w:space="0" w:color="auto"/>
                <w:right w:val="none" w:sz="0" w:space="0" w:color="auto"/>
              </w:divBdr>
            </w:div>
          </w:divsChild>
        </w:div>
        <w:div w:id="1273704749">
          <w:marLeft w:val="0"/>
          <w:marRight w:val="0"/>
          <w:marTop w:val="0"/>
          <w:marBottom w:val="0"/>
          <w:divBdr>
            <w:top w:val="none" w:sz="0" w:space="0" w:color="auto"/>
            <w:left w:val="none" w:sz="0" w:space="0" w:color="auto"/>
            <w:bottom w:val="none" w:sz="0" w:space="0" w:color="auto"/>
            <w:right w:val="none" w:sz="0" w:space="0" w:color="auto"/>
          </w:divBdr>
          <w:divsChild>
            <w:div w:id="354965258">
              <w:marLeft w:val="0"/>
              <w:marRight w:val="0"/>
              <w:marTop w:val="120"/>
              <w:marBottom w:val="0"/>
              <w:divBdr>
                <w:top w:val="none" w:sz="0" w:space="0" w:color="auto"/>
                <w:left w:val="none" w:sz="0" w:space="0" w:color="auto"/>
                <w:bottom w:val="none" w:sz="0" w:space="0" w:color="auto"/>
                <w:right w:val="none" w:sz="0" w:space="0" w:color="auto"/>
              </w:divBdr>
            </w:div>
            <w:div w:id="592129940">
              <w:marLeft w:val="0"/>
              <w:marRight w:val="0"/>
              <w:marTop w:val="0"/>
              <w:marBottom w:val="0"/>
              <w:divBdr>
                <w:top w:val="none" w:sz="0" w:space="0" w:color="auto"/>
                <w:left w:val="none" w:sz="0" w:space="0" w:color="auto"/>
                <w:bottom w:val="none" w:sz="0" w:space="0" w:color="auto"/>
                <w:right w:val="none" w:sz="0" w:space="0" w:color="auto"/>
              </w:divBdr>
              <w:divsChild>
                <w:div w:id="430442993">
                  <w:marLeft w:val="0"/>
                  <w:marRight w:val="0"/>
                  <w:marTop w:val="0"/>
                  <w:marBottom w:val="0"/>
                  <w:divBdr>
                    <w:top w:val="none" w:sz="0" w:space="0" w:color="auto"/>
                    <w:left w:val="none" w:sz="0" w:space="0" w:color="auto"/>
                    <w:bottom w:val="none" w:sz="0" w:space="0" w:color="auto"/>
                    <w:right w:val="none" w:sz="0" w:space="0" w:color="auto"/>
                  </w:divBdr>
                  <w:divsChild>
                    <w:div w:id="840579525">
                      <w:marLeft w:val="0"/>
                      <w:marRight w:val="0"/>
                      <w:marTop w:val="120"/>
                      <w:marBottom w:val="0"/>
                      <w:divBdr>
                        <w:top w:val="none" w:sz="0" w:space="0" w:color="auto"/>
                        <w:left w:val="none" w:sz="0" w:space="0" w:color="auto"/>
                        <w:bottom w:val="none" w:sz="0" w:space="0" w:color="auto"/>
                        <w:right w:val="none" w:sz="0" w:space="0" w:color="auto"/>
                      </w:divBdr>
                    </w:div>
                    <w:div w:id="1300191499">
                      <w:marLeft w:val="0"/>
                      <w:marRight w:val="0"/>
                      <w:marTop w:val="0"/>
                      <w:marBottom w:val="0"/>
                      <w:divBdr>
                        <w:top w:val="none" w:sz="0" w:space="0" w:color="auto"/>
                        <w:left w:val="none" w:sz="0" w:space="0" w:color="auto"/>
                        <w:bottom w:val="none" w:sz="0" w:space="0" w:color="auto"/>
                        <w:right w:val="none" w:sz="0" w:space="0" w:color="auto"/>
                      </w:divBdr>
                    </w:div>
                  </w:divsChild>
                </w:div>
                <w:div w:id="115759928">
                  <w:marLeft w:val="0"/>
                  <w:marRight w:val="0"/>
                  <w:marTop w:val="0"/>
                  <w:marBottom w:val="0"/>
                  <w:divBdr>
                    <w:top w:val="none" w:sz="0" w:space="0" w:color="auto"/>
                    <w:left w:val="none" w:sz="0" w:space="0" w:color="auto"/>
                    <w:bottom w:val="none" w:sz="0" w:space="0" w:color="auto"/>
                    <w:right w:val="none" w:sz="0" w:space="0" w:color="auto"/>
                  </w:divBdr>
                  <w:divsChild>
                    <w:div w:id="1721050665">
                      <w:marLeft w:val="0"/>
                      <w:marRight w:val="0"/>
                      <w:marTop w:val="120"/>
                      <w:marBottom w:val="0"/>
                      <w:divBdr>
                        <w:top w:val="none" w:sz="0" w:space="0" w:color="auto"/>
                        <w:left w:val="none" w:sz="0" w:space="0" w:color="auto"/>
                        <w:bottom w:val="none" w:sz="0" w:space="0" w:color="auto"/>
                        <w:right w:val="none" w:sz="0" w:space="0" w:color="auto"/>
                      </w:divBdr>
                    </w:div>
                    <w:div w:id="201746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560141">
          <w:marLeft w:val="480"/>
          <w:marRight w:val="0"/>
          <w:marTop w:val="0"/>
          <w:marBottom w:val="0"/>
          <w:divBdr>
            <w:top w:val="none" w:sz="0" w:space="0" w:color="auto"/>
            <w:left w:val="none" w:sz="0" w:space="0" w:color="auto"/>
            <w:bottom w:val="none" w:sz="0" w:space="0" w:color="auto"/>
            <w:right w:val="none" w:sz="0" w:space="0" w:color="auto"/>
          </w:divBdr>
        </w:div>
        <w:div w:id="237175734">
          <w:marLeft w:val="480"/>
          <w:marRight w:val="0"/>
          <w:marTop w:val="0"/>
          <w:marBottom w:val="0"/>
          <w:divBdr>
            <w:top w:val="none" w:sz="0" w:space="0" w:color="auto"/>
            <w:left w:val="none" w:sz="0" w:space="0" w:color="auto"/>
            <w:bottom w:val="none" w:sz="0" w:space="0" w:color="auto"/>
            <w:right w:val="none" w:sz="0" w:space="0" w:color="auto"/>
          </w:divBdr>
        </w:div>
        <w:div w:id="1435445214">
          <w:marLeft w:val="480"/>
          <w:marRight w:val="0"/>
          <w:marTop w:val="0"/>
          <w:marBottom w:val="0"/>
          <w:divBdr>
            <w:top w:val="none" w:sz="0" w:space="0" w:color="auto"/>
            <w:left w:val="none" w:sz="0" w:space="0" w:color="auto"/>
            <w:bottom w:val="none" w:sz="0" w:space="0" w:color="auto"/>
            <w:right w:val="none" w:sz="0" w:space="0" w:color="auto"/>
          </w:divBdr>
        </w:div>
        <w:div w:id="2100364142">
          <w:marLeft w:val="480"/>
          <w:marRight w:val="0"/>
          <w:marTop w:val="0"/>
          <w:marBottom w:val="0"/>
          <w:divBdr>
            <w:top w:val="none" w:sz="0" w:space="0" w:color="auto"/>
            <w:left w:val="none" w:sz="0" w:space="0" w:color="auto"/>
            <w:bottom w:val="none" w:sz="0" w:space="0" w:color="auto"/>
            <w:right w:val="none" w:sz="0" w:space="0" w:color="auto"/>
          </w:divBdr>
        </w:div>
        <w:div w:id="689525168">
          <w:marLeft w:val="0"/>
          <w:marRight w:val="0"/>
          <w:marTop w:val="0"/>
          <w:marBottom w:val="0"/>
          <w:divBdr>
            <w:top w:val="none" w:sz="0" w:space="0" w:color="auto"/>
            <w:left w:val="none" w:sz="0" w:space="0" w:color="auto"/>
            <w:bottom w:val="none" w:sz="0" w:space="0" w:color="auto"/>
            <w:right w:val="none" w:sz="0" w:space="0" w:color="auto"/>
          </w:divBdr>
          <w:divsChild>
            <w:div w:id="497843034">
              <w:marLeft w:val="0"/>
              <w:marRight w:val="0"/>
              <w:marTop w:val="120"/>
              <w:marBottom w:val="0"/>
              <w:divBdr>
                <w:top w:val="none" w:sz="0" w:space="0" w:color="auto"/>
                <w:left w:val="none" w:sz="0" w:space="0" w:color="auto"/>
                <w:bottom w:val="none" w:sz="0" w:space="0" w:color="auto"/>
                <w:right w:val="none" w:sz="0" w:space="0" w:color="auto"/>
              </w:divBdr>
            </w:div>
            <w:div w:id="1633905796">
              <w:marLeft w:val="0"/>
              <w:marRight w:val="0"/>
              <w:marTop w:val="0"/>
              <w:marBottom w:val="0"/>
              <w:divBdr>
                <w:top w:val="none" w:sz="0" w:space="0" w:color="auto"/>
                <w:left w:val="none" w:sz="0" w:space="0" w:color="auto"/>
                <w:bottom w:val="none" w:sz="0" w:space="0" w:color="auto"/>
                <w:right w:val="none" w:sz="0" w:space="0" w:color="auto"/>
              </w:divBdr>
            </w:div>
          </w:divsChild>
        </w:div>
        <w:div w:id="713965462">
          <w:marLeft w:val="0"/>
          <w:marRight w:val="0"/>
          <w:marTop w:val="0"/>
          <w:marBottom w:val="0"/>
          <w:divBdr>
            <w:top w:val="none" w:sz="0" w:space="0" w:color="auto"/>
            <w:left w:val="none" w:sz="0" w:space="0" w:color="auto"/>
            <w:bottom w:val="none" w:sz="0" w:space="0" w:color="auto"/>
            <w:right w:val="none" w:sz="0" w:space="0" w:color="auto"/>
          </w:divBdr>
          <w:divsChild>
            <w:div w:id="1539397329">
              <w:marLeft w:val="0"/>
              <w:marRight w:val="0"/>
              <w:marTop w:val="120"/>
              <w:marBottom w:val="0"/>
              <w:divBdr>
                <w:top w:val="none" w:sz="0" w:space="0" w:color="auto"/>
                <w:left w:val="none" w:sz="0" w:space="0" w:color="auto"/>
                <w:bottom w:val="none" w:sz="0" w:space="0" w:color="auto"/>
                <w:right w:val="none" w:sz="0" w:space="0" w:color="auto"/>
              </w:divBdr>
            </w:div>
            <w:div w:id="815224953">
              <w:marLeft w:val="0"/>
              <w:marRight w:val="0"/>
              <w:marTop w:val="0"/>
              <w:marBottom w:val="0"/>
              <w:divBdr>
                <w:top w:val="none" w:sz="0" w:space="0" w:color="auto"/>
                <w:left w:val="none" w:sz="0" w:space="0" w:color="auto"/>
                <w:bottom w:val="none" w:sz="0" w:space="0" w:color="auto"/>
                <w:right w:val="none" w:sz="0" w:space="0" w:color="auto"/>
              </w:divBdr>
            </w:div>
          </w:divsChild>
        </w:div>
        <w:div w:id="60760458">
          <w:marLeft w:val="480"/>
          <w:marRight w:val="0"/>
          <w:marTop w:val="0"/>
          <w:marBottom w:val="0"/>
          <w:divBdr>
            <w:top w:val="none" w:sz="0" w:space="0" w:color="auto"/>
            <w:left w:val="none" w:sz="0" w:space="0" w:color="auto"/>
            <w:bottom w:val="none" w:sz="0" w:space="0" w:color="auto"/>
            <w:right w:val="none" w:sz="0" w:space="0" w:color="auto"/>
          </w:divBdr>
        </w:div>
        <w:div w:id="738403342">
          <w:marLeft w:val="600"/>
          <w:marRight w:val="0"/>
          <w:marTop w:val="0"/>
          <w:marBottom w:val="0"/>
          <w:divBdr>
            <w:top w:val="none" w:sz="0" w:space="0" w:color="auto"/>
            <w:left w:val="none" w:sz="0" w:space="0" w:color="auto"/>
            <w:bottom w:val="none" w:sz="0" w:space="0" w:color="auto"/>
            <w:right w:val="none" w:sz="0" w:space="0" w:color="auto"/>
          </w:divBdr>
        </w:div>
        <w:div w:id="1365054077">
          <w:marLeft w:val="600"/>
          <w:marRight w:val="0"/>
          <w:marTop w:val="0"/>
          <w:marBottom w:val="0"/>
          <w:divBdr>
            <w:top w:val="none" w:sz="0" w:space="0" w:color="auto"/>
            <w:left w:val="none" w:sz="0" w:space="0" w:color="auto"/>
            <w:bottom w:val="none" w:sz="0" w:space="0" w:color="auto"/>
            <w:right w:val="none" w:sz="0" w:space="0" w:color="auto"/>
          </w:divBdr>
        </w:div>
        <w:div w:id="1610434546">
          <w:marLeft w:val="600"/>
          <w:marRight w:val="0"/>
          <w:marTop w:val="0"/>
          <w:marBottom w:val="0"/>
          <w:divBdr>
            <w:top w:val="none" w:sz="0" w:space="0" w:color="auto"/>
            <w:left w:val="none" w:sz="0" w:space="0" w:color="auto"/>
            <w:bottom w:val="none" w:sz="0" w:space="0" w:color="auto"/>
            <w:right w:val="none" w:sz="0" w:space="0" w:color="auto"/>
          </w:divBdr>
        </w:div>
        <w:div w:id="260336503">
          <w:marLeft w:val="0"/>
          <w:marRight w:val="0"/>
          <w:marTop w:val="0"/>
          <w:marBottom w:val="0"/>
          <w:divBdr>
            <w:top w:val="none" w:sz="0" w:space="0" w:color="auto"/>
            <w:left w:val="none" w:sz="0" w:space="0" w:color="auto"/>
            <w:bottom w:val="none" w:sz="0" w:space="0" w:color="auto"/>
            <w:right w:val="none" w:sz="0" w:space="0" w:color="auto"/>
          </w:divBdr>
          <w:divsChild>
            <w:div w:id="513957310">
              <w:marLeft w:val="0"/>
              <w:marRight w:val="0"/>
              <w:marTop w:val="120"/>
              <w:marBottom w:val="0"/>
              <w:divBdr>
                <w:top w:val="none" w:sz="0" w:space="0" w:color="auto"/>
                <w:left w:val="none" w:sz="0" w:space="0" w:color="auto"/>
                <w:bottom w:val="none" w:sz="0" w:space="0" w:color="auto"/>
                <w:right w:val="none" w:sz="0" w:space="0" w:color="auto"/>
              </w:divBdr>
            </w:div>
            <w:div w:id="1958949301">
              <w:marLeft w:val="0"/>
              <w:marRight w:val="0"/>
              <w:marTop w:val="0"/>
              <w:marBottom w:val="0"/>
              <w:divBdr>
                <w:top w:val="none" w:sz="0" w:space="0" w:color="auto"/>
                <w:left w:val="none" w:sz="0" w:space="0" w:color="auto"/>
                <w:bottom w:val="none" w:sz="0" w:space="0" w:color="auto"/>
                <w:right w:val="none" w:sz="0" w:space="0" w:color="auto"/>
              </w:divBdr>
            </w:div>
          </w:divsChild>
        </w:div>
        <w:div w:id="520899651">
          <w:marLeft w:val="0"/>
          <w:marRight w:val="0"/>
          <w:marTop w:val="0"/>
          <w:marBottom w:val="0"/>
          <w:divBdr>
            <w:top w:val="none" w:sz="0" w:space="0" w:color="auto"/>
            <w:left w:val="none" w:sz="0" w:space="0" w:color="auto"/>
            <w:bottom w:val="none" w:sz="0" w:space="0" w:color="auto"/>
            <w:right w:val="none" w:sz="0" w:space="0" w:color="auto"/>
          </w:divBdr>
          <w:divsChild>
            <w:div w:id="1833642899">
              <w:marLeft w:val="0"/>
              <w:marRight w:val="0"/>
              <w:marTop w:val="120"/>
              <w:marBottom w:val="0"/>
              <w:divBdr>
                <w:top w:val="none" w:sz="0" w:space="0" w:color="auto"/>
                <w:left w:val="none" w:sz="0" w:space="0" w:color="auto"/>
                <w:bottom w:val="none" w:sz="0" w:space="0" w:color="auto"/>
                <w:right w:val="none" w:sz="0" w:space="0" w:color="auto"/>
              </w:divBdr>
            </w:div>
            <w:div w:id="1206984280">
              <w:marLeft w:val="0"/>
              <w:marRight w:val="0"/>
              <w:marTop w:val="0"/>
              <w:marBottom w:val="0"/>
              <w:divBdr>
                <w:top w:val="none" w:sz="0" w:space="0" w:color="auto"/>
                <w:left w:val="none" w:sz="0" w:space="0" w:color="auto"/>
                <w:bottom w:val="none" w:sz="0" w:space="0" w:color="auto"/>
                <w:right w:val="none" w:sz="0" w:space="0" w:color="auto"/>
              </w:divBdr>
            </w:div>
          </w:divsChild>
        </w:div>
        <w:div w:id="1139034096">
          <w:marLeft w:val="0"/>
          <w:marRight w:val="0"/>
          <w:marTop w:val="0"/>
          <w:marBottom w:val="0"/>
          <w:divBdr>
            <w:top w:val="none" w:sz="0" w:space="0" w:color="auto"/>
            <w:left w:val="none" w:sz="0" w:space="0" w:color="auto"/>
            <w:bottom w:val="none" w:sz="0" w:space="0" w:color="auto"/>
            <w:right w:val="none" w:sz="0" w:space="0" w:color="auto"/>
          </w:divBdr>
          <w:divsChild>
            <w:div w:id="1189877569">
              <w:marLeft w:val="0"/>
              <w:marRight w:val="0"/>
              <w:marTop w:val="120"/>
              <w:marBottom w:val="0"/>
              <w:divBdr>
                <w:top w:val="none" w:sz="0" w:space="0" w:color="auto"/>
                <w:left w:val="none" w:sz="0" w:space="0" w:color="auto"/>
                <w:bottom w:val="none" w:sz="0" w:space="0" w:color="auto"/>
                <w:right w:val="none" w:sz="0" w:space="0" w:color="auto"/>
              </w:divBdr>
            </w:div>
            <w:div w:id="817111067">
              <w:marLeft w:val="0"/>
              <w:marRight w:val="0"/>
              <w:marTop w:val="0"/>
              <w:marBottom w:val="0"/>
              <w:divBdr>
                <w:top w:val="none" w:sz="0" w:space="0" w:color="auto"/>
                <w:left w:val="none" w:sz="0" w:space="0" w:color="auto"/>
                <w:bottom w:val="none" w:sz="0" w:space="0" w:color="auto"/>
                <w:right w:val="none" w:sz="0" w:space="0" w:color="auto"/>
              </w:divBdr>
            </w:div>
          </w:divsChild>
        </w:div>
        <w:div w:id="1058283980">
          <w:marLeft w:val="0"/>
          <w:marRight w:val="0"/>
          <w:marTop w:val="0"/>
          <w:marBottom w:val="0"/>
          <w:divBdr>
            <w:top w:val="none" w:sz="0" w:space="0" w:color="auto"/>
            <w:left w:val="none" w:sz="0" w:space="0" w:color="auto"/>
            <w:bottom w:val="none" w:sz="0" w:space="0" w:color="auto"/>
            <w:right w:val="none" w:sz="0" w:space="0" w:color="auto"/>
          </w:divBdr>
          <w:divsChild>
            <w:div w:id="1842239923">
              <w:marLeft w:val="0"/>
              <w:marRight w:val="0"/>
              <w:marTop w:val="120"/>
              <w:marBottom w:val="0"/>
              <w:divBdr>
                <w:top w:val="none" w:sz="0" w:space="0" w:color="auto"/>
                <w:left w:val="none" w:sz="0" w:space="0" w:color="auto"/>
                <w:bottom w:val="none" w:sz="0" w:space="0" w:color="auto"/>
                <w:right w:val="none" w:sz="0" w:space="0" w:color="auto"/>
              </w:divBdr>
            </w:div>
            <w:div w:id="1273897254">
              <w:marLeft w:val="0"/>
              <w:marRight w:val="0"/>
              <w:marTop w:val="0"/>
              <w:marBottom w:val="0"/>
              <w:divBdr>
                <w:top w:val="none" w:sz="0" w:space="0" w:color="auto"/>
                <w:left w:val="none" w:sz="0" w:space="0" w:color="auto"/>
                <w:bottom w:val="none" w:sz="0" w:space="0" w:color="auto"/>
                <w:right w:val="none" w:sz="0" w:space="0" w:color="auto"/>
              </w:divBdr>
            </w:div>
          </w:divsChild>
        </w:div>
        <w:div w:id="845175841">
          <w:marLeft w:val="0"/>
          <w:marRight w:val="0"/>
          <w:marTop w:val="0"/>
          <w:marBottom w:val="0"/>
          <w:divBdr>
            <w:top w:val="none" w:sz="0" w:space="0" w:color="auto"/>
            <w:left w:val="none" w:sz="0" w:space="0" w:color="auto"/>
            <w:bottom w:val="none" w:sz="0" w:space="0" w:color="auto"/>
            <w:right w:val="none" w:sz="0" w:space="0" w:color="auto"/>
          </w:divBdr>
          <w:divsChild>
            <w:div w:id="863444378">
              <w:marLeft w:val="0"/>
              <w:marRight w:val="0"/>
              <w:marTop w:val="120"/>
              <w:marBottom w:val="0"/>
              <w:divBdr>
                <w:top w:val="none" w:sz="0" w:space="0" w:color="auto"/>
                <w:left w:val="none" w:sz="0" w:space="0" w:color="auto"/>
                <w:bottom w:val="none" w:sz="0" w:space="0" w:color="auto"/>
                <w:right w:val="none" w:sz="0" w:space="0" w:color="auto"/>
              </w:divBdr>
            </w:div>
            <w:div w:id="661396089">
              <w:marLeft w:val="0"/>
              <w:marRight w:val="0"/>
              <w:marTop w:val="0"/>
              <w:marBottom w:val="0"/>
              <w:divBdr>
                <w:top w:val="none" w:sz="0" w:space="0" w:color="auto"/>
                <w:left w:val="none" w:sz="0" w:space="0" w:color="auto"/>
                <w:bottom w:val="none" w:sz="0" w:space="0" w:color="auto"/>
                <w:right w:val="none" w:sz="0" w:space="0" w:color="auto"/>
              </w:divBdr>
            </w:div>
          </w:divsChild>
        </w:div>
        <w:div w:id="2002466547">
          <w:marLeft w:val="600"/>
          <w:marRight w:val="0"/>
          <w:marTop w:val="0"/>
          <w:marBottom w:val="0"/>
          <w:divBdr>
            <w:top w:val="none" w:sz="0" w:space="0" w:color="auto"/>
            <w:left w:val="none" w:sz="0" w:space="0" w:color="auto"/>
            <w:bottom w:val="none" w:sz="0" w:space="0" w:color="auto"/>
            <w:right w:val="none" w:sz="0" w:space="0" w:color="auto"/>
          </w:divBdr>
        </w:div>
        <w:div w:id="2017269480">
          <w:marLeft w:val="0"/>
          <w:marRight w:val="0"/>
          <w:marTop w:val="0"/>
          <w:marBottom w:val="0"/>
          <w:divBdr>
            <w:top w:val="none" w:sz="0" w:space="0" w:color="auto"/>
            <w:left w:val="none" w:sz="0" w:space="0" w:color="auto"/>
            <w:bottom w:val="none" w:sz="0" w:space="0" w:color="auto"/>
            <w:right w:val="none" w:sz="0" w:space="0" w:color="auto"/>
          </w:divBdr>
          <w:divsChild>
            <w:div w:id="582832781">
              <w:marLeft w:val="0"/>
              <w:marRight w:val="0"/>
              <w:marTop w:val="120"/>
              <w:marBottom w:val="0"/>
              <w:divBdr>
                <w:top w:val="none" w:sz="0" w:space="0" w:color="auto"/>
                <w:left w:val="none" w:sz="0" w:space="0" w:color="auto"/>
                <w:bottom w:val="none" w:sz="0" w:space="0" w:color="auto"/>
                <w:right w:val="none" w:sz="0" w:space="0" w:color="auto"/>
              </w:divBdr>
            </w:div>
            <w:div w:id="2092114342">
              <w:marLeft w:val="0"/>
              <w:marRight w:val="0"/>
              <w:marTop w:val="0"/>
              <w:marBottom w:val="0"/>
              <w:divBdr>
                <w:top w:val="none" w:sz="0" w:space="0" w:color="auto"/>
                <w:left w:val="none" w:sz="0" w:space="0" w:color="auto"/>
                <w:bottom w:val="none" w:sz="0" w:space="0" w:color="auto"/>
                <w:right w:val="none" w:sz="0" w:space="0" w:color="auto"/>
              </w:divBdr>
            </w:div>
          </w:divsChild>
        </w:div>
        <w:div w:id="2022735496">
          <w:marLeft w:val="0"/>
          <w:marRight w:val="0"/>
          <w:marTop w:val="0"/>
          <w:marBottom w:val="0"/>
          <w:divBdr>
            <w:top w:val="none" w:sz="0" w:space="0" w:color="auto"/>
            <w:left w:val="none" w:sz="0" w:space="0" w:color="auto"/>
            <w:bottom w:val="none" w:sz="0" w:space="0" w:color="auto"/>
            <w:right w:val="none" w:sz="0" w:space="0" w:color="auto"/>
          </w:divBdr>
          <w:divsChild>
            <w:div w:id="1583181487">
              <w:marLeft w:val="0"/>
              <w:marRight w:val="0"/>
              <w:marTop w:val="120"/>
              <w:marBottom w:val="0"/>
              <w:divBdr>
                <w:top w:val="none" w:sz="0" w:space="0" w:color="auto"/>
                <w:left w:val="none" w:sz="0" w:space="0" w:color="auto"/>
                <w:bottom w:val="none" w:sz="0" w:space="0" w:color="auto"/>
                <w:right w:val="none" w:sz="0" w:space="0" w:color="auto"/>
              </w:divBdr>
            </w:div>
            <w:div w:id="1359742192">
              <w:marLeft w:val="0"/>
              <w:marRight w:val="0"/>
              <w:marTop w:val="0"/>
              <w:marBottom w:val="0"/>
              <w:divBdr>
                <w:top w:val="none" w:sz="0" w:space="0" w:color="auto"/>
                <w:left w:val="none" w:sz="0" w:space="0" w:color="auto"/>
                <w:bottom w:val="none" w:sz="0" w:space="0" w:color="auto"/>
                <w:right w:val="none" w:sz="0" w:space="0" w:color="auto"/>
              </w:divBdr>
            </w:div>
          </w:divsChild>
        </w:div>
        <w:div w:id="413816044">
          <w:marLeft w:val="0"/>
          <w:marRight w:val="0"/>
          <w:marTop w:val="0"/>
          <w:marBottom w:val="0"/>
          <w:divBdr>
            <w:top w:val="none" w:sz="0" w:space="0" w:color="auto"/>
            <w:left w:val="none" w:sz="0" w:space="0" w:color="auto"/>
            <w:bottom w:val="none" w:sz="0" w:space="0" w:color="auto"/>
            <w:right w:val="none" w:sz="0" w:space="0" w:color="auto"/>
          </w:divBdr>
          <w:divsChild>
            <w:div w:id="1575313723">
              <w:marLeft w:val="0"/>
              <w:marRight w:val="0"/>
              <w:marTop w:val="120"/>
              <w:marBottom w:val="0"/>
              <w:divBdr>
                <w:top w:val="none" w:sz="0" w:space="0" w:color="auto"/>
                <w:left w:val="none" w:sz="0" w:space="0" w:color="auto"/>
                <w:bottom w:val="none" w:sz="0" w:space="0" w:color="auto"/>
                <w:right w:val="none" w:sz="0" w:space="0" w:color="auto"/>
              </w:divBdr>
            </w:div>
            <w:div w:id="1274747306">
              <w:marLeft w:val="0"/>
              <w:marRight w:val="0"/>
              <w:marTop w:val="0"/>
              <w:marBottom w:val="0"/>
              <w:divBdr>
                <w:top w:val="none" w:sz="0" w:space="0" w:color="auto"/>
                <w:left w:val="none" w:sz="0" w:space="0" w:color="auto"/>
                <w:bottom w:val="none" w:sz="0" w:space="0" w:color="auto"/>
                <w:right w:val="none" w:sz="0" w:space="0" w:color="auto"/>
              </w:divBdr>
            </w:div>
          </w:divsChild>
        </w:div>
        <w:div w:id="608507447">
          <w:marLeft w:val="0"/>
          <w:marRight w:val="0"/>
          <w:marTop w:val="0"/>
          <w:marBottom w:val="0"/>
          <w:divBdr>
            <w:top w:val="none" w:sz="0" w:space="0" w:color="auto"/>
            <w:left w:val="none" w:sz="0" w:space="0" w:color="auto"/>
            <w:bottom w:val="none" w:sz="0" w:space="0" w:color="auto"/>
            <w:right w:val="none" w:sz="0" w:space="0" w:color="auto"/>
          </w:divBdr>
          <w:divsChild>
            <w:div w:id="2103986068">
              <w:marLeft w:val="0"/>
              <w:marRight w:val="0"/>
              <w:marTop w:val="120"/>
              <w:marBottom w:val="0"/>
              <w:divBdr>
                <w:top w:val="none" w:sz="0" w:space="0" w:color="auto"/>
                <w:left w:val="none" w:sz="0" w:space="0" w:color="auto"/>
                <w:bottom w:val="none" w:sz="0" w:space="0" w:color="auto"/>
                <w:right w:val="none" w:sz="0" w:space="0" w:color="auto"/>
              </w:divBdr>
            </w:div>
            <w:div w:id="491063010">
              <w:marLeft w:val="0"/>
              <w:marRight w:val="0"/>
              <w:marTop w:val="0"/>
              <w:marBottom w:val="0"/>
              <w:divBdr>
                <w:top w:val="none" w:sz="0" w:space="0" w:color="auto"/>
                <w:left w:val="none" w:sz="0" w:space="0" w:color="auto"/>
                <w:bottom w:val="none" w:sz="0" w:space="0" w:color="auto"/>
                <w:right w:val="none" w:sz="0" w:space="0" w:color="auto"/>
              </w:divBdr>
            </w:div>
          </w:divsChild>
        </w:div>
        <w:div w:id="1953441910">
          <w:marLeft w:val="0"/>
          <w:marRight w:val="0"/>
          <w:marTop w:val="0"/>
          <w:marBottom w:val="0"/>
          <w:divBdr>
            <w:top w:val="none" w:sz="0" w:space="0" w:color="auto"/>
            <w:left w:val="none" w:sz="0" w:space="0" w:color="auto"/>
            <w:bottom w:val="none" w:sz="0" w:space="0" w:color="auto"/>
            <w:right w:val="none" w:sz="0" w:space="0" w:color="auto"/>
          </w:divBdr>
          <w:divsChild>
            <w:div w:id="1571504647">
              <w:marLeft w:val="0"/>
              <w:marRight w:val="0"/>
              <w:marTop w:val="120"/>
              <w:marBottom w:val="0"/>
              <w:divBdr>
                <w:top w:val="none" w:sz="0" w:space="0" w:color="auto"/>
                <w:left w:val="none" w:sz="0" w:space="0" w:color="auto"/>
                <w:bottom w:val="none" w:sz="0" w:space="0" w:color="auto"/>
                <w:right w:val="none" w:sz="0" w:space="0" w:color="auto"/>
              </w:divBdr>
            </w:div>
            <w:div w:id="315114694">
              <w:marLeft w:val="0"/>
              <w:marRight w:val="0"/>
              <w:marTop w:val="0"/>
              <w:marBottom w:val="0"/>
              <w:divBdr>
                <w:top w:val="none" w:sz="0" w:space="0" w:color="auto"/>
                <w:left w:val="none" w:sz="0" w:space="0" w:color="auto"/>
                <w:bottom w:val="none" w:sz="0" w:space="0" w:color="auto"/>
                <w:right w:val="none" w:sz="0" w:space="0" w:color="auto"/>
              </w:divBdr>
            </w:div>
          </w:divsChild>
        </w:div>
        <w:div w:id="1331062931">
          <w:marLeft w:val="600"/>
          <w:marRight w:val="0"/>
          <w:marTop w:val="0"/>
          <w:marBottom w:val="0"/>
          <w:divBdr>
            <w:top w:val="none" w:sz="0" w:space="0" w:color="auto"/>
            <w:left w:val="none" w:sz="0" w:space="0" w:color="auto"/>
            <w:bottom w:val="none" w:sz="0" w:space="0" w:color="auto"/>
            <w:right w:val="none" w:sz="0" w:space="0" w:color="auto"/>
          </w:divBdr>
        </w:div>
        <w:div w:id="2113238900">
          <w:marLeft w:val="600"/>
          <w:marRight w:val="0"/>
          <w:marTop w:val="0"/>
          <w:marBottom w:val="0"/>
          <w:divBdr>
            <w:top w:val="none" w:sz="0" w:space="0" w:color="auto"/>
            <w:left w:val="none" w:sz="0" w:space="0" w:color="auto"/>
            <w:bottom w:val="none" w:sz="0" w:space="0" w:color="auto"/>
            <w:right w:val="none" w:sz="0" w:space="0" w:color="auto"/>
          </w:divBdr>
        </w:div>
        <w:div w:id="1104183054">
          <w:marLeft w:val="600"/>
          <w:marRight w:val="0"/>
          <w:marTop w:val="0"/>
          <w:marBottom w:val="0"/>
          <w:divBdr>
            <w:top w:val="none" w:sz="0" w:space="0" w:color="auto"/>
            <w:left w:val="none" w:sz="0" w:space="0" w:color="auto"/>
            <w:bottom w:val="none" w:sz="0" w:space="0" w:color="auto"/>
            <w:right w:val="none" w:sz="0" w:space="0" w:color="auto"/>
          </w:divBdr>
        </w:div>
        <w:div w:id="1624076134">
          <w:marLeft w:val="600"/>
          <w:marRight w:val="0"/>
          <w:marTop w:val="0"/>
          <w:marBottom w:val="0"/>
          <w:divBdr>
            <w:top w:val="none" w:sz="0" w:space="0" w:color="auto"/>
            <w:left w:val="none" w:sz="0" w:space="0" w:color="auto"/>
            <w:bottom w:val="none" w:sz="0" w:space="0" w:color="auto"/>
            <w:right w:val="none" w:sz="0" w:space="0" w:color="auto"/>
          </w:divBdr>
        </w:div>
        <w:div w:id="880897473">
          <w:marLeft w:val="600"/>
          <w:marRight w:val="0"/>
          <w:marTop w:val="0"/>
          <w:marBottom w:val="0"/>
          <w:divBdr>
            <w:top w:val="none" w:sz="0" w:space="0" w:color="auto"/>
            <w:left w:val="none" w:sz="0" w:space="0" w:color="auto"/>
            <w:bottom w:val="none" w:sz="0" w:space="0" w:color="auto"/>
            <w:right w:val="none" w:sz="0" w:space="0" w:color="auto"/>
          </w:divBdr>
        </w:div>
        <w:div w:id="918515943">
          <w:marLeft w:val="600"/>
          <w:marRight w:val="0"/>
          <w:marTop w:val="0"/>
          <w:marBottom w:val="0"/>
          <w:divBdr>
            <w:top w:val="none" w:sz="0" w:space="0" w:color="auto"/>
            <w:left w:val="none" w:sz="0" w:space="0" w:color="auto"/>
            <w:bottom w:val="none" w:sz="0" w:space="0" w:color="auto"/>
            <w:right w:val="none" w:sz="0" w:space="0" w:color="auto"/>
          </w:divBdr>
        </w:div>
        <w:div w:id="37555961">
          <w:marLeft w:val="480"/>
          <w:marRight w:val="0"/>
          <w:marTop w:val="0"/>
          <w:marBottom w:val="0"/>
          <w:divBdr>
            <w:top w:val="none" w:sz="0" w:space="0" w:color="auto"/>
            <w:left w:val="none" w:sz="0" w:space="0" w:color="auto"/>
            <w:bottom w:val="none" w:sz="0" w:space="0" w:color="auto"/>
            <w:right w:val="none" w:sz="0" w:space="0" w:color="auto"/>
          </w:divBdr>
        </w:div>
        <w:div w:id="2041205874">
          <w:marLeft w:val="480"/>
          <w:marRight w:val="0"/>
          <w:marTop w:val="0"/>
          <w:marBottom w:val="0"/>
          <w:divBdr>
            <w:top w:val="none" w:sz="0" w:space="0" w:color="auto"/>
            <w:left w:val="none" w:sz="0" w:space="0" w:color="auto"/>
            <w:bottom w:val="none" w:sz="0" w:space="0" w:color="auto"/>
            <w:right w:val="none" w:sz="0" w:space="0" w:color="auto"/>
          </w:divBdr>
        </w:div>
        <w:div w:id="1052853276">
          <w:marLeft w:val="480"/>
          <w:marRight w:val="0"/>
          <w:marTop w:val="0"/>
          <w:marBottom w:val="0"/>
          <w:divBdr>
            <w:top w:val="none" w:sz="0" w:space="0" w:color="auto"/>
            <w:left w:val="none" w:sz="0" w:space="0" w:color="auto"/>
            <w:bottom w:val="none" w:sz="0" w:space="0" w:color="auto"/>
            <w:right w:val="none" w:sz="0" w:space="0" w:color="auto"/>
          </w:divBdr>
        </w:div>
        <w:div w:id="1841458187">
          <w:marLeft w:val="0"/>
          <w:marRight w:val="0"/>
          <w:marTop w:val="0"/>
          <w:marBottom w:val="0"/>
          <w:divBdr>
            <w:top w:val="none" w:sz="0" w:space="0" w:color="auto"/>
            <w:left w:val="none" w:sz="0" w:space="0" w:color="auto"/>
            <w:bottom w:val="none" w:sz="0" w:space="0" w:color="auto"/>
            <w:right w:val="none" w:sz="0" w:space="0" w:color="auto"/>
          </w:divBdr>
          <w:divsChild>
            <w:div w:id="2083719547">
              <w:marLeft w:val="0"/>
              <w:marRight w:val="0"/>
              <w:marTop w:val="120"/>
              <w:marBottom w:val="0"/>
              <w:divBdr>
                <w:top w:val="none" w:sz="0" w:space="0" w:color="auto"/>
                <w:left w:val="none" w:sz="0" w:space="0" w:color="auto"/>
                <w:bottom w:val="none" w:sz="0" w:space="0" w:color="auto"/>
                <w:right w:val="none" w:sz="0" w:space="0" w:color="auto"/>
              </w:divBdr>
            </w:div>
            <w:div w:id="811168982">
              <w:marLeft w:val="0"/>
              <w:marRight w:val="0"/>
              <w:marTop w:val="0"/>
              <w:marBottom w:val="0"/>
              <w:divBdr>
                <w:top w:val="none" w:sz="0" w:space="0" w:color="auto"/>
                <w:left w:val="none" w:sz="0" w:space="0" w:color="auto"/>
                <w:bottom w:val="none" w:sz="0" w:space="0" w:color="auto"/>
                <w:right w:val="none" w:sz="0" w:space="0" w:color="auto"/>
              </w:divBdr>
            </w:div>
          </w:divsChild>
        </w:div>
        <w:div w:id="782072670">
          <w:marLeft w:val="0"/>
          <w:marRight w:val="0"/>
          <w:marTop w:val="0"/>
          <w:marBottom w:val="0"/>
          <w:divBdr>
            <w:top w:val="none" w:sz="0" w:space="0" w:color="auto"/>
            <w:left w:val="none" w:sz="0" w:space="0" w:color="auto"/>
            <w:bottom w:val="none" w:sz="0" w:space="0" w:color="auto"/>
            <w:right w:val="none" w:sz="0" w:space="0" w:color="auto"/>
          </w:divBdr>
          <w:divsChild>
            <w:div w:id="2046439130">
              <w:marLeft w:val="0"/>
              <w:marRight w:val="0"/>
              <w:marTop w:val="120"/>
              <w:marBottom w:val="0"/>
              <w:divBdr>
                <w:top w:val="none" w:sz="0" w:space="0" w:color="auto"/>
                <w:left w:val="none" w:sz="0" w:space="0" w:color="auto"/>
                <w:bottom w:val="none" w:sz="0" w:space="0" w:color="auto"/>
                <w:right w:val="none" w:sz="0" w:space="0" w:color="auto"/>
              </w:divBdr>
            </w:div>
            <w:div w:id="1889296008">
              <w:marLeft w:val="0"/>
              <w:marRight w:val="0"/>
              <w:marTop w:val="0"/>
              <w:marBottom w:val="0"/>
              <w:divBdr>
                <w:top w:val="none" w:sz="0" w:space="0" w:color="auto"/>
                <w:left w:val="none" w:sz="0" w:space="0" w:color="auto"/>
                <w:bottom w:val="none" w:sz="0" w:space="0" w:color="auto"/>
                <w:right w:val="none" w:sz="0" w:space="0" w:color="auto"/>
              </w:divBdr>
            </w:div>
          </w:divsChild>
        </w:div>
        <w:div w:id="2082410764">
          <w:marLeft w:val="480"/>
          <w:marRight w:val="0"/>
          <w:marTop w:val="0"/>
          <w:marBottom w:val="0"/>
          <w:divBdr>
            <w:top w:val="none" w:sz="0" w:space="0" w:color="auto"/>
            <w:left w:val="none" w:sz="0" w:space="0" w:color="auto"/>
            <w:bottom w:val="none" w:sz="0" w:space="0" w:color="auto"/>
            <w:right w:val="none" w:sz="0" w:space="0" w:color="auto"/>
          </w:divBdr>
        </w:div>
        <w:div w:id="249894230">
          <w:marLeft w:val="480"/>
          <w:marRight w:val="0"/>
          <w:marTop w:val="0"/>
          <w:marBottom w:val="0"/>
          <w:divBdr>
            <w:top w:val="none" w:sz="0" w:space="0" w:color="auto"/>
            <w:left w:val="none" w:sz="0" w:space="0" w:color="auto"/>
            <w:bottom w:val="none" w:sz="0" w:space="0" w:color="auto"/>
            <w:right w:val="none" w:sz="0" w:space="0" w:color="auto"/>
          </w:divBdr>
        </w:div>
        <w:div w:id="273488711">
          <w:marLeft w:val="480"/>
          <w:marRight w:val="0"/>
          <w:marTop w:val="0"/>
          <w:marBottom w:val="0"/>
          <w:divBdr>
            <w:top w:val="none" w:sz="0" w:space="0" w:color="auto"/>
            <w:left w:val="none" w:sz="0" w:space="0" w:color="auto"/>
            <w:bottom w:val="none" w:sz="0" w:space="0" w:color="auto"/>
            <w:right w:val="none" w:sz="0" w:space="0" w:color="auto"/>
          </w:divBdr>
        </w:div>
        <w:div w:id="78987544">
          <w:marLeft w:val="480"/>
          <w:marRight w:val="0"/>
          <w:marTop w:val="0"/>
          <w:marBottom w:val="0"/>
          <w:divBdr>
            <w:top w:val="none" w:sz="0" w:space="0" w:color="auto"/>
            <w:left w:val="none" w:sz="0" w:space="0" w:color="auto"/>
            <w:bottom w:val="none" w:sz="0" w:space="0" w:color="auto"/>
            <w:right w:val="none" w:sz="0" w:space="0" w:color="auto"/>
          </w:divBdr>
        </w:div>
        <w:div w:id="2078819190">
          <w:marLeft w:val="0"/>
          <w:marRight w:val="0"/>
          <w:marTop w:val="0"/>
          <w:marBottom w:val="0"/>
          <w:divBdr>
            <w:top w:val="none" w:sz="0" w:space="0" w:color="auto"/>
            <w:left w:val="none" w:sz="0" w:space="0" w:color="auto"/>
            <w:bottom w:val="none" w:sz="0" w:space="0" w:color="auto"/>
            <w:right w:val="none" w:sz="0" w:space="0" w:color="auto"/>
          </w:divBdr>
          <w:divsChild>
            <w:div w:id="1447117324">
              <w:marLeft w:val="0"/>
              <w:marRight w:val="0"/>
              <w:marTop w:val="120"/>
              <w:marBottom w:val="0"/>
              <w:divBdr>
                <w:top w:val="none" w:sz="0" w:space="0" w:color="auto"/>
                <w:left w:val="none" w:sz="0" w:space="0" w:color="auto"/>
                <w:bottom w:val="none" w:sz="0" w:space="0" w:color="auto"/>
                <w:right w:val="none" w:sz="0" w:space="0" w:color="auto"/>
              </w:divBdr>
            </w:div>
            <w:div w:id="1219323948">
              <w:marLeft w:val="0"/>
              <w:marRight w:val="0"/>
              <w:marTop w:val="0"/>
              <w:marBottom w:val="0"/>
              <w:divBdr>
                <w:top w:val="none" w:sz="0" w:space="0" w:color="auto"/>
                <w:left w:val="none" w:sz="0" w:space="0" w:color="auto"/>
                <w:bottom w:val="none" w:sz="0" w:space="0" w:color="auto"/>
                <w:right w:val="none" w:sz="0" w:space="0" w:color="auto"/>
              </w:divBdr>
              <w:divsChild>
                <w:div w:id="978222452">
                  <w:marLeft w:val="0"/>
                  <w:marRight w:val="0"/>
                  <w:marTop w:val="0"/>
                  <w:marBottom w:val="0"/>
                  <w:divBdr>
                    <w:top w:val="none" w:sz="0" w:space="0" w:color="auto"/>
                    <w:left w:val="none" w:sz="0" w:space="0" w:color="auto"/>
                    <w:bottom w:val="none" w:sz="0" w:space="0" w:color="auto"/>
                    <w:right w:val="none" w:sz="0" w:space="0" w:color="auto"/>
                  </w:divBdr>
                  <w:divsChild>
                    <w:div w:id="1868180533">
                      <w:marLeft w:val="0"/>
                      <w:marRight w:val="0"/>
                      <w:marTop w:val="120"/>
                      <w:marBottom w:val="0"/>
                      <w:divBdr>
                        <w:top w:val="none" w:sz="0" w:space="0" w:color="auto"/>
                        <w:left w:val="none" w:sz="0" w:space="0" w:color="auto"/>
                        <w:bottom w:val="none" w:sz="0" w:space="0" w:color="auto"/>
                        <w:right w:val="none" w:sz="0" w:space="0" w:color="auto"/>
                      </w:divBdr>
                    </w:div>
                    <w:div w:id="358429284">
                      <w:marLeft w:val="0"/>
                      <w:marRight w:val="0"/>
                      <w:marTop w:val="0"/>
                      <w:marBottom w:val="0"/>
                      <w:divBdr>
                        <w:top w:val="none" w:sz="0" w:space="0" w:color="auto"/>
                        <w:left w:val="none" w:sz="0" w:space="0" w:color="auto"/>
                        <w:bottom w:val="none" w:sz="0" w:space="0" w:color="auto"/>
                        <w:right w:val="none" w:sz="0" w:space="0" w:color="auto"/>
                      </w:divBdr>
                    </w:div>
                  </w:divsChild>
                </w:div>
                <w:div w:id="1255820281">
                  <w:marLeft w:val="0"/>
                  <w:marRight w:val="0"/>
                  <w:marTop w:val="0"/>
                  <w:marBottom w:val="0"/>
                  <w:divBdr>
                    <w:top w:val="none" w:sz="0" w:space="0" w:color="auto"/>
                    <w:left w:val="none" w:sz="0" w:space="0" w:color="auto"/>
                    <w:bottom w:val="none" w:sz="0" w:space="0" w:color="auto"/>
                    <w:right w:val="none" w:sz="0" w:space="0" w:color="auto"/>
                  </w:divBdr>
                  <w:divsChild>
                    <w:div w:id="1841656137">
                      <w:marLeft w:val="0"/>
                      <w:marRight w:val="0"/>
                      <w:marTop w:val="120"/>
                      <w:marBottom w:val="0"/>
                      <w:divBdr>
                        <w:top w:val="none" w:sz="0" w:space="0" w:color="auto"/>
                        <w:left w:val="none" w:sz="0" w:space="0" w:color="auto"/>
                        <w:bottom w:val="none" w:sz="0" w:space="0" w:color="auto"/>
                        <w:right w:val="none" w:sz="0" w:space="0" w:color="auto"/>
                      </w:divBdr>
                    </w:div>
                    <w:div w:id="848328564">
                      <w:marLeft w:val="0"/>
                      <w:marRight w:val="0"/>
                      <w:marTop w:val="0"/>
                      <w:marBottom w:val="0"/>
                      <w:divBdr>
                        <w:top w:val="none" w:sz="0" w:space="0" w:color="auto"/>
                        <w:left w:val="none" w:sz="0" w:space="0" w:color="auto"/>
                        <w:bottom w:val="none" w:sz="0" w:space="0" w:color="auto"/>
                        <w:right w:val="none" w:sz="0" w:space="0" w:color="auto"/>
                      </w:divBdr>
                    </w:div>
                  </w:divsChild>
                </w:div>
                <w:div w:id="1063529498">
                  <w:marLeft w:val="0"/>
                  <w:marRight w:val="0"/>
                  <w:marTop w:val="0"/>
                  <w:marBottom w:val="0"/>
                  <w:divBdr>
                    <w:top w:val="none" w:sz="0" w:space="0" w:color="auto"/>
                    <w:left w:val="none" w:sz="0" w:space="0" w:color="auto"/>
                    <w:bottom w:val="none" w:sz="0" w:space="0" w:color="auto"/>
                    <w:right w:val="none" w:sz="0" w:space="0" w:color="auto"/>
                  </w:divBdr>
                  <w:divsChild>
                    <w:div w:id="746265507">
                      <w:marLeft w:val="0"/>
                      <w:marRight w:val="0"/>
                      <w:marTop w:val="120"/>
                      <w:marBottom w:val="0"/>
                      <w:divBdr>
                        <w:top w:val="none" w:sz="0" w:space="0" w:color="auto"/>
                        <w:left w:val="none" w:sz="0" w:space="0" w:color="auto"/>
                        <w:bottom w:val="none" w:sz="0" w:space="0" w:color="auto"/>
                        <w:right w:val="none" w:sz="0" w:space="0" w:color="auto"/>
                      </w:divBdr>
                    </w:div>
                    <w:div w:id="1222599175">
                      <w:marLeft w:val="0"/>
                      <w:marRight w:val="0"/>
                      <w:marTop w:val="0"/>
                      <w:marBottom w:val="0"/>
                      <w:divBdr>
                        <w:top w:val="none" w:sz="0" w:space="0" w:color="auto"/>
                        <w:left w:val="none" w:sz="0" w:space="0" w:color="auto"/>
                        <w:bottom w:val="none" w:sz="0" w:space="0" w:color="auto"/>
                        <w:right w:val="none" w:sz="0" w:space="0" w:color="auto"/>
                      </w:divBdr>
                    </w:div>
                  </w:divsChild>
                </w:div>
                <w:div w:id="1593079888">
                  <w:marLeft w:val="0"/>
                  <w:marRight w:val="0"/>
                  <w:marTop w:val="0"/>
                  <w:marBottom w:val="0"/>
                  <w:divBdr>
                    <w:top w:val="none" w:sz="0" w:space="0" w:color="auto"/>
                    <w:left w:val="none" w:sz="0" w:space="0" w:color="auto"/>
                    <w:bottom w:val="none" w:sz="0" w:space="0" w:color="auto"/>
                    <w:right w:val="none" w:sz="0" w:space="0" w:color="auto"/>
                  </w:divBdr>
                  <w:divsChild>
                    <w:div w:id="2064256051">
                      <w:marLeft w:val="0"/>
                      <w:marRight w:val="0"/>
                      <w:marTop w:val="120"/>
                      <w:marBottom w:val="0"/>
                      <w:divBdr>
                        <w:top w:val="none" w:sz="0" w:space="0" w:color="auto"/>
                        <w:left w:val="none" w:sz="0" w:space="0" w:color="auto"/>
                        <w:bottom w:val="none" w:sz="0" w:space="0" w:color="auto"/>
                        <w:right w:val="none" w:sz="0" w:space="0" w:color="auto"/>
                      </w:divBdr>
                    </w:div>
                    <w:div w:id="675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767074">
          <w:marLeft w:val="0"/>
          <w:marRight w:val="0"/>
          <w:marTop w:val="0"/>
          <w:marBottom w:val="0"/>
          <w:divBdr>
            <w:top w:val="none" w:sz="0" w:space="0" w:color="auto"/>
            <w:left w:val="none" w:sz="0" w:space="0" w:color="auto"/>
            <w:bottom w:val="none" w:sz="0" w:space="0" w:color="auto"/>
            <w:right w:val="none" w:sz="0" w:space="0" w:color="auto"/>
          </w:divBdr>
          <w:divsChild>
            <w:div w:id="842205482">
              <w:marLeft w:val="0"/>
              <w:marRight w:val="0"/>
              <w:marTop w:val="120"/>
              <w:marBottom w:val="0"/>
              <w:divBdr>
                <w:top w:val="none" w:sz="0" w:space="0" w:color="auto"/>
                <w:left w:val="none" w:sz="0" w:space="0" w:color="auto"/>
                <w:bottom w:val="none" w:sz="0" w:space="0" w:color="auto"/>
                <w:right w:val="none" w:sz="0" w:space="0" w:color="auto"/>
              </w:divBdr>
            </w:div>
            <w:div w:id="2144229116">
              <w:marLeft w:val="0"/>
              <w:marRight w:val="0"/>
              <w:marTop w:val="0"/>
              <w:marBottom w:val="0"/>
              <w:divBdr>
                <w:top w:val="none" w:sz="0" w:space="0" w:color="auto"/>
                <w:left w:val="none" w:sz="0" w:space="0" w:color="auto"/>
                <w:bottom w:val="none" w:sz="0" w:space="0" w:color="auto"/>
                <w:right w:val="none" w:sz="0" w:space="0" w:color="auto"/>
              </w:divBdr>
              <w:divsChild>
                <w:div w:id="473108991">
                  <w:marLeft w:val="0"/>
                  <w:marRight w:val="0"/>
                  <w:marTop w:val="0"/>
                  <w:marBottom w:val="0"/>
                  <w:divBdr>
                    <w:top w:val="none" w:sz="0" w:space="0" w:color="auto"/>
                    <w:left w:val="none" w:sz="0" w:space="0" w:color="auto"/>
                    <w:bottom w:val="none" w:sz="0" w:space="0" w:color="auto"/>
                    <w:right w:val="none" w:sz="0" w:space="0" w:color="auto"/>
                  </w:divBdr>
                  <w:divsChild>
                    <w:div w:id="172191919">
                      <w:marLeft w:val="0"/>
                      <w:marRight w:val="0"/>
                      <w:marTop w:val="120"/>
                      <w:marBottom w:val="0"/>
                      <w:divBdr>
                        <w:top w:val="none" w:sz="0" w:space="0" w:color="auto"/>
                        <w:left w:val="none" w:sz="0" w:space="0" w:color="auto"/>
                        <w:bottom w:val="none" w:sz="0" w:space="0" w:color="auto"/>
                        <w:right w:val="none" w:sz="0" w:space="0" w:color="auto"/>
                      </w:divBdr>
                    </w:div>
                    <w:div w:id="190462657">
                      <w:marLeft w:val="0"/>
                      <w:marRight w:val="0"/>
                      <w:marTop w:val="0"/>
                      <w:marBottom w:val="0"/>
                      <w:divBdr>
                        <w:top w:val="none" w:sz="0" w:space="0" w:color="auto"/>
                        <w:left w:val="none" w:sz="0" w:space="0" w:color="auto"/>
                        <w:bottom w:val="none" w:sz="0" w:space="0" w:color="auto"/>
                        <w:right w:val="none" w:sz="0" w:space="0" w:color="auto"/>
                      </w:divBdr>
                    </w:div>
                  </w:divsChild>
                </w:div>
                <w:div w:id="372658224">
                  <w:marLeft w:val="0"/>
                  <w:marRight w:val="0"/>
                  <w:marTop w:val="0"/>
                  <w:marBottom w:val="0"/>
                  <w:divBdr>
                    <w:top w:val="none" w:sz="0" w:space="0" w:color="auto"/>
                    <w:left w:val="none" w:sz="0" w:space="0" w:color="auto"/>
                    <w:bottom w:val="none" w:sz="0" w:space="0" w:color="auto"/>
                    <w:right w:val="none" w:sz="0" w:space="0" w:color="auto"/>
                  </w:divBdr>
                  <w:divsChild>
                    <w:div w:id="1585531775">
                      <w:marLeft w:val="0"/>
                      <w:marRight w:val="0"/>
                      <w:marTop w:val="120"/>
                      <w:marBottom w:val="0"/>
                      <w:divBdr>
                        <w:top w:val="none" w:sz="0" w:space="0" w:color="auto"/>
                        <w:left w:val="none" w:sz="0" w:space="0" w:color="auto"/>
                        <w:bottom w:val="none" w:sz="0" w:space="0" w:color="auto"/>
                        <w:right w:val="none" w:sz="0" w:space="0" w:color="auto"/>
                      </w:divBdr>
                    </w:div>
                    <w:div w:id="1520267246">
                      <w:marLeft w:val="0"/>
                      <w:marRight w:val="0"/>
                      <w:marTop w:val="0"/>
                      <w:marBottom w:val="0"/>
                      <w:divBdr>
                        <w:top w:val="none" w:sz="0" w:space="0" w:color="auto"/>
                        <w:left w:val="none" w:sz="0" w:space="0" w:color="auto"/>
                        <w:bottom w:val="none" w:sz="0" w:space="0" w:color="auto"/>
                        <w:right w:val="none" w:sz="0" w:space="0" w:color="auto"/>
                      </w:divBdr>
                    </w:div>
                  </w:divsChild>
                </w:div>
                <w:div w:id="970092374">
                  <w:marLeft w:val="0"/>
                  <w:marRight w:val="0"/>
                  <w:marTop w:val="0"/>
                  <w:marBottom w:val="0"/>
                  <w:divBdr>
                    <w:top w:val="none" w:sz="0" w:space="0" w:color="auto"/>
                    <w:left w:val="none" w:sz="0" w:space="0" w:color="auto"/>
                    <w:bottom w:val="none" w:sz="0" w:space="0" w:color="auto"/>
                    <w:right w:val="none" w:sz="0" w:space="0" w:color="auto"/>
                  </w:divBdr>
                  <w:divsChild>
                    <w:div w:id="1829398018">
                      <w:marLeft w:val="0"/>
                      <w:marRight w:val="0"/>
                      <w:marTop w:val="120"/>
                      <w:marBottom w:val="0"/>
                      <w:divBdr>
                        <w:top w:val="none" w:sz="0" w:space="0" w:color="auto"/>
                        <w:left w:val="none" w:sz="0" w:space="0" w:color="auto"/>
                        <w:bottom w:val="none" w:sz="0" w:space="0" w:color="auto"/>
                        <w:right w:val="none" w:sz="0" w:space="0" w:color="auto"/>
                      </w:divBdr>
                    </w:div>
                    <w:div w:id="106236560">
                      <w:marLeft w:val="0"/>
                      <w:marRight w:val="0"/>
                      <w:marTop w:val="0"/>
                      <w:marBottom w:val="0"/>
                      <w:divBdr>
                        <w:top w:val="none" w:sz="0" w:space="0" w:color="auto"/>
                        <w:left w:val="none" w:sz="0" w:space="0" w:color="auto"/>
                        <w:bottom w:val="none" w:sz="0" w:space="0" w:color="auto"/>
                        <w:right w:val="none" w:sz="0" w:space="0" w:color="auto"/>
                      </w:divBdr>
                    </w:div>
                  </w:divsChild>
                </w:div>
                <w:div w:id="656881963">
                  <w:marLeft w:val="0"/>
                  <w:marRight w:val="0"/>
                  <w:marTop w:val="0"/>
                  <w:marBottom w:val="0"/>
                  <w:divBdr>
                    <w:top w:val="none" w:sz="0" w:space="0" w:color="auto"/>
                    <w:left w:val="none" w:sz="0" w:space="0" w:color="auto"/>
                    <w:bottom w:val="none" w:sz="0" w:space="0" w:color="auto"/>
                    <w:right w:val="none" w:sz="0" w:space="0" w:color="auto"/>
                  </w:divBdr>
                  <w:divsChild>
                    <w:div w:id="1320157363">
                      <w:marLeft w:val="0"/>
                      <w:marRight w:val="0"/>
                      <w:marTop w:val="120"/>
                      <w:marBottom w:val="0"/>
                      <w:divBdr>
                        <w:top w:val="none" w:sz="0" w:space="0" w:color="auto"/>
                        <w:left w:val="none" w:sz="0" w:space="0" w:color="auto"/>
                        <w:bottom w:val="none" w:sz="0" w:space="0" w:color="auto"/>
                        <w:right w:val="none" w:sz="0" w:space="0" w:color="auto"/>
                      </w:divBdr>
                    </w:div>
                    <w:div w:id="1818106025">
                      <w:marLeft w:val="0"/>
                      <w:marRight w:val="0"/>
                      <w:marTop w:val="0"/>
                      <w:marBottom w:val="0"/>
                      <w:divBdr>
                        <w:top w:val="none" w:sz="0" w:space="0" w:color="auto"/>
                        <w:left w:val="none" w:sz="0" w:space="0" w:color="auto"/>
                        <w:bottom w:val="none" w:sz="0" w:space="0" w:color="auto"/>
                        <w:right w:val="none" w:sz="0" w:space="0" w:color="auto"/>
                      </w:divBdr>
                    </w:div>
                  </w:divsChild>
                </w:div>
                <w:div w:id="511914116">
                  <w:marLeft w:val="0"/>
                  <w:marRight w:val="0"/>
                  <w:marTop w:val="0"/>
                  <w:marBottom w:val="0"/>
                  <w:divBdr>
                    <w:top w:val="none" w:sz="0" w:space="0" w:color="auto"/>
                    <w:left w:val="none" w:sz="0" w:space="0" w:color="auto"/>
                    <w:bottom w:val="none" w:sz="0" w:space="0" w:color="auto"/>
                    <w:right w:val="none" w:sz="0" w:space="0" w:color="auto"/>
                  </w:divBdr>
                  <w:divsChild>
                    <w:div w:id="937831360">
                      <w:marLeft w:val="0"/>
                      <w:marRight w:val="0"/>
                      <w:marTop w:val="120"/>
                      <w:marBottom w:val="0"/>
                      <w:divBdr>
                        <w:top w:val="none" w:sz="0" w:space="0" w:color="auto"/>
                        <w:left w:val="none" w:sz="0" w:space="0" w:color="auto"/>
                        <w:bottom w:val="none" w:sz="0" w:space="0" w:color="auto"/>
                        <w:right w:val="none" w:sz="0" w:space="0" w:color="auto"/>
                      </w:divBdr>
                    </w:div>
                    <w:div w:id="123356409">
                      <w:marLeft w:val="0"/>
                      <w:marRight w:val="0"/>
                      <w:marTop w:val="0"/>
                      <w:marBottom w:val="0"/>
                      <w:divBdr>
                        <w:top w:val="none" w:sz="0" w:space="0" w:color="auto"/>
                        <w:left w:val="none" w:sz="0" w:space="0" w:color="auto"/>
                        <w:bottom w:val="none" w:sz="0" w:space="0" w:color="auto"/>
                        <w:right w:val="none" w:sz="0" w:space="0" w:color="auto"/>
                      </w:divBdr>
                    </w:div>
                  </w:divsChild>
                </w:div>
                <w:div w:id="588387206">
                  <w:marLeft w:val="0"/>
                  <w:marRight w:val="0"/>
                  <w:marTop w:val="0"/>
                  <w:marBottom w:val="0"/>
                  <w:divBdr>
                    <w:top w:val="none" w:sz="0" w:space="0" w:color="auto"/>
                    <w:left w:val="none" w:sz="0" w:space="0" w:color="auto"/>
                    <w:bottom w:val="none" w:sz="0" w:space="0" w:color="auto"/>
                    <w:right w:val="none" w:sz="0" w:space="0" w:color="auto"/>
                  </w:divBdr>
                  <w:divsChild>
                    <w:div w:id="1468087496">
                      <w:marLeft w:val="0"/>
                      <w:marRight w:val="0"/>
                      <w:marTop w:val="120"/>
                      <w:marBottom w:val="0"/>
                      <w:divBdr>
                        <w:top w:val="none" w:sz="0" w:space="0" w:color="auto"/>
                        <w:left w:val="none" w:sz="0" w:space="0" w:color="auto"/>
                        <w:bottom w:val="none" w:sz="0" w:space="0" w:color="auto"/>
                        <w:right w:val="none" w:sz="0" w:space="0" w:color="auto"/>
                      </w:divBdr>
                    </w:div>
                    <w:div w:id="1459375971">
                      <w:marLeft w:val="0"/>
                      <w:marRight w:val="0"/>
                      <w:marTop w:val="0"/>
                      <w:marBottom w:val="0"/>
                      <w:divBdr>
                        <w:top w:val="none" w:sz="0" w:space="0" w:color="auto"/>
                        <w:left w:val="none" w:sz="0" w:space="0" w:color="auto"/>
                        <w:bottom w:val="none" w:sz="0" w:space="0" w:color="auto"/>
                        <w:right w:val="none" w:sz="0" w:space="0" w:color="auto"/>
                      </w:divBdr>
                    </w:div>
                  </w:divsChild>
                </w:div>
                <w:div w:id="1973174180">
                  <w:marLeft w:val="0"/>
                  <w:marRight w:val="0"/>
                  <w:marTop w:val="0"/>
                  <w:marBottom w:val="0"/>
                  <w:divBdr>
                    <w:top w:val="none" w:sz="0" w:space="0" w:color="auto"/>
                    <w:left w:val="none" w:sz="0" w:space="0" w:color="auto"/>
                    <w:bottom w:val="none" w:sz="0" w:space="0" w:color="auto"/>
                    <w:right w:val="none" w:sz="0" w:space="0" w:color="auto"/>
                  </w:divBdr>
                  <w:divsChild>
                    <w:div w:id="305353138">
                      <w:marLeft w:val="0"/>
                      <w:marRight w:val="0"/>
                      <w:marTop w:val="120"/>
                      <w:marBottom w:val="0"/>
                      <w:divBdr>
                        <w:top w:val="none" w:sz="0" w:space="0" w:color="auto"/>
                        <w:left w:val="none" w:sz="0" w:space="0" w:color="auto"/>
                        <w:bottom w:val="none" w:sz="0" w:space="0" w:color="auto"/>
                        <w:right w:val="none" w:sz="0" w:space="0" w:color="auto"/>
                      </w:divBdr>
                    </w:div>
                    <w:div w:id="114323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8956065">
          <w:marLeft w:val="0"/>
          <w:marRight w:val="0"/>
          <w:marTop w:val="0"/>
          <w:marBottom w:val="0"/>
          <w:divBdr>
            <w:top w:val="none" w:sz="0" w:space="0" w:color="auto"/>
            <w:left w:val="none" w:sz="0" w:space="0" w:color="auto"/>
            <w:bottom w:val="none" w:sz="0" w:space="0" w:color="auto"/>
            <w:right w:val="none" w:sz="0" w:space="0" w:color="auto"/>
          </w:divBdr>
          <w:divsChild>
            <w:div w:id="605965219">
              <w:marLeft w:val="0"/>
              <w:marRight w:val="0"/>
              <w:marTop w:val="120"/>
              <w:marBottom w:val="0"/>
              <w:divBdr>
                <w:top w:val="none" w:sz="0" w:space="0" w:color="auto"/>
                <w:left w:val="none" w:sz="0" w:space="0" w:color="auto"/>
                <w:bottom w:val="none" w:sz="0" w:space="0" w:color="auto"/>
                <w:right w:val="none" w:sz="0" w:space="0" w:color="auto"/>
              </w:divBdr>
            </w:div>
            <w:div w:id="1562013079">
              <w:marLeft w:val="0"/>
              <w:marRight w:val="0"/>
              <w:marTop w:val="0"/>
              <w:marBottom w:val="0"/>
              <w:divBdr>
                <w:top w:val="none" w:sz="0" w:space="0" w:color="auto"/>
                <w:left w:val="none" w:sz="0" w:space="0" w:color="auto"/>
                <w:bottom w:val="none" w:sz="0" w:space="0" w:color="auto"/>
                <w:right w:val="none" w:sz="0" w:space="0" w:color="auto"/>
              </w:divBdr>
            </w:div>
          </w:divsChild>
        </w:div>
        <w:div w:id="851644200">
          <w:marLeft w:val="0"/>
          <w:marRight w:val="0"/>
          <w:marTop w:val="0"/>
          <w:marBottom w:val="0"/>
          <w:divBdr>
            <w:top w:val="none" w:sz="0" w:space="0" w:color="auto"/>
            <w:left w:val="none" w:sz="0" w:space="0" w:color="auto"/>
            <w:bottom w:val="none" w:sz="0" w:space="0" w:color="auto"/>
            <w:right w:val="none" w:sz="0" w:space="0" w:color="auto"/>
          </w:divBdr>
          <w:divsChild>
            <w:div w:id="1959413468">
              <w:marLeft w:val="0"/>
              <w:marRight w:val="0"/>
              <w:marTop w:val="120"/>
              <w:marBottom w:val="0"/>
              <w:divBdr>
                <w:top w:val="none" w:sz="0" w:space="0" w:color="auto"/>
                <w:left w:val="none" w:sz="0" w:space="0" w:color="auto"/>
                <w:bottom w:val="none" w:sz="0" w:space="0" w:color="auto"/>
                <w:right w:val="none" w:sz="0" w:space="0" w:color="auto"/>
              </w:divBdr>
            </w:div>
            <w:div w:id="109738387">
              <w:marLeft w:val="0"/>
              <w:marRight w:val="0"/>
              <w:marTop w:val="0"/>
              <w:marBottom w:val="0"/>
              <w:divBdr>
                <w:top w:val="none" w:sz="0" w:space="0" w:color="auto"/>
                <w:left w:val="none" w:sz="0" w:space="0" w:color="auto"/>
                <w:bottom w:val="none" w:sz="0" w:space="0" w:color="auto"/>
                <w:right w:val="none" w:sz="0" w:space="0" w:color="auto"/>
              </w:divBdr>
            </w:div>
          </w:divsChild>
        </w:div>
        <w:div w:id="509640688">
          <w:marLeft w:val="0"/>
          <w:marRight w:val="0"/>
          <w:marTop w:val="0"/>
          <w:marBottom w:val="0"/>
          <w:divBdr>
            <w:top w:val="none" w:sz="0" w:space="0" w:color="auto"/>
            <w:left w:val="none" w:sz="0" w:space="0" w:color="auto"/>
            <w:bottom w:val="none" w:sz="0" w:space="0" w:color="auto"/>
            <w:right w:val="none" w:sz="0" w:space="0" w:color="auto"/>
          </w:divBdr>
          <w:divsChild>
            <w:div w:id="148718368">
              <w:marLeft w:val="0"/>
              <w:marRight w:val="0"/>
              <w:marTop w:val="120"/>
              <w:marBottom w:val="0"/>
              <w:divBdr>
                <w:top w:val="none" w:sz="0" w:space="0" w:color="auto"/>
                <w:left w:val="none" w:sz="0" w:space="0" w:color="auto"/>
                <w:bottom w:val="none" w:sz="0" w:space="0" w:color="auto"/>
                <w:right w:val="none" w:sz="0" w:space="0" w:color="auto"/>
              </w:divBdr>
            </w:div>
            <w:div w:id="948003878">
              <w:marLeft w:val="0"/>
              <w:marRight w:val="0"/>
              <w:marTop w:val="0"/>
              <w:marBottom w:val="0"/>
              <w:divBdr>
                <w:top w:val="none" w:sz="0" w:space="0" w:color="auto"/>
                <w:left w:val="none" w:sz="0" w:space="0" w:color="auto"/>
                <w:bottom w:val="none" w:sz="0" w:space="0" w:color="auto"/>
                <w:right w:val="none" w:sz="0" w:space="0" w:color="auto"/>
              </w:divBdr>
            </w:div>
          </w:divsChild>
        </w:div>
        <w:div w:id="1205020614">
          <w:marLeft w:val="480"/>
          <w:marRight w:val="0"/>
          <w:marTop w:val="0"/>
          <w:marBottom w:val="0"/>
          <w:divBdr>
            <w:top w:val="none" w:sz="0" w:space="0" w:color="auto"/>
            <w:left w:val="none" w:sz="0" w:space="0" w:color="auto"/>
            <w:bottom w:val="none" w:sz="0" w:space="0" w:color="auto"/>
            <w:right w:val="none" w:sz="0" w:space="0" w:color="auto"/>
          </w:divBdr>
        </w:div>
        <w:div w:id="405423978">
          <w:marLeft w:val="0"/>
          <w:marRight w:val="0"/>
          <w:marTop w:val="0"/>
          <w:marBottom w:val="0"/>
          <w:divBdr>
            <w:top w:val="none" w:sz="0" w:space="0" w:color="auto"/>
            <w:left w:val="none" w:sz="0" w:space="0" w:color="auto"/>
            <w:bottom w:val="none" w:sz="0" w:space="0" w:color="auto"/>
            <w:right w:val="none" w:sz="0" w:space="0" w:color="auto"/>
          </w:divBdr>
          <w:divsChild>
            <w:div w:id="1670479269">
              <w:marLeft w:val="0"/>
              <w:marRight w:val="0"/>
              <w:marTop w:val="120"/>
              <w:marBottom w:val="0"/>
              <w:divBdr>
                <w:top w:val="none" w:sz="0" w:space="0" w:color="auto"/>
                <w:left w:val="none" w:sz="0" w:space="0" w:color="auto"/>
                <w:bottom w:val="none" w:sz="0" w:space="0" w:color="auto"/>
                <w:right w:val="none" w:sz="0" w:space="0" w:color="auto"/>
              </w:divBdr>
            </w:div>
            <w:div w:id="1657607800">
              <w:marLeft w:val="0"/>
              <w:marRight w:val="0"/>
              <w:marTop w:val="0"/>
              <w:marBottom w:val="0"/>
              <w:divBdr>
                <w:top w:val="none" w:sz="0" w:space="0" w:color="auto"/>
                <w:left w:val="none" w:sz="0" w:space="0" w:color="auto"/>
                <w:bottom w:val="none" w:sz="0" w:space="0" w:color="auto"/>
                <w:right w:val="none" w:sz="0" w:space="0" w:color="auto"/>
              </w:divBdr>
            </w:div>
          </w:divsChild>
        </w:div>
        <w:div w:id="1172060979">
          <w:marLeft w:val="0"/>
          <w:marRight w:val="0"/>
          <w:marTop w:val="0"/>
          <w:marBottom w:val="0"/>
          <w:divBdr>
            <w:top w:val="none" w:sz="0" w:space="0" w:color="auto"/>
            <w:left w:val="none" w:sz="0" w:space="0" w:color="auto"/>
            <w:bottom w:val="none" w:sz="0" w:space="0" w:color="auto"/>
            <w:right w:val="none" w:sz="0" w:space="0" w:color="auto"/>
          </w:divBdr>
          <w:divsChild>
            <w:div w:id="1067218529">
              <w:marLeft w:val="0"/>
              <w:marRight w:val="0"/>
              <w:marTop w:val="120"/>
              <w:marBottom w:val="0"/>
              <w:divBdr>
                <w:top w:val="none" w:sz="0" w:space="0" w:color="auto"/>
                <w:left w:val="none" w:sz="0" w:space="0" w:color="auto"/>
                <w:bottom w:val="none" w:sz="0" w:space="0" w:color="auto"/>
                <w:right w:val="none" w:sz="0" w:space="0" w:color="auto"/>
              </w:divBdr>
            </w:div>
            <w:div w:id="1082799980">
              <w:marLeft w:val="0"/>
              <w:marRight w:val="0"/>
              <w:marTop w:val="0"/>
              <w:marBottom w:val="0"/>
              <w:divBdr>
                <w:top w:val="none" w:sz="0" w:space="0" w:color="auto"/>
                <w:left w:val="none" w:sz="0" w:space="0" w:color="auto"/>
                <w:bottom w:val="none" w:sz="0" w:space="0" w:color="auto"/>
                <w:right w:val="none" w:sz="0" w:space="0" w:color="auto"/>
              </w:divBdr>
              <w:divsChild>
                <w:div w:id="883911129">
                  <w:marLeft w:val="0"/>
                  <w:marRight w:val="0"/>
                  <w:marTop w:val="0"/>
                  <w:marBottom w:val="0"/>
                  <w:divBdr>
                    <w:top w:val="none" w:sz="0" w:space="0" w:color="auto"/>
                    <w:left w:val="none" w:sz="0" w:space="0" w:color="auto"/>
                    <w:bottom w:val="none" w:sz="0" w:space="0" w:color="auto"/>
                    <w:right w:val="none" w:sz="0" w:space="0" w:color="auto"/>
                  </w:divBdr>
                  <w:divsChild>
                    <w:div w:id="475223660">
                      <w:marLeft w:val="0"/>
                      <w:marRight w:val="0"/>
                      <w:marTop w:val="120"/>
                      <w:marBottom w:val="0"/>
                      <w:divBdr>
                        <w:top w:val="none" w:sz="0" w:space="0" w:color="auto"/>
                        <w:left w:val="none" w:sz="0" w:space="0" w:color="auto"/>
                        <w:bottom w:val="none" w:sz="0" w:space="0" w:color="auto"/>
                        <w:right w:val="none" w:sz="0" w:space="0" w:color="auto"/>
                      </w:divBdr>
                    </w:div>
                    <w:div w:id="187303194">
                      <w:marLeft w:val="0"/>
                      <w:marRight w:val="0"/>
                      <w:marTop w:val="0"/>
                      <w:marBottom w:val="0"/>
                      <w:divBdr>
                        <w:top w:val="none" w:sz="0" w:space="0" w:color="auto"/>
                        <w:left w:val="none" w:sz="0" w:space="0" w:color="auto"/>
                        <w:bottom w:val="none" w:sz="0" w:space="0" w:color="auto"/>
                        <w:right w:val="none" w:sz="0" w:space="0" w:color="auto"/>
                      </w:divBdr>
                    </w:div>
                  </w:divsChild>
                </w:div>
                <w:div w:id="1486236890">
                  <w:marLeft w:val="0"/>
                  <w:marRight w:val="0"/>
                  <w:marTop w:val="0"/>
                  <w:marBottom w:val="0"/>
                  <w:divBdr>
                    <w:top w:val="none" w:sz="0" w:space="0" w:color="auto"/>
                    <w:left w:val="none" w:sz="0" w:space="0" w:color="auto"/>
                    <w:bottom w:val="none" w:sz="0" w:space="0" w:color="auto"/>
                    <w:right w:val="none" w:sz="0" w:space="0" w:color="auto"/>
                  </w:divBdr>
                  <w:divsChild>
                    <w:div w:id="1293826141">
                      <w:marLeft w:val="0"/>
                      <w:marRight w:val="0"/>
                      <w:marTop w:val="120"/>
                      <w:marBottom w:val="0"/>
                      <w:divBdr>
                        <w:top w:val="none" w:sz="0" w:space="0" w:color="auto"/>
                        <w:left w:val="none" w:sz="0" w:space="0" w:color="auto"/>
                        <w:bottom w:val="none" w:sz="0" w:space="0" w:color="auto"/>
                        <w:right w:val="none" w:sz="0" w:space="0" w:color="auto"/>
                      </w:divBdr>
                    </w:div>
                    <w:div w:id="1758791769">
                      <w:marLeft w:val="0"/>
                      <w:marRight w:val="0"/>
                      <w:marTop w:val="0"/>
                      <w:marBottom w:val="0"/>
                      <w:divBdr>
                        <w:top w:val="none" w:sz="0" w:space="0" w:color="auto"/>
                        <w:left w:val="none" w:sz="0" w:space="0" w:color="auto"/>
                        <w:bottom w:val="none" w:sz="0" w:space="0" w:color="auto"/>
                        <w:right w:val="none" w:sz="0" w:space="0" w:color="auto"/>
                      </w:divBdr>
                    </w:div>
                  </w:divsChild>
                </w:div>
                <w:div w:id="1622154367">
                  <w:marLeft w:val="0"/>
                  <w:marRight w:val="0"/>
                  <w:marTop w:val="0"/>
                  <w:marBottom w:val="0"/>
                  <w:divBdr>
                    <w:top w:val="none" w:sz="0" w:space="0" w:color="auto"/>
                    <w:left w:val="none" w:sz="0" w:space="0" w:color="auto"/>
                    <w:bottom w:val="none" w:sz="0" w:space="0" w:color="auto"/>
                    <w:right w:val="none" w:sz="0" w:space="0" w:color="auto"/>
                  </w:divBdr>
                  <w:divsChild>
                    <w:div w:id="746076320">
                      <w:marLeft w:val="0"/>
                      <w:marRight w:val="0"/>
                      <w:marTop w:val="120"/>
                      <w:marBottom w:val="0"/>
                      <w:divBdr>
                        <w:top w:val="none" w:sz="0" w:space="0" w:color="auto"/>
                        <w:left w:val="none" w:sz="0" w:space="0" w:color="auto"/>
                        <w:bottom w:val="none" w:sz="0" w:space="0" w:color="auto"/>
                        <w:right w:val="none" w:sz="0" w:space="0" w:color="auto"/>
                      </w:divBdr>
                    </w:div>
                    <w:div w:id="196222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1657173">
          <w:marLeft w:val="0"/>
          <w:marRight w:val="0"/>
          <w:marTop w:val="0"/>
          <w:marBottom w:val="0"/>
          <w:divBdr>
            <w:top w:val="none" w:sz="0" w:space="0" w:color="auto"/>
            <w:left w:val="none" w:sz="0" w:space="0" w:color="auto"/>
            <w:bottom w:val="none" w:sz="0" w:space="0" w:color="auto"/>
            <w:right w:val="none" w:sz="0" w:space="0" w:color="auto"/>
          </w:divBdr>
          <w:divsChild>
            <w:div w:id="521823906">
              <w:marLeft w:val="0"/>
              <w:marRight w:val="0"/>
              <w:marTop w:val="120"/>
              <w:marBottom w:val="0"/>
              <w:divBdr>
                <w:top w:val="none" w:sz="0" w:space="0" w:color="auto"/>
                <w:left w:val="none" w:sz="0" w:space="0" w:color="auto"/>
                <w:bottom w:val="none" w:sz="0" w:space="0" w:color="auto"/>
                <w:right w:val="none" w:sz="0" w:space="0" w:color="auto"/>
              </w:divBdr>
            </w:div>
            <w:div w:id="1829400245">
              <w:marLeft w:val="0"/>
              <w:marRight w:val="0"/>
              <w:marTop w:val="0"/>
              <w:marBottom w:val="0"/>
              <w:divBdr>
                <w:top w:val="none" w:sz="0" w:space="0" w:color="auto"/>
                <w:left w:val="none" w:sz="0" w:space="0" w:color="auto"/>
                <w:bottom w:val="none" w:sz="0" w:space="0" w:color="auto"/>
                <w:right w:val="none" w:sz="0" w:space="0" w:color="auto"/>
              </w:divBdr>
            </w:div>
          </w:divsChild>
        </w:div>
        <w:div w:id="1851290056">
          <w:marLeft w:val="0"/>
          <w:marRight w:val="0"/>
          <w:marTop w:val="0"/>
          <w:marBottom w:val="0"/>
          <w:divBdr>
            <w:top w:val="none" w:sz="0" w:space="0" w:color="auto"/>
            <w:left w:val="none" w:sz="0" w:space="0" w:color="auto"/>
            <w:bottom w:val="none" w:sz="0" w:space="0" w:color="auto"/>
            <w:right w:val="none" w:sz="0" w:space="0" w:color="auto"/>
          </w:divBdr>
          <w:divsChild>
            <w:div w:id="41909216">
              <w:marLeft w:val="0"/>
              <w:marRight w:val="0"/>
              <w:marTop w:val="120"/>
              <w:marBottom w:val="0"/>
              <w:divBdr>
                <w:top w:val="none" w:sz="0" w:space="0" w:color="auto"/>
                <w:left w:val="none" w:sz="0" w:space="0" w:color="auto"/>
                <w:bottom w:val="none" w:sz="0" w:space="0" w:color="auto"/>
                <w:right w:val="none" w:sz="0" w:space="0" w:color="auto"/>
              </w:divBdr>
            </w:div>
            <w:div w:id="1594897655">
              <w:marLeft w:val="0"/>
              <w:marRight w:val="0"/>
              <w:marTop w:val="0"/>
              <w:marBottom w:val="0"/>
              <w:divBdr>
                <w:top w:val="none" w:sz="0" w:space="0" w:color="auto"/>
                <w:left w:val="none" w:sz="0" w:space="0" w:color="auto"/>
                <w:bottom w:val="none" w:sz="0" w:space="0" w:color="auto"/>
                <w:right w:val="none" w:sz="0" w:space="0" w:color="auto"/>
              </w:divBdr>
            </w:div>
          </w:divsChild>
        </w:div>
        <w:div w:id="517542709">
          <w:marLeft w:val="480"/>
          <w:marRight w:val="0"/>
          <w:marTop w:val="0"/>
          <w:marBottom w:val="0"/>
          <w:divBdr>
            <w:top w:val="none" w:sz="0" w:space="0" w:color="auto"/>
            <w:left w:val="none" w:sz="0" w:space="0" w:color="auto"/>
            <w:bottom w:val="none" w:sz="0" w:space="0" w:color="auto"/>
            <w:right w:val="none" w:sz="0" w:space="0" w:color="auto"/>
          </w:divBdr>
        </w:div>
        <w:div w:id="1204833572">
          <w:marLeft w:val="0"/>
          <w:marRight w:val="0"/>
          <w:marTop w:val="0"/>
          <w:marBottom w:val="0"/>
          <w:divBdr>
            <w:top w:val="none" w:sz="0" w:space="0" w:color="auto"/>
            <w:left w:val="none" w:sz="0" w:space="0" w:color="auto"/>
            <w:bottom w:val="none" w:sz="0" w:space="0" w:color="auto"/>
            <w:right w:val="none" w:sz="0" w:space="0" w:color="auto"/>
          </w:divBdr>
          <w:divsChild>
            <w:div w:id="1508062025">
              <w:marLeft w:val="0"/>
              <w:marRight w:val="0"/>
              <w:marTop w:val="120"/>
              <w:marBottom w:val="0"/>
              <w:divBdr>
                <w:top w:val="none" w:sz="0" w:space="0" w:color="auto"/>
                <w:left w:val="none" w:sz="0" w:space="0" w:color="auto"/>
                <w:bottom w:val="none" w:sz="0" w:space="0" w:color="auto"/>
                <w:right w:val="none" w:sz="0" w:space="0" w:color="auto"/>
              </w:divBdr>
            </w:div>
            <w:div w:id="128397310">
              <w:marLeft w:val="0"/>
              <w:marRight w:val="0"/>
              <w:marTop w:val="0"/>
              <w:marBottom w:val="0"/>
              <w:divBdr>
                <w:top w:val="none" w:sz="0" w:space="0" w:color="auto"/>
                <w:left w:val="none" w:sz="0" w:space="0" w:color="auto"/>
                <w:bottom w:val="none" w:sz="0" w:space="0" w:color="auto"/>
                <w:right w:val="none" w:sz="0" w:space="0" w:color="auto"/>
              </w:divBdr>
            </w:div>
          </w:divsChild>
        </w:div>
        <w:div w:id="906066259">
          <w:marLeft w:val="0"/>
          <w:marRight w:val="0"/>
          <w:marTop w:val="0"/>
          <w:marBottom w:val="0"/>
          <w:divBdr>
            <w:top w:val="none" w:sz="0" w:space="0" w:color="auto"/>
            <w:left w:val="none" w:sz="0" w:space="0" w:color="auto"/>
            <w:bottom w:val="none" w:sz="0" w:space="0" w:color="auto"/>
            <w:right w:val="none" w:sz="0" w:space="0" w:color="auto"/>
          </w:divBdr>
          <w:divsChild>
            <w:div w:id="1946578459">
              <w:marLeft w:val="0"/>
              <w:marRight w:val="0"/>
              <w:marTop w:val="120"/>
              <w:marBottom w:val="0"/>
              <w:divBdr>
                <w:top w:val="none" w:sz="0" w:space="0" w:color="auto"/>
                <w:left w:val="none" w:sz="0" w:space="0" w:color="auto"/>
                <w:bottom w:val="none" w:sz="0" w:space="0" w:color="auto"/>
                <w:right w:val="none" w:sz="0" w:space="0" w:color="auto"/>
              </w:divBdr>
            </w:div>
            <w:div w:id="699746978">
              <w:marLeft w:val="0"/>
              <w:marRight w:val="0"/>
              <w:marTop w:val="0"/>
              <w:marBottom w:val="0"/>
              <w:divBdr>
                <w:top w:val="none" w:sz="0" w:space="0" w:color="auto"/>
                <w:left w:val="none" w:sz="0" w:space="0" w:color="auto"/>
                <w:bottom w:val="none" w:sz="0" w:space="0" w:color="auto"/>
                <w:right w:val="none" w:sz="0" w:space="0" w:color="auto"/>
              </w:divBdr>
            </w:div>
          </w:divsChild>
        </w:div>
        <w:div w:id="269508390">
          <w:marLeft w:val="480"/>
          <w:marRight w:val="0"/>
          <w:marTop w:val="0"/>
          <w:marBottom w:val="0"/>
          <w:divBdr>
            <w:top w:val="none" w:sz="0" w:space="0" w:color="auto"/>
            <w:left w:val="none" w:sz="0" w:space="0" w:color="auto"/>
            <w:bottom w:val="none" w:sz="0" w:space="0" w:color="auto"/>
            <w:right w:val="none" w:sz="0" w:space="0" w:color="auto"/>
          </w:divBdr>
        </w:div>
        <w:div w:id="54814564">
          <w:marLeft w:val="0"/>
          <w:marRight w:val="0"/>
          <w:marTop w:val="0"/>
          <w:marBottom w:val="0"/>
          <w:divBdr>
            <w:top w:val="none" w:sz="0" w:space="0" w:color="auto"/>
            <w:left w:val="none" w:sz="0" w:space="0" w:color="auto"/>
            <w:bottom w:val="none" w:sz="0" w:space="0" w:color="auto"/>
            <w:right w:val="none" w:sz="0" w:space="0" w:color="auto"/>
          </w:divBdr>
          <w:divsChild>
            <w:div w:id="1374961947">
              <w:marLeft w:val="0"/>
              <w:marRight w:val="0"/>
              <w:marTop w:val="120"/>
              <w:marBottom w:val="0"/>
              <w:divBdr>
                <w:top w:val="none" w:sz="0" w:space="0" w:color="auto"/>
                <w:left w:val="none" w:sz="0" w:space="0" w:color="auto"/>
                <w:bottom w:val="none" w:sz="0" w:space="0" w:color="auto"/>
                <w:right w:val="none" w:sz="0" w:space="0" w:color="auto"/>
              </w:divBdr>
            </w:div>
            <w:div w:id="1177185221">
              <w:marLeft w:val="0"/>
              <w:marRight w:val="0"/>
              <w:marTop w:val="0"/>
              <w:marBottom w:val="0"/>
              <w:divBdr>
                <w:top w:val="none" w:sz="0" w:space="0" w:color="auto"/>
                <w:left w:val="none" w:sz="0" w:space="0" w:color="auto"/>
                <w:bottom w:val="none" w:sz="0" w:space="0" w:color="auto"/>
                <w:right w:val="none" w:sz="0" w:space="0" w:color="auto"/>
              </w:divBdr>
            </w:div>
          </w:divsChild>
        </w:div>
        <w:div w:id="1413354286">
          <w:marLeft w:val="0"/>
          <w:marRight w:val="0"/>
          <w:marTop w:val="0"/>
          <w:marBottom w:val="0"/>
          <w:divBdr>
            <w:top w:val="none" w:sz="0" w:space="0" w:color="auto"/>
            <w:left w:val="none" w:sz="0" w:space="0" w:color="auto"/>
            <w:bottom w:val="none" w:sz="0" w:space="0" w:color="auto"/>
            <w:right w:val="none" w:sz="0" w:space="0" w:color="auto"/>
          </w:divBdr>
          <w:divsChild>
            <w:div w:id="7874461">
              <w:marLeft w:val="0"/>
              <w:marRight w:val="0"/>
              <w:marTop w:val="120"/>
              <w:marBottom w:val="0"/>
              <w:divBdr>
                <w:top w:val="none" w:sz="0" w:space="0" w:color="auto"/>
                <w:left w:val="none" w:sz="0" w:space="0" w:color="auto"/>
                <w:bottom w:val="none" w:sz="0" w:space="0" w:color="auto"/>
                <w:right w:val="none" w:sz="0" w:space="0" w:color="auto"/>
              </w:divBdr>
            </w:div>
            <w:div w:id="1342194518">
              <w:marLeft w:val="0"/>
              <w:marRight w:val="0"/>
              <w:marTop w:val="0"/>
              <w:marBottom w:val="0"/>
              <w:divBdr>
                <w:top w:val="none" w:sz="0" w:space="0" w:color="auto"/>
                <w:left w:val="none" w:sz="0" w:space="0" w:color="auto"/>
                <w:bottom w:val="none" w:sz="0" w:space="0" w:color="auto"/>
                <w:right w:val="none" w:sz="0" w:space="0" w:color="auto"/>
              </w:divBdr>
            </w:div>
          </w:divsChild>
        </w:div>
        <w:div w:id="1437940052">
          <w:marLeft w:val="0"/>
          <w:marRight w:val="0"/>
          <w:marTop w:val="0"/>
          <w:marBottom w:val="0"/>
          <w:divBdr>
            <w:top w:val="none" w:sz="0" w:space="0" w:color="auto"/>
            <w:left w:val="none" w:sz="0" w:space="0" w:color="auto"/>
            <w:bottom w:val="none" w:sz="0" w:space="0" w:color="auto"/>
            <w:right w:val="none" w:sz="0" w:space="0" w:color="auto"/>
          </w:divBdr>
          <w:divsChild>
            <w:div w:id="1343514125">
              <w:marLeft w:val="0"/>
              <w:marRight w:val="0"/>
              <w:marTop w:val="120"/>
              <w:marBottom w:val="0"/>
              <w:divBdr>
                <w:top w:val="none" w:sz="0" w:space="0" w:color="auto"/>
                <w:left w:val="none" w:sz="0" w:space="0" w:color="auto"/>
                <w:bottom w:val="none" w:sz="0" w:space="0" w:color="auto"/>
                <w:right w:val="none" w:sz="0" w:space="0" w:color="auto"/>
              </w:divBdr>
            </w:div>
            <w:div w:id="404886999">
              <w:marLeft w:val="0"/>
              <w:marRight w:val="0"/>
              <w:marTop w:val="0"/>
              <w:marBottom w:val="0"/>
              <w:divBdr>
                <w:top w:val="none" w:sz="0" w:space="0" w:color="auto"/>
                <w:left w:val="none" w:sz="0" w:space="0" w:color="auto"/>
                <w:bottom w:val="none" w:sz="0" w:space="0" w:color="auto"/>
                <w:right w:val="none" w:sz="0" w:space="0" w:color="auto"/>
              </w:divBdr>
            </w:div>
          </w:divsChild>
        </w:div>
        <w:div w:id="221793479">
          <w:marLeft w:val="0"/>
          <w:marRight w:val="0"/>
          <w:marTop w:val="0"/>
          <w:marBottom w:val="0"/>
          <w:divBdr>
            <w:top w:val="none" w:sz="0" w:space="0" w:color="auto"/>
            <w:left w:val="none" w:sz="0" w:space="0" w:color="auto"/>
            <w:bottom w:val="none" w:sz="0" w:space="0" w:color="auto"/>
            <w:right w:val="none" w:sz="0" w:space="0" w:color="auto"/>
          </w:divBdr>
          <w:divsChild>
            <w:div w:id="1748455341">
              <w:marLeft w:val="0"/>
              <w:marRight w:val="0"/>
              <w:marTop w:val="120"/>
              <w:marBottom w:val="0"/>
              <w:divBdr>
                <w:top w:val="none" w:sz="0" w:space="0" w:color="auto"/>
                <w:left w:val="none" w:sz="0" w:space="0" w:color="auto"/>
                <w:bottom w:val="none" w:sz="0" w:space="0" w:color="auto"/>
                <w:right w:val="none" w:sz="0" w:space="0" w:color="auto"/>
              </w:divBdr>
            </w:div>
            <w:div w:id="1322272530">
              <w:marLeft w:val="0"/>
              <w:marRight w:val="0"/>
              <w:marTop w:val="0"/>
              <w:marBottom w:val="0"/>
              <w:divBdr>
                <w:top w:val="none" w:sz="0" w:space="0" w:color="auto"/>
                <w:left w:val="none" w:sz="0" w:space="0" w:color="auto"/>
                <w:bottom w:val="none" w:sz="0" w:space="0" w:color="auto"/>
                <w:right w:val="none" w:sz="0" w:space="0" w:color="auto"/>
              </w:divBdr>
            </w:div>
          </w:divsChild>
        </w:div>
        <w:div w:id="120193853">
          <w:marLeft w:val="480"/>
          <w:marRight w:val="0"/>
          <w:marTop w:val="0"/>
          <w:marBottom w:val="0"/>
          <w:divBdr>
            <w:top w:val="none" w:sz="0" w:space="0" w:color="auto"/>
            <w:left w:val="none" w:sz="0" w:space="0" w:color="auto"/>
            <w:bottom w:val="none" w:sz="0" w:space="0" w:color="auto"/>
            <w:right w:val="none" w:sz="0" w:space="0" w:color="auto"/>
          </w:divBdr>
        </w:div>
        <w:div w:id="1148129730">
          <w:marLeft w:val="480"/>
          <w:marRight w:val="0"/>
          <w:marTop w:val="0"/>
          <w:marBottom w:val="0"/>
          <w:divBdr>
            <w:top w:val="none" w:sz="0" w:space="0" w:color="auto"/>
            <w:left w:val="none" w:sz="0" w:space="0" w:color="auto"/>
            <w:bottom w:val="none" w:sz="0" w:space="0" w:color="auto"/>
            <w:right w:val="none" w:sz="0" w:space="0" w:color="auto"/>
          </w:divBdr>
        </w:div>
        <w:div w:id="1224177454">
          <w:marLeft w:val="0"/>
          <w:marRight w:val="0"/>
          <w:marTop w:val="0"/>
          <w:marBottom w:val="0"/>
          <w:divBdr>
            <w:top w:val="none" w:sz="0" w:space="0" w:color="auto"/>
            <w:left w:val="none" w:sz="0" w:space="0" w:color="auto"/>
            <w:bottom w:val="none" w:sz="0" w:space="0" w:color="auto"/>
            <w:right w:val="none" w:sz="0" w:space="0" w:color="auto"/>
          </w:divBdr>
          <w:divsChild>
            <w:div w:id="1219904211">
              <w:marLeft w:val="0"/>
              <w:marRight w:val="0"/>
              <w:marTop w:val="120"/>
              <w:marBottom w:val="0"/>
              <w:divBdr>
                <w:top w:val="none" w:sz="0" w:space="0" w:color="auto"/>
                <w:left w:val="none" w:sz="0" w:space="0" w:color="auto"/>
                <w:bottom w:val="none" w:sz="0" w:space="0" w:color="auto"/>
                <w:right w:val="none" w:sz="0" w:space="0" w:color="auto"/>
              </w:divBdr>
            </w:div>
            <w:div w:id="685794083">
              <w:marLeft w:val="0"/>
              <w:marRight w:val="0"/>
              <w:marTop w:val="0"/>
              <w:marBottom w:val="0"/>
              <w:divBdr>
                <w:top w:val="none" w:sz="0" w:space="0" w:color="auto"/>
                <w:left w:val="none" w:sz="0" w:space="0" w:color="auto"/>
                <w:bottom w:val="none" w:sz="0" w:space="0" w:color="auto"/>
                <w:right w:val="none" w:sz="0" w:space="0" w:color="auto"/>
              </w:divBdr>
              <w:divsChild>
                <w:div w:id="1124421107">
                  <w:marLeft w:val="0"/>
                  <w:marRight w:val="0"/>
                  <w:marTop w:val="0"/>
                  <w:marBottom w:val="0"/>
                  <w:divBdr>
                    <w:top w:val="none" w:sz="0" w:space="0" w:color="auto"/>
                    <w:left w:val="none" w:sz="0" w:space="0" w:color="auto"/>
                    <w:bottom w:val="none" w:sz="0" w:space="0" w:color="auto"/>
                    <w:right w:val="none" w:sz="0" w:space="0" w:color="auto"/>
                  </w:divBdr>
                  <w:divsChild>
                    <w:div w:id="888959522">
                      <w:marLeft w:val="0"/>
                      <w:marRight w:val="0"/>
                      <w:marTop w:val="120"/>
                      <w:marBottom w:val="0"/>
                      <w:divBdr>
                        <w:top w:val="none" w:sz="0" w:space="0" w:color="auto"/>
                        <w:left w:val="none" w:sz="0" w:space="0" w:color="auto"/>
                        <w:bottom w:val="none" w:sz="0" w:space="0" w:color="auto"/>
                        <w:right w:val="none" w:sz="0" w:space="0" w:color="auto"/>
                      </w:divBdr>
                    </w:div>
                    <w:div w:id="1038816229">
                      <w:marLeft w:val="0"/>
                      <w:marRight w:val="0"/>
                      <w:marTop w:val="0"/>
                      <w:marBottom w:val="0"/>
                      <w:divBdr>
                        <w:top w:val="none" w:sz="0" w:space="0" w:color="auto"/>
                        <w:left w:val="none" w:sz="0" w:space="0" w:color="auto"/>
                        <w:bottom w:val="none" w:sz="0" w:space="0" w:color="auto"/>
                        <w:right w:val="none" w:sz="0" w:space="0" w:color="auto"/>
                      </w:divBdr>
                    </w:div>
                  </w:divsChild>
                </w:div>
                <w:div w:id="503015151">
                  <w:marLeft w:val="0"/>
                  <w:marRight w:val="0"/>
                  <w:marTop w:val="0"/>
                  <w:marBottom w:val="0"/>
                  <w:divBdr>
                    <w:top w:val="none" w:sz="0" w:space="0" w:color="auto"/>
                    <w:left w:val="none" w:sz="0" w:space="0" w:color="auto"/>
                    <w:bottom w:val="none" w:sz="0" w:space="0" w:color="auto"/>
                    <w:right w:val="none" w:sz="0" w:space="0" w:color="auto"/>
                  </w:divBdr>
                  <w:divsChild>
                    <w:div w:id="1979722545">
                      <w:marLeft w:val="0"/>
                      <w:marRight w:val="0"/>
                      <w:marTop w:val="120"/>
                      <w:marBottom w:val="0"/>
                      <w:divBdr>
                        <w:top w:val="none" w:sz="0" w:space="0" w:color="auto"/>
                        <w:left w:val="none" w:sz="0" w:space="0" w:color="auto"/>
                        <w:bottom w:val="none" w:sz="0" w:space="0" w:color="auto"/>
                        <w:right w:val="none" w:sz="0" w:space="0" w:color="auto"/>
                      </w:divBdr>
                    </w:div>
                    <w:div w:id="495146851">
                      <w:marLeft w:val="0"/>
                      <w:marRight w:val="0"/>
                      <w:marTop w:val="0"/>
                      <w:marBottom w:val="0"/>
                      <w:divBdr>
                        <w:top w:val="none" w:sz="0" w:space="0" w:color="auto"/>
                        <w:left w:val="none" w:sz="0" w:space="0" w:color="auto"/>
                        <w:bottom w:val="none" w:sz="0" w:space="0" w:color="auto"/>
                        <w:right w:val="none" w:sz="0" w:space="0" w:color="auto"/>
                      </w:divBdr>
                    </w:div>
                  </w:divsChild>
                </w:div>
                <w:div w:id="1681354314">
                  <w:marLeft w:val="0"/>
                  <w:marRight w:val="0"/>
                  <w:marTop w:val="0"/>
                  <w:marBottom w:val="0"/>
                  <w:divBdr>
                    <w:top w:val="none" w:sz="0" w:space="0" w:color="auto"/>
                    <w:left w:val="none" w:sz="0" w:space="0" w:color="auto"/>
                    <w:bottom w:val="none" w:sz="0" w:space="0" w:color="auto"/>
                    <w:right w:val="none" w:sz="0" w:space="0" w:color="auto"/>
                  </w:divBdr>
                  <w:divsChild>
                    <w:div w:id="260375398">
                      <w:marLeft w:val="0"/>
                      <w:marRight w:val="0"/>
                      <w:marTop w:val="120"/>
                      <w:marBottom w:val="0"/>
                      <w:divBdr>
                        <w:top w:val="none" w:sz="0" w:space="0" w:color="auto"/>
                        <w:left w:val="none" w:sz="0" w:space="0" w:color="auto"/>
                        <w:bottom w:val="none" w:sz="0" w:space="0" w:color="auto"/>
                        <w:right w:val="none" w:sz="0" w:space="0" w:color="auto"/>
                      </w:divBdr>
                    </w:div>
                    <w:div w:id="1940790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720722">
          <w:marLeft w:val="0"/>
          <w:marRight w:val="0"/>
          <w:marTop w:val="0"/>
          <w:marBottom w:val="0"/>
          <w:divBdr>
            <w:top w:val="none" w:sz="0" w:space="0" w:color="auto"/>
            <w:left w:val="none" w:sz="0" w:space="0" w:color="auto"/>
            <w:bottom w:val="none" w:sz="0" w:space="0" w:color="auto"/>
            <w:right w:val="none" w:sz="0" w:space="0" w:color="auto"/>
          </w:divBdr>
          <w:divsChild>
            <w:div w:id="1386755775">
              <w:marLeft w:val="0"/>
              <w:marRight w:val="0"/>
              <w:marTop w:val="120"/>
              <w:marBottom w:val="0"/>
              <w:divBdr>
                <w:top w:val="none" w:sz="0" w:space="0" w:color="auto"/>
                <w:left w:val="none" w:sz="0" w:space="0" w:color="auto"/>
                <w:bottom w:val="none" w:sz="0" w:space="0" w:color="auto"/>
                <w:right w:val="none" w:sz="0" w:space="0" w:color="auto"/>
              </w:divBdr>
            </w:div>
            <w:div w:id="1596668558">
              <w:marLeft w:val="0"/>
              <w:marRight w:val="0"/>
              <w:marTop w:val="0"/>
              <w:marBottom w:val="0"/>
              <w:divBdr>
                <w:top w:val="none" w:sz="0" w:space="0" w:color="auto"/>
                <w:left w:val="none" w:sz="0" w:space="0" w:color="auto"/>
                <w:bottom w:val="none" w:sz="0" w:space="0" w:color="auto"/>
                <w:right w:val="none" w:sz="0" w:space="0" w:color="auto"/>
              </w:divBdr>
            </w:div>
          </w:divsChild>
        </w:div>
        <w:div w:id="1862434468">
          <w:marLeft w:val="0"/>
          <w:marRight w:val="0"/>
          <w:marTop w:val="0"/>
          <w:marBottom w:val="0"/>
          <w:divBdr>
            <w:top w:val="none" w:sz="0" w:space="0" w:color="auto"/>
            <w:left w:val="none" w:sz="0" w:space="0" w:color="auto"/>
            <w:bottom w:val="none" w:sz="0" w:space="0" w:color="auto"/>
            <w:right w:val="none" w:sz="0" w:space="0" w:color="auto"/>
          </w:divBdr>
          <w:divsChild>
            <w:div w:id="1231228377">
              <w:marLeft w:val="0"/>
              <w:marRight w:val="0"/>
              <w:marTop w:val="120"/>
              <w:marBottom w:val="0"/>
              <w:divBdr>
                <w:top w:val="none" w:sz="0" w:space="0" w:color="auto"/>
                <w:left w:val="none" w:sz="0" w:space="0" w:color="auto"/>
                <w:bottom w:val="none" w:sz="0" w:space="0" w:color="auto"/>
                <w:right w:val="none" w:sz="0" w:space="0" w:color="auto"/>
              </w:divBdr>
            </w:div>
            <w:div w:id="1461344925">
              <w:marLeft w:val="0"/>
              <w:marRight w:val="0"/>
              <w:marTop w:val="0"/>
              <w:marBottom w:val="0"/>
              <w:divBdr>
                <w:top w:val="none" w:sz="0" w:space="0" w:color="auto"/>
                <w:left w:val="none" w:sz="0" w:space="0" w:color="auto"/>
                <w:bottom w:val="none" w:sz="0" w:space="0" w:color="auto"/>
                <w:right w:val="none" w:sz="0" w:space="0" w:color="auto"/>
              </w:divBdr>
            </w:div>
          </w:divsChild>
        </w:div>
        <w:div w:id="217937068">
          <w:marLeft w:val="0"/>
          <w:marRight w:val="0"/>
          <w:marTop w:val="0"/>
          <w:marBottom w:val="0"/>
          <w:divBdr>
            <w:top w:val="none" w:sz="0" w:space="0" w:color="auto"/>
            <w:left w:val="none" w:sz="0" w:space="0" w:color="auto"/>
            <w:bottom w:val="none" w:sz="0" w:space="0" w:color="auto"/>
            <w:right w:val="none" w:sz="0" w:space="0" w:color="auto"/>
          </w:divBdr>
          <w:divsChild>
            <w:div w:id="211384941">
              <w:marLeft w:val="0"/>
              <w:marRight w:val="0"/>
              <w:marTop w:val="120"/>
              <w:marBottom w:val="0"/>
              <w:divBdr>
                <w:top w:val="none" w:sz="0" w:space="0" w:color="auto"/>
                <w:left w:val="none" w:sz="0" w:space="0" w:color="auto"/>
                <w:bottom w:val="none" w:sz="0" w:space="0" w:color="auto"/>
                <w:right w:val="none" w:sz="0" w:space="0" w:color="auto"/>
              </w:divBdr>
            </w:div>
            <w:div w:id="1231036165">
              <w:marLeft w:val="0"/>
              <w:marRight w:val="0"/>
              <w:marTop w:val="0"/>
              <w:marBottom w:val="0"/>
              <w:divBdr>
                <w:top w:val="none" w:sz="0" w:space="0" w:color="auto"/>
                <w:left w:val="none" w:sz="0" w:space="0" w:color="auto"/>
                <w:bottom w:val="none" w:sz="0" w:space="0" w:color="auto"/>
                <w:right w:val="none" w:sz="0" w:space="0" w:color="auto"/>
              </w:divBdr>
            </w:div>
          </w:divsChild>
        </w:div>
        <w:div w:id="1159155827">
          <w:marLeft w:val="0"/>
          <w:marRight w:val="0"/>
          <w:marTop w:val="0"/>
          <w:marBottom w:val="0"/>
          <w:divBdr>
            <w:top w:val="none" w:sz="0" w:space="0" w:color="auto"/>
            <w:left w:val="none" w:sz="0" w:space="0" w:color="auto"/>
            <w:bottom w:val="none" w:sz="0" w:space="0" w:color="auto"/>
            <w:right w:val="none" w:sz="0" w:space="0" w:color="auto"/>
          </w:divBdr>
          <w:divsChild>
            <w:div w:id="657077966">
              <w:marLeft w:val="0"/>
              <w:marRight w:val="0"/>
              <w:marTop w:val="120"/>
              <w:marBottom w:val="0"/>
              <w:divBdr>
                <w:top w:val="none" w:sz="0" w:space="0" w:color="auto"/>
                <w:left w:val="none" w:sz="0" w:space="0" w:color="auto"/>
                <w:bottom w:val="none" w:sz="0" w:space="0" w:color="auto"/>
                <w:right w:val="none" w:sz="0" w:space="0" w:color="auto"/>
              </w:divBdr>
            </w:div>
            <w:div w:id="212348716">
              <w:marLeft w:val="0"/>
              <w:marRight w:val="0"/>
              <w:marTop w:val="0"/>
              <w:marBottom w:val="0"/>
              <w:divBdr>
                <w:top w:val="none" w:sz="0" w:space="0" w:color="auto"/>
                <w:left w:val="none" w:sz="0" w:space="0" w:color="auto"/>
                <w:bottom w:val="none" w:sz="0" w:space="0" w:color="auto"/>
                <w:right w:val="none" w:sz="0" w:space="0" w:color="auto"/>
              </w:divBdr>
            </w:div>
          </w:divsChild>
        </w:div>
        <w:div w:id="819426514">
          <w:marLeft w:val="0"/>
          <w:marRight w:val="0"/>
          <w:marTop w:val="0"/>
          <w:marBottom w:val="0"/>
          <w:divBdr>
            <w:top w:val="none" w:sz="0" w:space="0" w:color="auto"/>
            <w:left w:val="none" w:sz="0" w:space="0" w:color="auto"/>
            <w:bottom w:val="none" w:sz="0" w:space="0" w:color="auto"/>
            <w:right w:val="none" w:sz="0" w:space="0" w:color="auto"/>
          </w:divBdr>
          <w:divsChild>
            <w:div w:id="2000039155">
              <w:marLeft w:val="0"/>
              <w:marRight w:val="0"/>
              <w:marTop w:val="120"/>
              <w:marBottom w:val="0"/>
              <w:divBdr>
                <w:top w:val="none" w:sz="0" w:space="0" w:color="auto"/>
                <w:left w:val="none" w:sz="0" w:space="0" w:color="auto"/>
                <w:bottom w:val="none" w:sz="0" w:space="0" w:color="auto"/>
                <w:right w:val="none" w:sz="0" w:space="0" w:color="auto"/>
              </w:divBdr>
            </w:div>
            <w:div w:id="65035105">
              <w:marLeft w:val="0"/>
              <w:marRight w:val="0"/>
              <w:marTop w:val="0"/>
              <w:marBottom w:val="0"/>
              <w:divBdr>
                <w:top w:val="none" w:sz="0" w:space="0" w:color="auto"/>
                <w:left w:val="none" w:sz="0" w:space="0" w:color="auto"/>
                <w:bottom w:val="none" w:sz="0" w:space="0" w:color="auto"/>
                <w:right w:val="none" w:sz="0" w:space="0" w:color="auto"/>
              </w:divBdr>
            </w:div>
          </w:divsChild>
        </w:div>
        <w:div w:id="633368556">
          <w:marLeft w:val="0"/>
          <w:marRight w:val="0"/>
          <w:marTop w:val="0"/>
          <w:marBottom w:val="0"/>
          <w:divBdr>
            <w:top w:val="none" w:sz="0" w:space="0" w:color="auto"/>
            <w:left w:val="none" w:sz="0" w:space="0" w:color="auto"/>
            <w:bottom w:val="none" w:sz="0" w:space="0" w:color="auto"/>
            <w:right w:val="none" w:sz="0" w:space="0" w:color="auto"/>
          </w:divBdr>
          <w:divsChild>
            <w:div w:id="978269596">
              <w:marLeft w:val="0"/>
              <w:marRight w:val="0"/>
              <w:marTop w:val="120"/>
              <w:marBottom w:val="0"/>
              <w:divBdr>
                <w:top w:val="none" w:sz="0" w:space="0" w:color="auto"/>
                <w:left w:val="none" w:sz="0" w:space="0" w:color="auto"/>
                <w:bottom w:val="none" w:sz="0" w:space="0" w:color="auto"/>
                <w:right w:val="none" w:sz="0" w:space="0" w:color="auto"/>
              </w:divBdr>
            </w:div>
            <w:div w:id="930894141">
              <w:marLeft w:val="0"/>
              <w:marRight w:val="0"/>
              <w:marTop w:val="0"/>
              <w:marBottom w:val="0"/>
              <w:divBdr>
                <w:top w:val="none" w:sz="0" w:space="0" w:color="auto"/>
                <w:left w:val="none" w:sz="0" w:space="0" w:color="auto"/>
                <w:bottom w:val="none" w:sz="0" w:space="0" w:color="auto"/>
                <w:right w:val="none" w:sz="0" w:space="0" w:color="auto"/>
              </w:divBdr>
            </w:div>
          </w:divsChild>
        </w:div>
        <w:div w:id="1418139661">
          <w:marLeft w:val="0"/>
          <w:marRight w:val="0"/>
          <w:marTop w:val="0"/>
          <w:marBottom w:val="0"/>
          <w:divBdr>
            <w:top w:val="none" w:sz="0" w:space="0" w:color="auto"/>
            <w:left w:val="none" w:sz="0" w:space="0" w:color="auto"/>
            <w:bottom w:val="none" w:sz="0" w:space="0" w:color="auto"/>
            <w:right w:val="none" w:sz="0" w:space="0" w:color="auto"/>
          </w:divBdr>
          <w:divsChild>
            <w:div w:id="1386566876">
              <w:marLeft w:val="0"/>
              <w:marRight w:val="0"/>
              <w:marTop w:val="120"/>
              <w:marBottom w:val="0"/>
              <w:divBdr>
                <w:top w:val="none" w:sz="0" w:space="0" w:color="auto"/>
                <w:left w:val="none" w:sz="0" w:space="0" w:color="auto"/>
                <w:bottom w:val="none" w:sz="0" w:space="0" w:color="auto"/>
                <w:right w:val="none" w:sz="0" w:space="0" w:color="auto"/>
              </w:divBdr>
            </w:div>
            <w:div w:id="524754725">
              <w:marLeft w:val="0"/>
              <w:marRight w:val="0"/>
              <w:marTop w:val="0"/>
              <w:marBottom w:val="0"/>
              <w:divBdr>
                <w:top w:val="none" w:sz="0" w:space="0" w:color="auto"/>
                <w:left w:val="none" w:sz="0" w:space="0" w:color="auto"/>
                <w:bottom w:val="none" w:sz="0" w:space="0" w:color="auto"/>
                <w:right w:val="none" w:sz="0" w:space="0" w:color="auto"/>
              </w:divBdr>
            </w:div>
          </w:divsChild>
        </w:div>
        <w:div w:id="1676179193">
          <w:marLeft w:val="0"/>
          <w:marRight w:val="0"/>
          <w:marTop w:val="0"/>
          <w:marBottom w:val="0"/>
          <w:divBdr>
            <w:top w:val="none" w:sz="0" w:space="0" w:color="auto"/>
            <w:left w:val="none" w:sz="0" w:space="0" w:color="auto"/>
            <w:bottom w:val="none" w:sz="0" w:space="0" w:color="auto"/>
            <w:right w:val="none" w:sz="0" w:space="0" w:color="auto"/>
          </w:divBdr>
          <w:divsChild>
            <w:div w:id="924263841">
              <w:marLeft w:val="0"/>
              <w:marRight w:val="0"/>
              <w:marTop w:val="120"/>
              <w:marBottom w:val="0"/>
              <w:divBdr>
                <w:top w:val="none" w:sz="0" w:space="0" w:color="auto"/>
                <w:left w:val="none" w:sz="0" w:space="0" w:color="auto"/>
                <w:bottom w:val="none" w:sz="0" w:space="0" w:color="auto"/>
                <w:right w:val="none" w:sz="0" w:space="0" w:color="auto"/>
              </w:divBdr>
            </w:div>
            <w:div w:id="386535161">
              <w:marLeft w:val="0"/>
              <w:marRight w:val="0"/>
              <w:marTop w:val="0"/>
              <w:marBottom w:val="0"/>
              <w:divBdr>
                <w:top w:val="none" w:sz="0" w:space="0" w:color="auto"/>
                <w:left w:val="none" w:sz="0" w:space="0" w:color="auto"/>
                <w:bottom w:val="none" w:sz="0" w:space="0" w:color="auto"/>
                <w:right w:val="none" w:sz="0" w:space="0" w:color="auto"/>
              </w:divBdr>
            </w:div>
          </w:divsChild>
        </w:div>
        <w:div w:id="1634017784">
          <w:marLeft w:val="0"/>
          <w:marRight w:val="0"/>
          <w:marTop w:val="0"/>
          <w:marBottom w:val="0"/>
          <w:divBdr>
            <w:top w:val="none" w:sz="0" w:space="0" w:color="auto"/>
            <w:left w:val="none" w:sz="0" w:space="0" w:color="auto"/>
            <w:bottom w:val="none" w:sz="0" w:space="0" w:color="auto"/>
            <w:right w:val="none" w:sz="0" w:space="0" w:color="auto"/>
          </w:divBdr>
          <w:divsChild>
            <w:div w:id="1466046554">
              <w:marLeft w:val="0"/>
              <w:marRight w:val="0"/>
              <w:marTop w:val="120"/>
              <w:marBottom w:val="0"/>
              <w:divBdr>
                <w:top w:val="none" w:sz="0" w:space="0" w:color="auto"/>
                <w:left w:val="none" w:sz="0" w:space="0" w:color="auto"/>
                <w:bottom w:val="none" w:sz="0" w:space="0" w:color="auto"/>
                <w:right w:val="none" w:sz="0" w:space="0" w:color="auto"/>
              </w:divBdr>
            </w:div>
            <w:div w:id="1319504309">
              <w:marLeft w:val="0"/>
              <w:marRight w:val="0"/>
              <w:marTop w:val="0"/>
              <w:marBottom w:val="0"/>
              <w:divBdr>
                <w:top w:val="none" w:sz="0" w:space="0" w:color="auto"/>
                <w:left w:val="none" w:sz="0" w:space="0" w:color="auto"/>
                <w:bottom w:val="none" w:sz="0" w:space="0" w:color="auto"/>
                <w:right w:val="none" w:sz="0" w:space="0" w:color="auto"/>
              </w:divBdr>
            </w:div>
          </w:divsChild>
        </w:div>
        <w:div w:id="2044399197">
          <w:marLeft w:val="0"/>
          <w:marRight w:val="0"/>
          <w:marTop w:val="0"/>
          <w:marBottom w:val="0"/>
          <w:divBdr>
            <w:top w:val="none" w:sz="0" w:space="0" w:color="auto"/>
            <w:left w:val="none" w:sz="0" w:space="0" w:color="auto"/>
            <w:bottom w:val="none" w:sz="0" w:space="0" w:color="auto"/>
            <w:right w:val="none" w:sz="0" w:space="0" w:color="auto"/>
          </w:divBdr>
          <w:divsChild>
            <w:div w:id="850069075">
              <w:marLeft w:val="0"/>
              <w:marRight w:val="0"/>
              <w:marTop w:val="120"/>
              <w:marBottom w:val="0"/>
              <w:divBdr>
                <w:top w:val="none" w:sz="0" w:space="0" w:color="auto"/>
                <w:left w:val="none" w:sz="0" w:space="0" w:color="auto"/>
                <w:bottom w:val="none" w:sz="0" w:space="0" w:color="auto"/>
                <w:right w:val="none" w:sz="0" w:space="0" w:color="auto"/>
              </w:divBdr>
            </w:div>
            <w:div w:id="406147271">
              <w:marLeft w:val="0"/>
              <w:marRight w:val="0"/>
              <w:marTop w:val="0"/>
              <w:marBottom w:val="0"/>
              <w:divBdr>
                <w:top w:val="none" w:sz="0" w:space="0" w:color="auto"/>
                <w:left w:val="none" w:sz="0" w:space="0" w:color="auto"/>
                <w:bottom w:val="none" w:sz="0" w:space="0" w:color="auto"/>
                <w:right w:val="none" w:sz="0" w:space="0" w:color="auto"/>
              </w:divBdr>
            </w:div>
          </w:divsChild>
        </w:div>
        <w:div w:id="575406507">
          <w:marLeft w:val="600"/>
          <w:marRight w:val="0"/>
          <w:marTop w:val="0"/>
          <w:marBottom w:val="0"/>
          <w:divBdr>
            <w:top w:val="none" w:sz="0" w:space="0" w:color="auto"/>
            <w:left w:val="none" w:sz="0" w:space="0" w:color="auto"/>
            <w:bottom w:val="none" w:sz="0" w:space="0" w:color="auto"/>
            <w:right w:val="none" w:sz="0" w:space="0" w:color="auto"/>
          </w:divBdr>
        </w:div>
        <w:div w:id="402721911">
          <w:marLeft w:val="600"/>
          <w:marRight w:val="0"/>
          <w:marTop w:val="0"/>
          <w:marBottom w:val="0"/>
          <w:divBdr>
            <w:top w:val="none" w:sz="0" w:space="0" w:color="auto"/>
            <w:left w:val="none" w:sz="0" w:space="0" w:color="auto"/>
            <w:bottom w:val="none" w:sz="0" w:space="0" w:color="auto"/>
            <w:right w:val="none" w:sz="0" w:space="0" w:color="auto"/>
          </w:divBdr>
        </w:div>
        <w:div w:id="940992408">
          <w:marLeft w:val="600"/>
          <w:marRight w:val="0"/>
          <w:marTop w:val="0"/>
          <w:marBottom w:val="0"/>
          <w:divBdr>
            <w:top w:val="none" w:sz="0" w:space="0" w:color="auto"/>
            <w:left w:val="none" w:sz="0" w:space="0" w:color="auto"/>
            <w:bottom w:val="none" w:sz="0" w:space="0" w:color="auto"/>
            <w:right w:val="none" w:sz="0" w:space="0" w:color="auto"/>
          </w:divBdr>
        </w:div>
        <w:div w:id="1334452417">
          <w:marLeft w:val="600"/>
          <w:marRight w:val="0"/>
          <w:marTop w:val="0"/>
          <w:marBottom w:val="0"/>
          <w:divBdr>
            <w:top w:val="none" w:sz="0" w:space="0" w:color="auto"/>
            <w:left w:val="none" w:sz="0" w:space="0" w:color="auto"/>
            <w:bottom w:val="none" w:sz="0" w:space="0" w:color="auto"/>
            <w:right w:val="none" w:sz="0" w:space="0" w:color="auto"/>
          </w:divBdr>
        </w:div>
        <w:div w:id="521404950">
          <w:marLeft w:val="600"/>
          <w:marRight w:val="0"/>
          <w:marTop w:val="0"/>
          <w:marBottom w:val="0"/>
          <w:divBdr>
            <w:top w:val="none" w:sz="0" w:space="0" w:color="auto"/>
            <w:left w:val="none" w:sz="0" w:space="0" w:color="auto"/>
            <w:bottom w:val="none" w:sz="0" w:space="0" w:color="auto"/>
            <w:right w:val="none" w:sz="0" w:space="0" w:color="auto"/>
          </w:divBdr>
        </w:div>
        <w:div w:id="3409022">
          <w:marLeft w:val="600"/>
          <w:marRight w:val="0"/>
          <w:marTop w:val="0"/>
          <w:marBottom w:val="0"/>
          <w:divBdr>
            <w:top w:val="none" w:sz="0" w:space="0" w:color="auto"/>
            <w:left w:val="none" w:sz="0" w:space="0" w:color="auto"/>
            <w:bottom w:val="none" w:sz="0" w:space="0" w:color="auto"/>
            <w:right w:val="none" w:sz="0" w:space="0" w:color="auto"/>
          </w:divBdr>
        </w:div>
        <w:div w:id="1767995986">
          <w:marLeft w:val="600"/>
          <w:marRight w:val="0"/>
          <w:marTop w:val="0"/>
          <w:marBottom w:val="0"/>
          <w:divBdr>
            <w:top w:val="none" w:sz="0" w:space="0" w:color="auto"/>
            <w:left w:val="none" w:sz="0" w:space="0" w:color="auto"/>
            <w:bottom w:val="none" w:sz="0" w:space="0" w:color="auto"/>
            <w:right w:val="none" w:sz="0" w:space="0" w:color="auto"/>
          </w:divBdr>
        </w:div>
        <w:div w:id="638733170">
          <w:marLeft w:val="0"/>
          <w:marRight w:val="0"/>
          <w:marTop w:val="0"/>
          <w:marBottom w:val="0"/>
          <w:divBdr>
            <w:top w:val="none" w:sz="0" w:space="0" w:color="auto"/>
            <w:left w:val="none" w:sz="0" w:space="0" w:color="auto"/>
            <w:bottom w:val="none" w:sz="0" w:space="0" w:color="auto"/>
            <w:right w:val="none" w:sz="0" w:space="0" w:color="auto"/>
          </w:divBdr>
          <w:divsChild>
            <w:div w:id="1203590708">
              <w:marLeft w:val="0"/>
              <w:marRight w:val="0"/>
              <w:marTop w:val="120"/>
              <w:marBottom w:val="0"/>
              <w:divBdr>
                <w:top w:val="none" w:sz="0" w:space="0" w:color="auto"/>
                <w:left w:val="none" w:sz="0" w:space="0" w:color="auto"/>
                <w:bottom w:val="none" w:sz="0" w:space="0" w:color="auto"/>
                <w:right w:val="none" w:sz="0" w:space="0" w:color="auto"/>
              </w:divBdr>
            </w:div>
            <w:div w:id="1391734394">
              <w:marLeft w:val="0"/>
              <w:marRight w:val="0"/>
              <w:marTop w:val="0"/>
              <w:marBottom w:val="0"/>
              <w:divBdr>
                <w:top w:val="none" w:sz="0" w:space="0" w:color="auto"/>
                <w:left w:val="none" w:sz="0" w:space="0" w:color="auto"/>
                <w:bottom w:val="none" w:sz="0" w:space="0" w:color="auto"/>
                <w:right w:val="none" w:sz="0" w:space="0" w:color="auto"/>
              </w:divBdr>
              <w:divsChild>
                <w:div w:id="606352466">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23547174">
          <w:marLeft w:val="0"/>
          <w:marRight w:val="0"/>
          <w:marTop w:val="0"/>
          <w:marBottom w:val="0"/>
          <w:divBdr>
            <w:top w:val="none" w:sz="0" w:space="0" w:color="auto"/>
            <w:left w:val="none" w:sz="0" w:space="0" w:color="auto"/>
            <w:bottom w:val="none" w:sz="0" w:space="0" w:color="auto"/>
            <w:right w:val="none" w:sz="0" w:space="0" w:color="auto"/>
          </w:divBdr>
          <w:divsChild>
            <w:div w:id="1788965809">
              <w:marLeft w:val="0"/>
              <w:marRight w:val="0"/>
              <w:marTop w:val="120"/>
              <w:marBottom w:val="0"/>
              <w:divBdr>
                <w:top w:val="none" w:sz="0" w:space="0" w:color="auto"/>
                <w:left w:val="none" w:sz="0" w:space="0" w:color="auto"/>
                <w:bottom w:val="none" w:sz="0" w:space="0" w:color="auto"/>
                <w:right w:val="none" w:sz="0" w:space="0" w:color="auto"/>
              </w:divBdr>
            </w:div>
            <w:div w:id="770853467">
              <w:marLeft w:val="0"/>
              <w:marRight w:val="0"/>
              <w:marTop w:val="0"/>
              <w:marBottom w:val="0"/>
              <w:divBdr>
                <w:top w:val="none" w:sz="0" w:space="0" w:color="auto"/>
                <w:left w:val="none" w:sz="0" w:space="0" w:color="auto"/>
                <w:bottom w:val="none" w:sz="0" w:space="0" w:color="auto"/>
                <w:right w:val="none" w:sz="0" w:space="0" w:color="auto"/>
              </w:divBdr>
              <w:divsChild>
                <w:div w:id="196545501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137911384">
          <w:marLeft w:val="600"/>
          <w:marRight w:val="0"/>
          <w:marTop w:val="0"/>
          <w:marBottom w:val="0"/>
          <w:divBdr>
            <w:top w:val="none" w:sz="0" w:space="0" w:color="auto"/>
            <w:left w:val="none" w:sz="0" w:space="0" w:color="auto"/>
            <w:bottom w:val="none" w:sz="0" w:space="0" w:color="auto"/>
            <w:right w:val="none" w:sz="0" w:space="0" w:color="auto"/>
          </w:divBdr>
        </w:div>
        <w:div w:id="430399430">
          <w:marLeft w:val="600"/>
          <w:marRight w:val="0"/>
          <w:marTop w:val="0"/>
          <w:marBottom w:val="0"/>
          <w:divBdr>
            <w:top w:val="none" w:sz="0" w:space="0" w:color="auto"/>
            <w:left w:val="none" w:sz="0" w:space="0" w:color="auto"/>
            <w:bottom w:val="none" w:sz="0" w:space="0" w:color="auto"/>
            <w:right w:val="none" w:sz="0" w:space="0" w:color="auto"/>
          </w:divBdr>
        </w:div>
        <w:div w:id="1421025012">
          <w:marLeft w:val="600"/>
          <w:marRight w:val="0"/>
          <w:marTop w:val="0"/>
          <w:marBottom w:val="0"/>
          <w:divBdr>
            <w:top w:val="none" w:sz="0" w:space="0" w:color="auto"/>
            <w:left w:val="none" w:sz="0" w:space="0" w:color="auto"/>
            <w:bottom w:val="none" w:sz="0" w:space="0" w:color="auto"/>
            <w:right w:val="none" w:sz="0" w:space="0" w:color="auto"/>
          </w:divBdr>
        </w:div>
        <w:div w:id="2018074096">
          <w:marLeft w:val="600"/>
          <w:marRight w:val="0"/>
          <w:marTop w:val="0"/>
          <w:marBottom w:val="0"/>
          <w:divBdr>
            <w:top w:val="none" w:sz="0" w:space="0" w:color="auto"/>
            <w:left w:val="none" w:sz="0" w:space="0" w:color="auto"/>
            <w:bottom w:val="none" w:sz="0" w:space="0" w:color="auto"/>
            <w:right w:val="none" w:sz="0" w:space="0" w:color="auto"/>
          </w:divBdr>
        </w:div>
        <w:div w:id="1918175742">
          <w:marLeft w:val="0"/>
          <w:marRight w:val="0"/>
          <w:marTop w:val="0"/>
          <w:marBottom w:val="0"/>
          <w:divBdr>
            <w:top w:val="none" w:sz="0" w:space="0" w:color="auto"/>
            <w:left w:val="none" w:sz="0" w:space="0" w:color="auto"/>
            <w:bottom w:val="none" w:sz="0" w:space="0" w:color="auto"/>
            <w:right w:val="none" w:sz="0" w:space="0" w:color="auto"/>
          </w:divBdr>
          <w:divsChild>
            <w:div w:id="1843011737">
              <w:marLeft w:val="0"/>
              <w:marRight w:val="0"/>
              <w:marTop w:val="120"/>
              <w:marBottom w:val="0"/>
              <w:divBdr>
                <w:top w:val="none" w:sz="0" w:space="0" w:color="auto"/>
                <w:left w:val="none" w:sz="0" w:space="0" w:color="auto"/>
                <w:bottom w:val="none" w:sz="0" w:space="0" w:color="auto"/>
                <w:right w:val="none" w:sz="0" w:space="0" w:color="auto"/>
              </w:divBdr>
            </w:div>
            <w:div w:id="2002924354">
              <w:marLeft w:val="0"/>
              <w:marRight w:val="0"/>
              <w:marTop w:val="0"/>
              <w:marBottom w:val="0"/>
              <w:divBdr>
                <w:top w:val="none" w:sz="0" w:space="0" w:color="auto"/>
                <w:left w:val="none" w:sz="0" w:space="0" w:color="auto"/>
                <w:bottom w:val="none" w:sz="0" w:space="0" w:color="auto"/>
                <w:right w:val="none" w:sz="0" w:space="0" w:color="auto"/>
              </w:divBdr>
              <w:divsChild>
                <w:div w:id="39531928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67728340">
          <w:marLeft w:val="0"/>
          <w:marRight w:val="0"/>
          <w:marTop w:val="0"/>
          <w:marBottom w:val="0"/>
          <w:divBdr>
            <w:top w:val="none" w:sz="0" w:space="0" w:color="auto"/>
            <w:left w:val="none" w:sz="0" w:space="0" w:color="auto"/>
            <w:bottom w:val="none" w:sz="0" w:space="0" w:color="auto"/>
            <w:right w:val="none" w:sz="0" w:space="0" w:color="auto"/>
          </w:divBdr>
          <w:divsChild>
            <w:div w:id="1459176711">
              <w:marLeft w:val="0"/>
              <w:marRight w:val="0"/>
              <w:marTop w:val="120"/>
              <w:marBottom w:val="0"/>
              <w:divBdr>
                <w:top w:val="none" w:sz="0" w:space="0" w:color="auto"/>
                <w:left w:val="none" w:sz="0" w:space="0" w:color="auto"/>
                <w:bottom w:val="none" w:sz="0" w:space="0" w:color="auto"/>
                <w:right w:val="none" w:sz="0" w:space="0" w:color="auto"/>
              </w:divBdr>
            </w:div>
            <w:div w:id="1842620983">
              <w:marLeft w:val="0"/>
              <w:marRight w:val="0"/>
              <w:marTop w:val="0"/>
              <w:marBottom w:val="0"/>
              <w:divBdr>
                <w:top w:val="none" w:sz="0" w:space="0" w:color="auto"/>
                <w:left w:val="none" w:sz="0" w:space="0" w:color="auto"/>
                <w:bottom w:val="none" w:sz="0" w:space="0" w:color="auto"/>
                <w:right w:val="none" w:sz="0" w:space="0" w:color="auto"/>
              </w:divBdr>
              <w:divsChild>
                <w:div w:id="100370855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120179416">
          <w:marLeft w:val="0"/>
          <w:marRight w:val="0"/>
          <w:marTop w:val="0"/>
          <w:marBottom w:val="0"/>
          <w:divBdr>
            <w:top w:val="none" w:sz="0" w:space="0" w:color="auto"/>
            <w:left w:val="none" w:sz="0" w:space="0" w:color="auto"/>
            <w:bottom w:val="none" w:sz="0" w:space="0" w:color="auto"/>
            <w:right w:val="none" w:sz="0" w:space="0" w:color="auto"/>
          </w:divBdr>
          <w:divsChild>
            <w:div w:id="674453274">
              <w:marLeft w:val="0"/>
              <w:marRight w:val="0"/>
              <w:marTop w:val="120"/>
              <w:marBottom w:val="0"/>
              <w:divBdr>
                <w:top w:val="none" w:sz="0" w:space="0" w:color="auto"/>
                <w:left w:val="none" w:sz="0" w:space="0" w:color="auto"/>
                <w:bottom w:val="none" w:sz="0" w:space="0" w:color="auto"/>
                <w:right w:val="none" w:sz="0" w:space="0" w:color="auto"/>
              </w:divBdr>
            </w:div>
            <w:div w:id="32777846">
              <w:marLeft w:val="0"/>
              <w:marRight w:val="0"/>
              <w:marTop w:val="0"/>
              <w:marBottom w:val="0"/>
              <w:divBdr>
                <w:top w:val="none" w:sz="0" w:space="0" w:color="auto"/>
                <w:left w:val="none" w:sz="0" w:space="0" w:color="auto"/>
                <w:bottom w:val="none" w:sz="0" w:space="0" w:color="auto"/>
                <w:right w:val="none" w:sz="0" w:space="0" w:color="auto"/>
              </w:divBdr>
              <w:divsChild>
                <w:div w:id="5424447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19549581">
          <w:marLeft w:val="0"/>
          <w:marRight w:val="0"/>
          <w:marTop w:val="0"/>
          <w:marBottom w:val="0"/>
          <w:divBdr>
            <w:top w:val="none" w:sz="0" w:space="0" w:color="auto"/>
            <w:left w:val="none" w:sz="0" w:space="0" w:color="auto"/>
            <w:bottom w:val="none" w:sz="0" w:space="0" w:color="auto"/>
            <w:right w:val="none" w:sz="0" w:space="0" w:color="auto"/>
          </w:divBdr>
          <w:divsChild>
            <w:div w:id="512688523">
              <w:marLeft w:val="0"/>
              <w:marRight w:val="0"/>
              <w:marTop w:val="120"/>
              <w:marBottom w:val="0"/>
              <w:divBdr>
                <w:top w:val="none" w:sz="0" w:space="0" w:color="auto"/>
                <w:left w:val="none" w:sz="0" w:space="0" w:color="auto"/>
                <w:bottom w:val="none" w:sz="0" w:space="0" w:color="auto"/>
                <w:right w:val="none" w:sz="0" w:space="0" w:color="auto"/>
              </w:divBdr>
            </w:div>
            <w:div w:id="745030952">
              <w:marLeft w:val="0"/>
              <w:marRight w:val="0"/>
              <w:marTop w:val="0"/>
              <w:marBottom w:val="0"/>
              <w:divBdr>
                <w:top w:val="none" w:sz="0" w:space="0" w:color="auto"/>
                <w:left w:val="none" w:sz="0" w:space="0" w:color="auto"/>
                <w:bottom w:val="none" w:sz="0" w:space="0" w:color="auto"/>
                <w:right w:val="none" w:sz="0" w:space="0" w:color="auto"/>
              </w:divBdr>
            </w:div>
          </w:divsChild>
        </w:div>
        <w:div w:id="940145063">
          <w:marLeft w:val="0"/>
          <w:marRight w:val="0"/>
          <w:marTop w:val="0"/>
          <w:marBottom w:val="0"/>
          <w:divBdr>
            <w:top w:val="none" w:sz="0" w:space="0" w:color="auto"/>
            <w:left w:val="none" w:sz="0" w:space="0" w:color="auto"/>
            <w:bottom w:val="none" w:sz="0" w:space="0" w:color="auto"/>
            <w:right w:val="none" w:sz="0" w:space="0" w:color="auto"/>
          </w:divBdr>
          <w:divsChild>
            <w:div w:id="1738359325">
              <w:marLeft w:val="0"/>
              <w:marRight w:val="0"/>
              <w:marTop w:val="120"/>
              <w:marBottom w:val="0"/>
              <w:divBdr>
                <w:top w:val="none" w:sz="0" w:space="0" w:color="auto"/>
                <w:left w:val="none" w:sz="0" w:space="0" w:color="auto"/>
                <w:bottom w:val="none" w:sz="0" w:space="0" w:color="auto"/>
                <w:right w:val="none" w:sz="0" w:space="0" w:color="auto"/>
              </w:divBdr>
            </w:div>
            <w:div w:id="1891382307">
              <w:marLeft w:val="0"/>
              <w:marRight w:val="0"/>
              <w:marTop w:val="0"/>
              <w:marBottom w:val="0"/>
              <w:divBdr>
                <w:top w:val="none" w:sz="0" w:space="0" w:color="auto"/>
                <w:left w:val="none" w:sz="0" w:space="0" w:color="auto"/>
                <w:bottom w:val="none" w:sz="0" w:space="0" w:color="auto"/>
                <w:right w:val="none" w:sz="0" w:space="0" w:color="auto"/>
              </w:divBdr>
            </w:div>
          </w:divsChild>
        </w:div>
        <w:div w:id="422799075">
          <w:marLeft w:val="0"/>
          <w:marRight w:val="0"/>
          <w:marTop w:val="0"/>
          <w:marBottom w:val="0"/>
          <w:divBdr>
            <w:top w:val="none" w:sz="0" w:space="0" w:color="auto"/>
            <w:left w:val="none" w:sz="0" w:space="0" w:color="auto"/>
            <w:bottom w:val="none" w:sz="0" w:space="0" w:color="auto"/>
            <w:right w:val="none" w:sz="0" w:space="0" w:color="auto"/>
          </w:divBdr>
          <w:divsChild>
            <w:div w:id="611791378">
              <w:marLeft w:val="0"/>
              <w:marRight w:val="0"/>
              <w:marTop w:val="120"/>
              <w:marBottom w:val="0"/>
              <w:divBdr>
                <w:top w:val="none" w:sz="0" w:space="0" w:color="auto"/>
                <w:left w:val="none" w:sz="0" w:space="0" w:color="auto"/>
                <w:bottom w:val="none" w:sz="0" w:space="0" w:color="auto"/>
                <w:right w:val="none" w:sz="0" w:space="0" w:color="auto"/>
              </w:divBdr>
            </w:div>
            <w:div w:id="36272824">
              <w:marLeft w:val="0"/>
              <w:marRight w:val="0"/>
              <w:marTop w:val="0"/>
              <w:marBottom w:val="0"/>
              <w:divBdr>
                <w:top w:val="none" w:sz="0" w:space="0" w:color="auto"/>
                <w:left w:val="none" w:sz="0" w:space="0" w:color="auto"/>
                <w:bottom w:val="none" w:sz="0" w:space="0" w:color="auto"/>
                <w:right w:val="none" w:sz="0" w:space="0" w:color="auto"/>
              </w:divBdr>
            </w:div>
          </w:divsChild>
        </w:div>
        <w:div w:id="1889144803">
          <w:marLeft w:val="0"/>
          <w:marRight w:val="0"/>
          <w:marTop w:val="0"/>
          <w:marBottom w:val="0"/>
          <w:divBdr>
            <w:top w:val="none" w:sz="0" w:space="0" w:color="auto"/>
            <w:left w:val="none" w:sz="0" w:space="0" w:color="auto"/>
            <w:bottom w:val="none" w:sz="0" w:space="0" w:color="auto"/>
            <w:right w:val="none" w:sz="0" w:space="0" w:color="auto"/>
          </w:divBdr>
          <w:divsChild>
            <w:div w:id="928739319">
              <w:marLeft w:val="0"/>
              <w:marRight w:val="0"/>
              <w:marTop w:val="120"/>
              <w:marBottom w:val="0"/>
              <w:divBdr>
                <w:top w:val="none" w:sz="0" w:space="0" w:color="auto"/>
                <w:left w:val="none" w:sz="0" w:space="0" w:color="auto"/>
                <w:bottom w:val="none" w:sz="0" w:space="0" w:color="auto"/>
                <w:right w:val="none" w:sz="0" w:space="0" w:color="auto"/>
              </w:divBdr>
            </w:div>
            <w:div w:id="1900939174">
              <w:marLeft w:val="0"/>
              <w:marRight w:val="0"/>
              <w:marTop w:val="0"/>
              <w:marBottom w:val="0"/>
              <w:divBdr>
                <w:top w:val="none" w:sz="0" w:space="0" w:color="auto"/>
                <w:left w:val="none" w:sz="0" w:space="0" w:color="auto"/>
                <w:bottom w:val="none" w:sz="0" w:space="0" w:color="auto"/>
                <w:right w:val="none" w:sz="0" w:space="0" w:color="auto"/>
              </w:divBdr>
            </w:div>
          </w:divsChild>
        </w:div>
        <w:div w:id="88624742">
          <w:marLeft w:val="0"/>
          <w:marRight w:val="0"/>
          <w:marTop w:val="0"/>
          <w:marBottom w:val="0"/>
          <w:divBdr>
            <w:top w:val="none" w:sz="0" w:space="0" w:color="auto"/>
            <w:left w:val="none" w:sz="0" w:space="0" w:color="auto"/>
            <w:bottom w:val="none" w:sz="0" w:space="0" w:color="auto"/>
            <w:right w:val="none" w:sz="0" w:space="0" w:color="auto"/>
          </w:divBdr>
          <w:divsChild>
            <w:div w:id="2124185139">
              <w:marLeft w:val="0"/>
              <w:marRight w:val="0"/>
              <w:marTop w:val="120"/>
              <w:marBottom w:val="0"/>
              <w:divBdr>
                <w:top w:val="none" w:sz="0" w:space="0" w:color="auto"/>
                <w:left w:val="none" w:sz="0" w:space="0" w:color="auto"/>
                <w:bottom w:val="none" w:sz="0" w:space="0" w:color="auto"/>
                <w:right w:val="none" w:sz="0" w:space="0" w:color="auto"/>
              </w:divBdr>
            </w:div>
            <w:div w:id="1050495401">
              <w:marLeft w:val="0"/>
              <w:marRight w:val="0"/>
              <w:marTop w:val="0"/>
              <w:marBottom w:val="0"/>
              <w:divBdr>
                <w:top w:val="none" w:sz="0" w:space="0" w:color="auto"/>
                <w:left w:val="none" w:sz="0" w:space="0" w:color="auto"/>
                <w:bottom w:val="none" w:sz="0" w:space="0" w:color="auto"/>
                <w:right w:val="none" w:sz="0" w:space="0" w:color="auto"/>
              </w:divBdr>
              <w:divsChild>
                <w:div w:id="318922324">
                  <w:marLeft w:val="0"/>
                  <w:marRight w:val="0"/>
                  <w:marTop w:val="0"/>
                  <w:marBottom w:val="0"/>
                  <w:divBdr>
                    <w:top w:val="none" w:sz="0" w:space="0" w:color="auto"/>
                    <w:left w:val="none" w:sz="0" w:space="0" w:color="auto"/>
                    <w:bottom w:val="none" w:sz="0" w:space="0" w:color="auto"/>
                    <w:right w:val="none" w:sz="0" w:space="0" w:color="auto"/>
                  </w:divBdr>
                  <w:divsChild>
                    <w:div w:id="134838731">
                      <w:marLeft w:val="0"/>
                      <w:marRight w:val="0"/>
                      <w:marTop w:val="120"/>
                      <w:marBottom w:val="0"/>
                      <w:divBdr>
                        <w:top w:val="none" w:sz="0" w:space="0" w:color="auto"/>
                        <w:left w:val="none" w:sz="0" w:space="0" w:color="auto"/>
                        <w:bottom w:val="none" w:sz="0" w:space="0" w:color="auto"/>
                        <w:right w:val="none" w:sz="0" w:space="0" w:color="auto"/>
                      </w:divBdr>
                    </w:div>
                    <w:div w:id="338848719">
                      <w:marLeft w:val="0"/>
                      <w:marRight w:val="0"/>
                      <w:marTop w:val="0"/>
                      <w:marBottom w:val="0"/>
                      <w:divBdr>
                        <w:top w:val="none" w:sz="0" w:space="0" w:color="auto"/>
                        <w:left w:val="none" w:sz="0" w:space="0" w:color="auto"/>
                        <w:bottom w:val="none" w:sz="0" w:space="0" w:color="auto"/>
                        <w:right w:val="none" w:sz="0" w:space="0" w:color="auto"/>
                      </w:divBdr>
                    </w:div>
                  </w:divsChild>
                </w:div>
                <w:div w:id="507210324">
                  <w:marLeft w:val="0"/>
                  <w:marRight w:val="0"/>
                  <w:marTop w:val="0"/>
                  <w:marBottom w:val="0"/>
                  <w:divBdr>
                    <w:top w:val="none" w:sz="0" w:space="0" w:color="auto"/>
                    <w:left w:val="none" w:sz="0" w:space="0" w:color="auto"/>
                    <w:bottom w:val="none" w:sz="0" w:space="0" w:color="auto"/>
                    <w:right w:val="none" w:sz="0" w:space="0" w:color="auto"/>
                  </w:divBdr>
                  <w:divsChild>
                    <w:div w:id="1761559927">
                      <w:marLeft w:val="0"/>
                      <w:marRight w:val="0"/>
                      <w:marTop w:val="120"/>
                      <w:marBottom w:val="0"/>
                      <w:divBdr>
                        <w:top w:val="none" w:sz="0" w:space="0" w:color="auto"/>
                        <w:left w:val="none" w:sz="0" w:space="0" w:color="auto"/>
                        <w:bottom w:val="none" w:sz="0" w:space="0" w:color="auto"/>
                        <w:right w:val="none" w:sz="0" w:space="0" w:color="auto"/>
                      </w:divBdr>
                    </w:div>
                    <w:div w:id="264196896">
                      <w:marLeft w:val="0"/>
                      <w:marRight w:val="0"/>
                      <w:marTop w:val="0"/>
                      <w:marBottom w:val="0"/>
                      <w:divBdr>
                        <w:top w:val="none" w:sz="0" w:space="0" w:color="auto"/>
                        <w:left w:val="none" w:sz="0" w:space="0" w:color="auto"/>
                        <w:bottom w:val="none" w:sz="0" w:space="0" w:color="auto"/>
                        <w:right w:val="none" w:sz="0" w:space="0" w:color="auto"/>
                      </w:divBdr>
                    </w:div>
                  </w:divsChild>
                </w:div>
                <w:div w:id="70858067">
                  <w:marLeft w:val="0"/>
                  <w:marRight w:val="0"/>
                  <w:marTop w:val="0"/>
                  <w:marBottom w:val="0"/>
                  <w:divBdr>
                    <w:top w:val="none" w:sz="0" w:space="0" w:color="auto"/>
                    <w:left w:val="none" w:sz="0" w:space="0" w:color="auto"/>
                    <w:bottom w:val="none" w:sz="0" w:space="0" w:color="auto"/>
                    <w:right w:val="none" w:sz="0" w:space="0" w:color="auto"/>
                  </w:divBdr>
                  <w:divsChild>
                    <w:div w:id="1294287025">
                      <w:marLeft w:val="0"/>
                      <w:marRight w:val="0"/>
                      <w:marTop w:val="120"/>
                      <w:marBottom w:val="0"/>
                      <w:divBdr>
                        <w:top w:val="none" w:sz="0" w:space="0" w:color="auto"/>
                        <w:left w:val="none" w:sz="0" w:space="0" w:color="auto"/>
                        <w:bottom w:val="none" w:sz="0" w:space="0" w:color="auto"/>
                        <w:right w:val="none" w:sz="0" w:space="0" w:color="auto"/>
                      </w:divBdr>
                    </w:div>
                    <w:div w:id="142530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4866510">
          <w:marLeft w:val="0"/>
          <w:marRight w:val="0"/>
          <w:marTop w:val="0"/>
          <w:marBottom w:val="0"/>
          <w:divBdr>
            <w:top w:val="none" w:sz="0" w:space="0" w:color="auto"/>
            <w:left w:val="none" w:sz="0" w:space="0" w:color="auto"/>
            <w:bottom w:val="none" w:sz="0" w:space="0" w:color="auto"/>
            <w:right w:val="none" w:sz="0" w:space="0" w:color="auto"/>
          </w:divBdr>
          <w:divsChild>
            <w:div w:id="977955556">
              <w:marLeft w:val="0"/>
              <w:marRight w:val="0"/>
              <w:marTop w:val="120"/>
              <w:marBottom w:val="0"/>
              <w:divBdr>
                <w:top w:val="none" w:sz="0" w:space="0" w:color="auto"/>
                <w:left w:val="none" w:sz="0" w:space="0" w:color="auto"/>
                <w:bottom w:val="none" w:sz="0" w:space="0" w:color="auto"/>
                <w:right w:val="none" w:sz="0" w:space="0" w:color="auto"/>
              </w:divBdr>
            </w:div>
            <w:div w:id="1117986544">
              <w:marLeft w:val="0"/>
              <w:marRight w:val="0"/>
              <w:marTop w:val="0"/>
              <w:marBottom w:val="0"/>
              <w:divBdr>
                <w:top w:val="none" w:sz="0" w:space="0" w:color="auto"/>
                <w:left w:val="none" w:sz="0" w:space="0" w:color="auto"/>
                <w:bottom w:val="none" w:sz="0" w:space="0" w:color="auto"/>
                <w:right w:val="none" w:sz="0" w:space="0" w:color="auto"/>
              </w:divBdr>
            </w:div>
          </w:divsChild>
        </w:div>
        <w:div w:id="785388798">
          <w:marLeft w:val="0"/>
          <w:marRight w:val="0"/>
          <w:marTop w:val="0"/>
          <w:marBottom w:val="0"/>
          <w:divBdr>
            <w:top w:val="none" w:sz="0" w:space="0" w:color="auto"/>
            <w:left w:val="none" w:sz="0" w:space="0" w:color="auto"/>
            <w:bottom w:val="none" w:sz="0" w:space="0" w:color="auto"/>
            <w:right w:val="none" w:sz="0" w:space="0" w:color="auto"/>
          </w:divBdr>
          <w:divsChild>
            <w:div w:id="969818931">
              <w:marLeft w:val="0"/>
              <w:marRight w:val="0"/>
              <w:marTop w:val="120"/>
              <w:marBottom w:val="0"/>
              <w:divBdr>
                <w:top w:val="none" w:sz="0" w:space="0" w:color="auto"/>
                <w:left w:val="none" w:sz="0" w:space="0" w:color="auto"/>
                <w:bottom w:val="none" w:sz="0" w:space="0" w:color="auto"/>
                <w:right w:val="none" w:sz="0" w:space="0" w:color="auto"/>
              </w:divBdr>
            </w:div>
            <w:div w:id="283267219">
              <w:marLeft w:val="0"/>
              <w:marRight w:val="0"/>
              <w:marTop w:val="0"/>
              <w:marBottom w:val="0"/>
              <w:divBdr>
                <w:top w:val="none" w:sz="0" w:space="0" w:color="auto"/>
                <w:left w:val="none" w:sz="0" w:space="0" w:color="auto"/>
                <w:bottom w:val="none" w:sz="0" w:space="0" w:color="auto"/>
                <w:right w:val="none" w:sz="0" w:space="0" w:color="auto"/>
              </w:divBdr>
            </w:div>
          </w:divsChild>
        </w:div>
        <w:div w:id="968777262">
          <w:marLeft w:val="0"/>
          <w:marRight w:val="0"/>
          <w:marTop w:val="0"/>
          <w:marBottom w:val="0"/>
          <w:divBdr>
            <w:top w:val="none" w:sz="0" w:space="0" w:color="auto"/>
            <w:left w:val="none" w:sz="0" w:space="0" w:color="auto"/>
            <w:bottom w:val="none" w:sz="0" w:space="0" w:color="auto"/>
            <w:right w:val="none" w:sz="0" w:space="0" w:color="auto"/>
          </w:divBdr>
          <w:divsChild>
            <w:div w:id="1879663458">
              <w:marLeft w:val="0"/>
              <w:marRight w:val="0"/>
              <w:marTop w:val="120"/>
              <w:marBottom w:val="0"/>
              <w:divBdr>
                <w:top w:val="none" w:sz="0" w:space="0" w:color="auto"/>
                <w:left w:val="none" w:sz="0" w:space="0" w:color="auto"/>
                <w:bottom w:val="none" w:sz="0" w:space="0" w:color="auto"/>
                <w:right w:val="none" w:sz="0" w:space="0" w:color="auto"/>
              </w:divBdr>
            </w:div>
            <w:div w:id="1274827890">
              <w:marLeft w:val="0"/>
              <w:marRight w:val="0"/>
              <w:marTop w:val="0"/>
              <w:marBottom w:val="0"/>
              <w:divBdr>
                <w:top w:val="none" w:sz="0" w:space="0" w:color="auto"/>
                <w:left w:val="none" w:sz="0" w:space="0" w:color="auto"/>
                <w:bottom w:val="none" w:sz="0" w:space="0" w:color="auto"/>
                <w:right w:val="none" w:sz="0" w:space="0" w:color="auto"/>
              </w:divBdr>
            </w:div>
          </w:divsChild>
        </w:div>
        <w:div w:id="403720094">
          <w:marLeft w:val="0"/>
          <w:marRight w:val="0"/>
          <w:marTop w:val="0"/>
          <w:marBottom w:val="0"/>
          <w:divBdr>
            <w:top w:val="none" w:sz="0" w:space="0" w:color="auto"/>
            <w:left w:val="none" w:sz="0" w:space="0" w:color="auto"/>
            <w:bottom w:val="none" w:sz="0" w:space="0" w:color="auto"/>
            <w:right w:val="none" w:sz="0" w:space="0" w:color="auto"/>
          </w:divBdr>
          <w:divsChild>
            <w:div w:id="532888455">
              <w:marLeft w:val="0"/>
              <w:marRight w:val="0"/>
              <w:marTop w:val="120"/>
              <w:marBottom w:val="0"/>
              <w:divBdr>
                <w:top w:val="none" w:sz="0" w:space="0" w:color="auto"/>
                <w:left w:val="none" w:sz="0" w:space="0" w:color="auto"/>
                <w:bottom w:val="none" w:sz="0" w:space="0" w:color="auto"/>
                <w:right w:val="none" w:sz="0" w:space="0" w:color="auto"/>
              </w:divBdr>
            </w:div>
            <w:div w:id="1058361273">
              <w:marLeft w:val="0"/>
              <w:marRight w:val="0"/>
              <w:marTop w:val="0"/>
              <w:marBottom w:val="0"/>
              <w:divBdr>
                <w:top w:val="none" w:sz="0" w:space="0" w:color="auto"/>
                <w:left w:val="none" w:sz="0" w:space="0" w:color="auto"/>
                <w:bottom w:val="none" w:sz="0" w:space="0" w:color="auto"/>
                <w:right w:val="none" w:sz="0" w:space="0" w:color="auto"/>
              </w:divBdr>
            </w:div>
          </w:divsChild>
        </w:div>
        <w:div w:id="982808292">
          <w:marLeft w:val="0"/>
          <w:marRight w:val="0"/>
          <w:marTop w:val="0"/>
          <w:marBottom w:val="0"/>
          <w:divBdr>
            <w:top w:val="none" w:sz="0" w:space="0" w:color="auto"/>
            <w:left w:val="none" w:sz="0" w:space="0" w:color="auto"/>
            <w:bottom w:val="none" w:sz="0" w:space="0" w:color="auto"/>
            <w:right w:val="none" w:sz="0" w:space="0" w:color="auto"/>
          </w:divBdr>
          <w:divsChild>
            <w:div w:id="305204865">
              <w:marLeft w:val="0"/>
              <w:marRight w:val="0"/>
              <w:marTop w:val="120"/>
              <w:marBottom w:val="0"/>
              <w:divBdr>
                <w:top w:val="none" w:sz="0" w:space="0" w:color="auto"/>
                <w:left w:val="none" w:sz="0" w:space="0" w:color="auto"/>
                <w:bottom w:val="none" w:sz="0" w:space="0" w:color="auto"/>
                <w:right w:val="none" w:sz="0" w:space="0" w:color="auto"/>
              </w:divBdr>
            </w:div>
            <w:div w:id="1982299713">
              <w:marLeft w:val="0"/>
              <w:marRight w:val="0"/>
              <w:marTop w:val="0"/>
              <w:marBottom w:val="0"/>
              <w:divBdr>
                <w:top w:val="none" w:sz="0" w:space="0" w:color="auto"/>
                <w:left w:val="none" w:sz="0" w:space="0" w:color="auto"/>
                <w:bottom w:val="none" w:sz="0" w:space="0" w:color="auto"/>
                <w:right w:val="none" w:sz="0" w:space="0" w:color="auto"/>
              </w:divBdr>
            </w:div>
          </w:divsChild>
        </w:div>
        <w:div w:id="797841659">
          <w:marLeft w:val="0"/>
          <w:marRight w:val="0"/>
          <w:marTop w:val="0"/>
          <w:marBottom w:val="0"/>
          <w:divBdr>
            <w:top w:val="none" w:sz="0" w:space="0" w:color="auto"/>
            <w:left w:val="none" w:sz="0" w:space="0" w:color="auto"/>
            <w:bottom w:val="none" w:sz="0" w:space="0" w:color="auto"/>
            <w:right w:val="none" w:sz="0" w:space="0" w:color="auto"/>
          </w:divBdr>
          <w:divsChild>
            <w:div w:id="1173034835">
              <w:marLeft w:val="0"/>
              <w:marRight w:val="0"/>
              <w:marTop w:val="120"/>
              <w:marBottom w:val="0"/>
              <w:divBdr>
                <w:top w:val="none" w:sz="0" w:space="0" w:color="auto"/>
                <w:left w:val="none" w:sz="0" w:space="0" w:color="auto"/>
                <w:bottom w:val="none" w:sz="0" w:space="0" w:color="auto"/>
                <w:right w:val="none" w:sz="0" w:space="0" w:color="auto"/>
              </w:divBdr>
            </w:div>
            <w:div w:id="910970873">
              <w:marLeft w:val="0"/>
              <w:marRight w:val="0"/>
              <w:marTop w:val="0"/>
              <w:marBottom w:val="0"/>
              <w:divBdr>
                <w:top w:val="none" w:sz="0" w:space="0" w:color="auto"/>
                <w:left w:val="none" w:sz="0" w:space="0" w:color="auto"/>
                <w:bottom w:val="none" w:sz="0" w:space="0" w:color="auto"/>
                <w:right w:val="none" w:sz="0" w:space="0" w:color="auto"/>
              </w:divBdr>
              <w:divsChild>
                <w:div w:id="994067345">
                  <w:marLeft w:val="0"/>
                  <w:marRight w:val="0"/>
                  <w:marTop w:val="0"/>
                  <w:marBottom w:val="0"/>
                  <w:divBdr>
                    <w:top w:val="none" w:sz="0" w:space="0" w:color="auto"/>
                    <w:left w:val="none" w:sz="0" w:space="0" w:color="auto"/>
                    <w:bottom w:val="none" w:sz="0" w:space="0" w:color="auto"/>
                    <w:right w:val="none" w:sz="0" w:space="0" w:color="auto"/>
                  </w:divBdr>
                  <w:divsChild>
                    <w:div w:id="1444424898">
                      <w:marLeft w:val="0"/>
                      <w:marRight w:val="0"/>
                      <w:marTop w:val="120"/>
                      <w:marBottom w:val="0"/>
                      <w:divBdr>
                        <w:top w:val="none" w:sz="0" w:space="0" w:color="auto"/>
                        <w:left w:val="none" w:sz="0" w:space="0" w:color="auto"/>
                        <w:bottom w:val="none" w:sz="0" w:space="0" w:color="auto"/>
                        <w:right w:val="none" w:sz="0" w:space="0" w:color="auto"/>
                      </w:divBdr>
                    </w:div>
                    <w:div w:id="753740951">
                      <w:marLeft w:val="0"/>
                      <w:marRight w:val="0"/>
                      <w:marTop w:val="0"/>
                      <w:marBottom w:val="0"/>
                      <w:divBdr>
                        <w:top w:val="none" w:sz="0" w:space="0" w:color="auto"/>
                        <w:left w:val="none" w:sz="0" w:space="0" w:color="auto"/>
                        <w:bottom w:val="none" w:sz="0" w:space="0" w:color="auto"/>
                        <w:right w:val="none" w:sz="0" w:space="0" w:color="auto"/>
                      </w:divBdr>
                    </w:div>
                  </w:divsChild>
                </w:div>
                <w:div w:id="1359696503">
                  <w:marLeft w:val="0"/>
                  <w:marRight w:val="0"/>
                  <w:marTop w:val="0"/>
                  <w:marBottom w:val="0"/>
                  <w:divBdr>
                    <w:top w:val="none" w:sz="0" w:space="0" w:color="auto"/>
                    <w:left w:val="none" w:sz="0" w:space="0" w:color="auto"/>
                    <w:bottom w:val="none" w:sz="0" w:space="0" w:color="auto"/>
                    <w:right w:val="none" w:sz="0" w:space="0" w:color="auto"/>
                  </w:divBdr>
                  <w:divsChild>
                    <w:div w:id="907568474">
                      <w:marLeft w:val="0"/>
                      <w:marRight w:val="0"/>
                      <w:marTop w:val="120"/>
                      <w:marBottom w:val="0"/>
                      <w:divBdr>
                        <w:top w:val="none" w:sz="0" w:space="0" w:color="auto"/>
                        <w:left w:val="none" w:sz="0" w:space="0" w:color="auto"/>
                        <w:bottom w:val="none" w:sz="0" w:space="0" w:color="auto"/>
                        <w:right w:val="none" w:sz="0" w:space="0" w:color="auto"/>
                      </w:divBdr>
                    </w:div>
                    <w:div w:id="132986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6710407">
          <w:marLeft w:val="0"/>
          <w:marRight w:val="0"/>
          <w:marTop w:val="0"/>
          <w:marBottom w:val="0"/>
          <w:divBdr>
            <w:top w:val="none" w:sz="0" w:space="0" w:color="auto"/>
            <w:left w:val="none" w:sz="0" w:space="0" w:color="auto"/>
            <w:bottom w:val="none" w:sz="0" w:space="0" w:color="auto"/>
            <w:right w:val="none" w:sz="0" w:space="0" w:color="auto"/>
          </w:divBdr>
          <w:divsChild>
            <w:div w:id="1982147696">
              <w:marLeft w:val="0"/>
              <w:marRight w:val="0"/>
              <w:marTop w:val="120"/>
              <w:marBottom w:val="0"/>
              <w:divBdr>
                <w:top w:val="none" w:sz="0" w:space="0" w:color="auto"/>
                <w:left w:val="none" w:sz="0" w:space="0" w:color="auto"/>
                <w:bottom w:val="none" w:sz="0" w:space="0" w:color="auto"/>
                <w:right w:val="none" w:sz="0" w:space="0" w:color="auto"/>
              </w:divBdr>
            </w:div>
            <w:div w:id="1290740224">
              <w:marLeft w:val="0"/>
              <w:marRight w:val="0"/>
              <w:marTop w:val="0"/>
              <w:marBottom w:val="0"/>
              <w:divBdr>
                <w:top w:val="none" w:sz="0" w:space="0" w:color="auto"/>
                <w:left w:val="none" w:sz="0" w:space="0" w:color="auto"/>
                <w:bottom w:val="none" w:sz="0" w:space="0" w:color="auto"/>
                <w:right w:val="none" w:sz="0" w:space="0" w:color="auto"/>
              </w:divBdr>
            </w:div>
          </w:divsChild>
        </w:div>
        <w:div w:id="1362901416">
          <w:marLeft w:val="0"/>
          <w:marRight w:val="0"/>
          <w:marTop w:val="0"/>
          <w:marBottom w:val="0"/>
          <w:divBdr>
            <w:top w:val="none" w:sz="0" w:space="0" w:color="auto"/>
            <w:left w:val="none" w:sz="0" w:space="0" w:color="auto"/>
            <w:bottom w:val="none" w:sz="0" w:space="0" w:color="auto"/>
            <w:right w:val="none" w:sz="0" w:space="0" w:color="auto"/>
          </w:divBdr>
          <w:divsChild>
            <w:div w:id="840966497">
              <w:marLeft w:val="0"/>
              <w:marRight w:val="0"/>
              <w:marTop w:val="120"/>
              <w:marBottom w:val="0"/>
              <w:divBdr>
                <w:top w:val="none" w:sz="0" w:space="0" w:color="auto"/>
                <w:left w:val="none" w:sz="0" w:space="0" w:color="auto"/>
                <w:bottom w:val="none" w:sz="0" w:space="0" w:color="auto"/>
                <w:right w:val="none" w:sz="0" w:space="0" w:color="auto"/>
              </w:divBdr>
            </w:div>
            <w:div w:id="344209541">
              <w:marLeft w:val="0"/>
              <w:marRight w:val="0"/>
              <w:marTop w:val="0"/>
              <w:marBottom w:val="0"/>
              <w:divBdr>
                <w:top w:val="none" w:sz="0" w:space="0" w:color="auto"/>
                <w:left w:val="none" w:sz="0" w:space="0" w:color="auto"/>
                <w:bottom w:val="none" w:sz="0" w:space="0" w:color="auto"/>
                <w:right w:val="none" w:sz="0" w:space="0" w:color="auto"/>
              </w:divBdr>
            </w:div>
          </w:divsChild>
        </w:div>
        <w:div w:id="237835482">
          <w:marLeft w:val="0"/>
          <w:marRight w:val="0"/>
          <w:marTop w:val="0"/>
          <w:marBottom w:val="0"/>
          <w:divBdr>
            <w:top w:val="none" w:sz="0" w:space="0" w:color="auto"/>
            <w:left w:val="none" w:sz="0" w:space="0" w:color="auto"/>
            <w:bottom w:val="none" w:sz="0" w:space="0" w:color="auto"/>
            <w:right w:val="none" w:sz="0" w:space="0" w:color="auto"/>
          </w:divBdr>
          <w:divsChild>
            <w:div w:id="42798567">
              <w:marLeft w:val="0"/>
              <w:marRight w:val="0"/>
              <w:marTop w:val="120"/>
              <w:marBottom w:val="0"/>
              <w:divBdr>
                <w:top w:val="none" w:sz="0" w:space="0" w:color="auto"/>
                <w:left w:val="none" w:sz="0" w:space="0" w:color="auto"/>
                <w:bottom w:val="none" w:sz="0" w:space="0" w:color="auto"/>
                <w:right w:val="none" w:sz="0" w:space="0" w:color="auto"/>
              </w:divBdr>
            </w:div>
            <w:div w:id="1530023244">
              <w:marLeft w:val="0"/>
              <w:marRight w:val="0"/>
              <w:marTop w:val="0"/>
              <w:marBottom w:val="0"/>
              <w:divBdr>
                <w:top w:val="none" w:sz="0" w:space="0" w:color="auto"/>
                <w:left w:val="none" w:sz="0" w:space="0" w:color="auto"/>
                <w:bottom w:val="none" w:sz="0" w:space="0" w:color="auto"/>
                <w:right w:val="none" w:sz="0" w:space="0" w:color="auto"/>
              </w:divBdr>
            </w:div>
          </w:divsChild>
        </w:div>
        <w:div w:id="789592308">
          <w:marLeft w:val="0"/>
          <w:marRight w:val="0"/>
          <w:marTop w:val="0"/>
          <w:marBottom w:val="0"/>
          <w:divBdr>
            <w:top w:val="none" w:sz="0" w:space="0" w:color="auto"/>
            <w:left w:val="none" w:sz="0" w:space="0" w:color="auto"/>
            <w:bottom w:val="none" w:sz="0" w:space="0" w:color="auto"/>
            <w:right w:val="none" w:sz="0" w:space="0" w:color="auto"/>
          </w:divBdr>
          <w:divsChild>
            <w:div w:id="1782529109">
              <w:marLeft w:val="0"/>
              <w:marRight w:val="0"/>
              <w:marTop w:val="120"/>
              <w:marBottom w:val="0"/>
              <w:divBdr>
                <w:top w:val="none" w:sz="0" w:space="0" w:color="auto"/>
                <w:left w:val="none" w:sz="0" w:space="0" w:color="auto"/>
                <w:bottom w:val="none" w:sz="0" w:space="0" w:color="auto"/>
                <w:right w:val="none" w:sz="0" w:space="0" w:color="auto"/>
              </w:divBdr>
            </w:div>
            <w:div w:id="283732901">
              <w:marLeft w:val="0"/>
              <w:marRight w:val="0"/>
              <w:marTop w:val="0"/>
              <w:marBottom w:val="0"/>
              <w:divBdr>
                <w:top w:val="none" w:sz="0" w:space="0" w:color="auto"/>
                <w:left w:val="none" w:sz="0" w:space="0" w:color="auto"/>
                <w:bottom w:val="none" w:sz="0" w:space="0" w:color="auto"/>
                <w:right w:val="none" w:sz="0" w:space="0" w:color="auto"/>
              </w:divBdr>
            </w:div>
          </w:divsChild>
        </w:div>
        <w:div w:id="1780837229">
          <w:marLeft w:val="0"/>
          <w:marRight w:val="0"/>
          <w:marTop w:val="0"/>
          <w:marBottom w:val="0"/>
          <w:divBdr>
            <w:top w:val="none" w:sz="0" w:space="0" w:color="auto"/>
            <w:left w:val="none" w:sz="0" w:space="0" w:color="auto"/>
            <w:bottom w:val="none" w:sz="0" w:space="0" w:color="auto"/>
            <w:right w:val="none" w:sz="0" w:space="0" w:color="auto"/>
          </w:divBdr>
          <w:divsChild>
            <w:div w:id="239413054">
              <w:marLeft w:val="0"/>
              <w:marRight w:val="0"/>
              <w:marTop w:val="120"/>
              <w:marBottom w:val="0"/>
              <w:divBdr>
                <w:top w:val="none" w:sz="0" w:space="0" w:color="auto"/>
                <w:left w:val="none" w:sz="0" w:space="0" w:color="auto"/>
                <w:bottom w:val="none" w:sz="0" w:space="0" w:color="auto"/>
                <w:right w:val="none" w:sz="0" w:space="0" w:color="auto"/>
              </w:divBdr>
            </w:div>
            <w:div w:id="1387340972">
              <w:marLeft w:val="0"/>
              <w:marRight w:val="0"/>
              <w:marTop w:val="0"/>
              <w:marBottom w:val="0"/>
              <w:divBdr>
                <w:top w:val="none" w:sz="0" w:space="0" w:color="auto"/>
                <w:left w:val="none" w:sz="0" w:space="0" w:color="auto"/>
                <w:bottom w:val="none" w:sz="0" w:space="0" w:color="auto"/>
                <w:right w:val="none" w:sz="0" w:space="0" w:color="auto"/>
              </w:divBdr>
              <w:divsChild>
                <w:div w:id="217979441">
                  <w:marLeft w:val="0"/>
                  <w:marRight w:val="0"/>
                  <w:marTop w:val="0"/>
                  <w:marBottom w:val="0"/>
                  <w:divBdr>
                    <w:top w:val="none" w:sz="0" w:space="0" w:color="auto"/>
                    <w:left w:val="none" w:sz="0" w:space="0" w:color="auto"/>
                    <w:bottom w:val="none" w:sz="0" w:space="0" w:color="auto"/>
                    <w:right w:val="none" w:sz="0" w:space="0" w:color="auto"/>
                  </w:divBdr>
                  <w:divsChild>
                    <w:div w:id="176508433">
                      <w:marLeft w:val="0"/>
                      <w:marRight w:val="0"/>
                      <w:marTop w:val="120"/>
                      <w:marBottom w:val="0"/>
                      <w:divBdr>
                        <w:top w:val="none" w:sz="0" w:space="0" w:color="auto"/>
                        <w:left w:val="none" w:sz="0" w:space="0" w:color="auto"/>
                        <w:bottom w:val="none" w:sz="0" w:space="0" w:color="auto"/>
                        <w:right w:val="none" w:sz="0" w:space="0" w:color="auto"/>
                      </w:divBdr>
                    </w:div>
                    <w:div w:id="1920364685">
                      <w:marLeft w:val="0"/>
                      <w:marRight w:val="0"/>
                      <w:marTop w:val="0"/>
                      <w:marBottom w:val="0"/>
                      <w:divBdr>
                        <w:top w:val="none" w:sz="0" w:space="0" w:color="auto"/>
                        <w:left w:val="none" w:sz="0" w:space="0" w:color="auto"/>
                        <w:bottom w:val="none" w:sz="0" w:space="0" w:color="auto"/>
                        <w:right w:val="none" w:sz="0" w:space="0" w:color="auto"/>
                      </w:divBdr>
                    </w:div>
                  </w:divsChild>
                </w:div>
                <w:div w:id="1571620496">
                  <w:marLeft w:val="0"/>
                  <w:marRight w:val="0"/>
                  <w:marTop w:val="0"/>
                  <w:marBottom w:val="0"/>
                  <w:divBdr>
                    <w:top w:val="none" w:sz="0" w:space="0" w:color="auto"/>
                    <w:left w:val="none" w:sz="0" w:space="0" w:color="auto"/>
                    <w:bottom w:val="none" w:sz="0" w:space="0" w:color="auto"/>
                    <w:right w:val="none" w:sz="0" w:space="0" w:color="auto"/>
                  </w:divBdr>
                  <w:divsChild>
                    <w:div w:id="1420099758">
                      <w:marLeft w:val="0"/>
                      <w:marRight w:val="0"/>
                      <w:marTop w:val="120"/>
                      <w:marBottom w:val="0"/>
                      <w:divBdr>
                        <w:top w:val="none" w:sz="0" w:space="0" w:color="auto"/>
                        <w:left w:val="none" w:sz="0" w:space="0" w:color="auto"/>
                        <w:bottom w:val="none" w:sz="0" w:space="0" w:color="auto"/>
                        <w:right w:val="none" w:sz="0" w:space="0" w:color="auto"/>
                      </w:divBdr>
                    </w:div>
                    <w:div w:id="68401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5763634">
          <w:marLeft w:val="0"/>
          <w:marRight w:val="0"/>
          <w:marTop w:val="0"/>
          <w:marBottom w:val="0"/>
          <w:divBdr>
            <w:top w:val="none" w:sz="0" w:space="0" w:color="auto"/>
            <w:left w:val="none" w:sz="0" w:space="0" w:color="auto"/>
            <w:bottom w:val="none" w:sz="0" w:space="0" w:color="auto"/>
            <w:right w:val="none" w:sz="0" w:space="0" w:color="auto"/>
          </w:divBdr>
          <w:divsChild>
            <w:div w:id="1724790902">
              <w:marLeft w:val="0"/>
              <w:marRight w:val="0"/>
              <w:marTop w:val="120"/>
              <w:marBottom w:val="0"/>
              <w:divBdr>
                <w:top w:val="none" w:sz="0" w:space="0" w:color="auto"/>
                <w:left w:val="none" w:sz="0" w:space="0" w:color="auto"/>
                <w:bottom w:val="none" w:sz="0" w:space="0" w:color="auto"/>
                <w:right w:val="none" w:sz="0" w:space="0" w:color="auto"/>
              </w:divBdr>
            </w:div>
            <w:div w:id="232787015">
              <w:marLeft w:val="0"/>
              <w:marRight w:val="0"/>
              <w:marTop w:val="0"/>
              <w:marBottom w:val="0"/>
              <w:divBdr>
                <w:top w:val="none" w:sz="0" w:space="0" w:color="auto"/>
                <w:left w:val="none" w:sz="0" w:space="0" w:color="auto"/>
                <w:bottom w:val="none" w:sz="0" w:space="0" w:color="auto"/>
                <w:right w:val="none" w:sz="0" w:space="0" w:color="auto"/>
              </w:divBdr>
            </w:div>
          </w:divsChild>
        </w:div>
        <w:div w:id="922420929">
          <w:marLeft w:val="0"/>
          <w:marRight w:val="0"/>
          <w:marTop w:val="0"/>
          <w:marBottom w:val="0"/>
          <w:divBdr>
            <w:top w:val="none" w:sz="0" w:space="0" w:color="auto"/>
            <w:left w:val="none" w:sz="0" w:space="0" w:color="auto"/>
            <w:bottom w:val="none" w:sz="0" w:space="0" w:color="auto"/>
            <w:right w:val="none" w:sz="0" w:space="0" w:color="auto"/>
          </w:divBdr>
          <w:divsChild>
            <w:div w:id="881552461">
              <w:marLeft w:val="0"/>
              <w:marRight w:val="0"/>
              <w:marTop w:val="120"/>
              <w:marBottom w:val="0"/>
              <w:divBdr>
                <w:top w:val="none" w:sz="0" w:space="0" w:color="auto"/>
                <w:left w:val="none" w:sz="0" w:space="0" w:color="auto"/>
                <w:bottom w:val="none" w:sz="0" w:space="0" w:color="auto"/>
                <w:right w:val="none" w:sz="0" w:space="0" w:color="auto"/>
              </w:divBdr>
            </w:div>
            <w:div w:id="1769809317">
              <w:marLeft w:val="0"/>
              <w:marRight w:val="0"/>
              <w:marTop w:val="0"/>
              <w:marBottom w:val="0"/>
              <w:divBdr>
                <w:top w:val="none" w:sz="0" w:space="0" w:color="auto"/>
                <w:left w:val="none" w:sz="0" w:space="0" w:color="auto"/>
                <w:bottom w:val="none" w:sz="0" w:space="0" w:color="auto"/>
                <w:right w:val="none" w:sz="0" w:space="0" w:color="auto"/>
              </w:divBdr>
            </w:div>
          </w:divsChild>
        </w:div>
        <w:div w:id="1845509219">
          <w:marLeft w:val="0"/>
          <w:marRight w:val="0"/>
          <w:marTop w:val="0"/>
          <w:marBottom w:val="0"/>
          <w:divBdr>
            <w:top w:val="none" w:sz="0" w:space="0" w:color="auto"/>
            <w:left w:val="none" w:sz="0" w:space="0" w:color="auto"/>
            <w:bottom w:val="none" w:sz="0" w:space="0" w:color="auto"/>
            <w:right w:val="none" w:sz="0" w:space="0" w:color="auto"/>
          </w:divBdr>
          <w:divsChild>
            <w:div w:id="283773858">
              <w:marLeft w:val="0"/>
              <w:marRight w:val="0"/>
              <w:marTop w:val="120"/>
              <w:marBottom w:val="0"/>
              <w:divBdr>
                <w:top w:val="none" w:sz="0" w:space="0" w:color="auto"/>
                <w:left w:val="none" w:sz="0" w:space="0" w:color="auto"/>
                <w:bottom w:val="none" w:sz="0" w:space="0" w:color="auto"/>
                <w:right w:val="none" w:sz="0" w:space="0" w:color="auto"/>
              </w:divBdr>
            </w:div>
            <w:div w:id="61101812">
              <w:marLeft w:val="0"/>
              <w:marRight w:val="0"/>
              <w:marTop w:val="0"/>
              <w:marBottom w:val="0"/>
              <w:divBdr>
                <w:top w:val="none" w:sz="0" w:space="0" w:color="auto"/>
                <w:left w:val="none" w:sz="0" w:space="0" w:color="auto"/>
                <w:bottom w:val="none" w:sz="0" w:space="0" w:color="auto"/>
                <w:right w:val="none" w:sz="0" w:space="0" w:color="auto"/>
              </w:divBdr>
              <w:divsChild>
                <w:div w:id="813763142">
                  <w:marLeft w:val="0"/>
                  <w:marRight w:val="0"/>
                  <w:marTop w:val="0"/>
                  <w:marBottom w:val="0"/>
                  <w:divBdr>
                    <w:top w:val="none" w:sz="0" w:space="0" w:color="auto"/>
                    <w:left w:val="none" w:sz="0" w:space="0" w:color="auto"/>
                    <w:bottom w:val="none" w:sz="0" w:space="0" w:color="auto"/>
                    <w:right w:val="none" w:sz="0" w:space="0" w:color="auto"/>
                  </w:divBdr>
                  <w:divsChild>
                    <w:div w:id="1319192299">
                      <w:marLeft w:val="0"/>
                      <w:marRight w:val="0"/>
                      <w:marTop w:val="120"/>
                      <w:marBottom w:val="0"/>
                      <w:divBdr>
                        <w:top w:val="none" w:sz="0" w:space="0" w:color="auto"/>
                        <w:left w:val="none" w:sz="0" w:space="0" w:color="auto"/>
                        <w:bottom w:val="none" w:sz="0" w:space="0" w:color="auto"/>
                        <w:right w:val="none" w:sz="0" w:space="0" w:color="auto"/>
                      </w:divBdr>
                    </w:div>
                    <w:div w:id="1429812436">
                      <w:marLeft w:val="0"/>
                      <w:marRight w:val="0"/>
                      <w:marTop w:val="0"/>
                      <w:marBottom w:val="0"/>
                      <w:divBdr>
                        <w:top w:val="none" w:sz="0" w:space="0" w:color="auto"/>
                        <w:left w:val="none" w:sz="0" w:space="0" w:color="auto"/>
                        <w:bottom w:val="none" w:sz="0" w:space="0" w:color="auto"/>
                        <w:right w:val="none" w:sz="0" w:space="0" w:color="auto"/>
                      </w:divBdr>
                    </w:div>
                  </w:divsChild>
                </w:div>
                <w:div w:id="1443918404">
                  <w:marLeft w:val="0"/>
                  <w:marRight w:val="0"/>
                  <w:marTop w:val="0"/>
                  <w:marBottom w:val="0"/>
                  <w:divBdr>
                    <w:top w:val="none" w:sz="0" w:space="0" w:color="auto"/>
                    <w:left w:val="none" w:sz="0" w:space="0" w:color="auto"/>
                    <w:bottom w:val="none" w:sz="0" w:space="0" w:color="auto"/>
                    <w:right w:val="none" w:sz="0" w:space="0" w:color="auto"/>
                  </w:divBdr>
                  <w:divsChild>
                    <w:div w:id="412698644">
                      <w:marLeft w:val="0"/>
                      <w:marRight w:val="0"/>
                      <w:marTop w:val="120"/>
                      <w:marBottom w:val="0"/>
                      <w:divBdr>
                        <w:top w:val="none" w:sz="0" w:space="0" w:color="auto"/>
                        <w:left w:val="none" w:sz="0" w:space="0" w:color="auto"/>
                        <w:bottom w:val="none" w:sz="0" w:space="0" w:color="auto"/>
                        <w:right w:val="none" w:sz="0" w:space="0" w:color="auto"/>
                      </w:divBdr>
                    </w:div>
                    <w:div w:id="1071545168">
                      <w:marLeft w:val="0"/>
                      <w:marRight w:val="0"/>
                      <w:marTop w:val="0"/>
                      <w:marBottom w:val="0"/>
                      <w:divBdr>
                        <w:top w:val="none" w:sz="0" w:space="0" w:color="auto"/>
                        <w:left w:val="none" w:sz="0" w:space="0" w:color="auto"/>
                        <w:bottom w:val="none" w:sz="0" w:space="0" w:color="auto"/>
                        <w:right w:val="none" w:sz="0" w:space="0" w:color="auto"/>
                      </w:divBdr>
                    </w:div>
                  </w:divsChild>
                </w:div>
                <w:div w:id="1424258680">
                  <w:marLeft w:val="0"/>
                  <w:marRight w:val="0"/>
                  <w:marTop w:val="0"/>
                  <w:marBottom w:val="0"/>
                  <w:divBdr>
                    <w:top w:val="none" w:sz="0" w:space="0" w:color="auto"/>
                    <w:left w:val="none" w:sz="0" w:space="0" w:color="auto"/>
                    <w:bottom w:val="none" w:sz="0" w:space="0" w:color="auto"/>
                    <w:right w:val="none" w:sz="0" w:space="0" w:color="auto"/>
                  </w:divBdr>
                  <w:divsChild>
                    <w:div w:id="1410957237">
                      <w:marLeft w:val="0"/>
                      <w:marRight w:val="0"/>
                      <w:marTop w:val="120"/>
                      <w:marBottom w:val="0"/>
                      <w:divBdr>
                        <w:top w:val="none" w:sz="0" w:space="0" w:color="auto"/>
                        <w:left w:val="none" w:sz="0" w:space="0" w:color="auto"/>
                        <w:bottom w:val="none" w:sz="0" w:space="0" w:color="auto"/>
                        <w:right w:val="none" w:sz="0" w:space="0" w:color="auto"/>
                      </w:divBdr>
                    </w:div>
                    <w:div w:id="170007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DA/TXT/?uri=CELEX%3A02019R0947-20220404&amp;qid=1691752757681" TargetMode="External"/><Relationship Id="rId3" Type="http://schemas.openxmlformats.org/officeDocument/2006/relationships/settings" Target="settings.xml"/><Relationship Id="rId7" Type="http://schemas.openxmlformats.org/officeDocument/2006/relationships/hyperlink" Target="https://eur-lex.europa.eu/legal-content/DA/TXT/?uri=CELEX%3A02019R0947-20220404&amp;qid=169175275768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ur-lex.europa.eu/legal-content/DA/TXT/?uri=CELEX%3A02019R0947-20220404&amp;qid=1691752757681" TargetMode="External"/><Relationship Id="rId11" Type="http://schemas.openxmlformats.org/officeDocument/2006/relationships/theme" Target="theme/theme1.xml"/><Relationship Id="rId5" Type="http://schemas.openxmlformats.org/officeDocument/2006/relationships/hyperlink" Target="https://eur-lex.europa.eu/legal-content/DA/TXT/?uri=CELEX%3A02019R0947-20220404&amp;qid=1691752757681" TargetMode="Externa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55</Pages>
  <Words>17080</Words>
  <Characters>104192</Characters>
  <Application>Microsoft Office Word</Application>
  <DocSecurity>0</DocSecurity>
  <Lines>868</Lines>
  <Paragraphs>242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 Holst</dc:creator>
  <cp:keywords/>
  <dc:description/>
  <cp:lastModifiedBy>Simone Holst</cp:lastModifiedBy>
  <cp:revision>2</cp:revision>
  <cp:lastPrinted>2024-05-22T08:06:00Z</cp:lastPrinted>
  <dcterms:created xsi:type="dcterms:W3CDTF">2024-07-03T08:34:00Z</dcterms:created>
  <dcterms:modified xsi:type="dcterms:W3CDTF">2024-07-03T08:34:00Z</dcterms:modified>
</cp:coreProperties>
</file>