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BE38F3" w14:textId="029CA42A" w:rsidR="00F5163E" w:rsidRDefault="00D41223" w:rsidP="005322E4">
      <w:pPr>
        <w:spacing w:line="276" w:lineRule="auto"/>
        <w:ind w:left="-20" w:right="-20"/>
        <w:jc w:val="center"/>
      </w:pPr>
      <w:bookmarkStart w:id="0" w:name="_GoBack"/>
      <w:bookmarkEnd w:id="0"/>
      <w:r w:rsidRPr="37641D50">
        <w:rPr>
          <w:rFonts w:ascii="Times New Roman" w:eastAsia="Times New Roman" w:hAnsi="Times New Roman" w:cs="Times New Roman"/>
          <w:b/>
          <w:bCs/>
          <w:sz w:val="24"/>
          <w:szCs w:val="24"/>
        </w:rPr>
        <w:t>Forslag</w:t>
      </w:r>
    </w:p>
    <w:p w14:paraId="71691153" w14:textId="203E43F9" w:rsidR="00F5163E" w:rsidRDefault="00D41223" w:rsidP="005322E4">
      <w:pPr>
        <w:spacing w:line="276" w:lineRule="auto"/>
        <w:ind w:left="-20" w:right="-20"/>
        <w:jc w:val="center"/>
      </w:pPr>
      <w:r w:rsidRPr="37641D50">
        <w:rPr>
          <w:rFonts w:ascii="Times New Roman" w:eastAsia="Times New Roman" w:hAnsi="Times New Roman" w:cs="Times New Roman"/>
          <w:sz w:val="20"/>
          <w:szCs w:val="20"/>
        </w:rPr>
        <w:t xml:space="preserve"> </w:t>
      </w:r>
    </w:p>
    <w:p w14:paraId="2CBA0B2E" w14:textId="59C00803" w:rsidR="00F5163E" w:rsidRDefault="00D41223" w:rsidP="005322E4">
      <w:pPr>
        <w:spacing w:line="276" w:lineRule="auto"/>
        <w:ind w:left="-20" w:right="-20"/>
        <w:jc w:val="center"/>
      </w:pPr>
      <w:r w:rsidRPr="37641D50">
        <w:rPr>
          <w:rFonts w:ascii="Times New Roman" w:eastAsia="Times New Roman" w:hAnsi="Times New Roman" w:cs="Times New Roman"/>
          <w:sz w:val="24"/>
          <w:szCs w:val="24"/>
        </w:rPr>
        <w:t>til</w:t>
      </w:r>
    </w:p>
    <w:p w14:paraId="1A2FDA12" w14:textId="31BBA2CF" w:rsidR="00F5163E" w:rsidRDefault="00D41223" w:rsidP="005322E4">
      <w:pPr>
        <w:spacing w:line="276" w:lineRule="auto"/>
        <w:ind w:left="-20" w:right="-20"/>
        <w:jc w:val="center"/>
      </w:pPr>
      <w:r w:rsidRPr="37641D50">
        <w:rPr>
          <w:rFonts w:ascii="Times New Roman" w:eastAsia="Times New Roman" w:hAnsi="Times New Roman" w:cs="Times New Roman"/>
          <w:sz w:val="20"/>
          <w:szCs w:val="20"/>
        </w:rPr>
        <w:t xml:space="preserve"> </w:t>
      </w:r>
    </w:p>
    <w:p w14:paraId="3F8D4241" w14:textId="62994D15" w:rsidR="00F5163E" w:rsidRDefault="00D41223" w:rsidP="005322E4">
      <w:pPr>
        <w:spacing w:line="276" w:lineRule="auto"/>
        <w:ind w:left="-20" w:right="-20"/>
        <w:jc w:val="center"/>
      </w:pPr>
      <w:r w:rsidRPr="37641D50">
        <w:rPr>
          <w:rFonts w:ascii="Times New Roman" w:eastAsia="Times New Roman" w:hAnsi="Times New Roman" w:cs="Times New Roman"/>
          <w:sz w:val="24"/>
          <w:szCs w:val="24"/>
        </w:rPr>
        <w:t xml:space="preserve">Lov om udbygning af Rute 11 </w:t>
      </w:r>
      <w:r w:rsidR="003A7EC7">
        <w:rPr>
          <w:rFonts w:ascii="Times New Roman" w:eastAsia="Times New Roman" w:hAnsi="Times New Roman" w:cs="Times New Roman"/>
          <w:sz w:val="24"/>
          <w:szCs w:val="24"/>
        </w:rPr>
        <w:t xml:space="preserve">mellem </w:t>
      </w:r>
      <w:r w:rsidRPr="37641D50">
        <w:rPr>
          <w:rFonts w:ascii="Times New Roman" w:eastAsia="Times New Roman" w:hAnsi="Times New Roman" w:cs="Times New Roman"/>
          <w:sz w:val="24"/>
          <w:szCs w:val="24"/>
        </w:rPr>
        <w:t>Korskro</w:t>
      </w:r>
      <w:r w:rsidR="003A7EC7">
        <w:rPr>
          <w:rFonts w:ascii="Times New Roman" w:eastAsia="Times New Roman" w:hAnsi="Times New Roman" w:cs="Times New Roman"/>
          <w:sz w:val="24"/>
          <w:szCs w:val="24"/>
        </w:rPr>
        <w:t xml:space="preserve"> og </w:t>
      </w:r>
      <w:r w:rsidRPr="37641D50">
        <w:rPr>
          <w:rFonts w:ascii="Times New Roman" w:eastAsia="Times New Roman" w:hAnsi="Times New Roman" w:cs="Times New Roman"/>
          <w:sz w:val="24"/>
          <w:szCs w:val="24"/>
        </w:rPr>
        <w:t>Varde</w:t>
      </w:r>
      <w:hyperlink r:id="rId11" w:anchor="_ftn1">
        <w:r w:rsidRPr="37641D50">
          <w:rPr>
            <w:rStyle w:val="Hyperlink"/>
            <w:rFonts w:ascii="Times New Roman" w:eastAsia="Times New Roman" w:hAnsi="Times New Roman" w:cs="Times New Roman"/>
            <w:b/>
            <w:bCs/>
            <w:sz w:val="24"/>
            <w:szCs w:val="24"/>
            <w:vertAlign w:val="superscript"/>
          </w:rPr>
          <w:t>[1]</w:t>
        </w:r>
      </w:hyperlink>
    </w:p>
    <w:p w14:paraId="63D7E00E" w14:textId="2130967A" w:rsidR="00F5163E" w:rsidRDefault="00D41223" w:rsidP="00DC2F71">
      <w:pPr>
        <w:spacing w:line="276" w:lineRule="auto"/>
        <w:ind w:left="-20" w:right="-20"/>
        <w:jc w:val="center"/>
      </w:pPr>
      <w:r w:rsidRPr="37641D50">
        <w:rPr>
          <w:rFonts w:ascii="Times New Roman" w:eastAsia="Times New Roman" w:hAnsi="Times New Roman" w:cs="Times New Roman"/>
          <w:sz w:val="24"/>
          <w:szCs w:val="24"/>
        </w:rPr>
        <w:t xml:space="preserve">  </w:t>
      </w:r>
    </w:p>
    <w:p w14:paraId="40D204F1" w14:textId="700C336C" w:rsidR="00F5163E" w:rsidRDefault="00D41223" w:rsidP="005322E4">
      <w:pPr>
        <w:spacing w:line="276" w:lineRule="auto"/>
        <w:ind w:left="-20" w:right="-20"/>
        <w:jc w:val="center"/>
      </w:pPr>
      <w:r w:rsidRPr="37641D50">
        <w:rPr>
          <w:rFonts w:ascii="Times New Roman" w:eastAsia="Times New Roman" w:hAnsi="Times New Roman" w:cs="Times New Roman"/>
          <w:sz w:val="24"/>
          <w:szCs w:val="24"/>
        </w:rPr>
        <w:t>Kapitel 1</w:t>
      </w:r>
    </w:p>
    <w:p w14:paraId="44B712A0" w14:textId="7303CA34" w:rsidR="00F5163E" w:rsidRDefault="00D41223" w:rsidP="005322E4">
      <w:pPr>
        <w:spacing w:line="276" w:lineRule="auto"/>
        <w:ind w:left="-20" w:right="-20"/>
        <w:jc w:val="center"/>
      </w:pPr>
      <w:r w:rsidRPr="37641D50">
        <w:rPr>
          <w:rFonts w:ascii="Times New Roman" w:eastAsia="Times New Roman" w:hAnsi="Times New Roman" w:cs="Times New Roman"/>
          <w:i/>
          <w:iCs/>
          <w:sz w:val="24"/>
          <w:szCs w:val="24"/>
        </w:rPr>
        <w:t>Anlægsprojektet</w:t>
      </w:r>
    </w:p>
    <w:p w14:paraId="14ED8583" w14:textId="7E1A01B6" w:rsidR="00F5163E" w:rsidRDefault="00D41223" w:rsidP="005322E4">
      <w:pPr>
        <w:spacing w:line="276" w:lineRule="auto"/>
        <w:ind w:left="-20" w:right="-20"/>
        <w:jc w:val="both"/>
      </w:pPr>
      <w:r w:rsidRPr="37641D50">
        <w:rPr>
          <w:rFonts w:ascii="Times New Roman" w:eastAsia="Times New Roman" w:hAnsi="Times New Roman" w:cs="Times New Roman"/>
          <w:sz w:val="24"/>
          <w:szCs w:val="24"/>
        </w:rPr>
        <w:t xml:space="preserve"> </w:t>
      </w:r>
    </w:p>
    <w:p w14:paraId="3ACC9EC8" w14:textId="0E5C3875" w:rsidR="00F5163E" w:rsidRDefault="00D41223" w:rsidP="00755AF3">
      <w:pPr>
        <w:spacing w:line="276" w:lineRule="auto"/>
        <w:ind w:left="-20" w:right="-20"/>
        <w:jc w:val="both"/>
      </w:pPr>
      <w:r w:rsidRPr="37641D50">
        <w:rPr>
          <w:rFonts w:ascii="Times New Roman" w:eastAsia="Times New Roman" w:hAnsi="Times New Roman" w:cs="Times New Roman"/>
          <w:b/>
          <w:bCs/>
          <w:sz w:val="24"/>
          <w:szCs w:val="24"/>
        </w:rPr>
        <w:t>§ 1.</w:t>
      </w:r>
      <w:r w:rsidRPr="37641D50">
        <w:rPr>
          <w:rFonts w:ascii="Times New Roman" w:eastAsia="Times New Roman" w:hAnsi="Times New Roman" w:cs="Times New Roman"/>
          <w:sz w:val="24"/>
          <w:szCs w:val="24"/>
        </w:rPr>
        <w:t xml:space="preserve"> Transportministeren bemyndiges til at udbygge Rute 11 </w:t>
      </w:r>
      <w:r w:rsidR="003A7EC7">
        <w:rPr>
          <w:rFonts w:ascii="Times New Roman" w:eastAsia="Times New Roman" w:hAnsi="Times New Roman" w:cs="Times New Roman"/>
          <w:sz w:val="24"/>
          <w:szCs w:val="24"/>
        </w:rPr>
        <w:t>mellem</w:t>
      </w:r>
      <w:r w:rsidRPr="37641D50">
        <w:rPr>
          <w:rFonts w:ascii="Times New Roman" w:eastAsia="Times New Roman" w:hAnsi="Times New Roman" w:cs="Times New Roman"/>
          <w:sz w:val="24"/>
          <w:szCs w:val="24"/>
        </w:rPr>
        <w:t xml:space="preserve"> Korskro</w:t>
      </w:r>
      <w:r w:rsidR="003A7EC7">
        <w:rPr>
          <w:rFonts w:ascii="Times New Roman" w:eastAsia="Times New Roman" w:hAnsi="Times New Roman" w:cs="Times New Roman"/>
          <w:sz w:val="24"/>
          <w:szCs w:val="24"/>
        </w:rPr>
        <w:t xml:space="preserve"> og </w:t>
      </w:r>
      <w:r w:rsidRPr="37641D50">
        <w:rPr>
          <w:rFonts w:ascii="Times New Roman" w:eastAsia="Times New Roman" w:hAnsi="Times New Roman" w:cs="Times New Roman"/>
          <w:sz w:val="24"/>
          <w:szCs w:val="24"/>
        </w:rPr>
        <w:t xml:space="preserve">Varde, jf. bilag 1.   </w:t>
      </w:r>
    </w:p>
    <w:p w14:paraId="3E7AE956" w14:textId="6A44040D" w:rsidR="00F5163E" w:rsidRDefault="00D41223" w:rsidP="005322E4">
      <w:pPr>
        <w:spacing w:line="276" w:lineRule="auto"/>
        <w:ind w:left="-20" w:right="-20"/>
        <w:jc w:val="both"/>
      </w:pPr>
      <w:r w:rsidRPr="37641D50">
        <w:rPr>
          <w:rFonts w:ascii="Times New Roman" w:eastAsia="Times New Roman" w:hAnsi="Times New Roman" w:cs="Times New Roman"/>
          <w:b/>
          <w:bCs/>
          <w:sz w:val="24"/>
          <w:szCs w:val="24"/>
        </w:rPr>
        <w:t xml:space="preserve">§ 2. </w:t>
      </w:r>
      <w:r w:rsidRPr="37641D50">
        <w:rPr>
          <w:rFonts w:ascii="Times New Roman" w:eastAsia="Times New Roman" w:hAnsi="Times New Roman" w:cs="Times New Roman"/>
          <w:sz w:val="24"/>
          <w:szCs w:val="24"/>
        </w:rPr>
        <w:t xml:space="preserve">Transportministeren kan foretage de dispositioner, som er nødvendige med henblik på gennemførelsen af </w:t>
      </w:r>
      <w:r w:rsidR="00A93DA9">
        <w:rPr>
          <w:rFonts w:ascii="Times New Roman" w:eastAsia="Times New Roman" w:hAnsi="Times New Roman" w:cs="Times New Roman"/>
          <w:sz w:val="24"/>
          <w:szCs w:val="24"/>
        </w:rPr>
        <w:t>anlægs</w:t>
      </w:r>
      <w:r w:rsidRPr="37641D50">
        <w:rPr>
          <w:rFonts w:ascii="Times New Roman" w:eastAsia="Times New Roman" w:hAnsi="Times New Roman" w:cs="Times New Roman"/>
          <w:sz w:val="24"/>
          <w:szCs w:val="24"/>
        </w:rPr>
        <w:t>projektet</w:t>
      </w:r>
      <w:r w:rsidR="22F4ABC9" w:rsidRPr="11198EDC">
        <w:rPr>
          <w:rFonts w:ascii="Times New Roman" w:eastAsia="Times New Roman" w:hAnsi="Times New Roman" w:cs="Times New Roman"/>
          <w:sz w:val="24"/>
          <w:szCs w:val="24"/>
        </w:rPr>
        <w:t>, jf</w:t>
      </w:r>
      <w:r w:rsidR="22F4ABC9" w:rsidRPr="65642E9A">
        <w:rPr>
          <w:rFonts w:ascii="Times New Roman" w:eastAsia="Times New Roman" w:hAnsi="Times New Roman" w:cs="Times New Roman"/>
          <w:sz w:val="24"/>
          <w:szCs w:val="24"/>
        </w:rPr>
        <w:t>.</w:t>
      </w:r>
      <w:r w:rsidRPr="37641D50">
        <w:rPr>
          <w:rFonts w:ascii="Times New Roman" w:eastAsia="Times New Roman" w:hAnsi="Times New Roman" w:cs="Times New Roman"/>
          <w:sz w:val="24"/>
          <w:szCs w:val="24"/>
        </w:rPr>
        <w:t xml:space="preserve"> § 1.</w:t>
      </w:r>
    </w:p>
    <w:p w14:paraId="1EBB179D" w14:textId="058D8E67" w:rsidR="00F5163E" w:rsidRDefault="00D41223" w:rsidP="005322E4">
      <w:pPr>
        <w:spacing w:line="276" w:lineRule="auto"/>
        <w:ind w:left="-20" w:right="-20"/>
        <w:jc w:val="both"/>
      </w:pPr>
      <w:r w:rsidRPr="37641D50">
        <w:rPr>
          <w:rFonts w:ascii="Times New Roman" w:eastAsia="Times New Roman" w:hAnsi="Times New Roman" w:cs="Times New Roman"/>
          <w:sz w:val="24"/>
          <w:szCs w:val="24"/>
        </w:rPr>
        <w:t xml:space="preserve"> </w:t>
      </w:r>
    </w:p>
    <w:p w14:paraId="4310A068" w14:textId="115B90F0" w:rsidR="00F5163E" w:rsidRDefault="00D41223" w:rsidP="005322E4">
      <w:pPr>
        <w:spacing w:line="276" w:lineRule="auto"/>
        <w:ind w:left="-20" w:right="-20"/>
        <w:jc w:val="center"/>
      </w:pPr>
      <w:r w:rsidRPr="37641D50">
        <w:rPr>
          <w:rFonts w:ascii="Times New Roman" w:eastAsia="Times New Roman" w:hAnsi="Times New Roman" w:cs="Times New Roman"/>
          <w:sz w:val="24"/>
          <w:szCs w:val="24"/>
        </w:rPr>
        <w:t>Kapitel 2</w:t>
      </w:r>
    </w:p>
    <w:p w14:paraId="107ECB81" w14:textId="4C4B3481" w:rsidR="00F5163E" w:rsidRDefault="00D41223" w:rsidP="00755AF3">
      <w:pPr>
        <w:spacing w:line="276" w:lineRule="auto"/>
        <w:ind w:left="-20" w:right="-20"/>
        <w:jc w:val="center"/>
      </w:pPr>
      <w:r w:rsidRPr="37641D50">
        <w:rPr>
          <w:rFonts w:ascii="Times New Roman" w:eastAsia="Times New Roman" w:hAnsi="Times New Roman" w:cs="Times New Roman"/>
          <w:i/>
          <w:iCs/>
          <w:sz w:val="24"/>
          <w:szCs w:val="24"/>
        </w:rPr>
        <w:t>Rammerne for projektets miljømæssige påvirkninger</w:t>
      </w:r>
    </w:p>
    <w:p w14:paraId="3F0AB61F" w14:textId="3D0D9B74" w:rsidR="00F5163E" w:rsidRDefault="00D41223" w:rsidP="00755AF3">
      <w:pPr>
        <w:spacing w:line="276" w:lineRule="auto"/>
        <w:ind w:left="-20" w:right="-20"/>
        <w:jc w:val="both"/>
      </w:pPr>
      <w:r w:rsidRPr="37641D50">
        <w:rPr>
          <w:rFonts w:ascii="Times New Roman" w:eastAsia="Times New Roman" w:hAnsi="Times New Roman" w:cs="Times New Roman"/>
          <w:b/>
          <w:bCs/>
          <w:sz w:val="24"/>
          <w:szCs w:val="24"/>
        </w:rPr>
        <w:t>§ 3.</w:t>
      </w:r>
      <w:r w:rsidRPr="37641D50">
        <w:rPr>
          <w:rFonts w:ascii="Times New Roman" w:eastAsia="Times New Roman" w:hAnsi="Times New Roman" w:cs="Times New Roman"/>
          <w:sz w:val="24"/>
          <w:szCs w:val="24"/>
        </w:rPr>
        <w:t xml:space="preserve"> Anlægsprojektet nævnt i § 1 skal gennemføres inden for rammerne af de udførte vurderinger af projektets indvirkninger på miljøet, jf. kapitel 2 a i lov om offentlige veje m.v.</w:t>
      </w:r>
    </w:p>
    <w:p w14:paraId="05B2BB0F" w14:textId="4E5C6068" w:rsidR="00F5163E" w:rsidRDefault="00D41223" w:rsidP="005322E4">
      <w:pPr>
        <w:spacing w:line="276" w:lineRule="auto"/>
        <w:ind w:left="-20" w:right="-20"/>
        <w:jc w:val="both"/>
      </w:pPr>
      <w:r w:rsidRPr="37641D50">
        <w:rPr>
          <w:rFonts w:ascii="Times New Roman" w:eastAsia="Times New Roman" w:hAnsi="Times New Roman" w:cs="Times New Roman"/>
          <w:b/>
          <w:bCs/>
          <w:sz w:val="24"/>
          <w:szCs w:val="24"/>
        </w:rPr>
        <w:t xml:space="preserve">§ 4. </w:t>
      </w:r>
      <w:r w:rsidR="55531B23" w:rsidRPr="4223C3B2">
        <w:rPr>
          <w:rFonts w:ascii="Times New Roman" w:eastAsia="Times New Roman" w:hAnsi="Times New Roman" w:cs="Times New Roman"/>
          <w:sz w:val="24"/>
          <w:szCs w:val="24"/>
        </w:rPr>
        <w:t>A</w:t>
      </w:r>
      <w:r w:rsidRPr="4223C3B2">
        <w:rPr>
          <w:rFonts w:ascii="Times New Roman" w:eastAsia="Times New Roman" w:hAnsi="Times New Roman" w:cs="Times New Roman"/>
          <w:sz w:val="24"/>
          <w:szCs w:val="24"/>
        </w:rPr>
        <w:t>nlægsmyndigheden</w:t>
      </w:r>
      <w:r w:rsidRPr="37641D50">
        <w:rPr>
          <w:rFonts w:ascii="Times New Roman" w:eastAsia="Times New Roman" w:hAnsi="Times New Roman" w:cs="Times New Roman"/>
          <w:sz w:val="24"/>
          <w:szCs w:val="24"/>
        </w:rPr>
        <w:t xml:space="preserve"> </w:t>
      </w:r>
      <w:r w:rsidR="755E253F" w:rsidRPr="37701C51">
        <w:rPr>
          <w:rFonts w:ascii="Times New Roman" w:eastAsia="Times New Roman" w:hAnsi="Times New Roman" w:cs="Times New Roman"/>
          <w:sz w:val="24"/>
          <w:szCs w:val="24"/>
        </w:rPr>
        <w:t>udfører</w:t>
      </w:r>
      <w:r w:rsidRPr="21A5AA1B">
        <w:rPr>
          <w:rFonts w:ascii="Times New Roman" w:eastAsia="Times New Roman" w:hAnsi="Times New Roman" w:cs="Times New Roman"/>
          <w:sz w:val="24"/>
          <w:szCs w:val="24"/>
        </w:rPr>
        <w:t xml:space="preserve"> </w:t>
      </w:r>
      <w:r w:rsidRPr="37641D50">
        <w:rPr>
          <w:rFonts w:ascii="Times New Roman" w:eastAsia="Times New Roman" w:hAnsi="Times New Roman" w:cs="Times New Roman"/>
          <w:sz w:val="24"/>
          <w:szCs w:val="24"/>
        </w:rPr>
        <w:t xml:space="preserve">afværgeforanstaltninger </w:t>
      </w:r>
      <w:r w:rsidR="082815AE" w:rsidRPr="0A01ABAF">
        <w:rPr>
          <w:rFonts w:ascii="Times New Roman" w:eastAsia="Times New Roman" w:hAnsi="Times New Roman" w:cs="Times New Roman"/>
          <w:sz w:val="24"/>
          <w:szCs w:val="24"/>
        </w:rPr>
        <w:t xml:space="preserve">ved gennemførelsen af </w:t>
      </w:r>
      <w:r w:rsidR="002A2269">
        <w:rPr>
          <w:rFonts w:ascii="Times New Roman" w:eastAsia="Times New Roman" w:hAnsi="Times New Roman" w:cs="Times New Roman"/>
          <w:sz w:val="24"/>
          <w:szCs w:val="24"/>
        </w:rPr>
        <w:t>anlægs</w:t>
      </w:r>
      <w:r w:rsidR="082815AE" w:rsidRPr="752EDED7">
        <w:rPr>
          <w:rFonts w:ascii="Times New Roman" w:eastAsia="Times New Roman" w:hAnsi="Times New Roman" w:cs="Times New Roman"/>
          <w:sz w:val="24"/>
          <w:szCs w:val="24"/>
        </w:rPr>
        <w:t>projektet, jf</w:t>
      </w:r>
      <w:r w:rsidR="082815AE" w:rsidRPr="6024E830">
        <w:rPr>
          <w:rFonts w:ascii="Times New Roman" w:eastAsia="Times New Roman" w:hAnsi="Times New Roman" w:cs="Times New Roman"/>
          <w:sz w:val="24"/>
          <w:szCs w:val="24"/>
        </w:rPr>
        <w:t>. § 1</w:t>
      </w:r>
      <w:r w:rsidR="082815AE" w:rsidRPr="16E1C98E">
        <w:rPr>
          <w:rFonts w:ascii="Times New Roman" w:eastAsia="Times New Roman" w:hAnsi="Times New Roman" w:cs="Times New Roman"/>
          <w:sz w:val="24"/>
          <w:szCs w:val="24"/>
        </w:rPr>
        <w:t>,</w:t>
      </w:r>
      <w:r w:rsidRPr="2C44C4C3">
        <w:rPr>
          <w:rFonts w:ascii="Times New Roman" w:eastAsia="Times New Roman" w:hAnsi="Times New Roman" w:cs="Times New Roman"/>
          <w:sz w:val="24"/>
          <w:szCs w:val="24"/>
        </w:rPr>
        <w:t xml:space="preserve"> </w:t>
      </w:r>
      <w:r w:rsidRPr="37641D50">
        <w:rPr>
          <w:rFonts w:ascii="Times New Roman" w:eastAsia="Times New Roman" w:hAnsi="Times New Roman" w:cs="Times New Roman"/>
          <w:sz w:val="24"/>
          <w:szCs w:val="24"/>
        </w:rPr>
        <w:t xml:space="preserve">i henhold til den gennemførte miljøkonsekvensvurdering, jf. kapitel 2 a i lov om offentlige veje m.v.   </w:t>
      </w:r>
    </w:p>
    <w:p w14:paraId="266DA2B8" w14:textId="43DFACF0" w:rsidR="00F5163E" w:rsidRDefault="00D41223" w:rsidP="005322E4">
      <w:pPr>
        <w:spacing w:line="276" w:lineRule="auto"/>
        <w:ind w:left="-20" w:right="-20"/>
        <w:jc w:val="both"/>
      </w:pPr>
      <w:r w:rsidRPr="37641D50">
        <w:rPr>
          <w:rFonts w:ascii="Times New Roman" w:eastAsia="Times New Roman" w:hAnsi="Times New Roman" w:cs="Times New Roman"/>
          <w:sz w:val="24"/>
          <w:szCs w:val="24"/>
        </w:rPr>
        <w:t xml:space="preserve"> </w:t>
      </w:r>
    </w:p>
    <w:p w14:paraId="7F246DCC" w14:textId="27EEA8F9" w:rsidR="00F5163E" w:rsidRDefault="00D41223" w:rsidP="005322E4">
      <w:pPr>
        <w:spacing w:line="276" w:lineRule="auto"/>
        <w:ind w:left="-20" w:right="-20"/>
        <w:jc w:val="center"/>
      </w:pPr>
      <w:r w:rsidRPr="37641D50">
        <w:rPr>
          <w:rFonts w:ascii="Times New Roman" w:eastAsia="Times New Roman" w:hAnsi="Times New Roman" w:cs="Times New Roman"/>
          <w:color w:val="000000" w:themeColor="text1"/>
          <w:sz w:val="24"/>
          <w:szCs w:val="24"/>
        </w:rPr>
        <w:t>Kapitel 3</w:t>
      </w:r>
    </w:p>
    <w:p w14:paraId="332F1268" w14:textId="535D2136" w:rsidR="00F5163E" w:rsidRDefault="00D41223" w:rsidP="00755AF3">
      <w:pPr>
        <w:spacing w:line="276" w:lineRule="auto"/>
        <w:ind w:left="-20" w:right="-20"/>
        <w:jc w:val="center"/>
      </w:pPr>
      <w:r w:rsidRPr="37641D50">
        <w:rPr>
          <w:rFonts w:ascii="Times New Roman" w:eastAsia="Times New Roman" w:hAnsi="Times New Roman" w:cs="Times New Roman"/>
          <w:i/>
          <w:iCs/>
          <w:color w:val="000000" w:themeColor="text1"/>
          <w:sz w:val="24"/>
          <w:szCs w:val="24"/>
        </w:rPr>
        <w:t>Fravigelse af anden lovgivning og klageadgange</w:t>
      </w:r>
    </w:p>
    <w:p w14:paraId="7F4D468A" w14:textId="729F118C" w:rsidR="00F5163E" w:rsidRDefault="00D41223" w:rsidP="005322E4">
      <w:pPr>
        <w:spacing w:line="276" w:lineRule="auto"/>
        <w:ind w:left="-20" w:right="-20"/>
        <w:jc w:val="both"/>
      </w:pPr>
      <w:r w:rsidRPr="37641D50">
        <w:rPr>
          <w:rFonts w:ascii="Times New Roman" w:eastAsia="Times New Roman" w:hAnsi="Times New Roman" w:cs="Times New Roman"/>
          <w:b/>
          <w:bCs/>
          <w:color w:val="000000" w:themeColor="text1"/>
          <w:sz w:val="24"/>
          <w:szCs w:val="24"/>
        </w:rPr>
        <w:t>§ 5.</w:t>
      </w:r>
      <w:r w:rsidRPr="37641D50">
        <w:rPr>
          <w:rFonts w:ascii="Times New Roman" w:eastAsia="Times New Roman" w:hAnsi="Times New Roman" w:cs="Times New Roman"/>
          <w:color w:val="0F7EBA"/>
          <w:sz w:val="24"/>
          <w:szCs w:val="24"/>
        </w:rPr>
        <w:t xml:space="preserve"> </w:t>
      </w:r>
      <w:r w:rsidRPr="37641D50">
        <w:rPr>
          <w:rFonts w:ascii="Times New Roman" w:eastAsia="Times New Roman" w:hAnsi="Times New Roman" w:cs="Times New Roman"/>
          <w:color w:val="000000" w:themeColor="text1"/>
          <w:sz w:val="24"/>
          <w:szCs w:val="24"/>
        </w:rPr>
        <w:t xml:space="preserve">Anlægsprojektet nævnt i § 1 kræver ikke tilladelse efter § 35, stk. 1 i lov om planlægning, og </w:t>
      </w:r>
      <w:r w:rsidR="007504A7">
        <w:rPr>
          <w:rFonts w:ascii="Times New Roman" w:eastAsia="Times New Roman" w:hAnsi="Times New Roman" w:cs="Times New Roman"/>
          <w:color w:val="000000" w:themeColor="text1"/>
          <w:sz w:val="24"/>
          <w:szCs w:val="24"/>
        </w:rPr>
        <w:t xml:space="preserve">§ 20, </w:t>
      </w:r>
      <w:r w:rsidRPr="37641D50">
        <w:rPr>
          <w:rFonts w:ascii="Times New Roman" w:eastAsia="Times New Roman" w:hAnsi="Times New Roman" w:cs="Times New Roman"/>
          <w:color w:val="000000" w:themeColor="text1"/>
          <w:sz w:val="24"/>
          <w:szCs w:val="24"/>
        </w:rPr>
        <w:t>§ 65, stk. 1</w:t>
      </w:r>
      <w:r w:rsidR="004E40A0">
        <w:rPr>
          <w:rFonts w:ascii="Times New Roman" w:eastAsia="Times New Roman" w:hAnsi="Times New Roman" w:cs="Times New Roman"/>
          <w:color w:val="000000" w:themeColor="text1"/>
          <w:sz w:val="24"/>
          <w:szCs w:val="24"/>
        </w:rPr>
        <w:t xml:space="preserve"> og 2</w:t>
      </w:r>
      <w:r w:rsidRPr="37641D50">
        <w:rPr>
          <w:rFonts w:ascii="Times New Roman" w:eastAsia="Times New Roman" w:hAnsi="Times New Roman" w:cs="Times New Roman"/>
          <w:color w:val="000000" w:themeColor="text1"/>
          <w:sz w:val="24"/>
          <w:szCs w:val="24"/>
        </w:rPr>
        <w:t>, samt § 65 b, stk. 1, i lov om naturbeskyttelse.</w:t>
      </w:r>
    </w:p>
    <w:p w14:paraId="0ABC7800" w14:textId="678D57F3" w:rsidR="00F5163E" w:rsidRDefault="00D41223" w:rsidP="005322E4">
      <w:pPr>
        <w:spacing w:line="276" w:lineRule="auto"/>
        <w:ind w:left="-20" w:right="-20"/>
        <w:jc w:val="both"/>
      </w:pPr>
      <w:r w:rsidRPr="37641D50">
        <w:rPr>
          <w:rFonts w:ascii="Times New Roman" w:eastAsia="Times New Roman" w:hAnsi="Times New Roman" w:cs="Times New Roman"/>
          <w:i/>
          <w:iCs/>
          <w:color w:val="000000" w:themeColor="text1"/>
          <w:sz w:val="24"/>
          <w:szCs w:val="24"/>
        </w:rPr>
        <w:t>Stk. 2.</w:t>
      </w:r>
      <w:r w:rsidRPr="37641D50">
        <w:rPr>
          <w:rFonts w:ascii="Times New Roman" w:eastAsia="Times New Roman" w:hAnsi="Times New Roman" w:cs="Times New Roman"/>
          <w:color w:val="000000" w:themeColor="text1"/>
          <w:sz w:val="24"/>
          <w:szCs w:val="24"/>
        </w:rPr>
        <w:t xml:space="preserve"> Reglerne om kommune- og lokalplaner i lov om planlægning og </w:t>
      </w:r>
      <w:r w:rsidR="393966A8" w:rsidRPr="0F08E165">
        <w:rPr>
          <w:rFonts w:ascii="Times New Roman" w:eastAsia="Times New Roman" w:hAnsi="Times New Roman" w:cs="Times New Roman"/>
          <w:color w:val="000000" w:themeColor="text1"/>
          <w:sz w:val="24"/>
          <w:szCs w:val="24"/>
        </w:rPr>
        <w:t>reglerne i</w:t>
      </w:r>
      <w:r w:rsidRPr="6BA51E01">
        <w:rPr>
          <w:rFonts w:ascii="Times New Roman" w:eastAsia="Times New Roman" w:hAnsi="Times New Roman" w:cs="Times New Roman"/>
          <w:color w:val="000000" w:themeColor="text1"/>
          <w:sz w:val="24"/>
          <w:szCs w:val="24"/>
        </w:rPr>
        <w:t xml:space="preserve"> </w:t>
      </w:r>
      <w:r w:rsidRPr="37641D50">
        <w:rPr>
          <w:rFonts w:ascii="Times New Roman" w:eastAsia="Times New Roman" w:hAnsi="Times New Roman" w:cs="Times New Roman"/>
          <w:color w:val="000000" w:themeColor="text1"/>
          <w:sz w:val="24"/>
          <w:szCs w:val="24"/>
        </w:rPr>
        <w:t xml:space="preserve">museumslovens </w:t>
      </w:r>
      <w:r w:rsidRPr="1340C15B">
        <w:rPr>
          <w:rFonts w:ascii="Times New Roman" w:eastAsia="Times New Roman" w:hAnsi="Times New Roman" w:cs="Times New Roman"/>
          <w:color w:val="000000" w:themeColor="text1"/>
          <w:sz w:val="24"/>
          <w:szCs w:val="24"/>
        </w:rPr>
        <w:t>kap</w:t>
      </w:r>
      <w:r w:rsidR="55E72697" w:rsidRPr="1340C15B">
        <w:rPr>
          <w:rFonts w:ascii="Times New Roman" w:eastAsia="Times New Roman" w:hAnsi="Times New Roman" w:cs="Times New Roman"/>
          <w:color w:val="000000" w:themeColor="text1"/>
          <w:sz w:val="24"/>
          <w:szCs w:val="24"/>
        </w:rPr>
        <w:t>itel</w:t>
      </w:r>
      <w:r w:rsidRPr="37641D50">
        <w:rPr>
          <w:rFonts w:ascii="Times New Roman" w:eastAsia="Times New Roman" w:hAnsi="Times New Roman" w:cs="Times New Roman"/>
          <w:color w:val="000000" w:themeColor="text1"/>
          <w:sz w:val="24"/>
          <w:szCs w:val="24"/>
        </w:rPr>
        <w:t xml:space="preserve"> 8 og </w:t>
      </w:r>
      <w:r w:rsidRPr="26CA0A42">
        <w:rPr>
          <w:rFonts w:ascii="Times New Roman" w:eastAsia="Times New Roman" w:hAnsi="Times New Roman" w:cs="Times New Roman"/>
          <w:color w:val="000000" w:themeColor="text1"/>
          <w:sz w:val="24"/>
          <w:szCs w:val="24"/>
        </w:rPr>
        <w:t>kap</w:t>
      </w:r>
      <w:r w:rsidR="4E4D0573" w:rsidRPr="26CA0A42">
        <w:rPr>
          <w:rFonts w:ascii="Times New Roman" w:eastAsia="Times New Roman" w:hAnsi="Times New Roman" w:cs="Times New Roman"/>
          <w:color w:val="000000" w:themeColor="text1"/>
          <w:sz w:val="24"/>
          <w:szCs w:val="24"/>
        </w:rPr>
        <w:t>itel</w:t>
      </w:r>
      <w:r w:rsidRPr="37641D50">
        <w:rPr>
          <w:rFonts w:ascii="Times New Roman" w:eastAsia="Times New Roman" w:hAnsi="Times New Roman" w:cs="Times New Roman"/>
          <w:color w:val="000000" w:themeColor="text1"/>
          <w:sz w:val="24"/>
          <w:szCs w:val="24"/>
        </w:rPr>
        <w:t xml:space="preserve"> 8 a, finder ikke anvendelse på anlægsprojektet nævnt i § 1,</w:t>
      </w:r>
      <w:r w:rsidRPr="37641D50">
        <w:rPr>
          <w:rFonts w:ascii="Times New Roman" w:eastAsia="Times New Roman" w:hAnsi="Times New Roman" w:cs="Times New Roman"/>
          <w:color w:val="FF0000"/>
          <w:sz w:val="24"/>
          <w:szCs w:val="24"/>
        </w:rPr>
        <w:t xml:space="preserve"> </w:t>
      </w:r>
      <w:r w:rsidRPr="37641D50">
        <w:rPr>
          <w:rFonts w:ascii="Times New Roman" w:eastAsia="Times New Roman" w:hAnsi="Times New Roman" w:cs="Times New Roman"/>
          <w:color w:val="000000" w:themeColor="text1"/>
          <w:sz w:val="24"/>
          <w:szCs w:val="24"/>
        </w:rPr>
        <w:t>i denne lov.</w:t>
      </w:r>
    </w:p>
    <w:p w14:paraId="4A8B09C6" w14:textId="6EFC681A" w:rsidR="00F5163E" w:rsidRDefault="00D41223" w:rsidP="005322E4">
      <w:pPr>
        <w:spacing w:line="276" w:lineRule="auto"/>
        <w:ind w:left="-20" w:right="-20"/>
        <w:jc w:val="both"/>
      </w:pPr>
      <w:r w:rsidRPr="37641D50">
        <w:rPr>
          <w:rFonts w:ascii="Times New Roman" w:eastAsia="Times New Roman" w:hAnsi="Times New Roman" w:cs="Times New Roman"/>
          <w:i/>
          <w:iCs/>
          <w:color w:val="000000" w:themeColor="text1"/>
          <w:sz w:val="24"/>
          <w:szCs w:val="24"/>
        </w:rPr>
        <w:lastRenderedPageBreak/>
        <w:t>Stk. 3.</w:t>
      </w:r>
      <w:r w:rsidRPr="37641D50">
        <w:rPr>
          <w:rFonts w:ascii="Times New Roman" w:eastAsia="Times New Roman" w:hAnsi="Times New Roman" w:cs="Times New Roman"/>
          <w:color w:val="000000" w:themeColor="text1"/>
          <w:sz w:val="24"/>
          <w:szCs w:val="24"/>
        </w:rPr>
        <w:t xml:space="preserve"> Hensynene bag bestemmelserne, der er nævnt i stk. 1 og 2, varetages af transportministeren.</w:t>
      </w:r>
    </w:p>
    <w:p w14:paraId="70D3944F" w14:textId="5712EB46" w:rsidR="00F5163E" w:rsidRDefault="00D41223" w:rsidP="005322E4">
      <w:pPr>
        <w:spacing w:line="276" w:lineRule="auto"/>
        <w:ind w:left="-20" w:right="-20"/>
        <w:jc w:val="both"/>
      </w:pPr>
      <w:r w:rsidRPr="37641D50">
        <w:rPr>
          <w:rFonts w:ascii="Times New Roman" w:eastAsia="Times New Roman" w:hAnsi="Times New Roman" w:cs="Times New Roman"/>
          <w:color w:val="0F7EBA"/>
          <w:sz w:val="24"/>
          <w:szCs w:val="24"/>
        </w:rPr>
        <w:t xml:space="preserve"> </w:t>
      </w:r>
    </w:p>
    <w:p w14:paraId="61EBF009" w14:textId="7F15C4BC" w:rsidR="00F5163E" w:rsidRDefault="00D41223" w:rsidP="005322E4">
      <w:pPr>
        <w:spacing w:line="276" w:lineRule="auto"/>
        <w:ind w:left="-20" w:right="-20"/>
        <w:jc w:val="both"/>
      </w:pPr>
      <w:r w:rsidRPr="37641D50">
        <w:rPr>
          <w:rFonts w:ascii="Times New Roman" w:eastAsia="Times New Roman" w:hAnsi="Times New Roman" w:cs="Times New Roman"/>
          <w:b/>
          <w:bCs/>
          <w:sz w:val="24"/>
          <w:szCs w:val="24"/>
        </w:rPr>
        <w:t>§ 6.</w:t>
      </w:r>
      <w:r w:rsidRPr="37641D50">
        <w:rPr>
          <w:rFonts w:ascii="Times New Roman" w:eastAsia="Times New Roman" w:hAnsi="Times New Roman" w:cs="Times New Roman"/>
          <w:sz w:val="24"/>
          <w:szCs w:val="24"/>
        </w:rPr>
        <w:t xml:space="preserve"> Kommunalbestyrelsens afgørelser vedrørende anlægsprojektet nævnt i § 1, som træffes efter lov om miljøbeskyttelse, lov om naturbeskyttelse, </w:t>
      </w:r>
      <w:r w:rsidR="000E2DC3">
        <w:rPr>
          <w:rFonts w:ascii="Times New Roman" w:eastAsia="Times New Roman" w:hAnsi="Times New Roman" w:cs="Times New Roman"/>
          <w:sz w:val="24"/>
          <w:szCs w:val="24"/>
        </w:rPr>
        <w:t xml:space="preserve">lov om skove, </w:t>
      </w:r>
      <w:r w:rsidRPr="37641D50">
        <w:rPr>
          <w:rFonts w:ascii="Times New Roman" w:eastAsia="Times New Roman" w:hAnsi="Times New Roman" w:cs="Times New Roman"/>
          <w:sz w:val="24"/>
          <w:szCs w:val="24"/>
        </w:rPr>
        <w:t>lov om vandløb med undtagelse af kapitel 13, og regler udstedt i medfør af disse love</w:t>
      </w:r>
      <w:r w:rsidR="760CCE91" w:rsidRPr="6A3EA9F8">
        <w:rPr>
          <w:rFonts w:ascii="Times New Roman" w:eastAsia="Times New Roman" w:hAnsi="Times New Roman" w:cs="Times New Roman"/>
          <w:sz w:val="24"/>
          <w:szCs w:val="24"/>
        </w:rPr>
        <w:t>,</w:t>
      </w:r>
      <w:r w:rsidRPr="37641D50">
        <w:rPr>
          <w:rFonts w:ascii="Times New Roman" w:eastAsia="Times New Roman" w:hAnsi="Times New Roman" w:cs="Times New Roman"/>
          <w:sz w:val="24"/>
          <w:szCs w:val="24"/>
        </w:rPr>
        <w:t xml:space="preserve"> kan ikke påklages til anden administrativ myndighed, jf. dog stk. 2. </w:t>
      </w:r>
    </w:p>
    <w:p w14:paraId="332E31E5" w14:textId="1AF02AF7" w:rsidR="00F5163E" w:rsidRDefault="00D41223" w:rsidP="005322E4">
      <w:pPr>
        <w:spacing w:line="276" w:lineRule="auto"/>
        <w:ind w:left="-20" w:right="-20"/>
        <w:jc w:val="both"/>
      </w:pPr>
      <w:r w:rsidRPr="37641D50">
        <w:rPr>
          <w:rFonts w:ascii="Times New Roman" w:eastAsia="Times New Roman" w:hAnsi="Times New Roman" w:cs="Times New Roman"/>
          <w:i/>
          <w:iCs/>
          <w:sz w:val="24"/>
          <w:szCs w:val="24"/>
        </w:rPr>
        <w:t>Stk. 2</w:t>
      </w:r>
      <w:r w:rsidRPr="37641D50">
        <w:rPr>
          <w:rFonts w:ascii="Times New Roman" w:eastAsia="Times New Roman" w:hAnsi="Times New Roman" w:cs="Times New Roman"/>
          <w:sz w:val="24"/>
          <w:szCs w:val="24"/>
        </w:rPr>
        <w:t xml:space="preserve">. Kommunalbestyrelsens afgørelser vedrørende anlægsprojektet i henhold til de love, der er nævnt i stk. 1, kan påklages til transportministeren. </w:t>
      </w:r>
    </w:p>
    <w:p w14:paraId="63DA1DBF" w14:textId="042BF22D" w:rsidR="00F5163E" w:rsidRDefault="00D41223" w:rsidP="005322E4">
      <w:pPr>
        <w:spacing w:line="276" w:lineRule="auto"/>
        <w:ind w:left="-20" w:right="-20"/>
        <w:jc w:val="both"/>
      </w:pPr>
      <w:r w:rsidRPr="37641D50">
        <w:rPr>
          <w:rFonts w:ascii="Times New Roman" w:eastAsia="Times New Roman" w:hAnsi="Times New Roman" w:cs="Times New Roman"/>
          <w:i/>
          <w:iCs/>
          <w:color w:val="000000" w:themeColor="text1"/>
          <w:sz w:val="24"/>
          <w:szCs w:val="24"/>
        </w:rPr>
        <w:t>Stk. 3</w:t>
      </w:r>
      <w:r w:rsidRPr="37641D50">
        <w:rPr>
          <w:rFonts w:ascii="Times New Roman" w:eastAsia="Times New Roman" w:hAnsi="Times New Roman" w:cs="Times New Roman"/>
          <w:color w:val="000000" w:themeColor="text1"/>
          <w:sz w:val="24"/>
          <w:szCs w:val="24"/>
        </w:rPr>
        <w:t xml:space="preserve">. Transportministeren kan beslutte at overtage kommunalbestyrelsens beføjelser efter de i stk. 1 nævnte love i en nærmere bestemt sag, der vedrører anlægsprojektet. </w:t>
      </w:r>
    </w:p>
    <w:p w14:paraId="2087EA69" w14:textId="09240DBB" w:rsidR="004F50A4" w:rsidRDefault="004F50A4" w:rsidP="004F50A4">
      <w:pPr>
        <w:spacing w:line="276" w:lineRule="auto"/>
        <w:ind w:left="-20" w:right="-20"/>
        <w:jc w:val="both"/>
      </w:pPr>
      <w:r w:rsidRPr="37641D50">
        <w:rPr>
          <w:rFonts w:ascii="Times New Roman" w:eastAsia="Times New Roman" w:hAnsi="Times New Roman" w:cs="Times New Roman"/>
          <w:i/>
          <w:iCs/>
          <w:color w:val="000000" w:themeColor="text1"/>
          <w:sz w:val="24"/>
          <w:szCs w:val="24"/>
        </w:rPr>
        <w:t xml:space="preserve">Stk. </w:t>
      </w:r>
      <w:r w:rsidR="00B305B2">
        <w:rPr>
          <w:rFonts w:ascii="Times New Roman" w:eastAsia="Times New Roman" w:hAnsi="Times New Roman" w:cs="Times New Roman"/>
          <w:i/>
          <w:iCs/>
          <w:color w:val="000000" w:themeColor="text1"/>
          <w:sz w:val="24"/>
          <w:szCs w:val="24"/>
        </w:rPr>
        <w:t>4</w:t>
      </w:r>
      <w:r w:rsidRPr="37641D50">
        <w:rPr>
          <w:rFonts w:ascii="Times New Roman" w:eastAsia="Times New Roman" w:hAnsi="Times New Roman" w:cs="Times New Roman"/>
          <w:i/>
          <w:iCs/>
          <w:color w:val="000000" w:themeColor="text1"/>
          <w:sz w:val="24"/>
          <w:szCs w:val="24"/>
        </w:rPr>
        <w:t xml:space="preserve">. </w:t>
      </w:r>
      <w:r w:rsidRPr="37641D50">
        <w:rPr>
          <w:rFonts w:ascii="Times New Roman" w:eastAsia="Times New Roman" w:hAnsi="Times New Roman" w:cs="Times New Roman"/>
          <w:color w:val="000000" w:themeColor="text1"/>
          <w:sz w:val="24"/>
          <w:szCs w:val="24"/>
        </w:rPr>
        <w:t xml:space="preserve">De kommunale tilsynsmyndigheder fører ikke tilsyn kommunalbestyrelsens </w:t>
      </w:r>
      <w:r w:rsidR="000D68B0">
        <w:rPr>
          <w:rFonts w:ascii="Times New Roman" w:eastAsia="Times New Roman" w:hAnsi="Times New Roman" w:cs="Times New Roman"/>
          <w:color w:val="000000" w:themeColor="text1"/>
          <w:sz w:val="24"/>
          <w:szCs w:val="24"/>
        </w:rPr>
        <w:t>sager</w:t>
      </w:r>
      <w:r w:rsidRPr="37641D50">
        <w:rPr>
          <w:rFonts w:ascii="Times New Roman" w:eastAsia="Times New Roman" w:hAnsi="Times New Roman" w:cs="Times New Roman"/>
          <w:color w:val="000000" w:themeColor="text1"/>
          <w:sz w:val="24"/>
          <w:szCs w:val="24"/>
        </w:rPr>
        <w:t xml:space="preserve"> omfattet af stk. 1</w:t>
      </w:r>
      <w:r w:rsidR="00D91245">
        <w:rPr>
          <w:rFonts w:ascii="Times New Roman" w:eastAsia="Times New Roman" w:hAnsi="Times New Roman" w:cs="Times New Roman"/>
          <w:color w:val="000000" w:themeColor="text1"/>
          <w:sz w:val="24"/>
          <w:szCs w:val="24"/>
        </w:rPr>
        <w:t>, herunder anmodninger om aktindsigt i disse sager</w:t>
      </w:r>
      <w:r w:rsidRPr="37641D50">
        <w:rPr>
          <w:rFonts w:ascii="Times New Roman" w:eastAsia="Times New Roman" w:hAnsi="Times New Roman" w:cs="Times New Roman"/>
          <w:color w:val="000000" w:themeColor="text1"/>
          <w:sz w:val="24"/>
          <w:szCs w:val="24"/>
        </w:rPr>
        <w:t>.</w:t>
      </w:r>
    </w:p>
    <w:p w14:paraId="5839E2B8" w14:textId="284EF1E3" w:rsidR="00F5163E" w:rsidRDefault="00D41223" w:rsidP="005322E4">
      <w:pPr>
        <w:spacing w:line="276" w:lineRule="auto"/>
        <w:ind w:left="-20" w:right="-20"/>
        <w:jc w:val="both"/>
      </w:pPr>
      <w:r w:rsidRPr="37641D50">
        <w:rPr>
          <w:rFonts w:ascii="Times New Roman" w:eastAsia="Times New Roman" w:hAnsi="Times New Roman" w:cs="Times New Roman"/>
          <w:i/>
          <w:iCs/>
          <w:color w:val="000000" w:themeColor="text1"/>
          <w:sz w:val="24"/>
          <w:szCs w:val="24"/>
        </w:rPr>
        <w:t xml:space="preserve">Stk. </w:t>
      </w:r>
      <w:r w:rsidR="00B305B2">
        <w:rPr>
          <w:rFonts w:ascii="Times New Roman" w:eastAsia="Times New Roman" w:hAnsi="Times New Roman" w:cs="Times New Roman"/>
          <w:i/>
          <w:iCs/>
          <w:color w:val="000000" w:themeColor="text1"/>
          <w:sz w:val="24"/>
          <w:szCs w:val="24"/>
        </w:rPr>
        <w:t>5</w:t>
      </w:r>
      <w:r w:rsidRPr="37641D50">
        <w:rPr>
          <w:rFonts w:ascii="Times New Roman" w:eastAsia="Times New Roman" w:hAnsi="Times New Roman" w:cs="Times New Roman"/>
          <w:color w:val="000000" w:themeColor="text1"/>
          <w:sz w:val="24"/>
          <w:szCs w:val="24"/>
        </w:rPr>
        <w:t xml:space="preserve">. Transportministeren kan til brug for behandlingen af sager efter stk. 2 og 3 fastsætte regler om kommunalbestyrelsens pligt til at tilvejebringe oplysninger, herunder om, at oplysningerne skal afgives i en bestemt form, til brug for en vurdering af forhold, der reguleres efter de love, der er nævnt i stk. 1, inden for den pågældende kommune.  </w:t>
      </w:r>
    </w:p>
    <w:p w14:paraId="748504CF" w14:textId="5CB4D623" w:rsidR="00F5163E" w:rsidRDefault="00F5163E" w:rsidP="005322E4">
      <w:pPr>
        <w:spacing w:line="276" w:lineRule="auto"/>
        <w:ind w:left="-20" w:right="-20"/>
        <w:jc w:val="both"/>
      </w:pPr>
    </w:p>
    <w:p w14:paraId="06A87B83" w14:textId="74777A99" w:rsidR="00F5163E" w:rsidRDefault="00D41223" w:rsidP="005322E4">
      <w:pPr>
        <w:spacing w:line="276" w:lineRule="auto"/>
        <w:ind w:left="-20" w:right="-20"/>
        <w:jc w:val="center"/>
      </w:pPr>
      <w:r w:rsidRPr="37641D50">
        <w:rPr>
          <w:rFonts w:ascii="Times New Roman" w:eastAsia="Times New Roman" w:hAnsi="Times New Roman" w:cs="Times New Roman"/>
          <w:sz w:val="24"/>
          <w:szCs w:val="24"/>
        </w:rPr>
        <w:t>Kapitel 4</w:t>
      </w:r>
    </w:p>
    <w:p w14:paraId="2EC510C5" w14:textId="0B03E77D" w:rsidR="00F5163E" w:rsidRDefault="00D41223" w:rsidP="00755AF3">
      <w:pPr>
        <w:spacing w:line="276" w:lineRule="auto"/>
        <w:ind w:left="-20" w:right="-20"/>
        <w:jc w:val="center"/>
      </w:pPr>
      <w:r w:rsidRPr="37641D50">
        <w:rPr>
          <w:rFonts w:ascii="Times New Roman" w:eastAsia="Times New Roman" w:hAnsi="Times New Roman" w:cs="Times New Roman"/>
          <w:i/>
          <w:iCs/>
          <w:sz w:val="24"/>
          <w:szCs w:val="24"/>
        </w:rPr>
        <w:t>Ledningsarbejder</w:t>
      </w:r>
    </w:p>
    <w:p w14:paraId="54779C2F" w14:textId="142B93CC" w:rsidR="00F5163E" w:rsidRDefault="00D41223" w:rsidP="005322E4">
      <w:pPr>
        <w:spacing w:line="276" w:lineRule="auto"/>
        <w:ind w:left="-20" w:right="-20"/>
        <w:jc w:val="both"/>
      </w:pPr>
      <w:r w:rsidRPr="37641D50">
        <w:rPr>
          <w:rFonts w:ascii="Times New Roman" w:eastAsia="Times New Roman" w:hAnsi="Times New Roman" w:cs="Times New Roman"/>
          <w:b/>
          <w:bCs/>
          <w:sz w:val="24"/>
          <w:szCs w:val="24"/>
        </w:rPr>
        <w:t>§ 7.</w:t>
      </w:r>
      <w:r w:rsidRPr="37641D50">
        <w:rPr>
          <w:rFonts w:ascii="Times New Roman" w:eastAsia="Times New Roman" w:hAnsi="Times New Roman" w:cs="Times New Roman"/>
          <w:sz w:val="24"/>
          <w:szCs w:val="24"/>
        </w:rPr>
        <w:t xml:space="preserve"> Arbejder på ledninger i eller over arealer i området, hvor anlægsprojektet nævnt i § 1 skal gennemføres, herunder om nødvendigt flytning af ledninger, i forbindelse med arbejder, der iværksættes af anlægsmyndigheden under gennemførelsen af anlægsprojektet, betales af ledningsejeren, jf. dog stk. 2.</w:t>
      </w:r>
    </w:p>
    <w:p w14:paraId="4F98561C" w14:textId="48C0DEF0" w:rsidR="00F5163E" w:rsidRDefault="00D41223" w:rsidP="005322E4">
      <w:pPr>
        <w:spacing w:line="276" w:lineRule="auto"/>
        <w:ind w:left="-20" w:right="-20"/>
        <w:jc w:val="both"/>
      </w:pPr>
      <w:r w:rsidRPr="37641D50">
        <w:rPr>
          <w:rFonts w:ascii="Times New Roman" w:eastAsia="Times New Roman" w:hAnsi="Times New Roman" w:cs="Times New Roman"/>
          <w:i/>
          <w:iCs/>
          <w:sz w:val="24"/>
          <w:szCs w:val="24"/>
        </w:rPr>
        <w:t>Stk. 2</w:t>
      </w:r>
      <w:r w:rsidRPr="37641D50">
        <w:rPr>
          <w:rFonts w:ascii="Times New Roman" w:eastAsia="Times New Roman" w:hAnsi="Times New Roman" w:cs="Times New Roman"/>
          <w:sz w:val="24"/>
          <w:szCs w:val="24"/>
        </w:rPr>
        <w:t>. Stk. 1 finder ikke anvendelse, hvis andet er særligt bestemt ved aftale, ved kendelse afsagt af en ekspropriationskommission nedsat i henhold til lov om fremgangsmåden ved ekspropriation vedrørende fast ejendom eller ved afgørelse truffet af en kommunalbestyrelse efter vandforsyningslovens §§ 37 og 38, jf. § 40.</w:t>
      </w:r>
    </w:p>
    <w:p w14:paraId="2B8CF6D5" w14:textId="0B27EF34" w:rsidR="00F5163E" w:rsidRDefault="00D41223" w:rsidP="00602D4B">
      <w:pPr>
        <w:spacing w:line="276" w:lineRule="auto"/>
        <w:ind w:left="-20" w:right="-20"/>
        <w:jc w:val="both"/>
      </w:pPr>
      <w:r w:rsidRPr="37641D50">
        <w:rPr>
          <w:rFonts w:ascii="Times New Roman" w:eastAsia="Times New Roman" w:hAnsi="Times New Roman" w:cs="Times New Roman"/>
          <w:i/>
          <w:iCs/>
          <w:sz w:val="24"/>
          <w:szCs w:val="24"/>
        </w:rPr>
        <w:t>Stk. 3.</w:t>
      </w:r>
      <w:r w:rsidRPr="37641D50">
        <w:rPr>
          <w:rFonts w:ascii="Times New Roman" w:eastAsia="Times New Roman" w:hAnsi="Times New Roman" w:cs="Times New Roman"/>
          <w:color w:val="2F2F2B"/>
          <w:sz w:val="24"/>
          <w:szCs w:val="24"/>
        </w:rPr>
        <w:t xml:space="preserve"> Arbejder på ledninger, jf. stk. 1, udføres af vedkommende ledningsejer, medmindre andet er særlig aftalt eller fremgår af stk. 2.</w:t>
      </w:r>
    </w:p>
    <w:p w14:paraId="0BD1CC08" w14:textId="77777777" w:rsidR="00602D4B" w:rsidRDefault="00602D4B" w:rsidP="00602D4B">
      <w:pPr>
        <w:spacing w:line="276" w:lineRule="auto"/>
        <w:ind w:left="-20" w:right="-20"/>
        <w:jc w:val="both"/>
      </w:pPr>
    </w:p>
    <w:p w14:paraId="38ECA001" w14:textId="66D6EA1C" w:rsidR="00F5163E" w:rsidRDefault="00D41223" w:rsidP="005322E4">
      <w:pPr>
        <w:spacing w:line="276" w:lineRule="auto"/>
        <w:ind w:left="-20" w:right="-20"/>
        <w:jc w:val="both"/>
      </w:pPr>
      <w:r w:rsidRPr="37641D50">
        <w:rPr>
          <w:rFonts w:ascii="Times New Roman" w:eastAsia="Times New Roman" w:hAnsi="Times New Roman" w:cs="Times New Roman"/>
          <w:b/>
          <w:bCs/>
          <w:sz w:val="24"/>
          <w:szCs w:val="24"/>
        </w:rPr>
        <w:t>§ 8.</w:t>
      </w:r>
      <w:r w:rsidRPr="37641D50">
        <w:rPr>
          <w:rFonts w:ascii="Times New Roman" w:eastAsia="Times New Roman" w:hAnsi="Times New Roman" w:cs="Times New Roman"/>
          <w:sz w:val="24"/>
          <w:szCs w:val="24"/>
        </w:rPr>
        <w:t xml:space="preserve"> </w:t>
      </w:r>
      <w:r w:rsidR="6850D177" w:rsidRPr="6BB98883">
        <w:rPr>
          <w:rFonts w:ascii="Times New Roman" w:eastAsia="Times New Roman" w:hAnsi="Times New Roman" w:cs="Times New Roman"/>
          <w:sz w:val="24"/>
          <w:szCs w:val="24"/>
        </w:rPr>
        <w:t>A</w:t>
      </w:r>
      <w:r w:rsidRPr="6BB98883">
        <w:rPr>
          <w:rFonts w:ascii="Times New Roman" w:eastAsia="Times New Roman" w:hAnsi="Times New Roman" w:cs="Times New Roman"/>
          <w:sz w:val="24"/>
          <w:szCs w:val="24"/>
        </w:rPr>
        <w:t>nlægsmyndigheden</w:t>
      </w:r>
      <w:r w:rsidR="11F6831C" w:rsidRPr="6BB98883">
        <w:rPr>
          <w:rFonts w:ascii="Times New Roman" w:eastAsia="Times New Roman" w:hAnsi="Times New Roman" w:cs="Times New Roman"/>
          <w:sz w:val="24"/>
          <w:szCs w:val="24"/>
        </w:rPr>
        <w:t xml:space="preserve"> </w:t>
      </w:r>
      <w:r w:rsidR="11F6831C" w:rsidRPr="21931280">
        <w:rPr>
          <w:rFonts w:ascii="Times New Roman" w:eastAsia="Times New Roman" w:hAnsi="Times New Roman" w:cs="Times New Roman"/>
          <w:sz w:val="24"/>
          <w:szCs w:val="24"/>
        </w:rPr>
        <w:t xml:space="preserve">skal ved gennemførelsen af </w:t>
      </w:r>
      <w:r w:rsidR="009F6ED7">
        <w:rPr>
          <w:rFonts w:ascii="Times New Roman" w:eastAsia="Times New Roman" w:hAnsi="Times New Roman" w:cs="Times New Roman"/>
          <w:sz w:val="24"/>
          <w:szCs w:val="24"/>
        </w:rPr>
        <w:t>anlægs</w:t>
      </w:r>
      <w:r w:rsidR="11F6831C" w:rsidRPr="21931280">
        <w:rPr>
          <w:rFonts w:ascii="Times New Roman" w:eastAsia="Times New Roman" w:hAnsi="Times New Roman" w:cs="Times New Roman"/>
          <w:sz w:val="24"/>
          <w:szCs w:val="24"/>
        </w:rPr>
        <w:t>projektet</w:t>
      </w:r>
      <w:r w:rsidR="11F6831C" w:rsidRPr="3AD4E4E4">
        <w:rPr>
          <w:rFonts w:ascii="Times New Roman" w:eastAsia="Times New Roman" w:hAnsi="Times New Roman" w:cs="Times New Roman"/>
          <w:sz w:val="24"/>
          <w:szCs w:val="24"/>
        </w:rPr>
        <w:t xml:space="preserve">, jf. </w:t>
      </w:r>
      <w:r w:rsidR="009F6ED7">
        <w:rPr>
          <w:rFonts w:ascii="Times New Roman" w:eastAsia="Times New Roman" w:hAnsi="Times New Roman" w:cs="Times New Roman"/>
          <w:sz w:val="24"/>
          <w:szCs w:val="24"/>
        </w:rPr>
        <w:t>§</w:t>
      </w:r>
      <w:r w:rsidR="11F6831C" w:rsidRPr="56C44F2A">
        <w:rPr>
          <w:rFonts w:ascii="Times New Roman" w:eastAsia="Times New Roman" w:hAnsi="Times New Roman" w:cs="Times New Roman"/>
          <w:sz w:val="24"/>
          <w:szCs w:val="24"/>
        </w:rPr>
        <w:t xml:space="preserve"> 1</w:t>
      </w:r>
      <w:r w:rsidRPr="37641D50">
        <w:rPr>
          <w:rFonts w:ascii="Times New Roman" w:eastAsia="Times New Roman" w:hAnsi="Times New Roman" w:cs="Times New Roman"/>
          <w:sz w:val="24"/>
          <w:szCs w:val="24"/>
        </w:rPr>
        <w:t xml:space="preserve"> tage hensyn til ledninger omfattet af § 7 og drøfte et planlagt arbejde med ledningsejeren med henblik på at undersøge, hvordan anlægsarbejdet kan tilrettelægges på den mest hensigtsmæssige måde for begge parter.</w:t>
      </w:r>
    </w:p>
    <w:p w14:paraId="77956695" w14:textId="7102721F" w:rsidR="00F5163E" w:rsidRDefault="00D41223" w:rsidP="005322E4">
      <w:pPr>
        <w:spacing w:line="276" w:lineRule="auto"/>
        <w:ind w:left="-20" w:right="-20"/>
        <w:jc w:val="both"/>
      </w:pPr>
      <w:r w:rsidRPr="37641D50">
        <w:rPr>
          <w:rFonts w:ascii="Times New Roman" w:eastAsia="Times New Roman" w:hAnsi="Times New Roman" w:cs="Times New Roman"/>
          <w:i/>
          <w:iCs/>
          <w:sz w:val="24"/>
          <w:szCs w:val="24"/>
        </w:rPr>
        <w:lastRenderedPageBreak/>
        <w:t>Stk. 2</w:t>
      </w:r>
      <w:r w:rsidRPr="37641D50">
        <w:rPr>
          <w:rFonts w:ascii="Times New Roman" w:eastAsia="Times New Roman" w:hAnsi="Times New Roman" w:cs="Times New Roman"/>
          <w:sz w:val="24"/>
          <w:szCs w:val="24"/>
        </w:rPr>
        <w:t>. Kan der ikke opnås enighed mellem anlægsmyndigheden og ledningsejeren omfattet af § 7 om</w:t>
      </w:r>
      <w:r w:rsidR="7436995B" w:rsidRPr="6E9790AD">
        <w:rPr>
          <w:rFonts w:ascii="Times New Roman" w:eastAsia="Times New Roman" w:hAnsi="Times New Roman" w:cs="Times New Roman"/>
          <w:sz w:val="24"/>
          <w:szCs w:val="24"/>
        </w:rPr>
        <w:t>,</w:t>
      </w:r>
      <w:r w:rsidRPr="37641D50">
        <w:rPr>
          <w:rFonts w:ascii="Times New Roman" w:eastAsia="Times New Roman" w:hAnsi="Times New Roman" w:cs="Times New Roman"/>
          <w:sz w:val="24"/>
          <w:szCs w:val="24"/>
        </w:rPr>
        <w:t xml:space="preserve"> hvordan planlagte anlægsarbejder på de arealer, hvori eller hvorover ledningerne er anbragt, skal tilrettelægges, kan transportministeren efter at have meddelt ledningsejeren, at det planlagte anlægsarbejde påbegyndes, gennemføre anlægsarbejdet og kræve bestemte ledningsarbejder udført af ledningsejeren.</w:t>
      </w:r>
    </w:p>
    <w:p w14:paraId="718AE247" w14:textId="0E988F6F" w:rsidR="00F5163E" w:rsidRDefault="00D41223" w:rsidP="005322E4">
      <w:pPr>
        <w:spacing w:line="276" w:lineRule="auto"/>
        <w:ind w:left="-20" w:right="-20"/>
        <w:jc w:val="both"/>
      </w:pPr>
      <w:r w:rsidRPr="37641D50">
        <w:rPr>
          <w:rFonts w:ascii="Times New Roman" w:eastAsia="Times New Roman" w:hAnsi="Times New Roman" w:cs="Times New Roman"/>
          <w:i/>
          <w:iCs/>
          <w:sz w:val="24"/>
          <w:szCs w:val="24"/>
        </w:rPr>
        <w:t>Stk. 3</w:t>
      </w:r>
      <w:r w:rsidRPr="37641D50">
        <w:rPr>
          <w:rFonts w:ascii="Times New Roman" w:eastAsia="Times New Roman" w:hAnsi="Times New Roman" w:cs="Times New Roman"/>
          <w:sz w:val="24"/>
          <w:szCs w:val="24"/>
        </w:rPr>
        <w:t>. Transportministeren kan i særlige tilfælde lade de ledningsarbejder, der er nævnt i stk. 2, udføre for ledningsejerens regning.</w:t>
      </w:r>
    </w:p>
    <w:p w14:paraId="6E02992A" w14:textId="3494B365" w:rsidR="00F5163E" w:rsidRDefault="00D41223" w:rsidP="005322E4">
      <w:pPr>
        <w:spacing w:line="276" w:lineRule="auto"/>
        <w:ind w:left="-20" w:right="-20"/>
        <w:jc w:val="both"/>
      </w:pPr>
      <w:r w:rsidRPr="37641D50">
        <w:rPr>
          <w:rFonts w:ascii="Times New Roman" w:eastAsia="Times New Roman" w:hAnsi="Times New Roman" w:cs="Times New Roman"/>
          <w:color w:val="FF0000"/>
          <w:sz w:val="24"/>
          <w:szCs w:val="24"/>
        </w:rPr>
        <w:t xml:space="preserve"> </w:t>
      </w:r>
    </w:p>
    <w:p w14:paraId="3F266218" w14:textId="547D09B5" w:rsidR="00F5163E" w:rsidRDefault="00D41223" w:rsidP="005322E4">
      <w:pPr>
        <w:spacing w:line="276" w:lineRule="auto"/>
        <w:ind w:left="-20" w:right="-20"/>
        <w:jc w:val="both"/>
      </w:pPr>
      <w:r w:rsidRPr="37641D50">
        <w:rPr>
          <w:rFonts w:ascii="Times New Roman" w:eastAsia="Times New Roman" w:hAnsi="Times New Roman" w:cs="Times New Roman"/>
          <w:b/>
          <w:bCs/>
          <w:sz w:val="24"/>
          <w:szCs w:val="24"/>
        </w:rPr>
        <w:t>§ 9.</w:t>
      </w:r>
      <w:r w:rsidRPr="37641D50">
        <w:rPr>
          <w:rFonts w:ascii="Times New Roman" w:eastAsia="Times New Roman" w:hAnsi="Times New Roman" w:cs="Times New Roman"/>
          <w:sz w:val="24"/>
          <w:szCs w:val="24"/>
        </w:rPr>
        <w:t xml:space="preserve"> Tvister om erstatning for ledningsarbejder omfattet af § 7 og tvister om erstatning som følge af en afgørelse truffet i medfør af § 8 afgøres af ekspropriations- og taksationsmyndighederne i henhold til lov om fremgangsmåden ved ekspropriation vedrørende fast ejendom.</w:t>
      </w:r>
    </w:p>
    <w:p w14:paraId="23FC6FC9" w14:textId="4000FF22" w:rsidR="00F5163E" w:rsidRDefault="00D41223" w:rsidP="005322E4">
      <w:pPr>
        <w:spacing w:line="276" w:lineRule="auto"/>
        <w:ind w:left="-20" w:right="-20"/>
        <w:jc w:val="both"/>
      </w:pPr>
      <w:r w:rsidRPr="37641D50">
        <w:rPr>
          <w:rFonts w:ascii="Times New Roman" w:eastAsia="Times New Roman" w:hAnsi="Times New Roman" w:cs="Times New Roman"/>
          <w:i/>
          <w:iCs/>
          <w:sz w:val="24"/>
          <w:szCs w:val="24"/>
        </w:rPr>
        <w:t>Stk. 2.</w:t>
      </w:r>
      <w:r w:rsidRPr="37641D50">
        <w:rPr>
          <w:rFonts w:ascii="Times New Roman" w:eastAsia="Times New Roman" w:hAnsi="Times New Roman" w:cs="Times New Roman"/>
          <w:sz w:val="24"/>
          <w:szCs w:val="24"/>
        </w:rPr>
        <w:t xml:space="preserve"> </w:t>
      </w:r>
      <w:r w:rsidR="426054B3" w:rsidRPr="47EAD848">
        <w:rPr>
          <w:rFonts w:ascii="Times New Roman" w:eastAsia="Times New Roman" w:hAnsi="Times New Roman" w:cs="Times New Roman"/>
          <w:sz w:val="24"/>
          <w:szCs w:val="24"/>
        </w:rPr>
        <w:t>R</w:t>
      </w:r>
      <w:r w:rsidRPr="47EAD848">
        <w:rPr>
          <w:rFonts w:ascii="Times New Roman" w:eastAsia="Times New Roman" w:hAnsi="Times New Roman" w:cs="Times New Roman"/>
          <w:sz w:val="24"/>
          <w:szCs w:val="24"/>
        </w:rPr>
        <w:t>eglerne</w:t>
      </w:r>
      <w:r w:rsidRPr="37641D50">
        <w:rPr>
          <w:rFonts w:ascii="Times New Roman" w:eastAsia="Times New Roman" w:hAnsi="Times New Roman" w:cs="Times New Roman"/>
          <w:sz w:val="24"/>
          <w:szCs w:val="24"/>
        </w:rPr>
        <w:t xml:space="preserve"> i § 103 i lov om offentlige veje </w:t>
      </w:r>
      <w:r w:rsidR="55CCD1FC" w:rsidRPr="47EAD848">
        <w:rPr>
          <w:rFonts w:ascii="Times New Roman" w:eastAsia="Times New Roman" w:hAnsi="Times New Roman" w:cs="Times New Roman"/>
          <w:sz w:val="24"/>
          <w:szCs w:val="24"/>
        </w:rPr>
        <w:t xml:space="preserve">m.v. finder </w:t>
      </w:r>
      <w:r w:rsidRPr="37641D50">
        <w:rPr>
          <w:rFonts w:ascii="Times New Roman" w:eastAsia="Times New Roman" w:hAnsi="Times New Roman" w:cs="Times New Roman"/>
          <w:sz w:val="24"/>
          <w:szCs w:val="24"/>
        </w:rPr>
        <w:t>anvendelse</w:t>
      </w:r>
      <w:r w:rsidR="7F968B9B" w:rsidRPr="47EAD848">
        <w:rPr>
          <w:rFonts w:ascii="Times New Roman" w:eastAsia="Times New Roman" w:hAnsi="Times New Roman" w:cs="Times New Roman"/>
          <w:sz w:val="24"/>
          <w:szCs w:val="24"/>
        </w:rPr>
        <w:t xml:space="preserve"> </w:t>
      </w:r>
      <w:r w:rsidR="7F968B9B" w:rsidRPr="62BD0963">
        <w:rPr>
          <w:rFonts w:ascii="Times New Roman" w:eastAsia="Times New Roman" w:hAnsi="Times New Roman" w:cs="Times New Roman"/>
          <w:sz w:val="24"/>
          <w:szCs w:val="24"/>
        </w:rPr>
        <w:t>ved erstatningsfastsættelsen</w:t>
      </w:r>
      <w:r w:rsidRPr="37641D50">
        <w:rPr>
          <w:rFonts w:ascii="Times New Roman" w:eastAsia="Times New Roman" w:hAnsi="Times New Roman" w:cs="Times New Roman"/>
          <w:sz w:val="24"/>
          <w:szCs w:val="24"/>
        </w:rPr>
        <w:t>.</w:t>
      </w:r>
    </w:p>
    <w:p w14:paraId="4C2EA466" w14:textId="62CE0413" w:rsidR="00F5163E" w:rsidRDefault="00D41223" w:rsidP="00755AF3">
      <w:pPr>
        <w:spacing w:line="276" w:lineRule="auto"/>
        <w:ind w:left="-20" w:right="-20"/>
        <w:jc w:val="both"/>
      </w:pPr>
      <w:r w:rsidRPr="37641D50">
        <w:rPr>
          <w:rFonts w:ascii="Times New Roman" w:eastAsia="Times New Roman" w:hAnsi="Times New Roman" w:cs="Times New Roman"/>
          <w:sz w:val="24"/>
          <w:szCs w:val="24"/>
        </w:rPr>
        <w:t xml:space="preserve"> </w:t>
      </w:r>
    </w:p>
    <w:p w14:paraId="2EB6E55C" w14:textId="02A77BF7" w:rsidR="00F5163E" w:rsidRDefault="00D41223" w:rsidP="005322E4">
      <w:pPr>
        <w:spacing w:line="276" w:lineRule="auto"/>
        <w:ind w:left="-20" w:right="-20"/>
        <w:jc w:val="center"/>
      </w:pPr>
      <w:r w:rsidRPr="37641D50">
        <w:rPr>
          <w:rFonts w:ascii="Times New Roman" w:eastAsia="Times New Roman" w:hAnsi="Times New Roman" w:cs="Times New Roman"/>
          <w:sz w:val="24"/>
          <w:szCs w:val="24"/>
        </w:rPr>
        <w:t>Kapitel 5</w:t>
      </w:r>
    </w:p>
    <w:p w14:paraId="76398D48" w14:textId="3DC628F9" w:rsidR="00F5163E" w:rsidRDefault="00D41223" w:rsidP="005322E4">
      <w:pPr>
        <w:spacing w:line="276" w:lineRule="auto"/>
        <w:ind w:left="-20" w:right="-20"/>
        <w:jc w:val="center"/>
      </w:pPr>
      <w:r w:rsidRPr="37641D50">
        <w:rPr>
          <w:rFonts w:ascii="Times New Roman" w:eastAsia="Times New Roman" w:hAnsi="Times New Roman" w:cs="Times New Roman"/>
          <w:i/>
          <w:iCs/>
          <w:sz w:val="24"/>
          <w:szCs w:val="24"/>
        </w:rPr>
        <w:t>Støjisoleringsordning</w:t>
      </w:r>
    </w:p>
    <w:p w14:paraId="48C9BBB5" w14:textId="35673ACC" w:rsidR="00F5163E" w:rsidRDefault="00D41223" w:rsidP="005322E4">
      <w:pPr>
        <w:spacing w:line="276" w:lineRule="auto"/>
        <w:ind w:left="-20" w:right="-20"/>
        <w:jc w:val="both"/>
      </w:pPr>
      <w:r w:rsidRPr="37641D50">
        <w:rPr>
          <w:rFonts w:ascii="Times New Roman" w:eastAsia="Times New Roman" w:hAnsi="Times New Roman" w:cs="Times New Roman"/>
          <w:sz w:val="24"/>
          <w:szCs w:val="24"/>
        </w:rPr>
        <w:t xml:space="preserve"> </w:t>
      </w:r>
    </w:p>
    <w:p w14:paraId="0DA397AB" w14:textId="48103C7C" w:rsidR="00F5163E" w:rsidRDefault="00D41223" w:rsidP="005322E4">
      <w:pPr>
        <w:spacing w:line="276" w:lineRule="auto"/>
        <w:ind w:left="-20" w:right="-20"/>
        <w:jc w:val="both"/>
      </w:pPr>
      <w:r w:rsidRPr="37641D50">
        <w:rPr>
          <w:rFonts w:ascii="Times New Roman" w:eastAsia="Times New Roman" w:hAnsi="Times New Roman" w:cs="Times New Roman"/>
          <w:b/>
          <w:bCs/>
          <w:sz w:val="24"/>
          <w:szCs w:val="24"/>
        </w:rPr>
        <w:t>§ 10.</w:t>
      </w:r>
      <w:r w:rsidRPr="37641D50">
        <w:rPr>
          <w:rFonts w:ascii="Times New Roman" w:eastAsia="Times New Roman" w:hAnsi="Times New Roman" w:cs="Times New Roman"/>
          <w:sz w:val="24"/>
          <w:szCs w:val="24"/>
        </w:rPr>
        <w:t xml:space="preserve"> Vejdirektoratet </w:t>
      </w:r>
      <w:r w:rsidRPr="37641D50">
        <w:rPr>
          <w:rFonts w:ascii="Times New Roman" w:eastAsia="Times New Roman" w:hAnsi="Times New Roman" w:cs="Times New Roman"/>
          <w:color w:val="000000" w:themeColor="text1"/>
          <w:sz w:val="24"/>
          <w:szCs w:val="24"/>
        </w:rPr>
        <w:t xml:space="preserve">etablerer en ordning, hvorefter der kan ydes tilskud til facadeisolering af </w:t>
      </w:r>
      <w:r w:rsidRPr="37641D50">
        <w:rPr>
          <w:rFonts w:ascii="Times New Roman" w:eastAsia="Times New Roman" w:hAnsi="Times New Roman" w:cs="Times New Roman"/>
          <w:sz w:val="24"/>
          <w:szCs w:val="24"/>
        </w:rPr>
        <w:t>helårsboliger, der er særligt støjramte efter udbygning af vejanlægget i</w:t>
      </w:r>
      <w:r w:rsidRPr="37641D50">
        <w:rPr>
          <w:rFonts w:ascii="Times New Roman" w:eastAsia="Times New Roman" w:hAnsi="Times New Roman" w:cs="Times New Roman"/>
          <w:color w:val="000000" w:themeColor="text1"/>
          <w:sz w:val="24"/>
          <w:szCs w:val="24"/>
        </w:rPr>
        <w:t xml:space="preserve"> § 1.</w:t>
      </w:r>
    </w:p>
    <w:p w14:paraId="38F2A36E" w14:textId="126E4E1E" w:rsidR="00F5163E" w:rsidRDefault="00D41223" w:rsidP="005322E4">
      <w:pPr>
        <w:spacing w:line="276" w:lineRule="auto"/>
        <w:ind w:left="-20" w:right="-20"/>
        <w:jc w:val="both"/>
      </w:pPr>
      <w:r w:rsidRPr="37641D50">
        <w:rPr>
          <w:rFonts w:ascii="Times New Roman" w:eastAsia="Times New Roman" w:hAnsi="Times New Roman" w:cs="Times New Roman"/>
          <w:i/>
          <w:iCs/>
          <w:sz w:val="24"/>
          <w:szCs w:val="24"/>
        </w:rPr>
        <w:t>Stk. 2</w:t>
      </w:r>
      <w:r w:rsidRPr="37641D50">
        <w:rPr>
          <w:rFonts w:ascii="Times New Roman" w:eastAsia="Times New Roman" w:hAnsi="Times New Roman" w:cs="Times New Roman"/>
          <w:sz w:val="24"/>
          <w:szCs w:val="24"/>
        </w:rPr>
        <w:t xml:space="preserve">. </w:t>
      </w:r>
      <w:r w:rsidRPr="37641D50">
        <w:rPr>
          <w:rFonts w:ascii="Times New Roman" w:eastAsia="Times New Roman" w:hAnsi="Times New Roman" w:cs="Times New Roman"/>
          <w:color w:val="000000" w:themeColor="text1"/>
          <w:sz w:val="24"/>
          <w:szCs w:val="24"/>
        </w:rPr>
        <w:t xml:space="preserve">Ansøgning om tilskud til facadeisolering efter stk. 1 skal været modtaget senest 36 måneder efter det pågældende vejanlæg, jf. § 1, er taget i brug. </w:t>
      </w:r>
    </w:p>
    <w:p w14:paraId="638FAF15" w14:textId="01A5606B" w:rsidR="00F5163E" w:rsidRDefault="00D41223" w:rsidP="005322E4">
      <w:pPr>
        <w:spacing w:line="276" w:lineRule="auto"/>
        <w:ind w:left="-20" w:right="-20"/>
        <w:jc w:val="both"/>
      </w:pPr>
      <w:r w:rsidRPr="37641D50">
        <w:rPr>
          <w:rFonts w:ascii="Times New Roman" w:eastAsia="Times New Roman" w:hAnsi="Times New Roman" w:cs="Times New Roman"/>
          <w:i/>
          <w:iCs/>
          <w:sz w:val="24"/>
          <w:szCs w:val="24"/>
        </w:rPr>
        <w:t xml:space="preserve">Stk. 3. </w:t>
      </w:r>
      <w:r w:rsidRPr="37641D50">
        <w:rPr>
          <w:rFonts w:ascii="Times New Roman" w:eastAsia="Times New Roman" w:hAnsi="Times New Roman" w:cs="Times New Roman"/>
          <w:sz w:val="24"/>
          <w:szCs w:val="24"/>
        </w:rPr>
        <w:t xml:space="preserve">Vejdirektoratets afgørelse om tilskud til facadeisolering efter stk. 1 kan påklages til </w:t>
      </w:r>
      <w:r w:rsidR="22226219" w:rsidRPr="70EFDDA1">
        <w:rPr>
          <w:rFonts w:ascii="Times New Roman" w:eastAsia="Times New Roman" w:hAnsi="Times New Roman" w:cs="Times New Roman"/>
          <w:sz w:val="24"/>
          <w:szCs w:val="24"/>
        </w:rPr>
        <w:t>t</w:t>
      </w:r>
      <w:r w:rsidRPr="70EFDDA1">
        <w:rPr>
          <w:rFonts w:ascii="Times New Roman" w:eastAsia="Times New Roman" w:hAnsi="Times New Roman" w:cs="Times New Roman"/>
          <w:sz w:val="24"/>
          <w:szCs w:val="24"/>
        </w:rPr>
        <w:t>ransportminister</w:t>
      </w:r>
      <w:r w:rsidR="7CC6DF46" w:rsidRPr="70EFDDA1">
        <w:rPr>
          <w:rFonts w:ascii="Times New Roman" w:eastAsia="Times New Roman" w:hAnsi="Times New Roman" w:cs="Times New Roman"/>
          <w:sz w:val="24"/>
          <w:szCs w:val="24"/>
        </w:rPr>
        <w:t>en</w:t>
      </w:r>
      <w:r w:rsidRPr="70EFDDA1">
        <w:rPr>
          <w:rFonts w:ascii="Times New Roman" w:eastAsia="Times New Roman" w:hAnsi="Times New Roman" w:cs="Times New Roman"/>
          <w:sz w:val="24"/>
          <w:szCs w:val="24"/>
        </w:rPr>
        <w:t>.</w:t>
      </w:r>
      <w:r w:rsidRPr="37641D50">
        <w:rPr>
          <w:rFonts w:ascii="Times New Roman" w:eastAsia="Times New Roman" w:hAnsi="Times New Roman" w:cs="Times New Roman"/>
          <w:sz w:val="24"/>
          <w:szCs w:val="24"/>
        </w:rPr>
        <w:t xml:space="preserve"> Klagefristen er 4 uger fra den dag, afgørelsen er meddelt den pågældende.  </w:t>
      </w:r>
    </w:p>
    <w:p w14:paraId="76100382" w14:textId="55DA6646" w:rsidR="00F5163E" w:rsidRDefault="00D41223" w:rsidP="005322E4">
      <w:pPr>
        <w:spacing w:line="276" w:lineRule="auto"/>
        <w:ind w:left="-20" w:right="-20"/>
        <w:jc w:val="both"/>
      </w:pPr>
      <w:r w:rsidRPr="37641D50">
        <w:rPr>
          <w:rFonts w:ascii="Times New Roman" w:eastAsia="Times New Roman" w:hAnsi="Times New Roman" w:cs="Times New Roman"/>
          <w:i/>
          <w:iCs/>
          <w:sz w:val="24"/>
          <w:szCs w:val="24"/>
        </w:rPr>
        <w:t xml:space="preserve">Stk. 4. </w:t>
      </w:r>
      <w:r w:rsidRPr="37641D50">
        <w:rPr>
          <w:rFonts w:ascii="Times New Roman" w:eastAsia="Times New Roman" w:hAnsi="Times New Roman" w:cs="Times New Roman"/>
          <w:sz w:val="24"/>
          <w:szCs w:val="24"/>
        </w:rPr>
        <w:t xml:space="preserve">Ordningen om tilskud til facadeisolering ophører 60 måneder efter </w:t>
      </w:r>
      <w:r w:rsidRPr="37641D50">
        <w:rPr>
          <w:rFonts w:ascii="Times New Roman" w:eastAsia="Times New Roman" w:hAnsi="Times New Roman" w:cs="Times New Roman"/>
          <w:color w:val="000000" w:themeColor="text1"/>
          <w:sz w:val="24"/>
          <w:szCs w:val="24"/>
        </w:rPr>
        <w:t xml:space="preserve">det pågældende vejanlæg, jf. § 1, er taget i brug.  </w:t>
      </w:r>
      <w:r w:rsidRPr="37641D50">
        <w:rPr>
          <w:rFonts w:ascii="Times New Roman" w:eastAsia="Times New Roman" w:hAnsi="Times New Roman" w:cs="Times New Roman"/>
          <w:sz w:val="24"/>
          <w:szCs w:val="24"/>
        </w:rPr>
        <w:t xml:space="preserve"> </w:t>
      </w:r>
    </w:p>
    <w:p w14:paraId="6920A5F0" w14:textId="726C5B90" w:rsidR="00F5163E" w:rsidRDefault="00D41223" w:rsidP="00755AF3">
      <w:pPr>
        <w:spacing w:line="276" w:lineRule="auto"/>
        <w:ind w:left="-20" w:right="-20"/>
        <w:jc w:val="both"/>
      </w:pPr>
      <w:r w:rsidRPr="37641D50">
        <w:rPr>
          <w:rFonts w:ascii="Times New Roman" w:eastAsia="Times New Roman" w:hAnsi="Times New Roman" w:cs="Times New Roman"/>
          <w:sz w:val="20"/>
          <w:szCs w:val="20"/>
        </w:rPr>
        <w:t xml:space="preserve"> </w:t>
      </w:r>
    </w:p>
    <w:p w14:paraId="6792F299" w14:textId="3249C16B" w:rsidR="00F5163E" w:rsidRDefault="00D41223" w:rsidP="005322E4">
      <w:pPr>
        <w:spacing w:line="276" w:lineRule="auto"/>
        <w:ind w:left="-20" w:right="-20"/>
        <w:jc w:val="center"/>
      </w:pPr>
      <w:r w:rsidRPr="37641D50">
        <w:rPr>
          <w:rFonts w:ascii="Times New Roman" w:eastAsia="Times New Roman" w:hAnsi="Times New Roman" w:cs="Times New Roman"/>
          <w:sz w:val="24"/>
          <w:szCs w:val="24"/>
        </w:rPr>
        <w:t>Kapitel 6</w:t>
      </w:r>
    </w:p>
    <w:p w14:paraId="3D4E826C" w14:textId="58877022" w:rsidR="00F5163E" w:rsidRDefault="00D41223" w:rsidP="005322E4">
      <w:pPr>
        <w:spacing w:line="276" w:lineRule="auto"/>
        <w:ind w:left="-20" w:right="-20"/>
        <w:jc w:val="center"/>
      </w:pPr>
      <w:r w:rsidRPr="37641D50">
        <w:rPr>
          <w:rFonts w:ascii="Times New Roman" w:eastAsia="Times New Roman" w:hAnsi="Times New Roman" w:cs="Times New Roman"/>
          <w:i/>
          <w:iCs/>
          <w:sz w:val="24"/>
          <w:szCs w:val="24"/>
        </w:rPr>
        <w:t>Domstolsprøvelse</w:t>
      </w:r>
    </w:p>
    <w:p w14:paraId="35E04F35" w14:textId="586E0D55" w:rsidR="00F5163E" w:rsidRDefault="00D41223" w:rsidP="005322E4">
      <w:pPr>
        <w:spacing w:line="276" w:lineRule="auto"/>
        <w:ind w:left="-20" w:right="-20" w:firstLine="225"/>
        <w:jc w:val="both"/>
      </w:pPr>
      <w:r w:rsidRPr="37641D50">
        <w:rPr>
          <w:rFonts w:ascii="Times New Roman" w:eastAsia="Times New Roman" w:hAnsi="Times New Roman" w:cs="Times New Roman"/>
          <w:sz w:val="24"/>
          <w:szCs w:val="24"/>
        </w:rPr>
        <w:t xml:space="preserve"> </w:t>
      </w:r>
    </w:p>
    <w:p w14:paraId="1514A943" w14:textId="7FCE468D" w:rsidR="00F5163E" w:rsidRDefault="00D41223" w:rsidP="005322E4">
      <w:pPr>
        <w:spacing w:line="276" w:lineRule="auto"/>
        <w:ind w:left="-20" w:right="-20"/>
        <w:jc w:val="both"/>
      </w:pPr>
      <w:r w:rsidRPr="37641D50">
        <w:rPr>
          <w:rFonts w:ascii="Times New Roman" w:eastAsia="Times New Roman" w:hAnsi="Times New Roman" w:cs="Times New Roman"/>
          <w:b/>
          <w:bCs/>
          <w:sz w:val="24"/>
          <w:szCs w:val="24"/>
        </w:rPr>
        <w:t>§ 11</w:t>
      </w:r>
      <w:r w:rsidRPr="37641D50">
        <w:rPr>
          <w:rFonts w:ascii="Times New Roman" w:eastAsia="Times New Roman" w:hAnsi="Times New Roman" w:cs="Times New Roman"/>
          <w:sz w:val="24"/>
          <w:szCs w:val="24"/>
        </w:rPr>
        <w:t xml:space="preserve">. Søgsmål til prøvelse af afgørelser efter denne lov skal være anlagt inden seks måneder efter, at afgørelsen er meddelt adressaten eller offentliggjort.  </w:t>
      </w:r>
    </w:p>
    <w:p w14:paraId="157641FC" w14:textId="0A3C32C1" w:rsidR="00F5163E" w:rsidRDefault="00D41223" w:rsidP="005322E4">
      <w:pPr>
        <w:spacing w:line="276" w:lineRule="auto"/>
        <w:ind w:left="-20" w:right="-20"/>
        <w:jc w:val="both"/>
      </w:pPr>
      <w:r w:rsidRPr="37641D50">
        <w:rPr>
          <w:rFonts w:ascii="Times New Roman" w:eastAsia="Times New Roman" w:hAnsi="Times New Roman" w:cs="Times New Roman"/>
          <w:i/>
          <w:iCs/>
          <w:sz w:val="24"/>
          <w:szCs w:val="24"/>
        </w:rPr>
        <w:t>Stk. 2</w:t>
      </w:r>
      <w:r w:rsidRPr="37641D50">
        <w:rPr>
          <w:rFonts w:ascii="Times New Roman" w:eastAsia="Times New Roman" w:hAnsi="Times New Roman" w:cs="Times New Roman"/>
          <w:sz w:val="24"/>
          <w:szCs w:val="24"/>
        </w:rPr>
        <w:t xml:space="preserve">. Ved søgsmål om miljøforhold, der er omfattet af denne lov, skal retten påse, at omkostningerne ved sagen ikke er uoverkommeligt høje for de berørte parter. </w:t>
      </w:r>
    </w:p>
    <w:p w14:paraId="74440716" w14:textId="6E8DC0BC" w:rsidR="00F5163E" w:rsidRDefault="00D41223" w:rsidP="005322E4">
      <w:pPr>
        <w:spacing w:line="276" w:lineRule="auto"/>
        <w:ind w:left="-20" w:right="-20"/>
        <w:jc w:val="both"/>
      </w:pPr>
      <w:r w:rsidRPr="37641D50">
        <w:rPr>
          <w:rFonts w:ascii="Times New Roman" w:eastAsia="Times New Roman" w:hAnsi="Times New Roman" w:cs="Times New Roman"/>
          <w:sz w:val="24"/>
          <w:szCs w:val="24"/>
        </w:rPr>
        <w:lastRenderedPageBreak/>
        <w:t xml:space="preserve"> </w:t>
      </w:r>
    </w:p>
    <w:p w14:paraId="2CA82ED8" w14:textId="1C456945" w:rsidR="00F5163E" w:rsidRDefault="00D41223" w:rsidP="005322E4">
      <w:pPr>
        <w:spacing w:line="276" w:lineRule="auto"/>
        <w:ind w:left="-20" w:right="-20"/>
        <w:jc w:val="center"/>
      </w:pPr>
      <w:r w:rsidRPr="37641D50">
        <w:rPr>
          <w:rFonts w:ascii="Times New Roman" w:eastAsia="Times New Roman" w:hAnsi="Times New Roman" w:cs="Times New Roman"/>
          <w:sz w:val="24"/>
          <w:szCs w:val="24"/>
        </w:rPr>
        <w:t>Kapitel 7</w:t>
      </w:r>
    </w:p>
    <w:p w14:paraId="2F5B750A" w14:textId="491E412D" w:rsidR="00F5163E" w:rsidRDefault="00D41223" w:rsidP="005322E4">
      <w:pPr>
        <w:spacing w:line="276" w:lineRule="auto"/>
        <w:ind w:left="-20" w:right="-20"/>
        <w:jc w:val="center"/>
      </w:pPr>
      <w:r w:rsidRPr="37641D50">
        <w:rPr>
          <w:rFonts w:ascii="Times New Roman" w:eastAsia="Times New Roman" w:hAnsi="Times New Roman" w:cs="Times New Roman"/>
          <w:i/>
          <w:iCs/>
          <w:sz w:val="24"/>
          <w:szCs w:val="24"/>
        </w:rPr>
        <w:t>Ikrafttræden</w:t>
      </w:r>
    </w:p>
    <w:p w14:paraId="4C394453" w14:textId="7CBDCCD9" w:rsidR="00F5163E" w:rsidRDefault="00D41223" w:rsidP="005322E4">
      <w:pPr>
        <w:spacing w:line="276" w:lineRule="auto"/>
        <w:ind w:left="-20" w:right="-20" w:firstLine="225"/>
        <w:jc w:val="both"/>
      </w:pPr>
      <w:r w:rsidRPr="37641D50">
        <w:rPr>
          <w:rFonts w:ascii="Times New Roman" w:eastAsia="Times New Roman" w:hAnsi="Times New Roman" w:cs="Times New Roman"/>
          <w:sz w:val="24"/>
          <w:szCs w:val="24"/>
        </w:rPr>
        <w:t xml:space="preserve"> </w:t>
      </w:r>
    </w:p>
    <w:p w14:paraId="235D64B3" w14:textId="36AE4AE9" w:rsidR="00F5163E" w:rsidRDefault="00D41223" w:rsidP="005322E4">
      <w:pPr>
        <w:spacing w:line="276" w:lineRule="auto"/>
        <w:ind w:left="-20" w:right="-20"/>
        <w:jc w:val="both"/>
      </w:pPr>
      <w:r w:rsidRPr="37641D50">
        <w:rPr>
          <w:rFonts w:ascii="Times New Roman" w:eastAsia="Times New Roman" w:hAnsi="Times New Roman" w:cs="Times New Roman"/>
          <w:b/>
          <w:bCs/>
          <w:sz w:val="24"/>
          <w:szCs w:val="24"/>
        </w:rPr>
        <w:t>§ 12</w:t>
      </w:r>
      <w:r w:rsidRPr="37641D50">
        <w:rPr>
          <w:rFonts w:ascii="Times New Roman" w:eastAsia="Times New Roman" w:hAnsi="Times New Roman" w:cs="Times New Roman"/>
          <w:sz w:val="24"/>
          <w:szCs w:val="24"/>
        </w:rPr>
        <w:t xml:space="preserve">. Loven træder i kraft </w:t>
      </w:r>
      <w:r w:rsidRPr="00A85E3E">
        <w:rPr>
          <w:rFonts w:ascii="Times New Roman" w:eastAsia="Times New Roman" w:hAnsi="Times New Roman" w:cs="Times New Roman"/>
          <w:sz w:val="24"/>
          <w:szCs w:val="24"/>
        </w:rPr>
        <w:t xml:space="preserve">den 1. </w:t>
      </w:r>
      <w:r w:rsidR="001E7808" w:rsidRPr="00A85E3E">
        <w:rPr>
          <w:rFonts w:ascii="Times New Roman" w:eastAsia="Times New Roman" w:hAnsi="Times New Roman" w:cs="Times New Roman"/>
          <w:sz w:val="24"/>
          <w:szCs w:val="24"/>
        </w:rPr>
        <w:t>januar</w:t>
      </w:r>
      <w:r w:rsidRPr="00A85E3E">
        <w:rPr>
          <w:rFonts w:ascii="Times New Roman" w:eastAsia="Times New Roman" w:hAnsi="Times New Roman" w:cs="Times New Roman"/>
          <w:sz w:val="24"/>
          <w:szCs w:val="24"/>
        </w:rPr>
        <w:t xml:space="preserve"> 202</w:t>
      </w:r>
      <w:r w:rsidR="001E7808" w:rsidRPr="00A85E3E">
        <w:rPr>
          <w:rFonts w:ascii="Times New Roman" w:eastAsia="Times New Roman" w:hAnsi="Times New Roman" w:cs="Times New Roman"/>
          <w:sz w:val="24"/>
          <w:szCs w:val="24"/>
        </w:rPr>
        <w:t>5</w:t>
      </w:r>
      <w:r w:rsidRPr="00A85E3E">
        <w:rPr>
          <w:rFonts w:ascii="Times New Roman" w:eastAsia="Times New Roman" w:hAnsi="Times New Roman" w:cs="Times New Roman"/>
          <w:sz w:val="24"/>
          <w:szCs w:val="24"/>
        </w:rPr>
        <w:t>.</w:t>
      </w:r>
      <w:r w:rsidRPr="37641D50">
        <w:rPr>
          <w:rFonts w:ascii="Times New Roman" w:eastAsia="Times New Roman" w:hAnsi="Times New Roman" w:cs="Times New Roman"/>
          <w:sz w:val="24"/>
          <w:szCs w:val="24"/>
        </w:rPr>
        <w:t xml:space="preserve"> </w:t>
      </w:r>
    </w:p>
    <w:p w14:paraId="378113EA" w14:textId="59DB1E6F" w:rsidR="00F5163E" w:rsidRDefault="00D41223" w:rsidP="005322E4">
      <w:pPr>
        <w:spacing w:line="276" w:lineRule="auto"/>
        <w:ind w:left="-20" w:right="-20"/>
        <w:jc w:val="both"/>
      </w:pPr>
      <w:r w:rsidRPr="37641D50">
        <w:rPr>
          <w:rFonts w:ascii="Times New Roman" w:eastAsia="Times New Roman" w:hAnsi="Times New Roman" w:cs="Times New Roman"/>
          <w:sz w:val="24"/>
          <w:szCs w:val="24"/>
        </w:rPr>
        <w:t>S</w:t>
      </w:r>
      <w:r w:rsidRPr="37641D50">
        <w:rPr>
          <w:rFonts w:ascii="Times New Roman" w:eastAsia="Times New Roman" w:hAnsi="Times New Roman" w:cs="Times New Roman"/>
          <w:i/>
          <w:iCs/>
          <w:sz w:val="24"/>
          <w:szCs w:val="24"/>
        </w:rPr>
        <w:t>tk. 2.</w:t>
      </w:r>
      <w:r w:rsidRPr="37641D50">
        <w:rPr>
          <w:rFonts w:ascii="Times New Roman" w:eastAsia="Times New Roman" w:hAnsi="Times New Roman" w:cs="Times New Roman"/>
          <w:sz w:val="24"/>
          <w:szCs w:val="24"/>
        </w:rPr>
        <w:t xml:space="preserve"> Transportministeren fastsætter tidspunktet for lovens ophævelse. </w:t>
      </w:r>
    </w:p>
    <w:p w14:paraId="4EA4D0DD" w14:textId="77777777" w:rsidR="007A1C96" w:rsidRDefault="007A1C96" w:rsidP="315ADCF8">
      <w:pPr>
        <w:spacing w:line="276" w:lineRule="auto"/>
        <w:ind w:left="-20" w:right="-20"/>
        <w:jc w:val="center"/>
        <w:rPr>
          <w:rFonts w:ascii="Times New Roman" w:eastAsia="Times New Roman" w:hAnsi="Times New Roman" w:cs="Times New Roman"/>
          <w:sz w:val="24"/>
          <w:szCs w:val="24"/>
        </w:rPr>
      </w:pPr>
    </w:p>
    <w:p w14:paraId="6BCDF6CF" w14:textId="77777777" w:rsidR="007A1C96" w:rsidRDefault="007A1C96" w:rsidP="007A1C96">
      <w:pPr>
        <w:spacing w:line="276" w:lineRule="auto"/>
        <w:ind w:right="-20"/>
        <w:rPr>
          <w:rFonts w:ascii="Times New Roman" w:eastAsia="Times New Roman" w:hAnsi="Times New Roman" w:cs="Times New Roman"/>
          <w:sz w:val="24"/>
          <w:szCs w:val="24"/>
        </w:rPr>
      </w:pPr>
    </w:p>
    <w:p w14:paraId="3FECFB03" w14:textId="77777777" w:rsidR="007A1C96" w:rsidRDefault="007A1C96">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1666A06" w14:textId="77777777" w:rsidR="007A1C96" w:rsidRDefault="007A1C96" w:rsidP="007A1C96">
      <w:pPr>
        <w:spacing w:line="300" w:lineRule="auto"/>
        <w:jc w:val="both"/>
        <w:rPr>
          <w:rFonts w:ascii="Calibri" w:eastAsia="Calibri" w:hAnsi="Calibri" w:cs="Times New Roman"/>
        </w:rPr>
      </w:pPr>
      <w:r>
        <w:rPr>
          <w:rFonts w:ascii="Times New Roman" w:eastAsia="Times New Roman" w:hAnsi="Times New Roman" w:cs="Times New Roman"/>
          <w:b/>
          <w:sz w:val="24"/>
          <w:szCs w:val="24"/>
        </w:rPr>
        <w:lastRenderedPageBreak/>
        <w:t>Bilag 1</w:t>
      </w:r>
    </w:p>
    <w:p w14:paraId="10A6DE76" w14:textId="578261C1" w:rsidR="00755AF3" w:rsidRDefault="00D41223" w:rsidP="007A1C96">
      <w:pPr>
        <w:spacing w:line="276" w:lineRule="auto"/>
        <w:ind w:right="-20"/>
      </w:pPr>
      <w:r w:rsidRPr="37641D50">
        <w:rPr>
          <w:rFonts w:ascii="Times New Roman" w:eastAsia="Times New Roman" w:hAnsi="Times New Roman" w:cs="Times New Roman"/>
          <w:sz w:val="24"/>
          <w:szCs w:val="24"/>
        </w:rPr>
        <w:t xml:space="preserve"> </w:t>
      </w:r>
    </w:p>
    <w:p w14:paraId="1B28A392" w14:textId="75AAD6C3" w:rsidR="00E3293A" w:rsidRDefault="57D5E0CD" w:rsidP="005322E4">
      <w:pPr>
        <w:spacing w:line="276" w:lineRule="auto"/>
      </w:pPr>
      <w:r>
        <w:rPr>
          <w:noProof/>
        </w:rPr>
        <w:drawing>
          <wp:inline distT="0" distB="0" distL="0" distR="0" wp14:anchorId="07D89B26" wp14:editId="342F816D">
            <wp:extent cx="5343525" cy="7058151"/>
            <wp:effectExtent l="0" t="0" r="0" b="0"/>
            <wp:docPr id="1675167672" name="Billede 1675167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516767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343525" cy="7058151"/>
                    </a:xfrm>
                    <a:prstGeom prst="rect">
                      <a:avLst/>
                    </a:prstGeom>
                  </pic:spPr>
                </pic:pic>
              </a:graphicData>
            </a:graphic>
          </wp:inline>
        </w:drawing>
      </w:r>
      <w:r w:rsidR="00E3293A">
        <w:br w:type="page"/>
      </w:r>
    </w:p>
    <w:sdt>
      <w:sdtPr>
        <w:rPr>
          <w:rFonts w:asciiTheme="minorHAnsi" w:eastAsiaTheme="minorEastAsia" w:hAnsiTheme="minorHAnsi" w:cstheme="minorBidi"/>
          <w:b w:val="0"/>
          <w:bCs w:val="0"/>
          <w:color w:val="auto"/>
          <w:sz w:val="22"/>
          <w:szCs w:val="22"/>
        </w:rPr>
        <w:id w:val="-1149205076"/>
        <w:docPartObj>
          <w:docPartGallery w:val="Table of Contents"/>
          <w:docPartUnique/>
        </w:docPartObj>
      </w:sdtPr>
      <w:sdtEndPr/>
      <w:sdtContent>
        <w:p w14:paraId="4E199B2A" w14:textId="0CB7AECE" w:rsidR="00CA343B" w:rsidRPr="00770DAF" w:rsidRDefault="00CA343B" w:rsidP="005322E4">
          <w:pPr>
            <w:pStyle w:val="Overskrift"/>
            <w:spacing w:line="276" w:lineRule="auto"/>
            <w:rPr>
              <w:rFonts w:ascii="Times New Roman" w:hAnsi="Times New Roman" w:cs="Times New Roman"/>
              <w:color w:val="auto"/>
              <w:sz w:val="24"/>
              <w:szCs w:val="24"/>
            </w:rPr>
          </w:pPr>
          <w:r w:rsidRPr="00770DAF">
            <w:rPr>
              <w:rFonts w:ascii="Times New Roman" w:hAnsi="Times New Roman" w:cs="Times New Roman"/>
              <w:color w:val="auto"/>
              <w:sz w:val="24"/>
              <w:szCs w:val="24"/>
            </w:rPr>
            <w:t>Indhold</w:t>
          </w:r>
          <w:r w:rsidR="00770DAF" w:rsidRPr="00770DAF">
            <w:rPr>
              <w:rFonts w:ascii="Times New Roman" w:hAnsi="Times New Roman" w:cs="Times New Roman"/>
              <w:color w:val="auto"/>
              <w:sz w:val="24"/>
              <w:szCs w:val="24"/>
            </w:rPr>
            <w:t>sfortegnelse</w:t>
          </w:r>
        </w:p>
        <w:p w14:paraId="3E55EE00" w14:textId="56CD77CD" w:rsidR="00CA343B" w:rsidRPr="00770DAF" w:rsidRDefault="00CA343B" w:rsidP="005322E4">
          <w:pPr>
            <w:pStyle w:val="Indholdsfortegnelse1"/>
            <w:tabs>
              <w:tab w:val="right" w:leader="dot" w:pos="9016"/>
            </w:tabs>
            <w:spacing w:line="276" w:lineRule="auto"/>
            <w:rPr>
              <w:rFonts w:asciiTheme="minorHAnsi" w:eastAsiaTheme="minorEastAsia" w:hAnsiTheme="minorHAnsi"/>
              <w:b w:val="0"/>
              <w:noProof/>
              <w:kern w:val="2"/>
              <w:sz w:val="24"/>
              <w:szCs w:val="24"/>
              <w:lang w:eastAsia="da-DK"/>
              <w14:ligatures w14:val="standardContextual"/>
            </w:rPr>
          </w:pPr>
          <w:r w:rsidRPr="00770DAF">
            <w:rPr>
              <w:sz w:val="24"/>
              <w:szCs w:val="24"/>
            </w:rPr>
            <w:fldChar w:fldCharType="begin"/>
          </w:r>
          <w:r w:rsidRPr="00770DAF">
            <w:rPr>
              <w:sz w:val="24"/>
              <w:szCs w:val="24"/>
            </w:rPr>
            <w:instrText xml:space="preserve"> TOC \o "1-3" \h \z \u </w:instrText>
          </w:r>
          <w:r w:rsidRPr="00770DAF">
            <w:rPr>
              <w:sz w:val="24"/>
              <w:szCs w:val="24"/>
            </w:rPr>
            <w:fldChar w:fldCharType="separate"/>
          </w:r>
          <w:hyperlink w:anchor="_Toc161387057" w:history="1">
            <w:r w:rsidRPr="00770DAF">
              <w:rPr>
                <w:rStyle w:val="Hyperlink"/>
                <w:rFonts w:ascii="Times New Roman" w:eastAsia="Times New Roman" w:hAnsi="Times New Roman" w:cs="Times New Roman"/>
                <w:bCs/>
                <w:noProof/>
                <w:sz w:val="24"/>
                <w:szCs w:val="24"/>
              </w:rPr>
              <w:t>1. Indledning</w:t>
            </w:r>
            <w:r w:rsidRPr="00770DAF">
              <w:rPr>
                <w:noProof/>
                <w:webHidden/>
                <w:sz w:val="24"/>
                <w:szCs w:val="24"/>
              </w:rPr>
              <w:tab/>
            </w:r>
            <w:r w:rsidRPr="00770DAF">
              <w:rPr>
                <w:noProof/>
                <w:webHidden/>
                <w:sz w:val="24"/>
                <w:szCs w:val="24"/>
              </w:rPr>
              <w:fldChar w:fldCharType="begin"/>
            </w:r>
            <w:r w:rsidRPr="00770DAF">
              <w:rPr>
                <w:noProof/>
                <w:webHidden/>
                <w:sz w:val="24"/>
                <w:szCs w:val="24"/>
              </w:rPr>
              <w:instrText xml:space="preserve"> PAGEREF _Toc161387057 \h </w:instrText>
            </w:r>
            <w:r w:rsidRPr="00770DAF">
              <w:rPr>
                <w:noProof/>
                <w:webHidden/>
                <w:sz w:val="24"/>
                <w:szCs w:val="24"/>
              </w:rPr>
            </w:r>
            <w:r w:rsidRPr="00770DAF">
              <w:rPr>
                <w:noProof/>
                <w:webHidden/>
                <w:sz w:val="24"/>
                <w:szCs w:val="24"/>
              </w:rPr>
              <w:fldChar w:fldCharType="separate"/>
            </w:r>
            <w:r w:rsidRPr="00770DAF">
              <w:rPr>
                <w:noProof/>
                <w:webHidden/>
                <w:sz w:val="24"/>
                <w:szCs w:val="24"/>
              </w:rPr>
              <w:t>8</w:t>
            </w:r>
            <w:r w:rsidRPr="00770DAF">
              <w:rPr>
                <w:noProof/>
                <w:webHidden/>
                <w:sz w:val="24"/>
                <w:szCs w:val="24"/>
              </w:rPr>
              <w:fldChar w:fldCharType="end"/>
            </w:r>
          </w:hyperlink>
        </w:p>
        <w:p w14:paraId="01983BB0" w14:textId="163EE7E3" w:rsidR="00CA343B" w:rsidRPr="00770DAF" w:rsidRDefault="00426337" w:rsidP="005322E4">
          <w:pPr>
            <w:pStyle w:val="Indholdsfortegnelse1"/>
            <w:tabs>
              <w:tab w:val="right" w:leader="dot" w:pos="9016"/>
            </w:tabs>
            <w:spacing w:line="276" w:lineRule="auto"/>
            <w:rPr>
              <w:rFonts w:asciiTheme="minorHAnsi" w:eastAsiaTheme="minorEastAsia" w:hAnsiTheme="minorHAnsi"/>
              <w:b w:val="0"/>
              <w:noProof/>
              <w:kern w:val="2"/>
              <w:sz w:val="24"/>
              <w:szCs w:val="24"/>
              <w:lang w:eastAsia="da-DK"/>
              <w14:ligatures w14:val="standardContextual"/>
            </w:rPr>
          </w:pPr>
          <w:hyperlink w:anchor="_Toc161387058" w:history="1">
            <w:r w:rsidR="00CA343B" w:rsidRPr="00770DAF">
              <w:rPr>
                <w:rStyle w:val="Hyperlink"/>
                <w:rFonts w:ascii="Times New Roman" w:eastAsia="Times New Roman" w:hAnsi="Times New Roman" w:cs="Times New Roman"/>
                <w:bCs/>
                <w:noProof/>
                <w:sz w:val="24"/>
                <w:szCs w:val="24"/>
              </w:rPr>
              <w:t>2. Lovforslagets baggrund</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_Toc161387058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9</w:t>
            </w:r>
            <w:r w:rsidR="00CA343B" w:rsidRPr="00770DAF">
              <w:rPr>
                <w:noProof/>
                <w:webHidden/>
                <w:sz w:val="24"/>
                <w:szCs w:val="24"/>
              </w:rPr>
              <w:fldChar w:fldCharType="end"/>
            </w:r>
          </w:hyperlink>
        </w:p>
        <w:p w14:paraId="48367F91" w14:textId="5C1C2FFF"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59" w:history="1">
            <w:r w:rsidR="00CA343B" w:rsidRPr="00770DAF">
              <w:rPr>
                <w:rStyle w:val="Hyperlink"/>
                <w:rFonts w:ascii="Times New Roman" w:eastAsia="Times New Roman" w:hAnsi="Times New Roman" w:cs="Times New Roman"/>
                <w:b/>
                <w:bCs/>
                <w:noProof/>
                <w:sz w:val="24"/>
                <w:szCs w:val="24"/>
              </w:rPr>
              <w:t>2.1 Miljøkonsekvensvurdering og offentlig høring</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_Toc161387059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9</w:t>
            </w:r>
            <w:r w:rsidR="00CA343B" w:rsidRPr="00770DAF">
              <w:rPr>
                <w:noProof/>
                <w:webHidden/>
                <w:sz w:val="24"/>
                <w:szCs w:val="24"/>
              </w:rPr>
              <w:fldChar w:fldCharType="end"/>
            </w:r>
          </w:hyperlink>
        </w:p>
        <w:p w14:paraId="6DC8B318" w14:textId="208DAF16" w:rsidR="00CA343B" w:rsidRPr="00770DAF" w:rsidRDefault="00426337" w:rsidP="005322E4">
          <w:pPr>
            <w:pStyle w:val="Indholdsfortegnelse1"/>
            <w:tabs>
              <w:tab w:val="right" w:leader="dot" w:pos="9016"/>
            </w:tabs>
            <w:spacing w:line="276" w:lineRule="auto"/>
            <w:rPr>
              <w:rFonts w:asciiTheme="minorHAnsi" w:eastAsiaTheme="minorEastAsia" w:hAnsiTheme="minorHAnsi"/>
              <w:b w:val="0"/>
              <w:noProof/>
              <w:kern w:val="2"/>
              <w:sz w:val="24"/>
              <w:szCs w:val="24"/>
              <w:lang w:eastAsia="da-DK"/>
              <w14:ligatures w14:val="standardContextual"/>
            </w:rPr>
          </w:pPr>
          <w:hyperlink w:anchor="_Toc161387060" w:history="1">
            <w:r w:rsidR="00CA343B" w:rsidRPr="00770DAF">
              <w:rPr>
                <w:rStyle w:val="Hyperlink"/>
                <w:rFonts w:ascii="Times New Roman" w:eastAsia="Times New Roman" w:hAnsi="Times New Roman" w:cs="Times New Roman"/>
                <w:bCs/>
                <w:noProof/>
                <w:sz w:val="24"/>
                <w:szCs w:val="24"/>
              </w:rPr>
              <w:t>3. Lovforslagets hovedpunkter</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_Toc161387060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10</w:t>
            </w:r>
            <w:r w:rsidR="00CA343B" w:rsidRPr="00770DAF">
              <w:rPr>
                <w:noProof/>
                <w:webHidden/>
                <w:sz w:val="24"/>
                <w:szCs w:val="24"/>
              </w:rPr>
              <w:fldChar w:fldCharType="end"/>
            </w:r>
          </w:hyperlink>
        </w:p>
        <w:p w14:paraId="478B87B8" w14:textId="02C3BB2C"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61" w:history="1">
            <w:r w:rsidR="00CA343B" w:rsidRPr="00770DAF">
              <w:rPr>
                <w:rStyle w:val="Hyperlink"/>
                <w:rFonts w:ascii="Times New Roman" w:eastAsia="Times New Roman" w:hAnsi="Times New Roman" w:cs="Times New Roman"/>
                <w:b/>
                <w:bCs/>
                <w:noProof/>
                <w:sz w:val="24"/>
                <w:szCs w:val="24"/>
              </w:rPr>
              <w:t>3.1 Beskrivelse af anlægsprojektet</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_Toc161387061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10</w:t>
            </w:r>
            <w:r w:rsidR="00CA343B" w:rsidRPr="00770DAF">
              <w:rPr>
                <w:noProof/>
                <w:webHidden/>
                <w:sz w:val="24"/>
                <w:szCs w:val="24"/>
              </w:rPr>
              <w:fldChar w:fldCharType="end"/>
            </w:r>
          </w:hyperlink>
        </w:p>
        <w:p w14:paraId="4EE27C2E" w14:textId="2806D13C"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62" w:history="1">
            <w:r w:rsidR="00CA343B" w:rsidRPr="00770DAF">
              <w:rPr>
                <w:rStyle w:val="Hyperlink"/>
                <w:rFonts w:ascii="Times New Roman" w:eastAsia="Times New Roman" w:hAnsi="Times New Roman" w:cs="Times New Roman"/>
                <w:noProof/>
                <w:sz w:val="24"/>
                <w:szCs w:val="24"/>
              </w:rPr>
              <w:t>3.1.1 Tilslutningsanlæg og motorvejskryds</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_Toc161387062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11</w:t>
            </w:r>
            <w:r w:rsidR="00CA343B" w:rsidRPr="00770DAF">
              <w:rPr>
                <w:noProof/>
                <w:webHidden/>
                <w:sz w:val="24"/>
                <w:szCs w:val="24"/>
              </w:rPr>
              <w:fldChar w:fldCharType="end"/>
            </w:r>
          </w:hyperlink>
        </w:p>
        <w:p w14:paraId="61C2BE7C" w14:textId="4E165DB1"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63" w:history="1">
            <w:r w:rsidR="00CA343B" w:rsidRPr="00770DAF">
              <w:rPr>
                <w:rStyle w:val="Hyperlink"/>
                <w:rFonts w:ascii="Times New Roman" w:eastAsia="Times New Roman" w:hAnsi="Times New Roman" w:cs="Times New Roman"/>
                <w:noProof/>
                <w:sz w:val="24"/>
                <w:szCs w:val="24"/>
              </w:rPr>
              <w:t>3.1.2 Lokale veje og stier</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_Toc161387063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12</w:t>
            </w:r>
            <w:r w:rsidR="00CA343B" w:rsidRPr="00770DAF">
              <w:rPr>
                <w:noProof/>
                <w:webHidden/>
                <w:sz w:val="24"/>
                <w:szCs w:val="24"/>
              </w:rPr>
              <w:fldChar w:fldCharType="end"/>
            </w:r>
          </w:hyperlink>
        </w:p>
        <w:p w14:paraId="071289B8" w14:textId="46A667F2"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64" w:history="1">
            <w:r w:rsidR="00CA343B" w:rsidRPr="00770DAF">
              <w:rPr>
                <w:rStyle w:val="Hyperlink"/>
                <w:rFonts w:ascii="Times New Roman" w:eastAsia="Times New Roman" w:hAnsi="Times New Roman" w:cs="Times New Roman"/>
                <w:noProof/>
                <w:sz w:val="24"/>
                <w:szCs w:val="24"/>
              </w:rPr>
              <w:t>3.1.3 Erstatningsnatur</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_Toc161387064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12</w:t>
            </w:r>
            <w:r w:rsidR="00CA343B" w:rsidRPr="00770DAF">
              <w:rPr>
                <w:noProof/>
                <w:webHidden/>
                <w:sz w:val="24"/>
                <w:szCs w:val="24"/>
              </w:rPr>
              <w:fldChar w:fldCharType="end"/>
            </w:r>
          </w:hyperlink>
        </w:p>
        <w:p w14:paraId="6D3A162F" w14:textId="254CB9C8"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65" w:history="1">
            <w:r w:rsidR="00CA343B" w:rsidRPr="00770DAF">
              <w:rPr>
                <w:rStyle w:val="Hyperlink"/>
                <w:rFonts w:ascii="Times New Roman" w:eastAsia="Times New Roman" w:hAnsi="Times New Roman" w:cs="Times New Roman"/>
                <w:noProof/>
                <w:sz w:val="24"/>
                <w:szCs w:val="24"/>
              </w:rPr>
              <w:t>3.1.4 Støjreducerende tiltag</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_Toc161387065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13</w:t>
            </w:r>
            <w:r w:rsidR="00CA343B" w:rsidRPr="00770DAF">
              <w:rPr>
                <w:noProof/>
                <w:webHidden/>
                <w:sz w:val="24"/>
                <w:szCs w:val="24"/>
              </w:rPr>
              <w:fldChar w:fldCharType="end"/>
            </w:r>
          </w:hyperlink>
        </w:p>
        <w:p w14:paraId="6871E7B5" w14:textId="73FB88BC"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66" w:history="1">
            <w:r w:rsidR="00CA343B" w:rsidRPr="00770DAF">
              <w:rPr>
                <w:rStyle w:val="Hyperlink"/>
                <w:rFonts w:ascii="Times New Roman" w:eastAsia="Times New Roman" w:hAnsi="Times New Roman" w:cs="Times New Roman"/>
                <w:noProof/>
                <w:sz w:val="24"/>
                <w:szCs w:val="24"/>
              </w:rPr>
              <w:t>3.1.5 Vejafvanding</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_Toc161387066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13</w:t>
            </w:r>
            <w:r w:rsidR="00CA343B" w:rsidRPr="00770DAF">
              <w:rPr>
                <w:noProof/>
                <w:webHidden/>
                <w:sz w:val="24"/>
                <w:szCs w:val="24"/>
              </w:rPr>
              <w:fldChar w:fldCharType="end"/>
            </w:r>
          </w:hyperlink>
        </w:p>
        <w:p w14:paraId="74D2F47A" w14:textId="6D6C86D9"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67" w:history="1">
            <w:r w:rsidR="00CA343B" w:rsidRPr="00770DAF">
              <w:rPr>
                <w:rStyle w:val="Hyperlink"/>
                <w:rFonts w:ascii="Times New Roman" w:eastAsia="Times New Roman" w:hAnsi="Times New Roman" w:cs="Times New Roman"/>
                <w:noProof/>
                <w:sz w:val="24"/>
                <w:szCs w:val="24"/>
              </w:rPr>
              <w:t>3.1.6 Trafikafvikling i anlægsperioden</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_Toc161387067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14</w:t>
            </w:r>
            <w:r w:rsidR="00CA343B" w:rsidRPr="00770DAF">
              <w:rPr>
                <w:noProof/>
                <w:webHidden/>
                <w:sz w:val="24"/>
                <w:szCs w:val="24"/>
              </w:rPr>
              <w:fldChar w:fldCharType="end"/>
            </w:r>
          </w:hyperlink>
        </w:p>
        <w:p w14:paraId="5BF9D179" w14:textId="6D112F89"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68" w:history="1">
            <w:r w:rsidR="00CA343B" w:rsidRPr="00770DAF">
              <w:rPr>
                <w:rStyle w:val="Hyperlink"/>
                <w:rFonts w:ascii="Times New Roman" w:eastAsia="Times New Roman" w:hAnsi="Times New Roman" w:cs="Times New Roman"/>
                <w:b/>
                <w:bCs/>
                <w:noProof/>
                <w:sz w:val="24"/>
                <w:szCs w:val="24"/>
              </w:rPr>
              <w:t>3.2 Trafikale forbedringer</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_Toc161387068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15</w:t>
            </w:r>
            <w:r w:rsidR="00CA343B" w:rsidRPr="00770DAF">
              <w:rPr>
                <w:noProof/>
                <w:webHidden/>
                <w:sz w:val="24"/>
                <w:szCs w:val="24"/>
              </w:rPr>
              <w:fldChar w:fldCharType="end"/>
            </w:r>
          </w:hyperlink>
        </w:p>
        <w:p w14:paraId="19E5F131" w14:textId="61C0AC75"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69" w:history="1">
            <w:r w:rsidR="00CA343B" w:rsidRPr="00770DAF">
              <w:rPr>
                <w:rStyle w:val="Hyperlink"/>
                <w:rFonts w:ascii="Times New Roman" w:eastAsia="Times New Roman" w:hAnsi="Times New Roman" w:cs="Times New Roman"/>
                <w:b/>
                <w:bCs/>
                <w:noProof/>
                <w:sz w:val="24"/>
                <w:szCs w:val="24"/>
              </w:rPr>
              <w:t>3.3 Ekspropriation</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_Toc161387069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15</w:t>
            </w:r>
            <w:r w:rsidR="00CA343B" w:rsidRPr="00770DAF">
              <w:rPr>
                <w:noProof/>
                <w:webHidden/>
                <w:sz w:val="24"/>
                <w:szCs w:val="24"/>
              </w:rPr>
              <w:fldChar w:fldCharType="end"/>
            </w:r>
          </w:hyperlink>
        </w:p>
        <w:p w14:paraId="25629D4C" w14:textId="01570C51"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70" w:history="1">
            <w:r w:rsidR="00CA343B" w:rsidRPr="00770DAF">
              <w:rPr>
                <w:rStyle w:val="Hyperlink"/>
                <w:rFonts w:ascii="Times New Roman" w:eastAsia="Times New Roman" w:hAnsi="Times New Roman" w:cs="Times New Roman"/>
                <w:b/>
                <w:bCs/>
                <w:noProof/>
                <w:sz w:val="24"/>
                <w:szCs w:val="24"/>
              </w:rPr>
              <w:t>3.4 Miljømæssige vurderinger</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_Toc161387070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17</w:t>
            </w:r>
            <w:r w:rsidR="00CA343B" w:rsidRPr="00770DAF">
              <w:rPr>
                <w:noProof/>
                <w:webHidden/>
                <w:sz w:val="24"/>
                <w:szCs w:val="24"/>
              </w:rPr>
              <w:fldChar w:fldCharType="end"/>
            </w:r>
          </w:hyperlink>
        </w:p>
        <w:p w14:paraId="533944CD" w14:textId="380CC36C"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71" w:history="1">
            <w:r w:rsidR="00CA343B" w:rsidRPr="00770DAF">
              <w:rPr>
                <w:rStyle w:val="Hyperlink"/>
                <w:rFonts w:ascii="Times New Roman" w:eastAsia="Times New Roman" w:hAnsi="Times New Roman" w:cs="Times New Roman"/>
                <w:noProof/>
                <w:sz w:val="24"/>
                <w:szCs w:val="24"/>
              </w:rPr>
              <w:t>3.4.1 Gældende ret</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_Toc161387071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17</w:t>
            </w:r>
            <w:r w:rsidR="00CA343B" w:rsidRPr="00770DAF">
              <w:rPr>
                <w:noProof/>
                <w:webHidden/>
                <w:sz w:val="24"/>
                <w:szCs w:val="24"/>
              </w:rPr>
              <w:fldChar w:fldCharType="end"/>
            </w:r>
          </w:hyperlink>
        </w:p>
        <w:p w14:paraId="57113E4B" w14:textId="1AD702D2"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72" w:history="1">
            <w:r w:rsidR="00CA343B" w:rsidRPr="00770DAF">
              <w:rPr>
                <w:rStyle w:val="Hyperlink"/>
                <w:rFonts w:ascii="Times New Roman" w:eastAsia="Times New Roman" w:hAnsi="Times New Roman" w:cs="Times New Roman"/>
                <w:noProof/>
                <w:sz w:val="24"/>
                <w:szCs w:val="24"/>
              </w:rPr>
              <w:t>3.4.2 Transportministeriets overvejelser og den foreslåede ordning</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_Toc161387072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19</w:t>
            </w:r>
            <w:r w:rsidR="00CA343B" w:rsidRPr="00770DAF">
              <w:rPr>
                <w:noProof/>
                <w:webHidden/>
                <w:sz w:val="24"/>
                <w:szCs w:val="24"/>
              </w:rPr>
              <w:fldChar w:fldCharType="end"/>
            </w:r>
          </w:hyperlink>
        </w:p>
        <w:p w14:paraId="4B8FAA92" w14:textId="528F9AE3"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73" w:history="1">
            <w:r w:rsidR="00CA343B" w:rsidRPr="00770DAF">
              <w:rPr>
                <w:rStyle w:val="Hyperlink"/>
                <w:rFonts w:ascii="Times New Roman" w:eastAsia="Times New Roman" w:hAnsi="Times New Roman" w:cs="Times New Roman"/>
                <w:b/>
                <w:bCs/>
                <w:noProof/>
                <w:sz w:val="24"/>
                <w:szCs w:val="24"/>
              </w:rPr>
              <w:t>3.5 Forholdet til anden lovgivning</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_Toc161387073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21</w:t>
            </w:r>
            <w:r w:rsidR="00CA343B" w:rsidRPr="00770DAF">
              <w:rPr>
                <w:noProof/>
                <w:webHidden/>
                <w:sz w:val="24"/>
                <w:szCs w:val="24"/>
              </w:rPr>
              <w:fldChar w:fldCharType="end"/>
            </w:r>
          </w:hyperlink>
        </w:p>
        <w:p w14:paraId="618F8F62" w14:textId="0AA8FA9E"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74" w:history="1">
            <w:r w:rsidR="00CA343B" w:rsidRPr="00770DAF">
              <w:rPr>
                <w:rStyle w:val="Hyperlink"/>
                <w:rFonts w:ascii="Times New Roman" w:eastAsia="Times New Roman" w:hAnsi="Times New Roman" w:cs="Times New Roman"/>
                <w:noProof/>
                <w:sz w:val="24"/>
                <w:szCs w:val="24"/>
              </w:rPr>
              <w:t>3.5.1 Gældende ret</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_Toc161387074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21</w:t>
            </w:r>
            <w:r w:rsidR="00CA343B" w:rsidRPr="00770DAF">
              <w:rPr>
                <w:noProof/>
                <w:webHidden/>
                <w:sz w:val="24"/>
                <w:szCs w:val="24"/>
              </w:rPr>
              <w:fldChar w:fldCharType="end"/>
            </w:r>
          </w:hyperlink>
        </w:p>
        <w:p w14:paraId="5B7C9577" w14:textId="72D1FE32"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75" w:history="1">
            <w:r w:rsidR="00CA343B" w:rsidRPr="00770DAF">
              <w:rPr>
                <w:rStyle w:val="Hyperlink"/>
                <w:rFonts w:ascii="Times New Roman" w:eastAsia="Times New Roman" w:hAnsi="Times New Roman" w:cs="Times New Roman"/>
                <w:noProof/>
                <w:sz w:val="24"/>
                <w:szCs w:val="24"/>
              </w:rPr>
              <w:t>3.5.2 Transportministeriets overvejelser og den foreslåede ordning.</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_Toc161387075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25</w:t>
            </w:r>
            <w:r w:rsidR="00CA343B" w:rsidRPr="00770DAF">
              <w:rPr>
                <w:noProof/>
                <w:webHidden/>
                <w:sz w:val="24"/>
                <w:szCs w:val="24"/>
              </w:rPr>
              <w:fldChar w:fldCharType="end"/>
            </w:r>
          </w:hyperlink>
        </w:p>
        <w:p w14:paraId="557EE187" w14:textId="5DA9F4EA"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76" w:history="1">
            <w:r w:rsidR="00CA343B" w:rsidRPr="00770DAF">
              <w:rPr>
                <w:rStyle w:val="Hyperlink"/>
                <w:rFonts w:ascii="Times New Roman" w:eastAsia="Times New Roman" w:hAnsi="Times New Roman" w:cs="Times New Roman"/>
                <w:noProof/>
                <w:sz w:val="24"/>
                <w:szCs w:val="24"/>
              </w:rPr>
              <w:t>3.5.3. Fravigelse af anden lovgivning</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_Toc161387076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26</w:t>
            </w:r>
            <w:r w:rsidR="00CA343B" w:rsidRPr="00770DAF">
              <w:rPr>
                <w:noProof/>
                <w:webHidden/>
                <w:sz w:val="24"/>
                <w:szCs w:val="24"/>
              </w:rPr>
              <w:fldChar w:fldCharType="end"/>
            </w:r>
          </w:hyperlink>
        </w:p>
        <w:p w14:paraId="7F9ED613" w14:textId="18871091"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77" w:history="1">
            <w:r w:rsidR="00CA343B" w:rsidRPr="00770DAF">
              <w:rPr>
                <w:rStyle w:val="Hyperlink"/>
                <w:rFonts w:ascii="Times New Roman" w:eastAsia="Times New Roman" w:hAnsi="Times New Roman" w:cs="Times New Roman"/>
                <w:b/>
                <w:bCs/>
                <w:noProof/>
                <w:sz w:val="24"/>
                <w:szCs w:val="24"/>
              </w:rPr>
              <w:t>3.6 Ledninger</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_Toc161387077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28</w:t>
            </w:r>
            <w:r w:rsidR="00CA343B" w:rsidRPr="00770DAF">
              <w:rPr>
                <w:noProof/>
                <w:webHidden/>
                <w:sz w:val="24"/>
                <w:szCs w:val="24"/>
              </w:rPr>
              <w:fldChar w:fldCharType="end"/>
            </w:r>
          </w:hyperlink>
        </w:p>
        <w:p w14:paraId="0B879589" w14:textId="1A876EF1"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78" w:history="1">
            <w:r w:rsidR="00CA343B" w:rsidRPr="00770DAF">
              <w:rPr>
                <w:rStyle w:val="Hyperlink"/>
                <w:rFonts w:ascii="Times New Roman" w:eastAsia="Times New Roman" w:hAnsi="Times New Roman" w:cs="Times New Roman"/>
                <w:noProof/>
                <w:sz w:val="24"/>
                <w:szCs w:val="24"/>
              </w:rPr>
              <w:t>3.6.1 Gældende ret</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_Toc161387078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28</w:t>
            </w:r>
            <w:r w:rsidR="00CA343B" w:rsidRPr="00770DAF">
              <w:rPr>
                <w:noProof/>
                <w:webHidden/>
                <w:sz w:val="24"/>
                <w:szCs w:val="24"/>
              </w:rPr>
              <w:fldChar w:fldCharType="end"/>
            </w:r>
          </w:hyperlink>
        </w:p>
        <w:p w14:paraId="6B805B58" w14:textId="7CA1F565"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79" w:history="1">
            <w:r w:rsidR="00CA343B" w:rsidRPr="00770DAF">
              <w:rPr>
                <w:rStyle w:val="Hyperlink"/>
                <w:rFonts w:ascii="Times New Roman" w:eastAsia="Times New Roman" w:hAnsi="Times New Roman" w:cs="Times New Roman"/>
                <w:noProof/>
                <w:sz w:val="24"/>
                <w:szCs w:val="24"/>
              </w:rPr>
              <w:t>3.6.2 Transportministeriets overvejelse og den foreslåede ordning</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_Toc161387079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30</w:t>
            </w:r>
            <w:r w:rsidR="00CA343B" w:rsidRPr="00770DAF">
              <w:rPr>
                <w:noProof/>
                <w:webHidden/>
                <w:sz w:val="24"/>
                <w:szCs w:val="24"/>
              </w:rPr>
              <w:fldChar w:fldCharType="end"/>
            </w:r>
          </w:hyperlink>
        </w:p>
        <w:p w14:paraId="363D301D" w14:textId="0110149C" w:rsidR="00CA343B" w:rsidRPr="00770DAF" w:rsidRDefault="00426337" w:rsidP="005322E4">
          <w:pPr>
            <w:pStyle w:val="Indholdsfortegnelse1"/>
            <w:tabs>
              <w:tab w:val="right" w:leader="dot" w:pos="9016"/>
            </w:tabs>
            <w:spacing w:line="276" w:lineRule="auto"/>
            <w:rPr>
              <w:rFonts w:asciiTheme="minorHAnsi" w:eastAsiaTheme="minorEastAsia" w:hAnsiTheme="minorHAnsi"/>
              <w:b w:val="0"/>
              <w:noProof/>
              <w:kern w:val="2"/>
              <w:sz w:val="24"/>
              <w:szCs w:val="24"/>
              <w:lang w:eastAsia="da-DK"/>
              <w14:ligatures w14:val="standardContextual"/>
            </w:rPr>
          </w:pPr>
          <w:hyperlink w:anchor="_Toc161387080" w:history="1">
            <w:r w:rsidR="00CA343B" w:rsidRPr="00770DAF">
              <w:rPr>
                <w:rStyle w:val="Hyperlink"/>
                <w:rFonts w:ascii="Times New Roman" w:eastAsia="Times New Roman" w:hAnsi="Times New Roman" w:cs="Times New Roman"/>
                <w:bCs/>
                <w:noProof/>
                <w:sz w:val="24"/>
                <w:szCs w:val="24"/>
              </w:rPr>
              <w:t>4. Konsekvenser for opfyldelse af FN’s verdensmål</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_Toc161387080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31</w:t>
            </w:r>
            <w:r w:rsidR="00CA343B" w:rsidRPr="00770DAF">
              <w:rPr>
                <w:noProof/>
                <w:webHidden/>
                <w:sz w:val="24"/>
                <w:szCs w:val="24"/>
              </w:rPr>
              <w:fldChar w:fldCharType="end"/>
            </w:r>
          </w:hyperlink>
        </w:p>
        <w:p w14:paraId="646B86CC" w14:textId="03D89789" w:rsidR="00CA343B" w:rsidRPr="00770DAF" w:rsidRDefault="00426337" w:rsidP="005322E4">
          <w:pPr>
            <w:pStyle w:val="Indholdsfortegnelse1"/>
            <w:tabs>
              <w:tab w:val="right" w:leader="dot" w:pos="9016"/>
            </w:tabs>
            <w:spacing w:line="276" w:lineRule="auto"/>
            <w:rPr>
              <w:rFonts w:asciiTheme="minorHAnsi" w:eastAsiaTheme="minorEastAsia" w:hAnsiTheme="minorHAnsi"/>
              <w:b w:val="0"/>
              <w:noProof/>
              <w:kern w:val="2"/>
              <w:sz w:val="24"/>
              <w:szCs w:val="24"/>
              <w:lang w:eastAsia="da-DK"/>
              <w14:ligatures w14:val="standardContextual"/>
            </w:rPr>
          </w:pPr>
          <w:hyperlink w:anchor="_Toc161387081" w:history="1">
            <w:r w:rsidR="00CA343B" w:rsidRPr="00770DAF">
              <w:rPr>
                <w:rStyle w:val="Hyperlink"/>
                <w:rFonts w:ascii="Times New Roman" w:eastAsia="Times New Roman" w:hAnsi="Times New Roman" w:cs="Times New Roman"/>
                <w:bCs/>
                <w:noProof/>
                <w:sz w:val="24"/>
                <w:szCs w:val="24"/>
              </w:rPr>
              <w:t>5. Økonomiske konsekvenser og implementeringskonsekvenser for det offentlige</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_Toc161387081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32</w:t>
            </w:r>
            <w:r w:rsidR="00CA343B" w:rsidRPr="00770DAF">
              <w:rPr>
                <w:noProof/>
                <w:webHidden/>
                <w:sz w:val="24"/>
                <w:szCs w:val="24"/>
              </w:rPr>
              <w:fldChar w:fldCharType="end"/>
            </w:r>
          </w:hyperlink>
        </w:p>
        <w:p w14:paraId="0C1F3E24" w14:textId="6E8402AE"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82" w:history="1">
            <w:r w:rsidR="00CA343B" w:rsidRPr="00770DAF">
              <w:rPr>
                <w:rStyle w:val="Hyperlink"/>
                <w:rFonts w:ascii="Times New Roman" w:eastAsia="Times New Roman" w:hAnsi="Times New Roman" w:cs="Times New Roman"/>
                <w:b/>
                <w:bCs/>
                <w:noProof/>
                <w:sz w:val="24"/>
                <w:szCs w:val="24"/>
              </w:rPr>
              <w:t>5.1 Generelt</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_Toc161387082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32</w:t>
            </w:r>
            <w:r w:rsidR="00CA343B" w:rsidRPr="00770DAF">
              <w:rPr>
                <w:noProof/>
                <w:webHidden/>
                <w:sz w:val="24"/>
                <w:szCs w:val="24"/>
              </w:rPr>
              <w:fldChar w:fldCharType="end"/>
            </w:r>
          </w:hyperlink>
        </w:p>
        <w:p w14:paraId="259FB27D" w14:textId="14F9AC88"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83" w:history="1">
            <w:r w:rsidR="00CA343B" w:rsidRPr="00770DAF">
              <w:rPr>
                <w:rStyle w:val="Hyperlink"/>
                <w:rFonts w:ascii="Times New Roman" w:eastAsia="Times New Roman" w:hAnsi="Times New Roman" w:cs="Times New Roman"/>
                <w:b/>
                <w:bCs/>
                <w:noProof/>
                <w:sz w:val="24"/>
                <w:szCs w:val="24"/>
              </w:rPr>
              <w:t>5.2 Anlægsøkonomi og tidsplan</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_Toc161387083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33</w:t>
            </w:r>
            <w:r w:rsidR="00CA343B" w:rsidRPr="00770DAF">
              <w:rPr>
                <w:noProof/>
                <w:webHidden/>
                <w:sz w:val="24"/>
                <w:szCs w:val="24"/>
              </w:rPr>
              <w:fldChar w:fldCharType="end"/>
            </w:r>
          </w:hyperlink>
        </w:p>
        <w:p w14:paraId="7A8F1CDB" w14:textId="37003AE4"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84" w:history="1">
            <w:r w:rsidR="00CA343B" w:rsidRPr="00770DAF">
              <w:rPr>
                <w:rStyle w:val="Hyperlink"/>
                <w:rFonts w:ascii="Times New Roman" w:eastAsia="Times New Roman" w:hAnsi="Times New Roman" w:cs="Times New Roman"/>
                <w:noProof/>
                <w:sz w:val="24"/>
                <w:szCs w:val="24"/>
              </w:rPr>
              <w:t>5.2.1 Anlægsøkonomi for projektet</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_Toc161387084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34</w:t>
            </w:r>
            <w:r w:rsidR="00CA343B" w:rsidRPr="00770DAF">
              <w:rPr>
                <w:noProof/>
                <w:webHidden/>
                <w:sz w:val="24"/>
                <w:szCs w:val="24"/>
              </w:rPr>
              <w:fldChar w:fldCharType="end"/>
            </w:r>
          </w:hyperlink>
        </w:p>
        <w:p w14:paraId="5F52E748" w14:textId="0E13141C" w:rsidR="00CA343B" w:rsidRPr="00770DAF" w:rsidRDefault="00426337" w:rsidP="005322E4">
          <w:pPr>
            <w:pStyle w:val="Indholdsfortegnelse1"/>
            <w:tabs>
              <w:tab w:val="right" w:leader="dot" w:pos="9016"/>
            </w:tabs>
            <w:spacing w:line="276" w:lineRule="auto"/>
            <w:rPr>
              <w:rFonts w:asciiTheme="minorHAnsi" w:eastAsiaTheme="minorEastAsia" w:hAnsiTheme="minorHAnsi"/>
              <w:b w:val="0"/>
              <w:noProof/>
              <w:kern w:val="2"/>
              <w:sz w:val="24"/>
              <w:szCs w:val="24"/>
              <w:lang w:eastAsia="da-DK"/>
              <w14:ligatures w14:val="standardContextual"/>
            </w:rPr>
          </w:pPr>
          <w:hyperlink w:anchor="_Toc161387085" w:history="1">
            <w:r w:rsidR="00CA343B" w:rsidRPr="00770DAF">
              <w:rPr>
                <w:rStyle w:val="Hyperlink"/>
                <w:rFonts w:ascii="Times New Roman" w:eastAsia="Times New Roman" w:hAnsi="Times New Roman" w:cs="Times New Roman"/>
                <w:bCs/>
                <w:noProof/>
                <w:sz w:val="24"/>
                <w:szCs w:val="24"/>
              </w:rPr>
              <w:t>6. Økonomiske og administrative konsekvenser for erhvervslivet mv.</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_Toc161387085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36</w:t>
            </w:r>
            <w:r w:rsidR="00CA343B" w:rsidRPr="00770DAF">
              <w:rPr>
                <w:noProof/>
                <w:webHidden/>
                <w:sz w:val="24"/>
                <w:szCs w:val="24"/>
              </w:rPr>
              <w:fldChar w:fldCharType="end"/>
            </w:r>
          </w:hyperlink>
        </w:p>
        <w:p w14:paraId="0A7F9A63" w14:textId="05533A64" w:rsidR="00CA343B" w:rsidRPr="00770DAF" w:rsidRDefault="00426337" w:rsidP="005322E4">
          <w:pPr>
            <w:pStyle w:val="Indholdsfortegnelse1"/>
            <w:tabs>
              <w:tab w:val="right" w:leader="dot" w:pos="9016"/>
            </w:tabs>
            <w:spacing w:line="276" w:lineRule="auto"/>
            <w:rPr>
              <w:rFonts w:asciiTheme="minorHAnsi" w:eastAsiaTheme="minorEastAsia" w:hAnsiTheme="minorHAnsi"/>
              <w:b w:val="0"/>
              <w:noProof/>
              <w:kern w:val="2"/>
              <w:sz w:val="24"/>
              <w:szCs w:val="24"/>
              <w:lang w:eastAsia="da-DK"/>
              <w14:ligatures w14:val="standardContextual"/>
            </w:rPr>
          </w:pPr>
          <w:hyperlink w:anchor="_Toc161387086" w:history="1">
            <w:r w:rsidR="00CA343B" w:rsidRPr="00770DAF">
              <w:rPr>
                <w:rStyle w:val="Hyperlink"/>
                <w:rFonts w:ascii="Times New Roman" w:eastAsia="Times New Roman" w:hAnsi="Times New Roman" w:cs="Times New Roman"/>
                <w:bCs/>
                <w:noProof/>
                <w:sz w:val="24"/>
                <w:szCs w:val="24"/>
              </w:rPr>
              <w:t>7. Administrative konsekvenser for borgerne</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_Toc161387086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36</w:t>
            </w:r>
            <w:r w:rsidR="00CA343B" w:rsidRPr="00770DAF">
              <w:rPr>
                <w:noProof/>
                <w:webHidden/>
                <w:sz w:val="24"/>
                <w:szCs w:val="24"/>
              </w:rPr>
              <w:fldChar w:fldCharType="end"/>
            </w:r>
          </w:hyperlink>
        </w:p>
        <w:p w14:paraId="5C528AA6" w14:textId="722621B7" w:rsidR="00CA343B" w:rsidRPr="00770DAF" w:rsidRDefault="00426337" w:rsidP="005322E4">
          <w:pPr>
            <w:pStyle w:val="Indholdsfortegnelse1"/>
            <w:tabs>
              <w:tab w:val="right" w:leader="dot" w:pos="9016"/>
            </w:tabs>
            <w:spacing w:line="276" w:lineRule="auto"/>
            <w:rPr>
              <w:rFonts w:asciiTheme="minorHAnsi" w:eastAsiaTheme="minorEastAsia" w:hAnsiTheme="minorHAnsi"/>
              <w:b w:val="0"/>
              <w:noProof/>
              <w:kern w:val="2"/>
              <w:sz w:val="24"/>
              <w:szCs w:val="24"/>
              <w:lang w:eastAsia="da-DK"/>
              <w14:ligatures w14:val="standardContextual"/>
            </w:rPr>
          </w:pPr>
          <w:hyperlink w:anchor="_Toc161387087" w:history="1">
            <w:r w:rsidR="00CA343B" w:rsidRPr="00770DAF">
              <w:rPr>
                <w:rStyle w:val="Hyperlink"/>
                <w:rFonts w:ascii="Times New Roman" w:eastAsia="Times New Roman" w:hAnsi="Times New Roman" w:cs="Times New Roman"/>
                <w:bCs/>
                <w:noProof/>
                <w:sz w:val="24"/>
                <w:szCs w:val="24"/>
              </w:rPr>
              <w:t>8. Klimamæssige konsekvenser</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_Toc161387087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36</w:t>
            </w:r>
            <w:r w:rsidR="00CA343B" w:rsidRPr="00770DAF">
              <w:rPr>
                <w:noProof/>
                <w:webHidden/>
                <w:sz w:val="24"/>
                <w:szCs w:val="24"/>
              </w:rPr>
              <w:fldChar w:fldCharType="end"/>
            </w:r>
          </w:hyperlink>
        </w:p>
        <w:p w14:paraId="659DF578" w14:textId="5950C406"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88" w:history="1">
            <w:r w:rsidR="00CA343B" w:rsidRPr="00770DAF">
              <w:rPr>
                <w:rStyle w:val="Hyperlink"/>
                <w:rFonts w:ascii="Times New Roman" w:eastAsia="Times New Roman" w:hAnsi="Times New Roman" w:cs="Times New Roman"/>
                <w:b/>
                <w:bCs/>
                <w:noProof/>
                <w:sz w:val="24"/>
                <w:szCs w:val="24"/>
              </w:rPr>
              <w:t>8.1 Klimamæssige konsekvenser</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_Toc161387088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37</w:t>
            </w:r>
            <w:r w:rsidR="00CA343B" w:rsidRPr="00770DAF">
              <w:rPr>
                <w:noProof/>
                <w:webHidden/>
                <w:sz w:val="24"/>
                <w:szCs w:val="24"/>
              </w:rPr>
              <w:fldChar w:fldCharType="end"/>
            </w:r>
          </w:hyperlink>
        </w:p>
        <w:p w14:paraId="77DEDD66" w14:textId="2213CA26" w:rsidR="00CA343B" w:rsidRPr="00770DAF" w:rsidRDefault="00426337" w:rsidP="005322E4">
          <w:pPr>
            <w:pStyle w:val="Indholdsfortegnelse1"/>
            <w:tabs>
              <w:tab w:val="right" w:leader="dot" w:pos="9016"/>
            </w:tabs>
            <w:spacing w:line="276" w:lineRule="auto"/>
            <w:rPr>
              <w:rFonts w:asciiTheme="minorHAnsi" w:eastAsiaTheme="minorEastAsia" w:hAnsiTheme="minorHAnsi"/>
              <w:b w:val="0"/>
              <w:noProof/>
              <w:kern w:val="2"/>
              <w:sz w:val="24"/>
              <w:szCs w:val="24"/>
              <w:lang w:eastAsia="da-DK"/>
              <w14:ligatures w14:val="standardContextual"/>
            </w:rPr>
          </w:pPr>
          <w:hyperlink w:anchor="_Toc161387089" w:history="1">
            <w:r w:rsidR="00CA343B" w:rsidRPr="00770DAF">
              <w:rPr>
                <w:rStyle w:val="Hyperlink"/>
                <w:rFonts w:ascii="Times New Roman" w:eastAsia="Times New Roman" w:hAnsi="Times New Roman" w:cs="Times New Roman"/>
                <w:bCs/>
                <w:noProof/>
                <w:sz w:val="24"/>
                <w:szCs w:val="24"/>
              </w:rPr>
              <w:t>9. Miljø- og naturmæssige konsekvenser</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_Toc161387089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37</w:t>
            </w:r>
            <w:r w:rsidR="00CA343B" w:rsidRPr="00770DAF">
              <w:rPr>
                <w:noProof/>
                <w:webHidden/>
                <w:sz w:val="24"/>
                <w:szCs w:val="24"/>
              </w:rPr>
              <w:fldChar w:fldCharType="end"/>
            </w:r>
          </w:hyperlink>
        </w:p>
        <w:p w14:paraId="3BE085F8" w14:textId="30E03F20"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90" w:history="1">
            <w:r w:rsidR="00CA343B" w:rsidRPr="00770DAF">
              <w:rPr>
                <w:rStyle w:val="Hyperlink"/>
                <w:rFonts w:ascii="Times New Roman" w:eastAsia="Times New Roman" w:hAnsi="Times New Roman" w:cs="Times New Roman"/>
                <w:b/>
                <w:bCs/>
                <w:noProof/>
                <w:sz w:val="24"/>
                <w:szCs w:val="24"/>
              </w:rPr>
              <w:t>9.1 Planforhold</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_Toc161387090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37</w:t>
            </w:r>
            <w:r w:rsidR="00CA343B" w:rsidRPr="00770DAF">
              <w:rPr>
                <w:noProof/>
                <w:webHidden/>
                <w:sz w:val="24"/>
                <w:szCs w:val="24"/>
              </w:rPr>
              <w:fldChar w:fldCharType="end"/>
            </w:r>
          </w:hyperlink>
        </w:p>
        <w:p w14:paraId="2F8054EF" w14:textId="5DA72CBA"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91" w:history="1">
            <w:r w:rsidR="00CA343B" w:rsidRPr="00770DAF">
              <w:rPr>
                <w:rStyle w:val="Hyperlink"/>
                <w:rFonts w:ascii="Times New Roman" w:eastAsia="Times New Roman" w:hAnsi="Times New Roman" w:cs="Times New Roman"/>
                <w:noProof/>
                <w:sz w:val="24"/>
                <w:szCs w:val="24"/>
              </w:rPr>
              <w:t>9.1.1 Påvirkning i anlægsperioden</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_Toc161387091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38</w:t>
            </w:r>
            <w:r w:rsidR="00CA343B" w:rsidRPr="00770DAF">
              <w:rPr>
                <w:noProof/>
                <w:webHidden/>
                <w:sz w:val="24"/>
                <w:szCs w:val="24"/>
              </w:rPr>
              <w:fldChar w:fldCharType="end"/>
            </w:r>
          </w:hyperlink>
        </w:p>
        <w:p w14:paraId="6947267E" w14:textId="16FC498B"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92" w:history="1">
            <w:r w:rsidR="00CA343B" w:rsidRPr="00770DAF">
              <w:rPr>
                <w:rStyle w:val="Hyperlink"/>
                <w:rFonts w:ascii="Times New Roman" w:eastAsia="Times New Roman" w:hAnsi="Times New Roman" w:cs="Times New Roman"/>
                <w:b/>
                <w:bCs/>
                <w:noProof/>
                <w:sz w:val="24"/>
                <w:szCs w:val="24"/>
              </w:rPr>
              <w:t>9.2 Landskab og visuelle forhold</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_Toc161387092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38</w:t>
            </w:r>
            <w:r w:rsidR="00CA343B" w:rsidRPr="00770DAF">
              <w:rPr>
                <w:noProof/>
                <w:webHidden/>
                <w:sz w:val="24"/>
                <w:szCs w:val="24"/>
              </w:rPr>
              <w:fldChar w:fldCharType="end"/>
            </w:r>
          </w:hyperlink>
        </w:p>
        <w:p w14:paraId="699CAF86" w14:textId="08E6F44D"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93" w:history="1">
            <w:r w:rsidR="00CA343B" w:rsidRPr="00770DAF">
              <w:rPr>
                <w:rStyle w:val="Hyperlink"/>
                <w:rFonts w:ascii="Times New Roman" w:eastAsia="Times New Roman" w:hAnsi="Times New Roman" w:cs="Times New Roman"/>
                <w:noProof/>
                <w:sz w:val="24"/>
                <w:szCs w:val="24"/>
              </w:rPr>
              <w:t>9.2.1 Eksisterende forhold</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_Toc161387093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38</w:t>
            </w:r>
            <w:r w:rsidR="00CA343B" w:rsidRPr="00770DAF">
              <w:rPr>
                <w:noProof/>
                <w:webHidden/>
                <w:sz w:val="24"/>
                <w:szCs w:val="24"/>
              </w:rPr>
              <w:fldChar w:fldCharType="end"/>
            </w:r>
          </w:hyperlink>
        </w:p>
        <w:p w14:paraId="3B069C45" w14:textId="2C7910BC"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94" w:history="1">
            <w:r w:rsidR="00CA343B" w:rsidRPr="00770DAF">
              <w:rPr>
                <w:rStyle w:val="Hyperlink"/>
                <w:rFonts w:ascii="Times New Roman" w:eastAsia="Times New Roman" w:hAnsi="Times New Roman" w:cs="Times New Roman"/>
                <w:noProof/>
                <w:sz w:val="24"/>
                <w:szCs w:val="24"/>
              </w:rPr>
              <w:t>9.2.2 Påvirkning i anlægsperioden</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_Toc161387094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38</w:t>
            </w:r>
            <w:r w:rsidR="00CA343B" w:rsidRPr="00770DAF">
              <w:rPr>
                <w:noProof/>
                <w:webHidden/>
                <w:sz w:val="24"/>
                <w:szCs w:val="24"/>
              </w:rPr>
              <w:fldChar w:fldCharType="end"/>
            </w:r>
          </w:hyperlink>
        </w:p>
        <w:p w14:paraId="07A5CED3" w14:textId="549FA01E"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95" w:history="1">
            <w:r w:rsidR="00CA343B" w:rsidRPr="00770DAF">
              <w:rPr>
                <w:rStyle w:val="Hyperlink"/>
                <w:rFonts w:ascii="Times New Roman" w:eastAsia="Times New Roman" w:hAnsi="Times New Roman" w:cs="Times New Roman"/>
                <w:noProof/>
                <w:sz w:val="24"/>
                <w:szCs w:val="24"/>
              </w:rPr>
              <w:t>9.2.3 Påvirkning efter udbygning</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_Toc161387095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39</w:t>
            </w:r>
            <w:r w:rsidR="00CA343B" w:rsidRPr="00770DAF">
              <w:rPr>
                <w:noProof/>
                <w:webHidden/>
                <w:sz w:val="24"/>
                <w:szCs w:val="24"/>
              </w:rPr>
              <w:fldChar w:fldCharType="end"/>
            </w:r>
          </w:hyperlink>
        </w:p>
        <w:p w14:paraId="7EFC1A43" w14:textId="3BA91310"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96" w:history="1">
            <w:r w:rsidR="00CA343B" w:rsidRPr="00770DAF">
              <w:rPr>
                <w:rStyle w:val="Hyperlink"/>
                <w:rFonts w:ascii="Times New Roman" w:eastAsia="Times New Roman" w:hAnsi="Times New Roman" w:cs="Times New Roman"/>
                <w:noProof/>
                <w:sz w:val="24"/>
                <w:szCs w:val="24"/>
              </w:rPr>
              <w:t>9.2.4 Afværgeforanstaltninger</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_Toc161387096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39</w:t>
            </w:r>
            <w:r w:rsidR="00CA343B" w:rsidRPr="00770DAF">
              <w:rPr>
                <w:noProof/>
                <w:webHidden/>
                <w:sz w:val="24"/>
                <w:szCs w:val="24"/>
              </w:rPr>
              <w:fldChar w:fldCharType="end"/>
            </w:r>
          </w:hyperlink>
        </w:p>
        <w:p w14:paraId="28888396" w14:textId="1D42AFDB"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97" w:history="1">
            <w:r w:rsidR="00CA343B" w:rsidRPr="00770DAF">
              <w:rPr>
                <w:rStyle w:val="Hyperlink"/>
                <w:rFonts w:ascii="Times New Roman" w:eastAsia="Times New Roman" w:hAnsi="Times New Roman" w:cs="Times New Roman"/>
                <w:b/>
                <w:bCs/>
                <w:noProof/>
                <w:sz w:val="24"/>
                <w:szCs w:val="24"/>
              </w:rPr>
              <w:t>9.3 Arkæologi og kulturarv</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_Toc161387097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40</w:t>
            </w:r>
            <w:r w:rsidR="00CA343B" w:rsidRPr="00770DAF">
              <w:rPr>
                <w:noProof/>
                <w:webHidden/>
                <w:sz w:val="24"/>
                <w:szCs w:val="24"/>
              </w:rPr>
              <w:fldChar w:fldCharType="end"/>
            </w:r>
          </w:hyperlink>
        </w:p>
        <w:p w14:paraId="182CE617" w14:textId="71523630"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98" w:history="1">
            <w:r w:rsidR="00CA343B" w:rsidRPr="00770DAF">
              <w:rPr>
                <w:rStyle w:val="Hyperlink"/>
                <w:rFonts w:ascii="Times New Roman" w:eastAsia="Times New Roman" w:hAnsi="Times New Roman" w:cs="Times New Roman"/>
                <w:noProof/>
                <w:sz w:val="24"/>
                <w:szCs w:val="24"/>
              </w:rPr>
              <w:t>9.3.1 Eksisterende forhold</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_Toc161387098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40</w:t>
            </w:r>
            <w:r w:rsidR="00CA343B" w:rsidRPr="00770DAF">
              <w:rPr>
                <w:noProof/>
                <w:webHidden/>
                <w:sz w:val="24"/>
                <w:szCs w:val="24"/>
              </w:rPr>
              <w:fldChar w:fldCharType="end"/>
            </w:r>
          </w:hyperlink>
        </w:p>
        <w:p w14:paraId="0D83B69B" w14:textId="0C91F1FD"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099" w:history="1">
            <w:r w:rsidR="00CA343B" w:rsidRPr="00770DAF">
              <w:rPr>
                <w:rStyle w:val="Hyperlink"/>
                <w:rFonts w:ascii="Times New Roman" w:eastAsia="Times New Roman" w:hAnsi="Times New Roman" w:cs="Times New Roman"/>
                <w:noProof/>
                <w:sz w:val="24"/>
                <w:szCs w:val="24"/>
              </w:rPr>
              <w:t>9.3.2 Påvirkning i anlægsperioden</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_Toc161387099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40</w:t>
            </w:r>
            <w:r w:rsidR="00CA343B" w:rsidRPr="00770DAF">
              <w:rPr>
                <w:noProof/>
                <w:webHidden/>
                <w:sz w:val="24"/>
                <w:szCs w:val="24"/>
              </w:rPr>
              <w:fldChar w:fldCharType="end"/>
            </w:r>
          </w:hyperlink>
        </w:p>
        <w:p w14:paraId="11011F45" w14:textId="5A2642D1"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00" w:history="1">
            <w:r w:rsidR="00CA343B" w:rsidRPr="00770DAF">
              <w:rPr>
                <w:rStyle w:val="Hyperlink"/>
                <w:rFonts w:ascii="Times New Roman" w:eastAsia="Times New Roman" w:hAnsi="Times New Roman" w:cs="Times New Roman"/>
                <w:noProof/>
                <w:sz w:val="24"/>
                <w:szCs w:val="24"/>
              </w:rPr>
              <w:t>9.3.3 Påvirkning efter udbygning</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_Toc161387100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41</w:t>
            </w:r>
            <w:r w:rsidR="00CA343B" w:rsidRPr="00770DAF">
              <w:rPr>
                <w:noProof/>
                <w:webHidden/>
                <w:sz w:val="24"/>
                <w:szCs w:val="24"/>
              </w:rPr>
              <w:fldChar w:fldCharType="end"/>
            </w:r>
          </w:hyperlink>
        </w:p>
        <w:p w14:paraId="73194E10" w14:textId="7C91C283"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01" w:history="1">
            <w:r w:rsidR="00CA343B" w:rsidRPr="00770DAF">
              <w:rPr>
                <w:rStyle w:val="Hyperlink"/>
                <w:rFonts w:ascii="Times New Roman" w:eastAsia="Times New Roman" w:hAnsi="Times New Roman" w:cs="Times New Roman"/>
                <w:b/>
                <w:bCs/>
                <w:noProof/>
                <w:sz w:val="24"/>
                <w:szCs w:val="24"/>
              </w:rPr>
              <w:t>9.4 Fredninger</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_Toc161387101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41</w:t>
            </w:r>
            <w:r w:rsidR="00CA343B" w:rsidRPr="00770DAF">
              <w:rPr>
                <w:noProof/>
                <w:webHidden/>
                <w:sz w:val="24"/>
                <w:szCs w:val="24"/>
              </w:rPr>
              <w:fldChar w:fldCharType="end"/>
            </w:r>
          </w:hyperlink>
        </w:p>
        <w:p w14:paraId="2CD4BE44" w14:textId="3925670B"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02" w:history="1">
            <w:r w:rsidR="00CA343B" w:rsidRPr="00770DAF">
              <w:rPr>
                <w:rStyle w:val="Hyperlink"/>
                <w:rFonts w:ascii="Times New Roman" w:eastAsia="Times New Roman" w:hAnsi="Times New Roman" w:cs="Times New Roman"/>
                <w:noProof/>
                <w:sz w:val="24"/>
                <w:szCs w:val="24"/>
              </w:rPr>
              <w:t>9.4.1 Eksisterende forhold</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_Toc161387102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41</w:t>
            </w:r>
            <w:r w:rsidR="00CA343B" w:rsidRPr="00770DAF">
              <w:rPr>
                <w:noProof/>
                <w:webHidden/>
                <w:sz w:val="24"/>
                <w:szCs w:val="24"/>
              </w:rPr>
              <w:fldChar w:fldCharType="end"/>
            </w:r>
          </w:hyperlink>
        </w:p>
        <w:p w14:paraId="7893F351" w14:textId="51BFB53A"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03" w:history="1">
            <w:r w:rsidR="00CA343B" w:rsidRPr="00770DAF">
              <w:rPr>
                <w:rStyle w:val="Hyperlink"/>
                <w:rFonts w:ascii="Times New Roman" w:eastAsia="Times New Roman" w:hAnsi="Times New Roman" w:cs="Times New Roman"/>
                <w:noProof/>
                <w:sz w:val="24"/>
                <w:szCs w:val="24"/>
              </w:rPr>
              <w:t>9.4.2 Påvirkning efter udbygning</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_Toc161387103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41</w:t>
            </w:r>
            <w:r w:rsidR="00CA343B" w:rsidRPr="00770DAF">
              <w:rPr>
                <w:noProof/>
                <w:webHidden/>
                <w:sz w:val="24"/>
                <w:szCs w:val="24"/>
              </w:rPr>
              <w:fldChar w:fldCharType="end"/>
            </w:r>
          </w:hyperlink>
        </w:p>
        <w:p w14:paraId="5EEA689A" w14:textId="6FEE775F"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04" w:history="1">
            <w:r w:rsidR="00CA343B" w:rsidRPr="00770DAF">
              <w:rPr>
                <w:rStyle w:val="Hyperlink"/>
                <w:rFonts w:ascii="Times New Roman" w:eastAsia="Times New Roman" w:hAnsi="Times New Roman" w:cs="Times New Roman"/>
                <w:b/>
                <w:bCs/>
                <w:noProof/>
                <w:sz w:val="24"/>
                <w:szCs w:val="24"/>
              </w:rPr>
              <w:t>9.5 Mennesker, sundhed og materielle goder</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_Toc161387104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41</w:t>
            </w:r>
            <w:r w:rsidR="00CA343B" w:rsidRPr="00770DAF">
              <w:rPr>
                <w:noProof/>
                <w:webHidden/>
                <w:sz w:val="24"/>
                <w:szCs w:val="24"/>
              </w:rPr>
              <w:fldChar w:fldCharType="end"/>
            </w:r>
          </w:hyperlink>
        </w:p>
        <w:p w14:paraId="61BBD7A6" w14:textId="334E8B1D"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05" w:history="1">
            <w:r w:rsidR="00CA343B" w:rsidRPr="00770DAF">
              <w:rPr>
                <w:rStyle w:val="Hyperlink"/>
                <w:rFonts w:ascii="Times New Roman" w:eastAsia="Times New Roman" w:hAnsi="Times New Roman" w:cs="Times New Roman"/>
                <w:noProof/>
                <w:sz w:val="24"/>
                <w:szCs w:val="24"/>
              </w:rPr>
              <w:t>9.5.1 Påvirkning i anlægsperioden</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_Toc161387105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41</w:t>
            </w:r>
            <w:r w:rsidR="00CA343B" w:rsidRPr="00770DAF">
              <w:rPr>
                <w:noProof/>
                <w:webHidden/>
                <w:sz w:val="24"/>
                <w:szCs w:val="24"/>
              </w:rPr>
              <w:fldChar w:fldCharType="end"/>
            </w:r>
          </w:hyperlink>
        </w:p>
        <w:p w14:paraId="7E4CF73C" w14:textId="6BCFB3A4"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06" w:history="1">
            <w:r w:rsidR="00CA343B" w:rsidRPr="00770DAF">
              <w:rPr>
                <w:rStyle w:val="Hyperlink"/>
                <w:rFonts w:ascii="Times New Roman" w:eastAsia="Times New Roman" w:hAnsi="Times New Roman" w:cs="Times New Roman"/>
                <w:noProof/>
                <w:sz w:val="24"/>
                <w:szCs w:val="24"/>
              </w:rPr>
              <w:t>9.5.2 Påvirkning efter udbygning</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_Toc161387106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42</w:t>
            </w:r>
            <w:r w:rsidR="00CA343B" w:rsidRPr="00770DAF">
              <w:rPr>
                <w:noProof/>
                <w:webHidden/>
                <w:sz w:val="24"/>
                <w:szCs w:val="24"/>
              </w:rPr>
              <w:fldChar w:fldCharType="end"/>
            </w:r>
          </w:hyperlink>
        </w:p>
        <w:p w14:paraId="69B5A345" w14:textId="045E4CA8"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07" w:history="1">
            <w:r w:rsidR="00CA343B" w:rsidRPr="00770DAF">
              <w:rPr>
                <w:rStyle w:val="Hyperlink"/>
                <w:rFonts w:ascii="Times New Roman" w:eastAsia="Times New Roman" w:hAnsi="Times New Roman" w:cs="Times New Roman"/>
                <w:b/>
                <w:bCs/>
                <w:noProof/>
                <w:sz w:val="24"/>
                <w:szCs w:val="24"/>
              </w:rPr>
              <w:t>9.6 Friluftsliv og rekreative forhold</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_Toc161387107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42</w:t>
            </w:r>
            <w:r w:rsidR="00CA343B" w:rsidRPr="00770DAF">
              <w:rPr>
                <w:noProof/>
                <w:webHidden/>
                <w:sz w:val="24"/>
                <w:szCs w:val="24"/>
              </w:rPr>
              <w:fldChar w:fldCharType="end"/>
            </w:r>
          </w:hyperlink>
        </w:p>
        <w:p w14:paraId="78456C40" w14:textId="5CC3E047"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08" w:history="1">
            <w:r w:rsidR="00CA343B" w:rsidRPr="00770DAF">
              <w:rPr>
                <w:rStyle w:val="Hyperlink"/>
                <w:rFonts w:ascii="Times New Roman" w:eastAsia="Times New Roman" w:hAnsi="Times New Roman" w:cs="Times New Roman"/>
                <w:noProof/>
                <w:sz w:val="24"/>
                <w:szCs w:val="24"/>
              </w:rPr>
              <w:t>9.6.1 Eksisterende forhold</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_Toc161387108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42</w:t>
            </w:r>
            <w:r w:rsidR="00CA343B" w:rsidRPr="00770DAF">
              <w:rPr>
                <w:noProof/>
                <w:webHidden/>
                <w:sz w:val="24"/>
                <w:szCs w:val="24"/>
              </w:rPr>
              <w:fldChar w:fldCharType="end"/>
            </w:r>
          </w:hyperlink>
        </w:p>
        <w:p w14:paraId="1A56B974" w14:textId="3DC05ABF"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09" w:history="1">
            <w:r w:rsidR="00CA343B" w:rsidRPr="00770DAF">
              <w:rPr>
                <w:rStyle w:val="Hyperlink"/>
                <w:rFonts w:ascii="Times New Roman" w:eastAsia="Times New Roman" w:hAnsi="Times New Roman" w:cs="Times New Roman"/>
                <w:noProof/>
                <w:sz w:val="24"/>
                <w:szCs w:val="24"/>
              </w:rPr>
              <w:t>9.6.2 Påvirkning i anlægsperioden</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_Toc161387109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43</w:t>
            </w:r>
            <w:r w:rsidR="00CA343B" w:rsidRPr="00770DAF">
              <w:rPr>
                <w:noProof/>
                <w:webHidden/>
                <w:sz w:val="24"/>
                <w:szCs w:val="24"/>
              </w:rPr>
              <w:fldChar w:fldCharType="end"/>
            </w:r>
          </w:hyperlink>
        </w:p>
        <w:p w14:paraId="0C1567B1" w14:textId="5D61D105"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10" w:history="1">
            <w:r w:rsidR="00CA343B" w:rsidRPr="00770DAF">
              <w:rPr>
                <w:rStyle w:val="Hyperlink"/>
                <w:rFonts w:ascii="Times New Roman" w:eastAsia="Times New Roman" w:hAnsi="Times New Roman" w:cs="Times New Roman"/>
                <w:noProof/>
                <w:sz w:val="24"/>
                <w:szCs w:val="24"/>
              </w:rPr>
              <w:t>9.6.3 Påvirkning efter udbygning</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_Toc161387110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43</w:t>
            </w:r>
            <w:r w:rsidR="00CA343B" w:rsidRPr="00770DAF">
              <w:rPr>
                <w:noProof/>
                <w:webHidden/>
                <w:sz w:val="24"/>
                <w:szCs w:val="24"/>
              </w:rPr>
              <w:fldChar w:fldCharType="end"/>
            </w:r>
          </w:hyperlink>
        </w:p>
        <w:p w14:paraId="2C37AEE5" w14:textId="3833B51B"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11" w:history="1">
            <w:r w:rsidR="00CA343B" w:rsidRPr="00770DAF">
              <w:rPr>
                <w:rStyle w:val="Hyperlink"/>
                <w:rFonts w:ascii="Times New Roman" w:eastAsia="Times New Roman" w:hAnsi="Times New Roman" w:cs="Times New Roman"/>
                <w:b/>
                <w:bCs/>
                <w:noProof/>
                <w:sz w:val="24"/>
                <w:szCs w:val="24"/>
              </w:rPr>
              <w:t>9.7 Støj og vibrationer</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_Toc161387111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43</w:t>
            </w:r>
            <w:r w:rsidR="00CA343B" w:rsidRPr="00770DAF">
              <w:rPr>
                <w:noProof/>
                <w:webHidden/>
                <w:sz w:val="24"/>
                <w:szCs w:val="24"/>
              </w:rPr>
              <w:fldChar w:fldCharType="end"/>
            </w:r>
          </w:hyperlink>
        </w:p>
        <w:p w14:paraId="6F3D4681" w14:textId="34A6E79C"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12" w:history="1">
            <w:r w:rsidR="00CA343B" w:rsidRPr="00770DAF">
              <w:rPr>
                <w:rStyle w:val="Hyperlink"/>
                <w:rFonts w:ascii="Times New Roman" w:eastAsia="Times New Roman" w:hAnsi="Times New Roman" w:cs="Times New Roman"/>
                <w:noProof/>
                <w:sz w:val="24"/>
                <w:szCs w:val="24"/>
              </w:rPr>
              <w:t>9.7.1 Eksisterende forhold</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_Toc161387112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43</w:t>
            </w:r>
            <w:r w:rsidR="00CA343B" w:rsidRPr="00770DAF">
              <w:rPr>
                <w:noProof/>
                <w:webHidden/>
                <w:sz w:val="24"/>
                <w:szCs w:val="24"/>
              </w:rPr>
              <w:fldChar w:fldCharType="end"/>
            </w:r>
          </w:hyperlink>
        </w:p>
        <w:p w14:paraId="1CC6AF5D" w14:textId="2EABF0B9"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13" w:history="1">
            <w:r w:rsidR="00CA343B" w:rsidRPr="00770DAF">
              <w:rPr>
                <w:rStyle w:val="Hyperlink"/>
                <w:rFonts w:ascii="Times New Roman" w:eastAsia="Times New Roman" w:hAnsi="Times New Roman" w:cs="Times New Roman"/>
                <w:noProof/>
                <w:sz w:val="24"/>
                <w:szCs w:val="24"/>
              </w:rPr>
              <w:t>9.7.2 Påvirkning i anlægsperioden</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_Toc161387113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44</w:t>
            </w:r>
            <w:r w:rsidR="00CA343B" w:rsidRPr="00770DAF">
              <w:rPr>
                <w:noProof/>
                <w:webHidden/>
                <w:sz w:val="24"/>
                <w:szCs w:val="24"/>
              </w:rPr>
              <w:fldChar w:fldCharType="end"/>
            </w:r>
          </w:hyperlink>
        </w:p>
        <w:p w14:paraId="0D4236DD" w14:textId="49DEF995"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14" w:history="1">
            <w:r w:rsidR="00CA343B" w:rsidRPr="00770DAF">
              <w:rPr>
                <w:rStyle w:val="Hyperlink"/>
                <w:rFonts w:ascii="Times New Roman" w:eastAsia="Times New Roman" w:hAnsi="Times New Roman" w:cs="Times New Roman"/>
                <w:noProof/>
                <w:sz w:val="24"/>
                <w:szCs w:val="24"/>
              </w:rPr>
              <w:t>9.7.3 Påvirkning efter udbygning</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_Toc161387114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44</w:t>
            </w:r>
            <w:r w:rsidR="00CA343B" w:rsidRPr="00770DAF">
              <w:rPr>
                <w:noProof/>
                <w:webHidden/>
                <w:sz w:val="24"/>
                <w:szCs w:val="24"/>
              </w:rPr>
              <w:fldChar w:fldCharType="end"/>
            </w:r>
          </w:hyperlink>
        </w:p>
        <w:p w14:paraId="403F78FA" w14:textId="6734F207"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15" w:history="1">
            <w:r w:rsidR="00CA343B" w:rsidRPr="00770DAF">
              <w:rPr>
                <w:rStyle w:val="Hyperlink"/>
                <w:rFonts w:ascii="Times New Roman" w:eastAsia="Times New Roman" w:hAnsi="Times New Roman" w:cs="Times New Roman"/>
                <w:noProof/>
                <w:sz w:val="24"/>
                <w:szCs w:val="24"/>
              </w:rPr>
              <w:t>9.7.4 Afværgeforanstaltninger</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_Toc161387115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44</w:t>
            </w:r>
            <w:r w:rsidR="00CA343B" w:rsidRPr="00770DAF">
              <w:rPr>
                <w:noProof/>
                <w:webHidden/>
                <w:sz w:val="24"/>
                <w:szCs w:val="24"/>
              </w:rPr>
              <w:fldChar w:fldCharType="end"/>
            </w:r>
          </w:hyperlink>
        </w:p>
        <w:p w14:paraId="5E10ED9A" w14:textId="25BCE90D"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16" w:history="1">
            <w:r w:rsidR="00CA343B" w:rsidRPr="00770DAF">
              <w:rPr>
                <w:rStyle w:val="Hyperlink"/>
                <w:rFonts w:ascii="Times New Roman" w:eastAsia="Times New Roman" w:hAnsi="Times New Roman" w:cs="Times New Roman"/>
                <w:b/>
                <w:bCs/>
                <w:noProof/>
                <w:sz w:val="24"/>
                <w:szCs w:val="24"/>
              </w:rPr>
              <w:t>9.8 Natur og biodiversitet</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_Toc161387116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44</w:t>
            </w:r>
            <w:r w:rsidR="00CA343B" w:rsidRPr="00770DAF">
              <w:rPr>
                <w:noProof/>
                <w:webHidden/>
                <w:sz w:val="24"/>
                <w:szCs w:val="24"/>
              </w:rPr>
              <w:fldChar w:fldCharType="end"/>
            </w:r>
          </w:hyperlink>
        </w:p>
        <w:p w14:paraId="4A782488" w14:textId="3BBC3B68"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17" w:history="1">
            <w:r w:rsidR="00CA343B" w:rsidRPr="00770DAF">
              <w:rPr>
                <w:rStyle w:val="Hyperlink"/>
                <w:rFonts w:ascii="Times New Roman" w:eastAsia="Times New Roman" w:hAnsi="Times New Roman" w:cs="Times New Roman"/>
                <w:noProof/>
                <w:sz w:val="24"/>
                <w:szCs w:val="24"/>
              </w:rPr>
              <w:t>9.8.1 Eksisterende forhold</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_Toc161387117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44</w:t>
            </w:r>
            <w:r w:rsidR="00CA343B" w:rsidRPr="00770DAF">
              <w:rPr>
                <w:noProof/>
                <w:webHidden/>
                <w:sz w:val="24"/>
                <w:szCs w:val="24"/>
              </w:rPr>
              <w:fldChar w:fldCharType="end"/>
            </w:r>
          </w:hyperlink>
        </w:p>
        <w:p w14:paraId="7E1E4B58" w14:textId="6A26C414"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18" w:history="1">
            <w:r w:rsidR="00CA343B" w:rsidRPr="00770DAF">
              <w:rPr>
                <w:rStyle w:val="Hyperlink"/>
                <w:rFonts w:ascii="Times New Roman" w:eastAsia="Times New Roman" w:hAnsi="Times New Roman" w:cs="Times New Roman"/>
                <w:noProof/>
                <w:sz w:val="24"/>
                <w:szCs w:val="24"/>
              </w:rPr>
              <w:t>9.8.2 Påvirkning i anlægsperioden</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_Toc161387118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46</w:t>
            </w:r>
            <w:r w:rsidR="00CA343B" w:rsidRPr="00770DAF">
              <w:rPr>
                <w:noProof/>
                <w:webHidden/>
                <w:sz w:val="24"/>
                <w:szCs w:val="24"/>
              </w:rPr>
              <w:fldChar w:fldCharType="end"/>
            </w:r>
          </w:hyperlink>
        </w:p>
        <w:p w14:paraId="6B3D7C48" w14:textId="655F2FFC"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19" w:history="1">
            <w:r w:rsidR="00CA343B" w:rsidRPr="00770DAF">
              <w:rPr>
                <w:rStyle w:val="Hyperlink"/>
                <w:rFonts w:ascii="Times New Roman" w:eastAsia="Times New Roman" w:hAnsi="Times New Roman" w:cs="Times New Roman"/>
                <w:noProof/>
                <w:sz w:val="24"/>
                <w:szCs w:val="24"/>
              </w:rPr>
              <w:t>Afværgeforanstaltninger er nærmere beskrevet i punkt 9.8.5.</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_Toc161387119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46</w:t>
            </w:r>
            <w:r w:rsidR="00CA343B" w:rsidRPr="00770DAF">
              <w:rPr>
                <w:noProof/>
                <w:webHidden/>
                <w:sz w:val="24"/>
                <w:szCs w:val="24"/>
              </w:rPr>
              <w:fldChar w:fldCharType="end"/>
            </w:r>
          </w:hyperlink>
        </w:p>
        <w:p w14:paraId="30D5C62D" w14:textId="1CB5676C"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20" w:history="1">
            <w:r w:rsidR="00CA343B" w:rsidRPr="00770DAF">
              <w:rPr>
                <w:rStyle w:val="Hyperlink"/>
                <w:rFonts w:ascii="Times New Roman" w:eastAsia="Times New Roman" w:hAnsi="Times New Roman" w:cs="Times New Roman"/>
                <w:noProof/>
                <w:sz w:val="24"/>
                <w:szCs w:val="24"/>
              </w:rPr>
              <w:t>9.8.3 Påvirkning efter udbygning</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_Toc161387120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46</w:t>
            </w:r>
            <w:r w:rsidR="00CA343B" w:rsidRPr="00770DAF">
              <w:rPr>
                <w:noProof/>
                <w:webHidden/>
                <w:sz w:val="24"/>
                <w:szCs w:val="24"/>
              </w:rPr>
              <w:fldChar w:fldCharType="end"/>
            </w:r>
          </w:hyperlink>
        </w:p>
        <w:p w14:paraId="1420751B" w14:textId="10D598AE"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21" w:history="1">
            <w:r w:rsidR="00CA343B" w:rsidRPr="00770DAF">
              <w:rPr>
                <w:rStyle w:val="Hyperlink"/>
                <w:rFonts w:ascii="Times New Roman" w:eastAsia="Times New Roman" w:hAnsi="Times New Roman" w:cs="Times New Roman"/>
                <w:noProof/>
                <w:sz w:val="24"/>
                <w:szCs w:val="24"/>
              </w:rPr>
              <w:t>9.8.4 Bilag IV-arter</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_Toc161387121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47</w:t>
            </w:r>
            <w:r w:rsidR="00CA343B" w:rsidRPr="00770DAF">
              <w:rPr>
                <w:noProof/>
                <w:webHidden/>
                <w:sz w:val="24"/>
                <w:szCs w:val="24"/>
              </w:rPr>
              <w:fldChar w:fldCharType="end"/>
            </w:r>
          </w:hyperlink>
        </w:p>
        <w:p w14:paraId="3C394E99" w14:textId="6A20719F"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22" w:history="1">
            <w:r w:rsidR="00CA343B" w:rsidRPr="00770DAF">
              <w:rPr>
                <w:rStyle w:val="Hyperlink"/>
                <w:rFonts w:ascii="Times New Roman" w:eastAsia="Times New Roman" w:hAnsi="Times New Roman" w:cs="Times New Roman"/>
                <w:noProof/>
                <w:sz w:val="24"/>
                <w:szCs w:val="24"/>
              </w:rPr>
              <w:t>9.8.5 Afværgeforanstaltninger</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_Toc161387122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48</w:t>
            </w:r>
            <w:r w:rsidR="00CA343B" w:rsidRPr="00770DAF">
              <w:rPr>
                <w:noProof/>
                <w:webHidden/>
                <w:sz w:val="24"/>
                <w:szCs w:val="24"/>
              </w:rPr>
              <w:fldChar w:fldCharType="end"/>
            </w:r>
          </w:hyperlink>
        </w:p>
        <w:p w14:paraId="7D89097D" w14:textId="7C340B14"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23" w:history="1">
            <w:r w:rsidR="00CA343B" w:rsidRPr="00770DAF">
              <w:rPr>
                <w:rStyle w:val="Hyperlink"/>
                <w:rFonts w:ascii="Times New Roman" w:eastAsia="Times New Roman" w:hAnsi="Times New Roman" w:cs="Times New Roman"/>
                <w:noProof/>
                <w:sz w:val="24"/>
                <w:szCs w:val="24"/>
              </w:rPr>
              <w:t>9.8.6 Natura 2000 væsentligheds- og konsekvensvurdering</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_Toc161387123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49</w:t>
            </w:r>
            <w:r w:rsidR="00CA343B" w:rsidRPr="00770DAF">
              <w:rPr>
                <w:noProof/>
                <w:webHidden/>
                <w:sz w:val="24"/>
                <w:szCs w:val="24"/>
              </w:rPr>
              <w:fldChar w:fldCharType="end"/>
            </w:r>
          </w:hyperlink>
        </w:p>
        <w:p w14:paraId="0D3DEC4F" w14:textId="7835F21F"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24" w:history="1">
            <w:r w:rsidR="00CA343B" w:rsidRPr="00770DAF">
              <w:rPr>
                <w:rStyle w:val="Hyperlink"/>
                <w:rFonts w:ascii="Times New Roman" w:eastAsia="Times New Roman" w:hAnsi="Times New Roman" w:cs="Times New Roman"/>
                <w:b/>
                <w:bCs/>
                <w:noProof/>
                <w:sz w:val="24"/>
                <w:szCs w:val="24"/>
              </w:rPr>
              <w:t>9.9 Grundvand og hydrologi</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_Toc161387124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50</w:t>
            </w:r>
            <w:r w:rsidR="00CA343B" w:rsidRPr="00770DAF">
              <w:rPr>
                <w:noProof/>
                <w:webHidden/>
                <w:sz w:val="24"/>
                <w:szCs w:val="24"/>
              </w:rPr>
              <w:fldChar w:fldCharType="end"/>
            </w:r>
          </w:hyperlink>
        </w:p>
        <w:p w14:paraId="1B9F5BC2" w14:textId="089759A4"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25" w:history="1">
            <w:r w:rsidR="00CA343B" w:rsidRPr="00770DAF">
              <w:rPr>
                <w:rStyle w:val="Hyperlink"/>
                <w:rFonts w:ascii="Times New Roman" w:eastAsia="Times New Roman" w:hAnsi="Times New Roman" w:cs="Times New Roman"/>
                <w:noProof/>
                <w:sz w:val="24"/>
                <w:szCs w:val="24"/>
              </w:rPr>
              <w:t>9.9.1 Eksisterende forhold</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_Toc161387125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50</w:t>
            </w:r>
            <w:r w:rsidR="00CA343B" w:rsidRPr="00770DAF">
              <w:rPr>
                <w:noProof/>
                <w:webHidden/>
                <w:sz w:val="24"/>
                <w:szCs w:val="24"/>
              </w:rPr>
              <w:fldChar w:fldCharType="end"/>
            </w:r>
          </w:hyperlink>
        </w:p>
        <w:p w14:paraId="4B8FD8C6" w14:textId="5861082B"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26" w:history="1">
            <w:r w:rsidR="00CA343B" w:rsidRPr="00770DAF">
              <w:rPr>
                <w:rStyle w:val="Hyperlink"/>
                <w:rFonts w:ascii="Times New Roman" w:eastAsia="Times New Roman" w:hAnsi="Times New Roman" w:cs="Times New Roman"/>
                <w:noProof/>
                <w:sz w:val="24"/>
                <w:szCs w:val="24"/>
              </w:rPr>
              <w:t>9.9.2 Påvirkning i anlægsperioden</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_Toc161387126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51</w:t>
            </w:r>
            <w:r w:rsidR="00CA343B" w:rsidRPr="00770DAF">
              <w:rPr>
                <w:noProof/>
                <w:webHidden/>
                <w:sz w:val="24"/>
                <w:szCs w:val="24"/>
              </w:rPr>
              <w:fldChar w:fldCharType="end"/>
            </w:r>
          </w:hyperlink>
        </w:p>
        <w:p w14:paraId="687BFFB7" w14:textId="132B650E"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27" w:history="1">
            <w:r w:rsidR="00CA343B" w:rsidRPr="00770DAF">
              <w:rPr>
                <w:rStyle w:val="Hyperlink"/>
                <w:rFonts w:ascii="Times New Roman" w:eastAsia="Times New Roman" w:hAnsi="Times New Roman" w:cs="Times New Roman"/>
                <w:noProof/>
                <w:sz w:val="24"/>
                <w:szCs w:val="24"/>
              </w:rPr>
              <w:t>9.9.3 Påvirkning efter udbygning</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_Toc161387127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51</w:t>
            </w:r>
            <w:r w:rsidR="00CA343B" w:rsidRPr="00770DAF">
              <w:rPr>
                <w:noProof/>
                <w:webHidden/>
                <w:sz w:val="24"/>
                <w:szCs w:val="24"/>
              </w:rPr>
              <w:fldChar w:fldCharType="end"/>
            </w:r>
          </w:hyperlink>
        </w:p>
        <w:p w14:paraId="780DFCDF" w14:textId="12059A7A"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28" w:history="1">
            <w:r w:rsidR="00CA343B" w:rsidRPr="00770DAF">
              <w:rPr>
                <w:rStyle w:val="Hyperlink"/>
                <w:rFonts w:ascii="Times New Roman" w:eastAsia="Times New Roman" w:hAnsi="Times New Roman" w:cs="Times New Roman"/>
                <w:b/>
                <w:bCs/>
                <w:noProof/>
                <w:sz w:val="24"/>
                <w:szCs w:val="24"/>
              </w:rPr>
              <w:t>9.10 Overfladevand</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_Toc161387128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52</w:t>
            </w:r>
            <w:r w:rsidR="00CA343B" w:rsidRPr="00770DAF">
              <w:rPr>
                <w:noProof/>
                <w:webHidden/>
                <w:sz w:val="24"/>
                <w:szCs w:val="24"/>
              </w:rPr>
              <w:fldChar w:fldCharType="end"/>
            </w:r>
          </w:hyperlink>
        </w:p>
        <w:p w14:paraId="4BAAFEB5" w14:textId="7870BB15"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29" w:history="1">
            <w:r w:rsidR="00CA343B" w:rsidRPr="00770DAF">
              <w:rPr>
                <w:rStyle w:val="Hyperlink"/>
                <w:rFonts w:ascii="Times New Roman" w:eastAsia="Times New Roman" w:hAnsi="Times New Roman" w:cs="Times New Roman"/>
                <w:noProof/>
                <w:sz w:val="24"/>
                <w:szCs w:val="24"/>
              </w:rPr>
              <w:t>9.10.1 Eksisterende forhold</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_Toc161387129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52</w:t>
            </w:r>
            <w:r w:rsidR="00CA343B" w:rsidRPr="00770DAF">
              <w:rPr>
                <w:noProof/>
                <w:webHidden/>
                <w:sz w:val="24"/>
                <w:szCs w:val="24"/>
              </w:rPr>
              <w:fldChar w:fldCharType="end"/>
            </w:r>
          </w:hyperlink>
        </w:p>
        <w:p w14:paraId="79FA3DCB" w14:textId="60318CF5"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30" w:history="1">
            <w:r w:rsidR="00CA343B" w:rsidRPr="00770DAF">
              <w:rPr>
                <w:rStyle w:val="Hyperlink"/>
                <w:rFonts w:ascii="Times New Roman" w:eastAsia="Times New Roman" w:hAnsi="Times New Roman" w:cs="Times New Roman"/>
                <w:noProof/>
                <w:sz w:val="24"/>
                <w:szCs w:val="24"/>
              </w:rPr>
              <w:t>9.10.2 Påvirkning i anlægsperioden</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_Toc161387130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52</w:t>
            </w:r>
            <w:r w:rsidR="00CA343B" w:rsidRPr="00770DAF">
              <w:rPr>
                <w:noProof/>
                <w:webHidden/>
                <w:sz w:val="24"/>
                <w:szCs w:val="24"/>
              </w:rPr>
              <w:fldChar w:fldCharType="end"/>
            </w:r>
          </w:hyperlink>
        </w:p>
        <w:p w14:paraId="10217EFF" w14:textId="2689A201"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31" w:history="1">
            <w:r w:rsidR="00CA343B" w:rsidRPr="00770DAF">
              <w:rPr>
                <w:rStyle w:val="Hyperlink"/>
                <w:rFonts w:ascii="Times New Roman" w:eastAsia="Times New Roman" w:hAnsi="Times New Roman" w:cs="Times New Roman"/>
                <w:noProof/>
                <w:sz w:val="24"/>
                <w:szCs w:val="24"/>
              </w:rPr>
              <w:t>9.10.3 Påvirkning efter udbygning</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_Toc161387131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52</w:t>
            </w:r>
            <w:r w:rsidR="00CA343B" w:rsidRPr="00770DAF">
              <w:rPr>
                <w:noProof/>
                <w:webHidden/>
                <w:sz w:val="24"/>
                <w:szCs w:val="24"/>
              </w:rPr>
              <w:fldChar w:fldCharType="end"/>
            </w:r>
          </w:hyperlink>
        </w:p>
        <w:p w14:paraId="7011C5FD" w14:textId="5B8E244E"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32" w:history="1">
            <w:r w:rsidR="00CA343B" w:rsidRPr="00770DAF">
              <w:rPr>
                <w:rStyle w:val="Hyperlink"/>
                <w:rFonts w:ascii="Times New Roman" w:eastAsia="Times New Roman" w:hAnsi="Times New Roman" w:cs="Times New Roman"/>
                <w:b/>
                <w:bCs/>
                <w:noProof/>
                <w:sz w:val="24"/>
                <w:szCs w:val="24"/>
              </w:rPr>
              <w:t>9.11 Jord og forurenet jord</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_Toc161387132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53</w:t>
            </w:r>
            <w:r w:rsidR="00CA343B" w:rsidRPr="00770DAF">
              <w:rPr>
                <w:noProof/>
                <w:webHidden/>
                <w:sz w:val="24"/>
                <w:szCs w:val="24"/>
              </w:rPr>
              <w:fldChar w:fldCharType="end"/>
            </w:r>
          </w:hyperlink>
        </w:p>
        <w:p w14:paraId="74E57471" w14:textId="1E34CD5F"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33" w:history="1">
            <w:r w:rsidR="00CA343B" w:rsidRPr="00770DAF">
              <w:rPr>
                <w:rStyle w:val="Hyperlink"/>
                <w:rFonts w:ascii="Times New Roman" w:eastAsia="Times New Roman" w:hAnsi="Times New Roman" w:cs="Times New Roman"/>
                <w:noProof/>
                <w:sz w:val="24"/>
                <w:szCs w:val="24"/>
              </w:rPr>
              <w:t>9.11.1 Eksisterende forhold</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_Toc161387133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53</w:t>
            </w:r>
            <w:r w:rsidR="00CA343B" w:rsidRPr="00770DAF">
              <w:rPr>
                <w:noProof/>
                <w:webHidden/>
                <w:sz w:val="24"/>
                <w:szCs w:val="24"/>
              </w:rPr>
              <w:fldChar w:fldCharType="end"/>
            </w:r>
          </w:hyperlink>
        </w:p>
        <w:p w14:paraId="21B104DE" w14:textId="12416D26"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34" w:history="1">
            <w:r w:rsidR="00CA343B" w:rsidRPr="00770DAF">
              <w:rPr>
                <w:rStyle w:val="Hyperlink"/>
                <w:rFonts w:ascii="Times New Roman" w:eastAsia="Times New Roman" w:hAnsi="Times New Roman" w:cs="Times New Roman"/>
                <w:noProof/>
                <w:sz w:val="24"/>
                <w:szCs w:val="24"/>
              </w:rPr>
              <w:t>9.11.2 Påvirkning i anlægsperioden</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_Toc161387134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54</w:t>
            </w:r>
            <w:r w:rsidR="00CA343B" w:rsidRPr="00770DAF">
              <w:rPr>
                <w:noProof/>
                <w:webHidden/>
                <w:sz w:val="24"/>
                <w:szCs w:val="24"/>
              </w:rPr>
              <w:fldChar w:fldCharType="end"/>
            </w:r>
          </w:hyperlink>
        </w:p>
        <w:p w14:paraId="1F148F31" w14:textId="50FE698D"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35" w:history="1">
            <w:r w:rsidR="00CA343B" w:rsidRPr="00770DAF">
              <w:rPr>
                <w:rStyle w:val="Hyperlink"/>
                <w:rFonts w:ascii="Times New Roman" w:eastAsia="Times New Roman" w:hAnsi="Times New Roman" w:cs="Times New Roman"/>
                <w:noProof/>
                <w:sz w:val="24"/>
                <w:szCs w:val="24"/>
              </w:rPr>
              <w:t>9.11.3 Påvirkning efter udbygning</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_Toc161387135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54</w:t>
            </w:r>
            <w:r w:rsidR="00CA343B" w:rsidRPr="00770DAF">
              <w:rPr>
                <w:noProof/>
                <w:webHidden/>
                <w:sz w:val="24"/>
                <w:szCs w:val="24"/>
              </w:rPr>
              <w:fldChar w:fldCharType="end"/>
            </w:r>
          </w:hyperlink>
        </w:p>
        <w:p w14:paraId="72C61CC5" w14:textId="741F6A0A"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36" w:history="1">
            <w:r w:rsidR="00CA343B" w:rsidRPr="00770DAF">
              <w:rPr>
                <w:rStyle w:val="Hyperlink"/>
                <w:rFonts w:ascii="Times New Roman" w:eastAsia="Times New Roman" w:hAnsi="Times New Roman" w:cs="Times New Roman"/>
                <w:b/>
                <w:bCs/>
                <w:noProof/>
                <w:sz w:val="24"/>
                <w:szCs w:val="24"/>
              </w:rPr>
              <w:t>9.12 Råstoffer og affald</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_Toc161387136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55</w:t>
            </w:r>
            <w:r w:rsidR="00CA343B" w:rsidRPr="00770DAF">
              <w:rPr>
                <w:noProof/>
                <w:webHidden/>
                <w:sz w:val="24"/>
                <w:szCs w:val="24"/>
              </w:rPr>
              <w:fldChar w:fldCharType="end"/>
            </w:r>
          </w:hyperlink>
        </w:p>
        <w:p w14:paraId="354AA6D5" w14:textId="617CE9D6"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37" w:history="1">
            <w:r w:rsidR="00CA343B" w:rsidRPr="00770DAF">
              <w:rPr>
                <w:rStyle w:val="Hyperlink"/>
                <w:rFonts w:ascii="Times New Roman" w:eastAsia="Times New Roman" w:hAnsi="Times New Roman" w:cs="Times New Roman"/>
                <w:noProof/>
                <w:sz w:val="24"/>
                <w:szCs w:val="24"/>
              </w:rPr>
              <w:t>9.12.1 Påvirkning i anlægsperioden</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_Toc161387137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55</w:t>
            </w:r>
            <w:r w:rsidR="00CA343B" w:rsidRPr="00770DAF">
              <w:rPr>
                <w:noProof/>
                <w:webHidden/>
                <w:sz w:val="24"/>
                <w:szCs w:val="24"/>
              </w:rPr>
              <w:fldChar w:fldCharType="end"/>
            </w:r>
          </w:hyperlink>
        </w:p>
        <w:p w14:paraId="0BEEF733" w14:textId="0F1A83AC"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38" w:history="1">
            <w:r w:rsidR="00CA343B" w:rsidRPr="00770DAF">
              <w:rPr>
                <w:rStyle w:val="Hyperlink"/>
                <w:rFonts w:ascii="Times New Roman" w:eastAsia="Times New Roman" w:hAnsi="Times New Roman" w:cs="Times New Roman"/>
                <w:noProof/>
                <w:sz w:val="24"/>
                <w:szCs w:val="24"/>
              </w:rPr>
              <w:t>9.12.2 Påvirkning efter udbygning</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_Toc161387138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55</w:t>
            </w:r>
            <w:r w:rsidR="00CA343B" w:rsidRPr="00770DAF">
              <w:rPr>
                <w:noProof/>
                <w:webHidden/>
                <w:sz w:val="24"/>
                <w:szCs w:val="24"/>
              </w:rPr>
              <w:fldChar w:fldCharType="end"/>
            </w:r>
          </w:hyperlink>
        </w:p>
        <w:p w14:paraId="698E0D62" w14:textId="096402F8"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39" w:history="1">
            <w:r w:rsidR="00CA343B" w:rsidRPr="00770DAF">
              <w:rPr>
                <w:rStyle w:val="Hyperlink"/>
                <w:rFonts w:ascii="Times New Roman" w:eastAsia="Times New Roman" w:hAnsi="Times New Roman" w:cs="Times New Roman"/>
                <w:b/>
                <w:bCs/>
                <w:noProof/>
                <w:sz w:val="24"/>
                <w:szCs w:val="24"/>
              </w:rPr>
              <w:t>9.13 Arealindgreb og ledninger</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_Toc161387139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56</w:t>
            </w:r>
            <w:r w:rsidR="00CA343B" w:rsidRPr="00770DAF">
              <w:rPr>
                <w:noProof/>
                <w:webHidden/>
                <w:sz w:val="24"/>
                <w:szCs w:val="24"/>
              </w:rPr>
              <w:fldChar w:fldCharType="end"/>
            </w:r>
          </w:hyperlink>
        </w:p>
        <w:p w14:paraId="09A448BD" w14:textId="4E171627"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40" w:history="1">
            <w:r w:rsidR="00CA343B" w:rsidRPr="00770DAF">
              <w:rPr>
                <w:rStyle w:val="Hyperlink"/>
                <w:rFonts w:ascii="Times New Roman" w:eastAsia="Times New Roman" w:hAnsi="Times New Roman" w:cs="Times New Roman"/>
                <w:noProof/>
                <w:sz w:val="24"/>
                <w:szCs w:val="24"/>
              </w:rPr>
              <w:t>9.13.1 Påvirkning af arealer</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_Toc161387140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56</w:t>
            </w:r>
            <w:r w:rsidR="00CA343B" w:rsidRPr="00770DAF">
              <w:rPr>
                <w:noProof/>
                <w:webHidden/>
                <w:sz w:val="24"/>
                <w:szCs w:val="24"/>
              </w:rPr>
              <w:fldChar w:fldCharType="end"/>
            </w:r>
          </w:hyperlink>
        </w:p>
        <w:p w14:paraId="7E872FDB" w14:textId="0001079A" w:rsidR="00CA343B" w:rsidRPr="00770DAF" w:rsidRDefault="00426337" w:rsidP="005322E4">
          <w:pPr>
            <w:pStyle w:val="Indholdsfortegnelse3"/>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41" w:history="1">
            <w:r w:rsidR="00CA343B" w:rsidRPr="00770DAF">
              <w:rPr>
                <w:rStyle w:val="Hyperlink"/>
                <w:rFonts w:ascii="Times New Roman" w:eastAsia="Times New Roman" w:hAnsi="Times New Roman" w:cs="Times New Roman"/>
                <w:noProof/>
                <w:sz w:val="24"/>
                <w:szCs w:val="24"/>
              </w:rPr>
              <w:t>9.13.2 Påvirkning af ledninger</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_Toc161387141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56</w:t>
            </w:r>
            <w:r w:rsidR="00CA343B" w:rsidRPr="00770DAF">
              <w:rPr>
                <w:noProof/>
                <w:webHidden/>
                <w:sz w:val="24"/>
                <w:szCs w:val="24"/>
              </w:rPr>
              <w:fldChar w:fldCharType="end"/>
            </w:r>
          </w:hyperlink>
        </w:p>
        <w:p w14:paraId="2343E36A" w14:textId="0D692E28"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42" w:history="1">
            <w:r w:rsidR="00CA343B" w:rsidRPr="00770DAF">
              <w:rPr>
                <w:rStyle w:val="Hyperlink"/>
                <w:rFonts w:ascii="Times New Roman" w:eastAsia="Times New Roman" w:hAnsi="Times New Roman" w:cs="Times New Roman"/>
                <w:b/>
                <w:bCs/>
                <w:noProof/>
                <w:sz w:val="24"/>
                <w:szCs w:val="24"/>
              </w:rPr>
              <w:t>9.14 Støjisoleringsordningen</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_Toc161387142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56</w:t>
            </w:r>
            <w:r w:rsidR="00CA343B" w:rsidRPr="00770DAF">
              <w:rPr>
                <w:noProof/>
                <w:webHidden/>
                <w:sz w:val="24"/>
                <w:szCs w:val="24"/>
              </w:rPr>
              <w:fldChar w:fldCharType="end"/>
            </w:r>
          </w:hyperlink>
        </w:p>
        <w:p w14:paraId="7E7820E9" w14:textId="198ECEB9" w:rsidR="00CA343B" w:rsidRPr="00770DAF" w:rsidRDefault="00426337" w:rsidP="005322E4">
          <w:pPr>
            <w:pStyle w:val="Indholdsfortegnelse1"/>
            <w:tabs>
              <w:tab w:val="right" w:leader="dot" w:pos="9016"/>
            </w:tabs>
            <w:spacing w:line="276" w:lineRule="auto"/>
            <w:rPr>
              <w:rFonts w:asciiTheme="minorHAnsi" w:eastAsiaTheme="minorEastAsia" w:hAnsiTheme="minorHAnsi"/>
              <w:b w:val="0"/>
              <w:noProof/>
              <w:kern w:val="2"/>
              <w:sz w:val="24"/>
              <w:szCs w:val="24"/>
              <w:lang w:eastAsia="da-DK"/>
              <w14:ligatures w14:val="standardContextual"/>
            </w:rPr>
          </w:pPr>
          <w:hyperlink w:anchor="_Toc161387143" w:history="1">
            <w:r w:rsidR="00CA343B" w:rsidRPr="00770DAF">
              <w:rPr>
                <w:rStyle w:val="Hyperlink"/>
                <w:rFonts w:ascii="Times New Roman" w:eastAsia="Times New Roman" w:hAnsi="Times New Roman" w:cs="Times New Roman"/>
                <w:bCs/>
                <w:noProof/>
                <w:sz w:val="24"/>
                <w:szCs w:val="24"/>
              </w:rPr>
              <w:t>10. Forholdet til EU-retten</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_Toc161387143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57</w:t>
            </w:r>
            <w:r w:rsidR="00CA343B" w:rsidRPr="00770DAF">
              <w:rPr>
                <w:noProof/>
                <w:webHidden/>
                <w:sz w:val="24"/>
                <w:szCs w:val="24"/>
              </w:rPr>
              <w:fldChar w:fldCharType="end"/>
            </w:r>
          </w:hyperlink>
        </w:p>
        <w:p w14:paraId="61938ED1" w14:textId="3CD925A7"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44" w:history="1">
            <w:r w:rsidR="00CA343B" w:rsidRPr="00770DAF">
              <w:rPr>
                <w:rStyle w:val="Hyperlink"/>
                <w:rFonts w:ascii="Times New Roman" w:eastAsia="Times New Roman" w:hAnsi="Times New Roman" w:cs="Times New Roman"/>
                <w:b/>
                <w:bCs/>
                <w:noProof/>
                <w:sz w:val="24"/>
                <w:szCs w:val="24"/>
              </w:rPr>
              <w:t>10.1 VVM-direktivet</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_Toc161387144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57</w:t>
            </w:r>
            <w:r w:rsidR="00CA343B" w:rsidRPr="00770DAF">
              <w:rPr>
                <w:noProof/>
                <w:webHidden/>
                <w:sz w:val="24"/>
                <w:szCs w:val="24"/>
              </w:rPr>
              <w:fldChar w:fldCharType="end"/>
            </w:r>
          </w:hyperlink>
        </w:p>
        <w:p w14:paraId="74DAD1A6" w14:textId="633F7CD6"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45" w:history="1">
            <w:r w:rsidR="00CA343B" w:rsidRPr="00770DAF">
              <w:rPr>
                <w:rStyle w:val="Hyperlink"/>
                <w:rFonts w:ascii="Times New Roman" w:eastAsia="Times New Roman" w:hAnsi="Times New Roman" w:cs="Times New Roman"/>
                <w:b/>
                <w:bCs/>
                <w:noProof/>
                <w:sz w:val="24"/>
                <w:szCs w:val="24"/>
              </w:rPr>
              <w:t>10.2 Habitat- og Fuglebeskyttelsesdirektivet</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_Toc161387145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58</w:t>
            </w:r>
            <w:r w:rsidR="00CA343B" w:rsidRPr="00770DAF">
              <w:rPr>
                <w:noProof/>
                <w:webHidden/>
                <w:sz w:val="24"/>
                <w:szCs w:val="24"/>
              </w:rPr>
              <w:fldChar w:fldCharType="end"/>
            </w:r>
          </w:hyperlink>
        </w:p>
        <w:p w14:paraId="09A9B276" w14:textId="366F2639"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46" w:history="1">
            <w:r w:rsidR="00CA343B" w:rsidRPr="00770DAF">
              <w:rPr>
                <w:rStyle w:val="Hyperlink"/>
                <w:rFonts w:ascii="Times New Roman" w:eastAsia="Times New Roman" w:hAnsi="Times New Roman" w:cs="Times New Roman"/>
                <w:b/>
                <w:bCs/>
                <w:noProof/>
                <w:sz w:val="24"/>
                <w:szCs w:val="24"/>
              </w:rPr>
              <w:t>10.3 Århus-konventionen</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_Toc161387146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60</w:t>
            </w:r>
            <w:r w:rsidR="00CA343B" w:rsidRPr="00770DAF">
              <w:rPr>
                <w:noProof/>
                <w:webHidden/>
                <w:sz w:val="24"/>
                <w:szCs w:val="24"/>
              </w:rPr>
              <w:fldChar w:fldCharType="end"/>
            </w:r>
          </w:hyperlink>
        </w:p>
        <w:p w14:paraId="4E3014BC" w14:textId="672A818A"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47" w:history="1">
            <w:r w:rsidR="00CA343B" w:rsidRPr="00770DAF">
              <w:rPr>
                <w:rStyle w:val="Hyperlink"/>
                <w:rFonts w:ascii="Times New Roman" w:eastAsia="Times New Roman" w:hAnsi="Times New Roman" w:cs="Times New Roman"/>
                <w:b/>
                <w:bCs/>
                <w:noProof/>
                <w:sz w:val="24"/>
                <w:szCs w:val="24"/>
              </w:rPr>
              <w:t>10.4 Vandrammedirektivet og grundvandsdirektivet</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_Toc161387147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61</w:t>
            </w:r>
            <w:r w:rsidR="00CA343B" w:rsidRPr="00770DAF">
              <w:rPr>
                <w:noProof/>
                <w:webHidden/>
                <w:sz w:val="24"/>
                <w:szCs w:val="24"/>
              </w:rPr>
              <w:fldChar w:fldCharType="end"/>
            </w:r>
          </w:hyperlink>
        </w:p>
        <w:p w14:paraId="25984F28" w14:textId="46EEA819" w:rsidR="00CA343B" w:rsidRPr="00770DAF" w:rsidRDefault="00426337" w:rsidP="005322E4">
          <w:pPr>
            <w:pStyle w:val="Indholdsfortegnelse2"/>
            <w:tabs>
              <w:tab w:val="right" w:leader="dot" w:pos="9016"/>
            </w:tabs>
            <w:spacing w:line="276" w:lineRule="auto"/>
            <w:rPr>
              <w:rFonts w:asciiTheme="minorHAnsi" w:eastAsiaTheme="minorEastAsia" w:hAnsiTheme="minorHAnsi"/>
              <w:noProof/>
              <w:kern w:val="2"/>
              <w:sz w:val="24"/>
              <w:szCs w:val="24"/>
              <w:lang w:eastAsia="da-DK"/>
              <w14:ligatures w14:val="standardContextual"/>
            </w:rPr>
          </w:pPr>
          <w:hyperlink w:anchor="_Toc161387148" w:history="1">
            <w:r w:rsidR="00CA343B" w:rsidRPr="00770DAF">
              <w:rPr>
                <w:rStyle w:val="Hyperlink"/>
                <w:rFonts w:ascii="Times New Roman" w:eastAsia="Times New Roman" w:hAnsi="Times New Roman" w:cs="Times New Roman"/>
                <w:b/>
                <w:bCs/>
                <w:noProof/>
                <w:sz w:val="24"/>
                <w:szCs w:val="24"/>
              </w:rPr>
              <w:t>10.5 Havstrategidirektivet</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_Toc161387148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63</w:t>
            </w:r>
            <w:r w:rsidR="00CA343B" w:rsidRPr="00770DAF">
              <w:rPr>
                <w:noProof/>
                <w:webHidden/>
                <w:sz w:val="24"/>
                <w:szCs w:val="24"/>
              </w:rPr>
              <w:fldChar w:fldCharType="end"/>
            </w:r>
          </w:hyperlink>
        </w:p>
        <w:p w14:paraId="5F2189B8" w14:textId="03CEDEA6" w:rsidR="00CA343B" w:rsidRPr="00770DAF" w:rsidRDefault="00426337" w:rsidP="005322E4">
          <w:pPr>
            <w:pStyle w:val="Indholdsfortegnelse1"/>
            <w:tabs>
              <w:tab w:val="right" w:leader="dot" w:pos="9016"/>
            </w:tabs>
            <w:spacing w:line="276" w:lineRule="auto"/>
            <w:rPr>
              <w:rFonts w:asciiTheme="minorHAnsi" w:eastAsiaTheme="minorEastAsia" w:hAnsiTheme="minorHAnsi"/>
              <w:b w:val="0"/>
              <w:noProof/>
              <w:kern w:val="2"/>
              <w:sz w:val="24"/>
              <w:szCs w:val="24"/>
              <w:lang w:eastAsia="da-DK"/>
              <w14:ligatures w14:val="standardContextual"/>
            </w:rPr>
          </w:pPr>
          <w:hyperlink w:anchor="_Toc161387149" w:history="1">
            <w:r w:rsidR="00CA343B" w:rsidRPr="00770DAF">
              <w:rPr>
                <w:rStyle w:val="Hyperlink"/>
                <w:rFonts w:ascii="Times New Roman" w:eastAsia="Times New Roman" w:hAnsi="Times New Roman" w:cs="Times New Roman"/>
                <w:bCs/>
                <w:noProof/>
                <w:sz w:val="24"/>
                <w:szCs w:val="24"/>
              </w:rPr>
              <w:t>11. Hørte myndigheder og organisationer mv.</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_Toc161387149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64</w:t>
            </w:r>
            <w:r w:rsidR="00CA343B" w:rsidRPr="00770DAF">
              <w:rPr>
                <w:noProof/>
                <w:webHidden/>
                <w:sz w:val="24"/>
                <w:szCs w:val="24"/>
              </w:rPr>
              <w:fldChar w:fldCharType="end"/>
            </w:r>
          </w:hyperlink>
        </w:p>
        <w:p w14:paraId="24AD5008" w14:textId="3EF65C34" w:rsidR="00CA343B" w:rsidRPr="00770DAF" w:rsidRDefault="00426337" w:rsidP="005322E4">
          <w:pPr>
            <w:pStyle w:val="Indholdsfortegnelse1"/>
            <w:tabs>
              <w:tab w:val="right" w:leader="dot" w:pos="9016"/>
            </w:tabs>
            <w:spacing w:line="276" w:lineRule="auto"/>
            <w:rPr>
              <w:rFonts w:asciiTheme="minorHAnsi" w:eastAsiaTheme="minorEastAsia" w:hAnsiTheme="minorHAnsi"/>
              <w:b w:val="0"/>
              <w:noProof/>
              <w:kern w:val="2"/>
              <w:sz w:val="24"/>
              <w:szCs w:val="24"/>
              <w:lang w:eastAsia="da-DK"/>
              <w14:ligatures w14:val="standardContextual"/>
            </w:rPr>
          </w:pPr>
          <w:hyperlink w:anchor="_Toc161387150" w:history="1">
            <w:r w:rsidR="00CA343B" w:rsidRPr="00770DAF">
              <w:rPr>
                <w:rStyle w:val="Hyperlink"/>
                <w:rFonts w:ascii="Times New Roman" w:eastAsia="Times New Roman" w:hAnsi="Times New Roman" w:cs="Times New Roman"/>
                <w:bCs/>
                <w:noProof/>
                <w:sz w:val="24"/>
                <w:szCs w:val="24"/>
              </w:rPr>
              <w:t>12. Sammenfattende skema</w:t>
            </w:r>
            <w:r w:rsidR="00CA343B" w:rsidRPr="00770DAF">
              <w:rPr>
                <w:noProof/>
                <w:webHidden/>
                <w:sz w:val="24"/>
                <w:szCs w:val="24"/>
              </w:rPr>
              <w:tab/>
            </w:r>
            <w:r w:rsidR="00CA343B" w:rsidRPr="00770DAF">
              <w:rPr>
                <w:noProof/>
                <w:webHidden/>
                <w:sz w:val="24"/>
                <w:szCs w:val="24"/>
              </w:rPr>
              <w:fldChar w:fldCharType="begin"/>
            </w:r>
            <w:r w:rsidR="00CA343B" w:rsidRPr="00770DAF">
              <w:rPr>
                <w:noProof/>
                <w:webHidden/>
                <w:sz w:val="24"/>
                <w:szCs w:val="24"/>
              </w:rPr>
              <w:instrText xml:space="preserve"> PAGEREF _Toc161387150 \h </w:instrText>
            </w:r>
            <w:r w:rsidR="00CA343B" w:rsidRPr="00770DAF">
              <w:rPr>
                <w:noProof/>
                <w:webHidden/>
                <w:sz w:val="24"/>
                <w:szCs w:val="24"/>
              </w:rPr>
            </w:r>
            <w:r w:rsidR="00CA343B" w:rsidRPr="00770DAF">
              <w:rPr>
                <w:noProof/>
                <w:webHidden/>
                <w:sz w:val="24"/>
                <w:szCs w:val="24"/>
              </w:rPr>
              <w:fldChar w:fldCharType="separate"/>
            </w:r>
            <w:r w:rsidR="00CA343B" w:rsidRPr="00770DAF">
              <w:rPr>
                <w:noProof/>
                <w:webHidden/>
                <w:sz w:val="24"/>
                <w:szCs w:val="24"/>
              </w:rPr>
              <w:t>64</w:t>
            </w:r>
            <w:r w:rsidR="00CA343B" w:rsidRPr="00770DAF">
              <w:rPr>
                <w:noProof/>
                <w:webHidden/>
                <w:sz w:val="24"/>
                <w:szCs w:val="24"/>
              </w:rPr>
              <w:fldChar w:fldCharType="end"/>
            </w:r>
          </w:hyperlink>
        </w:p>
        <w:p w14:paraId="417E1835" w14:textId="6F2B2AEC" w:rsidR="00770DAF" w:rsidRDefault="00CA343B" w:rsidP="005322E4">
          <w:pPr>
            <w:spacing w:line="276" w:lineRule="auto"/>
            <w:rPr>
              <w:b/>
              <w:bCs/>
            </w:rPr>
          </w:pPr>
          <w:r w:rsidRPr="00770DAF">
            <w:rPr>
              <w:b/>
              <w:bCs/>
              <w:sz w:val="24"/>
              <w:szCs w:val="24"/>
            </w:rPr>
            <w:fldChar w:fldCharType="end"/>
          </w:r>
        </w:p>
      </w:sdtContent>
    </w:sdt>
    <w:bookmarkStart w:id="1" w:name="_Toc161387057" w:displacedByCustomXml="prev"/>
    <w:bookmarkStart w:id="2" w:name="_Toc161386675" w:displacedByCustomXml="prev"/>
    <w:p w14:paraId="75396D36" w14:textId="77777777" w:rsidR="00770DAF" w:rsidRDefault="00770DAF" w:rsidP="005322E4">
      <w:pPr>
        <w:spacing w:line="276"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4EDBBFCB" w14:textId="1D738EC9" w:rsidR="001E414F" w:rsidRPr="00770DAF" w:rsidRDefault="001E414F" w:rsidP="005322E4">
      <w:pPr>
        <w:spacing w:line="276" w:lineRule="auto"/>
      </w:pPr>
      <w:r w:rsidRPr="00B70F81">
        <w:rPr>
          <w:rFonts w:ascii="Times New Roman" w:eastAsia="Times New Roman" w:hAnsi="Times New Roman" w:cs="Times New Roman"/>
          <w:b/>
          <w:bCs/>
          <w:sz w:val="24"/>
          <w:szCs w:val="24"/>
        </w:rPr>
        <w:lastRenderedPageBreak/>
        <w:t>1. Indledning</w:t>
      </w:r>
      <w:bookmarkEnd w:id="2"/>
      <w:bookmarkEnd w:id="1"/>
      <w:r w:rsidRPr="00B70F81">
        <w:rPr>
          <w:rFonts w:ascii="Times New Roman" w:eastAsia="Times New Roman" w:hAnsi="Times New Roman" w:cs="Times New Roman"/>
          <w:b/>
          <w:bCs/>
          <w:sz w:val="24"/>
          <w:szCs w:val="24"/>
        </w:rPr>
        <w:t> </w:t>
      </w:r>
    </w:p>
    <w:p w14:paraId="2607BDE4" w14:textId="0538B4A8" w:rsidR="000336BF" w:rsidRDefault="569D618F" w:rsidP="005322E4">
      <w:pPr>
        <w:spacing w:line="276" w:lineRule="auto"/>
        <w:ind w:left="-20" w:right="-20"/>
        <w:jc w:val="both"/>
        <w:rPr>
          <w:rFonts w:ascii="Times New Roman" w:eastAsia="Times New Roman" w:hAnsi="Times New Roman" w:cs="Times New Roman"/>
          <w:sz w:val="24"/>
          <w:szCs w:val="24"/>
        </w:rPr>
      </w:pPr>
      <w:r w:rsidRPr="339E344E">
        <w:rPr>
          <w:rFonts w:ascii="Times New Roman" w:eastAsia="Times New Roman" w:hAnsi="Times New Roman" w:cs="Times New Roman"/>
        </w:rPr>
        <w:t>L</w:t>
      </w:r>
      <w:r w:rsidRPr="339E344E">
        <w:rPr>
          <w:rFonts w:ascii="Times New Roman" w:eastAsia="Times New Roman" w:hAnsi="Times New Roman" w:cs="Times New Roman"/>
          <w:sz w:val="24"/>
          <w:szCs w:val="24"/>
        </w:rPr>
        <w:t xml:space="preserve">ovforslaget har til formål at </w:t>
      </w:r>
      <w:r w:rsidR="000A6286">
        <w:rPr>
          <w:rFonts w:ascii="Times New Roman" w:eastAsia="Times New Roman" w:hAnsi="Times New Roman" w:cs="Times New Roman"/>
          <w:sz w:val="24"/>
          <w:szCs w:val="24"/>
        </w:rPr>
        <w:t>skabe</w:t>
      </w:r>
      <w:r w:rsidR="74CC16B0" w:rsidRPr="67AC9228">
        <w:rPr>
          <w:rFonts w:ascii="Times New Roman" w:eastAsia="Times New Roman" w:hAnsi="Times New Roman" w:cs="Times New Roman"/>
          <w:sz w:val="24"/>
          <w:szCs w:val="24"/>
        </w:rPr>
        <w:t xml:space="preserve"> hjemmelsgrundlaget for </w:t>
      </w:r>
      <w:r w:rsidR="0034380A">
        <w:rPr>
          <w:rFonts w:ascii="Times New Roman" w:eastAsia="Times New Roman" w:hAnsi="Times New Roman" w:cs="Times New Roman"/>
          <w:sz w:val="24"/>
          <w:szCs w:val="24"/>
        </w:rPr>
        <w:t>etablering</w:t>
      </w:r>
      <w:r w:rsidR="74CC16B0" w:rsidRPr="67AC9228">
        <w:rPr>
          <w:rFonts w:ascii="Times New Roman" w:eastAsia="Times New Roman" w:hAnsi="Times New Roman" w:cs="Times New Roman"/>
          <w:sz w:val="24"/>
          <w:szCs w:val="24"/>
        </w:rPr>
        <w:t xml:space="preserve"> af et vejanlæg</w:t>
      </w:r>
      <w:r w:rsidR="0034380A">
        <w:rPr>
          <w:rFonts w:ascii="Times New Roman" w:eastAsia="Times New Roman" w:hAnsi="Times New Roman" w:cs="Times New Roman"/>
          <w:sz w:val="24"/>
          <w:szCs w:val="24"/>
        </w:rPr>
        <w:t>, herunder for ekspropriation</w:t>
      </w:r>
      <w:r w:rsidR="74CC16B0" w:rsidRPr="67AC9228">
        <w:rPr>
          <w:rFonts w:ascii="Times New Roman" w:eastAsia="Times New Roman" w:hAnsi="Times New Roman" w:cs="Times New Roman"/>
          <w:sz w:val="24"/>
          <w:szCs w:val="24"/>
        </w:rPr>
        <w:t xml:space="preserve">, der </w:t>
      </w:r>
      <w:r w:rsidR="74CC16B0" w:rsidRPr="2C9A0FC7">
        <w:rPr>
          <w:rFonts w:ascii="Times New Roman" w:eastAsia="Times New Roman" w:hAnsi="Times New Roman" w:cs="Times New Roman"/>
          <w:sz w:val="24"/>
          <w:szCs w:val="24"/>
        </w:rPr>
        <w:t>kan</w:t>
      </w:r>
      <w:r w:rsidRPr="67AC9228">
        <w:rPr>
          <w:rFonts w:ascii="Times New Roman" w:eastAsia="Times New Roman" w:hAnsi="Times New Roman" w:cs="Times New Roman"/>
          <w:sz w:val="24"/>
          <w:szCs w:val="24"/>
        </w:rPr>
        <w:t xml:space="preserve"> </w:t>
      </w:r>
      <w:r w:rsidRPr="339E344E">
        <w:rPr>
          <w:rFonts w:ascii="Times New Roman" w:eastAsia="Times New Roman" w:hAnsi="Times New Roman" w:cs="Times New Roman"/>
          <w:sz w:val="24"/>
          <w:szCs w:val="24"/>
        </w:rPr>
        <w:t xml:space="preserve">forbedre </w:t>
      </w:r>
      <w:r w:rsidR="07FCACEB" w:rsidRPr="339E344E">
        <w:rPr>
          <w:rFonts w:ascii="Times New Roman" w:eastAsia="Times New Roman" w:hAnsi="Times New Roman" w:cs="Times New Roman"/>
          <w:sz w:val="24"/>
          <w:szCs w:val="24"/>
        </w:rPr>
        <w:t xml:space="preserve">fremkommeligheden </w:t>
      </w:r>
      <w:r w:rsidR="68825888" w:rsidRPr="339E344E">
        <w:rPr>
          <w:rFonts w:ascii="Times New Roman" w:eastAsia="Times New Roman" w:hAnsi="Times New Roman" w:cs="Times New Roman"/>
          <w:sz w:val="24"/>
          <w:szCs w:val="24"/>
        </w:rPr>
        <w:t xml:space="preserve">og trafiksikkerheden </w:t>
      </w:r>
      <w:r w:rsidRPr="339E344E">
        <w:rPr>
          <w:rFonts w:ascii="Times New Roman" w:eastAsia="Times New Roman" w:hAnsi="Times New Roman" w:cs="Times New Roman"/>
          <w:sz w:val="24"/>
          <w:szCs w:val="24"/>
        </w:rPr>
        <w:t xml:space="preserve">på </w:t>
      </w:r>
      <w:r w:rsidR="5C1CEEA4" w:rsidRPr="339E344E">
        <w:rPr>
          <w:rFonts w:ascii="Times New Roman" w:eastAsia="Times New Roman" w:hAnsi="Times New Roman" w:cs="Times New Roman"/>
          <w:sz w:val="24"/>
          <w:szCs w:val="24"/>
        </w:rPr>
        <w:t>Rute 11</w:t>
      </w:r>
      <w:r w:rsidRPr="339E344E">
        <w:rPr>
          <w:rFonts w:ascii="Times New Roman" w:eastAsia="Times New Roman" w:hAnsi="Times New Roman" w:cs="Times New Roman"/>
          <w:sz w:val="24"/>
          <w:szCs w:val="24"/>
        </w:rPr>
        <w:t xml:space="preserve"> og </w:t>
      </w:r>
      <w:r w:rsidR="0521FC85" w:rsidRPr="339E344E">
        <w:rPr>
          <w:rFonts w:ascii="Times New Roman" w:eastAsia="Times New Roman" w:hAnsi="Times New Roman" w:cs="Times New Roman"/>
          <w:sz w:val="24"/>
          <w:szCs w:val="24"/>
        </w:rPr>
        <w:t>trafikafviklingen i endepunkterne i Varde og Esbjergmotorvejen (Korskro)</w:t>
      </w:r>
      <w:r w:rsidRPr="339E344E">
        <w:rPr>
          <w:rFonts w:ascii="Times New Roman" w:eastAsia="Times New Roman" w:hAnsi="Times New Roman" w:cs="Times New Roman"/>
          <w:sz w:val="24"/>
          <w:szCs w:val="24"/>
        </w:rPr>
        <w:t>.</w:t>
      </w:r>
    </w:p>
    <w:p w14:paraId="3DE9BC91" w14:textId="2184D568" w:rsidR="001E414F" w:rsidRDefault="001E414F" w:rsidP="11A38F31">
      <w:pPr>
        <w:spacing w:line="276" w:lineRule="auto"/>
        <w:ind w:left="-20" w:right="-20"/>
        <w:jc w:val="both"/>
        <w:rPr>
          <w:rFonts w:ascii="Times New Roman" w:eastAsia="Times New Roman" w:hAnsi="Times New Roman" w:cs="Times New Roman"/>
          <w:sz w:val="24"/>
          <w:szCs w:val="24"/>
        </w:rPr>
      </w:pPr>
      <w:r w:rsidRPr="11A38F31">
        <w:rPr>
          <w:rFonts w:ascii="Times New Roman" w:eastAsia="Times New Roman" w:hAnsi="Times New Roman" w:cs="Times New Roman"/>
          <w:color w:val="000000" w:themeColor="text1"/>
          <w:sz w:val="24"/>
          <w:szCs w:val="24"/>
        </w:rPr>
        <w:t xml:space="preserve">I lovforslagets § 1 bemyndiges transportministeren til at udbygge </w:t>
      </w:r>
      <w:r w:rsidR="00770DAF" w:rsidRPr="11A38F31">
        <w:rPr>
          <w:rFonts w:ascii="Times New Roman" w:eastAsia="Times New Roman" w:hAnsi="Times New Roman" w:cs="Times New Roman"/>
          <w:color w:val="000000" w:themeColor="text1"/>
          <w:sz w:val="24"/>
          <w:szCs w:val="24"/>
        </w:rPr>
        <w:t>Rute 11</w:t>
      </w:r>
      <w:r w:rsidRPr="11A38F31">
        <w:rPr>
          <w:rFonts w:ascii="Times New Roman" w:eastAsia="Times New Roman" w:hAnsi="Times New Roman" w:cs="Times New Roman"/>
          <w:color w:val="000000" w:themeColor="text1"/>
          <w:sz w:val="24"/>
          <w:szCs w:val="24"/>
        </w:rPr>
        <w:t xml:space="preserve"> </w:t>
      </w:r>
      <w:r w:rsidR="003A7EC7" w:rsidRPr="11A38F31">
        <w:rPr>
          <w:rFonts w:ascii="Times New Roman" w:eastAsia="Times New Roman" w:hAnsi="Times New Roman" w:cs="Times New Roman"/>
          <w:color w:val="000000" w:themeColor="text1"/>
          <w:sz w:val="24"/>
          <w:szCs w:val="24"/>
        </w:rPr>
        <w:t xml:space="preserve">mellem </w:t>
      </w:r>
      <w:r w:rsidR="00770DAF" w:rsidRPr="11A38F31">
        <w:rPr>
          <w:rFonts w:ascii="Times New Roman" w:eastAsia="Times New Roman" w:hAnsi="Times New Roman" w:cs="Times New Roman"/>
          <w:color w:val="000000" w:themeColor="text1"/>
          <w:sz w:val="24"/>
          <w:szCs w:val="24"/>
        </w:rPr>
        <w:t>Korskro</w:t>
      </w:r>
      <w:r w:rsidR="003A7EC7" w:rsidRPr="11A38F31">
        <w:rPr>
          <w:rFonts w:ascii="Times New Roman" w:eastAsia="Times New Roman" w:hAnsi="Times New Roman" w:cs="Times New Roman"/>
          <w:color w:val="000000" w:themeColor="text1"/>
          <w:sz w:val="24"/>
          <w:szCs w:val="24"/>
        </w:rPr>
        <w:t xml:space="preserve"> og </w:t>
      </w:r>
      <w:r w:rsidR="00770DAF" w:rsidRPr="11A38F31">
        <w:rPr>
          <w:rFonts w:ascii="Times New Roman" w:eastAsia="Times New Roman" w:hAnsi="Times New Roman" w:cs="Times New Roman"/>
          <w:color w:val="000000" w:themeColor="text1"/>
          <w:sz w:val="24"/>
          <w:szCs w:val="24"/>
        </w:rPr>
        <w:t>Varde</w:t>
      </w:r>
      <w:r w:rsidRPr="11A38F31">
        <w:rPr>
          <w:rFonts w:ascii="Times New Roman" w:eastAsia="Times New Roman" w:hAnsi="Times New Roman" w:cs="Times New Roman"/>
          <w:color w:val="000000" w:themeColor="text1"/>
          <w:sz w:val="24"/>
          <w:szCs w:val="24"/>
        </w:rPr>
        <w:t xml:space="preserve"> ved at </w:t>
      </w:r>
      <w:r w:rsidRPr="11A38F31">
        <w:rPr>
          <w:rFonts w:ascii="Times New Roman" w:eastAsia="Times New Roman" w:hAnsi="Times New Roman" w:cs="Times New Roman"/>
          <w:sz w:val="24"/>
          <w:szCs w:val="24"/>
        </w:rPr>
        <w:t>etablere</w:t>
      </w:r>
      <w:r w:rsidR="50C6EECA" w:rsidRPr="11A38F31">
        <w:rPr>
          <w:rFonts w:ascii="Times New Roman" w:eastAsia="Times New Roman" w:hAnsi="Times New Roman" w:cs="Times New Roman"/>
          <w:sz w:val="24"/>
          <w:szCs w:val="24"/>
        </w:rPr>
        <w:t xml:space="preserve"> et ekstra spor på størstedelen af strækningen og en dobbeltrettet cykelsti på østsiden af vejen</w:t>
      </w:r>
      <w:r w:rsidR="4B5B248E" w:rsidRPr="11A38F31">
        <w:rPr>
          <w:rFonts w:ascii="Times New Roman" w:eastAsia="Times New Roman" w:hAnsi="Times New Roman" w:cs="Times New Roman"/>
          <w:sz w:val="24"/>
          <w:szCs w:val="24"/>
        </w:rPr>
        <w:t xml:space="preserve"> samt udbygge krydset i Varde og rundkørslen ved Korskro.</w:t>
      </w:r>
    </w:p>
    <w:p w14:paraId="6A990972" w14:textId="7D1D539C" w:rsidR="001E414F" w:rsidRPr="00B70F81" w:rsidRDefault="001E414F" w:rsidP="005322E4">
      <w:pPr>
        <w:spacing w:line="276" w:lineRule="auto"/>
        <w:rPr>
          <w:rFonts w:ascii="Times New Roman" w:eastAsia="Times New Roman" w:hAnsi="Times New Roman" w:cs="Times New Roman"/>
          <w:color w:val="000000"/>
          <w:sz w:val="24"/>
          <w:szCs w:val="24"/>
        </w:rPr>
      </w:pPr>
      <w:r w:rsidRPr="2C9A0FC7">
        <w:rPr>
          <w:rFonts w:ascii="Times New Roman" w:eastAsia="Times New Roman" w:hAnsi="Times New Roman" w:cs="Times New Roman"/>
          <w:color w:val="000000" w:themeColor="text1"/>
          <w:sz w:val="24"/>
          <w:szCs w:val="24"/>
        </w:rPr>
        <w:t xml:space="preserve">Transportministeren bemyndiges til at foretage de dispositioner, der er nødvendige med henblik på at gennemføre </w:t>
      </w:r>
      <w:r w:rsidR="5F638562" w:rsidRPr="5C40BB9C">
        <w:rPr>
          <w:rFonts w:ascii="Times New Roman" w:eastAsia="Times New Roman" w:hAnsi="Times New Roman" w:cs="Times New Roman"/>
          <w:color w:val="000000" w:themeColor="text1"/>
          <w:sz w:val="24"/>
          <w:szCs w:val="24"/>
        </w:rPr>
        <w:t>dette</w:t>
      </w:r>
      <w:r w:rsidRPr="2C9A0FC7">
        <w:rPr>
          <w:rFonts w:ascii="Times New Roman" w:eastAsia="Times New Roman" w:hAnsi="Times New Roman" w:cs="Times New Roman"/>
          <w:color w:val="000000" w:themeColor="text1"/>
          <w:sz w:val="24"/>
          <w:szCs w:val="24"/>
        </w:rPr>
        <w:t xml:space="preserve"> anlægsprojekt.  </w:t>
      </w:r>
    </w:p>
    <w:p w14:paraId="4D56FB1A" w14:textId="09B194E3"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Loven vil udgøre godkendelsen af de udførte miljøkonsekvensvurderinger.  </w:t>
      </w:r>
    </w:p>
    <w:p w14:paraId="218E9ECA" w14:textId="5351B341"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Til brug for anlægsprojektet indeholder lovforslaget en række bestemmelser, som vil regulere anlægsarbejdet i forhold til miljø og planlægning, varetagelse af naturhensyn, ledningsarbejder mv.  </w:t>
      </w:r>
    </w:p>
    <w:p w14:paraId="62E8F0AF" w14:textId="7F409419"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Det er intentionen, at transportministeren vil delegere sin kompetence til Vejdirektoratet til gennemførelse af anlægsprojektet. Vejdirektoratet vil da være anlægsmyndighed for projektet omfattet af lovforslaget. </w:t>
      </w:r>
    </w:p>
    <w:p w14:paraId="7906B63A" w14:textId="0BEC4469"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Den vedtagne lov vil skulle udgøre det fornødne retsgrundlag for, at transportministeren ved Vejdirektoratet kan udføre de fysiske arbejder og indgreb, som er en forudsætning for at gennemføre anlægsprojektet.  </w:t>
      </w:r>
    </w:p>
    <w:p w14:paraId="1189BF64" w14:textId="2088F582" w:rsidR="001E414F" w:rsidRPr="00B70F81" w:rsidRDefault="0E6A259E" w:rsidP="005322E4">
      <w:pPr>
        <w:spacing w:line="276" w:lineRule="auto"/>
        <w:rPr>
          <w:rFonts w:ascii="Times New Roman" w:eastAsia="Times New Roman" w:hAnsi="Times New Roman" w:cs="Times New Roman"/>
          <w:color w:val="000000"/>
          <w:sz w:val="24"/>
          <w:szCs w:val="24"/>
        </w:rPr>
      </w:pPr>
      <w:r w:rsidRPr="2C4624B4">
        <w:rPr>
          <w:rFonts w:ascii="Times New Roman" w:eastAsia="Times New Roman" w:hAnsi="Times New Roman" w:cs="Times New Roman"/>
          <w:color w:val="000000" w:themeColor="text1"/>
          <w:sz w:val="24"/>
          <w:szCs w:val="24"/>
        </w:rPr>
        <w:t>Transportministeren</w:t>
      </w:r>
      <w:r w:rsidR="001E414F" w:rsidRPr="45D610E9">
        <w:rPr>
          <w:rFonts w:ascii="Times New Roman" w:eastAsia="Times New Roman" w:hAnsi="Times New Roman" w:cs="Times New Roman"/>
          <w:color w:val="000000" w:themeColor="text1"/>
          <w:sz w:val="24"/>
          <w:szCs w:val="24"/>
        </w:rPr>
        <w:t xml:space="preserve"> foreslås med lovforslaget bemyndiget til at fastsætte regler om ophævelse af loven, der vedtages med dette lovforslag, når ministeren vurderer, at </w:t>
      </w:r>
      <w:r w:rsidR="001E414F" w:rsidRPr="0607A235">
        <w:rPr>
          <w:rFonts w:ascii="Times New Roman" w:eastAsia="Times New Roman" w:hAnsi="Times New Roman" w:cs="Times New Roman"/>
          <w:color w:val="000000" w:themeColor="text1"/>
          <w:sz w:val="24"/>
          <w:szCs w:val="24"/>
        </w:rPr>
        <w:t>anlægsprojekt</w:t>
      </w:r>
      <w:r w:rsidR="7D0BBF70" w:rsidRPr="0607A235">
        <w:rPr>
          <w:rFonts w:ascii="Times New Roman" w:eastAsia="Times New Roman" w:hAnsi="Times New Roman" w:cs="Times New Roman"/>
          <w:color w:val="000000" w:themeColor="text1"/>
          <w:sz w:val="24"/>
          <w:szCs w:val="24"/>
        </w:rPr>
        <w:t>et</w:t>
      </w:r>
      <w:r w:rsidR="001E414F" w:rsidRPr="45D610E9">
        <w:rPr>
          <w:rFonts w:ascii="Times New Roman" w:eastAsia="Times New Roman" w:hAnsi="Times New Roman" w:cs="Times New Roman"/>
          <w:color w:val="000000" w:themeColor="text1"/>
          <w:sz w:val="24"/>
          <w:szCs w:val="24"/>
        </w:rPr>
        <w:t xml:space="preserve"> er færdigetableret, og lovens bestemmelser ikke længere finder anvendelse i praksis.</w:t>
      </w:r>
    </w:p>
    <w:p w14:paraId="6C801D97" w14:textId="77777777" w:rsidR="001E414F" w:rsidRPr="00B70F81" w:rsidRDefault="001E414F" w:rsidP="005322E4">
      <w:pPr>
        <w:keepNext/>
        <w:keepLines/>
        <w:spacing w:before="240" w:line="276" w:lineRule="auto"/>
        <w:outlineLvl w:val="0"/>
        <w:rPr>
          <w:rFonts w:ascii="Times New Roman" w:eastAsia="Times New Roman" w:hAnsi="Times New Roman" w:cs="Times New Roman"/>
          <w:b/>
          <w:bCs/>
          <w:sz w:val="24"/>
          <w:szCs w:val="24"/>
        </w:rPr>
      </w:pPr>
      <w:bookmarkStart w:id="3" w:name="_Toc161386676"/>
      <w:bookmarkStart w:id="4" w:name="_Toc161387058"/>
      <w:r w:rsidRPr="00B70F81">
        <w:rPr>
          <w:rFonts w:ascii="Times New Roman" w:eastAsia="Times New Roman" w:hAnsi="Times New Roman" w:cs="Times New Roman"/>
          <w:b/>
          <w:bCs/>
          <w:sz w:val="24"/>
          <w:szCs w:val="24"/>
        </w:rPr>
        <w:t>2. Lovforslagets baggrund</w:t>
      </w:r>
      <w:bookmarkEnd w:id="3"/>
      <w:bookmarkEnd w:id="4"/>
      <w:r w:rsidRPr="00B70F81">
        <w:rPr>
          <w:rFonts w:ascii="Times New Roman" w:eastAsia="Times New Roman" w:hAnsi="Times New Roman" w:cs="Times New Roman"/>
          <w:b/>
          <w:bCs/>
          <w:sz w:val="24"/>
          <w:szCs w:val="24"/>
        </w:rPr>
        <w:t> </w:t>
      </w:r>
    </w:p>
    <w:p w14:paraId="2992F706" w14:textId="3F162CB5"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Den 28. juni 2021 indgik den daværende regering (Socialdemokratiet) sammen med Venstre, Dansk Folkeparti, Socialistisk Folkeparti, Radikale Venstre, Enhedslisten, Det Konservative Folkeparti, Nye Borgerlige, Liberal Alliance, Alternativet og Kristendemokraterne en aftale om Infrastrukturplan 2035. Den 11. maj 2022 trådte Nye Borgerlige ud af forliget, og partiet er dermed ikke længere en del af aftalen om Infrastrukturplan 2035.</w:t>
      </w:r>
    </w:p>
    <w:p w14:paraId="643A83CB" w14:textId="5CC50F23" w:rsidR="001E414F" w:rsidRPr="00B70F81" w:rsidRDefault="001E414F" w:rsidP="005322E4">
      <w:pPr>
        <w:spacing w:line="276" w:lineRule="auto"/>
        <w:rPr>
          <w:rFonts w:ascii="Times New Roman" w:eastAsia="Times New Roman" w:hAnsi="Times New Roman" w:cs="Times New Roman"/>
          <w:color w:val="000000"/>
          <w:sz w:val="24"/>
          <w:szCs w:val="24"/>
        </w:rPr>
      </w:pPr>
      <w:r w:rsidRPr="424C0BFC">
        <w:rPr>
          <w:rFonts w:ascii="Times New Roman" w:eastAsia="Times New Roman" w:hAnsi="Times New Roman" w:cs="Times New Roman"/>
          <w:color w:val="000000" w:themeColor="text1"/>
          <w:sz w:val="24"/>
          <w:szCs w:val="24"/>
        </w:rPr>
        <w:t xml:space="preserve">Aftalen om Infrastrukturplan 2035 omfatter bl.a. </w:t>
      </w:r>
      <w:r w:rsidR="0FF73EDA" w:rsidRPr="7B7F371C">
        <w:rPr>
          <w:rFonts w:ascii="Times New Roman" w:eastAsia="Times New Roman" w:hAnsi="Times New Roman" w:cs="Times New Roman"/>
          <w:color w:val="000000" w:themeColor="text1"/>
          <w:sz w:val="24"/>
          <w:szCs w:val="24"/>
        </w:rPr>
        <w:t>et</w:t>
      </w:r>
      <w:r w:rsidRPr="424C0BFC">
        <w:rPr>
          <w:rFonts w:ascii="Times New Roman" w:eastAsia="Times New Roman" w:hAnsi="Times New Roman" w:cs="Times New Roman"/>
          <w:color w:val="000000" w:themeColor="text1"/>
          <w:sz w:val="24"/>
          <w:szCs w:val="24"/>
        </w:rPr>
        <w:t xml:space="preserve"> anlægsprojekt </w:t>
      </w:r>
      <w:r w:rsidR="5D63B375" w:rsidRPr="7B7F371C">
        <w:rPr>
          <w:rFonts w:ascii="Times New Roman" w:eastAsia="Times New Roman" w:hAnsi="Times New Roman" w:cs="Times New Roman"/>
          <w:color w:val="000000" w:themeColor="text1"/>
          <w:sz w:val="24"/>
          <w:szCs w:val="24"/>
        </w:rPr>
        <w:t xml:space="preserve">om </w:t>
      </w:r>
      <w:r w:rsidR="5D63B375" w:rsidRPr="5C4809D5">
        <w:rPr>
          <w:rFonts w:ascii="Times New Roman" w:eastAsia="Times New Roman" w:hAnsi="Times New Roman" w:cs="Times New Roman"/>
          <w:color w:val="000000" w:themeColor="text1"/>
          <w:sz w:val="24"/>
          <w:szCs w:val="24"/>
        </w:rPr>
        <w:t>udbygning af Rute 11 mellem Korskro og Varde</w:t>
      </w:r>
      <w:r w:rsidRPr="424C0BFC">
        <w:rPr>
          <w:rFonts w:ascii="Times New Roman" w:eastAsia="Times New Roman" w:hAnsi="Times New Roman" w:cs="Times New Roman"/>
          <w:color w:val="000000" w:themeColor="text1"/>
          <w:sz w:val="24"/>
          <w:szCs w:val="24"/>
        </w:rPr>
        <w:t xml:space="preserve">. Denne del af aftalen står Enhedslisten og Alternativet </w:t>
      </w:r>
      <w:r w:rsidRPr="4ADDFE1C">
        <w:rPr>
          <w:rFonts w:ascii="Times New Roman" w:eastAsia="Times New Roman" w:hAnsi="Times New Roman" w:cs="Times New Roman"/>
          <w:color w:val="000000" w:themeColor="text1"/>
          <w:sz w:val="24"/>
          <w:szCs w:val="24"/>
        </w:rPr>
        <w:t>uden</w:t>
      </w:r>
      <w:r w:rsidR="1814A439" w:rsidRPr="4ADDFE1C">
        <w:rPr>
          <w:rFonts w:ascii="Times New Roman" w:eastAsia="Times New Roman" w:hAnsi="Times New Roman" w:cs="Times New Roman"/>
          <w:color w:val="000000" w:themeColor="text1"/>
          <w:sz w:val="24"/>
          <w:szCs w:val="24"/>
        </w:rPr>
        <w:t xml:space="preserve"> </w:t>
      </w:r>
      <w:r w:rsidRPr="4ADDFE1C">
        <w:rPr>
          <w:rFonts w:ascii="Times New Roman" w:eastAsia="Times New Roman" w:hAnsi="Times New Roman" w:cs="Times New Roman"/>
          <w:color w:val="000000" w:themeColor="text1"/>
          <w:sz w:val="24"/>
          <w:szCs w:val="24"/>
        </w:rPr>
        <w:t xml:space="preserve">for. </w:t>
      </w:r>
    </w:p>
    <w:p w14:paraId="09900359" w14:textId="4F625C9A" w:rsidR="001E414F" w:rsidRPr="00B70F81" w:rsidRDefault="001E414F" w:rsidP="005322E4">
      <w:pPr>
        <w:spacing w:line="276" w:lineRule="auto"/>
        <w:rPr>
          <w:rFonts w:ascii="Times New Roman" w:eastAsia="Times New Roman" w:hAnsi="Times New Roman" w:cs="Times New Roman"/>
          <w:color w:val="000000"/>
          <w:sz w:val="24"/>
          <w:szCs w:val="24"/>
        </w:rPr>
      </w:pPr>
      <w:r w:rsidRPr="105E0A17">
        <w:rPr>
          <w:rFonts w:ascii="Times New Roman" w:eastAsia="Times New Roman" w:hAnsi="Times New Roman" w:cs="Times New Roman"/>
          <w:color w:val="000000" w:themeColor="text1"/>
          <w:sz w:val="24"/>
          <w:szCs w:val="24"/>
        </w:rPr>
        <w:t>Det fremgår</w:t>
      </w:r>
      <w:r w:rsidR="4F40E620" w:rsidRPr="0330B441">
        <w:rPr>
          <w:rFonts w:ascii="Times New Roman" w:eastAsia="Times New Roman" w:hAnsi="Times New Roman" w:cs="Times New Roman"/>
          <w:color w:val="000000" w:themeColor="text1"/>
          <w:sz w:val="24"/>
          <w:szCs w:val="24"/>
        </w:rPr>
        <w:t xml:space="preserve"> </w:t>
      </w:r>
      <w:r w:rsidR="4F40E620" w:rsidRPr="71CD67E0">
        <w:rPr>
          <w:rFonts w:ascii="Times New Roman" w:eastAsia="Times New Roman" w:hAnsi="Times New Roman" w:cs="Times New Roman"/>
          <w:color w:val="000000" w:themeColor="text1"/>
          <w:sz w:val="24"/>
          <w:szCs w:val="24"/>
        </w:rPr>
        <w:t>således</w:t>
      </w:r>
      <w:r w:rsidRPr="105E0A17">
        <w:rPr>
          <w:rFonts w:ascii="Times New Roman" w:eastAsia="Times New Roman" w:hAnsi="Times New Roman" w:cs="Times New Roman"/>
          <w:color w:val="000000" w:themeColor="text1"/>
          <w:sz w:val="24"/>
          <w:szCs w:val="24"/>
        </w:rPr>
        <w:t xml:space="preserve"> af den politiske aftale om Infrastrukturplan 2035 af 28. juni 2021, at </w:t>
      </w:r>
      <w:r w:rsidR="00FD3AFE" w:rsidRPr="105E0A17">
        <w:rPr>
          <w:rFonts w:ascii="Times New Roman" w:eastAsia="Times New Roman" w:hAnsi="Times New Roman" w:cs="Times New Roman"/>
          <w:color w:val="000000" w:themeColor="text1"/>
          <w:sz w:val="24"/>
          <w:szCs w:val="24"/>
        </w:rPr>
        <w:t xml:space="preserve">Rute 11 </w:t>
      </w:r>
      <w:r w:rsidR="003A7EC7" w:rsidRPr="105E0A17">
        <w:rPr>
          <w:rFonts w:ascii="Times New Roman" w:eastAsia="Times New Roman" w:hAnsi="Times New Roman" w:cs="Times New Roman"/>
          <w:color w:val="000000" w:themeColor="text1"/>
          <w:sz w:val="24"/>
          <w:szCs w:val="24"/>
        </w:rPr>
        <w:t xml:space="preserve">mellem </w:t>
      </w:r>
      <w:r w:rsidR="00FD3AFE" w:rsidRPr="105E0A17">
        <w:rPr>
          <w:rFonts w:ascii="Times New Roman" w:eastAsia="Times New Roman" w:hAnsi="Times New Roman" w:cs="Times New Roman"/>
          <w:color w:val="000000" w:themeColor="text1"/>
          <w:sz w:val="24"/>
          <w:szCs w:val="24"/>
        </w:rPr>
        <w:t>Korskro</w:t>
      </w:r>
      <w:r w:rsidR="003A7EC7" w:rsidRPr="105E0A17">
        <w:rPr>
          <w:rFonts w:ascii="Times New Roman" w:eastAsia="Times New Roman" w:hAnsi="Times New Roman" w:cs="Times New Roman"/>
          <w:color w:val="000000" w:themeColor="text1"/>
          <w:sz w:val="24"/>
          <w:szCs w:val="24"/>
        </w:rPr>
        <w:t xml:space="preserve"> og </w:t>
      </w:r>
      <w:r w:rsidR="00FD3AFE" w:rsidRPr="105E0A17">
        <w:rPr>
          <w:rFonts w:ascii="Times New Roman" w:eastAsia="Times New Roman" w:hAnsi="Times New Roman" w:cs="Times New Roman"/>
          <w:color w:val="000000" w:themeColor="text1"/>
          <w:sz w:val="24"/>
          <w:szCs w:val="24"/>
        </w:rPr>
        <w:t xml:space="preserve">Varde </w:t>
      </w:r>
      <w:r w:rsidRPr="105E0A17">
        <w:rPr>
          <w:rFonts w:ascii="Times New Roman" w:eastAsia="Times New Roman" w:hAnsi="Times New Roman" w:cs="Times New Roman"/>
          <w:color w:val="000000" w:themeColor="text1"/>
          <w:sz w:val="24"/>
          <w:szCs w:val="24"/>
        </w:rPr>
        <w:t xml:space="preserve">skal udbygges. På den baggrund har Vejdirektoratet i 2022-2023 udarbejdet en miljøkonsekvensvurdering af projektet. </w:t>
      </w:r>
      <w:r w:rsidR="006601C1" w:rsidRPr="105E0A17">
        <w:rPr>
          <w:rFonts w:ascii="Times New Roman" w:eastAsia="Times New Roman" w:hAnsi="Times New Roman" w:cs="Times New Roman"/>
          <w:color w:val="000000" w:themeColor="text1"/>
          <w:sz w:val="24"/>
          <w:szCs w:val="24"/>
        </w:rPr>
        <w:t xml:space="preserve">Miljøkonsekvensvurderingen behandler tre </w:t>
      </w:r>
      <w:r w:rsidR="00263A58" w:rsidRPr="2270BE15">
        <w:rPr>
          <w:rFonts w:ascii="Times New Roman" w:eastAsia="Times New Roman" w:hAnsi="Times New Roman" w:cs="Times New Roman"/>
          <w:color w:val="000000" w:themeColor="text1"/>
          <w:sz w:val="24"/>
          <w:szCs w:val="24"/>
        </w:rPr>
        <w:t>projektforslag</w:t>
      </w:r>
      <w:r w:rsidR="255697E6" w:rsidRPr="3B24027E">
        <w:rPr>
          <w:rFonts w:ascii="Times New Roman" w:eastAsia="Times New Roman" w:hAnsi="Times New Roman" w:cs="Times New Roman"/>
          <w:color w:val="000000" w:themeColor="text1"/>
          <w:sz w:val="24"/>
          <w:szCs w:val="24"/>
        </w:rPr>
        <w:t xml:space="preserve">; </w:t>
      </w:r>
      <w:r w:rsidR="00263A58" w:rsidRPr="105E0A17">
        <w:rPr>
          <w:rFonts w:ascii="Times New Roman" w:eastAsia="Times New Roman" w:hAnsi="Times New Roman" w:cs="Times New Roman"/>
          <w:color w:val="000000" w:themeColor="text1"/>
          <w:sz w:val="24"/>
          <w:szCs w:val="24"/>
        </w:rPr>
        <w:t>fuld udbygning, delvis udbygning og 0+-løsning. Forligs</w:t>
      </w:r>
      <w:r w:rsidR="003444C0" w:rsidRPr="105E0A17">
        <w:rPr>
          <w:rFonts w:ascii="Times New Roman" w:eastAsia="Times New Roman" w:hAnsi="Times New Roman" w:cs="Times New Roman"/>
          <w:color w:val="000000" w:themeColor="text1"/>
          <w:sz w:val="24"/>
          <w:szCs w:val="24"/>
        </w:rPr>
        <w:t>partierne</w:t>
      </w:r>
      <w:r w:rsidR="00263A58" w:rsidRPr="105E0A17">
        <w:rPr>
          <w:rFonts w:ascii="Times New Roman" w:eastAsia="Times New Roman" w:hAnsi="Times New Roman" w:cs="Times New Roman"/>
          <w:color w:val="000000" w:themeColor="text1"/>
          <w:sz w:val="24"/>
          <w:szCs w:val="24"/>
        </w:rPr>
        <w:t xml:space="preserve"> har den </w:t>
      </w:r>
      <w:r w:rsidR="22907BD5" w:rsidRPr="58AB3888">
        <w:rPr>
          <w:rFonts w:ascii="Times New Roman" w:eastAsia="Times New Roman" w:hAnsi="Times New Roman" w:cs="Times New Roman"/>
          <w:color w:val="000000" w:themeColor="text1"/>
          <w:sz w:val="24"/>
          <w:szCs w:val="24"/>
        </w:rPr>
        <w:t>14. marts 2024</w:t>
      </w:r>
      <w:r w:rsidR="00263A58" w:rsidRPr="105E0A17">
        <w:rPr>
          <w:rFonts w:ascii="Times New Roman" w:eastAsia="Times New Roman" w:hAnsi="Times New Roman" w:cs="Times New Roman"/>
          <w:color w:val="000000" w:themeColor="text1"/>
          <w:sz w:val="24"/>
          <w:szCs w:val="24"/>
        </w:rPr>
        <w:t xml:space="preserve"> besluttet</w:t>
      </w:r>
      <w:r w:rsidR="003444C0" w:rsidRPr="105E0A17">
        <w:rPr>
          <w:rFonts w:ascii="Times New Roman" w:eastAsia="Times New Roman" w:hAnsi="Times New Roman" w:cs="Times New Roman"/>
          <w:color w:val="000000" w:themeColor="text1"/>
          <w:sz w:val="24"/>
          <w:szCs w:val="24"/>
        </w:rPr>
        <w:t>,</w:t>
      </w:r>
      <w:r w:rsidR="0027749D" w:rsidRPr="105E0A17">
        <w:rPr>
          <w:rFonts w:ascii="Times New Roman" w:eastAsia="Times New Roman" w:hAnsi="Times New Roman" w:cs="Times New Roman"/>
          <w:color w:val="000000" w:themeColor="text1"/>
          <w:sz w:val="24"/>
          <w:szCs w:val="24"/>
        </w:rPr>
        <w:t xml:space="preserve"> at </w:t>
      </w:r>
      <w:r w:rsidR="00E83E4D" w:rsidRPr="105E0A17">
        <w:rPr>
          <w:rFonts w:ascii="Times New Roman" w:eastAsia="Times New Roman" w:hAnsi="Times New Roman" w:cs="Times New Roman"/>
          <w:color w:val="000000" w:themeColor="text1"/>
          <w:sz w:val="24"/>
          <w:szCs w:val="24"/>
        </w:rPr>
        <w:t xml:space="preserve">Rute 11 skal udbygges i den fulde udbygning. </w:t>
      </w:r>
    </w:p>
    <w:p w14:paraId="607D2B2C" w14:textId="77777777" w:rsidR="001E414F" w:rsidRPr="00B70F81" w:rsidRDefault="001E414F" w:rsidP="005322E4">
      <w:pPr>
        <w:spacing w:line="276" w:lineRule="auto"/>
        <w:rPr>
          <w:rFonts w:ascii="Times New Roman" w:eastAsia="Times New Roman" w:hAnsi="Times New Roman" w:cs="Times New Roman"/>
          <w:color w:val="000000"/>
          <w:sz w:val="24"/>
          <w:szCs w:val="24"/>
        </w:rPr>
      </w:pPr>
    </w:p>
    <w:p w14:paraId="3CEE31A4" w14:textId="77777777"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5" w:name="_Toc161386677"/>
      <w:bookmarkStart w:id="6" w:name="_Toc161387059"/>
      <w:r w:rsidRPr="00B70F81">
        <w:rPr>
          <w:rFonts w:ascii="Times New Roman" w:eastAsia="Times New Roman" w:hAnsi="Times New Roman" w:cs="Times New Roman"/>
          <w:b/>
          <w:bCs/>
          <w:sz w:val="24"/>
          <w:szCs w:val="24"/>
        </w:rPr>
        <w:t>2.1 Miljøkonsekvensvurdering og offentlig høring</w:t>
      </w:r>
      <w:bookmarkEnd w:id="5"/>
      <w:bookmarkEnd w:id="6"/>
      <w:r w:rsidRPr="00B70F81">
        <w:rPr>
          <w:rFonts w:ascii="Times New Roman" w:eastAsia="Times New Roman" w:hAnsi="Times New Roman" w:cs="Times New Roman"/>
          <w:b/>
          <w:bCs/>
          <w:sz w:val="24"/>
          <w:szCs w:val="24"/>
        </w:rPr>
        <w:t> </w:t>
      </w:r>
    </w:p>
    <w:p w14:paraId="4811B5A7" w14:textId="74DDD120" w:rsidR="001E414F" w:rsidRPr="00B70F81" w:rsidRDefault="001E414F" w:rsidP="005322E4">
      <w:pPr>
        <w:spacing w:line="276" w:lineRule="auto"/>
        <w:rPr>
          <w:rFonts w:ascii="Times New Roman" w:eastAsia="Times New Roman" w:hAnsi="Times New Roman" w:cs="Times New Roman"/>
          <w:color w:val="000000"/>
          <w:sz w:val="24"/>
          <w:szCs w:val="24"/>
        </w:rPr>
      </w:pPr>
      <w:r w:rsidRPr="5A2DAD0C">
        <w:rPr>
          <w:rFonts w:ascii="Times New Roman" w:eastAsia="Times New Roman" w:hAnsi="Times New Roman" w:cs="Times New Roman"/>
          <w:color w:val="000000" w:themeColor="text1"/>
          <w:sz w:val="24"/>
          <w:szCs w:val="24"/>
        </w:rPr>
        <w:t xml:space="preserve">Forud for udarbejdelsen af lovforslaget er der gennemført en miljøkonsekvensvurdering af projektet, herunder vurderinger af projektets eventuelle indvirkning på Natura 2000-områder i henhold til habitatdirektivets </w:t>
      </w:r>
      <w:r w:rsidR="235B895D" w:rsidRPr="0340D946">
        <w:rPr>
          <w:rFonts w:ascii="Times New Roman" w:eastAsia="Times New Roman" w:hAnsi="Times New Roman" w:cs="Times New Roman"/>
          <w:color w:val="000000" w:themeColor="text1"/>
          <w:sz w:val="24"/>
          <w:szCs w:val="24"/>
        </w:rPr>
        <w:t>artikel</w:t>
      </w:r>
      <w:r w:rsidRPr="5A2DAD0C">
        <w:rPr>
          <w:rFonts w:ascii="Times New Roman" w:eastAsia="Times New Roman" w:hAnsi="Times New Roman" w:cs="Times New Roman"/>
          <w:color w:val="000000" w:themeColor="text1"/>
          <w:sz w:val="24"/>
          <w:szCs w:val="24"/>
        </w:rPr>
        <w:t xml:space="preserve"> 6, stk. 3. Miljøkonsekvensvurderingen med tilhørende baggrundsdokumentation er afrapporteret digitalt på Vejdirektoratets hjemmeside. Her findes endvidere et ikke-teknisk resumé af miljøkonsekvensvurderingen.  </w:t>
      </w:r>
    </w:p>
    <w:p w14:paraId="4A856B94" w14:textId="2C90722D" w:rsidR="001E414F" w:rsidRPr="00B70F81" w:rsidRDefault="001E414F" w:rsidP="005322E4">
      <w:pPr>
        <w:spacing w:line="276" w:lineRule="auto"/>
        <w:rPr>
          <w:rFonts w:ascii="Times New Roman" w:eastAsia="Times New Roman" w:hAnsi="Times New Roman" w:cs="Times New Roman"/>
          <w:color w:val="000000"/>
          <w:sz w:val="24"/>
          <w:szCs w:val="24"/>
        </w:rPr>
      </w:pPr>
      <w:r w:rsidRPr="29713E0F">
        <w:rPr>
          <w:rFonts w:ascii="Times New Roman" w:eastAsia="Times New Roman" w:hAnsi="Times New Roman" w:cs="Times New Roman"/>
          <w:color w:val="000000" w:themeColor="text1"/>
          <w:sz w:val="24"/>
          <w:szCs w:val="24"/>
        </w:rPr>
        <w:t xml:space="preserve">Miljøkonsekvensvurderingen af projektet for udbygning af </w:t>
      </w:r>
      <w:r w:rsidR="00D959C8" w:rsidRPr="29713E0F">
        <w:rPr>
          <w:rFonts w:ascii="Times New Roman" w:eastAsia="Times New Roman" w:hAnsi="Times New Roman" w:cs="Times New Roman"/>
          <w:color w:val="000000" w:themeColor="text1"/>
          <w:sz w:val="24"/>
          <w:szCs w:val="24"/>
        </w:rPr>
        <w:t xml:space="preserve">Rute 11 </w:t>
      </w:r>
      <w:r w:rsidR="00BA3E2A" w:rsidRPr="29713E0F">
        <w:rPr>
          <w:rFonts w:ascii="Times New Roman" w:eastAsia="Times New Roman" w:hAnsi="Times New Roman" w:cs="Times New Roman"/>
          <w:color w:val="000000" w:themeColor="text1"/>
          <w:sz w:val="24"/>
          <w:szCs w:val="24"/>
        </w:rPr>
        <w:t xml:space="preserve">mellem </w:t>
      </w:r>
      <w:r w:rsidR="00D959C8" w:rsidRPr="29713E0F">
        <w:rPr>
          <w:rFonts w:ascii="Times New Roman" w:eastAsia="Times New Roman" w:hAnsi="Times New Roman" w:cs="Times New Roman"/>
          <w:color w:val="000000" w:themeColor="text1"/>
          <w:sz w:val="24"/>
          <w:szCs w:val="24"/>
        </w:rPr>
        <w:t>Korskro</w:t>
      </w:r>
      <w:r w:rsidR="00BA3E2A" w:rsidRPr="29713E0F">
        <w:rPr>
          <w:rFonts w:ascii="Times New Roman" w:eastAsia="Times New Roman" w:hAnsi="Times New Roman" w:cs="Times New Roman"/>
          <w:color w:val="000000" w:themeColor="text1"/>
          <w:sz w:val="24"/>
          <w:szCs w:val="24"/>
        </w:rPr>
        <w:t xml:space="preserve"> og </w:t>
      </w:r>
      <w:r w:rsidR="00D959C8" w:rsidRPr="29713E0F">
        <w:rPr>
          <w:rFonts w:ascii="Times New Roman" w:eastAsia="Times New Roman" w:hAnsi="Times New Roman" w:cs="Times New Roman"/>
          <w:color w:val="000000" w:themeColor="text1"/>
          <w:sz w:val="24"/>
          <w:szCs w:val="24"/>
        </w:rPr>
        <w:t>Varde</w:t>
      </w:r>
      <w:r w:rsidRPr="29713E0F">
        <w:rPr>
          <w:rFonts w:ascii="Times New Roman" w:eastAsia="Times New Roman" w:hAnsi="Times New Roman" w:cs="Times New Roman"/>
          <w:color w:val="000000" w:themeColor="text1"/>
          <w:sz w:val="24"/>
          <w:szCs w:val="24"/>
        </w:rPr>
        <w:t xml:space="preserve"> har været i offentlig høring i perioden </w:t>
      </w:r>
      <w:r w:rsidR="0EC7769F" w:rsidRPr="5B63BC6C">
        <w:rPr>
          <w:rFonts w:ascii="Times New Roman" w:eastAsia="Times New Roman" w:hAnsi="Times New Roman" w:cs="Times New Roman"/>
          <w:color w:val="000000" w:themeColor="text1"/>
          <w:sz w:val="24"/>
          <w:szCs w:val="24"/>
        </w:rPr>
        <w:t>fra den</w:t>
      </w:r>
      <w:r w:rsidRPr="5B63BC6C">
        <w:rPr>
          <w:rFonts w:ascii="Times New Roman" w:eastAsia="Times New Roman" w:hAnsi="Times New Roman" w:cs="Times New Roman"/>
          <w:color w:val="000000" w:themeColor="text1"/>
          <w:sz w:val="24"/>
          <w:szCs w:val="24"/>
        </w:rPr>
        <w:t xml:space="preserve"> </w:t>
      </w:r>
      <w:r w:rsidR="5C241631" w:rsidRPr="29713E0F">
        <w:rPr>
          <w:rFonts w:ascii="Times New Roman" w:eastAsia="Times New Roman" w:hAnsi="Times New Roman" w:cs="Times New Roman"/>
          <w:color w:val="000000" w:themeColor="text1"/>
          <w:sz w:val="24"/>
          <w:szCs w:val="24"/>
        </w:rPr>
        <w:t xml:space="preserve">28. </w:t>
      </w:r>
      <w:r w:rsidRPr="66D697EB">
        <w:rPr>
          <w:rFonts w:ascii="Times New Roman" w:eastAsia="Times New Roman" w:hAnsi="Times New Roman" w:cs="Times New Roman"/>
          <w:color w:val="000000" w:themeColor="text1"/>
          <w:sz w:val="24"/>
          <w:szCs w:val="24"/>
        </w:rPr>
        <w:t>november 2023</w:t>
      </w:r>
      <w:r w:rsidR="5C241631" w:rsidRPr="66D697EB">
        <w:rPr>
          <w:rFonts w:ascii="Times New Roman" w:eastAsia="Times New Roman" w:hAnsi="Times New Roman" w:cs="Times New Roman"/>
          <w:color w:val="000000" w:themeColor="text1"/>
          <w:sz w:val="24"/>
          <w:szCs w:val="24"/>
        </w:rPr>
        <w:t xml:space="preserve"> til </w:t>
      </w:r>
      <w:r w:rsidR="3A08E04E" w:rsidRPr="1E7F27C3">
        <w:rPr>
          <w:rFonts w:ascii="Times New Roman" w:eastAsia="Times New Roman" w:hAnsi="Times New Roman" w:cs="Times New Roman"/>
          <w:color w:val="000000" w:themeColor="text1"/>
          <w:sz w:val="24"/>
          <w:szCs w:val="24"/>
        </w:rPr>
        <w:t>den</w:t>
      </w:r>
      <w:r w:rsidR="5C241631" w:rsidRPr="5B63BC6C">
        <w:rPr>
          <w:rFonts w:ascii="Times New Roman" w:eastAsia="Times New Roman" w:hAnsi="Times New Roman" w:cs="Times New Roman"/>
          <w:color w:val="000000" w:themeColor="text1"/>
          <w:sz w:val="24"/>
          <w:szCs w:val="24"/>
        </w:rPr>
        <w:t xml:space="preserve"> </w:t>
      </w:r>
      <w:r w:rsidR="5C241631" w:rsidRPr="66D697EB">
        <w:rPr>
          <w:rFonts w:ascii="Times New Roman" w:eastAsia="Times New Roman" w:hAnsi="Times New Roman" w:cs="Times New Roman"/>
          <w:color w:val="000000" w:themeColor="text1"/>
          <w:sz w:val="24"/>
          <w:szCs w:val="24"/>
        </w:rPr>
        <w:t>2. februar 2024</w:t>
      </w:r>
      <w:r w:rsidR="6CC636F7" w:rsidRPr="66D697EB">
        <w:rPr>
          <w:rFonts w:ascii="Times New Roman" w:eastAsia="Times New Roman" w:hAnsi="Times New Roman" w:cs="Times New Roman"/>
          <w:color w:val="000000" w:themeColor="text1"/>
          <w:sz w:val="24"/>
          <w:szCs w:val="24"/>
        </w:rPr>
        <w:t>.</w:t>
      </w:r>
      <w:r w:rsidRPr="29713E0F">
        <w:rPr>
          <w:rFonts w:ascii="Times New Roman" w:eastAsia="Times New Roman" w:hAnsi="Times New Roman" w:cs="Times New Roman"/>
          <w:color w:val="000000" w:themeColor="text1"/>
          <w:sz w:val="24"/>
          <w:szCs w:val="24"/>
        </w:rPr>
        <w:t xml:space="preserve"> Der er afholdt borgermøde den </w:t>
      </w:r>
      <w:r w:rsidR="34576763" w:rsidRPr="63F0EAFB">
        <w:rPr>
          <w:rFonts w:ascii="Times New Roman" w:eastAsia="Times New Roman" w:hAnsi="Times New Roman" w:cs="Times New Roman"/>
          <w:color w:val="000000" w:themeColor="text1"/>
          <w:sz w:val="24"/>
          <w:szCs w:val="24"/>
        </w:rPr>
        <w:t xml:space="preserve">18. januar </w:t>
      </w:r>
      <w:r w:rsidR="34576763" w:rsidRPr="3C3A0E52">
        <w:rPr>
          <w:rFonts w:ascii="Times New Roman" w:eastAsia="Times New Roman" w:hAnsi="Times New Roman" w:cs="Times New Roman"/>
          <w:color w:val="000000" w:themeColor="text1"/>
          <w:sz w:val="24"/>
          <w:szCs w:val="24"/>
        </w:rPr>
        <w:t>2024</w:t>
      </w:r>
      <w:r w:rsidRPr="29713E0F">
        <w:rPr>
          <w:rFonts w:ascii="Times New Roman" w:eastAsia="Times New Roman" w:hAnsi="Times New Roman" w:cs="Times New Roman"/>
          <w:color w:val="000000" w:themeColor="text1"/>
          <w:sz w:val="24"/>
          <w:szCs w:val="24"/>
        </w:rPr>
        <w:t xml:space="preserve">.Vejdirektoratet </w:t>
      </w:r>
      <w:r w:rsidR="6DBAEC83" w:rsidRPr="63F0EAFB">
        <w:rPr>
          <w:rFonts w:ascii="Times New Roman" w:eastAsia="Times New Roman" w:hAnsi="Times New Roman" w:cs="Times New Roman"/>
          <w:color w:val="000000" w:themeColor="text1"/>
          <w:sz w:val="24"/>
          <w:szCs w:val="24"/>
        </w:rPr>
        <w:t xml:space="preserve">har </w:t>
      </w:r>
      <w:r w:rsidR="6DBAEC83" w:rsidRPr="3C3A0E52">
        <w:rPr>
          <w:rFonts w:ascii="Times New Roman" w:eastAsia="Times New Roman" w:hAnsi="Times New Roman" w:cs="Times New Roman"/>
          <w:color w:val="000000" w:themeColor="text1"/>
          <w:sz w:val="24"/>
          <w:szCs w:val="24"/>
        </w:rPr>
        <w:t>modtaget 80</w:t>
      </w:r>
      <w:r w:rsidRPr="3C3A0E52">
        <w:rPr>
          <w:rFonts w:ascii="Times New Roman" w:eastAsia="Times New Roman" w:hAnsi="Times New Roman" w:cs="Times New Roman"/>
          <w:color w:val="000000" w:themeColor="text1"/>
          <w:sz w:val="24"/>
          <w:szCs w:val="24"/>
        </w:rPr>
        <w:t xml:space="preserve"> høringssvar</w:t>
      </w:r>
      <w:r w:rsidRPr="29713E0F">
        <w:rPr>
          <w:rFonts w:ascii="Times New Roman" w:eastAsia="Times New Roman" w:hAnsi="Times New Roman" w:cs="Times New Roman"/>
          <w:color w:val="000000" w:themeColor="text1"/>
          <w:sz w:val="24"/>
          <w:szCs w:val="24"/>
        </w:rPr>
        <w:t>.</w:t>
      </w:r>
    </w:p>
    <w:p w14:paraId="03DDE082" w14:textId="2A135A9F" w:rsidR="001E414F" w:rsidRPr="00B70F81" w:rsidRDefault="001E414F" w:rsidP="005322E4">
      <w:pPr>
        <w:spacing w:line="276" w:lineRule="auto"/>
        <w:rPr>
          <w:rFonts w:ascii="Times New Roman" w:eastAsia="Times New Roman" w:hAnsi="Times New Roman" w:cs="Times New Roman"/>
          <w:color w:val="000000"/>
          <w:sz w:val="24"/>
          <w:szCs w:val="24"/>
        </w:rPr>
      </w:pPr>
      <w:r w:rsidRPr="00B537A7">
        <w:rPr>
          <w:rFonts w:ascii="Times New Roman" w:eastAsia="Times New Roman" w:hAnsi="Times New Roman" w:cs="Times New Roman"/>
          <w:color w:val="000000" w:themeColor="text1"/>
          <w:sz w:val="24"/>
          <w:szCs w:val="24"/>
        </w:rPr>
        <w:t xml:space="preserve">På baggrund af indkomne høringssvar er der udarbejdet et tillæg til miljøkonsekvensvurderingen. Tillægget har været i supplerende offentlig høring i perioden </w:t>
      </w:r>
      <w:r w:rsidR="000069F1" w:rsidRPr="00B537A7">
        <w:rPr>
          <w:rFonts w:ascii="Times New Roman" w:eastAsia="Times New Roman" w:hAnsi="Times New Roman" w:cs="Times New Roman"/>
          <w:color w:val="000000" w:themeColor="text1"/>
          <w:sz w:val="24"/>
          <w:szCs w:val="24"/>
          <w:highlight w:val="yellow"/>
        </w:rPr>
        <w:t>XX</w:t>
      </w:r>
      <w:r w:rsidRPr="00B537A7">
        <w:rPr>
          <w:rFonts w:ascii="Times New Roman" w:eastAsia="Times New Roman" w:hAnsi="Times New Roman" w:cs="Times New Roman"/>
          <w:color w:val="000000" w:themeColor="text1"/>
          <w:sz w:val="24"/>
          <w:szCs w:val="24"/>
          <w:highlight w:val="yellow"/>
        </w:rPr>
        <w:t xml:space="preserve">. </w:t>
      </w:r>
      <w:r w:rsidR="00B537A7" w:rsidRPr="00B537A7">
        <w:rPr>
          <w:rFonts w:ascii="Times New Roman" w:eastAsia="Times New Roman" w:hAnsi="Times New Roman" w:cs="Times New Roman"/>
          <w:color w:val="000000" w:themeColor="text1"/>
          <w:sz w:val="24"/>
          <w:szCs w:val="24"/>
          <w:highlight w:val="yellow"/>
        </w:rPr>
        <w:t xml:space="preserve">juli </w:t>
      </w:r>
      <w:r w:rsidRPr="00B537A7">
        <w:rPr>
          <w:rFonts w:ascii="Times New Roman" w:eastAsia="Times New Roman" w:hAnsi="Times New Roman" w:cs="Times New Roman"/>
          <w:color w:val="000000" w:themeColor="text1"/>
          <w:sz w:val="24"/>
          <w:szCs w:val="24"/>
          <w:highlight w:val="yellow"/>
        </w:rPr>
        <w:t>202</w:t>
      </w:r>
      <w:r w:rsidR="00B537A7" w:rsidRPr="00B537A7">
        <w:rPr>
          <w:rFonts w:ascii="Times New Roman" w:eastAsia="Times New Roman" w:hAnsi="Times New Roman" w:cs="Times New Roman"/>
          <w:color w:val="000000" w:themeColor="text1"/>
          <w:sz w:val="24"/>
          <w:szCs w:val="24"/>
          <w:highlight w:val="yellow"/>
        </w:rPr>
        <w:t>4</w:t>
      </w:r>
      <w:r w:rsidRPr="00B537A7">
        <w:rPr>
          <w:rFonts w:ascii="Times New Roman" w:eastAsia="Times New Roman" w:hAnsi="Times New Roman" w:cs="Times New Roman"/>
          <w:color w:val="000000" w:themeColor="text1"/>
          <w:sz w:val="24"/>
          <w:szCs w:val="24"/>
          <w:highlight w:val="yellow"/>
        </w:rPr>
        <w:t xml:space="preserve"> til </w:t>
      </w:r>
      <w:r w:rsidR="00B537A7" w:rsidRPr="00B537A7">
        <w:rPr>
          <w:rFonts w:ascii="Times New Roman" w:eastAsia="Times New Roman" w:hAnsi="Times New Roman" w:cs="Times New Roman"/>
          <w:color w:val="000000" w:themeColor="text1"/>
          <w:sz w:val="24"/>
          <w:szCs w:val="24"/>
          <w:highlight w:val="yellow"/>
        </w:rPr>
        <w:t>XX</w:t>
      </w:r>
      <w:r w:rsidRPr="00B537A7">
        <w:rPr>
          <w:rFonts w:ascii="Times New Roman" w:eastAsia="Times New Roman" w:hAnsi="Times New Roman" w:cs="Times New Roman"/>
          <w:color w:val="000000" w:themeColor="text1"/>
          <w:sz w:val="24"/>
          <w:szCs w:val="24"/>
          <w:highlight w:val="yellow"/>
        </w:rPr>
        <w:t xml:space="preserve">. </w:t>
      </w:r>
      <w:r w:rsidR="00B537A7" w:rsidRPr="00B537A7">
        <w:rPr>
          <w:rFonts w:ascii="Times New Roman" w:eastAsia="Times New Roman" w:hAnsi="Times New Roman" w:cs="Times New Roman"/>
          <w:color w:val="000000" w:themeColor="text1"/>
          <w:sz w:val="24"/>
          <w:szCs w:val="24"/>
          <w:highlight w:val="yellow"/>
        </w:rPr>
        <w:t>august</w:t>
      </w:r>
      <w:r w:rsidRPr="00B537A7">
        <w:rPr>
          <w:rFonts w:ascii="Times New Roman" w:eastAsia="Times New Roman" w:hAnsi="Times New Roman" w:cs="Times New Roman"/>
          <w:color w:val="000000" w:themeColor="text1"/>
          <w:sz w:val="24"/>
          <w:szCs w:val="24"/>
          <w:highlight w:val="yellow"/>
        </w:rPr>
        <w:t xml:space="preserve"> 2024</w:t>
      </w:r>
      <w:r w:rsidRPr="00B537A7">
        <w:rPr>
          <w:rFonts w:ascii="Times New Roman" w:eastAsia="Times New Roman" w:hAnsi="Times New Roman" w:cs="Times New Roman"/>
          <w:color w:val="000000" w:themeColor="text1"/>
          <w:sz w:val="24"/>
          <w:szCs w:val="24"/>
        </w:rPr>
        <w:t xml:space="preserve">. Vejdirektoratet modtog </w:t>
      </w:r>
      <w:r w:rsidR="00B537A7" w:rsidRPr="00B537A7">
        <w:rPr>
          <w:rFonts w:ascii="Times New Roman" w:eastAsia="Times New Roman" w:hAnsi="Times New Roman" w:cs="Times New Roman"/>
          <w:color w:val="000000" w:themeColor="text1"/>
          <w:sz w:val="24"/>
          <w:szCs w:val="24"/>
          <w:highlight w:val="yellow"/>
        </w:rPr>
        <w:t>XX</w:t>
      </w:r>
      <w:r w:rsidRPr="00B537A7">
        <w:rPr>
          <w:rFonts w:ascii="Times New Roman" w:eastAsia="Times New Roman" w:hAnsi="Times New Roman" w:cs="Times New Roman"/>
          <w:color w:val="000000" w:themeColor="text1"/>
          <w:sz w:val="24"/>
          <w:szCs w:val="24"/>
          <w:highlight w:val="yellow"/>
        </w:rPr>
        <w:t xml:space="preserve"> </w:t>
      </w:r>
      <w:r w:rsidRPr="00B537A7">
        <w:rPr>
          <w:rFonts w:ascii="Times New Roman" w:eastAsia="Times New Roman" w:hAnsi="Times New Roman" w:cs="Times New Roman"/>
          <w:color w:val="000000" w:themeColor="text1"/>
          <w:sz w:val="24"/>
          <w:szCs w:val="24"/>
        </w:rPr>
        <w:t xml:space="preserve">høringssvar. </w:t>
      </w:r>
    </w:p>
    <w:p w14:paraId="33446C72" w14:textId="6A48AF15" w:rsidR="001E414F" w:rsidRDefault="001E414F" w:rsidP="005322E4">
      <w:pPr>
        <w:spacing w:line="276" w:lineRule="auto"/>
        <w:rPr>
          <w:rFonts w:ascii="Times New Roman" w:eastAsia="Times New Roman" w:hAnsi="Times New Roman" w:cs="Times New Roman"/>
          <w:color w:val="000000"/>
          <w:sz w:val="24"/>
          <w:szCs w:val="24"/>
        </w:rPr>
      </w:pPr>
      <w:r w:rsidRPr="2716972A">
        <w:rPr>
          <w:rFonts w:ascii="Times New Roman" w:eastAsia="Times New Roman" w:hAnsi="Times New Roman" w:cs="Times New Roman"/>
          <w:color w:val="000000" w:themeColor="text1"/>
          <w:sz w:val="24"/>
          <w:szCs w:val="24"/>
        </w:rPr>
        <w:t xml:space="preserve">Alle høringssvar og det samlede høringsnotat er </w:t>
      </w:r>
      <w:r w:rsidR="2CE52053" w:rsidRPr="0ADAD3EB">
        <w:rPr>
          <w:rFonts w:ascii="Times New Roman" w:eastAsia="Times New Roman" w:hAnsi="Times New Roman" w:cs="Times New Roman"/>
          <w:color w:val="000000" w:themeColor="text1"/>
          <w:sz w:val="24"/>
          <w:szCs w:val="24"/>
        </w:rPr>
        <w:t>under udarbejdelse og vil blive</w:t>
      </w:r>
      <w:r w:rsidRPr="0ADAD3EB">
        <w:rPr>
          <w:rFonts w:ascii="Times New Roman" w:eastAsia="Times New Roman" w:hAnsi="Times New Roman" w:cs="Times New Roman"/>
          <w:color w:val="000000" w:themeColor="text1"/>
          <w:sz w:val="24"/>
          <w:szCs w:val="24"/>
        </w:rPr>
        <w:t xml:space="preserve"> </w:t>
      </w:r>
      <w:r w:rsidRPr="2716972A">
        <w:rPr>
          <w:rFonts w:ascii="Times New Roman" w:eastAsia="Times New Roman" w:hAnsi="Times New Roman" w:cs="Times New Roman"/>
          <w:color w:val="000000" w:themeColor="text1"/>
          <w:sz w:val="24"/>
          <w:szCs w:val="24"/>
        </w:rPr>
        <w:t xml:space="preserve">tilgængelige på Vejdirektoratets hjemmeside. </w:t>
      </w:r>
    </w:p>
    <w:p w14:paraId="45F781B5" w14:textId="77777777" w:rsidR="00D959C8" w:rsidRPr="00D959C8" w:rsidRDefault="00D959C8" w:rsidP="005322E4">
      <w:pPr>
        <w:spacing w:line="276" w:lineRule="auto"/>
        <w:rPr>
          <w:rFonts w:ascii="Times New Roman" w:eastAsia="Times New Roman" w:hAnsi="Times New Roman" w:cs="Times New Roman"/>
          <w:color w:val="000000"/>
          <w:sz w:val="24"/>
          <w:szCs w:val="24"/>
        </w:rPr>
      </w:pPr>
    </w:p>
    <w:p w14:paraId="3BB4D304" w14:textId="44675DE3" w:rsidR="001E414F" w:rsidRPr="00D959C8" w:rsidRDefault="001E414F" w:rsidP="005322E4">
      <w:pPr>
        <w:keepNext/>
        <w:keepLines/>
        <w:spacing w:before="240" w:line="276" w:lineRule="auto"/>
        <w:outlineLvl w:val="0"/>
        <w:rPr>
          <w:rFonts w:ascii="Times New Roman" w:eastAsia="Times New Roman" w:hAnsi="Times New Roman" w:cs="Times New Roman"/>
          <w:b/>
          <w:bCs/>
          <w:sz w:val="24"/>
          <w:szCs w:val="24"/>
        </w:rPr>
      </w:pPr>
      <w:bookmarkStart w:id="7" w:name="_Toc161386678"/>
      <w:bookmarkStart w:id="8" w:name="_Toc161387060"/>
      <w:r w:rsidRPr="00B70F81">
        <w:rPr>
          <w:rFonts w:ascii="Times New Roman" w:eastAsia="Times New Roman" w:hAnsi="Times New Roman" w:cs="Times New Roman"/>
          <w:b/>
          <w:bCs/>
          <w:sz w:val="24"/>
          <w:szCs w:val="24"/>
        </w:rPr>
        <w:t>3. Lovforslagets hovedpunkter</w:t>
      </w:r>
      <w:bookmarkEnd w:id="7"/>
      <w:bookmarkEnd w:id="8"/>
      <w:r w:rsidRPr="00B70F81">
        <w:rPr>
          <w:rFonts w:ascii="Times New Roman" w:eastAsia="Times New Roman" w:hAnsi="Times New Roman" w:cs="Times New Roman"/>
          <w:b/>
          <w:bCs/>
          <w:sz w:val="24"/>
          <w:szCs w:val="24"/>
        </w:rPr>
        <w:t> </w:t>
      </w:r>
    </w:p>
    <w:p w14:paraId="231006F6" w14:textId="3B902AB9"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9" w:name="_Toc161386679"/>
      <w:bookmarkStart w:id="10" w:name="_Toc161387061"/>
      <w:r w:rsidRPr="00B70F81">
        <w:rPr>
          <w:rFonts w:ascii="Times New Roman" w:eastAsia="Times New Roman" w:hAnsi="Times New Roman" w:cs="Times New Roman"/>
          <w:b/>
          <w:bCs/>
          <w:sz w:val="24"/>
          <w:szCs w:val="24"/>
        </w:rPr>
        <w:t>3.1 Beskrivelse af anlægsprojektet</w:t>
      </w:r>
      <w:bookmarkEnd w:id="9"/>
      <w:bookmarkEnd w:id="10"/>
      <w:r w:rsidRPr="00B70F81">
        <w:rPr>
          <w:rFonts w:ascii="Times New Roman" w:eastAsia="Times New Roman" w:hAnsi="Times New Roman" w:cs="Times New Roman"/>
          <w:b/>
          <w:bCs/>
          <w:sz w:val="24"/>
          <w:szCs w:val="24"/>
        </w:rPr>
        <w:t> </w:t>
      </w:r>
    </w:p>
    <w:p w14:paraId="61D635CA" w14:textId="1E4315E4" w:rsidR="001E414F" w:rsidRPr="00B70F81" w:rsidRDefault="5EF18884" w:rsidP="6ED3B664">
      <w:pPr>
        <w:spacing w:line="276" w:lineRule="auto"/>
        <w:rPr>
          <w:rFonts w:ascii="Times New Roman" w:eastAsia="Times New Roman" w:hAnsi="Times New Roman" w:cs="Times New Roman"/>
          <w:color w:val="000000" w:themeColor="text1"/>
          <w:sz w:val="24"/>
          <w:szCs w:val="24"/>
        </w:rPr>
      </w:pPr>
      <w:r w:rsidRPr="6F46D9C5">
        <w:rPr>
          <w:rFonts w:ascii="Times New Roman" w:eastAsia="Times New Roman" w:hAnsi="Times New Roman" w:cs="Times New Roman"/>
          <w:color w:val="000000" w:themeColor="text1"/>
          <w:sz w:val="24"/>
          <w:szCs w:val="24"/>
        </w:rPr>
        <w:t xml:space="preserve">Anlægsprojektet </w:t>
      </w:r>
      <w:r w:rsidRPr="737AF44E">
        <w:rPr>
          <w:rFonts w:ascii="Times New Roman" w:eastAsia="Times New Roman" w:hAnsi="Times New Roman" w:cs="Times New Roman"/>
          <w:color w:val="000000" w:themeColor="text1"/>
          <w:sz w:val="24"/>
          <w:szCs w:val="24"/>
        </w:rPr>
        <w:t xml:space="preserve">omfatter </w:t>
      </w:r>
      <w:r w:rsidRPr="11C75139">
        <w:rPr>
          <w:rFonts w:ascii="Times New Roman" w:eastAsia="Times New Roman" w:hAnsi="Times New Roman" w:cs="Times New Roman"/>
          <w:color w:val="000000" w:themeColor="text1"/>
          <w:sz w:val="24"/>
          <w:szCs w:val="24"/>
        </w:rPr>
        <w:t xml:space="preserve">udbygning </w:t>
      </w:r>
      <w:r w:rsidRPr="76485B54">
        <w:rPr>
          <w:rFonts w:ascii="Times New Roman" w:eastAsia="Times New Roman" w:hAnsi="Times New Roman" w:cs="Times New Roman"/>
          <w:color w:val="000000" w:themeColor="text1"/>
          <w:sz w:val="24"/>
          <w:szCs w:val="24"/>
        </w:rPr>
        <w:t>af</w:t>
      </w:r>
      <w:r w:rsidRPr="11C75139">
        <w:rPr>
          <w:rFonts w:ascii="Times New Roman" w:eastAsia="Times New Roman" w:hAnsi="Times New Roman" w:cs="Times New Roman"/>
          <w:color w:val="000000" w:themeColor="text1"/>
          <w:sz w:val="24"/>
          <w:szCs w:val="24"/>
        </w:rPr>
        <w:t xml:space="preserve"> Rute 11 med et ekstra spor på det meste </w:t>
      </w:r>
      <w:r w:rsidR="652D8B0F" w:rsidRPr="2389A53C">
        <w:rPr>
          <w:rFonts w:ascii="Times New Roman" w:eastAsia="Times New Roman" w:hAnsi="Times New Roman" w:cs="Times New Roman"/>
          <w:color w:val="000000" w:themeColor="text1"/>
          <w:sz w:val="24"/>
          <w:szCs w:val="24"/>
        </w:rPr>
        <w:t>af</w:t>
      </w:r>
      <w:r w:rsidRPr="2389A53C">
        <w:rPr>
          <w:rFonts w:ascii="Times New Roman" w:eastAsia="Times New Roman" w:hAnsi="Times New Roman" w:cs="Times New Roman"/>
          <w:color w:val="000000" w:themeColor="text1"/>
          <w:sz w:val="24"/>
          <w:szCs w:val="24"/>
        </w:rPr>
        <w:t xml:space="preserve"> </w:t>
      </w:r>
      <w:r w:rsidRPr="11C75139">
        <w:rPr>
          <w:rFonts w:ascii="Times New Roman" w:eastAsia="Times New Roman" w:hAnsi="Times New Roman" w:cs="Times New Roman"/>
          <w:color w:val="000000" w:themeColor="text1"/>
          <w:sz w:val="24"/>
          <w:szCs w:val="24"/>
        </w:rPr>
        <w:t xml:space="preserve">strækningen, så det bliver 2+1 vej med udtagelse af strækningen ved Alslev Å, hvor det af hensyn til åen og den omgivende natur ikke er muligt at udbygge vejen. Ombygningen af vejen </w:t>
      </w:r>
      <w:r w:rsidRPr="298FE4E5">
        <w:rPr>
          <w:rFonts w:ascii="Times New Roman" w:eastAsia="Times New Roman" w:hAnsi="Times New Roman" w:cs="Times New Roman"/>
          <w:color w:val="000000" w:themeColor="text1"/>
          <w:sz w:val="24"/>
          <w:szCs w:val="24"/>
        </w:rPr>
        <w:t>medfører</w:t>
      </w:r>
      <w:r w:rsidR="2510FFFE" w:rsidRPr="2389A53C">
        <w:rPr>
          <w:rFonts w:ascii="Times New Roman" w:eastAsia="Times New Roman" w:hAnsi="Times New Roman" w:cs="Times New Roman"/>
          <w:color w:val="000000" w:themeColor="text1"/>
          <w:sz w:val="24"/>
          <w:szCs w:val="24"/>
        </w:rPr>
        <w:t>,</w:t>
      </w:r>
      <w:r w:rsidRPr="298FE4E5">
        <w:rPr>
          <w:rFonts w:ascii="Times New Roman" w:eastAsia="Times New Roman" w:hAnsi="Times New Roman" w:cs="Times New Roman"/>
          <w:color w:val="000000" w:themeColor="text1"/>
          <w:sz w:val="24"/>
          <w:szCs w:val="24"/>
        </w:rPr>
        <w:t xml:space="preserve"> at </w:t>
      </w:r>
      <w:r w:rsidRPr="11C75139">
        <w:rPr>
          <w:rFonts w:ascii="Times New Roman" w:eastAsia="Times New Roman" w:hAnsi="Times New Roman" w:cs="Times New Roman"/>
          <w:color w:val="000000" w:themeColor="text1"/>
          <w:sz w:val="24"/>
          <w:szCs w:val="24"/>
        </w:rPr>
        <w:t xml:space="preserve">hastigheden </w:t>
      </w:r>
      <w:r w:rsidRPr="14DE2FE5">
        <w:rPr>
          <w:rFonts w:ascii="Times New Roman" w:eastAsia="Times New Roman" w:hAnsi="Times New Roman" w:cs="Times New Roman"/>
          <w:color w:val="000000" w:themeColor="text1"/>
          <w:sz w:val="24"/>
          <w:szCs w:val="24"/>
        </w:rPr>
        <w:t xml:space="preserve">kan </w:t>
      </w:r>
      <w:r w:rsidRPr="1195859A">
        <w:rPr>
          <w:rFonts w:ascii="Times New Roman" w:eastAsia="Times New Roman" w:hAnsi="Times New Roman" w:cs="Times New Roman"/>
          <w:color w:val="000000" w:themeColor="text1"/>
          <w:sz w:val="24"/>
          <w:szCs w:val="24"/>
        </w:rPr>
        <w:t>fas</w:t>
      </w:r>
      <w:r w:rsidR="3A0F464C" w:rsidRPr="1195859A">
        <w:rPr>
          <w:rFonts w:ascii="Times New Roman" w:eastAsia="Times New Roman" w:hAnsi="Times New Roman" w:cs="Times New Roman"/>
          <w:color w:val="000000" w:themeColor="text1"/>
          <w:sz w:val="24"/>
          <w:szCs w:val="24"/>
        </w:rPr>
        <w:t xml:space="preserve">tsættes til </w:t>
      </w:r>
      <w:r w:rsidRPr="11C75139">
        <w:rPr>
          <w:rFonts w:ascii="Times New Roman" w:eastAsia="Times New Roman" w:hAnsi="Times New Roman" w:cs="Times New Roman"/>
          <w:color w:val="000000" w:themeColor="text1"/>
          <w:sz w:val="24"/>
          <w:szCs w:val="24"/>
        </w:rPr>
        <w:t xml:space="preserve">90 km/t på strækningen </w:t>
      </w:r>
      <w:r w:rsidR="27DDE17F" w:rsidRPr="63C22587">
        <w:rPr>
          <w:rFonts w:ascii="Times New Roman" w:eastAsia="Times New Roman" w:hAnsi="Times New Roman" w:cs="Times New Roman"/>
          <w:color w:val="000000" w:themeColor="text1"/>
          <w:sz w:val="24"/>
          <w:szCs w:val="24"/>
        </w:rPr>
        <w:t>med</w:t>
      </w:r>
      <w:r w:rsidRPr="11C75139">
        <w:rPr>
          <w:rFonts w:ascii="Times New Roman" w:eastAsia="Times New Roman" w:hAnsi="Times New Roman" w:cs="Times New Roman"/>
          <w:color w:val="000000" w:themeColor="text1"/>
          <w:sz w:val="24"/>
          <w:szCs w:val="24"/>
        </w:rPr>
        <w:t xml:space="preserve"> lokale hastighedsnedsættelser til 70 km/t </w:t>
      </w:r>
      <w:r w:rsidR="28A3452F" w:rsidRPr="3E23153B">
        <w:rPr>
          <w:rFonts w:ascii="Times New Roman" w:eastAsia="Times New Roman" w:hAnsi="Times New Roman" w:cs="Times New Roman"/>
          <w:color w:val="000000" w:themeColor="text1"/>
          <w:sz w:val="24"/>
          <w:szCs w:val="24"/>
        </w:rPr>
        <w:t xml:space="preserve">omkring </w:t>
      </w:r>
      <w:r w:rsidRPr="11C75139">
        <w:rPr>
          <w:rFonts w:ascii="Times New Roman" w:eastAsia="Times New Roman" w:hAnsi="Times New Roman" w:cs="Times New Roman"/>
          <w:color w:val="000000" w:themeColor="text1"/>
          <w:sz w:val="24"/>
          <w:szCs w:val="24"/>
        </w:rPr>
        <w:t xml:space="preserve">krydsene. </w:t>
      </w:r>
    </w:p>
    <w:p w14:paraId="76A12BF1" w14:textId="02C051B7" w:rsidR="18A5E420" w:rsidRDefault="00951B94" w:rsidP="18A5E420">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Anlægsp</w:t>
      </w:r>
      <w:r w:rsidR="43DA9021" w:rsidRPr="3BF7FA27">
        <w:rPr>
          <w:rFonts w:ascii="Times New Roman" w:eastAsia="Times New Roman" w:hAnsi="Times New Roman" w:cs="Times New Roman"/>
          <w:color w:val="000000" w:themeColor="text1"/>
          <w:sz w:val="24"/>
          <w:szCs w:val="24"/>
        </w:rPr>
        <w:t xml:space="preserve">rojektet omfatter en dobbeltrettet cykelsti langs hele Rute 11 på østsiden af vejen, som føres over Alslev Å på en separat stibro. Cykelstien er 3 </w:t>
      </w:r>
      <w:r w:rsidR="43DA9021" w:rsidRPr="18D7329D">
        <w:rPr>
          <w:rFonts w:ascii="Times New Roman" w:eastAsia="Times New Roman" w:hAnsi="Times New Roman" w:cs="Times New Roman"/>
          <w:color w:val="000000" w:themeColor="text1"/>
          <w:sz w:val="24"/>
          <w:szCs w:val="24"/>
        </w:rPr>
        <w:t>m</w:t>
      </w:r>
      <w:r w:rsidR="2720104B" w:rsidRPr="18D7329D">
        <w:rPr>
          <w:rFonts w:ascii="Times New Roman" w:eastAsia="Times New Roman" w:hAnsi="Times New Roman" w:cs="Times New Roman"/>
          <w:color w:val="000000" w:themeColor="text1"/>
          <w:sz w:val="24"/>
          <w:szCs w:val="24"/>
        </w:rPr>
        <w:t>eter</w:t>
      </w:r>
      <w:r w:rsidR="43DA9021" w:rsidRPr="3BF7FA27">
        <w:rPr>
          <w:rFonts w:ascii="Times New Roman" w:eastAsia="Times New Roman" w:hAnsi="Times New Roman" w:cs="Times New Roman"/>
          <w:color w:val="000000" w:themeColor="text1"/>
          <w:sz w:val="24"/>
          <w:szCs w:val="24"/>
        </w:rPr>
        <w:t xml:space="preserve"> bred og adskilt fra kørebanen med en skillerabat. </w:t>
      </w:r>
      <w:r w:rsidR="004C49E0">
        <w:rPr>
          <w:rFonts w:ascii="Times New Roman" w:eastAsia="Times New Roman" w:hAnsi="Times New Roman" w:cs="Times New Roman"/>
          <w:color w:val="000000" w:themeColor="text1"/>
          <w:sz w:val="24"/>
          <w:szCs w:val="24"/>
        </w:rPr>
        <w:t xml:space="preserve">På delstrækninger vil cykelstien blive </w:t>
      </w:r>
      <w:r w:rsidR="009B6159">
        <w:rPr>
          <w:rFonts w:ascii="Times New Roman" w:eastAsia="Times New Roman" w:hAnsi="Times New Roman" w:cs="Times New Roman"/>
          <w:color w:val="000000" w:themeColor="text1"/>
          <w:sz w:val="24"/>
          <w:szCs w:val="24"/>
        </w:rPr>
        <w:t xml:space="preserve">udformet som en 2-1 vej, som </w:t>
      </w:r>
      <w:r w:rsidR="00CD4AFD">
        <w:rPr>
          <w:rFonts w:ascii="Times New Roman" w:eastAsia="Times New Roman" w:hAnsi="Times New Roman" w:cs="Times New Roman"/>
          <w:color w:val="000000" w:themeColor="text1"/>
          <w:sz w:val="24"/>
          <w:szCs w:val="24"/>
        </w:rPr>
        <w:t xml:space="preserve">derved også får </w:t>
      </w:r>
      <w:r w:rsidR="00147929">
        <w:rPr>
          <w:rFonts w:ascii="Times New Roman" w:eastAsia="Times New Roman" w:hAnsi="Times New Roman" w:cs="Times New Roman"/>
          <w:color w:val="000000" w:themeColor="text1"/>
          <w:sz w:val="24"/>
          <w:szCs w:val="24"/>
        </w:rPr>
        <w:t xml:space="preserve">funktion som </w:t>
      </w:r>
      <w:r w:rsidR="00A215B8">
        <w:rPr>
          <w:rFonts w:ascii="Times New Roman" w:eastAsia="Times New Roman" w:hAnsi="Times New Roman" w:cs="Times New Roman"/>
          <w:color w:val="000000" w:themeColor="text1"/>
          <w:sz w:val="24"/>
          <w:szCs w:val="24"/>
        </w:rPr>
        <w:t>adgang</w:t>
      </w:r>
      <w:r w:rsidR="0088390A">
        <w:rPr>
          <w:rFonts w:ascii="Times New Roman" w:eastAsia="Times New Roman" w:hAnsi="Times New Roman" w:cs="Times New Roman"/>
          <w:color w:val="000000" w:themeColor="text1"/>
          <w:sz w:val="24"/>
          <w:szCs w:val="24"/>
        </w:rPr>
        <w:t>s</w:t>
      </w:r>
      <w:r w:rsidR="00A215B8">
        <w:rPr>
          <w:rFonts w:ascii="Times New Roman" w:eastAsia="Times New Roman" w:hAnsi="Times New Roman" w:cs="Times New Roman"/>
          <w:color w:val="000000" w:themeColor="text1"/>
          <w:sz w:val="24"/>
          <w:szCs w:val="24"/>
        </w:rPr>
        <w:t>vej</w:t>
      </w:r>
      <w:r w:rsidR="007870C7">
        <w:rPr>
          <w:rFonts w:ascii="Times New Roman" w:eastAsia="Times New Roman" w:hAnsi="Times New Roman" w:cs="Times New Roman"/>
          <w:color w:val="000000" w:themeColor="text1"/>
          <w:sz w:val="24"/>
          <w:szCs w:val="24"/>
        </w:rPr>
        <w:t xml:space="preserve"> til </w:t>
      </w:r>
      <w:r w:rsidR="00633D02">
        <w:rPr>
          <w:rFonts w:ascii="Times New Roman" w:eastAsia="Times New Roman" w:hAnsi="Times New Roman" w:cs="Times New Roman"/>
          <w:color w:val="000000" w:themeColor="text1"/>
          <w:sz w:val="24"/>
          <w:szCs w:val="24"/>
        </w:rPr>
        <w:t>ejendomme langs Rute 11.</w:t>
      </w:r>
      <w:r w:rsidR="00CD4AFD">
        <w:rPr>
          <w:rFonts w:ascii="Times New Roman" w:eastAsia="Times New Roman" w:hAnsi="Times New Roman" w:cs="Times New Roman"/>
          <w:color w:val="000000" w:themeColor="text1"/>
          <w:sz w:val="24"/>
          <w:szCs w:val="24"/>
        </w:rPr>
        <w:t xml:space="preserve"> </w:t>
      </w:r>
      <w:r w:rsidR="43DA9021" w:rsidRPr="3BF7FA27">
        <w:rPr>
          <w:rFonts w:ascii="Times New Roman" w:eastAsia="Times New Roman" w:hAnsi="Times New Roman" w:cs="Times New Roman"/>
          <w:color w:val="000000" w:themeColor="text1"/>
          <w:sz w:val="24"/>
          <w:szCs w:val="24"/>
        </w:rPr>
        <w:t xml:space="preserve">I Varde etableres et venteareal i krydsets nordvestlige hjørne, og der skabes forbindelse med den eksisterende sti vest for Ribevej. Ved Korskro anlægges ny stibro over motorvejen og tre nye stitunneller under rundkørslen til at skabe forbindelse til den eksisterende cykelsti ved Tingvejen og Lundevej. </w:t>
      </w:r>
    </w:p>
    <w:p w14:paraId="0790E5E6" w14:textId="74E6AE86" w:rsidR="003622B0" w:rsidRDefault="768E1B91" w:rsidP="005322E4">
      <w:pPr>
        <w:spacing w:line="276" w:lineRule="auto"/>
        <w:rPr>
          <w:rFonts w:ascii="Times New Roman" w:eastAsia="Times New Roman" w:hAnsi="Times New Roman" w:cs="Times New Roman"/>
          <w:color w:val="000000" w:themeColor="text1"/>
          <w:sz w:val="24"/>
          <w:szCs w:val="24"/>
        </w:rPr>
      </w:pPr>
      <w:r w:rsidRPr="0A091071">
        <w:rPr>
          <w:rFonts w:ascii="Times New Roman" w:eastAsia="Times New Roman" w:hAnsi="Times New Roman" w:cs="Times New Roman"/>
          <w:color w:val="000000" w:themeColor="text1"/>
          <w:sz w:val="24"/>
          <w:szCs w:val="24"/>
        </w:rPr>
        <w:t xml:space="preserve">Håndtering af </w:t>
      </w:r>
      <w:r w:rsidRPr="2BAF7C06">
        <w:rPr>
          <w:rFonts w:ascii="Times New Roman" w:eastAsia="Times New Roman" w:hAnsi="Times New Roman" w:cs="Times New Roman"/>
          <w:color w:val="000000" w:themeColor="text1"/>
          <w:sz w:val="24"/>
          <w:szCs w:val="24"/>
        </w:rPr>
        <w:t xml:space="preserve">vejvandet vil </w:t>
      </w:r>
      <w:r w:rsidRPr="43908023">
        <w:rPr>
          <w:rFonts w:ascii="Times New Roman" w:eastAsia="Times New Roman" w:hAnsi="Times New Roman" w:cs="Times New Roman"/>
          <w:color w:val="000000" w:themeColor="text1"/>
          <w:sz w:val="24"/>
          <w:szCs w:val="24"/>
        </w:rPr>
        <w:t xml:space="preserve">blive </w:t>
      </w:r>
      <w:r w:rsidRPr="5FC5EA63">
        <w:rPr>
          <w:rFonts w:ascii="Times New Roman" w:eastAsia="Times New Roman" w:hAnsi="Times New Roman" w:cs="Times New Roman"/>
          <w:color w:val="000000" w:themeColor="text1"/>
          <w:sz w:val="24"/>
          <w:szCs w:val="24"/>
        </w:rPr>
        <w:t xml:space="preserve">forbedret i </w:t>
      </w:r>
      <w:r w:rsidRPr="326975F5">
        <w:rPr>
          <w:rFonts w:ascii="Times New Roman" w:eastAsia="Times New Roman" w:hAnsi="Times New Roman" w:cs="Times New Roman"/>
          <w:color w:val="000000" w:themeColor="text1"/>
          <w:sz w:val="24"/>
          <w:szCs w:val="24"/>
        </w:rPr>
        <w:t>projektet</w:t>
      </w:r>
      <w:r w:rsidRPr="468C139B">
        <w:rPr>
          <w:rFonts w:ascii="Times New Roman" w:eastAsia="Times New Roman" w:hAnsi="Times New Roman" w:cs="Times New Roman"/>
          <w:color w:val="000000" w:themeColor="text1"/>
          <w:sz w:val="24"/>
          <w:szCs w:val="24"/>
        </w:rPr>
        <w:t xml:space="preserve"> med </w:t>
      </w:r>
      <w:r w:rsidRPr="2F1BA22E">
        <w:rPr>
          <w:rFonts w:ascii="Times New Roman" w:eastAsia="Times New Roman" w:hAnsi="Times New Roman" w:cs="Times New Roman"/>
          <w:color w:val="000000" w:themeColor="text1"/>
          <w:sz w:val="24"/>
          <w:szCs w:val="24"/>
        </w:rPr>
        <w:t xml:space="preserve">opsamling af </w:t>
      </w:r>
      <w:r w:rsidRPr="7161E249">
        <w:rPr>
          <w:rFonts w:ascii="Times New Roman" w:eastAsia="Times New Roman" w:hAnsi="Times New Roman" w:cs="Times New Roman"/>
          <w:color w:val="000000" w:themeColor="text1"/>
          <w:sz w:val="24"/>
          <w:szCs w:val="24"/>
        </w:rPr>
        <w:t xml:space="preserve">vandet i dræn eller </w:t>
      </w:r>
      <w:r w:rsidR="1BB80F44" w:rsidRPr="2FB60195">
        <w:rPr>
          <w:rFonts w:ascii="Times New Roman" w:eastAsia="Times New Roman" w:hAnsi="Times New Roman" w:cs="Times New Roman"/>
          <w:color w:val="000000" w:themeColor="text1"/>
          <w:sz w:val="24"/>
          <w:szCs w:val="24"/>
        </w:rPr>
        <w:t xml:space="preserve">tætte </w:t>
      </w:r>
      <w:r w:rsidR="1BB80F44" w:rsidRPr="31A4C63D">
        <w:rPr>
          <w:rFonts w:ascii="Times New Roman" w:eastAsia="Times New Roman" w:hAnsi="Times New Roman" w:cs="Times New Roman"/>
          <w:color w:val="000000" w:themeColor="text1"/>
          <w:sz w:val="24"/>
          <w:szCs w:val="24"/>
        </w:rPr>
        <w:t>grøfter</w:t>
      </w:r>
      <w:r w:rsidR="68A9A5A1" w:rsidRPr="31A4C63D">
        <w:rPr>
          <w:rFonts w:ascii="Times New Roman" w:eastAsia="Times New Roman" w:hAnsi="Times New Roman" w:cs="Times New Roman"/>
          <w:color w:val="000000" w:themeColor="text1"/>
          <w:sz w:val="24"/>
          <w:szCs w:val="24"/>
        </w:rPr>
        <w:t xml:space="preserve">, som føres videre til enten regnvandsbassiner </w:t>
      </w:r>
      <w:r w:rsidR="68A9A5A1" w:rsidRPr="48C6BEF9">
        <w:rPr>
          <w:rFonts w:ascii="Times New Roman" w:eastAsia="Times New Roman" w:hAnsi="Times New Roman" w:cs="Times New Roman"/>
          <w:color w:val="000000" w:themeColor="text1"/>
          <w:sz w:val="24"/>
          <w:szCs w:val="24"/>
        </w:rPr>
        <w:t>eller nedsivningsbassiner</w:t>
      </w:r>
      <w:r w:rsidR="001E414F" w:rsidRPr="6D785AFE">
        <w:rPr>
          <w:rFonts w:ascii="Times New Roman" w:eastAsia="Times New Roman" w:hAnsi="Times New Roman" w:cs="Times New Roman"/>
          <w:color w:val="000000" w:themeColor="text1"/>
          <w:sz w:val="24"/>
          <w:szCs w:val="24"/>
        </w:rPr>
        <w:t>.</w:t>
      </w:r>
      <w:r w:rsidR="63926C7F" w:rsidRPr="7049AB6E">
        <w:rPr>
          <w:rFonts w:ascii="Times New Roman" w:eastAsia="Times New Roman" w:hAnsi="Times New Roman" w:cs="Times New Roman"/>
          <w:color w:val="000000" w:themeColor="text1"/>
          <w:sz w:val="24"/>
          <w:szCs w:val="24"/>
        </w:rPr>
        <w:t xml:space="preserve"> </w:t>
      </w:r>
    </w:p>
    <w:p w14:paraId="6CC14F4A" w14:textId="77777777" w:rsidR="003622B0" w:rsidRPr="00B70F81" w:rsidRDefault="003622B0" w:rsidP="005322E4">
      <w:pPr>
        <w:spacing w:line="276" w:lineRule="auto"/>
        <w:rPr>
          <w:rFonts w:ascii="Times New Roman" w:eastAsia="Times New Roman" w:hAnsi="Times New Roman" w:cs="Times New Roman"/>
          <w:color w:val="000000" w:themeColor="text1"/>
          <w:sz w:val="24"/>
          <w:szCs w:val="24"/>
        </w:rPr>
      </w:pPr>
    </w:p>
    <w:p w14:paraId="4F0BCD7D" w14:textId="37A600F9" w:rsidR="001E414F" w:rsidRPr="00B70F81" w:rsidRDefault="001E414F" w:rsidP="005322E4">
      <w:pPr>
        <w:keepNext/>
        <w:keepLines/>
        <w:spacing w:before="40" w:line="276" w:lineRule="auto"/>
        <w:outlineLvl w:val="2"/>
        <w:rPr>
          <w:rFonts w:ascii="Times New Roman" w:eastAsia="Times New Roman" w:hAnsi="Times New Roman" w:cs="Times New Roman"/>
          <w:color w:val="000000"/>
          <w:sz w:val="24"/>
          <w:szCs w:val="24"/>
        </w:rPr>
      </w:pPr>
      <w:bookmarkStart w:id="11" w:name="_Toc161386680"/>
      <w:bookmarkStart w:id="12" w:name="_Toc161387062"/>
      <w:r w:rsidRPr="220A4598">
        <w:rPr>
          <w:rFonts w:ascii="Times New Roman" w:eastAsia="Times New Roman" w:hAnsi="Times New Roman" w:cs="Times New Roman"/>
          <w:sz w:val="24"/>
          <w:szCs w:val="24"/>
        </w:rPr>
        <w:lastRenderedPageBreak/>
        <w:t>3.1.</w:t>
      </w:r>
      <w:r w:rsidRPr="220A4598">
        <w:rPr>
          <w:rFonts w:ascii="Times New Roman" w:eastAsia="Times New Roman" w:hAnsi="Times New Roman" w:cs="Times New Roman"/>
          <w:color w:val="000000" w:themeColor="text1"/>
          <w:sz w:val="24"/>
          <w:szCs w:val="24"/>
        </w:rPr>
        <w:t xml:space="preserve">1 </w:t>
      </w:r>
      <w:r w:rsidR="1F9A2DE8" w:rsidRPr="220A4598">
        <w:rPr>
          <w:rFonts w:ascii="Times New Roman" w:eastAsia="Times New Roman" w:hAnsi="Times New Roman" w:cs="Times New Roman"/>
          <w:color w:val="000000" w:themeColor="text1"/>
          <w:sz w:val="24"/>
          <w:szCs w:val="24"/>
        </w:rPr>
        <w:t>Kryds</w:t>
      </w:r>
      <w:bookmarkEnd w:id="11"/>
      <w:bookmarkEnd w:id="12"/>
    </w:p>
    <w:p w14:paraId="4E33F014" w14:textId="7EC0D1D6" w:rsidR="001E414F" w:rsidRPr="00B70F81" w:rsidRDefault="4DC64F76" w:rsidP="005322E4">
      <w:pPr>
        <w:spacing w:line="276" w:lineRule="auto"/>
        <w:rPr>
          <w:rFonts w:ascii="Times New Roman" w:eastAsia="Times New Roman" w:hAnsi="Times New Roman" w:cs="Times New Roman"/>
          <w:color w:val="000000"/>
          <w:sz w:val="24"/>
          <w:szCs w:val="24"/>
        </w:rPr>
      </w:pPr>
      <w:r w:rsidRPr="05AF99B8">
        <w:rPr>
          <w:rFonts w:ascii="Times New Roman" w:eastAsia="Times New Roman" w:hAnsi="Times New Roman" w:cs="Times New Roman"/>
          <w:color w:val="000000" w:themeColor="text1"/>
          <w:sz w:val="24"/>
          <w:szCs w:val="24"/>
        </w:rPr>
        <w:t xml:space="preserve">Langs Rute 11 bliver sideveje og adgange lukket og </w:t>
      </w:r>
      <w:r w:rsidRPr="58BDE50B">
        <w:rPr>
          <w:rFonts w:ascii="Times New Roman" w:eastAsia="Times New Roman" w:hAnsi="Times New Roman" w:cs="Times New Roman"/>
          <w:color w:val="000000" w:themeColor="text1"/>
          <w:sz w:val="24"/>
          <w:szCs w:val="24"/>
        </w:rPr>
        <w:t xml:space="preserve">samlet i tre kryds på strækningen </w:t>
      </w:r>
      <w:r w:rsidR="2D677ABA" w:rsidRPr="2C46BBBF">
        <w:rPr>
          <w:rFonts w:ascii="Times New Roman" w:eastAsia="Times New Roman" w:hAnsi="Times New Roman" w:cs="Times New Roman"/>
          <w:color w:val="000000" w:themeColor="text1"/>
          <w:sz w:val="24"/>
          <w:szCs w:val="24"/>
        </w:rPr>
        <w:t xml:space="preserve">ved </w:t>
      </w:r>
      <w:r w:rsidR="73B9B2B0" w:rsidRPr="2408397A">
        <w:rPr>
          <w:rFonts w:ascii="Times New Roman" w:eastAsia="Times New Roman" w:hAnsi="Times New Roman" w:cs="Times New Roman"/>
          <w:color w:val="000000" w:themeColor="text1"/>
          <w:sz w:val="24"/>
          <w:szCs w:val="24"/>
        </w:rPr>
        <w:t>Gl.</w:t>
      </w:r>
      <w:r w:rsidR="73B9B2B0" w:rsidRPr="3268CD0E">
        <w:rPr>
          <w:rFonts w:ascii="Times New Roman" w:eastAsia="Times New Roman" w:hAnsi="Times New Roman" w:cs="Times New Roman"/>
          <w:color w:val="000000" w:themeColor="text1"/>
          <w:sz w:val="24"/>
          <w:szCs w:val="24"/>
        </w:rPr>
        <w:t xml:space="preserve"> </w:t>
      </w:r>
      <w:r w:rsidR="2D677ABA" w:rsidRPr="2C46BBBF">
        <w:rPr>
          <w:rFonts w:ascii="Times New Roman" w:eastAsia="Times New Roman" w:hAnsi="Times New Roman" w:cs="Times New Roman"/>
          <w:color w:val="000000" w:themeColor="text1"/>
          <w:sz w:val="24"/>
          <w:szCs w:val="24"/>
        </w:rPr>
        <w:t>Lifstrupvej</w:t>
      </w:r>
      <w:r w:rsidR="2D677ABA" w:rsidRPr="4DD1DA7A">
        <w:rPr>
          <w:rFonts w:ascii="Times New Roman" w:eastAsia="Times New Roman" w:hAnsi="Times New Roman" w:cs="Times New Roman"/>
          <w:color w:val="000000" w:themeColor="text1"/>
          <w:sz w:val="24"/>
          <w:szCs w:val="24"/>
        </w:rPr>
        <w:t xml:space="preserve">, Skærbækvej og Tinghedevej. </w:t>
      </w:r>
      <w:r w:rsidRPr="4DD1DA7A">
        <w:rPr>
          <w:rFonts w:ascii="Times New Roman" w:eastAsia="Times New Roman" w:hAnsi="Times New Roman" w:cs="Times New Roman"/>
          <w:color w:val="000000" w:themeColor="text1"/>
          <w:sz w:val="24"/>
          <w:szCs w:val="24"/>
        </w:rPr>
        <w:t xml:space="preserve"> </w:t>
      </w:r>
      <w:r w:rsidR="18440392" w:rsidRPr="5E8C6E34">
        <w:rPr>
          <w:rFonts w:ascii="Times New Roman" w:eastAsia="Times New Roman" w:hAnsi="Times New Roman" w:cs="Times New Roman"/>
          <w:color w:val="000000" w:themeColor="text1"/>
          <w:sz w:val="24"/>
          <w:szCs w:val="24"/>
        </w:rPr>
        <w:t>Nye adgangsveje bliver tilsluttet i disse kryds</w:t>
      </w:r>
      <w:r w:rsidR="18440392" w:rsidRPr="4E560C9C">
        <w:rPr>
          <w:rFonts w:ascii="Times New Roman" w:eastAsia="Times New Roman" w:hAnsi="Times New Roman" w:cs="Times New Roman"/>
          <w:color w:val="000000" w:themeColor="text1"/>
          <w:sz w:val="24"/>
          <w:szCs w:val="24"/>
        </w:rPr>
        <w:t>,</w:t>
      </w:r>
      <w:r w:rsidR="26A52E9E" w:rsidRPr="4E560C9C">
        <w:rPr>
          <w:rFonts w:ascii="Times New Roman" w:eastAsia="Times New Roman" w:hAnsi="Times New Roman" w:cs="Times New Roman"/>
          <w:color w:val="000000" w:themeColor="text1"/>
          <w:sz w:val="24"/>
          <w:szCs w:val="24"/>
        </w:rPr>
        <w:t xml:space="preserve"> og </w:t>
      </w:r>
      <w:r w:rsidR="4A668C7F" w:rsidRPr="3025814B">
        <w:rPr>
          <w:rFonts w:ascii="Times New Roman" w:eastAsia="Times New Roman" w:hAnsi="Times New Roman" w:cs="Times New Roman"/>
          <w:color w:val="000000" w:themeColor="text1"/>
          <w:sz w:val="24"/>
          <w:szCs w:val="24"/>
        </w:rPr>
        <w:t xml:space="preserve">de </w:t>
      </w:r>
      <w:r w:rsidR="26A52E9E" w:rsidRPr="3025814B">
        <w:rPr>
          <w:rFonts w:ascii="Times New Roman" w:eastAsia="Times New Roman" w:hAnsi="Times New Roman" w:cs="Times New Roman"/>
          <w:color w:val="000000" w:themeColor="text1"/>
          <w:sz w:val="24"/>
          <w:szCs w:val="24"/>
        </w:rPr>
        <w:t>bliver</w:t>
      </w:r>
      <w:r w:rsidR="26A52E9E" w:rsidRPr="4E560C9C">
        <w:rPr>
          <w:rFonts w:ascii="Times New Roman" w:eastAsia="Times New Roman" w:hAnsi="Times New Roman" w:cs="Times New Roman"/>
          <w:color w:val="000000" w:themeColor="text1"/>
          <w:sz w:val="24"/>
          <w:szCs w:val="24"/>
        </w:rPr>
        <w:t xml:space="preserve"> flere </w:t>
      </w:r>
      <w:r w:rsidR="26A52E9E" w:rsidRPr="33D6BC3E">
        <w:rPr>
          <w:rFonts w:ascii="Times New Roman" w:eastAsia="Times New Roman" w:hAnsi="Times New Roman" w:cs="Times New Roman"/>
          <w:color w:val="000000" w:themeColor="text1"/>
          <w:sz w:val="24"/>
          <w:szCs w:val="24"/>
        </w:rPr>
        <w:t xml:space="preserve">steder anlagt som parallelveje til Rute 11. </w:t>
      </w:r>
      <w:r w:rsidR="26A52E9E" w:rsidRPr="30507BB8">
        <w:rPr>
          <w:rFonts w:ascii="Times New Roman" w:eastAsia="Times New Roman" w:hAnsi="Times New Roman" w:cs="Times New Roman"/>
          <w:color w:val="000000" w:themeColor="text1"/>
          <w:sz w:val="24"/>
          <w:szCs w:val="24"/>
        </w:rPr>
        <w:t>Her v</w:t>
      </w:r>
      <w:r w:rsidR="659C6813" w:rsidRPr="30507BB8">
        <w:rPr>
          <w:rFonts w:ascii="Times New Roman" w:eastAsia="Times New Roman" w:hAnsi="Times New Roman" w:cs="Times New Roman"/>
          <w:color w:val="000000" w:themeColor="text1"/>
          <w:sz w:val="24"/>
          <w:szCs w:val="24"/>
        </w:rPr>
        <w:t xml:space="preserve">il der blive anlagt en </w:t>
      </w:r>
      <w:r w:rsidR="659C6813" w:rsidRPr="5DDC7340">
        <w:rPr>
          <w:rFonts w:ascii="Times New Roman" w:eastAsia="Times New Roman" w:hAnsi="Times New Roman" w:cs="Times New Roman"/>
          <w:color w:val="000000" w:themeColor="text1"/>
          <w:sz w:val="24"/>
          <w:szCs w:val="24"/>
        </w:rPr>
        <w:t>lysvold imellem de to veje for at undgå blænding fra modkørende trafik.</w:t>
      </w:r>
    </w:p>
    <w:p w14:paraId="767E9F66" w14:textId="3BC2DBD5" w:rsidR="0C624FDE" w:rsidRDefault="0C624FDE" w:rsidP="33B9050F">
      <w:pPr>
        <w:spacing w:line="276" w:lineRule="auto"/>
        <w:rPr>
          <w:rFonts w:ascii="Times New Roman" w:eastAsia="Times New Roman" w:hAnsi="Times New Roman" w:cs="Times New Roman"/>
          <w:color w:val="000000" w:themeColor="text1"/>
          <w:sz w:val="24"/>
          <w:szCs w:val="24"/>
        </w:rPr>
      </w:pPr>
      <w:r w:rsidRPr="7745035A">
        <w:rPr>
          <w:rFonts w:ascii="Times New Roman" w:eastAsia="Times New Roman" w:hAnsi="Times New Roman" w:cs="Times New Roman"/>
          <w:color w:val="000000" w:themeColor="text1"/>
          <w:sz w:val="24"/>
          <w:szCs w:val="24"/>
        </w:rPr>
        <w:t xml:space="preserve">I endepunkterne bliver krydset i Varde ombygget </w:t>
      </w:r>
      <w:r w:rsidRPr="4EAADE58">
        <w:rPr>
          <w:rFonts w:ascii="Times New Roman" w:eastAsia="Times New Roman" w:hAnsi="Times New Roman" w:cs="Times New Roman"/>
          <w:color w:val="000000" w:themeColor="text1"/>
          <w:sz w:val="24"/>
          <w:szCs w:val="24"/>
        </w:rPr>
        <w:t xml:space="preserve">og suppleret </w:t>
      </w:r>
      <w:r w:rsidRPr="7745035A">
        <w:rPr>
          <w:rFonts w:ascii="Times New Roman" w:eastAsia="Times New Roman" w:hAnsi="Times New Roman" w:cs="Times New Roman"/>
          <w:color w:val="000000" w:themeColor="text1"/>
          <w:sz w:val="24"/>
          <w:szCs w:val="24"/>
        </w:rPr>
        <w:t>med et ekstra</w:t>
      </w:r>
      <w:r w:rsidR="001352A6">
        <w:rPr>
          <w:rFonts w:ascii="Times New Roman" w:eastAsia="Times New Roman" w:hAnsi="Times New Roman" w:cs="Times New Roman"/>
          <w:color w:val="000000" w:themeColor="text1"/>
          <w:sz w:val="24"/>
          <w:szCs w:val="24"/>
        </w:rPr>
        <w:t xml:space="preserve"> spor til </w:t>
      </w:r>
      <w:r w:rsidR="003D0B79">
        <w:rPr>
          <w:rFonts w:ascii="Times New Roman" w:eastAsia="Times New Roman" w:hAnsi="Times New Roman" w:cs="Times New Roman"/>
          <w:color w:val="000000" w:themeColor="text1"/>
          <w:sz w:val="24"/>
          <w:szCs w:val="24"/>
        </w:rPr>
        <w:t>trafik</w:t>
      </w:r>
      <w:r w:rsidR="005A26B2">
        <w:rPr>
          <w:rFonts w:ascii="Times New Roman" w:eastAsia="Times New Roman" w:hAnsi="Times New Roman" w:cs="Times New Roman"/>
          <w:color w:val="000000" w:themeColor="text1"/>
          <w:sz w:val="24"/>
          <w:szCs w:val="24"/>
        </w:rPr>
        <w:t xml:space="preserve"> på Ribeve</w:t>
      </w:r>
      <w:r w:rsidR="00AF1F2B">
        <w:rPr>
          <w:rFonts w:ascii="Times New Roman" w:eastAsia="Times New Roman" w:hAnsi="Times New Roman" w:cs="Times New Roman"/>
          <w:color w:val="000000" w:themeColor="text1"/>
          <w:sz w:val="24"/>
          <w:szCs w:val="24"/>
        </w:rPr>
        <w:t>j</w:t>
      </w:r>
      <w:r w:rsidR="000A1D40">
        <w:rPr>
          <w:rFonts w:ascii="Times New Roman" w:eastAsia="Times New Roman" w:hAnsi="Times New Roman" w:cs="Times New Roman"/>
          <w:color w:val="000000" w:themeColor="text1"/>
          <w:sz w:val="24"/>
          <w:szCs w:val="24"/>
        </w:rPr>
        <w:t xml:space="preserve">/Rute 11 </w:t>
      </w:r>
      <w:r w:rsidR="383E874C" w:rsidRPr="4EAADE58">
        <w:rPr>
          <w:rFonts w:ascii="Times New Roman" w:eastAsia="Times New Roman" w:hAnsi="Times New Roman" w:cs="Times New Roman"/>
          <w:color w:val="000000" w:themeColor="text1"/>
          <w:sz w:val="24"/>
          <w:szCs w:val="24"/>
        </w:rPr>
        <w:t xml:space="preserve">mod syd. </w:t>
      </w:r>
      <w:r w:rsidR="383E874C" w:rsidRPr="02D13413">
        <w:rPr>
          <w:rFonts w:ascii="Times New Roman" w:eastAsia="Times New Roman" w:hAnsi="Times New Roman" w:cs="Times New Roman"/>
          <w:color w:val="000000" w:themeColor="text1"/>
          <w:sz w:val="24"/>
          <w:szCs w:val="24"/>
        </w:rPr>
        <w:t>Ved Korskro bliver rundkørslen ombygget til 2</w:t>
      </w:r>
      <w:r w:rsidR="3C2E9FB6" w:rsidRPr="4F537EE2">
        <w:rPr>
          <w:rFonts w:ascii="Times New Roman" w:eastAsia="Times New Roman" w:hAnsi="Times New Roman" w:cs="Times New Roman"/>
          <w:color w:val="000000" w:themeColor="text1"/>
          <w:sz w:val="24"/>
          <w:szCs w:val="24"/>
        </w:rPr>
        <w:t xml:space="preserve"> </w:t>
      </w:r>
      <w:r w:rsidR="383E874C" w:rsidRPr="02D13413">
        <w:rPr>
          <w:rFonts w:ascii="Times New Roman" w:eastAsia="Times New Roman" w:hAnsi="Times New Roman" w:cs="Times New Roman"/>
          <w:color w:val="000000" w:themeColor="text1"/>
          <w:sz w:val="24"/>
          <w:szCs w:val="24"/>
        </w:rPr>
        <w:t>spor</w:t>
      </w:r>
      <w:r w:rsidR="735D67A4" w:rsidRPr="02D13413">
        <w:rPr>
          <w:rFonts w:ascii="Times New Roman" w:eastAsia="Times New Roman" w:hAnsi="Times New Roman" w:cs="Times New Roman"/>
          <w:color w:val="000000" w:themeColor="text1"/>
          <w:sz w:val="24"/>
          <w:szCs w:val="24"/>
        </w:rPr>
        <w:t xml:space="preserve"> med en </w:t>
      </w:r>
      <w:r w:rsidR="735D67A4" w:rsidRPr="3B76280E">
        <w:rPr>
          <w:rFonts w:ascii="Times New Roman" w:eastAsia="Times New Roman" w:hAnsi="Times New Roman" w:cs="Times New Roman"/>
          <w:color w:val="000000" w:themeColor="text1"/>
          <w:sz w:val="24"/>
          <w:szCs w:val="24"/>
        </w:rPr>
        <w:t xml:space="preserve">separat svingbane (shunt) fra Rute 11 til motorvejsrampen mod </w:t>
      </w:r>
      <w:r w:rsidR="735D67A4" w:rsidRPr="21D99F6E">
        <w:rPr>
          <w:rFonts w:ascii="Times New Roman" w:eastAsia="Times New Roman" w:hAnsi="Times New Roman" w:cs="Times New Roman"/>
          <w:color w:val="000000" w:themeColor="text1"/>
          <w:sz w:val="24"/>
          <w:szCs w:val="24"/>
        </w:rPr>
        <w:t>Esbjerg.</w:t>
      </w:r>
      <w:r w:rsidRPr="02D13413">
        <w:rPr>
          <w:rFonts w:ascii="Times New Roman" w:eastAsia="Times New Roman" w:hAnsi="Times New Roman" w:cs="Times New Roman"/>
          <w:color w:val="000000" w:themeColor="text1"/>
          <w:sz w:val="24"/>
          <w:szCs w:val="24"/>
        </w:rPr>
        <w:t xml:space="preserve"> </w:t>
      </w:r>
    </w:p>
    <w:p w14:paraId="497AB2FF" w14:textId="77777777" w:rsidR="00E163E8" w:rsidRDefault="00E163E8" w:rsidP="33B9050F">
      <w:pPr>
        <w:spacing w:line="276" w:lineRule="auto"/>
        <w:rPr>
          <w:rFonts w:ascii="Times New Roman" w:eastAsia="Times New Roman" w:hAnsi="Times New Roman" w:cs="Times New Roman"/>
          <w:color w:val="000000" w:themeColor="text1"/>
          <w:sz w:val="24"/>
          <w:szCs w:val="24"/>
        </w:rPr>
      </w:pPr>
    </w:p>
    <w:p w14:paraId="398E12B2"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3" w:name="_Toc161386681"/>
      <w:bookmarkStart w:id="14" w:name="_Toc161387063"/>
      <w:r w:rsidRPr="00B70F81">
        <w:rPr>
          <w:rFonts w:ascii="Times New Roman" w:eastAsia="Times New Roman" w:hAnsi="Times New Roman" w:cs="Times New Roman"/>
          <w:sz w:val="24"/>
          <w:szCs w:val="24"/>
        </w:rPr>
        <w:t>3.1.2 Lokale veje og stier</w:t>
      </w:r>
      <w:bookmarkEnd w:id="13"/>
      <w:bookmarkEnd w:id="14"/>
      <w:r w:rsidRPr="00B70F81">
        <w:rPr>
          <w:rFonts w:ascii="Times New Roman" w:eastAsia="Times New Roman" w:hAnsi="Times New Roman" w:cs="Times New Roman"/>
          <w:sz w:val="24"/>
          <w:szCs w:val="24"/>
        </w:rPr>
        <w:t xml:space="preserve"> </w:t>
      </w:r>
    </w:p>
    <w:p w14:paraId="6B8D76BC" w14:textId="18B19CDB" w:rsidR="7272807E" w:rsidRDefault="001E414F" w:rsidP="7272807E">
      <w:pPr>
        <w:spacing w:line="276" w:lineRule="auto"/>
        <w:rPr>
          <w:rFonts w:ascii="Times New Roman" w:eastAsia="Times New Roman" w:hAnsi="Times New Roman" w:cs="Times New Roman"/>
          <w:color w:val="000000" w:themeColor="text1"/>
          <w:sz w:val="24"/>
          <w:szCs w:val="24"/>
        </w:rPr>
      </w:pPr>
      <w:r w:rsidRPr="1BF43DF0">
        <w:rPr>
          <w:rFonts w:ascii="Times New Roman" w:eastAsia="Times New Roman" w:hAnsi="Times New Roman" w:cs="Times New Roman"/>
          <w:color w:val="000000" w:themeColor="text1"/>
          <w:sz w:val="24"/>
          <w:szCs w:val="24"/>
        </w:rPr>
        <w:t>Alle</w:t>
      </w:r>
      <w:r w:rsidRPr="5E0C9B54">
        <w:rPr>
          <w:rFonts w:ascii="Times New Roman" w:eastAsia="Times New Roman" w:hAnsi="Times New Roman" w:cs="Times New Roman"/>
          <w:color w:val="000000" w:themeColor="text1"/>
          <w:sz w:val="24"/>
          <w:szCs w:val="24"/>
        </w:rPr>
        <w:t xml:space="preserve"> krydsende veje</w:t>
      </w:r>
      <w:r w:rsidR="54C8B4B4" w:rsidRPr="3C30CDC3">
        <w:rPr>
          <w:rFonts w:ascii="Times New Roman" w:eastAsia="Times New Roman" w:hAnsi="Times New Roman" w:cs="Times New Roman"/>
          <w:color w:val="000000" w:themeColor="text1"/>
          <w:sz w:val="24"/>
          <w:szCs w:val="24"/>
        </w:rPr>
        <w:t xml:space="preserve"> </w:t>
      </w:r>
      <w:r w:rsidR="54C8B4B4" w:rsidRPr="658D0D0A">
        <w:rPr>
          <w:rFonts w:ascii="Times New Roman" w:eastAsia="Times New Roman" w:hAnsi="Times New Roman" w:cs="Times New Roman"/>
          <w:color w:val="000000" w:themeColor="text1"/>
          <w:sz w:val="24"/>
          <w:szCs w:val="24"/>
        </w:rPr>
        <w:t xml:space="preserve">og adgange til Rute </w:t>
      </w:r>
      <w:r w:rsidR="54C8B4B4" w:rsidRPr="3DE92191">
        <w:rPr>
          <w:rFonts w:ascii="Times New Roman" w:eastAsia="Times New Roman" w:hAnsi="Times New Roman" w:cs="Times New Roman"/>
          <w:color w:val="000000" w:themeColor="text1"/>
          <w:sz w:val="24"/>
          <w:szCs w:val="24"/>
        </w:rPr>
        <w:t xml:space="preserve">11 </w:t>
      </w:r>
      <w:r w:rsidR="54C8B4B4" w:rsidRPr="79886EAA">
        <w:rPr>
          <w:rFonts w:ascii="Times New Roman" w:eastAsia="Times New Roman" w:hAnsi="Times New Roman" w:cs="Times New Roman"/>
          <w:color w:val="000000" w:themeColor="text1"/>
          <w:sz w:val="24"/>
          <w:szCs w:val="24"/>
        </w:rPr>
        <w:t xml:space="preserve">bliver </w:t>
      </w:r>
      <w:r w:rsidR="54C8B4B4" w:rsidRPr="3F56C580">
        <w:rPr>
          <w:rFonts w:ascii="Times New Roman" w:eastAsia="Times New Roman" w:hAnsi="Times New Roman" w:cs="Times New Roman"/>
          <w:color w:val="000000" w:themeColor="text1"/>
          <w:sz w:val="24"/>
          <w:szCs w:val="24"/>
        </w:rPr>
        <w:t xml:space="preserve">påvirket af </w:t>
      </w:r>
      <w:r w:rsidR="54C8B4B4" w:rsidRPr="69832110">
        <w:rPr>
          <w:rFonts w:ascii="Times New Roman" w:eastAsia="Times New Roman" w:hAnsi="Times New Roman" w:cs="Times New Roman"/>
          <w:color w:val="000000" w:themeColor="text1"/>
          <w:sz w:val="24"/>
          <w:szCs w:val="24"/>
        </w:rPr>
        <w:t>udbygningsprojektet</w:t>
      </w:r>
      <w:r w:rsidR="54C8B4B4" w:rsidRPr="2BAE3BA7">
        <w:rPr>
          <w:rFonts w:ascii="Times New Roman" w:eastAsia="Times New Roman" w:hAnsi="Times New Roman" w:cs="Times New Roman"/>
          <w:color w:val="000000" w:themeColor="text1"/>
          <w:sz w:val="24"/>
          <w:szCs w:val="24"/>
        </w:rPr>
        <w:t xml:space="preserve">. </w:t>
      </w:r>
      <w:r w:rsidR="6D9DE06B" w:rsidRPr="4B047C2C">
        <w:rPr>
          <w:rFonts w:ascii="Times New Roman" w:eastAsia="Times New Roman" w:hAnsi="Times New Roman" w:cs="Times New Roman"/>
          <w:color w:val="000000" w:themeColor="text1"/>
          <w:sz w:val="24"/>
          <w:szCs w:val="24"/>
        </w:rPr>
        <w:t>D</w:t>
      </w:r>
      <w:r w:rsidR="0CD0813B" w:rsidRPr="4B047C2C">
        <w:rPr>
          <w:rFonts w:ascii="Times New Roman" w:eastAsia="Times New Roman" w:hAnsi="Times New Roman" w:cs="Times New Roman"/>
          <w:color w:val="000000" w:themeColor="text1"/>
          <w:sz w:val="24"/>
          <w:szCs w:val="24"/>
        </w:rPr>
        <w:t>er vil</w:t>
      </w:r>
      <w:r w:rsidR="7245AEF7" w:rsidRPr="0DBAB391">
        <w:rPr>
          <w:rFonts w:ascii="Times New Roman" w:eastAsia="Times New Roman" w:hAnsi="Times New Roman" w:cs="Times New Roman"/>
          <w:color w:val="000000" w:themeColor="text1"/>
          <w:sz w:val="24"/>
          <w:szCs w:val="24"/>
        </w:rPr>
        <w:t xml:space="preserve"> </w:t>
      </w:r>
      <w:r w:rsidR="7245AEF7" w:rsidRPr="310CC998">
        <w:rPr>
          <w:rFonts w:ascii="Times New Roman" w:eastAsia="Times New Roman" w:hAnsi="Times New Roman" w:cs="Times New Roman"/>
          <w:color w:val="000000" w:themeColor="text1"/>
          <w:sz w:val="24"/>
          <w:szCs w:val="24"/>
        </w:rPr>
        <w:t>ske</w:t>
      </w:r>
      <w:r w:rsidR="0CD0813B" w:rsidRPr="6CB1D82D">
        <w:rPr>
          <w:rFonts w:ascii="Times New Roman" w:eastAsia="Times New Roman" w:hAnsi="Times New Roman" w:cs="Times New Roman"/>
          <w:color w:val="000000" w:themeColor="text1"/>
          <w:sz w:val="24"/>
          <w:szCs w:val="24"/>
        </w:rPr>
        <w:t xml:space="preserve"> lukning </w:t>
      </w:r>
      <w:r w:rsidR="0CD0813B" w:rsidRPr="769BEAFA">
        <w:rPr>
          <w:rFonts w:ascii="Times New Roman" w:eastAsia="Times New Roman" w:hAnsi="Times New Roman" w:cs="Times New Roman"/>
          <w:color w:val="000000" w:themeColor="text1"/>
          <w:sz w:val="24"/>
          <w:szCs w:val="24"/>
        </w:rPr>
        <w:t xml:space="preserve">og omlægning </w:t>
      </w:r>
      <w:r w:rsidR="0CD0813B" w:rsidRPr="1844E741">
        <w:rPr>
          <w:rFonts w:ascii="Times New Roman" w:eastAsia="Times New Roman" w:hAnsi="Times New Roman" w:cs="Times New Roman"/>
          <w:color w:val="000000" w:themeColor="text1"/>
          <w:sz w:val="24"/>
          <w:szCs w:val="24"/>
        </w:rPr>
        <w:t xml:space="preserve">af </w:t>
      </w:r>
      <w:r w:rsidR="0CD0813B" w:rsidRPr="040B7F1E">
        <w:rPr>
          <w:rFonts w:ascii="Times New Roman" w:eastAsia="Times New Roman" w:hAnsi="Times New Roman" w:cs="Times New Roman"/>
          <w:color w:val="000000" w:themeColor="text1"/>
          <w:sz w:val="24"/>
          <w:szCs w:val="24"/>
        </w:rPr>
        <w:t>sidevejene</w:t>
      </w:r>
      <w:r w:rsidR="43502902" w:rsidRPr="4C2DC0A4">
        <w:rPr>
          <w:rFonts w:ascii="Times New Roman" w:eastAsia="Times New Roman" w:hAnsi="Times New Roman" w:cs="Times New Roman"/>
          <w:color w:val="000000" w:themeColor="text1"/>
          <w:sz w:val="24"/>
          <w:szCs w:val="24"/>
        </w:rPr>
        <w:t xml:space="preserve"> samt anlæg af </w:t>
      </w:r>
      <w:r w:rsidR="43502902" w:rsidRPr="74F368B1">
        <w:rPr>
          <w:rFonts w:ascii="Times New Roman" w:eastAsia="Times New Roman" w:hAnsi="Times New Roman" w:cs="Times New Roman"/>
          <w:color w:val="000000" w:themeColor="text1"/>
          <w:sz w:val="24"/>
          <w:szCs w:val="24"/>
        </w:rPr>
        <w:t xml:space="preserve">nye </w:t>
      </w:r>
      <w:r w:rsidR="43502902" w:rsidRPr="7347BE3F">
        <w:rPr>
          <w:rFonts w:ascii="Times New Roman" w:eastAsia="Times New Roman" w:hAnsi="Times New Roman" w:cs="Times New Roman"/>
          <w:color w:val="000000" w:themeColor="text1"/>
          <w:sz w:val="24"/>
          <w:szCs w:val="24"/>
        </w:rPr>
        <w:t xml:space="preserve">vejforbindelser for at </w:t>
      </w:r>
      <w:r w:rsidR="43502902" w:rsidRPr="1D07E6DB">
        <w:rPr>
          <w:rFonts w:ascii="Times New Roman" w:eastAsia="Times New Roman" w:hAnsi="Times New Roman" w:cs="Times New Roman"/>
          <w:color w:val="000000" w:themeColor="text1"/>
          <w:sz w:val="24"/>
          <w:szCs w:val="24"/>
        </w:rPr>
        <w:t xml:space="preserve">skabe adgang </w:t>
      </w:r>
      <w:r w:rsidR="43502902" w:rsidRPr="55DC5D9F">
        <w:rPr>
          <w:rFonts w:ascii="Times New Roman" w:eastAsia="Times New Roman" w:hAnsi="Times New Roman" w:cs="Times New Roman"/>
          <w:color w:val="000000" w:themeColor="text1"/>
          <w:sz w:val="24"/>
          <w:szCs w:val="24"/>
        </w:rPr>
        <w:t xml:space="preserve">til Rute 11 på begge sider af </w:t>
      </w:r>
      <w:r w:rsidR="43502902" w:rsidRPr="7DC99FC2">
        <w:rPr>
          <w:rFonts w:ascii="Times New Roman" w:eastAsia="Times New Roman" w:hAnsi="Times New Roman" w:cs="Times New Roman"/>
          <w:color w:val="000000" w:themeColor="text1"/>
          <w:sz w:val="24"/>
          <w:szCs w:val="24"/>
        </w:rPr>
        <w:t xml:space="preserve">vejen. </w:t>
      </w:r>
    </w:p>
    <w:p w14:paraId="5923F358" w14:textId="4E72A16E" w:rsidR="25561EAF" w:rsidRDefault="62DF98EB" w:rsidP="25561EAF">
      <w:pPr>
        <w:spacing w:line="276" w:lineRule="auto"/>
        <w:rPr>
          <w:rFonts w:ascii="Times New Roman" w:eastAsia="Times New Roman" w:hAnsi="Times New Roman" w:cs="Times New Roman"/>
          <w:color w:val="000000" w:themeColor="text1"/>
          <w:sz w:val="24"/>
          <w:szCs w:val="24"/>
        </w:rPr>
      </w:pPr>
      <w:r w:rsidRPr="4F622EA5">
        <w:rPr>
          <w:rFonts w:ascii="Times New Roman" w:eastAsia="Times New Roman" w:hAnsi="Times New Roman" w:cs="Times New Roman"/>
          <w:color w:val="000000" w:themeColor="text1"/>
          <w:sz w:val="24"/>
          <w:szCs w:val="24"/>
        </w:rPr>
        <w:t xml:space="preserve">Nye adgangsforhold </w:t>
      </w:r>
      <w:r w:rsidR="0069182F">
        <w:rPr>
          <w:rFonts w:ascii="Times New Roman" w:eastAsia="Times New Roman" w:hAnsi="Times New Roman" w:cs="Times New Roman"/>
          <w:color w:val="000000" w:themeColor="text1"/>
          <w:sz w:val="24"/>
          <w:szCs w:val="24"/>
        </w:rPr>
        <w:t>og forlægning</w:t>
      </w:r>
      <w:r w:rsidR="003853E7">
        <w:rPr>
          <w:rFonts w:ascii="Times New Roman" w:eastAsia="Times New Roman" w:hAnsi="Times New Roman" w:cs="Times New Roman"/>
          <w:color w:val="000000" w:themeColor="text1"/>
          <w:sz w:val="24"/>
          <w:szCs w:val="24"/>
        </w:rPr>
        <w:t xml:space="preserve"> af kommuneveje </w:t>
      </w:r>
      <w:r w:rsidRPr="4F622EA5">
        <w:rPr>
          <w:rFonts w:ascii="Times New Roman" w:eastAsia="Times New Roman" w:hAnsi="Times New Roman" w:cs="Times New Roman"/>
          <w:color w:val="000000" w:themeColor="text1"/>
          <w:sz w:val="24"/>
          <w:szCs w:val="24"/>
        </w:rPr>
        <w:t xml:space="preserve">er skitseret, men vil blive </w:t>
      </w:r>
      <w:r w:rsidRPr="486CBEE4">
        <w:rPr>
          <w:rFonts w:ascii="Times New Roman" w:eastAsia="Times New Roman" w:hAnsi="Times New Roman" w:cs="Times New Roman"/>
          <w:color w:val="000000" w:themeColor="text1"/>
          <w:sz w:val="24"/>
          <w:szCs w:val="24"/>
        </w:rPr>
        <w:t>fastlagt i anlægs</w:t>
      </w:r>
      <w:r w:rsidR="0058277E">
        <w:rPr>
          <w:rFonts w:ascii="Times New Roman" w:eastAsia="Times New Roman" w:hAnsi="Times New Roman" w:cs="Times New Roman"/>
          <w:color w:val="000000" w:themeColor="text1"/>
          <w:sz w:val="24"/>
          <w:szCs w:val="24"/>
        </w:rPr>
        <w:t>perioden</w:t>
      </w:r>
      <w:r w:rsidRPr="2CEF6EF4">
        <w:rPr>
          <w:rFonts w:ascii="Times New Roman" w:eastAsia="Times New Roman" w:hAnsi="Times New Roman" w:cs="Times New Roman"/>
          <w:color w:val="000000" w:themeColor="text1"/>
          <w:sz w:val="24"/>
          <w:szCs w:val="24"/>
        </w:rPr>
        <w:t xml:space="preserve"> i </w:t>
      </w:r>
      <w:r w:rsidRPr="4BEFAF89">
        <w:rPr>
          <w:rFonts w:ascii="Times New Roman" w:eastAsia="Times New Roman" w:hAnsi="Times New Roman" w:cs="Times New Roman"/>
          <w:color w:val="000000" w:themeColor="text1"/>
          <w:sz w:val="24"/>
          <w:szCs w:val="24"/>
        </w:rPr>
        <w:t xml:space="preserve">dialog med de berørte </w:t>
      </w:r>
      <w:r w:rsidRPr="2CCF235A">
        <w:rPr>
          <w:rFonts w:ascii="Times New Roman" w:eastAsia="Times New Roman" w:hAnsi="Times New Roman" w:cs="Times New Roman"/>
          <w:color w:val="000000" w:themeColor="text1"/>
          <w:sz w:val="24"/>
          <w:szCs w:val="24"/>
        </w:rPr>
        <w:t>lodsejere</w:t>
      </w:r>
      <w:r w:rsidR="00EF3975">
        <w:rPr>
          <w:rFonts w:ascii="Times New Roman" w:eastAsia="Times New Roman" w:hAnsi="Times New Roman" w:cs="Times New Roman"/>
          <w:color w:val="000000" w:themeColor="text1"/>
          <w:sz w:val="24"/>
          <w:szCs w:val="24"/>
        </w:rPr>
        <w:t xml:space="preserve"> og k</w:t>
      </w:r>
      <w:r w:rsidR="00CB4255">
        <w:rPr>
          <w:rFonts w:ascii="Times New Roman" w:eastAsia="Times New Roman" w:hAnsi="Times New Roman" w:cs="Times New Roman"/>
          <w:color w:val="000000" w:themeColor="text1"/>
          <w:sz w:val="24"/>
          <w:szCs w:val="24"/>
        </w:rPr>
        <w:t>ommuner</w:t>
      </w:r>
      <w:r w:rsidRPr="2BFBDED2">
        <w:rPr>
          <w:rFonts w:ascii="Times New Roman" w:eastAsia="Times New Roman" w:hAnsi="Times New Roman" w:cs="Times New Roman"/>
          <w:color w:val="000000" w:themeColor="text1"/>
          <w:sz w:val="24"/>
          <w:szCs w:val="24"/>
        </w:rPr>
        <w:t>.</w:t>
      </w:r>
    </w:p>
    <w:p w14:paraId="3762A88E" w14:textId="77777777" w:rsidR="00F77159" w:rsidRDefault="00F77159" w:rsidP="25561EAF">
      <w:pPr>
        <w:spacing w:line="276" w:lineRule="auto"/>
        <w:rPr>
          <w:rFonts w:ascii="Times New Roman" w:eastAsia="Times New Roman" w:hAnsi="Times New Roman" w:cs="Times New Roman"/>
          <w:color w:val="000000" w:themeColor="text1"/>
          <w:sz w:val="24"/>
          <w:szCs w:val="24"/>
        </w:rPr>
      </w:pPr>
    </w:p>
    <w:p w14:paraId="0E7019DD" w14:textId="2E816608" w:rsidR="00FB485B" w:rsidRPr="005B354C" w:rsidRDefault="00A163F7" w:rsidP="00A163F7">
      <w:pPr>
        <w:keepNext/>
        <w:keepLines/>
        <w:spacing w:before="40" w:line="276" w:lineRule="auto"/>
        <w:outlineLvl w:val="2"/>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3.1.</w:t>
      </w:r>
      <w:r>
        <w:rPr>
          <w:rFonts w:ascii="Times New Roman" w:eastAsia="Times New Roman" w:hAnsi="Times New Roman" w:cs="Times New Roman"/>
          <w:sz w:val="24"/>
          <w:szCs w:val="24"/>
        </w:rPr>
        <w:t>3</w:t>
      </w:r>
      <w:r w:rsidRPr="00B70F81">
        <w:rPr>
          <w:rFonts w:ascii="Times New Roman" w:eastAsia="Times New Roman" w:hAnsi="Times New Roman" w:cs="Times New Roman"/>
          <w:sz w:val="24"/>
          <w:szCs w:val="24"/>
        </w:rPr>
        <w:t xml:space="preserve"> </w:t>
      </w:r>
      <w:r w:rsidR="004921BA">
        <w:rPr>
          <w:rFonts w:ascii="Times New Roman" w:eastAsia="Times New Roman" w:hAnsi="Times New Roman" w:cs="Times New Roman"/>
          <w:sz w:val="24"/>
          <w:szCs w:val="24"/>
        </w:rPr>
        <w:t>Bygværker og s</w:t>
      </w:r>
      <w:r>
        <w:rPr>
          <w:rFonts w:ascii="Times New Roman" w:eastAsia="Times New Roman" w:hAnsi="Times New Roman" w:cs="Times New Roman"/>
          <w:sz w:val="24"/>
          <w:szCs w:val="24"/>
        </w:rPr>
        <w:t>amkørselsplads</w:t>
      </w:r>
      <w:r w:rsidRPr="00B70F81">
        <w:rPr>
          <w:rFonts w:ascii="Times New Roman" w:eastAsia="Times New Roman" w:hAnsi="Times New Roman" w:cs="Times New Roman"/>
          <w:sz w:val="24"/>
          <w:szCs w:val="24"/>
        </w:rPr>
        <w:t xml:space="preserve"> </w:t>
      </w:r>
    </w:p>
    <w:p w14:paraId="32B099DF" w14:textId="55032096" w:rsidR="00053F70" w:rsidRDefault="007003ED" w:rsidP="25561EAF">
      <w:pPr>
        <w:spacing w:line="276" w:lineRule="auto"/>
        <w:rPr>
          <w:rFonts w:ascii="Times New Roman" w:eastAsia="Times New Roman" w:hAnsi="Times New Roman" w:cs="Times New Roman"/>
          <w:color w:val="000000" w:themeColor="text1"/>
          <w:sz w:val="24"/>
          <w:szCs w:val="24"/>
        </w:rPr>
      </w:pPr>
      <w:r w:rsidRPr="007003ED">
        <w:rPr>
          <w:rFonts w:ascii="Times New Roman" w:eastAsia="Times New Roman" w:hAnsi="Times New Roman" w:cs="Times New Roman"/>
          <w:color w:val="000000" w:themeColor="text1"/>
          <w:sz w:val="24"/>
          <w:szCs w:val="24"/>
        </w:rPr>
        <w:t xml:space="preserve">Der etableres i alt 5 bygværker, hvilket omfatter 2 stibroer ved </w:t>
      </w:r>
      <w:r w:rsidR="00622777">
        <w:rPr>
          <w:rFonts w:ascii="Times New Roman" w:eastAsia="Times New Roman" w:hAnsi="Times New Roman" w:cs="Times New Roman"/>
          <w:color w:val="000000" w:themeColor="text1"/>
          <w:sz w:val="24"/>
          <w:szCs w:val="24"/>
        </w:rPr>
        <w:t xml:space="preserve">henholdsvis </w:t>
      </w:r>
      <w:r w:rsidRPr="007003ED">
        <w:rPr>
          <w:rFonts w:ascii="Times New Roman" w:eastAsia="Times New Roman" w:hAnsi="Times New Roman" w:cs="Times New Roman"/>
          <w:color w:val="000000" w:themeColor="text1"/>
          <w:sz w:val="24"/>
          <w:szCs w:val="24"/>
        </w:rPr>
        <w:t xml:space="preserve">Alslev Å og rundkørslen ved motorvejen </w:t>
      </w:r>
      <w:r w:rsidR="00F06848">
        <w:rPr>
          <w:rFonts w:ascii="Times New Roman" w:eastAsia="Times New Roman" w:hAnsi="Times New Roman" w:cs="Times New Roman"/>
          <w:color w:val="000000" w:themeColor="text1"/>
          <w:sz w:val="24"/>
          <w:szCs w:val="24"/>
        </w:rPr>
        <w:t>samt</w:t>
      </w:r>
      <w:r w:rsidRPr="007003ED">
        <w:rPr>
          <w:rFonts w:ascii="Times New Roman" w:eastAsia="Times New Roman" w:hAnsi="Times New Roman" w:cs="Times New Roman"/>
          <w:color w:val="000000" w:themeColor="text1"/>
          <w:sz w:val="24"/>
          <w:szCs w:val="24"/>
        </w:rPr>
        <w:t xml:space="preserve"> 3 stitunneler </w:t>
      </w:r>
      <w:r w:rsidR="0041331A">
        <w:rPr>
          <w:rFonts w:ascii="Times New Roman" w:eastAsia="Times New Roman" w:hAnsi="Times New Roman" w:cs="Times New Roman"/>
          <w:color w:val="000000" w:themeColor="text1"/>
          <w:sz w:val="24"/>
          <w:szCs w:val="24"/>
        </w:rPr>
        <w:t>i</w:t>
      </w:r>
      <w:r w:rsidR="007A5EE1">
        <w:rPr>
          <w:rFonts w:ascii="Times New Roman" w:eastAsia="Times New Roman" w:hAnsi="Times New Roman" w:cs="Times New Roman"/>
          <w:color w:val="000000" w:themeColor="text1"/>
          <w:sz w:val="24"/>
          <w:szCs w:val="24"/>
        </w:rPr>
        <w:t xml:space="preserve"> rundkørslen </w:t>
      </w:r>
      <w:r w:rsidR="0041331A">
        <w:rPr>
          <w:rFonts w:ascii="Times New Roman" w:eastAsia="Times New Roman" w:hAnsi="Times New Roman" w:cs="Times New Roman"/>
          <w:color w:val="000000" w:themeColor="text1"/>
          <w:sz w:val="24"/>
          <w:szCs w:val="24"/>
        </w:rPr>
        <w:t>ved Korskro</w:t>
      </w:r>
      <w:r w:rsidRPr="007003ED">
        <w:rPr>
          <w:rFonts w:ascii="Times New Roman" w:eastAsia="Times New Roman" w:hAnsi="Times New Roman" w:cs="Times New Roman"/>
          <w:color w:val="000000" w:themeColor="text1"/>
          <w:sz w:val="24"/>
          <w:szCs w:val="24"/>
        </w:rPr>
        <w:t xml:space="preserve">. Der er 3 eksisterende bygværker, der bevares, to broer over motorvejen i </w:t>
      </w:r>
      <w:r w:rsidR="0041331A">
        <w:rPr>
          <w:rFonts w:ascii="Times New Roman" w:eastAsia="Times New Roman" w:hAnsi="Times New Roman" w:cs="Times New Roman"/>
          <w:color w:val="000000" w:themeColor="text1"/>
          <w:sz w:val="24"/>
          <w:szCs w:val="24"/>
        </w:rPr>
        <w:t xml:space="preserve">rundkørslen </w:t>
      </w:r>
      <w:r w:rsidRPr="007003ED">
        <w:rPr>
          <w:rFonts w:ascii="Times New Roman" w:eastAsia="Times New Roman" w:hAnsi="Times New Roman" w:cs="Times New Roman"/>
          <w:color w:val="000000" w:themeColor="text1"/>
          <w:sz w:val="24"/>
          <w:szCs w:val="24"/>
        </w:rPr>
        <w:t>ved Korskro og en vandløbsunderføring ved Alslev Å.</w:t>
      </w:r>
    </w:p>
    <w:p w14:paraId="3D060543" w14:textId="7362DC76" w:rsidR="00A163F7" w:rsidRDefault="006D5E7B" w:rsidP="25561EAF">
      <w:pPr>
        <w:spacing w:line="276"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Der etableres en samkørselsplads</w:t>
      </w:r>
      <w:r w:rsidR="005D5CB4">
        <w:rPr>
          <w:rFonts w:ascii="Times New Roman" w:eastAsia="Times New Roman" w:hAnsi="Times New Roman" w:cs="Times New Roman"/>
          <w:color w:val="000000" w:themeColor="text1"/>
          <w:sz w:val="24"/>
          <w:szCs w:val="24"/>
        </w:rPr>
        <w:t xml:space="preserve"> ved Esb</w:t>
      </w:r>
      <w:r w:rsidR="005200B2">
        <w:rPr>
          <w:rFonts w:ascii="Times New Roman" w:eastAsia="Times New Roman" w:hAnsi="Times New Roman" w:cs="Times New Roman"/>
          <w:color w:val="000000" w:themeColor="text1"/>
          <w:sz w:val="24"/>
          <w:szCs w:val="24"/>
        </w:rPr>
        <w:t>j</w:t>
      </w:r>
      <w:r w:rsidR="005D5CB4">
        <w:rPr>
          <w:rFonts w:ascii="Times New Roman" w:eastAsia="Times New Roman" w:hAnsi="Times New Roman" w:cs="Times New Roman"/>
          <w:color w:val="000000" w:themeColor="text1"/>
          <w:sz w:val="24"/>
          <w:szCs w:val="24"/>
        </w:rPr>
        <w:t>ergmotorvejen</w:t>
      </w:r>
      <w:r w:rsidR="002E36A6">
        <w:rPr>
          <w:rFonts w:ascii="Times New Roman" w:eastAsia="Times New Roman" w:hAnsi="Times New Roman" w:cs="Times New Roman"/>
          <w:color w:val="000000" w:themeColor="text1"/>
          <w:sz w:val="24"/>
          <w:szCs w:val="24"/>
        </w:rPr>
        <w:t xml:space="preserve">, som er planlagt til </w:t>
      </w:r>
      <w:r w:rsidR="00C97986">
        <w:rPr>
          <w:rFonts w:ascii="Times New Roman" w:eastAsia="Times New Roman" w:hAnsi="Times New Roman" w:cs="Times New Roman"/>
          <w:color w:val="000000" w:themeColor="text1"/>
          <w:sz w:val="24"/>
          <w:szCs w:val="24"/>
        </w:rPr>
        <w:t>35-40</w:t>
      </w:r>
      <w:r w:rsidR="001B35DD" w:rsidRPr="001B35DD">
        <w:rPr>
          <w:rFonts w:ascii="Times New Roman" w:eastAsia="Times New Roman" w:hAnsi="Times New Roman" w:cs="Times New Roman"/>
          <w:color w:val="000000" w:themeColor="text1"/>
          <w:sz w:val="24"/>
          <w:szCs w:val="24"/>
        </w:rPr>
        <w:t xml:space="preserve"> personbiler samt cykelparkering og tilslutning til Lunde Hovedvej.</w:t>
      </w:r>
      <w:r>
        <w:rPr>
          <w:rFonts w:ascii="Times New Roman" w:eastAsia="Times New Roman" w:hAnsi="Times New Roman" w:cs="Times New Roman"/>
          <w:color w:val="000000" w:themeColor="text1"/>
          <w:sz w:val="24"/>
          <w:szCs w:val="24"/>
        </w:rPr>
        <w:t xml:space="preserve"> </w:t>
      </w:r>
    </w:p>
    <w:p w14:paraId="4371366A" w14:textId="77777777" w:rsidR="00E163E8" w:rsidRDefault="00E163E8" w:rsidP="25561EAF">
      <w:pPr>
        <w:spacing w:line="276" w:lineRule="auto"/>
        <w:rPr>
          <w:rFonts w:ascii="Times New Roman" w:eastAsia="Times New Roman" w:hAnsi="Times New Roman" w:cs="Times New Roman"/>
          <w:color w:val="000000" w:themeColor="text1"/>
          <w:sz w:val="24"/>
          <w:szCs w:val="24"/>
        </w:rPr>
      </w:pPr>
    </w:p>
    <w:p w14:paraId="65A81187" w14:textId="76A17394" w:rsidR="001E414F" w:rsidRPr="00952366" w:rsidRDefault="001E414F" w:rsidP="005322E4">
      <w:pPr>
        <w:keepNext/>
        <w:keepLines/>
        <w:spacing w:before="40" w:line="276" w:lineRule="auto"/>
        <w:outlineLvl w:val="2"/>
        <w:rPr>
          <w:rFonts w:ascii="Times New Roman" w:eastAsia="Times New Roman" w:hAnsi="Times New Roman" w:cs="Times New Roman"/>
          <w:sz w:val="24"/>
          <w:szCs w:val="24"/>
        </w:rPr>
      </w:pPr>
      <w:bookmarkStart w:id="15" w:name="_Toc161386682"/>
      <w:bookmarkStart w:id="16" w:name="_Toc161387064"/>
      <w:r w:rsidRPr="00B70F81">
        <w:rPr>
          <w:rFonts w:ascii="Times New Roman" w:eastAsia="Times New Roman" w:hAnsi="Times New Roman" w:cs="Times New Roman"/>
          <w:sz w:val="24"/>
          <w:szCs w:val="24"/>
        </w:rPr>
        <w:t>3.1.</w:t>
      </w:r>
      <w:r w:rsidR="00A163F7">
        <w:rPr>
          <w:rFonts w:ascii="Times New Roman" w:eastAsia="Times New Roman" w:hAnsi="Times New Roman" w:cs="Times New Roman"/>
          <w:sz w:val="24"/>
          <w:szCs w:val="24"/>
        </w:rPr>
        <w:t>4</w:t>
      </w:r>
      <w:r w:rsidRPr="00B70F81">
        <w:rPr>
          <w:rFonts w:ascii="Times New Roman" w:eastAsia="Times New Roman" w:hAnsi="Times New Roman" w:cs="Times New Roman"/>
          <w:sz w:val="24"/>
          <w:szCs w:val="24"/>
        </w:rPr>
        <w:t xml:space="preserve"> Erstatnings</w:t>
      </w:r>
      <w:r w:rsidRPr="00952366">
        <w:rPr>
          <w:rFonts w:ascii="Times New Roman" w:eastAsia="Times New Roman" w:hAnsi="Times New Roman" w:cs="Times New Roman"/>
          <w:sz w:val="24"/>
          <w:szCs w:val="24"/>
        </w:rPr>
        <w:t>natur</w:t>
      </w:r>
      <w:bookmarkEnd w:id="15"/>
      <w:bookmarkEnd w:id="16"/>
    </w:p>
    <w:p w14:paraId="77D7BCCA" w14:textId="7757EDEE" w:rsidR="001E414F" w:rsidRDefault="001E414F" w:rsidP="005322E4">
      <w:pPr>
        <w:spacing w:line="276" w:lineRule="auto"/>
        <w:rPr>
          <w:rFonts w:ascii="Times New Roman" w:eastAsia="Times New Roman" w:hAnsi="Times New Roman" w:cs="Times New Roman"/>
          <w:color w:val="000000"/>
          <w:sz w:val="24"/>
          <w:szCs w:val="24"/>
        </w:rPr>
      </w:pPr>
      <w:r w:rsidRPr="5D567A9C">
        <w:rPr>
          <w:rFonts w:ascii="Times New Roman" w:eastAsia="Times New Roman" w:hAnsi="Times New Roman" w:cs="Times New Roman"/>
          <w:color w:val="000000" w:themeColor="text1"/>
          <w:sz w:val="24"/>
          <w:szCs w:val="24"/>
        </w:rPr>
        <w:t xml:space="preserve">De naturarealer, der skal anvendes til udbygningen af motorvejen og tilhørende anlæg, erstattes ved udlægning </w:t>
      </w:r>
      <w:r w:rsidR="6CA08B44" w:rsidRPr="31A7ED0E">
        <w:rPr>
          <w:rFonts w:ascii="Times New Roman" w:eastAsia="Times New Roman" w:hAnsi="Times New Roman" w:cs="Times New Roman"/>
          <w:color w:val="000000" w:themeColor="text1"/>
          <w:sz w:val="24"/>
          <w:szCs w:val="24"/>
        </w:rPr>
        <w:t>af</w:t>
      </w:r>
      <w:r w:rsidRPr="5D567A9C">
        <w:rPr>
          <w:rFonts w:ascii="Times New Roman" w:eastAsia="Times New Roman" w:hAnsi="Times New Roman" w:cs="Times New Roman"/>
          <w:color w:val="000000" w:themeColor="text1"/>
          <w:sz w:val="24"/>
          <w:szCs w:val="24"/>
        </w:rPr>
        <w:t xml:space="preserve"> </w:t>
      </w:r>
      <w:r w:rsidR="009D3EEC" w:rsidRPr="5D567A9C">
        <w:rPr>
          <w:rFonts w:ascii="Times New Roman" w:eastAsia="Times New Roman" w:hAnsi="Times New Roman" w:cs="Times New Roman"/>
          <w:color w:val="000000" w:themeColor="text1"/>
          <w:sz w:val="24"/>
          <w:szCs w:val="24"/>
        </w:rPr>
        <w:t>erstatningsnatur. Det forventes, at der etableres erstatningsnatur for de permanent inddragede §</w:t>
      </w:r>
      <w:r w:rsidR="00C36507" w:rsidRPr="5D567A9C">
        <w:rPr>
          <w:rFonts w:ascii="Times New Roman" w:eastAsia="Times New Roman" w:hAnsi="Times New Roman" w:cs="Times New Roman"/>
          <w:color w:val="000000" w:themeColor="text1"/>
          <w:sz w:val="24"/>
          <w:szCs w:val="24"/>
        </w:rPr>
        <w:t xml:space="preserve"> </w:t>
      </w:r>
      <w:r w:rsidR="009D3EEC" w:rsidRPr="5D567A9C">
        <w:rPr>
          <w:rFonts w:ascii="Times New Roman" w:eastAsia="Times New Roman" w:hAnsi="Times New Roman" w:cs="Times New Roman"/>
          <w:color w:val="000000" w:themeColor="text1"/>
          <w:sz w:val="24"/>
          <w:szCs w:val="24"/>
        </w:rPr>
        <w:t>3</w:t>
      </w:r>
      <w:r w:rsidR="0D3F4666" w:rsidRPr="6CAA873A">
        <w:rPr>
          <w:rFonts w:ascii="Times New Roman" w:eastAsia="Times New Roman" w:hAnsi="Times New Roman" w:cs="Times New Roman"/>
          <w:color w:val="000000" w:themeColor="text1"/>
          <w:sz w:val="24"/>
          <w:szCs w:val="24"/>
        </w:rPr>
        <w:t>-</w:t>
      </w:r>
      <w:r w:rsidR="009D3EEC" w:rsidRPr="5D567A9C">
        <w:rPr>
          <w:rFonts w:ascii="Times New Roman" w:eastAsia="Times New Roman" w:hAnsi="Times New Roman" w:cs="Times New Roman"/>
          <w:color w:val="000000" w:themeColor="text1"/>
          <w:sz w:val="24"/>
          <w:szCs w:val="24"/>
        </w:rPr>
        <w:t>områder i størrelsesordenen 1:2</w:t>
      </w:r>
      <w:r w:rsidRPr="5D567A9C">
        <w:rPr>
          <w:rFonts w:ascii="Times New Roman" w:eastAsia="Times New Roman" w:hAnsi="Times New Roman" w:cs="Times New Roman"/>
          <w:color w:val="000000" w:themeColor="text1"/>
          <w:sz w:val="24"/>
          <w:szCs w:val="24"/>
        </w:rPr>
        <w:t xml:space="preserve">. </w:t>
      </w:r>
      <w:r w:rsidR="0058277E" w:rsidRPr="5D567A9C">
        <w:rPr>
          <w:rFonts w:ascii="Times New Roman" w:eastAsia="Times New Roman" w:hAnsi="Times New Roman" w:cs="Times New Roman"/>
          <w:color w:val="000000" w:themeColor="text1"/>
          <w:sz w:val="24"/>
          <w:szCs w:val="24"/>
        </w:rPr>
        <w:t>Erstatningsarealet</w:t>
      </w:r>
      <w:r w:rsidRPr="5D567A9C">
        <w:rPr>
          <w:rFonts w:ascii="Times New Roman" w:eastAsia="Times New Roman" w:hAnsi="Times New Roman" w:cs="Times New Roman"/>
          <w:color w:val="000000" w:themeColor="text1"/>
          <w:sz w:val="24"/>
          <w:szCs w:val="24"/>
        </w:rPr>
        <w:t xml:space="preserve"> skal kompensere for, at nyskabte naturområder i en årrække vil have en ringere naturtilstand end den natur, der erstattes.</w:t>
      </w:r>
    </w:p>
    <w:p w14:paraId="28E4E790" w14:textId="77777777" w:rsidR="001E414F" w:rsidRPr="00B70F81" w:rsidRDefault="001E414F" w:rsidP="005322E4">
      <w:pPr>
        <w:spacing w:line="276" w:lineRule="auto"/>
        <w:rPr>
          <w:rFonts w:ascii="Times New Roman" w:eastAsia="Times New Roman" w:hAnsi="Times New Roman" w:cs="Times New Roman"/>
          <w:color w:val="000000"/>
          <w:sz w:val="24"/>
          <w:szCs w:val="24"/>
        </w:rPr>
      </w:pPr>
    </w:p>
    <w:p w14:paraId="70945780" w14:textId="7089FF1D"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7" w:name="_Toc161386683"/>
      <w:bookmarkStart w:id="18" w:name="_Toc161387065"/>
      <w:r w:rsidRPr="00B70F81">
        <w:rPr>
          <w:rFonts w:ascii="Times New Roman" w:eastAsia="Times New Roman" w:hAnsi="Times New Roman" w:cs="Times New Roman"/>
          <w:sz w:val="24"/>
          <w:szCs w:val="24"/>
        </w:rPr>
        <w:t>3.1</w:t>
      </w:r>
      <w:r w:rsidRPr="33A2AA4D">
        <w:rPr>
          <w:rFonts w:ascii="Times New Roman" w:eastAsia="Times New Roman" w:hAnsi="Times New Roman" w:cs="Times New Roman"/>
          <w:color w:val="000000" w:themeColor="text1"/>
          <w:sz w:val="24"/>
          <w:szCs w:val="24"/>
        </w:rPr>
        <w:t>.</w:t>
      </w:r>
      <w:r w:rsidR="00952366">
        <w:rPr>
          <w:rFonts w:ascii="Times New Roman" w:eastAsia="Times New Roman" w:hAnsi="Times New Roman" w:cs="Times New Roman"/>
          <w:color w:val="000000" w:themeColor="text1"/>
          <w:sz w:val="24"/>
          <w:szCs w:val="24"/>
        </w:rPr>
        <w:t>5</w:t>
      </w:r>
      <w:r w:rsidRPr="33A2AA4D">
        <w:rPr>
          <w:rFonts w:ascii="Times New Roman" w:eastAsia="Times New Roman" w:hAnsi="Times New Roman" w:cs="Times New Roman"/>
          <w:color w:val="000000" w:themeColor="text1"/>
          <w:sz w:val="24"/>
          <w:szCs w:val="24"/>
        </w:rPr>
        <w:t xml:space="preserve"> Støjreducerende tiltag</w:t>
      </w:r>
      <w:bookmarkEnd w:id="17"/>
      <w:bookmarkEnd w:id="18"/>
      <w:r w:rsidRPr="33A2AA4D">
        <w:rPr>
          <w:rFonts w:ascii="Times New Roman" w:eastAsia="Times New Roman" w:hAnsi="Times New Roman" w:cs="Times New Roman"/>
          <w:color w:val="000000" w:themeColor="text1"/>
          <w:sz w:val="24"/>
          <w:szCs w:val="24"/>
        </w:rPr>
        <w:t xml:space="preserve"> </w:t>
      </w:r>
    </w:p>
    <w:p w14:paraId="20966EA3" w14:textId="291497A4" w:rsidR="6769B091" w:rsidRDefault="6769B091" w:rsidP="3842F7CB">
      <w:pPr>
        <w:spacing w:line="276" w:lineRule="auto"/>
        <w:rPr>
          <w:rFonts w:ascii="Times New Roman" w:eastAsia="Times New Roman" w:hAnsi="Times New Roman" w:cs="Times New Roman"/>
          <w:color w:val="000000" w:themeColor="text1"/>
          <w:sz w:val="24"/>
          <w:szCs w:val="24"/>
        </w:rPr>
      </w:pPr>
      <w:r w:rsidRPr="3842F7CB">
        <w:rPr>
          <w:rFonts w:ascii="Times New Roman" w:eastAsia="Times New Roman" w:hAnsi="Times New Roman" w:cs="Times New Roman"/>
          <w:color w:val="000000" w:themeColor="text1"/>
          <w:sz w:val="24"/>
          <w:szCs w:val="24"/>
        </w:rPr>
        <w:t>En udbygning af Rute 11 vil ikke omfatte etablering af støjskærme, hvilket skyldes</w:t>
      </w:r>
      <w:r w:rsidR="5B8B130C" w:rsidRPr="05855DBE">
        <w:rPr>
          <w:rFonts w:ascii="Times New Roman" w:eastAsia="Times New Roman" w:hAnsi="Times New Roman" w:cs="Times New Roman"/>
          <w:color w:val="000000" w:themeColor="text1"/>
          <w:sz w:val="24"/>
          <w:szCs w:val="24"/>
        </w:rPr>
        <w:t>,</w:t>
      </w:r>
      <w:r w:rsidRPr="3842F7CB">
        <w:rPr>
          <w:rFonts w:ascii="Times New Roman" w:eastAsia="Times New Roman" w:hAnsi="Times New Roman" w:cs="Times New Roman"/>
          <w:color w:val="000000" w:themeColor="text1"/>
          <w:sz w:val="24"/>
          <w:szCs w:val="24"/>
        </w:rPr>
        <w:t xml:space="preserve"> at hovedparten af boligerne kan karakteriseres som fritliggende samt mindre bysamfund i Schæfergårde og Ny Lifstrup. Det medfører</w:t>
      </w:r>
      <w:r w:rsidR="610CD986" w:rsidRPr="136667D5">
        <w:rPr>
          <w:rFonts w:ascii="Times New Roman" w:eastAsia="Times New Roman" w:hAnsi="Times New Roman" w:cs="Times New Roman"/>
          <w:color w:val="000000" w:themeColor="text1"/>
          <w:sz w:val="24"/>
          <w:szCs w:val="24"/>
        </w:rPr>
        <w:t>,</w:t>
      </w:r>
      <w:r w:rsidRPr="3842F7CB">
        <w:rPr>
          <w:rFonts w:ascii="Times New Roman" w:eastAsia="Times New Roman" w:hAnsi="Times New Roman" w:cs="Times New Roman"/>
          <w:color w:val="000000" w:themeColor="text1"/>
          <w:sz w:val="24"/>
          <w:szCs w:val="24"/>
        </w:rPr>
        <w:t xml:space="preserve"> at støjafskærmning ikke vil have en tilstrækkelig effekt i forhold til omkostningerne.</w:t>
      </w:r>
    </w:p>
    <w:p w14:paraId="043CC988" w14:textId="678D2428" w:rsidR="001E414F" w:rsidRDefault="001E414F" w:rsidP="005322E4">
      <w:pPr>
        <w:spacing w:line="276"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lastRenderedPageBreak/>
        <w:t xml:space="preserve">Det foreslås, at der etableres en ordning, hvor støjramte boliger vil kunne søge tilskud til støjisolering, svarende til støjisoleringsordningen i en række andre anlægsprojekter. </w:t>
      </w:r>
    </w:p>
    <w:p w14:paraId="4243E65E" w14:textId="77777777" w:rsidR="00D959C8" w:rsidRPr="00D959C8" w:rsidRDefault="00D959C8" w:rsidP="005322E4">
      <w:pPr>
        <w:spacing w:line="276" w:lineRule="auto"/>
        <w:rPr>
          <w:rFonts w:ascii="Times New Roman" w:eastAsia="Times New Roman" w:hAnsi="Times New Roman" w:cs="Times New Roman"/>
          <w:sz w:val="24"/>
          <w:szCs w:val="24"/>
        </w:rPr>
      </w:pPr>
    </w:p>
    <w:p w14:paraId="2B0C1430" w14:textId="4DC7D51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9" w:name="_Toc161386684"/>
      <w:bookmarkStart w:id="20" w:name="_Toc161387066"/>
      <w:r w:rsidRPr="00B70F81">
        <w:rPr>
          <w:rFonts w:ascii="Times New Roman" w:eastAsia="Times New Roman" w:hAnsi="Times New Roman" w:cs="Times New Roman"/>
          <w:sz w:val="24"/>
          <w:szCs w:val="24"/>
        </w:rPr>
        <w:t>3.1.</w:t>
      </w:r>
      <w:r w:rsidR="00952366">
        <w:rPr>
          <w:rFonts w:ascii="Times New Roman" w:eastAsia="Times New Roman" w:hAnsi="Times New Roman" w:cs="Times New Roman"/>
          <w:sz w:val="24"/>
          <w:szCs w:val="24"/>
        </w:rPr>
        <w:t>6</w:t>
      </w:r>
      <w:r w:rsidRPr="00B70F81">
        <w:rPr>
          <w:rFonts w:ascii="Times New Roman" w:eastAsia="Times New Roman" w:hAnsi="Times New Roman" w:cs="Times New Roman"/>
          <w:sz w:val="24"/>
          <w:szCs w:val="24"/>
        </w:rPr>
        <w:t xml:space="preserve"> Vejafvanding</w:t>
      </w:r>
      <w:bookmarkEnd w:id="19"/>
      <w:bookmarkEnd w:id="20"/>
      <w:r w:rsidRPr="00B70F81">
        <w:rPr>
          <w:rFonts w:ascii="Times New Roman" w:eastAsia="Times New Roman" w:hAnsi="Times New Roman" w:cs="Times New Roman"/>
          <w:sz w:val="24"/>
          <w:szCs w:val="24"/>
        </w:rPr>
        <w:t xml:space="preserve"> </w:t>
      </w:r>
    </w:p>
    <w:p w14:paraId="0E2749A2" w14:textId="17258ED0" w:rsidR="001E414F" w:rsidRPr="00B70F81" w:rsidRDefault="001E414F" w:rsidP="005322E4">
      <w:pPr>
        <w:spacing w:line="276" w:lineRule="auto"/>
        <w:rPr>
          <w:rFonts w:ascii="Times New Roman" w:eastAsia="Times New Roman" w:hAnsi="Times New Roman" w:cs="Times New Roman"/>
          <w:color w:val="000000"/>
          <w:sz w:val="24"/>
          <w:szCs w:val="24"/>
        </w:rPr>
      </w:pPr>
      <w:r w:rsidRPr="19A070E0">
        <w:rPr>
          <w:rFonts w:ascii="Times New Roman" w:eastAsia="Times New Roman" w:hAnsi="Times New Roman" w:cs="Times New Roman"/>
          <w:color w:val="000000" w:themeColor="text1"/>
          <w:sz w:val="24"/>
          <w:szCs w:val="24"/>
        </w:rPr>
        <w:t xml:space="preserve">Den eksisterende afvanding </w:t>
      </w:r>
      <w:r w:rsidR="1A5901CB" w:rsidRPr="44A010F8">
        <w:rPr>
          <w:rFonts w:ascii="Times New Roman" w:eastAsia="Times New Roman" w:hAnsi="Times New Roman" w:cs="Times New Roman"/>
          <w:color w:val="000000" w:themeColor="text1"/>
          <w:sz w:val="24"/>
          <w:szCs w:val="24"/>
        </w:rPr>
        <w:t xml:space="preserve">af Rute 11 </w:t>
      </w:r>
      <w:r w:rsidR="1A5901CB" w:rsidRPr="7679F699">
        <w:rPr>
          <w:rFonts w:ascii="Times New Roman" w:eastAsia="Times New Roman" w:hAnsi="Times New Roman" w:cs="Times New Roman"/>
          <w:color w:val="000000" w:themeColor="text1"/>
          <w:sz w:val="24"/>
          <w:szCs w:val="24"/>
        </w:rPr>
        <w:t xml:space="preserve">består </w:t>
      </w:r>
      <w:r w:rsidRPr="19A070E0">
        <w:rPr>
          <w:rFonts w:ascii="Times New Roman" w:eastAsia="Times New Roman" w:hAnsi="Times New Roman" w:cs="Times New Roman"/>
          <w:color w:val="000000" w:themeColor="text1"/>
          <w:sz w:val="24"/>
          <w:szCs w:val="24"/>
        </w:rPr>
        <w:t xml:space="preserve">primært </w:t>
      </w:r>
      <w:r w:rsidR="02F43D3C" w:rsidRPr="19AE51B8">
        <w:rPr>
          <w:rFonts w:ascii="Times New Roman" w:eastAsia="Times New Roman" w:hAnsi="Times New Roman" w:cs="Times New Roman"/>
          <w:color w:val="000000" w:themeColor="text1"/>
          <w:sz w:val="24"/>
          <w:szCs w:val="24"/>
        </w:rPr>
        <w:t xml:space="preserve">af grøfter </w:t>
      </w:r>
      <w:r w:rsidR="02F43D3C" w:rsidRPr="67058749">
        <w:rPr>
          <w:rFonts w:ascii="Times New Roman" w:eastAsia="Times New Roman" w:hAnsi="Times New Roman" w:cs="Times New Roman"/>
          <w:color w:val="000000" w:themeColor="text1"/>
          <w:sz w:val="24"/>
          <w:szCs w:val="24"/>
        </w:rPr>
        <w:t xml:space="preserve">til nedsivning af </w:t>
      </w:r>
      <w:r w:rsidR="02F43D3C" w:rsidRPr="2D18D50E">
        <w:rPr>
          <w:rFonts w:ascii="Times New Roman" w:eastAsia="Times New Roman" w:hAnsi="Times New Roman" w:cs="Times New Roman"/>
          <w:color w:val="000000" w:themeColor="text1"/>
          <w:sz w:val="24"/>
          <w:szCs w:val="24"/>
        </w:rPr>
        <w:t>vejvand.</w:t>
      </w:r>
      <w:r w:rsidR="02F43D3C" w:rsidRPr="65A854E3">
        <w:rPr>
          <w:rFonts w:ascii="Times New Roman" w:eastAsia="Times New Roman" w:hAnsi="Times New Roman" w:cs="Times New Roman"/>
          <w:color w:val="000000" w:themeColor="text1"/>
          <w:sz w:val="24"/>
          <w:szCs w:val="24"/>
        </w:rPr>
        <w:t xml:space="preserve"> </w:t>
      </w:r>
      <w:r w:rsidR="02F43D3C" w:rsidRPr="212065F7">
        <w:rPr>
          <w:rFonts w:ascii="Times New Roman" w:eastAsia="Times New Roman" w:hAnsi="Times New Roman" w:cs="Times New Roman"/>
          <w:color w:val="000000" w:themeColor="text1"/>
          <w:sz w:val="24"/>
          <w:szCs w:val="24"/>
        </w:rPr>
        <w:t xml:space="preserve">Der er ingen </w:t>
      </w:r>
      <w:r w:rsidR="02F43D3C" w:rsidRPr="7430247D">
        <w:rPr>
          <w:rFonts w:ascii="Times New Roman" w:eastAsia="Times New Roman" w:hAnsi="Times New Roman" w:cs="Times New Roman"/>
          <w:color w:val="000000" w:themeColor="text1"/>
          <w:sz w:val="24"/>
          <w:szCs w:val="24"/>
        </w:rPr>
        <w:t xml:space="preserve">eksisterende </w:t>
      </w:r>
      <w:r w:rsidR="02F43D3C" w:rsidRPr="5E9008D7">
        <w:rPr>
          <w:rFonts w:ascii="Times New Roman" w:eastAsia="Times New Roman" w:hAnsi="Times New Roman" w:cs="Times New Roman"/>
          <w:color w:val="000000" w:themeColor="text1"/>
          <w:sz w:val="24"/>
          <w:szCs w:val="24"/>
        </w:rPr>
        <w:t xml:space="preserve">regnvandsbassiner på </w:t>
      </w:r>
      <w:r w:rsidR="02F43D3C" w:rsidRPr="4AC2D3A9">
        <w:rPr>
          <w:rFonts w:ascii="Times New Roman" w:eastAsia="Times New Roman" w:hAnsi="Times New Roman" w:cs="Times New Roman"/>
          <w:color w:val="000000" w:themeColor="text1"/>
          <w:sz w:val="24"/>
          <w:szCs w:val="24"/>
        </w:rPr>
        <w:t xml:space="preserve">strækningen. </w:t>
      </w:r>
      <w:r w:rsidR="02F43D3C" w:rsidRPr="5A8CAB71">
        <w:rPr>
          <w:rFonts w:ascii="Times New Roman" w:eastAsia="Times New Roman" w:hAnsi="Times New Roman" w:cs="Times New Roman"/>
          <w:color w:val="000000" w:themeColor="text1"/>
          <w:sz w:val="24"/>
          <w:szCs w:val="24"/>
        </w:rPr>
        <w:t xml:space="preserve">Rundkørslen ved </w:t>
      </w:r>
      <w:r w:rsidR="02F43D3C" w:rsidRPr="414BE43D">
        <w:rPr>
          <w:rFonts w:ascii="Times New Roman" w:eastAsia="Times New Roman" w:hAnsi="Times New Roman" w:cs="Times New Roman"/>
          <w:color w:val="000000" w:themeColor="text1"/>
          <w:sz w:val="24"/>
          <w:szCs w:val="24"/>
        </w:rPr>
        <w:t xml:space="preserve">Korskro </w:t>
      </w:r>
      <w:r w:rsidR="53CD1737" w:rsidRPr="414BE43D">
        <w:rPr>
          <w:rFonts w:ascii="Times New Roman" w:eastAsia="Times New Roman" w:hAnsi="Times New Roman" w:cs="Times New Roman"/>
          <w:color w:val="000000" w:themeColor="text1"/>
          <w:sz w:val="24"/>
          <w:szCs w:val="24"/>
        </w:rPr>
        <w:t xml:space="preserve">afvander </w:t>
      </w:r>
      <w:r w:rsidR="53CD1737" w:rsidRPr="51132B54">
        <w:rPr>
          <w:rFonts w:ascii="Times New Roman" w:eastAsia="Times New Roman" w:hAnsi="Times New Roman" w:cs="Times New Roman"/>
          <w:color w:val="000000" w:themeColor="text1"/>
          <w:sz w:val="24"/>
          <w:szCs w:val="24"/>
        </w:rPr>
        <w:t xml:space="preserve">til </w:t>
      </w:r>
      <w:r w:rsidR="53CD1737" w:rsidRPr="3768C1DC">
        <w:rPr>
          <w:rFonts w:ascii="Times New Roman" w:eastAsia="Times New Roman" w:hAnsi="Times New Roman" w:cs="Times New Roman"/>
          <w:color w:val="000000" w:themeColor="text1"/>
          <w:sz w:val="24"/>
          <w:szCs w:val="24"/>
        </w:rPr>
        <w:t>motorvejssystemet.</w:t>
      </w:r>
      <w:r w:rsidR="53CD1737" w:rsidRPr="4CE891E8">
        <w:rPr>
          <w:rFonts w:ascii="Times New Roman" w:eastAsia="Times New Roman" w:hAnsi="Times New Roman" w:cs="Times New Roman"/>
          <w:color w:val="000000" w:themeColor="text1"/>
          <w:sz w:val="24"/>
          <w:szCs w:val="24"/>
        </w:rPr>
        <w:t xml:space="preserve"> </w:t>
      </w:r>
      <w:r w:rsidRPr="5FC236F4">
        <w:rPr>
          <w:rFonts w:ascii="Times New Roman" w:eastAsia="Times New Roman" w:hAnsi="Times New Roman" w:cs="Times New Roman"/>
          <w:color w:val="000000" w:themeColor="text1"/>
          <w:sz w:val="24"/>
          <w:szCs w:val="24"/>
        </w:rPr>
        <w:t xml:space="preserve"> </w:t>
      </w:r>
    </w:p>
    <w:p w14:paraId="14B09303" w14:textId="265D9BF6" w:rsidR="001E414F" w:rsidRPr="00B70F81" w:rsidRDefault="001E414F" w:rsidP="35436844">
      <w:pPr>
        <w:spacing w:line="276" w:lineRule="auto"/>
        <w:rPr>
          <w:rFonts w:ascii="Times New Roman" w:eastAsia="Times New Roman" w:hAnsi="Times New Roman" w:cs="Times New Roman"/>
          <w:color w:val="000000" w:themeColor="text1"/>
          <w:sz w:val="24"/>
          <w:szCs w:val="24"/>
        </w:rPr>
      </w:pPr>
      <w:r w:rsidRPr="259F061A">
        <w:rPr>
          <w:rFonts w:ascii="Times New Roman" w:eastAsia="Times New Roman" w:hAnsi="Times New Roman" w:cs="Times New Roman"/>
          <w:color w:val="000000" w:themeColor="text1"/>
          <w:sz w:val="24"/>
          <w:szCs w:val="24"/>
        </w:rPr>
        <w:t xml:space="preserve">Vejvandet fra </w:t>
      </w:r>
      <w:r w:rsidR="05FA8FFB" w:rsidRPr="22CB4620">
        <w:rPr>
          <w:rFonts w:ascii="Times New Roman" w:eastAsia="Times New Roman" w:hAnsi="Times New Roman" w:cs="Times New Roman"/>
          <w:color w:val="000000" w:themeColor="text1"/>
          <w:sz w:val="24"/>
          <w:szCs w:val="24"/>
        </w:rPr>
        <w:t xml:space="preserve">Rute 11 vil </w:t>
      </w:r>
      <w:r w:rsidR="05FA8FFB" w:rsidRPr="4A966D9F">
        <w:rPr>
          <w:rFonts w:ascii="Times New Roman" w:eastAsia="Times New Roman" w:hAnsi="Times New Roman" w:cs="Times New Roman"/>
          <w:color w:val="000000" w:themeColor="text1"/>
          <w:sz w:val="24"/>
          <w:szCs w:val="24"/>
        </w:rPr>
        <w:t xml:space="preserve">blive </w:t>
      </w:r>
      <w:r w:rsidR="5046F7AC" w:rsidRPr="718A5E24">
        <w:rPr>
          <w:rFonts w:ascii="Times New Roman" w:eastAsia="Times New Roman" w:hAnsi="Times New Roman" w:cs="Times New Roman"/>
          <w:color w:val="000000" w:themeColor="text1"/>
          <w:sz w:val="24"/>
          <w:szCs w:val="24"/>
        </w:rPr>
        <w:t>opsamlet i</w:t>
      </w:r>
      <w:r w:rsidR="5046F7AC" w:rsidRPr="449A1CAB">
        <w:rPr>
          <w:rFonts w:ascii="Times New Roman" w:eastAsia="Times New Roman" w:hAnsi="Times New Roman" w:cs="Times New Roman"/>
          <w:color w:val="000000" w:themeColor="text1"/>
          <w:sz w:val="24"/>
          <w:szCs w:val="24"/>
        </w:rPr>
        <w:t xml:space="preserve"> </w:t>
      </w:r>
      <w:r w:rsidR="5046F7AC" w:rsidRPr="7450D4BE">
        <w:rPr>
          <w:rFonts w:ascii="Times New Roman" w:eastAsia="Times New Roman" w:hAnsi="Times New Roman" w:cs="Times New Roman"/>
          <w:sz w:val="24"/>
          <w:szCs w:val="24"/>
        </w:rPr>
        <w:t xml:space="preserve">nye tætte grøfter eller trug med dræn langs strækningen. </w:t>
      </w:r>
      <w:r w:rsidR="00445DD7">
        <w:rPr>
          <w:rFonts w:ascii="Times New Roman" w:eastAsia="Times New Roman" w:hAnsi="Times New Roman" w:cs="Times New Roman"/>
          <w:sz w:val="24"/>
          <w:szCs w:val="24"/>
        </w:rPr>
        <w:t>Det afhænger af pladsforholdene langs vejen,</w:t>
      </w:r>
      <w:r w:rsidR="5046F7AC" w:rsidRPr="7450D4BE">
        <w:rPr>
          <w:rFonts w:ascii="Times New Roman" w:eastAsia="Times New Roman" w:hAnsi="Times New Roman" w:cs="Times New Roman"/>
          <w:sz w:val="24"/>
          <w:szCs w:val="24"/>
        </w:rPr>
        <w:t xml:space="preserve"> </w:t>
      </w:r>
      <w:r w:rsidR="00445DD7">
        <w:rPr>
          <w:rFonts w:ascii="Times New Roman" w:eastAsia="Times New Roman" w:hAnsi="Times New Roman" w:cs="Times New Roman"/>
          <w:sz w:val="24"/>
          <w:szCs w:val="24"/>
        </w:rPr>
        <w:t>o</w:t>
      </w:r>
      <w:r w:rsidR="5046F7AC" w:rsidRPr="7450D4BE">
        <w:rPr>
          <w:rFonts w:ascii="Times New Roman" w:eastAsia="Times New Roman" w:hAnsi="Times New Roman" w:cs="Times New Roman"/>
          <w:sz w:val="24"/>
          <w:szCs w:val="24"/>
        </w:rPr>
        <w:t xml:space="preserve">m der etableres trug eller grøft. </w:t>
      </w:r>
    </w:p>
    <w:p w14:paraId="01DE6635" w14:textId="7201E152" w:rsidR="001E414F" w:rsidRPr="00B70F81" w:rsidRDefault="5046F7AC" w:rsidP="33008694">
      <w:pPr>
        <w:spacing w:line="276" w:lineRule="auto"/>
        <w:rPr>
          <w:rFonts w:ascii="Times New Roman" w:eastAsia="Times New Roman" w:hAnsi="Times New Roman" w:cs="Times New Roman"/>
          <w:color w:val="000000" w:themeColor="text1"/>
          <w:sz w:val="24"/>
          <w:szCs w:val="24"/>
        </w:rPr>
      </w:pPr>
      <w:r w:rsidRPr="7450D4BE">
        <w:rPr>
          <w:rFonts w:ascii="Times New Roman" w:eastAsia="Times New Roman" w:hAnsi="Times New Roman" w:cs="Times New Roman"/>
          <w:sz w:val="24"/>
          <w:szCs w:val="24"/>
        </w:rPr>
        <w:t xml:space="preserve">En tredjedel af strækningen ligger i Områder med Særlige Drikkevandsinteresser (OSD). Her etableres trugopsamling med trugbrønde og dræn og med opsamling i hovedledning til regnvandsbassiner. Resten er strækning </w:t>
      </w:r>
      <w:r w:rsidRPr="6E4DE5B6">
        <w:rPr>
          <w:rFonts w:ascii="Times New Roman" w:eastAsia="Times New Roman" w:hAnsi="Times New Roman" w:cs="Times New Roman"/>
          <w:sz w:val="24"/>
          <w:szCs w:val="24"/>
        </w:rPr>
        <w:t>uden</w:t>
      </w:r>
      <w:r w:rsidR="1399695E" w:rsidRPr="6E4DE5B6">
        <w:rPr>
          <w:rFonts w:ascii="Times New Roman" w:eastAsia="Times New Roman" w:hAnsi="Times New Roman" w:cs="Times New Roman"/>
          <w:sz w:val="24"/>
          <w:szCs w:val="24"/>
        </w:rPr>
        <w:t xml:space="preserve"> </w:t>
      </w:r>
      <w:r w:rsidRPr="6E4DE5B6">
        <w:rPr>
          <w:rFonts w:ascii="Times New Roman" w:eastAsia="Times New Roman" w:hAnsi="Times New Roman" w:cs="Times New Roman"/>
          <w:sz w:val="24"/>
          <w:szCs w:val="24"/>
        </w:rPr>
        <w:t>for</w:t>
      </w:r>
      <w:r w:rsidRPr="7450D4BE">
        <w:rPr>
          <w:rFonts w:ascii="Times New Roman" w:eastAsia="Times New Roman" w:hAnsi="Times New Roman" w:cs="Times New Roman"/>
          <w:sz w:val="24"/>
          <w:szCs w:val="24"/>
        </w:rPr>
        <w:t xml:space="preserve"> OSD etableres overvejende med tætte grøfter. Dog vil nogle strækninger anlægges med trug pga. pladsforhold. Disse trug etableres med afløb til enten tætte bassiner eller nedsivningsbassiner alt efter beliggenhed på strækningen. </w:t>
      </w:r>
    </w:p>
    <w:p w14:paraId="354A2394" w14:textId="622EB1E2" w:rsidR="001E414F" w:rsidRPr="00B70F81" w:rsidRDefault="5046F7AC" w:rsidP="005322E4">
      <w:pPr>
        <w:spacing w:line="276" w:lineRule="auto"/>
        <w:rPr>
          <w:rFonts w:ascii="Times New Roman" w:eastAsia="Times New Roman" w:hAnsi="Times New Roman" w:cs="Times New Roman"/>
          <w:color w:val="000000"/>
          <w:sz w:val="24"/>
          <w:szCs w:val="24"/>
        </w:rPr>
      </w:pPr>
      <w:r w:rsidRPr="7450D4BE">
        <w:rPr>
          <w:rFonts w:ascii="Times New Roman" w:eastAsia="Times New Roman" w:hAnsi="Times New Roman" w:cs="Times New Roman"/>
          <w:sz w:val="24"/>
          <w:szCs w:val="24"/>
        </w:rPr>
        <w:t>Overløb i grøfter sker til terræn eller recipient. Ved cykelstien ledes overfladevand til trug eller grøfter. Mellem lysvolde og vejareal etableres der uden for OSD, trug med dræn og afløb til nærmeste grøft for udledning til bassin.</w:t>
      </w:r>
      <w:r w:rsidR="001E414F" w:rsidRPr="146AB28C">
        <w:rPr>
          <w:rFonts w:ascii="Times New Roman" w:eastAsia="Times New Roman" w:hAnsi="Times New Roman" w:cs="Times New Roman"/>
          <w:color w:val="000000" w:themeColor="text1"/>
          <w:sz w:val="24"/>
          <w:szCs w:val="24"/>
        </w:rPr>
        <w:t xml:space="preserve"> </w:t>
      </w:r>
      <w:r w:rsidR="001E414F" w:rsidRPr="14B99C1C">
        <w:rPr>
          <w:rFonts w:ascii="Times New Roman" w:eastAsia="Times New Roman" w:hAnsi="Times New Roman" w:cs="Times New Roman"/>
          <w:color w:val="000000" w:themeColor="text1"/>
          <w:sz w:val="24"/>
          <w:szCs w:val="24"/>
        </w:rPr>
        <w:t xml:space="preserve"> </w:t>
      </w:r>
    </w:p>
    <w:p w14:paraId="587B82EC" w14:textId="38BF60C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Alle regnvandsbassiner etableres med dykket udløb og afspærringsmulighed, så eventuelt olie- eller kemikaliespild på motorvejen vil kunne tilbageholdes i bassinerne for at hindre udløb til recipient. </w:t>
      </w:r>
    </w:p>
    <w:p w14:paraId="155A73F9" w14:textId="58D975C5" w:rsidR="001E414F" w:rsidRPr="00B70F81" w:rsidRDefault="001E414F" w:rsidP="005322E4">
      <w:pPr>
        <w:spacing w:line="276" w:lineRule="auto"/>
        <w:rPr>
          <w:rFonts w:ascii="Times New Roman" w:eastAsia="Times New Roman" w:hAnsi="Times New Roman" w:cs="Times New Roman"/>
          <w:color w:val="000000"/>
          <w:sz w:val="24"/>
          <w:szCs w:val="24"/>
        </w:rPr>
      </w:pPr>
      <w:r w:rsidRPr="73A7837A">
        <w:rPr>
          <w:rFonts w:ascii="Times New Roman" w:eastAsia="Times New Roman" w:hAnsi="Times New Roman" w:cs="Times New Roman"/>
          <w:color w:val="000000" w:themeColor="text1"/>
          <w:sz w:val="24"/>
          <w:szCs w:val="24"/>
        </w:rPr>
        <w:t xml:space="preserve">Den konkrete miljøvurdering af projektet gennemgås under punkt 9 </w:t>
      </w:r>
      <w:r w:rsidR="11E279E2" w:rsidRPr="42A9F768">
        <w:rPr>
          <w:rFonts w:ascii="Times New Roman" w:eastAsia="Times New Roman" w:hAnsi="Times New Roman" w:cs="Times New Roman"/>
          <w:color w:val="000000" w:themeColor="text1"/>
          <w:sz w:val="24"/>
          <w:szCs w:val="24"/>
        </w:rPr>
        <w:t>om</w:t>
      </w:r>
      <w:r w:rsidRPr="42A9F768">
        <w:rPr>
          <w:rFonts w:ascii="Times New Roman" w:eastAsia="Times New Roman" w:hAnsi="Times New Roman" w:cs="Times New Roman"/>
          <w:color w:val="000000" w:themeColor="text1"/>
          <w:sz w:val="24"/>
          <w:szCs w:val="24"/>
        </w:rPr>
        <w:t xml:space="preserve"> </w:t>
      </w:r>
      <w:r w:rsidR="53AEF309" w:rsidRPr="42A9F768">
        <w:rPr>
          <w:rFonts w:ascii="Times New Roman" w:eastAsia="Times New Roman" w:hAnsi="Times New Roman" w:cs="Times New Roman"/>
          <w:color w:val="000000" w:themeColor="text1"/>
          <w:sz w:val="24"/>
          <w:szCs w:val="24"/>
        </w:rPr>
        <w:t>m</w:t>
      </w:r>
      <w:r w:rsidRPr="73A7837A">
        <w:rPr>
          <w:rFonts w:ascii="Times New Roman" w:eastAsia="Times New Roman" w:hAnsi="Times New Roman" w:cs="Times New Roman"/>
          <w:color w:val="000000" w:themeColor="text1"/>
          <w:sz w:val="24"/>
          <w:szCs w:val="24"/>
        </w:rPr>
        <w:t>iljø– og naturmæssige konsekvenser.</w:t>
      </w:r>
    </w:p>
    <w:p w14:paraId="4A1FE1EF" w14:textId="77777777" w:rsidR="001E414F" w:rsidRPr="00B70F81" w:rsidRDefault="001E414F" w:rsidP="005322E4">
      <w:pPr>
        <w:spacing w:line="276" w:lineRule="auto"/>
        <w:rPr>
          <w:rFonts w:ascii="Times New Roman" w:eastAsia="Times New Roman" w:hAnsi="Times New Roman" w:cs="Times New Roman"/>
          <w:color w:val="000000"/>
          <w:sz w:val="24"/>
          <w:szCs w:val="24"/>
        </w:rPr>
      </w:pPr>
    </w:p>
    <w:p w14:paraId="442B7CCB" w14:textId="2C7A070A"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21" w:name="_Toc161386685"/>
      <w:bookmarkStart w:id="22" w:name="_Toc161387067"/>
      <w:r w:rsidRPr="00B70F81">
        <w:rPr>
          <w:rFonts w:ascii="Times New Roman" w:eastAsia="Times New Roman" w:hAnsi="Times New Roman" w:cs="Times New Roman"/>
          <w:sz w:val="24"/>
          <w:szCs w:val="24"/>
        </w:rPr>
        <w:t>3.1.</w:t>
      </w:r>
      <w:r w:rsidR="00952366">
        <w:rPr>
          <w:rFonts w:ascii="Times New Roman" w:eastAsia="Times New Roman" w:hAnsi="Times New Roman" w:cs="Times New Roman"/>
          <w:sz w:val="24"/>
          <w:szCs w:val="24"/>
        </w:rPr>
        <w:t>7</w:t>
      </w:r>
      <w:r w:rsidRPr="00B70F81">
        <w:rPr>
          <w:rFonts w:ascii="Times New Roman" w:eastAsia="Times New Roman" w:hAnsi="Times New Roman" w:cs="Times New Roman"/>
          <w:sz w:val="24"/>
          <w:szCs w:val="24"/>
        </w:rPr>
        <w:t xml:space="preserve"> Trafikafvikling i anlægsperioden</w:t>
      </w:r>
      <w:bookmarkEnd w:id="21"/>
      <w:bookmarkEnd w:id="22"/>
      <w:r w:rsidRPr="00B70F81">
        <w:rPr>
          <w:rFonts w:ascii="Times New Roman" w:eastAsia="Times New Roman" w:hAnsi="Times New Roman" w:cs="Times New Roman"/>
          <w:sz w:val="24"/>
          <w:szCs w:val="24"/>
        </w:rPr>
        <w:t xml:space="preserve"> </w:t>
      </w:r>
    </w:p>
    <w:p w14:paraId="6A1CCE1D" w14:textId="7EA44747" w:rsidR="001E414F" w:rsidRPr="00B70F81" w:rsidRDefault="04315BDB" w:rsidP="14B99C1C">
      <w:pPr>
        <w:spacing w:line="276" w:lineRule="auto"/>
        <w:rPr>
          <w:rFonts w:ascii="Times New Roman" w:eastAsia="Times New Roman" w:hAnsi="Times New Roman" w:cs="Times New Roman"/>
          <w:color w:val="000000" w:themeColor="text1"/>
          <w:sz w:val="24"/>
          <w:szCs w:val="24"/>
        </w:rPr>
      </w:pPr>
      <w:r w:rsidRPr="14B99C1C">
        <w:rPr>
          <w:rFonts w:ascii="Times New Roman" w:eastAsia="Times New Roman" w:hAnsi="Times New Roman" w:cs="Times New Roman"/>
          <w:color w:val="000000" w:themeColor="text1"/>
          <w:sz w:val="24"/>
          <w:szCs w:val="24"/>
        </w:rPr>
        <w:t xml:space="preserve">Anlægsarbejderne vil blive tilrettelagt </w:t>
      </w:r>
      <w:r w:rsidR="7EC4BC3A" w:rsidRPr="14B99C1C">
        <w:rPr>
          <w:rFonts w:ascii="Times New Roman" w:eastAsia="Times New Roman" w:hAnsi="Times New Roman" w:cs="Times New Roman"/>
          <w:color w:val="000000" w:themeColor="text1"/>
          <w:sz w:val="24"/>
          <w:szCs w:val="24"/>
        </w:rPr>
        <w:t>og udført</w:t>
      </w:r>
      <w:r w:rsidR="00A54D41">
        <w:rPr>
          <w:rFonts w:ascii="Times New Roman" w:eastAsia="Times New Roman" w:hAnsi="Times New Roman" w:cs="Times New Roman"/>
          <w:color w:val="000000" w:themeColor="text1"/>
          <w:sz w:val="24"/>
          <w:szCs w:val="24"/>
        </w:rPr>
        <w:t>,</w:t>
      </w:r>
      <w:r w:rsidR="7EC4BC3A" w:rsidRPr="14B99C1C">
        <w:rPr>
          <w:rFonts w:ascii="Times New Roman" w:eastAsia="Times New Roman" w:hAnsi="Times New Roman" w:cs="Times New Roman"/>
          <w:color w:val="000000" w:themeColor="text1"/>
          <w:sz w:val="24"/>
          <w:szCs w:val="24"/>
        </w:rPr>
        <w:t xml:space="preserve"> </w:t>
      </w:r>
      <w:r w:rsidRPr="14B99C1C">
        <w:rPr>
          <w:rFonts w:ascii="Times New Roman" w:eastAsia="Times New Roman" w:hAnsi="Times New Roman" w:cs="Times New Roman"/>
          <w:color w:val="000000" w:themeColor="text1"/>
          <w:sz w:val="24"/>
          <w:szCs w:val="24"/>
        </w:rPr>
        <w:t>så det forårsager færrest mulige gener for de lokale bysamfund og de direkte berørte naboer.</w:t>
      </w:r>
    </w:p>
    <w:p w14:paraId="0997B39B" w14:textId="6B16AB94" w:rsidR="001E414F" w:rsidRPr="00B70F81" w:rsidRDefault="04315BDB" w:rsidP="14B99C1C">
      <w:pPr>
        <w:spacing w:line="276" w:lineRule="auto"/>
      </w:pPr>
      <w:r w:rsidRPr="14B99C1C">
        <w:rPr>
          <w:rFonts w:ascii="Times New Roman" w:eastAsia="Times New Roman" w:hAnsi="Times New Roman" w:cs="Times New Roman"/>
          <w:color w:val="000000" w:themeColor="text1"/>
          <w:sz w:val="24"/>
          <w:szCs w:val="24"/>
        </w:rPr>
        <w:t xml:space="preserve">Udbygning af Rute 11 gennemføres så vidt muligt </w:t>
      </w:r>
      <w:r w:rsidRPr="18B541CC">
        <w:rPr>
          <w:rFonts w:ascii="Times New Roman" w:eastAsia="Times New Roman" w:hAnsi="Times New Roman" w:cs="Times New Roman"/>
          <w:color w:val="000000" w:themeColor="text1"/>
          <w:sz w:val="24"/>
          <w:szCs w:val="24"/>
        </w:rPr>
        <w:t>inden</w:t>
      </w:r>
      <w:r w:rsidR="4CF9C3A8" w:rsidRPr="18B541CC">
        <w:rPr>
          <w:rFonts w:ascii="Times New Roman" w:eastAsia="Times New Roman" w:hAnsi="Times New Roman" w:cs="Times New Roman"/>
          <w:color w:val="000000" w:themeColor="text1"/>
          <w:sz w:val="24"/>
          <w:szCs w:val="24"/>
        </w:rPr>
        <w:t xml:space="preserve"> </w:t>
      </w:r>
      <w:r w:rsidRPr="18B541CC">
        <w:rPr>
          <w:rFonts w:ascii="Times New Roman" w:eastAsia="Times New Roman" w:hAnsi="Times New Roman" w:cs="Times New Roman"/>
          <w:color w:val="000000" w:themeColor="text1"/>
          <w:sz w:val="24"/>
          <w:szCs w:val="24"/>
        </w:rPr>
        <w:t>for</w:t>
      </w:r>
      <w:r w:rsidRPr="14B99C1C">
        <w:rPr>
          <w:rFonts w:ascii="Times New Roman" w:eastAsia="Times New Roman" w:hAnsi="Times New Roman" w:cs="Times New Roman"/>
          <w:color w:val="000000" w:themeColor="text1"/>
          <w:sz w:val="24"/>
          <w:szCs w:val="24"/>
        </w:rPr>
        <w:t xml:space="preserve"> normal arbejdstid på hverdage. Dog vil det i særlige tilfælde være nødvendigt at udvide arbejdstiden til nat- og weekendarbejder i korte perioder.</w:t>
      </w:r>
    </w:p>
    <w:p w14:paraId="169443C0" w14:textId="5ACB7187" w:rsidR="001E414F" w:rsidRPr="00B70F81" w:rsidRDefault="04315BDB" w:rsidP="14B99C1C">
      <w:pPr>
        <w:spacing w:line="276" w:lineRule="auto"/>
      </w:pPr>
      <w:r w:rsidRPr="14B99C1C">
        <w:rPr>
          <w:rFonts w:ascii="Times New Roman" w:eastAsia="Times New Roman" w:hAnsi="Times New Roman" w:cs="Times New Roman"/>
          <w:color w:val="000000" w:themeColor="text1"/>
          <w:sz w:val="24"/>
          <w:szCs w:val="24"/>
        </w:rPr>
        <w:t xml:space="preserve">Den nuværende kapacitet på vejen med et spor i hver retning vil blive opretholdt under hele anlægsperioden – dog med reduceret hastighed på 50 km/t forbi de igangværende arbejdsområder. </w:t>
      </w:r>
    </w:p>
    <w:p w14:paraId="633D8953" w14:textId="77777777" w:rsidR="001E414F" w:rsidRPr="00B70F81" w:rsidRDefault="001E414F" w:rsidP="005322E4">
      <w:pPr>
        <w:spacing w:line="276" w:lineRule="auto"/>
        <w:rPr>
          <w:rFonts w:ascii="Times New Roman" w:eastAsia="Times New Roman" w:hAnsi="Times New Roman" w:cs="Times New Roman"/>
          <w:color w:val="000000"/>
          <w:sz w:val="24"/>
          <w:szCs w:val="24"/>
        </w:rPr>
      </w:pPr>
    </w:p>
    <w:p w14:paraId="4ACA2C40" w14:textId="24C3BD72"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23" w:name="_Toc161386686"/>
      <w:bookmarkStart w:id="24" w:name="_Toc161387068"/>
      <w:r w:rsidRPr="00B70F81">
        <w:rPr>
          <w:rFonts w:ascii="Times New Roman" w:eastAsia="Times New Roman" w:hAnsi="Times New Roman" w:cs="Times New Roman"/>
          <w:b/>
          <w:bCs/>
          <w:sz w:val="24"/>
          <w:szCs w:val="24"/>
        </w:rPr>
        <w:lastRenderedPageBreak/>
        <w:t>3.2 Trafikale forbedringer</w:t>
      </w:r>
      <w:bookmarkEnd w:id="23"/>
      <w:bookmarkEnd w:id="24"/>
      <w:r w:rsidRPr="00B70F81">
        <w:rPr>
          <w:rFonts w:ascii="Times New Roman" w:eastAsia="Times New Roman" w:hAnsi="Times New Roman" w:cs="Times New Roman"/>
          <w:b/>
          <w:bCs/>
          <w:sz w:val="24"/>
          <w:szCs w:val="24"/>
        </w:rPr>
        <w:t xml:space="preserve">  </w:t>
      </w:r>
    </w:p>
    <w:p w14:paraId="4167904D" w14:textId="6874E3E4" w:rsidR="001E414F" w:rsidRPr="00B70F81" w:rsidRDefault="001E414F" w:rsidP="44633CA5">
      <w:pPr>
        <w:spacing w:line="276" w:lineRule="auto"/>
        <w:rPr>
          <w:rFonts w:ascii="Times New Roman" w:eastAsia="Times New Roman" w:hAnsi="Times New Roman" w:cs="Times New Roman"/>
          <w:color w:val="000000" w:themeColor="text1"/>
          <w:sz w:val="24"/>
          <w:szCs w:val="24"/>
        </w:rPr>
      </w:pPr>
      <w:r w:rsidRPr="7E5C0950">
        <w:rPr>
          <w:rFonts w:ascii="Times New Roman" w:eastAsia="Times New Roman" w:hAnsi="Times New Roman" w:cs="Times New Roman"/>
          <w:color w:val="000000" w:themeColor="text1"/>
          <w:sz w:val="24"/>
          <w:szCs w:val="24"/>
        </w:rPr>
        <w:t xml:space="preserve">Ifølge trafikberegningerne vil </w:t>
      </w:r>
      <w:r w:rsidR="6DF298A2" w:rsidRPr="7E5C0950">
        <w:rPr>
          <w:rFonts w:ascii="Times New Roman" w:eastAsia="Times New Roman" w:hAnsi="Times New Roman" w:cs="Times New Roman"/>
          <w:color w:val="000000" w:themeColor="text1"/>
          <w:sz w:val="24"/>
          <w:szCs w:val="24"/>
        </w:rPr>
        <w:t>trafikken på Rute 11 stige med 5-10</w:t>
      </w:r>
      <w:r w:rsidR="32C84FA9" w:rsidRPr="6054E308">
        <w:rPr>
          <w:rFonts w:ascii="Times New Roman" w:eastAsia="Times New Roman" w:hAnsi="Times New Roman" w:cs="Times New Roman"/>
          <w:color w:val="000000" w:themeColor="text1"/>
          <w:sz w:val="24"/>
          <w:szCs w:val="24"/>
        </w:rPr>
        <w:t xml:space="preserve"> </w:t>
      </w:r>
      <w:r w:rsidR="4036A87A" w:rsidRPr="7A4FB5A5">
        <w:rPr>
          <w:rFonts w:ascii="Times New Roman" w:eastAsia="Times New Roman" w:hAnsi="Times New Roman" w:cs="Times New Roman"/>
          <w:color w:val="000000" w:themeColor="text1"/>
          <w:sz w:val="24"/>
          <w:szCs w:val="24"/>
        </w:rPr>
        <w:t>pct.</w:t>
      </w:r>
      <w:r w:rsidR="6DF298A2" w:rsidRPr="7E5C0950">
        <w:rPr>
          <w:rFonts w:ascii="Times New Roman" w:eastAsia="Times New Roman" w:hAnsi="Times New Roman" w:cs="Times New Roman"/>
          <w:color w:val="000000" w:themeColor="text1"/>
          <w:sz w:val="24"/>
          <w:szCs w:val="24"/>
        </w:rPr>
        <w:t xml:space="preserve"> som </w:t>
      </w:r>
      <w:r w:rsidR="6DF298A2" w:rsidRPr="74621C72">
        <w:rPr>
          <w:rFonts w:ascii="Times New Roman" w:eastAsia="Times New Roman" w:hAnsi="Times New Roman" w:cs="Times New Roman"/>
          <w:color w:val="000000" w:themeColor="text1"/>
          <w:sz w:val="24"/>
          <w:szCs w:val="24"/>
        </w:rPr>
        <w:t xml:space="preserve">følge af en udbygning. </w:t>
      </w:r>
      <w:r w:rsidR="6F4AE350" w:rsidRPr="5CCAFC77">
        <w:rPr>
          <w:rFonts w:ascii="Times New Roman" w:eastAsia="Times New Roman" w:hAnsi="Times New Roman" w:cs="Times New Roman"/>
          <w:color w:val="000000" w:themeColor="text1"/>
          <w:sz w:val="24"/>
          <w:szCs w:val="24"/>
        </w:rPr>
        <w:t>Trafikken vil stige med 750-900 køretøjer pr</w:t>
      </w:r>
      <w:r w:rsidR="6F4AE350" w:rsidRPr="5D39C521">
        <w:rPr>
          <w:rFonts w:ascii="Times New Roman" w:eastAsia="Times New Roman" w:hAnsi="Times New Roman" w:cs="Times New Roman"/>
          <w:color w:val="000000" w:themeColor="text1"/>
          <w:sz w:val="24"/>
          <w:szCs w:val="24"/>
        </w:rPr>
        <w:t xml:space="preserve">. </w:t>
      </w:r>
      <w:r w:rsidR="5986B3CD" w:rsidRPr="3F53EF9C">
        <w:rPr>
          <w:rFonts w:ascii="Times New Roman" w:eastAsia="Times New Roman" w:hAnsi="Times New Roman" w:cs="Times New Roman"/>
          <w:color w:val="000000" w:themeColor="text1"/>
          <w:sz w:val="24"/>
          <w:szCs w:val="24"/>
        </w:rPr>
        <w:t>h</w:t>
      </w:r>
      <w:r w:rsidR="6F4AE350" w:rsidRPr="3F53EF9C">
        <w:rPr>
          <w:rFonts w:ascii="Times New Roman" w:eastAsia="Times New Roman" w:hAnsi="Times New Roman" w:cs="Times New Roman"/>
          <w:color w:val="000000" w:themeColor="text1"/>
          <w:sz w:val="24"/>
          <w:szCs w:val="24"/>
        </w:rPr>
        <w:t>verdagsdøgn</w:t>
      </w:r>
      <w:r w:rsidR="6F4AE350" w:rsidRPr="5D39C521">
        <w:rPr>
          <w:rFonts w:ascii="Times New Roman" w:eastAsia="Times New Roman" w:hAnsi="Times New Roman" w:cs="Times New Roman"/>
          <w:color w:val="000000" w:themeColor="text1"/>
          <w:sz w:val="24"/>
          <w:szCs w:val="24"/>
        </w:rPr>
        <w:t xml:space="preserve"> til ca. </w:t>
      </w:r>
      <w:r w:rsidR="25870FED" w:rsidRPr="5D39C521">
        <w:rPr>
          <w:rFonts w:ascii="Times New Roman" w:eastAsia="Times New Roman" w:hAnsi="Times New Roman" w:cs="Times New Roman"/>
          <w:color w:val="000000" w:themeColor="text1"/>
          <w:sz w:val="24"/>
          <w:szCs w:val="24"/>
        </w:rPr>
        <w:t>11.</w:t>
      </w:r>
      <w:r w:rsidR="25870FED" w:rsidRPr="3F53EF9C">
        <w:rPr>
          <w:rFonts w:ascii="Times New Roman" w:eastAsia="Times New Roman" w:hAnsi="Times New Roman" w:cs="Times New Roman"/>
          <w:color w:val="000000" w:themeColor="text1"/>
          <w:sz w:val="24"/>
          <w:szCs w:val="24"/>
        </w:rPr>
        <w:t>200</w:t>
      </w:r>
      <w:r w:rsidR="0F26E703" w:rsidRPr="3F53EF9C">
        <w:rPr>
          <w:rFonts w:ascii="Times New Roman" w:eastAsia="Times New Roman" w:hAnsi="Times New Roman" w:cs="Times New Roman"/>
          <w:color w:val="000000" w:themeColor="text1"/>
          <w:sz w:val="24"/>
          <w:szCs w:val="24"/>
        </w:rPr>
        <w:t xml:space="preserve"> køretøjer pr. </w:t>
      </w:r>
      <w:r w:rsidR="085FDBF3" w:rsidRPr="4275CC5A">
        <w:rPr>
          <w:rFonts w:ascii="Times New Roman" w:eastAsia="Times New Roman" w:hAnsi="Times New Roman" w:cs="Times New Roman"/>
          <w:color w:val="000000" w:themeColor="text1"/>
          <w:sz w:val="24"/>
          <w:szCs w:val="24"/>
        </w:rPr>
        <w:t>h</w:t>
      </w:r>
      <w:r w:rsidR="0F26E703" w:rsidRPr="4275CC5A">
        <w:rPr>
          <w:rFonts w:ascii="Times New Roman" w:eastAsia="Times New Roman" w:hAnsi="Times New Roman" w:cs="Times New Roman"/>
          <w:color w:val="000000" w:themeColor="text1"/>
          <w:sz w:val="24"/>
          <w:szCs w:val="24"/>
        </w:rPr>
        <w:t>verdagsdøgn.</w:t>
      </w:r>
    </w:p>
    <w:p w14:paraId="44236B46" w14:textId="1CFCA1FB" w:rsidR="1AEC9F79" w:rsidRDefault="75765CD5" w:rsidP="5942EBCE">
      <w:pPr>
        <w:spacing w:line="276" w:lineRule="auto"/>
        <w:rPr>
          <w:rFonts w:ascii="Times New Roman" w:eastAsia="Times New Roman" w:hAnsi="Times New Roman" w:cs="Times New Roman"/>
          <w:color w:val="000000" w:themeColor="text1"/>
          <w:sz w:val="24"/>
          <w:szCs w:val="24"/>
        </w:rPr>
      </w:pPr>
      <w:r w:rsidRPr="0F2E1761">
        <w:rPr>
          <w:rFonts w:ascii="Times New Roman" w:eastAsia="Times New Roman" w:hAnsi="Times New Roman" w:cs="Times New Roman"/>
          <w:color w:val="000000" w:themeColor="text1"/>
          <w:sz w:val="24"/>
          <w:szCs w:val="24"/>
        </w:rPr>
        <w:t>Anlæg af</w:t>
      </w:r>
      <w:r w:rsidR="1AEC9F79" w:rsidRPr="5942EBCE">
        <w:rPr>
          <w:rFonts w:ascii="Times New Roman" w:eastAsia="Times New Roman" w:hAnsi="Times New Roman" w:cs="Times New Roman"/>
          <w:color w:val="000000" w:themeColor="text1"/>
          <w:sz w:val="24"/>
          <w:szCs w:val="24"/>
        </w:rPr>
        <w:t xml:space="preserve"> et ekstra spor</w:t>
      </w:r>
      <w:r w:rsidR="24934CFA" w:rsidRPr="0D63AC32">
        <w:rPr>
          <w:rFonts w:ascii="Times New Roman" w:eastAsia="Times New Roman" w:hAnsi="Times New Roman" w:cs="Times New Roman"/>
          <w:color w:val="000000" w:themeColor="text1"/>
          <w:sz w:val="24"/>
          <w:szCs w:val="24"/>
        </w:rPr>
        <w:t xml:space="preserve"> </w:t>
      </w:r>
      <w:r w:rsidR="1AEC9F79" w:rsidRPr="0D63AC32">
        <w:rPr>
          <w:rFonts w:ascii="Times New Roman" w:eastAsia="Times New Roman" w:hAnsi="Times New Roman" w:cs="Times New Roman"/>
          <w:color w:val="000000" w:themeColor="text1"/>
          <w:sz w:val="24"/>
          <w:szCs w:val="24"/>
        </w:rPr>
        <w:t>vil</w:t>
      </w:r>
      <w:r w:rsidR="1AEC9F79" w:rsidRPr="5942EBCE">
        <w:rPr>
          <w:rFonts w:ascii="Times New Roman" w:eastAsia="Times New Roman" w:hAnsi="Times New Roman" w:cs="Times New Roman"/>
          <w:color w:val="000000" w:themeColor="text1"/>
          <w:sz w:val="24"/>
          <w:szCs w:val="24"/>
        </w:rPr>
        <w:t xml:space="preserve"> forbedre den overordnede trafikafvikling, trafiksikkerhed, fremkommelighed og adgang til vejnettet og reducere kødannelser. Det vil have en positiv påvirkning af de erhverv og landbrug, som har direkte adgang til Rute 11, da de får bedre vilkår for egen drift samt tilkørsel til erhvervs- og landbrugsarealerne.</w:t>
      </w:r>
    </w:p>
    <w:p w14:paraId="2E0F39BC" w14:textId="01B54D6D" w:rsidR="1AEC9F79" w:rsidRDefault="1AEC9F79" w:rsidP="6F56EAEF">
      <w:pPr>
        <w:spacing w:line="276" w:lineRule="auto"/>
        <w:rPr>
          <w:rFonts w:ascii="Times New Roman" w:eastAsia="Times New Roman" w:hAnsi="Times New Roman" w:cs="Times New Roman"/>
          <w:color w:val="000000" w:themeColor="text1"/>
          <w:sz w:val="24"/>
          <w:szCs w:val="24"/>
        </w:rPr>
      </w:pPr>
      <w:r w:rsidRPr="5942EBCE">
        <w:rPr>
          <w:rFonts w:ascii="Times New Roman" w:eastAsia="Times New Roman" w:hAnsi="Times New Roman" w:cs="Times New Roman"/>
          <w:color w:val="000000" w:themeColor="text1"/>
          <w:sz w:val="24"/>
          <w:szCs w:val="24"/>
        </w:rPr>
        <w:t>For de ejendomme og erhverv, som får ændret adgangsforhold, vil det medføre omvejskørsel</w:t>
      </w:r>
      <w:r w:rsidR="36984BBD" w:rsidRPr="10EB93BB">
        <w:rPr>
          <w:rFonts w:ascii="Times New Roman" w:eastAsia="Times New Roman" w:hAnsi="Times New Roman" w:cs="Times New Roman"/>
          <w:color w:val="000000" w:themeColor="text1"/>
          <w:sz w:val="24"/>
          <w:szCs w:val="24"/>
        </w:rPr>
        <w:t xml:space="preserve"> </w:t>
      </w:r>
      <w:r w:rsidRPr="5942EBCE">
        <w:rPr>
          <w:rFonts w:ascii="Times New Roman" w:eastAsia="Times New Roman" w:hAnsi="Times New Roman" w:cs="Times New Roman"/>
          <w:color w:val="000000" w:themeColor="text1"/>
          <w:sz w:val="24"/>
          <w:szCs w:val="24"/>
        </w:rPr>
        <w:t>og kan vanskeliggøre drift af arealer. Det gælder særligt for landejendomme, hvor landbrugsjorden ikke er i direkte tilknytning til ejendommen, men er placeret længere væk eller på den modsatte side af Rute 11.</w:t>
      </w:r>
    </w:p>
    <w:p w14:paraId="55884AFB" w14:textId="4176B8F5" w:rsidR="1AEC9F79" w:rsidRDefault="1AEC9F79" w:rsidP="6F56EAEF">
      <w:pPr>
        <w:spacing w:line="276" w:lineRule="auto"/>
      </w:pPr>
      <w:r w:rsidRPr="5942EBCE">
        <w:rPr>
          <w:rFonts w:ascii="Times New Roman" w:eastAsia="Times New Roman" w:hAnsi="Times New Roman" w:cs="Times New Roman"/>
          <w:color w:val="000000" w:themeColor="text1"/>
          <w:sz w:val="24"/>
          <w:szCs w:val="24"/>
        </w:rPr>
        <w:t>Der er i projektet arbejdet med at minimere omvejskørslen for den enkelte lodsejer mest muligt.</w:t>
      </w:r>
    </w:p>
    <w:p w14:paraId="04C51B8F" w14:textId="738781DC" w:rsidR="001E414F" w:rsidRPr="00B70F81" w:rsidRDefault="001E414F" w:rsidP="005322E4">
      <w:pPr>
        <w:spacing w:line="276" w:lineRule="auto"/>
        <w:rPr>
          <w:rFonts w:ascii="Times New Roman" w:eastAsia="Times New Roman" w:hAnsi="Times New Roman" w:cs="Times New Roman"/>
          <w:color w:val="000000"/>
          <w:sz w:val="24"/>
          <w:szCs w:val="24"/>
        </w:rPr>
      </w:pPr>
    </w:p>
    <w:p w14:paraId="18BF0183" w14:textId="77777777"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25" w:name="_Toc161386687"/>
      <w:bookmarkStart w:id="26" w:name="_Toc161387069"/>
      <w:r w:rsidRPr="00B70F81">
        <w:rPr>
          <w:rFonts w:ascii="Times New Roman" w:eastAsia="Times New Roman" w:hAnsi="Times New Roman" w:cs="Times New Roman"/>
          <w:b/>
          <w:bCs/>
          <w:sz w:val="24"/>
          <w:szCs w:val="24"/>
        </w:rPr>
        <w:t>3.3 Ekspropriation</w:t>
      </w:r>
      <w:bookmarkEnd w:id="25"/>
      <w:bookmarkEnd w:id="26"/>
      <w:r w:rsidRPr="00B70F81">
        <w:rPr>
          <w:rFonts w:ascii="Times New Roman" w:eastAsia="Times New Roman" w:hAnsi="Times New Roman" w:cs="Times New Roman"/>
          <w:b/>
          <w:bCs/>
          <w:sz w:val="24"/>
          <w:szCs w:val="24"/>
        </w:rPr>
        <w:t> </w:t>
      </w:r>
    </w:p>
    <w:p w14:paraId="74491A86" w14:textId="2923C799" w:rsidR="001E414F" w:rsidRPr="00B70F81" w:rsidRDefault="001E414F" w:rsidP="005322E4">
      <w:pPr>
        <w:spacing w:line="276" w:lineRule="auto"/>
        <w:rPr>
          <w:rFonts w:ascii="Times New Roman" w:eastAsia="Times New Roman" w:hAnsi="Times New Roman" w:cs="Times New Roman"/>
          <w:color w:val="000000"/>
          <w:sz w:val="24"/>
          <w:szCs w:val="24"/>
        </w:rPr>
      </w:pPr>
      <w:r w:rsidRPr="76FBF55F">
        <w:rPr>
          <w:rFonts w:ascii="Times New Roman" w:eastAsia="Times New Roman" w:hAnsi="Times New Roman" w:cs="Times New Roman"/>
          <w:color w:val="000000" w:themeColor="text1"/>
          <w:sz w:val="24"/>
          <w:szCs w:val="24"/>
        </w:rPr>
        <w:t>Af</w:t>
      </w:r>
      <w:r w:rsidR="7C6BFFCA" w:rsidRPr="76FBF55F">
        <w:rPr>
          <w:rFonts w:ascii="Times New Roman" w:eastAsia="Times New Roman" w:hAnsi="Times New Roman" w:cs="Times New Roman"/>
          <w:color w:val="000000" w:themeColor="text1"/>
          <w:sz w:val="24"/>
          <w:szCs w:val="24"/>
        </w:rPr>
        <w:t xml:space="preserve"> </w:t>
      </w:r>
      <w:r w:rsidR="7C6BFFCA" w:rsidRPr="2446C27E">
        <w:rPr>
          <w:rFonts w:ascii="Times New Roman" w:eastAsia="Times New Roman" w:hAnsi="Times New Roman" w:cs="Times New Roman"/>
          <w:color w:val="000000" w:themeColor="text1"/>
          <w:sz w:val="24"/>
          <w:szCs w:val="24"/>
        </w:rPr>
        <w:t>§ 73</w:t>
      </w:r>
      <w:r w:rsidR="00DD5F15">
        <w:rPr>
          <w:rFonts w:ascii="Times New Roman" w:eastAsia="Times New Roman" w:hAnsi="Times New Roman" w:cs="Times New Roman"/>
          <w:color w:val="000000" w:themeColor="text1"/>
          <w:sz w:val="24"/>
          <w:szCs w:val="24"/>
        </w:rPr>
        <w:t>, stk. 1,</w:t>
      </w:r>
      <w:r w:rsidR="7C6BFFCA" w:rsidRPr="2446C27E">
        <w:rPr>
          <w:rFonts w:ascii="Times New Roman" w:eastAsia="Times New Roman" w:hAnsi="Times New Roman" w:cs="Times New Roman"/>
          <w:color w:val="000000" w:themeColor="text1"/>
          <w:sz w:val="24"/>
          <w:szCs w:val="24"/>
        </w:rPr>
        <w:t xml:space="preserve"> </w:t>
      </w:r>
      <w:r w:rsidR="00796ABB" w:rsidRPr="2446C27E">
        <w:rPr>
          <w:rFonts w:ascii="Times New Roman" w:eastAsia="Times New Roman" w:hAnsi="Times New Roman" w:cs="Times New Roman"/>
          <w:color w:val="000000" w:themeColor="text1"/>
          <w:sz w:val="24"/>
          <w:szCs w:val="24"/>
        </w:rPr>
        <w:t>i</w:t>
      </w:r>
      <w:r w:rsidR="00796ABB" w:rsidRPr="76FBF55F">
        <w:rPr>
          <w:rFonts w:ascii="Times New Roman" w:eastAsia="Times New Roman" w:hAnsi="Times New Roman" w:cs="Times New Roman"/>
          <w:color w:val="000000" w:themeColor="text1"/>
          <w:sz w:val="24"/>
          <w:szCs w:val="24"/>
        </w:rPr>
        <w:t xml:space="preserve"> </w:t>
      </w:r>
      <w:r w:rsidR="00796ABB" w:rsidRPr="3B4E4B36">
        <w:rPr>
          <w:rFonts w:ascii="Times New Roman" w:eastAsia="Times New Roman" w:hAnsi="Times New Roman" w:cs="Times New Roman"/>
          <w:color w:val="000000" w:themeColor="text1"/>
          <w:sz w:val="24"/>
          <w:szCs w:val="24"/>
        </w:rPr>
        <w:t>lov</w:t>
      </w:r>
      <w:r w:rsidR="53FB72FF" w:rsidRPr="3B4E4B36">
        <w:rPr>
          <w:rFonts w:ascii="Times New Roman" w:eastAsia="Times New Roman" w:hAnsi="Times New Roman" w:cs="Times New Roman"/>
          <w:color w:val="000000" w:themeColor="text1"/>
          <w:sz w:val="24"/>
          <w:szCs w:val="24"/>
        </w:rPr>
        <w:t xml:space="preserve"> nr. </w:t>
      </w:r>
      <w:r w:rsidR="53FB72FF" w:rsidRPr="1EFD8CE7">
        <w:rPr>
          <w:rFonts w:ascii="Times New Roman" w:eastAsia="Times New Roman" w:hAnsi="Times New Roman" w:cs="Times New Roman"/>
          <w:color w:val="000000" w:themeColor="text1"/>
          <w:sz w:val="24"/>
          <w:szCs w:val="24"/>
        </w:rPr>
        <w:t>169 af 5. juni 1953</w:t>
      </w:r>
      <w:r w:rsidR="6168B639" w:rsidRPr="5ACE5CAC">
        <w:rPr>
          <w:rFonts w:ascii="Times New Roman" w:eastAsia="Times New Roman" w:hAnsi="Times New Roman" w:cs="Times New Roman"/>
          <w:color w:val="000000" w:themeColor="text1"/>
          <w:sz w:val="24"/>
          <w:szCs w:val="24"/>
        </w:rPr>
        <w:t xml:space="preserve"> </w:t>
      </w:r>
      <w:r w:rsidR="6168B639" w:rsidRPr="5FCB86B4">
        <w:rPr>
          <w:rFonts w:ascii="Times New Roman" w:eastAsia="Times New Roman" w:hAnsi="Times New Roman" w:cs="Times New Roman"/>
          <w:color w:val="000000" w:themeColor="text1"/>
          <w:sz w:val="24"/>
          <w:szCs w:val="24"/>
        </w:rPr>
        <w:t>om Danmarks Riges Grundlov</w:t>
      </w:r>
      <w:r w:rsidR="53FB72FF" w:rsidRPr="1EFD8CE7">
        <w:rPr>
          <w:rFonts w:ascii="Times New Roman" w:eastAsia="Times New Roman" w:hAnsi="Times New Roman" w:cs="Times New Roman"/>
          <w:color w:val="000000" w:themeColor="text1"/>
          <w:sz w:val="24"/>
          <w:szCs w:val="24"/>
        </w:rPr>
        <w:t xml:space="preserve"> (herefter</w:t>
      </w:r>
      <w:r w:rsidR="53FB72FF" w:rsidRPr="3B4E4B36">
        <w:rPr>
          <w:rFonts w:ascii="Times New Roman" w:eastAsia="Times New Roman" w:hAnsi="Times New Roman" w:cs="Times New Roman"/>
          <w:color w:val="000000" w:themeColor="text1"/>
          <w:sz w:val="24"/>
          <w:szCs w:val="24"/>
        </w:rPr>
        <w:t xml:space="preserve"> </w:t>
      </w:r>
      <w:r w:rsidR="53FB72FF" w:rsidRPr="34698CDC">
        <w:rPr>
          <w:rFonts w:ascii="Times New Roman" w:eastAsia="Times New Roman" w:hAnsi="Times New Roman" w:cs="Times New Roman"/>
          <w:color w:val="000000" w:themeColor="text1"/>
          <w:sz w:val="24"/>
          <w:szCs w:val="24"/>
        </w:rPr>
        <w:t>grundloven)</w:t>
      </w:r>
      <w:r w:rsidRPr="76FBF55F">
        <w:rPr>
          <w:rFonts w:ascii="Times New Roman" w:eastAsia="Times New Roman" w:hAnsi="Times New Roman" w:cs="Times New Roman"/>
          <w:color w:val="000000" w:themeColor="text1"/>
          <w:sz w:val="24"/>
          <w:szCs w:val="24"/>
        </w:rPr>
        <w:t xml:space="preserve"> fremgår det, at ejendomsretten er ukrænkelig, og at ingen kan tilpligtes at afstå sin ejendom, uden hvor almenvellet kræver det. </w:t>
      </w:r>
      <w:r w:rsidR="00DD5F15">
        <w:rPr>
          <w:rFonts w:ascii="Times New Roman" w:eastAsia="Times New Roman" w:hAnsi="Times New Roman" w:cs="Times New Roman"/>
          <w:color w:val="000000" w:themeColor="text1"/>
          <w:sz w:val="24"/>
          <w:szCs w:val="24"/>
        </w:rPr>
        <w:t>Det</w:t>
      </w:r>
      <w:r w:rsidRPr="76FBF55F">
        <w:rPr>
          <w:rFonts w:ascii="Times New Roman" w:eastAsia="Times New Roman" w:hAnsi="Times New Roman" w:cs="Times New Roman"/>
          <w:color w:val="000000" w:themeColor="text1"/>
          <w:sz w:val="24"/>
          <w:szCs w:val="24"/>
        </w:rPr>
        <w:t xml:space="preserve"> kan kun ske ifølge lov og mod fuldstændig erstatning.</w:t>
      </w:r>
    </w:p>
    <w:p w14:paraId="0A5522C4" w14:textId="188F3BD2" w:rsidR="001E414F" w:rsidRPr="00D959C8" w:rsidRDefault="001E414F" w:rsidP="005322E4">
      <w:pPr>
        <w:spacing w:line="276" w:lineRule="auto"/>
        <w:rPr>
          <w:rFonts w:ascii="Times New Roman" w:eastAsia="Times New Roman" w:hAnsi="Times New Roman" w:cs="Times New Roman"/>
          <w:sz w:val="24"/>
          <w:szCs w:val="24"/>
        </w:rPr>
      </w:pPr>
      <w:r w:rsidRPr="3CA52BA5">
        <w:rPr>
          <w:rFonts w:ascii="Times New Roman" w:eastAsia="Times New Roman" w:hAnsi="Times New Roman" w:cs="Times New Roman"/>
          <w:color w:val="000000" w:themeColor="text1"/>
          <w:sz w:val="24"/>
          <w:szCs w:val="24"/>
        </w:rPr>
        <w:t>Den midlertidige og permanente arealerhvervelse, som er nødvendige for projektet, kan foretages i henhold til</w:t>
      </w:r>
      <w:r w:rsidRPr="00B70F81">
        <w:rPr>
          <w:rFonts w:ascii="Times New Roman" w:eastAsia="Times New Roman" w:hAnsi="Times New Roman" w:cs="Times New Roman"/>
          <w:sz w:val="24"/>
          <w:szCs w:val="24"/>
        </w:rPr>
        <w:t xml:space="preserve"> regler om ekspropriation til statslige vejanlæg i </w:t>
      </w:r>
      <w:r w:rsidR="712F22B1" w:rsidRPr="084919AD">
        <w:rPr>
          <w:rFonts w:ascii="Times New Roman" w:eastAsia="Times New Roman" w:hAnsi="Times New Roman" w:cs="Times New Roman"/>
          <w:sz w:val="24"/>
          <w:szCs w:val="24"/>
        </w:rPr>
        <w:t>§§ 96-</w:t>
      </w:r>
      <w:r w:rsidR="712F22B1" w:rsidRPr="47945BD9">
        <w:rPr>
          <w:rFonts w:ascii="Times New Roman" w:eastAsia="Times New Roman" w:hAnsi="Times New Roman" w:cs="Times New Roman"/>
          <w:sz w:val="24"/>
          <w:szCs w:val="24"/>
        </w:rPr>
        <w:t>98</w:t>
      </w:r>
      <w:r w:rsidRPr="3CA52BA5">
        <w:rPr>
          <w:rFonts w:ascii="Times New Roman" w:eastAsia="Times New Roman" w:hAnsi="Times New Roman" w:cs="Times New Roman"/>
          <w:sz w:val="24"/>
          <w:szCs w:val="24"/>
        </w:rPr>
        <w:t xml:space="preserve"> </w:t>
      </w:r>
      <w:r w:rsidR="712F22B1" w:rsidRPr="7CD42C05">
        <w:rPr>
          <w:rFonts w:ascii="Times New Roman" w:eastAsia="Times New Roman" w:hAnsi="Times New Roman" w:cs="Times New Roman"/>
          <w:sz w:val="24"/>
          <w:szCs w:val="24"/>
        </w:rPr>
        <w:t xml:space="preserve">i lov om </w:t>
      </w:r>
      <w:r w:rsidR="712F22B1" w:rsidRPr="15976B96">
        <w:rPr>
          <w:rFonts w:ascii="Times New Roman" w:eastAsia="Times New Roman" w:hAnsi="Times New Roman" w:cs="Times New Roman"/>
          <w:sz w:val="24"/>
          <w:szCs w:val="24"/>
        </w:rPr>
        <w:t>offentlige veje m.v.,</w:t>
      </w:r>
      <w:r w:rsidRPr="7CD42C05">
        <w:rPr>
          <w:rFonts w:ascii="Times New Roman" w:eastAsia="Times New Roman" w:hAnsi="Times New Roman" w:cs="Times New Roman"/>
          <w:sz w:val="24"/>
          <w:szCs w:val="24"/>
        </w:rPr>
        <w:t xml:space="preserve"> </w:t>
      </w:r>
      <w:r w:rsidR="712F22B1" w:rsidRPr="4DD932EA">
        <w:rPr>
          <w:rFonts w:ascii="Times New Roman" w:eastAsia="Times New Roman" w:hAnsi="Times New Roman" w:cs="Times New Roman"/>
          <w:sz w:val="24"/>
          <w:szCs w:val="24"/>
        </w:rPr>
        <w:t>jf</w:t>
      </w:r>
      <w:r w:rsidR="712F22B1" w:rsidRPr="143580BA">
        <w:rPr>
          <w:rFonts w:ascii="Times New Roman" w:eastAsia="Times New Roman" w:hAnsi="Times New Roman" w:cs="Times New Roman"/>
          <w:sz w:val="24"/>
          <w:szCs w:val="24"/>
        </w:rPr>
        <w:t>.</w:t>
      </w:r>
      <w:r w:rsidR="712F22B1" w:rsidRPr="4DD932E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lovbekendtgørelse nr. </w:t>
      </w:r>
      <w:r w:rsidRPr="143580BA">
        <w:rPr>
          <w:rFonts w:ascii="Times New Roman" w:eastAsia="Times New Roman" w:hAnsi="Times New Roman" w:cs="Times New Roman"/>
          <w:sz w:val="24"/>
          <w:szCs w:val="24"/>
        </w:rPr>
        <w:t>4</w:t>
      </w:r>
      <w:r w:rsidR="7EEEFA7F" w:rsidRPr="143580BA">
        <w:rPr>
          <w:rFonts w:ascii="Times New Roman" w:eastAsia="Times New Roman" w:hAnsi="Times New Roman" w:cs="Times New Roman"/>
          <w:sz w:val="24"/>
          <w:szCs w:val="24"/>
        </w:rPr>
        <w:t>35</w:t>
      </w:r>
      <w:r w:rsidRPr="00B70F81">
        <w:rPr>
          <w:rFonts w:ascii="Times New Roman" w:eastAsia="Times New Roman" w:hAnsi="Times New Roman" w:cs="Times New Roman"/>
          <w:sz w:val="24"/>
          <w:szCs w:val="24"/>
        </w:rPr>
        <w:t xml:space="preserve"> af </w:t>
      </w:r>
      <w:r w:rsidRPr="6B547FDD">
        <w:rPr>
          <w:rFonts w:ascii="Times New Roman" w:eastAsia="Times New Roman" w:hAnsi="Times New Roman" w:cs="Times New Roman"/>
          <w:sz w:val="24"/>
          <w:szCs w:val="24"/>
        </w:rPr>
        <w:t>2</w:t>
      </w:r>
      <w:r w:rsidR="34E9D045" w:rsidRPr="6B547FDD">
        <w:rPr>
          <w:rFonts w:ascii="Times New Roman" w:eastAsia="Times New Roman" w:hAnsi="Times New Roman" w:cs="Times New Roman"/>
          <w:sz w:val="24"/>
          <w:szCs w:val="24"/>
        </w:rPr>
        <w:t>4</w:t>
      </w:r>
      <w:r w:rsidRPr="00B70F81">
        <w:rPr>
          <w:rFonts w:ascii="Times New Roman" w:eastAsia="Times New Roman" w:hAnsi="Times New Roman" w:cs="Times New Roman"/>
          <w:sz w:val="24"/>
          <w:szCs w:val="24"/>
        </w:rPr>
        <w:t xml:space="preserve">. april </w:t>
      </w:r>
      <w:r w:rsidRPr="50D5BE08">
        <w:rPr>
          <w:rFonts w:ascii="Times New Roman" w:eastAsia="Times New Roman" w:hAnsi="Times New Roman" w:cs="Times New Roman"/>
          <w:sz w:val="24"/>
          <w:szCs w:val="24"/>
        </w:rPr>
        <w:t>202</w:t>
      </w:r>
      <w:r w:rsidR="54641A02" w:rsidRPr="50D5BE08">
        <w:rPr>
          <w:rFonts w:ascii="Times New Roman" w:eastAsia="Times New Roman" w:hAnsi="Times New Roman" w:cs="Times New Roman"/>
          <w:sz w:val="24"/>
          <w:szCs w:val="24"/>
        </w:rPr>
        <w:t>4</w:t>
      </w:r>
      <w:r w:rsidRPr="00B70F81">
        <w:rPr>
          <w:rFonts w:ascii="Times New Roman" w:eastAsia="Times New Roman" w:hAnsi="Times New Roman" w:cs="Times New Roman"/>
          <w:sz w:val="24"/>
          <w:szCs w:val="24"/>
        </w:rPr>
        <w:t xml:space="preserve"> </w:t>
      </w:r>
      <w:r w:rsidR="532FF763" w:rsidRPr="6C276387">
        <w:rPr>
          <w:rFonts w:ascii="Times New Roman" w:eastAsia="Times New Roman" w:hAnsi="Times New Roman" w:cs="Times New Roman"/>
          <w:sz w:val="24"/>
          <w:szCs w:val="24"/>
        </w:rPr>
        <w:t xml:space="preserve">(herefter </w:t>
      </w:r>
      <w:r w:rsidR="532FF763" w:rsidRPr="0081FE6C">
        <w:rPr>
          <w:rFonts w:ascii="Times New Roman" w:eastAsia="Times New Roman" w:hAnsi="Times New Roman" w:cs="Times New Roman"/>
          <w:sz w:val="24"/>
          <w:szCs w:val="24"/>
        </w:rPr>
        <w:t>vejloven)</w:t>
      </w:r>
      <w:r w:rsidRPr="00B70F81">
        <w:rPr>
          <w:rFonts w:ascii="Times New Roman" w:eastAsia="Times New Roman" w:hAnsi="Times New Roman" w:cs="Times New Roman"/>
          <w:sz w:val="24"/>
          <w:szCs w:val="24"/>
        </w:rPr>
        <w:t>.</w:t>
      </w:r>
    </w:p>
    <w:p w14:paraId="0E7FF034" w14:textId="181E14CC" w:rsidR="001E414F" w:rsidRPr="00B70F81" w:rsidRDefault="001E414F" w:rsidP="005322E4">
      <w:pPr>
        <w:spacing w:line="276" w:lineRule="auto"/>
        <w:rPr>
          <w:rFonts w:ascii="Times New Roman" w:eastAsia="Times New Roman" w:hAnsi="Times New Roman" w:cs="Times New Roman"/>
          <w:color w:val="000000"/>
          <w:sz w:val="24"/>
          <w:szCs w:val="24"/>
        </w:rPr>
      </w:pPr>
      <w:r w:rsidRPr="428DFDEE">
        <w:rPr>
          <w:rFonts w:ascii="Times New Roman" w:eastAsia="Times New Roman" w:hAnsi="Times New Roman" w:cs="Times New Roman"/>
          <w:color w:val="000000" w:themeColor="text1"/>
          <w:sz w:val="24"/>
          <w:szCs w:val="24"/>
        </w:rPr>
        <w:t>Ekspropriation sker efter reglerne</w:t>
      </w:r>
      <w:r w:rsidRPr="00B70F81">
        <w:rPr>
          <w:rFonts w:ascii="Times New Roman" w:eastAsia="Times New Roman" w:hAnsi="Times New Roman" w:cs="Times New Roman"/>
          <w:sz w:val="24"/>
          <w:szCs w:val="24"/>
        </w:rPr>
        <w:t xml:space="preserve"> i </w:t>
      </w:r>
      <w:r w:rsidR="09398553" w:rsidRPr="0A75646C">
        <w:rPr>
          <w:rFonts w:ascii="Times New Roman" w:eastAsia="Times New Roman" w:hAnsi="Times New Roman" w:cs="Times New Roman"/>
          <w:sz w:val="24"/>
          <w:szCs w:val="24"/>
        </w:rPr>
        <w:t xml:space="preserve">lov om fremgangsmåden </w:t>
      </w:r>
      <w:r w:rsidR="09398553" w:rsidRPr="0D3CAD85">
        <w:rPr>
          <w:rFonts w:ascii="Times New Roman" w:eastAsia="Times New Roman" w:hAnsi="Times New Roman" w:cs="Times New Roman"/>
          <w:sz w:val="24"/>
          <w:szCs w:val="24"/>
        </w:rPr>
        <w:t xml:space="preserve">ved ekspropriation </w:t>
      </w:r>
      <w:r w:rsidR="09398553" w:rsidRPr="7E051ECA">
        <w:rPr>
          <w:rFonts w:ascii="Times New Roman" w:eastAsia="Times New Roman" w:hAnsi="Times New Roman" w:cs="Times New Roman"/>
          <w:sz w:val="24"/>
          <w:szCs w:val="24"/>
        </w:rPr>
        <w:t xml:space="preserve">vedrørende </w:t>
      </w:r>
      <w:r w:rsidR="09398553" w:rsidRPr="1BCEF40F">
        <w:rPr>
          <w:rFonts w:ascii="Times New Roman" w:eastAsia="Times New Roman" w:hAnsi="Times New Roman" w:cs="Times New Roman"/>
          <w:sz w:val="24"/>
          <w:szCs w:val="24"/>
        </w:rPr>
        <w:t>fast ejendom</w:t>
      </w:r>
      <w:r w:rsidR="09398553" w:rsidRPr="730290A3">
        <w:rPr>
          <w:rFonts w:ascii="Times New Roman" w:eastAsia="Times New Roman" w:hAnsi="Times New Roman" w:cs="Times New Roman"/>
          <w:sz w:val="24"/>
          <w:szCs w:val="24"/>
        </w:rPr>
        <w:t>, jf</w:t>
      </w:r>
      <w:r w:rsidR="09398553" w:rsidRPr="3030C9E9">
        <w:rPr>
          <w:rFonts w:ascii="Times New Roman" w:eastAsia="Times New Roman" w:hAnsi="Times New Roman" w:cs="Times New Roman"/>
          <w:sz w:val="24"/>
          <w:szCs w:val="24"/>
        </w:rPr>
        <w:t>.</w:t>
      </w:r>
      <w:r w:rsidRPr="1BCEF40F">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lovbekendtgørelse nr. 386 af 13. april 2023 (herefter ekspropriationsprocesloven)</w:t>
      </w:r>
      <w:r w:rsidRPr="428DFDEE">
        <w:rPr>
          <w:rFonts w:ascii="Times New Roman" w:eastAsia="Times New Roman" w:hAnsi="Times New Roman" w:cs="Times New Roman"/>
          <w:color w:val="000000" w:themeColor="text1"/>
          <w:sz w:val="24"/>
          <w:szCs w:val="24"/>
        </w:rPr>
        <w:t xml:space="preserve">, jf. </w:t>
      </w:r>
      <w:r w:rsidR="37CE9806" w:rsidRPr="370EB7DC">
        <w:rPr>
          <w:rFonts w:ascii="Times New Roman" w:eastAsia="Times New Roman" w:hAnsi="Times New Roman" w:cs="Times New Roman"/>
          <w:color w:val="000000" w:themeColor="text1"/>
          <w:sz w:val="24"/>
          <w:szCs w:val="24"/>
        </w:rPr>
        <w:t>§ 95, stk. 1</w:t>
      </w:r>
      <w:r w:rsidR="37CE9806" w:rsidRPr="4F14484B">
        <w:rPr>
          <w:rFonts w:ascii="Times New Roman" w:eastAsia="Times New Roman" w:hAnsi="Times New Roman" w:cs="Times New Roman"/>
          <w:color w:val="000000" w:themeColor="text1"/>
          <w:sz w:val="24"/>
          <w:szCs w:val="24"/>
        </w:rPr>
        <w:t xml:space="preserve"> i</w:t>
      </w:r>
      <w:r w:rsidRPr="7386FB4C">
        <w:rPr>
          <w:rFonts w:ascii="Times New Roman" w:eastAsia="Times New Roman" w:hAnsi="Times New Roman" w:cs="Times New Roman"/>
          <w:color w:val="000000" w:themeColor="text1"/>
          <w:sz w:val="24"/>
          <w:szCs w:val="24"/>
        </w:rPr>
        <w:t xml:space="preserve"> </w:t>
      </w:r>
      <w:r w:rsidRPr="428DFDEE">
        <w:rPr>
          <w:rFonts w:ascii="Times New Roman" w:eastAsia="Times New Roman" w:hAnsi="Times New Roman" w:cs="Times New Roman"/>
          <w:color w:val="000000" w:themeColor="text1"/>
          <w:sz w:val="24"/>
          <w:szCs w:val="24"/>
        </w:rPr>
        <w:t xml:space="preserve">vejloven. Ved erstatningsfastsættelsen finder </w:t>
      </w:r>
      <w:r w:rsidR="0FFA2B08" w:rsidRPr="4A8E6A8C">
        <w:rPr>
          <w:rFonts w:ascii="Times New Roman" w:eastAsia="Times New Roman" w:hAnsi="Times New Roman" w:cs="Times New Roman"/>
          <w:color w:val="000000" w:themeColor="text1"/>
          <w:sz w:val="24"/>
          <w:szCs w:val="24"/>
        </w:rPr>
        <w:t xml:space="preserve">§ 103 </w:t>
      </w:r>
      <w:r w:rsidR="0FFA2B08" w:rsidRPr="1DEC86A1">
        <w:rPr>
          <w:rFonts w:ascii="Times New Roman" w:eastAsia="Times New Roman" w:hAnsi="Times New Roman" w:cs="Times New Roman"/>
          <w:color w:val="000000" w:themeColor="text1"/>
          <w:sz w:val="24"/>
          <w:szCs w:val="24"/>
        </w:rPr>
        <w:t>i</w:t>
      </w:r>
      <w:r w:rsidRPr="2309F04C">
        <w:rPr>
          <w:rFonts w:ascii="Times New Roman" w:eastAsia="Times New Roman" w:hAnsi="Times New Roman" w:cs="Times New Roman"/>
          <w:color w:val="000000" w:themeColor="text1"/>
          <w:sz w:val="24"/>
          <w:szCs w:val="24"/>
        </w:rPr>
        <w:t xml:space="preserve"> </w:t>
      </w:r>
      <w:r w:rsidRPr="428DFDEE">
        <w:rPr>
          <w:rFonts w:ascii="Times New Roman" w:eastAsia="Times New Roman" w:hAnsi="Times New Roman" w:cs="Times New Roman"/>
          <w:color w:val="000000" w:themeColor="text1"/>
          <w:sz w:val="24"/>
          <w:szCs w:val="24"/>
        </w:rPr>
        <w:t>vejloven anvendelse.</w:t>
      </w:r>
    </w:p>
    <w:p w14:paraId="63A79506" w14:textId="5606A898" w:rsidR="001E414F" w:rsidRPr="00B70F81" w:rsidRDefault="001E414F" w:rsidP="005322E4">
      <w:pPr>
        <w:spacing w:line="276" w:lineRule="auto"/>
        <w:rPr>
          <w:rFonts w:ascii="Times New Roman" w:eastAsia="Times New Roman" w:hAnsi="Times New Roman" w:cs="Times New Roman"/>
          <w:color w:val="000000"/>
          <w:sz w:val="24"/>
          <w:szCs w:val="24"/>
        </w:rPr>
      </w:pPr>
      <w:r w:rsidRPr="313F42DA">
        <w:rPr>
          <w:rFonts w:ascii="Times New Roman" w:eastAsia="Times New Roman" w:hAnsi="Times New Roman" w:cs="Times New Roman"/>
          <w:color w:val="000000" w:themeColor="text1"/>
          <w:sz w:val="24"/>
          <w:szCs w:val="24"/>
        </w:rPr>
        <w:t xml:space="preserve">Der kan pålægges vejbyggelinjer, udføres forundersøgelser, ske fremrykket ekspropriation mv. i overensstemmelse med reglerne i vejlovens §§ 40-45 og § 99. Vejbyggelinjer defineres som en sikringslinje med vejmyndigheden som påtaleberettiget, som indebærer begrænsninger i ejerens eller andre rettighedshaveres råden over et nærmere defineret areal, jf. vejlovens § 3, nr. 8. Vejmyndigheden er den myndighed, der administrerer en offentlig vej, jf. vejlovens § 3, stk. 1, nr. 1. </w:t>
      </w:r>
    </w:p>
    <w:p w14:paraId="7CB270B2" w14:textId="3A0A239A" w:rsidR="20FF56EE" w:rsidRDefault="20FF56EE" w:rsidP="313F42DA">
      <w:pPr>
        <w:spacing w:line="276" w:lineRule="auto"/>
        <w:rPr>
          <w:rFonts w:ascii="Times New Roman" w:eastAsia="Times New Roman" w:hAnsi="Times New Roman" w:cs="Times New Roman"/>
          <w:color w:val="000000" w:themeColor="text1"/>
          <w:sz w:val="24"/>
          <w:szCs w:val="24"/>
        </w:rPr>
      </w:pPr>
      <w:r w:rsidRPr="42056198">
        <w:rPr>
          <w:rFonts w:ascii="Times New Roman" w:eastAsia="Times New Roman" w:hAnsi="Times New Roman" w:cs="Times New Roman"/>
          <w:color w:val="000000" w:themeColor="text1"/>
          <w:sz w:val="24"/>
          <w:szCs w:val="24"/>
        </w:rPr>
        <w:t>Der skal erhverves arealer til selve udvidelsen af vejen, men også til anlæg af nye adgangsveje og parallelveje, samt forlægning</w:t>
      </w:r>
      <w:r w:rsidR="09324C95" w:rsidRPr="42056198">
        <w:rPr>
          <w:rFonts w:ascii="Times New Roman" w:eastAsia="Times New Roman" w:hAnsi="Times New Roman" w:cs="Times New Roman"/>
          <w:color w:val="000000" w:themeColor="text1"/>
          <w:sz w:val="24"/>
          <w:szCs w:val="24"/>
        </w:rPr>
        <w:t xml:space="preserve"> </w:t>
      </w:r>
      <w:r w:rsidRPr="42056198">
        <w:rPr>
          <w:rFonts w:ascii="Times New Roman" w:eastAsia="Times New Roman" w:hAnsi="Times New Roman" w:cs="Times New Roman"/>
          <w:color w:val="000000" w:themeColor="text1"/>
          <w:sz w:val="24"/>
          <w:szCs w:val="24"/>
        </w:rPr>
        <w:t>af eksisteren</w:t>
      </w:r>
      <w:r w:rsidR="0F42C0B0" w:rsidRPr="42056198">
        <w:rPr>
          <w:rFonts w:ascii="Times New Roman" w:eastAsia="Times New Roman" w:hAnsi="Times New Roman" w:cs="Times New Roman"/>
          <w:color w:val="000000" w:themeColor="text1"/>
          <w:sz w:val="24"/>
          <w:szCs w:val="24"/>
        </w:rPr>
        <w:t>de</w:t>
      </w:r>
      <w:r w:rsidRPr="42056198">
        <w:rPr>
          <w:rFonts w:ascii="Times New Roman" w:eastAsia="Times New Roman" w:hAnsi="Times New Roman" w:cs="Times New Roman"/>
          <w:color w:val="000000" w:themeColor="text1"/>
          <w:sz w:val="24"/>
          <w:szCs w:val="24"/>
        </w:rPr>
        <w:t xml:space="preserve"> og etablering af nye </w:t>
      </w:r>
      <w:r w:rsidR="03356207" w:rsidRPr="42056198">
        <w:rPr>
          <w:rFonts w:ascii="Times New Roman" w:eastAsia="Times New Roman" w:hAnsi="Times New Roman" w:cs="Times New Roman"/>
          <w:color w:val="000000" w:themeColor="text1"/>
          <w:sz w:val="24"/>
          <w:szCs w:val="24"/>
        </w:rPr>
        <w:t>lokalveje</w:t>
      </w:r>
      <w:r w:rsidR="03AEE07E" w:rsidRPr="42056198">
        <w:rPr>
          <w:rFonts w:ascii="Times New Roman" w:eastAsia="Times New Roman" w:hAnsi="Times New Roman" w:cs="Times New Roman"/>
          <w:color w:val="000000" w:themeColor="text1"/>
          <w:sz w:val="24"/>
          <w:szCs w:val="24"/>
        </w:rPr>
        <w:t xml:space="preserve">, </w:t>
      </w:r>
      <w:r w:rsidRPr="42056198">
        <w:rPr>
          <w:rFonts w:ascii="Times New Roman" w:eastAsia="Times New Roman" w:hAnsi="Times New Roman" w:cs="Times New Roman"/>
          <w:color w:val="000000" w:themeColor="text1"/>
          <w:sz w:val="24"/>
          <w:szCs w:val="24"/>
        </w:rPr>
        <w:t xml:space="preserve">etablering af </w:t>
      </w:r>
      <w:r w:rsidR="66CB7482" w:rsidRPr="42056198">
        <w:rPr>
          <w:rFonts w:ascii="Times New Roman" w:eastAsia="Times New Roman" w:hAnsi="Times New Roman" w:cs="Times New Roman"/>
          <w:color w:val="000000" w:themeColor="text1"/>
          <w:sz w:val="24"/>
          <w:szCs w:val="24"/>
        </w:rPr>
        <w:t xml:space="preserve">grøfter og </w:t>
      </w:r>
      <w:r w:rsidRPr="42056198">
        <w:rPr>
          <w:rFonts w:ascii="Times New Roman" w:eastAsia="Times New Roman" w:hAnsi="Times New Roman" w:cs="Times New Roman"/>
          <w:color w:val="000000" w:themeColor="text1"/>
          <w:sz w:val="24"/>
          <w:szCs w:val="24"/>
        </w:rPr>
        <w:t>regnvandsbassiner</w:t>
      </w:r>
      <w:r w:rsidR="2C84FA14" w:rsidRPr="42056198">
        <w:rPr>
          <w:rFonts w:ascii="Times New Roman" w:eastAsia="Times New Roman" w:hAnsi="Times New Roman" w:cs="Times New Roman"/>
          <w:color w:val="000000" w:themeColor="text1"/>
          <w:sz w:val="24"/>
          <w:szCs w:val="24"/>
        </w:rPr>
        <w:t xml:space="preserve">, </w:t>
      </w:r>
      <w:r w:rsidRPr="42056198">
        <w:rPr>
          <w:rFonts w:ascii="Times New Roman" w:eastAsia="Times New Roman" w:hAnsi="Times New Roman" w:cs="Times New Roman"/>
          <w:color w:val="000000" w:themeColor="text1"/>
          <w:sz w:val="24"/>
          <w:szCs w:val="24"/>
        </w:rPr>
        <w:t>og samkørselsplads syd for Esbjergmotorvejen.</w:t>
      </w:r>
      <w:r w:rsidR="00DD5F15">
        <w:rPr>
          <w:rFonts w:ascii="Times New Roman" w:eastAsia="Times New Roman" w:hAnsi="Times New Roman" w:cs="Times New Roman"/>
          <w:color w:val="000000" w:themeColor="text1"/>
          <w:sz w:val="24"/>
          <w:szCs w:val="24"/>
        </w:rPr>
        <w:t xml:space="preserve"> Der skal derudover erhverves arealer til erstatningsnatur. </w:t>
      </w:r>
    </w:p>
    <w:p w14:paraId="06AE2FAB" w14:textId="30B653F7" w:rsidR="001E414F" w:rsidRPr="00B70F81" w:rsidRDefault="001E414F" w:rsidP="005322E4">
      <w:pPr>
        <w:spacing w:line="276" w:lineRule="auto"/>
        <w:rPr>
          <w:rFonts w:ascii="Times New Roman" w:eastAsia="Times New Roman" w:hAnsi="Times New Roman" w:cs="Times New Roman"/>
          <w:color w:val="000000"/>
          <w:sz w:val="24"/>
          <w:szCs w:val="24"/>
        </w:rPr>
      </w:pPr>
      <w:r w:rsidRPr="364FDBBF">
        <w:rPr>
          <w:rFonts w:ascii="Times New Roman" w:eastAsia="Times New Roman" w:hAnsi="Times New Roman" w:cs="Times New Roman"/>
          <w:color w:val="000000" w:themeColor="text1"/>
          <w:sz w:val="24"/>
          <w:szCs w:val="24"/>
        </w:rPr>
        <w:lastRenderedPageBreak/>
        <w:t>Ud over de arealer, der skal anvendes permanent til udbygning af vej</w:t>
      </w:r>
      <w:r w:rsidR="5F273A5B" w:rsidRPr="364FDBBF">
        <w:rPr>
          <w:rFonts w:ascii="Times New Roman" w:eastAsia="Times New Roman" w:hAnsi="Times New Roman" w:cs="Times New Roman"/>
          <w:color w:val="000000" w:themeColor="text1"/>
          <w:sz w:val="24"/>
          <w:szCs w:val="24"/>
        </w:rPr>
        <w:t>en</w:t>
      </w:r>
      <w:r w:rsidR="00DD5F15">
        <w:rPr>
          <w:rFonts w:ascii="Times New Roman" w:eastAsia="Times New Roman" w:hAnsi="Times New Roman" w:cs="Times New Roman"/>
          <w:color w:val="000000" w:themeColor="text1"/>
          <w:sz w:val="24"/>
          <w:szCs w:val="24"/>
        </w:rPr>
        <w:t xml:space="preserve"> og til erstatningsnatur</w:t>
      </w:r>
      <w:r w:rsidRPr="364FDBBF">
        <w:rPr>
          <w:rFonts w:ascii="Times New Roman" w:eastAsia="Times New Roman" w:hAnsi="Times New Roman" w:cs="Times New Roman"/>
          <w:color w:val="000000" w:themeColor="text1"/>
          <w:sz w:val="24"/>
          <w:szCs w:val="24"/>
        </w:rPr>
        <w:t>, vil der være behov for at kunne anvende arealer midlertidigt i anlægsperioden</w:t>
      </w:r>
      <w:r w:rsidR="00DD5F15">
        <w:rPr>
          <w:rFonts w:ascii="Times New Roman" w:eastAsia="Times New Roman" w:hAnsi="Times New Roman" w:cs="Times New Roman"/>
          <w:color w:val="000000" w:themeColor="text1"/>
          <w:sz w:val="24"/>
          <w:szCs w:val="24"/>
        </w:rPr>
        <w:t xml:space="preserve">, dvs. </w:t>
      </w:r>
      <w:r w:rsidRPr="364FDBBF">
        <w:rPr>
          <w:rFonts w:ascii="Times New Roman" w:eastAsia="Times New Roman" w:hAnsi="Times New Roman" w:cs="Times New Roman"/>
          <w:color w:val="000000" w:themeColor="text1"/>
          <w:sz w:val="24"/>
          <w:szCs w:val="24"/>
        </w:rPr>
        <w:t>langs vejene</w:t>
      </w:r>
      <w:r w:rsidR="174FAFA2" w:rsidRPr="364FDBBF">
        <w:rPr>
          <w:rFonts w:ascii="Times New Roman" w:eastAsia="Times New Roman" w:hAnsi="Times New Roman" w:cs="Times New Roman"/>
          <w:color w:val="000000" w:themeColor="text1"/>
          <w:sz w:val="24"/>
          <w:szCs w:val="24"/>
        </w:rPr>
        <w:t xml:space="preserve"> og omkring </w:t>
      </w:r>
      <w:r w:rsidR="0A1E2202" w:rsidRPr="364FDBBF">
        <w:rPr>
          <w:rFonts w:ascii="Times New Roman" w:eastAsia="Times New Roman" w:hAnsi="Times New Roman" w:cs="Times New Roman"/>
          <w:color w:val="000000" w:themeColor="text1"/>
          <w:sz w:val="24"/>
          <w:szCs w:val="24"/>
        </w:rPr>
        <w:t>kryds</w:t>
      </w:r>
      <w:r w:rsidR="44E04358" w:rsidRPr="364FDBBF">
        <w:rPr>
          <w:rFonts w:ascii="Times New Roman" w:eastAsia="Times New Roman" w:hAnsi="Times New Roman" w:cs="Times New Roman"/>
          <w:color w:val="000000" w:themeColor="text1"/>
          <w:sz w:val="24"/>
          <w:szCs w:val="24"/>
        </w:rPr>
        <w:t xml:space="preserve"> og </w:t>
      </w:r>
      <w:r w:rsidRPr="364FDBBF">
        <w:rPr>
          <w:rFonts w:ascii="Times New Roman" w:eastAsia="Times New Roman" w:hAnsi="Times New Roman" w:cs="Times New Roman"/>
          <w:color w:val="000000" w:themeColor="text1"/>
          <w:sz w:val="24"/>
          <w:szCs w:val="24"/>
        </w:rPr>
        <w:t xml:space="preserve">regnvandsbassiner. Desuden kan der blive brug for større arbejdsarealer i forbindelse med anlæg af </w:t>
      </w:r>
      <w:r w:rsidR="21A68CDC" w:rsidRPr="364FDBBF">
        <w:rPr>
          <w:rFonts w:ascii="Times New Roman" w:eastAsia="Times New Roman" w:hAnsi="Times New Roman" w:cs="Times New Roman"/>
          <w:color w:val="000000" w:themeColor="text1"/>
          <w:sz w:val="24"/>
          <w:szCs w:val="24"/>
        </w:rPr>
        <w:t>stibro</w:t>
      </w:r>
      <w:r w:rsidR="24DE2D9E" w:rsidRPr="364FDBBF">
        <w:rPr>
          <w:rFonts w:ascii="Times New Roman" w:eastAsia="Times New Roman" w:hAnsi="Times New Roman" w:cs="Times New Roman"/>
          <w:color w:val="000000" w:themeColor="text1"/>
          <w:sz w:val="24"/>
          <w:szCs w:val="24"/>
        </w:rPr>
        <w:t>er</w:t>
      </w:r>
      <w:r w:rsidRPr="364FDBBF">
        <w:rPr>
          <w:rFonts w:ascii="Times New Roman" w:eastAsia="Times New Roman" w:hAnsi="Times New Roman" w:cs="Times New Roman"/>
          <w:color w:val="000000" w:themeColor="text1"/>
          <w:sz w:val="24"/>
          <w:szCs w:val="24"/>
        </w:rPr>
        <w:t xml:space="preserve"> og stitunneler</w:t>
      </w:r>
      <w:r w:rsidR="57768683" w:rsidRPr="364FDBBF">
        <w:rPr>
          <w:rFonts w:ascii="Times New Roman" w:eastAsia="Times New Roman" w:hAnsi="Times New Roman" w:cs="Times New Roman"/>
          <w:color w:val="000000" w:themeColor="text1"/>
          <w:sz w:val="24"/>
          <w:szCs w:val="24"/>
        </w:rPr>
        <w:t xml:space="preserve"> ved </w:t>
      </w:r>
      <w:r w:rsidR="44634194" w:rsidRPr="364FDBBF">
        <w:rPr>
          <w:rFonts w:ascii="Times New Roman" w:eastAsia="Times New Roman" w:hAnsi="Times New Roman" w:cs="Times New Roman"/>
          <w:color w:val="000000" w:themeColor="text1"/>
          <w:sz w:val="24"/>
          <w:szCs w:val="24"/>
        </w:rPr>
        <w:t xml:space="preserve">Alslev Å og </w:t>
      </w:r>
      <w:r w:rsidR="57768683" w:rsidRPr="364FDBBF">
        <w:rPr>
          <w:rFonts w:ascii="Times New Roman" w:eastAsia="Times New Roman" w:hAnsi="Times New Roman" w:cs="Times New Roman"/>
          <w:color w:val="000000" w:themeColor="text1"/>
          <w:sz w:val="24"/>
          <w:szCs w:val="24"/>
        </w:rPr>
        <w:t>Esbjergmotorvejen</w:t>
      </w:r>
      <w:r w:rsidRPr="364FDBBF">
        <w:rPr>
          <w:rFonts w:ascii="Times New Roman" w:eastAsia="Times New Roman" w:hAnsi="Times New Roman" w:cs="Times New Roman"/>
          <w:color w:val="000000" w:themeColor="text1"/>
          <w:sz w:val="24"/>
          <w:szCs w:val="24"/>
        </w:rPr>
        <w:t>, oplag af materialer og lignende. Arbejdsarealerne vil blive brugt midlertidigt i anlægsperioden, hvorefter de leveres tilbage til ejerne.</w:t>
      </w:r>
    </w:p>
    <w:p w14:paraId="1C892550" w14:textId="60F11D36" w:rsidR="00DD5F15" w:rsidRPr="00DD5F15" w:rsidRDefault="00DD5F15" w:rsidP="00DD5F15">
      <w:pPr>
        <w:spacing w:line="276" w:lineRule="auto"/>
        <w:rPr>
          <w:rFonts w:ascii="Times New Roman" w:eastAsia="Times New Roman" w:hAnsi="Times New Roman" w:cs="Times New Roman"/>
          <w:color w:val="000000"/>
          <w:sz w:val="19"/>
          <w:szCs w:val="19"/>
        </w:rPr>
      </w:pPr>
      <w:r w:rsidRPr="030826C6">
        <w:rPr>
          <w:rFonts w:ascii="Times New Roman" w:eastAsia="Times New Roman" w:hAnsi="Times New Roman" w:cs="Times New Roman"/>
          <w:color w:val="000000" w:themeColor="text1"/>
          <w:sz w:val="24"/>
          <w:szCs w:val="24"/>
        </w:rPr>
        <w:t>Det forventes, at der skal erhverves ca</w:t>
      </w:r>
      <w:r w:rsidRPr="00275940">
        <w:rPr>
          <w:rFonts w:ascii="Times New Roman" w:eastAsia="Times New Roman" w:hAnsi="Times New Roman" w:cs="Times New Roman"/>
          <w:color w:val="000000" w:themeColor="text1"/>
          <w:sz w:val="24"/>
          <w:szCs w:val="24"/>
        </w:rPr>
        <w:t>. 51,4 ha</w:t>
      </w:r>
      <w:r>
        <w:rPr>
          <w:rFonts w:ascii="Times New Roman" w:eastAsia="Times New Roman" w:hAnsi="Times New Roman" w:cs="Times New Roman"/>
          <w:color w:val="000000" w:themeColor="text1"/>
          <w:sz w:val="24"/>
          <w:szCs w:val="24"/>
        </w:rPr>
        <w:t xml:space="preserve"> </w:t>
      </w:r>
      <w:r w:rsidRPr="030826C6">
        <w:rPr>
          <w:rFonts w:ascii="Times New Roman" w:eastAsia="Times New Roman" w:hAnsi="Times New Roman" w:cs="Times New Roman"/>
          <w:color w:val="000000" w:themeColor="text1"/>
          <w:sz w:val="24"/>
          <w:szCs w:val="24"/>
        </w:rPr>
        <w:t xml:space="preserve">til selve udbygningen af Rute 11 og </w:t>
      </w:r>
      <w:r w:rsidRPr="00275940">
        <w:rPr>
          <w:rFonts w:ascii="Times New Roman" w:eastAsia="Times New Roman" w:hAnsi="Times New Roman" w:cs="Times New Roman"/>
          <w:color w:val="000000" w:themeColor="text1"/>
          <w:sz w:val="24"/>
          <w:szCs w:val="24"/>
        </w:rPr>
        <w:t>ca. 19,3 ha</w:t>
      </w:r>
      <w:r w:rsidRPr="030826C6">
        <w:rPr>
          <w:rFonts w:ascii="Times New Roman" w:eastAsia="Times New Roman" w:hAnsi="Times New Roman" w:cs="Times New Roman"/>
          <w:color w:val="000000" w:themeColor="text1"/>
          <w:sz w:val="24"/>
          <w:szCs w:val="24"/>
        </w:rPr>
        <w:t xml:space="preserve"> til midlertidige arbejdsarealer</w:t>
      </w:r>
      <w:r>
        <w:rPr>
          <w:rFonts w:ascii="Times New Roman" w:eastAsia="Times New Roman" w:hAnsi="Times New Roman" w:cs="Times New Roman"/>
          <w:color w:val="000000" w:themeColor="text1"/>
          <w:sz w:val="24"/>
          <w:szCs w:val="24"/>
        </w:rPr>
        <w:t xml:space="preserve"> samt ca. 4</w:t>
      </w:r>
      <w:r w:rsidR="00A94FB1">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3 ha erstatningsnatur</w:t>
      </w:r>
      <w:r w:rsidRPr="030826C6">
        <w:rPr>
          <w:rFonts w:ascii="Times New Roman" w:eastAsia="Times New Roman" w:hAnsi="Times New Roman" w:cs="Times New Roman"/>
          <w:color w:val="000000" w:themeColor="text1"/>
          <w:sz w:val="24"/>
          <w:szCs w:val="24"/>
        </w:rPr>
        <w:t xml:space="preserve">. Omkring </w:t>
      </w:r>
      <w:r>
        <w:rPr>
          <w:rFonts w:ascii="Times New Roman" w:eastAsia="Times New Roman" w:hAnsi="Times New Roman" w:cs="Times New Roman"/>
          <w:color w:val="000000" w:themeColor="text1"/>
          <w:sz w:val="24"/>
          <w:szCs w:val="24"/>
        </w:rPr>
        <w:t>73</w:t>
      </w:r>
      <w:r w:rsidRPr="030826C6">
        <w:rPr>
          <w:rFonts w:ascii="Times New Roman" w:eastAsia="Times New Roman" w:hAnsi="Times New Roman" w:cs="Times New Roman"/>
          <w:color w:val="000000" w:themeColor="text1"/>
          <w:sz w:val="24"/>
          <w:szCs w:val="24"/>
        </w:rPr>
        <w:t xml:space="preserve"> ejendomme forventes berørt af ekspropriation i forskelligt omfang. Det estimeres, at 10-15 ejendomme kan blive totaleksproprieret.</w:t>
      </w:r>
      <w:r w:rsidRPr="030826C6">
        <w:rPr>
          <w:rFonts w:ascii="Times New Roman" w:eastAsia="Times New Roman" w:hAnsi="Times New Roman" w:cs="Times New Roman"/>
          <w:color w:val="000000" w:themeColor="text1"/>
          <w:sz w:val="19"/>
          <w:szCs w:val="19"/>
        </w:rPr>
        <w:t xml:space="preserve"> </w:t>
      </w:r>
      <w:r w:rsidRPr="00B70F81">
        <w:rPr>
          <w:rFonts w:ascii="Times New Roman" w:eastAsia="Times New Roman" w:hAnsi="Times New Roman" w:cs="Times New Roman"/>
          <w:color w:val="000000"/>
          <w:sz w:val="24"/>
          <w:szCs w:val="24"/>
        </w:rPr>
        <w:t> </w:t>
      </w:r>
    </w:p>
    <w:p w14:paraId="7663B75F" w14:textId="77777777" w:rsidR="00F568EF" w:rsidRDefault="00F568EF" w:rsidP="00F568EF">
      <w:pPr>
        <w:spacing w:line="300" w:lineRule="auto"/>
        <w:rPr>
          <w:rFonts w:ascii="Times New Roman" w:eastAsia="Times New Roman" w:hAnsi="Times New Roman" w:cs="Times New Roman"/>
          <w:color w:val="000000"/>
          <w:sz w:val="24"/>
          <w:szCs w:val="24"/>
        </w:rPr>
      </w:pPr>
      <w:r w:rsidRPr="00406557">
        <w:rPr>
          <w:rFonts w:ascii="Times New Roman" w:eastAsia="Times New Roman" w:hAnsi="Times New Roman" w:cs="Times New Roman"/>
          <w:color w:val="000000"/>
          <w:sz w:val="24"/>
          <w:szCs w:val="24"/>
        </w:rPr>
        <w:t>Det er forudsat, at flytning og omlægning af ledninger til placering på ejendomme tilhørende tredjemand i udgangspunktet sker ved frivillig aftale mellem ledningsejer og lodsejer eller ved ekspropriation med hjemmel i den relevante særlovgivning for de pågældende ledninger.</w:t>
      </w:r>
    </w:p>
    <w:p w14:paraId="2945D33E" w14:textId="77777777" w:rsidR="00DD5F15" w:rsidRPr="00D959C8" w:rsidRDefault="00DD5F15" w:rsidP="00DD5F15">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Erstatninger for ekspropriation til brug for midlertidige eller permanente anlæg</w:t>
      </w:r>
      <w:r>
        <w:rPr>
          <w:rFonts w:ascii="Times New Roman" w:eastAsia="Times New Roman" w:hAnsi="Times New Roman" w:cs="Times New Roman"/>
          <w:color w:val="000000"/>
          <w:sz w:val="24"/>
          <w:szCs w:val="24"/>
        </w:rPr>
        <w:t xml:space="preserve"> </w:t>
      </w:r>
      <w:r w:rsidRPr="00B70F81">
        <w:rPr>
          <w:rFonts w:ascii="Times New Roman" w:eastAsia="Times New Roman" w:hAnsi="Times New Roman" w:cs="Times New Roman"/>
          <w:color w:val="000000"/>
          <w:sz w:val="24"/>
          <w:szCs w:val="24"/>
        </w:rPr>
        <w:t>for pålæg af servitutter mv.</w:t>
      </w:r>
      <w:r>
        <w:rPr>
          <w:rFonts w:ascii="Times New Roman" w:eastAsia="Times New Roman" w:hAnsi="Times New Roman" w:cs="Times New Roman"/>
          <w:color w:val="000000"/>
          <w:sz w:val="24"/>
          <w:szCs w:val="24"/>
        </w:rPr>
        <w:t xml:space="preserve"> og for erstatningsnatur</w:t>
      </w:r>
      <w:r w:rsidRPr="00B70F81">
        <w:rPr>
          <w:rFonts w:ascii="Times New Roman" w:eastAsia="Times New Roman" w:hAnsi="Times New Roman" w:cs="Times New Roman"/>
          <w:color w:val="000000"/>
          <w:sz w:val="24"/>
          <w:szCs w:val="24"/>
        </w:rPr>
        <w:t xml:space="preserve"> udmåles efter gældende regler og praksis af ekspropriations- og taksationsmyndighederne i henhold til ekspropriationsprocesloven og vejloven.</w:t>
      </w:r>
    </w:p>
    <w:p w14:paraId="28AF050A" w14:textId="77777777"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27" w:name="_Toc161386688"/>
      <w:bookmarkStart w:id="28" w:name="_Toc161387070"/>
      <w:r w:rsidRPr="00B70F81">
        <w:rPr>
          <w:rFonts w:ascii="Times New Roman" w:eastAsia="Times New Roman" w:hAnsi="Times New Roman" w:cs="Times New Roman"/>
          <w:b/>
          <w:bCs/>
          <w:sz w:val="24"/>
          <w:szCs w:val="24"/>
        </w:rPr>
        <w:t>3.4 Miljømæssige vurderinger</w:t>
      </w:r>
      <w:bookmarkEnd w:id="27"/>
      <w:bookmarkEnd w:id="28"/>
      <w:r w:rsidRPr="00B70F81">
        <w:rPr>
          <w:rFonts w:ascii="Times New Roman" w:eastAsia="Times New Roman" w:hAnsi="Times New Roman" w:cs="Times New Roman"/>
          <w:b/>
          <w:bCs/>
          <w:sz w:val="24"/>
          <w:szCs w:val="24"/>
        </w:rPr>
        <w:t xml:space="preserve"> </w:t>
      </w:r>
    </w:p>
    <w:p w14:paraId="5D61151E" w14:textId="77777777" w:rsidR="001E414F" w:rsidRPr="00B70F81" w:rsidRDefault="001E414F" w:rsidP="005322E4">
      <w:pPr>
        <w:keepNext/>
        <w:keepLines/>
        <w:spacing w:before="40" w:line="276" w:lineRule="auto"/>
        <w:outlineLvl w:val="2"/>
        <w:rPr>
          <w:rFonts w:ascii="Times New Roman" w:eastAsia="Times New Roman" w:hAnsi="Times New Roman" w:cs="Times New Roman"/>
          <w:sz w:val="24"/>
          <w:szCs w:val="24"/>
        </w:rPr>
      </w:pPr>
      <w:bookmarkStart w:id="29" w:name="_Toc161386689"/>
      <w:bookmarkStart w:id="30" w:name="_Toc161387071"/>
      <w:r w:rsidRPr="00B70F81">
        <w:rPr>
          <w:rFonts w:ascii="Times New Roman" w:eastAsia="Times New Roman" w:hAnsi="Times New Roman" w:cs="Times New Roman"/>
          <w:sz w:val="24"/>
          <w:szCs w:val="24"/>
        </w:rPr>
        <w:t>3.4.1 Gældende ret</w:t>
      </w:r>
      <w:bookmarkEnd w:id="29"/>
      <w:bookmarkEnd w:id="30"/>
      <w:r w:rsidRPr="00B70F81">
        <w:rPr>
          <w:rFonts w:ascii="Times New Roman" w:eastAsia="Times New Roman" w:hAnsi="Times New Roman" w:cs="Times New Roman"/>
          <w:sz w:val="24"/>
          <w:szCs w:val="24"/>
        </w:rPr>
        <w:t>  </w:t>
      </w:r>
    </w:p>
    <w:p w14:paraId="2C5D580A" w14:textId="4B6D255C"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1D27A9D9">
        <w:rPr>
          <w:rFonts w:ascii="Times New Roman" w:eastAsia="Times New Roman" w:hAnsi="Times New Roman" w:cs="Times New Roman"/>
          <w:color w:val="000000" w:themeColor="text1"/>
          <w:sz w:val="24"/>
          <w:szCs w:val="24"/>
        </w:rPr>
        <w:t xml:space="preserve">Europa-Parlamentets og Rådets direktiv 2011/92/EU af 13. december 2011 om vurdering af visse offentlige og private projekters indvirkning på miljøet (herefter VVM-direktivet), som ændret ved Europa-Parlamentets og Rådets direktiv 2014/52/EU af 16. april 2014 (ændring af VVM-direktivet), er, for så vidt angår statslige vejanlæg og dertil knyttede projekter, implementeret i vejloven ved lov nr. 658 af 8. juni 2016 om ændring af lov om offentlige veje mv., jernbaneloven og forskellige andre love (Implementering af VVM-direktivet for statslige vej- og jernbaneprojekter samt havneprojekter) og ved lov nr. 434 af 16. marts 2021 om ændring af lov om offentlige veje mv. og jernbaneloven (Implementering af VVM-direktivet for statslige vej- og jernbaneprojekter) samt i regler udstedt i medfør heraf (bekendtgørelse om overvågning, samordnet procedure og offentliggørelse ved vurdering af virkning på miljøet (VVM) samt om administration af internationale naturbeskyttelsesområder og beskyttelse af visse arter for så vidt angår statslige vej- og jernbaneprojekter, jf. bekendtgørelse nr. </w:t>
      </w:r>
      <w:r w:rsidR="37C77779" w:rsidRPr="7ED5D067">
        <w:rPr>
          <w:rFonts w:ascii="Times New Roman" w:eastAsia="Times New Roman" w:hAnsi="Times New Roman" w:cs="Times New Roman"/>
          <w:color w:val="000000" w:themeColor="text1"/>
          <w:sz w:val="24"/>
          <w:szCs w:val="24"/>
        </w:rPr>
        <w:t>469</w:t>
      </w:r>
      <w:r w:rsidRPr="1D27A9D9">
        <w:rPr>
          <w:rFonts w:ascii="Times New Roman" w:eastAsia="Times New Roman" w:hAnsi="Times New Roman" w:cs="Times New Roman"/>
          <w:color w:val="000000" w:themeColor="text1"/>
          <w:sz w:val="24"/>
          <w:szCs w:val="24"/>
        </w:rPr>
        <w:t xml:space="preserve"> af 8. maj </w:t>
      </w:r>
      <w:r w:rsidRPr="308DB89E">
        <w:rPr>
          <w:rFonts w:ascii="Times New Roman" w:eastAsia="Times New Roman" w:hAnsi="Times New Roman" w:cs="Times New Roman"/>
          <w:color w:val="000000" w:themeColor="text1"/>
          <w:sz w:val="24"/>
          <w:szCs w:val="24"/>
        </w:rPr>
        <w:t>20</w:t>
      </w:r>
      <w:r w:rsidR="15A9957B" w:rsidRPr="308DB89E">
        <w:rPr>
          <w:rFonts w:ascii="Times New Roman" w:eastAsia="Times New Roman" w:hAnsi="Times New Roman" w:cs="Times New Roman"/>
          <w:color w:val="000000" w:themeColor="text1"/>
          <w:sz w:val="24"/>
          <w:szCs w:val="24"/>
        </w:rPr>
        <w:t>24</w:t>
      </w:r>
      <w:r w:rsidRPr="1D27A9D9">
        <w:rPr>
          <w:rFonts w:ascii="Times New Roman" w:eastAsia="Times New Roman" w:hAnsi="Times New Roman" w:cs="Times New Roman"/>
          <w:color w:val="000000" w:themeColor="text1"/>
          <w:sz w:val="24"/>
          <w:szCs w:val="24"/>
        </w:rPr>
        <w:t xml:space="preserve"> (herefter benævnt one</w:t>
      </w:r>
      <w:r w:rsidR="00D162E7" w:rsidRPr="1D27A9D9">
        <w:rPr>
          <w:rFonts w:ascii="Times New Roman" w:eastAsia="Times New Roman" w:hAnsi="Times New Roman" w:cs="Times New Roman"/>
          <w:color w:val="000000" w:themeColor="text1"/>
          <w:sz w:val="24"/>
          <w:szCs w:val="24"/>
        </w:rPr>
        <w:t xml:space="preserve"> </w:t>
      </w:r>
      <w:r w:rsidRPr="1D27A9D9">
        <w:rPr>
          <w:rFonts w:ascii="Times New Roman" w:eastAsia="Times New Roman" w:hAnsi="Times New Roman" w:cs="Times New Roman"/>
          <w:color w:val="000000" w:themeColor="text1"/>
          <w:sz w:val="24"/>
          <w:szCs w:val="24"/>
        </w:rPr>
        <w:t>stop shop</w:t>
      </w:r>
      <w:r w:rsidR="00D162E7" w:rsidRPr="1D27A9D9">
        <w:rPr>
          <w:rFonts w:ascii="Times New Roman" w:eastAsia="Times New Roman" w:hAnsi="Times New Roman" w:cs="Times New Roman"/>
          <w:color w:val="000000" w:themeColor="text1"/>
          <w:sz w:val="24"/>
          <w:szCs w:val="24"/>
        </w:rPr>
        <w:t>-</w:t>
      </w:r>
      <w:r w:rsidRPr="1D27A9D9">
        <w:rPr>
          <w:rFonts w:ascii="Times New Roman" w:eastAsia="Times New Roman" w:hAnsi="Times New Roman" w:cs="Times New Roman"/>
          <w:color w:val="000000" w:themeColor="text1"/>
          <w:sz w:val="24"/>
          <w:szCs w:val="24"/>
        </w:rPr>
        <w:t>bekendtgørelsen)).</w:t>
      </w:r>
    </w:p>
    <w:p w14:paraId="774EE651" w14:textId="1D6CFADB"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Reglerne for miljøvurderinger af Vejdirektoratets etablering, udvidelse eller ændring af statslige vejanlæg og dertil knyttede projekter findes i vejlovens kapitel 2 a. </w:t>
      </w:r>
    </w:p>
    <w:p w14:paraId="3395921E" w14:textId="6F0BBB47"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Af vejlovens § 17 g, stk. 6, følger, at miljøkonsekvensvurderingen skal beskrive og vurdere et projekts væsentlige direkte og indirekte indvirkninger på følgende faktorer: 1) befolkning og menneskers sundhed, 2) biologisk mangfoldighed med særlig vægt på arter og naturtyper, der er beskyttet i henhold til direktiv 92/43/EØF og direktiv 2009/147 /EF, 3) jordarealer, jordbund, vand, luft og klima, 4) materielle goder, kulturarv og landskabet og 5) samspillet mellem </w:t>
      </w:r>
      <w:r w:rsidRPr="00B70F81">
        <w:rPr>
          <w:rFonts w:ascii="Times New Roman" w:eastAsia="Times New Roman" w:hAnsi="Times New Roman" w:cs="Times New Roman"/>
          <w:color w:val="000000"/>
          <w:sz w:val="24"/>
          <w:szCs w:val="24"/>
        </w:rPr>
        <w:lastRenderedPageBreak/>
        <w:t>faktorerne i nr. 1-4. Efter § 17 g, stk. 7, skal beskrivelsen også omfatte projektets forventede virkninger på miljøet som følge af projektets sårbarhed over for risici for større ulykker og katastrofer, der er relevante for det pågældende projekt.</w:t>
      </w:r>
    </w:p>
    <w:p w14:paraId="5DE82808" w14:textId="167ECA7D"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Det følger af vejlovens § 17 a, stk. 1, at Vejdirektoratets etablering, udvidelse eller ændring af statslige vejanlæg og dertil knyttede projekte</w:t>
      </w:r>
      <w:r w:rsidR="00DD5F15">
        <w:rPr>
          <w:rFonts w:ascii="Times New Roman" w:eastAsia="Times New Roman" w:hAnsi="Times New Roman" w:cs="Times New Roman"/>
          <w:color w:val="000000"/>
          <w:sz w:val="24"/>
          <w:szCs w:val="24"/>
        </w:rPr>
        <w:t>,</w:t>
      </w:r>
      <w:r w:rsidRPr="00B70F81">
        <w:rPr>
          <w:rFonts w:ascii="Times New Roman" w:eastAsia="Times New Roman" w:hAnsi="Times New Roman" w:cs="Times New Roman"/>
          <w:color w:val="000000"/>
          <w:sz w:val="24"/>
          <w:szCs w:val="24"/>
        </w:rPr>
        <w:t xml:space="preserve">r, der er omfattet af lovens bilag 1, som bl.a. på grund af deres art, dimensioner eller placering kan forventes at få væsentlige indvirkninger på miljøet, kræver en vurdering af projektets indvirkning på miljøet samt administrativ tilladelse. </w:t>
      </w:r>
    </w:p>
    <w:p w14:paraId="7E1D5215" w14:textId="4917A71B"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I henhold til vejlovens § 17 a, stk. 3, 1. pkt., kræver Vejdirektoratets etablering, udvidelse eller ændring af statslige vejanlæg og dertil knyttede projekter, der er omfattet af vejlovens bilag 1 eller 2, ikke administrativ tilladelse, når projektet opnår tilladelse ved anlægslov.</w:t>
      </w:r>
    </w:p>
    <w:p w14:paraId="2B518FFF" w14:textId="0DBB46C8"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Ved Folketingets vedtagelse af et anlægsprojekt i enkeltheder bemyndiges transportministeren til at gennemføre et anlægsprojekt i overensstemmelse med lovforslag, projektbeskrivelse og miljøkonsekvensvurdering. Det påhviler Vejdirektoratet at sikre, at projektets indvirkning på miljøet holdes inden for rammerne af de miljømæssige undersøgelser.</w:t>
      </w:r>
    </w:p>
    <w:p w14:paraId="78E7F0AD" w14:textId="04344657"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For statslige vejanlæg tilladt ved anlægslov vil eventuelle ændringer eller udvidelser af projektet i anlægsperioden være omfattet af den administrative procedure, jf. vejlovens § 17 c – 17 e, i hvilken forbindelse der vil blive foretaget de fornødne miljømæssige vurderinger, hvis ændringen eller udvidelsen kan forventes at få væsentlig indvirkning på miljøet, jf. vejlovens § 17 a, stk. 1 og 2. </w:t>
      </w:r>
    </w:p>
    <w:p w14:paraId="75B2BB3F" w14:textId="5EC04A22"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Trafikstyrelsen er miljømyndighed i forhold til vurdering og administrativ godkendelse af ændringer eller udvidelser af anlægsprojektet i anlægsperioden, jf. vejlovens § 17 b. Det betyder, at ændringer eller udvidelser, der kan være til skade for miljøet, skal anmeldes af Vejdirektoratet til Trafikstyrelsen, som skal vurdere, om der skal gennemføres supplerende miljømæssige vurderinger, inden styrelsen tager stilling til, om ændringen eller udvidelsen kan tillades, eventuelt på vilkår.</w:t>
      </w:r>
    </w:p>
    <w:p w14:paraId="2A8656EA" w14:textId="38669B39"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I henhold til vejlovens § 17 o fører Trafikstyrelsen tilsyn i forhold til projekter (ændringer eller udvidelser), hvor der skal ske anmeldelse til styrelsen og eventuelt meddeles tilladelse.</w:t>
      </w:r>
    </w:p>
    <w:p w14:paraId="7EC10AA6" w14:textId="1D0B1E2F" w:rsidR="00D959C8"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One</w:t>
      </w:r>
      <w:r w:rsidR="00480653">
        <w:rPr>
          <w:rFonts w:ascii="Times New Roman" w:eastAsia="Times New Roman" w:hAnsi="Times New Roman" w:cs="Times New Roman"/>
          <w:color w:val="000000"/>
          <w:sz w:val="24"/>
          <w:szCs w:val="24"/>
        </w:rPr>
        <w:t xml:space="preserve"> </w:t>
      </w:r>
      <w:r w:rsidRPr="00B70F81">
        <w:rPr>
          <w:rFonts w:ascii="Times New Roman" w:eastAsia="Times New Roman" w:hAnsi="Times New Roman" w:cs="Times New Roman"/>
          <w:color w:val="000000"/>
          <w:sz w:val="24"/>
          <w:szCs w:val="24"/>
        </w:rPr>
        <w:t>stop shop</w:t>
      </w:r>
      <w:r w:rsidR="00480653">
        <w:rPr>
          <w:rFonts w:ascii="Times New Roman" w:eastAsia="Times New Roman" w:hAnsi="Times New Roman" w:cs="Times New Roman"/>
          <w:color w:val="000000"/>
          <w:sz w:val="24"/>
          <w:szCs w:val="24"/>
        </w:rPr>
        <w:t>-</w:t>
      </w:r>
      <w:r w:rsidRPr="00B70F81">
        <w:rPr>
          <w:rFonts w:ascii="Times New Roman" w:eastAsia="Times New Roman" w:hAnsi="Times New Roman" w:cs="Times New Roman"/>
          <w:color w:val="000000"/>
          <w:sz w:val="24"/>
          <w:szCs w:val="24"/>
        </w:rPr>
        <w:t xml:space="preserve">bekendtgørelsen er udstedt i medfør af vejlovens § 17 q og fastsætter regler om fælles og samordnede procedurer for miljøkonsekvensvurdering af projekter, hvor der både gælder krav om miljøkonsekvensvurdering efter reglerne i vejlovens kapitel 2 a og krav om vurdering efter regler, der implementerer </w:t>
      </w:r>
      <w:hyperlink r:id="rId13">
        <w:r w:rsidRPr="00B70F81">
          <w:rPr>
            <w:rFonts w:ascii="Times New Roman" w:eastAsia="Times New Roman" w:hAnsi="Times New Roman" w:cs="Times New Roman"/>
            <w:color w:val="000000"/>
            <w:sz w:val="24"/>
            <w:szCs w:val="24"/>
          </w:rPr>
          <w:t>Rådets direktiv 92/43/EØF</w:t>
        </w:r>
      </w:hyperlink>
      <w:r w:rsidRPr="00B70F81">
        <w:rPr>
          <w:rFonts w:ascii="Times New Roman" w:eastAsia="Times New Roman" w:hAnsi="Times New Roman" w:cs="Times New Roman"/>
          <w:color w:val="000000"/>
          <w:sz w:val="24"/>
          <w:szCs w:val="24"/>
        </w:rPr>
        <w:t> om bevaring af naturtyper samt vilde dyr og planter (habitatdirektivet) eller </w:t>
      </w:r>
      <w:hyperlink r:id="rId14">
        <w:r w:rsidRPr="00B70F81">
          <w:rPr>
            <w:rFonts w:ascii="Times New Roman" w:eastAsia="Times New Roman" w:hAnsi="Times New Roman" w:cs="Times New Roman"/>
            <w:color w:val="000000"/>
            <w:sz w:val="24"/>
            <w:szCs w:val="24"/>
          </w:rPr>
          <w:t>Europa-Parlamentets og Rådets direktiv 2009/147/EF af 30. november 2009 om beskyttelse af vilde fugle (fuglebeskyttelsesdirektivet).</w:t>
        </w:r>
      </w:hyperlink>
      <w:r w:rsidRPr="00B70F81">
        <w:rPr>
          <w:rFonts w:ascii="Times New Roman" w:eastAsia="Times New Roman" w:hAnsi="Times New Roman" w:cs="Times New Roman"/>
          <w:color w:val="000000"/>
          <w:sz w:val="24"/>
          <w:szCs w:val="24"/>
        </w:rPr>
        <w:t xml:space="preserve"> Væsentlighedsvurdering og eventuel konsekvensvurdering indgår i miljøkonsekvensrapporten. Projekter, der vedtages ved anlægslov, er ikke omfattet af one</w:t>
      </w:r>
      <w:r w:rsidR="00480653">
        <w:rPr>
          <w:rFonts w:ascii="Times New Roman" w:eastAsia="Times New Roman" w:hAnsi="Times New Roman" w:cs="Times New Roman"/>
          <w:color w:val="000000"/>
          <w:sz w:val="24"/>
          <w:szCs w:val="24"/>
        </w:rPr>
        <w:t xml:space="preserve"> </w:t>
      </w:r>
      <w:r w:rsidRPr="00B70F81">
        <w:rPr>
          <w:rFonts w:ascii="Times New Roman" w:eastAsia="Times New Roman" w:hAnsi="Times New Roman" w:cs="Times New Roman"/>
          <w:color w:val="000000"/>
          <w:sz w:val="24"/>
          <w:szCs w:val="24"/>
        </w:rPr>
        <w:t>stop shop</w:t>
      </w:r>
      <w:r w:rsidR="00480653">
        <w:rPr>
          <w:rFonts w:ascii="Times New Roman" w:eastAsia="Times New Roman" w:hAnsi="Times New Roman" w:cs="Times New Roman"/>
          <w:color w:val="000000"/>
          <w:sz w:val="24"/>
          <w:szCs w:val="24"/>
        </w:rPr>
        <w:t>-</w:t>
      </w:r>
      <w:r w:rsidRPr="00B70F81">
        <w:rPr>
          <w:rFonts w:ascii="Times New Roman" w:eastAsia="Times New Roman" w:hAnsi="Times New Roman" w:cs="Times New Roman"/>
          <w:color w:val="000000"/>
          <w:sz w:val="24"/>
          <w:szCs w:val="24"/>
        </w:rPr>
        <w:t>bekendtgørelsen, men rapporten skal leve op til de indholdsmæssige krav i VVM-direktivet, fuglebeskyttelsesdirektivet og habitatdirektivet.</w:t>
      </w:r>
    </w:p>
    <w:p w14:paraId="14B42265" w14:textId="71EE99E3" w:rsidR="00D959C8"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sz w:val="24"/>
          <w:szCs w:val="24"/>
          <w:lang w:eastAsia="da-DK"/>
        </w:rPr>
        <w:t xml:space="preserve">Det følger af habitatdirektivets artikel 6, stk. 3, at der i forbindelse med bl.a. anlægsprojekter skal gennemføres en vurdering af projektets virkninger på Natura 2000-området. Jf. </w:t>
      </w:r>
      <w:r w:rsidR="1B38CCBF" w:rsidRPr="06D1AA34">
        <w:rPr>
          <w:rFonts w:ascii="Times New Roman" w:eastAsia="Times New Roman" w:hAnsi="Times New Roman" w:cs="Times New Roman"/>
          <w:sz w:val="24"/>
          <w:szCs w:val="24"/>
          <w:lang w:eastAsia="da-DK"/>
        </w:rPr>
        <w:t>artikel</w:t>
      </w:r>
      <w:r w:rsidRPr="00B70F81">
        <w:rPr>
          <w:rFonts w:ascii="Times New Roman" w:eastAsia="Times New Roman" w:hAnsi="Times New Roman" w:cs="Times New Roman"/>
          <w:sz w:val="24"/>
          <w:szCs w:val="24"/>
          <w:lang w:eastAsia="da-DK"/>
        </w:rPr>
        <w:t xml:space="preserve"> 6, stk. 1, foretages en væsentlighedsvurdering med det formål at vurdere, om projektet kan </w:t>
      </w:r>
      <w:r w:rsidRPr="00B70F81">
        <w:rPr>
          <w:rFonts w:ascii="Times New Roman" w:eastAsia="Times New Roman" w:hAnsi="Times New Roman" w:cs="Times New Roman"/>
          <w:sz w:val="24"/>
          <w:szCs w:val="24"/>
          <w:lang w:eastAsia="da-DK"/>
        </w:rPr>
        <w:lastRenderedPageBreak/>
        <w:t>påvirke et Natura 2000-områdes bevaringsmålsætninger væsentligt, og dermed om en konsekvensvurdering skal udarbejdes.  </w:t>
      </w:r>
    </w:p>
    <w:p w14:paraId="3229570B" w14:textId="27F572C4" w:rsidR="001E414F" w:rsidRPr="00D959C8"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sz w:val="24"/>
          <w:szCs w:val="24"/>
          <w:lang w:eastAsia="da-DK"/>
        </w:rPr>
        <w:t>Hvis det i væsentlighedsvurderingen ikke kan udelukkes, at et projekt kan påvirke et Natura 2000-områdes bevaringsmålsætning væsentligt, skal der herefter udarbejdes en konsekvensvurdering. Konsekvensvurderingen skal forholde sig konkret til, om projektet skader det konkrete udpegningsgrundlag for det berørte Natura 2000-område. Hvis konsekvensvurderingen viser, at projektet væsentligt skader et Natura 2000-område (udpegningsgrundlaget), kan projektet ikke gennemføres, medmindre betingelserne i direktivets artikel 6, stk. 4, for at fravige beskyttelsen af Natura 2000-området er opfyldt. </w:t>
      </w:r>
    </w:p>
    <w:p w14:paraId="6793AE8F" w14:textId="74AF529A" w:rsidR="001E414F" w:rsidRPr="00D959C8" w:rsidRDefault="001E414F" w:rsidP="005322E4">
      <w:pPr>
        <w:spacing w:line="276" w:lineRule="auto"/>
        <w:textAlignment w:val="baseline"/>
        <w:rPr>
          <w:rFonts w:ascii="Segoe UI" w:eastAsia="Times New Roman" w:hAnsi="Segoe UI" w:cs="Segoe UI"/>
          <w:sz w:val="18"/>
          <w:szCs w:val="18"/>
          <w:lang w:eastAsia="da-DK"/>
        </w:rPr>
      </w:pPr>
      <w:r w:rsidRPr="00D959C8">
        <w:rPr>
          <w:rFonts w:ascii="Times New Roman" w:eastAsia="Times New Roman" w:hAnsi="Times New Roman" w:cs="Times New Roman"/>
          <w:sz w:val="24"/>
          <w:szCs w:val="24"/>
          <w:lang w:eastAsia="da-DK"/>
        </w:rPr>
        <w:t>Habitatdirektivet og fuglebeskyttelsesdirektivet sætter ligeledes rammer for beskyttelsen af arter og deres levesteder. Efter habitatdirektivets artikel 12, stk. 1, gælder en generel beskyttelse af bilag IV</w:t>
      </w:r>
      <w:r w:rsidR="5974A9D9" w:rsidRPr="56162BC9">
        <w:rPr>
          <w:rFonts w:ascii="Times New Roman" w:eastAsia="Times New Roman" w:hAnsi="Times New Roman" w:cs="Times New Roman"/>
          <w:sz w:val="24"/>
          <w:szCs w:val="24"/>
          <w:lang w:eastAsia="da-DK"/>
        </w:rPr>
        <w:t>-</w:t>
      </w:r>
      <w:r w:rsidRPr="00D959C8">
        <w:rPr>
          <w:rFonts w:ascii="Times New Roman" w:eastAsia="Times New Roman" w:hAnsi="Times New Roman" w:cs="Times New Roman"/>
          <w:sz w:val="24"/>
          <w:szCs w:val="24"/>
          <w:lang w:eastAsia="da-DK"/>
        </w:rPr>
        <w:t xml:space="preserve">dyrearter og deres levesteder også uden for Natura 2000-områderne. Det samme gælder efter habitatdirektivets artikel 13, stk. 1, for beskyttelse af plantearter nævnt i bilag IV. Beskyttelsen af fugle omfatter alle vilde fugle også </w:t>
      </w:r>
      <w:r w:rsidRPr="41884D7A">
        <w:rPr>
          <w:rFonts w:ascii="Times New Roman" w:eastAsia="Times New Roman" w:hAnsi="Times New Roman" w:cs="Times New Roman"/>
          <w:sz w:val="24"/>
          <w:szCs w:val="24"/>
          <w:lang w:eastAsia="da-DK"/>
        </w:rPr>
        <w:t>uden</w:t>
      </w:r>
      <w:r w:rsidR="0A73AE62" w:rsidRPr="41884D7A">
        <w:rPr>
          <w:rFonts w:ascii="Times New Roman" w:eastAsia="Times New Roman" w:hAnsi="Times New Roman" w:cs="Times New Roman"/>
          <w:sz w:val="24"/>
          <w:szCs w:val="24"/>
          <w:lang w:eastAsia="da-DK"/>
        </w:rPr>
        <w:t xml:space="preserve"> </w:t>
      </w:r>
      <w:r w:rsidRPr="41884D7A">
        <w:rPr>
          <w:rFonts w:ascii="Times New Roman" w:eastAsia="Times New Roman" w:hAnsi="Times New Roman" w:cs="Times New Roman"/>
          <w:sz w:val="24"/>
          <w:szCs w:val="24"/>
          <w:lang w:eastAsia="da-DK"/>
        </w:rPr>
        <w:t>for</w:t>
      </w:r>
      <w:r w:rsidRPr="00D959C8">
        <w:rPr>
          <w:rFonts w:ascii="Times New Roman" w:eastAsia="Times New Roman" w:hAnsi="Times New Roman" w:cs="Times New Roman"/>
          <w:sz w:val="24"/>
          <w:szCs w:val="24"/>
          <w:lang w:eastAsia="da-DK"/>
        </w:rPr>
        <w:t xml:space="preserve"> Natura 2000-områderne, jf. fuglebeskyttelsesdirektivets artikel 5 og artikel 9. Fravigelse af beskyttelsen efter habitatdirektivets artikel 12, stk. 1, og artikel 13, stk. 1, med henblik på eksempelvis at varetage væsentlige samfundsmæssige interesser forudsætter, at der ikke findes nogen anden brugbar løsning, og at fravigelsen ikke hindrer opretholdelse af den pågældende bestands bevaringsstatus i dens naturlige udbredelsesområde, jf. habitatdirektivets artikel 16.  </w:t>
      </w:r>
    </w:p>
    <w:p w14:paraId="3B476C66" w14:textId="1DE595A2" w:rsidR="001E414F" w:rsidRPr="00D959C8" w:rsidRDefault="001E414F" w:rsidP="005322E4">
      <w:pPr>
        <w:spacing w:line="276" w:lineRule="auto"/>
        <w:textAlignment w:val="baseline"/>
        <w:rPr>
          <w:rFonts w:ascii="Segoe UI" w:eastAsia="Times New Roman" w:hAnsi="Segoe UI" w:cs="Segoe UI"/>
          <w:sz w:val="18"/>
          <w:szCs w:val="18"/>
          <w:lang w:eastAsia="da-DK"/>
        </w:rPr>
      </w:pPr>
      <w:r w:rsidRPr="00D959C8">
        <w:rPr>
          <w:rFonts w:ascii="Times New Roman" w:eastAsia="Times New Roman" w:hAnsi="Times New Roman" w:cs="Times New Roman"/>
          <w:sz w:val="24"/>
          <w:szCs w:val="24"/>
          <w:lang w:eastAsia="da-DK"/>
        </w:rPr>
        <w:t>One</w:t>
      </w:r>
      <w:r w:rsidR="00480653">
        <w:rPr>
          <w:rFonts w:ascii="Times New Roman" w:eastAsia="Times New Roman" w:hAnsi="Times New Roman" w:cs="Times New Roman"/>
          <w:sz w:val="24"/>
          <w:szCs w:val="24"/>
          <w:lang w:eastAsia="da-DK"/>
        </w:rPr>
        <w:t xml:space="preserve"> </w:t>
      </w:r>
      <w:r w:rsidRPr="00D959C8">
        <w:rPr>
          <w:rFonts w:ascii="Times New Roman" w:eastAsia="Times New Roman" w:hAnsi="Times New Roman" w:cs="Times New Roman"/>
          <w:sz w:val="24"/>
          <w:szCs w:val="24"/>
          <w:lang w:eastAsia="da-DK"/>
        </w:rPr>
        <w:t>stop shop</w:t>
      </w:r>
      <w:r w:rsidR="00480653">
        <w:rPr>
          <w:rFonts w:ascii="Times New Roman" w:eastAsia="Times New Roman" w:hAnsi="Times New Roman" w:cs="Times New Roman"/>
          <w:sz w:val="24"/>
          <w:szCs w:val="24"/>
          <w:lang w:eastAsia="da-DK"/>
        </w:rPr>
        <w:t>-</w:t>
      </w:r>
      <w:r w:rsidRPr="00D959C8">
        <w:rPr>
          <w:rFonts w:ascii="Times New Roman" w:eastAsia="Times New Roman" w:hAnsi="Times New Roman" w:cs="Times New Roman"/>
          <w:sz w:val="24"/>
          <w:szCs w:val="24"/>
          <w:lang w:eastAsia="da-DK"/>
        </w:rPr>
        <w:t xml:space="preserve">bekendtgørelsen implementerer habitatdirektivet og fuglebeskyttelsesdirektivet, for så vidt områdebeskyttelsen. Da statslige vejprojekter vedtaget ved anlægslov </w:t>
      </w:r>
      <w:r w:rsidR="40289D4D" w:rsidRPr="5C4AB1A9">
        <w:rPr>
          <w:rFonts w:ascii="Times New Roman" w:eastAsia="Times New Roman" w:hAnsi="Times New Roman" w:cs="Times New Roman"/>
          <w:sz w:val="24"/>
          <w:szCs w:val="24"/>
          <w:lang w:eastAsia="da-DK"/>
        </w:rPr>
        <w:t>ikke</w:t>
      </w:r>
      <w:r w:rsidRPr="2C08A7A3">
        <w:rPr>
          <w:rFonts w:ascii="Times New Roman" w:eastAsia="Times New Roman" w:hAnsi="Times New Roman" w:cs="Times New Roman"/>
          <w:sz w:val="24"/>
          <w:szCs w:val="24"/>
          <w:lang w:eastAsia="da-DK"/>
        </w:rPr>
        <w:t xml:space="preserve"> </w:t>
      </w:r>
      <w:r w:rsidRPr="00D959C8">
        <w:rPr>
          <w:rFonts w:ascii="Times New Roman" w:eastAsia="Times New Roman" w:hAnsi="Times New Roman" w:cs="Times New Roman"/>
          <w:sz w:val="24"/>
          <w:szCs w:val="24"/>
          <w:lang w:eastAsia="da-DK"/>
        </w:rPr>
        <w:t>er omfattet af bekendtgørelsen, implementeres visse dele af habitatdirektivet og fuglebeskyttelsesdirektivet ved anlægsloven for det pågældende projekt, herunder habitatdirektivets artikel 6, stk. 3.   </w:t>
      </w:r>
    </w:p>
    <w:p w14:paraId="794F1F5D" w14:textId="77777777" w:rsidR="001E414F" w:rsidRPr="00B70F81" w:rsidRDefault="001E414F" w:rsidP="005322E4">
      <w:pPr>
        <w:spacing w:line="276" w:lineRule="auto"/>
        <w:jc w:val="both"/>
        <w:rPr>
          <w:rFonts w:ascii="Times New Roman" w:eastAsia="Times New Roman" w:hAnsi="Times New Roman" w:cs="Times New Roman"/>
          <w:color w:val="E40000"/>
          <w:sz w:val="24"/>
          <w:szCs w:val="24"/>
        </w:rPr>
      </w:pPr>
    </w:p>
    <w:p w14:paraId="6B7326B2" w14:textId="77777777" w:rsidR="001E414F" w:rsidRPr="00B70F81" w:rsidRDefault="001E414F" w:rsidP="005322E4">
      <w:pPr>
        <w:keepNext/>
        <w:keepLines/>
        <w:spacing w:before="40" w:line="276" w:lineRule="auto"/>
        <w:outlineLvl w:val="2"/>
        <w:rPr>
          <w:rFonts w:ascii="Times New Roman" w:eastAsia="Times New Roman" w:hAnsi="Times New Roman" w:cs="Times New Roman"/>
          <w:sz w:val="24"/>
          <w:szCs w:val="24"/>
        </w:rPr>
      </w:pPr>
      <w:bookmarkStart w:id="31" w:name="_Toc161386690"/>
      <w:bookmarkStart w:id="32" w:name="_Toc161387072"/>
      <w:r w:rsidRPr="00B70F81">
        <w:rPr>
          <w:rFonts w:ascii="Times New Roman" w:eastAsia="Times New Roman" w:hAnsi="Times New Roman" w:cs="Times New Roman"/>
          <w:sz w:val="24"/>
          <w:szCs w:val="24"/>
        </w:rPr>
        <w:t>3.4.2 Transportministeriets overvejelser og den foreslåede ordning</w:t>
      </w:r>
      <w:bookmarkEnd w:id="31"/>
      <w:bookmarkEnd w:id="32"/>
      <w:r w:rsidRPr="00B70F81">
        <w:rPr>
          <w:rFonts w:ascii="Times New Roman" w:eastAsia="Times New Roman" w:hAnsi="Times New Roman" w:cs="Times New Roman"/>
          <w:sz w:val="24"/>
          <w:szCs w:val="24"/>
        </w:rPr>
        <w:t> </w:t>
      </w:r>
    </w:p>
    <w:p w14:paraId="16966866" w14:textId="1AA6BA7A"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1C1B119D">
        <w:rPr>
          <w:rFonts w:ascii="Times New Roman" w:eastAsia="Times New Roman" w:hAnsi="Times New Roman" w:cs="Times New Roman"/>
          <w:color w:val="000000" w:themeColor="text1"/>
          <w:sz w:val="24"/>
          <w:szCs w:val="24"/>
        </w:rPr>
        <w:t xml:space="preserve">Med Folketingets vedtagelse af denne lov </w:t>
      </w:r>
      <w:r w:rsidR="77B15055" w:rsidRPr="65CF62EB">
        <w:rPr>
          <w:rFonts w:ascii="Times New Roman" w:eastAsia="Times New Roman" w:hAnsi="Times New Roman" w:cs="Times New Roman"/>
          <w:color w:val="000000" w:themeColor="text1"/>
          <w:sz w:val="24"/>
          <w:szCs w:val="24"/>
        </w:rPr>
        <w:t>vil</w:t>
      </w:r>
      <w:r w:rsidRPr="65CF62EB">
        <w:rPr>
          <w:rFonts w:ascii="Times New Roman" w:eastAsia="Times New Roman" w:hAnsi="Times New Roman" w:cs="Times New Roman"/>
          <w:color w:val="000000" w:themeColor="text1"/>
          <w:sz w:val="24"/>
          <w:szCs w:val="24"/>
        </w:rPr>
        <w:t xml:space="preserve"> </w:t>
      </w:r>
      <w:r w:rsidRPr="1C1B119D">
        <w:rPr>
          <w:rFonts w:ascii="Times New Roman" w:eastAsia="Times New Roman" w:hAnsi="Times New Roman" w:cs="Times New Roman"/>
          <w:color w:val="000000" w:themeColor="text1"/>
          <w:sz w:val="24"/>
          <w:szCs w:val="24"/>
        </w:rPr>
        <w:t xml:space="preserve">transportministeren </w:t>
      </w:r>
      <w:r w:rsidR="29C19B11" w:rsidRPr="7D590D9B">
        <w:rPr>
          <w:rFonts w:ascii="Times New Roman" w:eastAsia="Times New Roman" w:hAnsi="Times New Roman" w:cs="Times New Roman"/>
          <w:color w:val="000000" w:themeColor="text1"/>
          <w:sz w:val="24"/>
          <w:szCs w:val="24"/>
        </w:rPr>
        <w:t>blive bemyndiget</w:t>
      </w:r>
      <w:r w:rsidRPr="65CF62EB">
        <w:rPr>
          <w:rFonts w:ascii="Times New Roman" w:eastAsia="Times New Roman" w:hAnsi="Times New Roman" w:cs="Times New Roman"/>
          <w:color w:val="000000" w:themeColor="text1"/>
          <w:sz w:val="24"/>
          <w:szCs w:val="24"/>
        </w:rPr>
        <w:t xml:space="preserve"> </w:t>
      </w:r>
      <w:r w:rsidRPr="1C1B119D">
        <w:rPr>
          <w:rFonts w:ascii="Times New Roman" w:eastAsia="Times New Roman" w:hAnsi="Times New Roman" w:cs="Times New Roman"/>
          <w:color w:val="000000" w:themeColor="text1"/>
          <w:sz w:val="24"/>
          <w:szCs w:val="24"/>
        </w:rPr>
        <w:t xml:space="preserve">til at gennemføre anlægsprojektet i overensstemmelse med lovforslagets § 1, jf. bilag 1, projektbeskrivelsen i dette lovforslag og miljøkonsekvensrapporten. </w:t>
      </w:r>
    </w:p>
    <w:p w14:paraId="7B8D7BD3" w14:textId="1F51AA62"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Projektet er miljøvurderet og forberedt til at kunne vedtages af Folketinget ved anlægslov i overensstemmelse med vejlovens kapitel 2 a. Bestemmelserne i vejloven har til formål at sikre et højt miljøbeskyttelsesniveau og bidrage til integrationen af miljøkonsekvensvurderinger i forbindelse med planlægningen og udførelsen af statslige vejprojekter, og at der under inddragelse af offentligheden tages hensyn til projekters sandsynlige væsentlige indvirkning på miljøet.</w:t>
      </w:r>
    </w:p>
    <w:p w14:paraId="52AD93E5" w14:textId="2D3C768D"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2F7EF096">
        <w:rPr>
          <w:rFonts w:ascii="Times New Roman" w:eastAsia="Times New Roman" w:hAnsi="Times New Roman" w:cs="Times New Roman"/>
          <w:color w:val="000000" w:themeColor="text1"/>
          <w:sz w:val="24"/>
          <w:szCs w:val="24"/>
        </w:rPr>
        <w:t xml:space="preserve">Projektets indvirkninger på miljøet er beskrevet og vurderet i de miljømæssige undersøgelser, dvs. miljøkonsekvensrapporten. Anlægsprojektet </w:t>
      </w:r>
      <w:r w:rsidR="4608FD4C" w:rsidRPr="334C994B">
        <w:rPr>
          <w:rFonts w:ascii="Times New Roman" w:eastAsia="Times New Roman" w:hAnsi="Times New Roman" w:cs="Times New Roman"/>
          <w:color w:val="000000" w:themeColor="text1"/>
          <w:sz w:val="24"/>
          <w:szCs w:val="24"/>
        </w:rPr>
        <w:t xml:space="preserve">vil </w:t>
      </w:r>
      <w:r w:rsidR="4608FD4C" w:rsidRPr="4BC16B8A">
        <w:rPr>
          <w:rFonts w:ascii="Times New Roman" w:eastAsia="Times New Roman" w:hAnsi="Times New Roman" w:cs="Times New Roman"/>
          <w:color w:val="000000" w:themeColor="text1"/>
          <w:sz w:val="24"/>
          <w:szCs w:val="24"/>
        </w:rPr>
        <w:t>skulle</w:t>
      </w:r>
      <w:r w:rsidRPr="2F7EF096">
        <w:rPr>
          <w:rFonts w:ascii="Times New Roman" w:eastAsia="Times New Roman" w:hAnsi="Times New Roman" w:cs="Times New Roman"/>
          <w:color w:val="000000" w:themeColor="text1"/>
          <w:sz w:val="24"/>
          <w:szCs w:val="24"/>
        </w:rPr>
        <w:t xml:space="preserve"> gennemføres inden for rammerne af miljøkonsekvensvurderingen, jf. lovforslagets § 3. Det</w:t>
      </w:r>
      <w:r w:rsidR="7CCECACF" w:rsidRPr="4BC16B8A">
        <w:rPr>
          <w:rFonts w:ascii="Times New Roman" w:eastAsia="Times New Roman" w:hAnsi="Times New Roman" w:cs="Times New Roman"/>
          <w:color w:val="000000" w:themeColor="text1"/>
          <w:sz w:val="24"/>
          <w:szCs w:val="24"/>
        </w:rPr>
        <w:t xml:space="preserve"> </w:t>
      </w:r>
      <w:r w:rsidR="7CCECACF" w:rsidRPr="209A7BC4">
        <w:rPr>
          <w:rFonts w:ascii="Times New Roman" w:eastAsia="Times New Roman" w:hAnsi="Times New Roman" w:cs="Times New Roman"/>
          <w:color w:val="000000" w:themeColor="text1"/>
          <w:sz w:val="24"/>
          <w:szCs w:val="24"/>
        </w:rPr>
        <w:t>vil</w:t>
      </w:r>
      <w:r w:rsidRPr="2F7EF096">
        <w:rPr>
          <w:rFonts w:ascii="Times New Roman" w:eastAsia="Times New Roman" w:hAnsi="Times New Roman" w:cs="Times New Roman"/>
          <w:color w:val="000000" w:themeColor="text1"/>
          <w:sz w:val="24"/>
          <w:szCs w:val="24"/>
        </w:rPr>
        <w:t xml:space="preserve"> påhvile Vejdirektoratet som anlægsmyndighed at sikre, at projektets indvirkninger på miljøet holdes inden for rammerne af miljøkonsekvensvurderingen. </w:t>
      </w:r>
    </w:p>
    <w:p w14:paraId="3C1C63A4" w14:textId="3CC4097F"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19F38C97">
        <w:rPr>
          <w:rFonts w:ascii="Times New Roman" w:eastAsia="Times New Roman" w:hAnsi="Times New Roman" w:cs="Times New Roman"/>
          <w:color w:val="000000" w:themeColor="text1"/>
          <w:sz w:val="24"/>
          <w:szCs w:val="24"/>
        </w:rPr>
        <w:lastRenderedPageBreak/>
        <w:t xml:space="preserve">På baggrund af miljøkonsekvensvurderingen af anlægsprojektet nævnt i § 1 er det vurderingen, at gennemførslen af projektet kan ske inden for rammerne af habitatdirektivets artikel 6, stk. 3, i Rådets direktiv 92/43/EØF af 21. maj 1992 om bevaring af naturtyper samt vilde dyr og planter. Lovforslaget </w:t>
      </w:r>
      <w:r w:rsidR="13A72C47" w:rsidRPr="7900D091">
        <w:rPr>
          <w:rFonts w:ascii="Times New Roman" w:eastAsia="Times New Roman" w:hAnsi="Times New Roman" w:cs="Times New Roman"/>
          <w:color w:val="000000" w:themeColor="text1"/>
          <w:sz w:val="24"/>
          <w:szCs w:val="24"/>
        </w:rPr>
        <w:t xml:space="preserve">vil </w:t>
      </w:r>
      <w:r w:rsidRPr="7900D091">
        <w:rPr>
          <w:rFonts w:ascii="Times New Roman" w:eastAsia="Times New Roman" w:hAnsi="Times New Roman" w:cs="Times New Roman"/>
          <w:color w:val="000000" w:themeColor="text1"/>
          <w:sz w:val="24"/>
          <w:szCs w:val="24"/>
        </w:rPr>
        <w:t>udgør</w:t>
      </w:r>
      <w:r w:rsidR="400CEC03" w:rsidRPr="7900D091">
        <w:rPr>
          <w:rFonts w:ascii="Times New Roman" w:eastAsia="Times New Roman" w:hAnsi="Times New Roman" w:cs="Times New Roman"/>
          <w:color w:val="000000" w:themeColor="text1"/>
          <w:sz w:val="24"/>
          <w:szCs w:val="24"/>
        </w:rPr>
        <w:t>e</w:t>
      </w:r>
      <w:r w:rsidRPr="19F38C97">
        <w:rPr>
          <w:rFonts w:ascii="Times New Roman" w:eastAsia="Times New Roman" w:hAnsi="Times New Roman" w:cs="Times New Roman"/>
          <w:color w:val="000000" w:themeColor="text1"/>
          <w:sz w:val="24"/>
          <w:szCs w:val="24"/>
        </w:rPr>
        <w:t xml:space="preserve"> godkendelse af projektet i forhold til habitatdirektivets artikel 6, stk. 3.</w:t>
      </w:r>
    </w:p>
    <w:p w14:paraId="0C215914" w14:textId="087D8345"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Der er desuden foretaget vurdering af overensstemmelse med gældende vandplanlægning og havstrategi.</w:t>
      </w:r>
    </w:p>
    <w:p w14:paraId="5112CB59" w14:textId="04701649"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79468BFE">
        <w:rPr>
          <w:rFonts w:ascii="Times New Roman" w:eastAsia="Times New Roman" w:hAnsi="Times New Roman" w:cs="Times New Roman"/>
          <w:color w:val="000000" w:themeColor="text1"/>
          <w:sz w:val="24"/>
          <w:szCs w:val="24"/>
        </w:rPr>
        <w:t xml:space="preserve">Projektet vedtages af Folketinget i enkeltheder på baggrund af den gennemførte miljøkonsekvensvurdering. I anlægsloven beskrives selve anlægsprojektet med en nødvendig grad af fleksibilitet, hvor bl.a. mindre detaljebeslutninger i projektet først vil være mulige at fastlægge i den efterfølgende fase. </w:t>
      </w:r>
      <w:r w:rsidR="666C4F7A" w:rsidRPr="79468BFE">
        <w:rPr>
          <w:rFonts w:ascii="Times New Roman" w:eastAsia="Times New Roman" w:hAnsi="Times New Roman" w:cs="Times New Roman"/>
          <w:color w:val="000000" w:themeColor="text1"/>
          <w:sz w:val="24"/>
          <w:szCs w:val="24"/>
        </w:rPr>
        <w:t xml:space="preserve">Det kan eksempelvis være endelig </w:t>
      </w:r>
      <w:r w:rsidR="75D361B1" w:rsidRPr="79468BFE">
        <w:rPr>
          <w:rFonts w:ascii="Times New Roman" w:eastAsia="Times New Roman" w:hAnsi="Times New Roman" w:cs="Times New Roman"/>
          <w:color w:val="000000" w:themeColor="text1"/>
          <w:sz w:val="24"/>
          <w:szCs w:val="24"/>
        </w:rPr>
        <w:t>udformning af adgangsveje, som vil ske i dialog med de berø</w:t>
      </w:r>
      <w:r w:rsidR="0E6A0327" w:rsidRPr="79468BFE">
        <w:rPr>
          <w:rFonts w:ascii="Times New Roman" w:eastAsia="Times New Roman" w:hAnsi="Times New Roman" w:cs="Times New Roman"/>
          <w:color w:val="000000" w:themeColor="text1"/>
          <w:sz w:val="24"/>
          <w:szCs w:val="24"/>
        </w:rPr>
        <w:t>r</w:t>
      </w:r>
      <w:r w:rsidR="75D361B1" w:rsidRPr="79468BFE">
        <w:rPr>
          <w:rFonts w:ascii="Times New Roman" w:eastAsia="Times New Roman" w:hAnsi="Times New Roman" w:cs="Times New Roman"/>
          <w:color w:val="000000" w:themeColor="text1"/>
          <w:sz w:val="24"/>
          <w:szCs w:val="24"/>
        </w:rPr>
        <w:t>te lodsejere</w:t>
      </w:r>
      <w:r w:rsidR="666C4F7A" w:rsidRPr="79468BFE">
        <w:rPr>
          <w:rFonts w:ascii="Times New Roman" w:eastAsia="Times New Roman" w:hAnsi="Times New Roman" w:cs="Times New Roman"/>
          <w:color w:val="000000" w:themeColor="text1"/>
          <w:sz w:val="24"/>
          <w:szCs w:val="24"/>
        </w:rPr>
        <w:t>.  </w:t>
      </w:r>
    </w:p>
    <w:p w14:paraId="55A1A246" w14:textId="13FDF1E6"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36F4A210">
        <w:rPr>
          <w:rFonts w:ascii="Times New Roman" w:eastAsia="Times New Roman" w:hAnsi="Times New Roman" w:cs="Times New Roman"/>
          <w:color w:val="000000" w:themeColor="text1"/>
          <w:sz w:val="24"/>
          <w:szCs w:val="24"/>
        </w:rPr>
        <w:t xml:space="preserve">Efter vedtagelse af anlægsloven, og før anlægsarbejdet påbegyndes, </w:t>
      </w:r>
      <w:r w:rsidR="7414FF73" w:rsidRPr="0891BA76">
        <w:rPr>
          <w:rFonts w:ascii="Times New Roman" w:eastAsia="Times New Roman" w:hAnsi="Times New Roman" w:cs="Times New Roman"/>
          <w:color w:val="000000" w:themeColor="text1"/>
          <w:sz w:val="24"/>
          <w:szCs w:val="24"/>
        </w:rPr>
        <w:t xml:space="preserve">vil der blive </w:t>
      </w:r>
      <w:r w:rsidR="7414FF73" w:rsidRPr="4C75E76F">
        <w:rPr>
          <w:rFonts w:ascii="Times New Roman" w:eastAsia="Times New Roman" w:hAnsi="Times New Roman" w:cs="Times New Roman"/>
          <w:color w:val="000000" w:themeColor="text1"/>
          <w:sz w:val="24"/>
          <w:szCs w:val="24"/>
        </w:rPr>
        <w:t>igangsat</w:t>
      </w:r>
      <w:r w:rsidRPr="36F4A210">
        <w:rPr>
          <w:rFonts w:ascii="Times New Roman" w:eastAsia="Times New Roman" w:hAnsi="Times New Roman" w:cs="Times New Roman"/>
          <w:color w:val="000000" w:themeColor="text1"/>
          <w:sz w:val="24"/>
          <w:szCs w:val="24"/>
        </w:rPr>
        <w:t xml:space="preserve"> en projektering af alle tekniske og udførelsesmæssige forhold i vejprojektet.  Vejdirektoratet </w:t>
      </w:r>
      <w:r w:rsidR="498DF076" w:rsidRPr="1222405B">
        <w:rPr>
          <w:rFonts w:ascii="Times New Roman" w:eastAsia="Times New Roman" w:hAnsi="Times New Roman" w:cs="Times New Roman"/>
          <w:color w:val="000000" w:themeColor="text1"/>
          <w:sz w:val="24"/>
          <w:szCs w:val="24"/>
        </w:rPr>
        <w:t xml:space="preserve">vil </w:t>
      </w:r>
      <w:r w:rsidRPr="36F4A210">
        <w:rPr>
          <w:rFonts w:ascii="Times New Roman" w:eastAsia="Times New Roman" w:hAnsi="Times New Roman" w:cs="Times New Roman"/>
          <w:color w:val="000000" w:themeColor="text1"/>
          <w:sz w:val="24"/>
          <w:szCs w:val="24"/>
        </w:rPr>
        <w:t>på denne baggrund</w:t>
      </w:r>
      <w:r w:rsidR="763197B1" w:rsidRPr="1222405B">
        <w:rPr>
          <w:rFonts w:ascii="Times New Roman" w:eastAsia="Times New Roman" w:hAnsi="Times New Roman" w:cs="Times New Roman"/>
          <w:color w:val="000000" w:themeColor="text1"/>
          <w:sz w:val="24"/>
          <w:szCs w:val="24"/>
        </w:rPr>
        <w:t xml:space="preserve"> </w:t>
      </w:r>
      <w:r w:rsidR="763197B1" w:rsidRPr="0584E349">
        <w:rPr>
          <w:rFonts w:ascii="Times New Roman" w:eastAsia="Times New Roman" w:hAnsi="Times New Roman" w:cs="Times New Roman"/>
          <w:color w:val="000000" w:themeColor="text1"/>
          <w:sz w:val="24"/>
          <w:szCs w:val="24"/>
        </w:rPr>
        <w:t>søge</w:t>
      </w:r>
      <w:r w:rsidRPr="36F4A210">
        <w:rPr>
          <w:rFonts w:ascii="Times New Roman" w:eastAsia="Times New Roman" w:hAnsi="Times New Roman" w:cs="Times New Roman"/>
          <w:color w:val="000000" w:themeColor="text1"/>
          <w:sz w:val="24"/>
          <w:szCs w:val="24"/>
        </w:rPr>
        <w:t xml:space="preserve"> tilladelser fra den kompetente miljømyndighed på baggrund af et detailprojekteret anlæg. Den kompetente miljømyndighed</w:t>
      </w:r>
      <w:r w:rsidR="0527046E" w:rsidRPr="20C00275">
        <w:rPr>
          <w:rFonts w:ascii="Times New Roman" w:eastAsia="Times New Roman" w:hAnsi="Times New Roman" w:cs="Times New Roman"/>
          <w:color w:val="000000" w:themeColor="text1"/>
          <w:sz w:val="24"/>
          <w:szCs w:val="24"/>
        </w:rPr>
        <w:t xml:space="preserve"> vil</w:t>
      </w:r>
      <w:r w:rsidRPr="36F4A210">
        <w:rPr>
          <w:rFonts w:ascii="Times New Roman" w:eastAsia="Times New Roman" w:hAnsi="Times New Roman" w:cs="Times New Roman"/>
          <w:color w:val="000000" w:themeColor="text1"/>
          <w:sz w:val="24"/>
          <w:szCs w:val="24"/>
        </w:rPr>
        <w:t xml:space="preserve"> i denne proces</w:t>
      </w:r>
      <w:r w:rsidR="7AF724D1" w:rsidRPr="62B969C0">
        <w:rPr>
          <w:rFonts w:ascii="Times New Roman" w:eastAsia="Times New Roman" w:hAnsi="Times New Roman" w:cs="Times New Roman"/>
          <w:color w:val="000000" w:themeColor="text1"/>
          <w:sz w:val="24"/>
          <w:szCs w:val="24"/>
        </w:rPr>
        <w:t xml:space="preserve"> </w:t>
      </w:r>
      <w:r w:rsidR="7AF724D1" w:rsidRPr="26EB1254">
        <w:rPr>
          <w:rFonts w:ascii="Times New Roman" w:eastAsia="Times New Roman" w:hAnsi="Times New Roman" w:cs="Times New Roman"/>
          <w:color w:val="000000" w:themeColor="text1"/>
          <w:sz w:val="24"/>
          <w:szCs w:val="24"/>
        </w:rPr>
        <w:t>påse</w:t>
      </w:r>
      <w:r w:rsidRPr="36F4A210">
        <w:rPr>
          <w:rFonts w:ascii="Times New Roman" w:eastAsia="Times New Roman" w:hAnsi="Times New Roman" w:cs="Times New Roman"/>
          <w:color w:val="000000" w:themeColor="text1"/>
          <w:sz w:val="24"/>
          <w:szCs w:val="24"/>
        </w:rPr>
        <w:t xml:space="preserve">, at gældende regler iagttages og </w:t>
      </w:r>
      <w:r w:rsidR="1B5E8A40" w:rsidRPr="19C42C51">
        <w:rPr>
          <w:rFonts w:ascii="Times New Roman" w:eastAsia="Times New Roman" w:hAnsi="Times New Roman" w:cs="Times New Roman"/>
          <w:color w:val="000000" w:themeColor="text1"/>
          <w:sz w:val="24"/>
          <w:szCs w:val="24"/>
        </w:rPr>
        <w:t>vil</w:t>
      </w:r>
      <w:r w:rsidRPr="36F4A210">
        <w:rPr>
          <w:rFonts w:ascii="Times New Roman" w:eastAsia="Times New Roman" w:hAnsi="Times New Roman" w:cs="Times New Roman"/>
          <w:color w:val="000000" w:themeColor="text1"/>
          <w:sz w:val="24"/>
          <w:szCs w:val="24"/>
        </w:rPr>
        <w:t xml:space="preserve"> dermed</w:t>
      </w:r>
      <w:r w:rsidR="6F380298" w:rsidRPr="19C42C51">
        <w:rPr>
          <w:rFonts w:ascii="Times New Roman" w:eastAsia="Times New Roman" w:hAnsi="Times New Roman" w:cs="Times New Roman"/>
          <w:color w:val="000000" w:themeColor="text1"/>
          <w:sz w:val="24"/>
          <w:szCs w:val="24"/>
        </w:rPr>
        <w:t xml:space="preserve"> </w:t>
      </w:r>
      <w:r w:rsidR="6F380298" w:rsidRPr="03465AF8">
        <w:rPr>
          <w:rFonts w:ascii="Times New Roman" w:eastAsia="Times New Roman" w:hAnsi="Times New Roman" w:cs="Times New Roman"/>
          <w:color w:val="000000" w:themeColor="text1"/>
          <w:sz w:val="24"/>
          <w:szCs w:val="24"/>
        </w:rPr>
        <w:t>sikre</w:t>
      </w:r>
      <w:r w:rsidRPr="36F4A210">
        <w:rPr>
          <w:rFonts w:ascii="Times New Roman" w:eastAsia="Times New Roman" w:hAnsi="Times New Roman" w:cs="Times New Roman"/>
          <w:color w:val="000000" w:themeColor="text1"/>
          <w:sz w:val="24"/>
          <w:szCs w:val="24"/>
        </w:rPr>
        <w:t xml:space="preserve">, at der ikke </w:t>
      </w:r>
      <w:r w:rsidR="520ADF08" w:rsidRPr="72F80433">
        <w:rPr>
          <w:rFonts w:ascii="Times New Roman" w:eastAsia="Times New Roman" w:hAnsi="Times New Roman" w:cs="Times New Roman"/>
          <w:color w:val="000000" w:themeColor="text1"/>
          <w:sz w:val="24"/>
          <w:szCs w:val="24"/>
        </w:rPr>
        <w:t>vil</w:t>
      </w:r>
      <w:r w:rsidRPr="03465AF8">
        <w:rPr>
          <w:rFonts w:ascii="Times New Roman" w:eastAsia="Times New Roman" w:hAnsi="Times New Roman" w:cs="Times New Roman"/>
          <w:color w:val="000000" w:themeColor="text1"/>
          <w:sz w:val="24"/>
          <w:szCs w:val="24"/>
        </w:rPr>
        <w:t xml:space="preserve"> </w:t>
      </w:r>
      <w:r w:rsidRPr="36F4A210">
        <w:rPr>
          <w:rFonts w:ascii="Times New Roman" w:eastAsia="Times New Roman" w:hAnsi="Times New Roman" w:cs="Times New Roman"/>
          <w:color w:val="000000" w:themeColor="text1"/>
          <w:sz w:val="24"/>
          <w:szCs w:val="24"/>
        </w:rPr>
        <w:t xml:space="preserve">ske forringelse af f.eks. målsatte grundvandsforekomster og overfladevandområder samt øvrige nødvendige miljøforhold, der </w:t>
      </w:r>
      <w:r w:rsidR="35F0A9C9" w:rsidRPr="402759E1">
        <w:rPr>
          <w:rFonts w:ascii="Times New Roman" w:eastAsia="Times New Roman" w:hAnsi="Times New Roman" w:cs="Times New Roman"/>
          <w:color w:val="000000" w:themeColor="text1"/>
          <w:sz w:val="24"/>
          <w:szCs w:val="24"/>
        </w:rPr>
        <w:t>vil</w:t>
      </w:r>
      <w:r w:rsidRPr="72F80433">
        <w:rPr>
          <w:rFonts w:ascii="Times New Roman" w:eastAsia="Times New Roman" w:hAnsi="Times New Roman" w:cs="Times New Roman"/>
          <w:color w:val="000000" w:themeColor="text1"/>
          <w:sz w:val="24"/>
          <w:szCs w:val="24"/>
        </w:rPr>
        <w:t xml:space="preserve"> </w:t>
      </w:r>
      <w:r w:rsidRPr="36F4A210">
        <w:rPr>
          <w:rFonts w:ascii="Times New Roman" w:eastAsia="Times New Roman" w:hAnsi="Times New Roman" w:cs="Times New Roman"/>
          <w:color w:val="000000" w:themeColor="text1"/>
          <w:sz w:val="24"/>
          <w:szCs w:val="24"/>
        </w:rPr>
        <w:t>kræve tilladelser efter natur- og miljølovgivningen.</w:t>
      </w:r>
    </w:p>
    <w:p w14:paraId="34DB341E" w14:textId="1035C200"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1EA79A6E">
        <w:rPr>
          <w:rFonts w:ascii="Times New Roman" w:eastAsia="Times New Roman" w:hAnsi="Times New Roman" w:cs="Times New Roman"/>
          <w:color w:val="000000" w:themeColor="text1"/>
          <w:sz w:val="24"/>
          <w:szCs w:val="24"/>
        </w:rPr>
        <w:t>Loven</w:t>
      </w:r>
      <w:r w:rsidR="23E78409" w:rsidRPr="1EA79A6E">
        <w:rPr>
          <w:rFonts w:ascii="Times New Roman" w:eastAsia="Times New Roman" w:hAnsi="Times New Roman" w:cs="Times New Roman"/>
          <w:color w:val="000000" w:themeColor="text1"/>
          <w:sz w:val="24"/>
          <w:szCs w:val="24"/>
        </w:rPr>
        <w:t xml:space="preserve"> vil</w:t>
      </w:r>
      <w:r w:rsidRPr="1EA79A6E">
        <w:rPr>
          <w:rFonts w:ascii="Times New Roman" w:eastAsia="Times New Roman" w:hAnsi="Times New Roman" w:cs="Times New Roman"/>
          <w:color w:val="000000" w:themeColor="text1"/>
          <w:sz w:val="24"/>
          <w:szCs w:val="24"/>
        </w:rPr>
        <w:t xml:space="preserve"> på nogle punkter </w:t>
      </w:r>
      <w:r w:rsidR="797D04F4" w:rsidRPr="2D57BE8E">
        <w:rPr>
          <w:rFonts w:ascii="Times New Roman" w:eastAsia="Times New Roman" w:hAnsi="Times New Roman" w:cs="Times New Roman"/>
          <w:color w:val="000000" w:themeColor="text1"/>
          <w:sz w:val="24"/>
          <w:szCs w:val="24"/>
        </w:rPr>
        <w:t>fravige</w:t>
      </w:r>
      <w:r w:rsidRPr="040D3AD8">
        <w:rPr>
          <w:rFonts w:ascii="Times New Roman" w:eastAsia="Times New Roman" w:hAnsi="Times New Roman" w:cs="Times New Roman"/>
          <w:color w:val="000000" w:themeColor="text1"/>
          <w:sz w:val="24"/>
          <w:szCs w:val="24"/>
        </w:rPr>
        <w:t xml:space="preserve"> </w:t>
      </w:r>
      <w:r w:rsidRPr="1EA79A6E">
        <w:rPr>
          <w:rFonts w:ascii="Times New Roman" w:eastAsia="Times New Roman" w:hAnsi="Times New Roman" w:cs="Times New Roman"/>
          <w:color w:val="000000" w:themeColor="text1"/>
          <w:sz w:val="24"/>
          <w:szCs w:val="24"/>
        </w:rPr>
        <w:t>bestemmelser i den almindelige plan, miljø- og naturlovgivning, som indeholder umiddelbart gældende forbud mod ændring af tilstanden, etablering af varige fysiske anlæg eller stiller krav om forudgående tilladelse eller godkendelse, før sådanne anlæg kan etableres eller anvendelsen af arealet ændres, jf. lovforslagets § 5.</w:t>
      </w:r>
    </w:p>
    <w:p w14:paraId="586B30D3" w14:textId="77777777"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w:t>
      </w:r>
    </w:p>
    <w:p w14:paraId="233CE4E6" w14:textId="77777777"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33" w:name="_Toc161386691"/>
      <w:bookmarkStart w:id="34" w:name="_Toc161387073"/>
      <w:r w:rsidRPr="00B70F81">
        <w:rPr>
          <w:rFonts w:ascii="Times New Roman" w:eastAsia="Times New Roman" w:hAnsi="Times New Roman" w:cs="Times New Roman"/>
          <w:b/>
          <w:bCs/>
          <w:sz w:val="24"/>
          <w:szCs w:val="24"/>
        </w:rPr>
        <w:t>3.5 Forholdet til anden lovgivning</w:t>
      </w:r>
      <w:bookmarkEnd w:id="33"/>
      <w:bookmarkEnd w:id="34"/>
      <w:r w:rsidRPr="00B70F81">
        <w:rPr>
          <w:rFonts w:ascii="Times New Roman" w:eastAsia="Times New Roman" w:hAnsi="Times New Roman" w:cs="Times New Roman"/>
          <w:b/>
          <w:bCs/>
          <w:sz w:val="24"/>
          <w:szCs w:val="24"/>
        </w:rPr>
        <w:t> </w:t>
      </w:r>
    </w:p>
    <w:p w14:paraId="722601A6" w14:textId="77777777" w:rsidR="001E414F" w:rsidRPr="00B70F81" w:rsidRDefault="001E414F" w:rsidP="005322E4">
      <w:pPr>
        <w:keepNext/>
        <w:keepLines/>
        <w:spacing w:before="40" w:line="276" w:lineRule="auto"/>
        <w:outlineLvl w:val="2"/>
        <w:rPr>
          <w:rFonts w:ascii="Times New Roman" w:eastAsia="Times New Roman" w:hAnsi="Times New Roman" w:cs="Times New Roman"/>
          <w:sz w:val="24"/>
          <w:szCs w:val="24"/>
        </w:rPr>
      </w:pPr>
      <w:bookmarkStart w:id="35" w:name="_Toc161386692"/>
      <w:bookmarkStart w:id="36" w:name="_Toc161387074"/>
      <w:r w:rsidRPr="00B70F81">
        <w:rPr>
          <w:rFonts w:ascii="Times New Roman" w:eastAsia="Times New Roman" w:hAnsi="Times New Roman" w:cs="Times New Roman"/>
          <w:sz w:val="24"/>
          <w:szCs w:val="24"/>
        </w:rPr>
        <w:t>3.5.1 Gældende ret</w:t>
      </w:r>
      <w:bookmarkEnd w:id="35"/>
      <w:bookmarkEnd w:id="36"/>
      <w:r w:rsidRPr="00B70F81">
        <w:rPr>
          <w:rFonts w:ascii="Times New Roman" w:eastAsia="Times New Roman" w:hAnsi="Times New Roman" w:cs="Times New Roman"/>
          <w:sz w:val="24"/>
          <w:szCs w:val="24"/>
        </w:rPr>
        <w:t> </w:t>
      </w:r>
    </w:p>
    <w:p w14:paraId="058B2C68" w14:textId="16DFEA29"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Gennemførelsen af et anlægsprojekt vil som følge af gældende ret oftest forudsætte godkendelser, tilladelser eller dispensationer efter plan-, natur- og miljølovgivningen mv. </w:t>
      </w:r>
    </w:p>
    <w:p w14:paraId="1639980A" w14:textId="5D917BDC"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Nedenfor gennemgås en række væsentlige bestemmelser, der efter gældende ret foreskriver krav om godkendelse, tilladelse eller dispensation, ny eller ændret planlægning mv., hvis der skal gennemføres fysiske indgreb i natur og landskabet, og som er nødvendige for at realisere et projekt som det omhandlede, herunder foretages ændringer af tilstanden på arealerne, etablere varige anlæg og installationer og gennemføre afværgeforanstaltninger af hensyn til natur- og dyreliv.</w:t>
      </w:r>
    </w:p>
    <w:p w14:paraId="6A5E8CCD" w14:textId="30880DCA"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Gennemgangen er ikke en udtømmende opregning af, hvilken lovgivning der finder anvendelse på projektet, eller hvilke tilladelser eller dispensationer, der er nødvendige for projektets gennemførelse. </w:t>
      </w:r>
    </w:p>
    <w:p w14:paraId="38AF1389" w14:textId="5DDE2490" w:rsidR="001E414F" w:rsidRPr="00B70F81" w:rsidRDefault="001E414F" w:rsidP="005322E4">
      <w:pPr>
        <w:spacing w:line="276" w:lineRule="auto"/>
        <w:rPr>
          <w:rFonts w:ascii="Times New Roman" w:eastAsia="Times New Roman" w:hAnsi="Times New Roman" w:cs="Times New Roman"/>
          <w:color w:val="000000"/>
          <w:sz w:val="24"/>
          <w:szCs w:val="24"/>
        </w:rPr>
      </w:pPr>
      <w:r w:rsidRPr="65F0C79B">
        <w:rPr>
          <w:rFonts w:ascii="Times New Roman" w:eastAsia="Times New Roman" w:hAnsi="Times New Roman" w:cs="Times New Roman"/>
          <w:color w:val="000000" w:themeColor="text1"/>
          <w:sz w:val="24"/>
          <w:szCs w:val="24"/>
        </w:rPr>
        <w:lastRenderedPageBreak/>
        <w:t>Som følge af</w:t>
      </w:r>
      <w:r w:rsidR="7F7CAD3A" w:rsidRPr="42DADC96">
        <w:rPr>
          <w:rFonts w:ascii="Times New Roman" w:eastAsia="Times New Roman" w:hAnsi="Times New Roman" w:cs="Times New Roman"/>
          <w:color w:val="000000" w:themeColor="text1"/>
          <w:sz w:val="24"/>
          <w:szCs w:val="24"/>
        </w:rPr>
        <w:t xml:space="preserve"> § 35, stk. 1</w:t>
      </w:r>
      <w:r w:rsidR="7F7CAD3A" w:rsidRPr="65F0C79B">
        <w:rPr>
          <w:rFonts w:ascii="Times New Roman" w:eastAsia="Times New Roman" w:hAnsi="Times New Roman" w:cs="Times New Roman"/>
          <w:color w:val="000000" w:themeColor="text1"/>
          <w:sz w:val="24"/>
          <w:szCs w:val="24"/>
        </w:rPr>
        <w:t xml:space="preserve"> </w:t>
      </w:r>
      <w:r w:rsidR="7F7CAD3A" w:rsidRPr="2CB547A8">
        <w:rPr>
          <w:rFonts w:ascii="Times New Roman" w:eastAsia="Times New Roman" w:hAnsi="Times New Roman" w:cs="Times New Roman"/>
          <w:color w:val="000000" w:themeColor="text1"/>
          <w:sz w:val="24"/>
          <w:szCs w:val="24"/>
        </w:rPr>
        <w:t>i</w:t>
      </w:r>
      <w:r w:rsidRPr="65F0C79B">
        <w:rPr>
          <w:rFonts w:ascii="Times New Roman" w:eastAsia="Times New Roman" w:hAnsi="Times New Roman" w:cs="Times New Roman"/>
          <w:color w:val="000000" w:themeColor="text1"/>
          <w:sz w:val="24"/>
          <w:szCs w:val="24"/>
        </w:rPr>
        <w:t xml:space="preserve"> lov om planlægning, jf. lovbekendtgørelse nr. </w:t>
      </w:r>
      <w:r w:rsidRPr="5419D811">
        <w:rPr>
          <w:rFonts w:ascii="Times New Roman" w:eastAsia="Times New Roman" w:hAnsi="Times New Roman" w:cs="Times New Roman"/>
          <w:color w:val="000000" w:themeColor="text1"/>
          <w:sz w:val="24"/>
          <w:szCs w:val="24"/>
        </w:rPr>
        <w:t>57</w:t>
      </w:r>
      <w:r w:rsidR="3313F332" w:rsidRPr="5419D811">
        <w:rPr>
          <w:rFonts w:ascii="Times New Roman" w:eastAsia="Times New Roman" w:hAnsi="Times New Roman" w:cs="Times New Roman"/>
          <w:color w:val="000000" w:themeColor="text1"/>
          <w:sz w:val="24"/>
          <w:szCs w:val="24"/>
        </w:rPr>
        <w:t>2</w:t>
      </w:r>
      <w:r w:rsidRPr="65F0C79B">
        <w:rPr>
          <w:rFonts w:ascii="Times New Roman" w:eastAsia="Times New Roman" w:hAnsi="Times New Roman" w:cs="Times New Roman"/>
          <w:color w:val="000000" w:themeColor="text1"/>
          <w:sz w:val="24"/>
          <w:szCs w:val="24"/>
        </w:rPr>
        <w:t xml:space="preserve"> af </w:t>
      </w:r>
      <w:r w:rsidR="7177AFAF" w:rsidRPr="0C7C6E5D">
        <w:rPr>
          <w:rFonts w:ascii="Times New Roman" w:eastAsia="Times New Roman" w:hAnsi="Times New Roman" w:cs="Times New Roman"/>
          <w:color w:val="000000" w:themeColor="text1"/>
          <w:sz w:val="24"/>
          <w:szCs w:val="24"/>
        </w:rPr>
        <w:t xml:space="preserve">29. </w:t>
      </w:r>
      <w:r w:rsidR="7177AFAF" w:rsidRPr="0A07A589">
        <w:rPr>
          <w:rFonts w:ascii="Times New Roman" w:eastAsia="Times New Roman" w:hAnsi="Times New Roman" w:cs="Times New Roman"/>
          <w:color w:val="000000" w:themeColor="text1"/>
          <w:sz w:val="24"/>
          <w:szCs w:val="24"/>
        </w:rPr>
        <w:t>maj 2024</w:t>
      </w:r>
      <w:r w:rsidRPr="65F0C79B">
        <w:rPr>
          <w:rFonts w:ascii="Times New Roman" w:eastAsia="Times New Roman" w:hAnsi="Times New Roman" w:cs="Times New Roman"/>
          <w:color w:val="000000" w:themeColor="text1"/>
          <w:sz w:val="24"/>
          <w:szCs w:val="24"/>
        </w:rPr>
        <w:t xml:space="preserve"> (herefter planloven), vil etablering af visse dele af et anlægsprojekt beliggende i landzone kræve en landzonetilladelse. </w:t>
      </w:r>
      <w:r w:rsidRPr="00B70F81">
        <w:rPr>
          <w:rFonts w:ascii="Times New Roman" w:eastAsia="Times New Roman" w:hAnsi="Times New Roman" w:cs="Times New Roman"/>
          <w:sz w:val="24"/>
          <w:szCs w:val="24"/>
          <w:lang w:eastAsia="da-DK"/>
        </w:rPr>
        <w:t>Herudover vil der i nogle tilfælde opstå behov for ændringer i kommune- og lokalplaner.</w:t>
      </w:r>
      <w:r w:rsidRPr="65F0C79B">
        <w:rPr>
          <w:rFonts w:ascii="Times New Roman" w:eastAsia="Times New Roman" w:hAnsi="Times New Roman" w:cs="Times New Roman"/>
          <w:color w:val="000000" w:themeColor="text1"/>
          <w:sz w:val="24"/>
          <w:szCs w:val="24"/>
        </w:rPr>
        <w:t xml:space="preserve"> Planlovens bestemmelser om kommune- og lokalplaner indeholder bl.a. regler om vedtagelse af nye planer, ændringer i eksisterende planlægning og dispensation fra eksisterende planlægning. </w:t>
      </w:r>
    </w:p>
    <w:p w14:paraId="586F8E21" w14:textId="0D81057D" w:rsidR="001E414F" w:rsidRPr="00B70F81" w:rsidRDefault="001E414F" w:rsidP="005322E4">
      <w:pPr>
        <w:spacing w:line="276" w:lineRule="auto"/>
        <w:rPr>
          <w:rFonts w:ascii="Times New Roman" w:eastAsia="Times New Roman" w:hAnsi="Times New Roman" w:cs="Times New Roman"/>
          <w:color w:val="000000"/>
          <w:sz w:val="24"/>
          <w:szCs w:val="24"/>
        </w:rPr>
      </w:pPr>
      <w:r w:rsidRPr="4B47E87A">
        <w:rPr>
          <w:rFonts w:ascii="Times New Roman" w:eastAsia="Times New Roman" w:hAnsi="Times New Roman" w:cs="Times New Roman"/>
          <w:color w:val="000000" w:themeColor="text1"/>
          <w:sz w:val="24"/>
          <w:szCs w:val="24"/>
        </w:rPr>
        <w:t>Endvidere er der i</w:t>
      </w:r>
      <w:r w:rsidR="216D9185" w:rsidRPr="4B47E87A">
        <w:rPr>
          <w:rFonts w:ascii="Times New Roman" w:eastAsia="Times New Roman" w:hAnsi="Times New Roman" w:cs="Times New Roman"/>
          <w:color w:val="000000" w:themeColor="text1"/>
          <w:sz w:val="24"/>
          <w:szCs w:val="24"/>
        </w:rPr>
        <w:t xml:space="preserve"> </w:t>
      </w:r>
      <w:r w:rsidR="216D9185" w:rsidRPr="78EB4DDD">
        <w:rPr>
          <w:rFonts w:ascii="Times New Roman" w:eastAsia="Times New Roman" w:hAnsi="Times New Roman" w:cs="Times New Roman"/>
          <w:color w:val="000000" w:themeColor="text1"/>
          <w:sz w:val="24"/>
          <w:szCs w:val="24"/>
        </w:rPr>
        <w:t>kapitel 2 i</w:t>
      </w:r>
      <w:r w:rsidRPr="4B47E87A">
        <w:rPr>
          <w:rFonts w:ascii="Times New Roman" w:eastAsia="Times New Roman" w:hAnsi="Times New Roman" w:cs="Times New Roman"/>
          <w:color w:val="000000" w:themeColor="text1"/>
          <w:sz w:val="24"/>
          <w:szCs w:val="24"/>
        </w:rPr>
        <w:t xml:space="preserve"> </w:t>
      </w:r>
      <w:r w:rsidRPr="0C377888">
        <w:rPr>
          <w:rFonts w:ascii="Times New Roman" w:eastAsia="Times New Roman" w:hAnsi="Times New Roman" w:cs="Times New Roman"/>
          <w:color w:val="000000" w:themeColor="text1"/>
          <w:sz w:val="24"/>
          <w:szCs w:val="24"/>
        </w:rPr>
        <w:t>naturbeskyttelsesloven</w:t>
      </w:r>
      <w:r w:rsidR="777CF176" w:rsidRPr="0C377888">
        <w:rPr>
          <w:rFonts w:ascii="Times New Roman" w:eastAsia="Times New Roman" w:hAnsi="Times New Roman" w:cs="Times New Roman"/>
          <w:color w:val="000000" w:themeColor="text1"/>
          <w:sz w:val="24"/>
          <w:szCs w:val="24"/>
        </w:rPr>
        <w:t>, jf.</w:t>
      </w:r>
      <w:r w:rsidR="777CF176" w:rsidRPr="6A860A20">
        <w:rPr>
          <w:rFonts w:ascii="Times New Roman" w:eastAsia="Times New Roman" w:hAnsi="Times New Roman" w:cs="Times New Roman"/>
          <w:color w:val="000000" w:themeColor="text1"/>
          <w:sz w:val="24"/>
          <w:szCs w:val="24"/>
        </w:rPr>
        <w:t xml:space="preserve"> Lovbekendtgørelse </w:t>
      </w:r>
      <w:r w:rsidR="777CF176" w:rsidRPr="0A84A4DF">
        <w:rPr>
          <w:rFonts w:ascii="Times New Roman" w:eastAsia="Times New Roman" w:hAnsi="Times New Roman" w:cs="Times New Roman"/>
          <w:color w:val="000000" w:themeColor="text1"/>
          <w:sz w:val="24"/>
          <w:szCs w:val="24"/>
        </w:rPr>
        <w:t xml:space="preserve">nr. 1392 af 4. </w:t>
      </w:r>
      <w:r w:rsidR="777CF176" w:rsidRPr="6FBBE640">
        <w:rPr>
          <w:rFonts w:ascii="Times New Roman" w:eastAsia="Times New Roman" w:hAnsi="Times New Roman" w:cs="Times New Roman"/>
          <w:color w:val="000000" w:themeColor="text1"/>
          <w:sz w:val="24"/>
          <w:szCs w:val="24"/>
        </w:rPr>
        <w:t xml:space="preserve">oktober 2022 </w:t>
      </w:r>
      <w:r w:rsidR="777CF176" w:rsidRPr="3C5E64C6">
        <w:rPr>
          <w:rFonts w:ascii="Times New Roman" w:eastAsia="Times New Roman" w:hAnsi="Times New Roman" w:cs="Times New Roman"/>
          <w:color w:val="000000" w:themeColor="text1"/>
          <w:sz w:val="24"/>
          <w:szCs w:val="24"/>
        </w:rPr>
        <w:t xml:space="preserve">(herefter </w:t>
      </w:r>
      <w:r w:rsidR="777CF176" w:rsidRPr="60B5A098">
        <w:rPr>
          <w:rFonts w:ascii="Times New Roman" w:eastAsia="Times New Roman" w:hAnsi="Times New Roman" w:cs="Times New Roman"/>
          <w:color w:val="000000" w:themeColor="text1"/>
          <w:sz w:val="24"/>
          <w:szCs w:val="24"/>
        </w:rPr>
        <w:t>naturbeskyttelsesloven)</w:t>
      </w:r>
      <w:r w:rsidRPr="4B47E87A">
        <w:rPr>
          <w:rFonts w:ascii="Times New Roman" w:eastAsia="Times New Roman" w:hAnsi="Times New Roman" w:cs="Times New Roman"/>
          <w:color w:val="000000" w:themeColor="text1"/>
          <w:sz w:val="24"/>
          <w:szCs w:val="24"/>
        </w:rPr>
        <w:t xml:space="preserve"> fastsat en række forbud mod tilstandsændringer eller bebyggelse inden for bl.a. følgende bygge- og beskyttelseslinjer: strandbeskyttelseslinjen (naturbeskyttelseslovens § 15), sø- og å-beskyttelseslinjen (naturbeskyttelseslovens § 16), skovbyggelinjen (naturbeskyttelseslovens § 17), fortidsmindebyggelinjen (naturbeskyttelseslovens § 18), kirkebyggelinjen (naturbeskyttelseslovens § 19). Herudover foreskriver kapitel 2 forbud mod tilstandsændringer af bl.a. følgende naturtyper: naturlige søer, beskyttede vandløb, heder, moser, ferske enge og biologiske overdrev (naturbeskyttelseslovens § 3). Gennemførelsen af et anlægsprojekt, der berører de nævnte arealer, beskyttelseslinjer eller naturtyper vil som følge af naturbeskyttelseslovens §§ 65, stk. 1 og 2, og 65 b, stk. 1, forudsætte dispensation, eventuelt indeholdende vilkår om f.eks. afværgeforanstaltninger eller erstatningsbiotoper, fra den relevante myndighed, der enten </w:t>
      </w:r>
      <w:r w:rsidR="7F3F69AE" w:rsidRPr="36B8DAF6">
        <w:rPr>
          <w:rFonts w:ascii="Times New Roman" w:eastAsia="Times New Roman" w:hAnsi="Times New Roman" w:cs="Times New Roman"/>
          <w:color w:val="000000" w:themeColor="text1"/>
          <w:sz w:val="24"/>
          <w:szCs w:val="24"/>
        </w:rPr>
        <w:t>er</w:t>
      </w:r>
      <w:r w:rsidRPr="4B47E87A">
        <w:rPr>
          <w:rFonts w:ascii="Times New Roman" w:eastAsia="Times New Roman" w:hAnsi="Times New Roman" w:cs="Times New Roman"/>
          <w:color w:val="000000" w:themeColor="text1"/>
          <w:sz w:val="24"/>
          <w:szCs w:val="24"/>
        </w:rPr>
        <w:t xml:space="preserve"> miljøministeren eller kommunalbestyrelsen.</w:t>
      </w:r>
    </w:p>
    <w:p w14:paraId="54A1979F" w14:textId="7AF6F6CD"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Desuden foreskriver naturbeskyttelseslovens § 20 samt bekendtgørelse nr. 941 af 27. juni 2016 om godkendelse af offentlige vejanlæg og af ledningsanlæg mv. i det åbne land (vej- og el-bekendtgørelsen), der er udstedt i medfør af naturbeskyttelseslovens § 20, stk. 2, at et offentligt anlæg, der placeres i det åbne land, skal have en godkendelse.</w:t>
      </w:r>
    </w:p>
    <w:p w14:paraId="5564C0BD" w14:textId="5C3EEB8D"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Herudover fastsætter bl.a. naturbeskyttelseslovens §§ 23 og 24 regler om offentlighedens adgang til naturen. Naturbeskyttelseslovens §§ 23 og 24 indeholder regler om henholdsvis adgang til og ophold i skove og på udyrkede arealer. </w:t>
      </w:r>
    </w:p>
    <w:p w14:paraId="4790ECF8" w14:textId="557C91F5"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EU’s naturbeskyttelsesdirektiver, der omfatter habitat- og fuglebeskyttelsesdirektivet, pålægger medlemslandene at bevare en række arter og naturtyper, som er sjældne, truede eller karakteristiske, ved at udpege særlige områder, hvor disse arter og naturtyper er beskyttede. </w:t>
      </w:r>
    </w:p>
    <w:p w14:paraId="2A8E341D" w14:textId="6378D5D2"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Fuglebeskyttelsesområder og habitatområder indgår i det sammenhængende europæiske, økologiske netværk, der betegnes Natura 2000. </w:t>
      </w:r>
    </w:p>
    <w:p w14:paraId="2ACC4C5B" w14:textId="2A444D8C"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Der må ikke iværksættes projekter, der kan skade et Natura 2000-områdes integritet, jf. habitatdirektivets artikel 6, stk. 3, og der er derfor krav til myndighederne om at vurdere konsekvenserne af et projekt i de tilfælde, hvor planen eller projektet kan påvirke et Natura 2000-område væsentligt. </w:t>
      </w:r>
    </w:p>
    <w:p w14:paraId="04C2A0D8" w14:textId="5E377A38" w:rsidR="001E414F" w:rsidRPr="00B70F81" w:rsidRDefault="001E414F" w:rsidP="005322E4">
      <w:pPr>
        <w:spacing w:line="276" w:lineRule="auto"/>
        <w:rPr>
          <w:rFonts w:ascii="Times New Roman" w:eastAsia="Times New Roman" w:hAnsi="Times New Roman" w:cs="Times New Roman"/>
          <w:color w:val="000000"/>
          <w:sz w:val="24"/>
          <w:szCs w:val="24"/>
        </w:rPr>
      </w:pPr>
      <w:r w:rsidRPr="030C5BB6">
        <w:rPr>
          <w:rFonts w:ascii="Times New Roman" w:eastAsia="Times New Roman" w:hAnsi="Times New Roman" w:cs="Times New Roman"/>
          <w:color w:val="000000" w:themeColor="text1"/>
          <w:sz w:val="24"/>
          <w:szCs w:val="24"/>
        </w:rPr>
        <w:t xml:space="preserve">Habitatdirektivet og fuglebeskyttelsesdirektivet sætter ligeledes rammer for beskyttelsen af arter og deres levesteder. Efter habitatdirektivets artikel 12, stk. 1, gælder en generel beskyttelse af bilag IV-arter og deres levesteder også uden for Natura 2000-områderne. Det samme gælder efter habitatdirektivets artikel 13, stk.1, for beskyttelse af plantearter nævnt i </w:t>
      </w:r>
      <w:r w:rsidRPr="030C5BB6">
        <w:rPr>
          <w:rFonts w:ascii="Times New Roman" w:eastAsia="Times New Roman" w:hAnsi="Times New Roman" w:cs="Times New Roman"/>
          <w:color w:val="000000" w:themeColor="text1"/>
          <w:sz w:val="24"/>
          <w:szCs w:val="24"/>
        </w:rPr>
        <w:lastRenderedPageBreak/>
        <w:t>bilag IV. Beskyttelsen af fugle omfatter alle vilde fugle også uden</w:t>
      </w:r>
      <w:r w:rsidR="650BB383" w:rsidRPr="030C5BB6">
        <w:rPr>
          <w:rFonts w:ascii="Times New Roman" w:eastAsia="Times New Roman" w:hAnsi="Times New Roman" w:cs="Times New Roman"/>
          <w:color w:val="000000" w:themeColor="text1"/>
          <w:sz w:val="24"/>
          <w:szCs w:val="24"/>
        </w:rPr>
        <w:t xml:space="preserve"> </w:t>
      </w:r>
      <w:r w:rsidRPr="030C5BB6">
        <w:rPr>
          <w:rFonts w:ascii="Times New Roman" w:eastAsia="Times New Roman" w:hAnsi="Times New Roman" w:cs="Times New Roman"/>
          <w:color w:val="000000" w:themeColor="text1"/>
          <w:sz w:val="24"/>
          <w:szCs w:val="24"/>
        </w:rPr>
        <w:t>for Natura 2000-områderne, jf. fuglebeskyttelsesdirektivets artikel 5 og artikel 9. Fravigelse af beskyttelsen efter habitatdirektivets artikel 12, stk. 1, og artikel 13, stk. 1, med henblik på eksempelvis at varetage væsentlige samfundsmæssige interesser forudsætter, at der ikke findes nogen anden brugbar løsning, og at fravigelsen ikke hindrer opretholdelse af den pågældende bestands bevaringsstatus i dens naturlige udbredelsesområde,  jf. habitatdirektivets artikel 16. Der henvises i øvrigt til punkt 10 om EU-retten.</w:t>
      </w:r>
    </w:p>
    <w:p w14:paraId="761D3891" w14:textId="1C7826B8"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Naturbeskyttelseslovens § 29 a, stk. 1, indeholder bestemmelser om, at nærmere angivne arter ikke forsætligt må forstyrres med skadelig virkning for arten eller bestanden. I tilknytning hertil fremgår det af naturbeskyttelseslovens § 29 a, stk. 2, at yngle- eller rasteområder for de arter, der er nævnt i bilag 3 til loven, ikke må beskadiges eller ødelægges. One-stop shop bekendtgørelsens § 1 g omfatter lignende formuleringer vedrørende forstyrrelse af arter og bestand og yngleområders tilstand. </w:t>
      </w:r>
    </w:p>
    <w:p w14:paraId="372102EF" w14:textId="77B6218E" w:rsidR="001E414F" w:rsidRPr="00B70F81" w:rsidRDefault="001E414F" w:rsidP="005322E4">
      <w:pPr>
        <w:spacing w:line="276" w:lineRule="auto"/>
        <w:rPr>
          <w:rFonts w:ascii="Times New Roman" w:eastAsia="Times New Roman" w:hAnsi="Times New Roman" w:cs="Times New Roman"/>
          <w:color w:val="000000"/>
          <w:sz w:val="24"/>
          <w:szCs w:val="24"/>
        </w:rPr>
      </w:pPr>
      <w:r w:rsidRPr="00A51980">
        <w:rPr>
          <w:rFonts w:ascii="Times New Roman" w:eastAsia="Times New Roman" w:hAnsi="Times New Roman" w:cs="Times New Roman"/>
          <w:color w:val="000000" w:themeColor="text1"/>
          <w:sz w:val="24"/>
          <w:szCs w:val="24"/>
        </w:rPr>
        <w:t xml:space="preserve">Tilsvarende bestemmelser fremgår af </w:t>
      </w:r>
      <w:r w:rsidR="5EEB6C21" w:rsidRPr="4EDBF988">
        <w:rPr>
          <w:rFonts w:ascii="Times New Roman" w:eastAsia="Times New Roman" w:hAnsi="Times New Roman" w:cs="Times New Roman"/>
          <w:color w:val="000000" w:themeColor="text1"/>
          <w:sz w:val="24"/>
          <w:szCs w:val="24"/>
        </w:rPr>
        <w:t xml:space="preserve">lov om jagt- og </w:t>
      </w:r>
      <w:r w:rsidR="5EEB6C21" w:rsidRPr="6E0181AF">
        <w:rPr>
          <w:rFonts w:ascii="Times New Roman" w:eastAsia="Times New Roman" w:hAnsi="Times New Roman" w:cs="Times New Roman"/>
          <w:color w:val="000000" w:themeColor="text1"/>
          <w:sz w:val="24"/>
          <w:szCs w:val="24"/>
        </w:rPr>
        <w:t xml:space="preserve">vildtforvaltning, </w:t>
      </w:r>
      <w:r w:rsidR="5EEB6C21" w:rsidRPr="2C7B3B79">
        <w:rPr>
          <w:rFonts w:ascii="Times New Roman" w:eastAsia="Times New Roman" w:hAnsi="Times New Roman" w:cs="Times New Roman"/>
          <w:color w:val="000000" w:themeColor="text1"/>
          <w:sz w:val="24"/>
          <w:szCs w:val="24"/>
        </w:rPr>
        <w:t>jf.</w:t>
      </w:r>
      <w:r w:rsidR="20E0BA50" w:rsidRPr="0342B342">
        <w:rPr>
          <w:rFonts w:ascii="Times New Roman" w:eastAsia="Times New Roman" w:hAnsi="Times New Roman" w:cs="Times New Roman"/>
          <w:color w:val="000000" w:themeColor="text1"/>
          <w:sz w:val="24"/>
          <w:szCs w:val="24"/>
        </w:rPr>
        <w:t xml:space="preserve"> </w:t>
      </w:r>
      <w:r w:rsidRPr="00A51980">
        <w:rPr>
          <w:rFonts w:ascii="Times New Roman" w:eastAsia="Times New Roman" w:hAnsi="Times New Roman" w:cs="Times New Roman"/>
          <w:color w:val="000000" w:themeColor="text1"/>
          <w:sz w:val="24"/>
          <w:szCs w:val="24"/>
        </w:rPr>
        <w:t xml:space="preserve">lovbekendtgørelse nr. </w:t>
      </w:r>
      <w:r w:rsidR="39D2C0C6" w:rsidRPr="00FAEB1D">
        <w:rPr>
          <w:rFonts w:ascii="Times New Roman" w:eastAsia="Times New Roman" w:hAnsi="Times New Roman" w:cs="Times New Roman"/>
          <w:color w:val="000000" w:themeColor="text1"/>
          <w:sz w:val="24"/>
          <w:szCs w:val="24"/>
        </w:rPr>
        <w:t>639</w:t>
      </w:r>
      <w:r w:rsidRPr="00A51980">
        <w:rPr>
          <w:rFonts w:ascii="Times New Roman" w:eastAsia="Times New Roman" w:hAnsi="Times New Roman" w:cs="Times New Roman"/>
          <w:color w:val="000000" w:themeColor="text1"/>
          <w:sz w:val="24"/>
          <w:szCs w:val="24"/>
        </w:rPr>
        <w:t xml:space="preserve"> af </w:t>
      </w:r>
      <w:r w:rsidR="492C58E0" w:rsidRPr="657D0ABE">
        <w:rPr>
          <w:rFonts w:ascii="Times New Roman" w:eastAsia="Times New Roman" w:hAnsi="Times New Roman" w:cs="Times New Roman"/>
          <w:color w:val="000000" w:themeColor="text1"/>
          <w:sz w:val="24"/>
          <w:szCs w:val="24"/>
        </w:rPr>
        <w:t xml:space="preserve">26. </w:t>
      </w:r>
      <w:r w:rsidR="492C58E0" w:rsidRPr="3E3DA8FD">
        <w:rPr>
          <w:rFonts w:ascii="Times New Roman" w:eastAsia="Times New Roman" w:hAnsi="Times New Roman" w:cs="Times New Roman"/>
          <w:color w:val="000000" w:themeColor="text1"/>
          <w:sz w:val="24"/>
          <w:szCs w:val="24"/>
        </w:rPr>
        <w:t>maj 2023</w:t>
      </w:r>
      <w:r w:rsidRPr="00A51980">
        <w:rPr>
          <w:rFonts w:ascii="Times New Roman" w:eastAsia="Times New Roman" w:hAnsi="Times New Roman" w:cs="Times New Roman"/>
          <w:color w:val="000000" w:themeColor="text1"/>
          <w:sz w:val="24"/>
          <w:szCs w:val="24"/>
        </w:rPr>
        <w:t xml:space="preserve"> (</w:t>
      </w:r>
      <w:r w:rsidR="4F72F8E5" w:rsidRPr="31475FB4">
        <w:rPr>
          <w:rFonts w:ascii="Times New Roman" w:eastAsia="Times New Roman" w:hAnsi="Times New Roman" w:cs="Times New Roman"/>
          <w:color w:val="000000" w:themeColor="text1"/>
          <w:sz w:val="24"/>
          <w:szCs w:val="24"/>
        </w:rPr>
        <w:t>herefter</w:t>
      </w:r>
      <w:r w:rsidR="4005E94A" w:rsidRPr="2BEABA95">
        <w:rPr>
          <w:rFonts w:ascii="Times New Roman" w:eastAsia="Times New Roman" w:hAnsi="Times New Roman" w:cs="Times New Roman"/>
          <w:color w:val="000000" w:themeColor="text1"/>
          <w:sz w:val="24"/>
          <w:szCs w:val="24"/>
        </w:rPr>
        <w:t xml:space="preserve"> </w:t>
      </w:r>
      <w:r w:rsidRPr="00A51980">
        <w:rPr>
          <w:rFonts w:ascii="Times New Roman" w:eastAsia="Times New Roman" w:hAnsi="Times New Roman" w:cs="Times New Roman"/>
          <w:color w:val="000000" w:themeColor="text1"/>
          <w:sz w:val="24"/>
          <w:szCs w:val="24"/>
        </w:rPr>
        <w:t>jagt- og vildtforvaltningsloven), jf. § 6 a, stk. 1 og 2, og § 7, stk. 1 og 2.</w:t>
      </w:r>
    </w:p>
    <w:p w14:paraId="571EE5D7" w14:textId="217E5C6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Bekendtgørelse nr. 521 af 25. marts 2021 om fredning af visse dyre- og plantearter og pleje af tilskadekommet vildt (herefter artsfredningsbekendtgørelsen) fastsætter regler om fredning af nærmere bestemte dyr, herunder fugle og planter, i form af forbud mod drab, indsamling, handel mv. og varetager individbeskyttelsen for beskyttede bilag IV-arter og fugle, der indgår i bekendtgørelsens kapitel 2 og 3, jf. især § 4, stk. 1 og 2, § 6 og § 10, stk. 1 og 2.</w:t>
      </w:r>
    </w:p>
    <w:p w14:paraId="3BCAF6B3" w14:textId="1A32961F"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Bekendtgørelsens kapitel 4 omfatter fredning af danske dyr og planter, som ikke er omfattet af bekendtgørelsens kapitel 2 og 3. Der kan, for så vidt angår beskyttelsesbestemmelserne, søges om dispensation fra den relevante myndighed, som er Miljøstyrelsen. </w:t>
      </w:r>
    </w:p>
    <w:p w14:paraId="2F805F2D" w14:textId="6BB57624" w:rsidR="001E414F" w:rsidRPr="00B70F81" w:rsidRDefault="4E6F4AE2" w:rsidP="005322E4">
      <w:pPr>
        <w:spacing w:line="276" w:lineRule="auto"/>
        <w:rPr>
          <w:rFonts w:ascii="Times New Roman" w:eastAsia="Times New Roman" w:hAnsi="Times New Roman" w:cs="Times New Roman"/>
          <w:color w:val="000000"/>
          <w:sz w:val="24"/>
          <w:szCs w:val="24"/>
        </w:rPr>
      </w:pPr>
      <w:r w:rsidRPr="61D0CD66">
        <w:rPr>
          <w:rFonts w:ascii="Times New Roman" w:eastAsia="Times New Roman" w:hAnsi="Times New Roman" w:cs="Times New Roman"/>
          <w:color w:val="000000" w:themeColor="text1"/>
          <w:sz w:val="24"/>
          <w:szCs w:val="24"/>
        </w:rPr>
        <w:t xml:space="preserve">Lov om skove, jf. </w:t>
      </w:r>
      <w:r w:rsidRPr="35863D6B">
        <w:rPr>
          <w:rFonts w:ascii="Times New Roman" w:eastAsia="Times New Roman" w:hAnsi="Times New Roman" w:cs="Times New Roman"/>
          <w:color w:val="000000" w:themeColor="text1"/>
          <w:sz w:val="24"/>
          <w:szCs w:val="24"/>
        </w:rPr>
        <w:t>l</w:t>
      </w:r>
      <w:r w:rsidR="001E414F" w:rsidRPr="61D0CD66">
        <w:rPr>
          <w:rFonts w:ascii="Times New Roman" w:eastAsia="Times New Roman" w:hAnsi="Times New Roman" w:cs="Times New Roman"/>
          <w:color w:val="000000" w:themeColor="text1"/>
          <w:sz w:val="24"/>
          <w:szCs w:val="24"/>
        </w:rPr>
        <w:t>ovbekendtgørelse</w:t>
      </w:r>
      <w:r w:rsidR="001E414F" w:rsidRPr="289357B6">
        <w:rPr>
          <w:rFonts w:ascii="Times New Roman" w:eastAsia="Times New Roman" w:hAnsi="Times New Roman" w:cs="Times New Roman"/>
          <w:color w:val="000000" w:themeColor="text1"/>
          <w:sz w:val="24"/>
          <w:szCs w:val="24"/>
        </w:rPr>
        <w:t xml:space="preserve"> nr. 690 af 26. maj 2023 (herefter skovloven) fastsætter regler om anvendelsen af fredskovspligtige arealer jf. §§ 8-13. § 25 i skovloven omhandler registrering af naturmæssigt særlig værdifulde skove med henblik på beskyttelse deraf. Skovlovens §§ 26-28 fastsætter endvidere regler om beskyttelse af skovnaturtyper og levesteder for arter i internationale naturbeskyttelsesområder og beskyttelse af andre former for naturmæssigt særlig værdifuld skov. Miljøministeren har kompetence til at dispensere fra nærmere bestemte bestemmelser i skovloven.</w:t>
      </w:r>
    </w:p>
    <w:p w14:paraId="4ADE270F" w14:textId="76F39BFB"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Med museumsloven, jf. lovbekendtgørelse nr. 358 af 8. april 2014, sikres væsentlige bevaringsværdier på land og til havs. Kapitel 8 og 8 a i museumsloven omhandler bl.a. sikring af kultur- og naturarven i forbindelse med den fysiske planlægning og forberedelse af jordarbejder mv., samt om bevaring af fortidsminder og sten- og jorddiger. Loven foreskriver i kapitel 8 og 8 a bl.a., at der skal søges dispensation til tilstandsændringer af beskyttede diger og fortidsminder. Det følger af museumsloven, at anlægsmyndigheden, hvis der under anlægsarbejdet fremkommer arkæologiske fund, skal standse arbejdet i det omfang, det berører fortidsmindet. Fundet vil herefter skulle anmeldes til kulturministeren (ved Slots- og Kulturstyrelsen). Kompetencen til at vurdere bevaringsværdige hensyn varetages efter museumsloven af kulturministeren (ved Slots- og Kulturstyrelsen). </w:t>
      </w:r>
    </w:p>
    <w:p w14:paraId="13C082B1" w14:textId="593ECC15"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lastRenderedPageBreak/>
        <w:t xml:space="preserve">Efter lov om vandplanlægning, jf. lovbekendtgørelse nr. 126 af 26. januar 2017, fastsætter miljøministeren bl.a. regler, der fastlægger og angiver konkrete miljømål og indsatsprogrammer for hvert vandområdedistrikt med henblik på opnåelse af miljømålene, herunder med henblik på at forebygge forringelse af og opnå god tilstand for overfladevandområder og grundvandsforekomster i overensstemmelse med Europa-Parlamentets og Rådets direktiv 2000/60/EF af 23. oktober 2000 om fastlæggelse af en ramme for Fællesskabets vandpolitiske foranstaltninger (herefter vandrammedirektivet). </w:t>
      </w:r>
    </w:p>
    <w:p w14:paraId="6DE60999" w14:textId="357B316D"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Det følger af § 8, stk. 3, i bekendtgørelse nr. 797 af 13. juni 2023 om indsatsprogrammer for vandområder, at myndigheder kun kan træffe afgørelse, der indebærer en direkte eller indirekte påvirkning af et overfladevandområde eller en grundvandsforekomst, hvor miljømålet ikke er opfyldt, hvis afgørelsen ikke medfører en forringelse af overfladevandområdets eller grundvandsforekomstens tilstand og ikke hindrer opfyldelse af det fastlagte miljømål, herunder gennem de i indsatsprogrammet fastlagte foranstaltninger. Lov om vandplanlægning med tilhørende bekendtgørelser gennemfører væsentlige, men ikke alle, dele af vandrammedirektivet. </w:t>
      </w:r>
    </w:p>
    <w:p w14:paraId="1D7ACAE1" w14:textId="7BBD2774" w:rsidR="001E414F" w:rsidRDefault="001E414F" w:rsidP="005322E4">
      <w:pPr>
        <w:spacing w:line="276" w:lineRule="auto"/>
        <w:rPr>
          <w:rFonts w:ascii="Times New Roman" w:eastAsia="Times New Roman" w:hAnsi="Times New Roman" w:cs="Times New Roman"/>
          <w:color w:val="000000" w:themeColor="text1"/>
          <w:sz w:val="24"/>
          <w:szCs w:val="24"/>
        </w:rPr>
      </w:pPr>
      <w:r w:rsidRPr="53099F48">
        <w:rPr>
          <w:rFonts w:ascii="Times New Roman" w:eastAsia="Times New Roman" w:hAnsi="Times New Roman" w:cs="Times New Roman"/>
          <w:color w:val="000000" w:themeColor="text1"/>
          <w:sz w:val="24"/>
          <w:szCs w:val="24"/>
        </w:rPr>
        <w:t xml:space="preserve">Kommunalbestyrelsen skal i henhold til </w:t>
      </w:r>
      <w:bookmarkStart w:id="37" w:name="_Hlk148514036"/>
      <w:r w:rsidRPr="53099F48">
        <w:rPr>
          <w:rFonts w:ascii="Times New Roman" w:eastAsia="Times New Roman" w:hAnsi="Times New Roman" w:cs="Times New Roman"/>
          <w:color w:val="000000" w:themeColor="text1"/>
          <w:sz w:val="24"/>
          <w:szCs w:val="24"/>
        </w:rPr>
        <w:t xml:space="preserve">§ 28, stk. 1, i lov </w:t>
      </w:r>
      <w:r w:rsidR="54E4E78A" w:rsidRPr="71337AAA">
        <w:rPr>
          <w:rFonts w:ascii="Times New Roman" w:eastAsia="Times New Roman" w:hAnsi="Times New Roman" w:cs="Times New Roman"/>
          <w:color w:val="000000" w:themeColor="text1"/>
          <w:sz w:val="24"/>
          <w:szCs w:val="24"/>
        </w:rPr>
        <w:t xml:space="preserve">om </w:t>
      </w:r>
      <w:r w:rsidR="54E4E78A" w:rsidRPr="717ED8EF">
        <w:rPr>
          <w:rFonts w:ascii="Times New Roman" w:eastAsia="Times New Roman" w:hAnsi="Times New Roman" w:cs="Times New Roman"/>
          <w:color w:val="000000" w:themeColor="text1"/>
          <w:sz w:val="24"/>
          <w:szCs w:val="24"/>
        </w:rPr>
        <w:t>miljøbeskyttelse</w:t>
      </w:r>
      <w:r w:rsidR="54E4E78A" w:rsidRPr="704284A7">
        <w:rPr>
          <w:rFonts w:ascii="Times New Roman" w:eastAsia="Times New Roman" w:hAnsi="Times New Roman" w:cs="Times New Roman"/>
          <w:color w:val="000000" w:themeColor="text1"/>
          <w:sz w:val="24"/>
          <w:szCs w:val="24"/>
        </w:rPr>
        <w:t>, jf</w:t>
      </w:r>
      <w:r w:rsidR="54E4E78A" w:rsidRPr="650C1263">
        <w:rPr>
          <w:rFonts w:ascii="Times New Roman" w:eastAsia="Times New Roman" w:hAnsi="Times New Roman" w:cs="Times New Roman"/>
          <w:color w:val="000000" w:themeColor="text1"/>
          <w:sz w:val="24"/>
          <w:szCs w:val="24"/>
        </w:rPr>
        <w:t xml:space="preserve">. </w:t>
      </w:r>
      <w:r w:rsidR="54E4E78A" w:rsidRPr="526A7B7A">
        <w:rPr>
          <w:rFonts w:ascii="Times New Roman" w:eastAsia="Times New Roman" w:hAnsi="Times New Roman" w:cs="Times New Roman"/>
          <w:color w:val="000000" w:themeColor="text1"/>
          <w:sz w:val="24"/>
          <w:szCs w:val="24"/>
        </w:rPr>
        <w:t>lovbekendtgørelse</w:t>
      </w:r>
      <w:r w:rsidRPr="7C03D470">
        <w:rPr>
          <w:rFonts w:ascii="Times New Roman" w:eastAsia="Times New Roman" w:hAnsi="Times New Roman" w:cs="Times New Roman"/>
          <w:color w:val="000000" w:themeColor="text1"/>
          <w:sz w:val="24"/>
          <w:szCs w:val="24"/>
        </w:rPr>
        <w:t xml:space="preserve"> nr.</w:t>
      </w:r>
      <w:r w:rsidRPr="53099F48">
        <w:rPr>
          <w:rFonts w:ascii="Times New Roman" w:eastAsia="Times New Roman" w:hAnsi="Times New Roman" w:cs="Times New Roman"/>
          <w:color w:val="000000" w:themeColor="text1"/>
          <w:sz w:val="24"/>
          <w:szCs w:val="24"/>
        </w:rPr>
        <w:t xml:space="preserve"> </w:t>
      </w:r>
      <w:r w:rsidR="0164BEE7" w:rsidRPr="2FA1C6B9">
        <w:rPr>
          <w:rFonts w:ascii="Times New Roman" w:eastAsia="Times New Roman" w:hAnsi="Times New Roman" w:cs="Times New Roman"/>
          <w:color w:val="000000" w:themeColor="text1"/>
          <w:sz w:val="24"/>
          <w:szCs w:val="24"/>
        </w:rPr>
        <w:t>48</w:t>
      </w:r>
      <w:r w:rsidRPr="53099F48">
        <w:rPr>
          <w:rFonts w:ascii="Times New Roman" w:eastAsia="Times New Roman" w:hAnsi="Times New Roman" w:cs="Times New Roman"/>
          <w:color w:val="000000" w:themeColor="text1"/>
          <w:sz w:val="24"/>
          <w:szCs w:val="24"/>
        </w:rPr>
        <w:t xml:space="preserve"> af </w:t>
      </w:r>
      <w:r w:rsidR="6BC82E39" w:rsidRPr="34FEB973">
        <w:rPr>
          <w:rFonts w:ascii="Times New Roman" w:eastAsia="Times New Roman" w:hAnsi="Times New Roman" w:cs="Times New Roman"/>
          <w:color w:val="000000" w:themeColor="text1"/>
          <w:sz w:val="24"/>
          <w:szCs w:val="24"/>
        </w:rPr>
        <w:t>12</w:t>
      </w:r>
      <w:r w:rsidRPr="53099F48">
        <w:rPr>
          <w:rFonts w:ascii="Times New Roman" w:eastAsia="Times New Roman" w:hAnsi="Times New Roman" w:cs="Times New Roman"/>
          <w:color w:val="000000" w:themeColor="text1"/>
          <w:sz w:val="24"/>
          <w:szCs w:val="24"/>
        </w:rPr>
        <w:t xml:space="preserve">. januar </w:t>
      </w:r>
      <w:r w:rsidRPr="15B1250B">
        <w:rPr>
          <w:rFonts w:ascii="Times New Roman" w:eastAsia="Times New Roman" w:hAnsi="Times New Roman" w:cs="Times New Roman"/>
          <w:color w:val="000000" w:themeColor="text1"/>
          <w:sz w:val="24"/>
          <w:szCs w:val="24"/>
        </w:rPr>
        <w:t>202</w:t>
      </w:r>
      <w:r w:rsidR="5A4B2299" w:rsidRPr="15B1250B">
        <w:rPr>
          <w:rFonts w:ascii="Times New Roman" w:eastAsia="Times New Roman" w:hAnsi="Times New Roman" w:cs="Times New Roman"/>
          <w:color w:val="000000" w:themeColor="text1"/>
          <w:sz w:val="24"/>
          <w:szCs w:val="24"/>
        </w:rPr>
        <w:t>4</w:t>
      </w:r>
      <w:r w:rsidRPr="53099F48">
        <w:rPr>
          <w:rFonts w:ascii="Times New Roman" w:eastAsia="Times New Roman" w:hAnsi="Times New Roman" w:cs="Times New Roman"/>
          <w:color w:val="000000" w:themeColor="text1"/>
          <w:sz w:val="24"/>
          <w:szCs w:val="24"/>
        </w:rPr>
        <w:t xml:space="preserve"> (</w:t>
      </w:r>
      <w:r w:rsidR="4F733FCB" w:rsidRPr="004C8E96">
        <w:rPr>
          <w:rFonts w:ascii="Times New Roman" w:eastAsia="Times New Roman" w:hAnsi="Times New Roman" w:cs="Times New Roman"/>
          <w:color w:val="000000" w:themeColor="text1"/>
          <w:sz w:val="24"/>
          <w:szCs w:val="24"/>
        </w:rPr>
        <w:t xml:space="preserve">herefter </w:t>
      </w:r>
      <w:r w:rsidRPr="004C8E96">
        <w:rPr>
          <w:rFonts w:ascii="Times New Roman" w:eastAsia="Times New Roman" w:hAnsi="Times New Roman" w:cs="Times New Roman"/>
          <w:color w:val="000000" w:themeColor="text1"/>
          <w:sz w:val="24"/>
          <w:szCs w:val="24"/>
        </w:rPr>
        <w:t>miljøbeskyttelsesloven</w:t>
      </w:r>
      <w:r w:rsidRPr="53099F48">
        <w:rPr>
          <w:rFonts w:ascii="Times New Roman" w:eastAsia="Times New Roman" w:hAnsi="Times New Roman" w:cs="Times New Roman"/>
          <w:color w:val="000000" w:themeColor="text1"/>
          <w:sz w:val="24"/>
          <w:szCs w:val="24"/>
        </w:rPr>
        <w:t xml:space="preserve">) </w:t>
      </w:r>
      <w:bookmarkEnd w:id="37"/>
      <w:r w:rsidRPr="53099F48">
        <w:rPr>
          <w:rFonts w:ascii="Times New Roman" w:eastAsia="Times New Roman" w:hAnsi="Times New Roman" w:cs="Times New Roman"/>
          <w:color w:val="000000" w:themeColor="text1"/>
          <w:sz w:val="24"/>
          <w:szCs w:val="24"/>
        </w:rPr>
        <w:t xml:space="preserve">give tilladelse til, at spildevand tilføres havet, søer og åer. Det fremgår af § 4, stk. 3, i bekendtgørelse nr. </w:t>
      </w:r>
      <w:r w:rsidR="7A03617E" w:rsidRPr="4CC73E62">
        <w:rPr>
          <w:rFonts w:ascii="Times New Roman" w:eastAsia="Times New Roman" w:hAnsi="Times New Roman" w:cs="Times New Roman"/>
          <w:color w:val="000000" w:themeColor="text1"/>
          <w:sz w:val="24"/>
          <w:szCs w:val="24"/>
        </w:rPr>
        <w:t>532</w:t>
      </w:r>
      <w:r w:rsidRPr="53099F48">
        <w:rPr>
          <w:rFonts w:ascii="Times New Roman" w:eastAsia="Times New Roman" w:hAnsi="Times New Roman" w:cs="Times New Roman"/>
          <w:color w:val="000000" w:themeColor="text1"/>
          <w:sz w:val="24"/>
          <w:szCs w:val="24"/>
        </w:rPr>
        <w:t xml:space="preserve"> af </w:t>
      </w:r>
      <w:r w:rsidR="25D3AEF6" w:rsidRPr="3D26EDB8">
        <w:rPr>
          <w:rFonts w:ascii="Times New Roman" w:eastAsia="Times New Roman" w:hAnsi="Times New Roman" w:cs="Times New Roman"/>
          <w:color w:val="000000" w:themeColor="text1"/>
          <w:sz w:val="24"/>
          <w:szCs w:val="24"/>
        </w:rPr>
        <w:t xml:space="preserve">27. </w:t>
      </w:r>
      <w:r w:rsidR="25D3AEF6" w:rsidRPr="6E45377F">
        <w:rPr>
          <w:rFonts w:ascii="Times New Roman" w:eastAsia="Times New Roman" w:hAnsi="Times New Roman" w:cs="Times New Roman"/>
          <w:color w:val="000000" w:themeColor="text1"/>
          <w:sz w:val="24"/>
          <w:szCs w:val="24"/>
        </w:rPr>
        <w:t>maj</w:t>
      </w:r>
      <w:r w:rsidR="25D3AEF6" w:rsidRPr="2270A027">
        <w:rPr>
          <w:rFonts w:ascii="Times New Roman" w:eastAsia="Times New Roman" w:hAnsi="Times New Roman" w:cs="Times New Roman"/>
          <w:color w:val="000000" w:themeColor="text1"/>
          <w:sz w:val="24"/>
          <w:szCs w:val="24"/>
        </w:rPr>
        <w:t xml:space="preserve"> 2024</w:t>
      </w:r>
      <w:r w:rsidRPr="53099F48">
        <w:rPr>
          <w:rFonts w:ascii="Times New Roman" w:eastAsia="Times New Roman" w:hAnsi="Times New Roman" w:cs="Times New Roman"/>
          <w:color w:val="000000" w:themeColor="text1"/>
          <w:sz w:val="24"/>
          <w:szCs w:val="24"/>
        </w:rPr>
        <w:t xml:space="preserve"> om spildevandstilladelser mv. efter miljøbeskyttelseslovens kapitel 3 og 4, at ved tag- og overfladevand forstås regnvand fra tagarealer og andre helt eller delvist befæstede arealer, herunder jernbaner, såfremt det ikke indeholder andre stoffer, end hvad der sædvanligt tilføres regnvand i forbindelse med afstrømning fra sådanne arealer eller har en væsentlig anden sammensætning.</w:t>
      </w:r>
    </w:p>
    <w:p w14:paraId="1B1F426D" w14:textId="192ADB27" w:rsidR="005A7E47" w:rsidRPr="000A4F81" w:rsidRDefault="005A7E47" w:rsidP="000A4F81">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Kommunalbestyrelsen skal i henhold til</w:t>
      </w:r>
      <w:r w:rsidR="00150639">
        <w:rPr>
          <w:rFonts w:ascii="Times New Roman" w:eastAsia="Times New Roman" w:hAnsi="Times New Roman" w:cs="Times New Roman"/>
          <w:color w:val="000000" w:themeColor="text1"/>
          <w:sz w:val="24"/>
          <w:szCs w:val="24"/>
        </w:rPr>
        <w:t xml:space="preserve"> miljøbeskyttelseslovens</w:t>
      </w:r>
      <w:r>
        <w:rPr>
          <w:rFonts w:ascii="Times New Roman" w:eastAsia="Times New Roman" w:hAnsi="Times New Roman" w:cs="Times New Roman"/>
          <w:color w:val="000000" w:themeColor="text1"/>
          <w:sz w:val="24"/>
          <w:szCs w:val="24"/>
        </w:rPr>
        <w:t xml:space="preserve"> § 19 </w:t>
      </w:r>
      <w:r w:rsidR="00336CBA">
        <w:rPr>
          <w:rFonts w:ascii="Times New Roman" w:eastAsia="Times New Roman" w:hAnsi="Times New Roman" w:cs="Times New Roman"/>
          <w:color w:val="000000" w:themeColor="text1"/>
          <w:sz w:val="24"/>
          <w:szCs w:val="24"/>
        </w:rPr>
        <w:t xml:space="preserve">give tilladelse til, at </w:t>
      </w:r>
      <w:r w:rsidR="0059153B">
        <w:rPr>
          <w:rFonts w:ascii="Times New Roman" w:eastAsia="Times New Roman" w:hAnsi="Times New Roman" w:cs="Times New Roman"/>
          <w:color w:val="000000" w:themeColor="text1"/>
          <w:sz w:val="24"/>
          <w:szCs w:val="24"/>
        </w:rPr>
        <w:t>s</w:t>
      </w:r>
      <w:r w:rsidR="00336CBA" w:rsidRPr="000A4F81">
        <w:rPr>
          <w:rFonts w:ascii="Times New Roman" w:eastAsia="Times New Roman" w:hAnsi="Times New Roman" w:cs="Times New Roman"/>
          <w:color w:val="000000" w:themeColor="text1"/>
          <w:sz w:val="24"/>
          <w:szCs w:val="24"/>
        </w:rPr>
        <w:t>toffer</w:t>
      </w:r>
      <w:r w:rsidR="00DD5F15">
        <w:rPr>
          <w:rFonts w:ascii="Times New Roman" w:eastAsia="Times New Roman" w:hAnsi="Times New Roman" w:cs="Times New Roman"/>
          <w:color w:val="000000" w:themeColor="text1"/>
          <w:sz w:val="24"/>
          <w:szCs w:val="24"/>
        </w:rPr>
        <w:t>,</w:t>
      </w:r>
      <w:r w:rsidR="00336CBA" w:rsidRPr="000A4F81">
        <w:rPr>
          <w:rFonts w:ascii="Times New Roman" w:eastAsia="Times New Roman" w:hAnsi="Times New Roman" w:cs="Times New Roman"/>
          <w:color w:val="000000" w:themeColor="text1"/>
          <w:sz w:val="24"/>
          <w:szCs w:val="24"/>
        </w:rPr>
        <w:t> produkter og materialer, der kan forurene grundvand, jord og undergrund, nedgraves i jorden, udledes eller oplægges på jorden eller afledes til undergrunden. </w:t>
      </w:r>
    </w:p>
    <w:p w14:paraId="621F1FFC" w14:textId="229F8B19" w:rsidR="001E414F" w:rsidRPr="00B70F81" w:rsidRDefault="001E414F" w:rsidP="005322E4">
      <w:pPr>
        <w:spacing w:line="276" w:lineRule="auto"/>
        <w:rPr>
          <w:rFonts w:ascii="Times New Roman" w:eastAsia="Times New Roman" w:hAnsi="Times New Roman" w:cs="Times New Roman"/>
          <w:color w:val="000000"/>
          <w:sz w:val="24"/>
          <w:szCs w:val="24"/>
        </w:rPr>
      </w:pPr>
      <w:r w:rsidRPr="63189480">
        <w:rPr>
          <w:rFonts w:ascii="Times New Roman" w:eastAsia="Times New Roman" w:hAnsi="Times New Roman" w:cs="Times New Roman"/>
          <w:color w:val="000000" w:themeColor="text1"/>
          <w:sz w:val="24"/>
          <w:szCs w:val="24"/>
        </w:rPr>
        <w:t xml:space="preserve">Lov om havstrategi, jf. lovbekendtgørelse nr. </w:t>
      </w:r>
      <w:r w:rsidR="00333149" w:rsidRPr="63189480">
        <w:rPr>
          <w:rFonts w:ascii="Times New Roman" w:eastAsia="Times New Roman" w:hAnsi="Times New Roman" w:cs="Times New Roman"/>
          <w:color w:val="000000" w:themeColor="text1"/>
          <w:sz w:val="24"/>
          <w:szCs w:val="24"/>
        </w:rPr>
        <w:t>123</w:t>
      </w:r>
      <w:r w:rsidRPr="63189480">
        <w:rPr>
          <w:rFonts w:ascii="Times New Roman" w:eastAsia="Times New Roman" w:hAnsi="Times New Roman" w:cs="Times New Roman"/>
          <w:color w:val="000000" w:themeColor="text1"/>
          <w:sz w:val="24"/>
          <w:szCs w:val="24"/>
        </w:rPr>
        <w:t xml:space="preserve"> af </w:t>
      </w:r>
      <w:r w:rsidR="00333149" w:rsidRPr="63189480">
        <w:rPr>
          <w:rFonts w:ascii="Times New Roman" w:eastAsia="Times New Roman" w:hAnsi="Times New Roman" w:cs="Times New Roman"/>
          <w:color w:val="000000" w:themeColor="text1"/>
          <w:sz w:val="24"/>
          <w:szCs w:val="24"/>
        </w:rPr>
        <w:t>1</w:t>
      </w:r>
      <w:r w:rsidRPr="63189480">
        <w:rPr>
          <w:rFonts w:ascii="Times New Roman" w:eastAsia="Times New Roman" w:hAnsi="Times New Roman" w:cs="Times New Roman"/>
          <w:color w:val="000000" w:themeColor="text1"/>
          <w:sz w:val="24"/>
          <w:szCs w:val="24"/>
        </w:rPr>
        <w:t xml:space="preserve">. </w:t>
      </w:r>
      <w:r w:rsidR="00333149" w:rsidRPr="63189480">
        <w:rPr>
          <w:rFonts w:ascii="Times New Roman" w:eastAsia="Times New Roman" w:hAnsi="Times New Roman" w:cs="Times New Roman"/>
          <w:color w:val="000000" w:themeColor="text1"/>
          <w:sz w:val="24"/>
          <w:szCs w:val="24"/>
        </w:rPr>
        <w:t>februar</w:t>
      </w:r>
      <w:r w:rsidRPr="63189480">
        <w:rPr>
          <w:rFonts w:ascii="Times New Roman" w:eastAsia="Times New Roman" w:hAnsi="Times New Roman" w:cs="Times New Roman"/>
          <w:color w:val="000000" w:themeColor="text1"/>
          <w:sz w:val="24"/>
          <w:szCs w:val="24"/>
        </w:rPr>
        <w:t xml:space="preserve"> 20</w:t>
      </w:r>
      <w:r w:rsidR="00333149" w:rsidRPr="63189480">
        <w:rPr>
          <w:rFonts w:ascii="Times New Roman" w:eastAsia="Times New Roman" w:hAnsi="Times New Roman" w:cs="Times New Roman"/>
          <w:color w:val="000000" w:themeColor="text1"/>
          <w:sz w:val="24"/>
          <w:szCs w:val="24"/>
        </w:rPr>
        <w:t>24</w:t>
      </w:r>
      <w:r w:rsidRPr="63189480">
        <w:rPr>
          <w:rFonts w:ascii="Times New Roman" w:eastAsia="Times New Roman" w:hAnsi="Times New Roman" w:cs="Times New Roman"/>
          <w:color w:val="000000" w:themeColor="text1"/>
          <w:sz w:val="24"/>
          <w:szCs w:val="24"/>
        </w:rPr>
        <w:t>, implementerer Europa-Parlamentets og Rådets direktiv 2008/56/EF af 17. juni 2008 om fastlæggelse af en ramme for Fællesskabets havmiljøpolitiske foranstaltninger (havstrategidirektivet). Det følger af § 18 i lov om havstrategi, at statslige, regionale og kommunale myndigheder ved udøvelse af beføjelser i medfør af lovgivningen er bundet af de miljømål, der er fastsat i havstrategien.</w:t>
      </w:r>
    </w:p>
    <w:p w14:paraId="29AB3343" w14:textId="253933D2"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sz w:val="24"/>
          <w:szCs w:val="24"/>
        </w:rPr>
        <w:t xml:space="preserve">Det følger af § 8, stk. 1, i lov om forurenet jord, jf. lovbekendtgørelse nr. 282 af 27. marts 2017 (herefter jordforureningsloven), at når en ejendom er forureningskortlagt, skal kommunalbestyrelsen give tilladelse til ændret arealanvendelse.  </w:t>
      </w:r>
    </w:p>
    <w:p w14:paraId="27DA5753"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Af den relevante lovgivning vil oftest også følge en adgang til at klage over de afgørelser, der træffes i relation til projektet, medmindre klageadgangen efter den relevante lovgivning er afskåret. Der vil i den forbindelse som oftest også være fastsat regler om klagemyndighed og opsættende virkning af klage.</w:t>
      </w:r>
    </w:p>
    <w:p w14:paraId="7E54D7A7" w14:textId="77777777" w:rsidR="001E414F" w:rsidRPr="00B70F81" w:rsidRDefault="001E414F" w:rsidP="005322E4">
      <w:pPr>
        <w:spacing w:line="276" w:lineRule="auto"/>
        <w:rPr>
          <w:rFonts w:ascii="Times New Roman" w:eastAsia="Times New Roman" w:hAnsi="Times New Roman" w:cs="Times New Roman"/>
          <w:color w:val="000000"/>
          <w:sz w:val="24"/>
          <w:szCs w:val="24"/>
        </w:rPr>
      </w:pPr>
    </w:p>
    <w:p w14:paraId="17E20CF8" w14:textId="77777777" w:rsidR="001E414F" w:rsidRPr="00B70F81" w:rsidRDefault="001E414F" w:rsidP="005322E4">
      <w:pPr>
        <w:keepNext/>
        <w:keepLines/>
        <w:spacing w:before="40" w:line="276" w:lineRule="auto"/>
        <w:outlineLvl w:val="2"/>
        <w:rPr>
          <w:rFonts w:ascii="Times New Roman" w:eastAsia="Times New Roman" w:hAnsi="Times New Roman" w:cs="Times New Roman"/>
          <w:sz w:val="24"/>
          <w:szCs w:val="24"/>
        </w:rPr>
      </w:pPr>
      <w:bookmarkStart w:id="38" w:name="_Toc161386693"/>
      <w:bookmarkStart w:id="39" w:name="_Toc161387075"/>
      <w:r w:rsidRPr="00B70F81">
        <w:rPr>
          <w:rFonts w:ascii="Times New Roman" w:eastAsia="Times New Roman" w:hAnsi="Times New Roman" w:cs="Times New Roman"/>
          <w:sz w:val="24"/>
          <w:szCs w:val="24"/>
        </w:rPr>
        <w:lastRenderedPageBreak/>
        <w:t>3.5.2 Transportministeriets overvejelser og den foreslåede ordning.</w:t>
      </w:r>
      <w:bookmarkEnd w:id="38"/>
      <w:bookmarkEnd w:id="39"/>
      <w:r w:rsidRPr="00B70F81">
        <w:rPr>
          <w:rFonts w:ascii="Times New Roman" w:eastAsia="Times New Roman" w:hAnsi="Times New Roman" w:cs="Times New Roman"/>
          <w:sz w:val="24"/>
          <w:szCs w:val="24"/>
        </w:rPr>
        <w:t> </w:t>
      </w:r>
    </w:p>
    <w:p w14:paraId="7B066077" w14:textId="6B117E27" w:rsidR="001E414F" w:rsidRPr="00B70F81" w:rsidRDefault="001E414F" w:rsidP="005322E4">
      <w:pPr>
        <w:spacing w:line="276" w:lineRule="auto"/>
        <w:rPr>
          <w:rFonts w:ascii="Times New Roman" w:eastAsia="Times New Roman" w:hAnsi="Times New Roman" w:cs="Times New Roman"/>
          <w:color w:val="000000"/>
          <w:sz w:val="24"/>
          <w:szCs w:val="24"/>
        </w:rPr>
      </w:pPr>
      <w:r w:rsidRPr="6A37B5A7">
        <w:rPr>
          <w:rFonts w:ascii="Times New Roman" w:eastAsia="Times New Roman" w:hAnsi="Times New Roman" w:cs="Times New Roman"/>
          <w:color w:val="000000" w:themeColor="text1"/>
          <w:sz w:val="24"/>
          <w:szCs w:val="24"/>
        </w:rPr>
        <w:t xml:space="preserve">Anlægsprojektet omfattet af dette lovforslag vedtages i enkeltheder, hvilket bl.a. indebærer, at anlægsloven vil udgøre det fornødne retsgrundlag for, at transportministeren ved Vejdirektoratet kan udføre de fysiske arbejder og indgreb, som er en forudsætning for at gennemføre projektet. Bemyndigelsen i lovforslagets § 1 </w:t>
      </w:r>
      <w:r w:rsidR="05F70E65" w:rsidRPr="7825ED7D">
        <w:rPr>
          <w:rFonts w:ascii="Times New Roman" w:eastAsia="Times New Roman" w:hAnsi="Times New Roman" w:cs="Times New Roman"/>
          <w:color w:val="000000" w:themeColor="text1"/>
          <w:sz w:val="24"/>
          <w:szCs w:val="24"/>
        </w:rPr>
        <w:t>vil</w:t>
      </w:r>
      <w:r w:rsidRPr="6A37B5A7">
        <w:rPr>
          <w:rFonts w:ascii="Times New Roman" w:eastAsia="Times New Roman" w:hAnsi="Times New Roman" w:cs="Times New Roman"/>
          <w:color w:val="000000" w:themeColor="text1"/>
          <w:sz w:val="24"/>
          <w:szCs w:val="24"/>
        </w:rPr>
        <w:t xml:space="preserve"> indebære, at transportministeren ved Vejdirektoratet kan gennemføre de fysiske indgreb i naturen og i landskabet, som er nødvendige for at realisere projektet. Disse indgreb</w:t>
      </w:r>
      <w:r w:rsidR="0887A879" w:rsidRPr="0DA0D49D">
        <w:rPr>
          <w:rFonts w:ascii="Times New Roman" w:eastAsia="Times New Roman" w:hAnsi="Times New Roman" w:cs="Times New Roman"/>
          <w:color w:val="000000" w:themeColor="text1"/>
          <w:sz w:val="24"/>
          <w:szCs w:val="24"/>
        </w:rPr>
        <w:t xml:space="preserve"> </w:t>
      </w:r>
      <w:r w:rsidR="0887A879" w:rsidRPr="042D871B">
        <w:rPr>
          <w:rFonts w:ascii="Times New Roman" w:eastAsia="Times New Roman" w:hAnsi="Times New Roman" w:cs="Times New Roman"/>
          <w:color w:val="000000" w:themeColor="text1"/>
          <w:sz w:val="24"/>
          <w:szCs w:val="24"/>
        </w:rPr>
        <w:t>vil blive</w:t>
      </w:r>
      <w:r w:rsidRPr="6A37B5A7">
        <w:rPr>
          <w:rFonts w:ascii="Times New Roman" w:eastAsia="Times New Roman" w:hAnsi="Times New Roman" w:cs="Times New Roman"/>
          <w:color w:val="000000" w:themeColor="text1"/>
          <w:sz w:val="24"/>
          <w:szCs w:val="24"/>
        </w:rPr>
        <w:t xml:space="preserve"> </w:t>
      </w:r>
      <w:r w:rsidRPr="20223CC8">
        <w:rPr>
          <w:rFonts w:ascii="Times New Roman" w:eastAsia="Times New Roman" w:hAnsi="Times New Roman" w:cs="Times New Roman"/>
          <w:color w:val="000000" w:themeColor="text1"/>
          <w:sz w:val="24"/>
          <w:szCs w:val="24"/>
        </w:rPr>
        <w:t>gennemfør</w:t>
      </w:r>
      <w:r w:rsidR="4A0ECF70" w:rsidRPr="20223CC8">
        <w:rPr>
          <w:rFonts w:ascii="Times New Roman" w:eastAsia="Times New Roman" w:hAnsi="Times New Roman" w:cs="Times New Roman"/>
          <w:color w:val="000000" w:themeColor="text1"/>
          <w:sz w:val="24"/>
          <w:szCs w:val="24"/>
        </w:rPr>
        <w:t>t</w:t>
      </w:r>
      <w:r w:rsidRPr="6A37B5A7">
        <w:rPr>
          <w:rFonts w:ascii="Times New Roman" w:eastAsia="Times New Roman" w:hAnsi="Times New Roman" w:cs="Times New Roman"/>
          <w:color w:val="000000" w:themeColor="text1"/>
          <w:sz w:val="24"/>
          <w:szCs w:val="24"/>
        </w:rPr>
        <w:t xml:space="preserve"> i overensstemmelse med anlægslovens bestemmelser og inden for rammerne af den udførte miljøkonsekvensvurdering. </w:t>
      </w:r>
    </w:p>
    <w:p w14:paraId="2C2210A9" w14:textId="37CB8B05" w:rsidR="00B51226" w:rsidRDefault="00DD54F1" w:rsidP="005322E4">
      <w:pPr>
        <w:spacing w:line="276" w:lineRule="auto"/>
        <w:rPr>
          <w:rFonts w:ascii="Times New Roman" w:eastAsia="Times New Roman" w:hAnsi="Times New Roman" w:cs="Times New Roman"/>
          <w:color w:val="000000"/>
          <w:sz w:val="24"/>
          <w:szCs w:val="24"/>
        </w:rPr>
      </w:pPr>
      <w:r w:rsidRPr="5115A13B">
        <w:rPr>
          <w:rFonts w:ascii="Times New Roman" w:eastAsia="Times New Roman" w:hAnsi="Times New Roman" w:cs="Times New Roman"/>
          <w:color w:val="000000" w:themeColor="text1"/>
          <w:sz w:val="24"/>
          <w:szCs w:val="24"/>
        </w:rPr>
        <w:t xml:space="preserve">Der er </w:t>
      </w:r>
      <w:r w:rsidR="00B42B9D" w:rsidRPr="5115A13B">
        <w:rPr>
          <w:rFonts w:ascii="Times New Roman" w:eastAsia="Times New Roman" w:hAnsi="Times New Roman" w:cs="Times New Roman"/>
          <w:color w:val="000000" w:themeColor="text1"/>
          <w:sz w:val="24"/>
          <w:szCs w:val="24"/>
        </w:rPr>
        <w:t xml:space="preserve">i væsentlighedsvurderingen </w:t>
      </w:r>
      <w:r w:rsidR="0044637F" w:rsidRPr="5115A13B">
        <w:rPr>
          <w:rFonts w:ascii="Times New Roman" w:eastAsia="Times New Roman" w:hAnsi="Times New Roman" w:cs="Times New Roman"/>
          <w:color w:val="000000" w:themeColor="text1"/>
          <w:sz w:val="24"/>
          <w:szCs w:val="24"/>
        </w:rPr>
        <w:t xml:space="preserve">vurderet, at det kan udelukkes, at projektet har en væsentlig påvirkning af Natura 2000-området </w:t>
      </w:r>
      <w:r w:rsidR="00CF6801" w:rsidRPr="5115A13B">
        <w:rPr>
          <w:rFonts w:ascii="Times New Roman" w:eastAsia="Times New Roman" w:hAnsi="Times New Roman" w:cs="Times New Roman"/>
          <w:color w:val="000000" w:themeColor="text1"/>
          <w:sz w:val="24"/>
          <w:szCs w:val="24"/>
        </w:rPr>
        <w:t>N89, Vadehavet med habitatområde H239 Alslev Ådal</w:t>
      </w:r>
      <w:r w:rsidR="18C5EED3" w:rsidRPr="66A2B72E">
        <w:rPr>
          <w:rFonts w:ascii="Times New Roman" w:eastAsia="Times New Roman" w:hAnsi="Times New Roman" w:cs="Times New Roman"/>
          <w:color w:val="000000" w:themeColor="text1"/>
          <w:sz w:val="24"/>
          <w:szCs w:val="24"/>
        </w:rPr>
        <w:t>,</w:t>
      </w:r>
      <w:r w:rsidR="00CF6801" w:rsidRPr="5115A13B">
        <w:rPr>
          <w:rFonts w:ascii="Times New Roman" w:eastAsia="Times New Roman" w:hAnsi="Times New Roman" w:cs="Times New Roman"/>
          <w:color w:val="000000" w:themeColor="text1"/>
          <w:sz w:val="24"/>
          <w:szCs w:val="24"/>
        </w:rPr>
        <w:t xml:space="preserve"> </w:t>
      </w:r>
      <w:r w:rsidR="0090667F" w:rsidRPr="5115A13B">
        <w:rPr>
          <w:rFonts w:ascii="Times New Roman" w:eastAsia="Times New Roman" w:hAnsi="Times New Roman" w:cs="Times New Roman"/>
          <w:color w:val="000000" w:themeColor="text1"/>
          <w:sz w:val="24"/>
          <w:szCs w:val="24"/>
        </w:rPr>
        <w:t xml:space="preserve">som ligger </w:t>
      </w:r>
      <w:r w:rsidR="00CF6801" w:rsidRPr="5115A13B">
        <w:rPr>
          <w:rFonts w:ascii="Times New Roman" w:eastAsia="Times New Roman" w:hAnsi="Times New Roman" w:cs="Times New Roman"/>
          <w:color w:val="000000" w:themeColor="text1"/>
          <w:sz w:val="24"/>
          <w:szCs w:val="24"/>
        </w:rPr>
        <w:t xml:space="preserve">ca. </w:t>
      </w:r>
      <w:r w:rsidR="00700A66" w:rsidRPr="5115A13B">
        <w:rPr>
          <w:rFonts w:ascii="Times New Roman" w:eastAsia="Times New Roman" w:hAnsi="Times New Roman" w:cs="Times New Roman"/>
          <w:color w:val="000000" w:themeColor="text1"/>
          <w:sz w:val="24"/>
          <w:szCs w:val="24"/>
        </w:rPr>
        <w:t>450</w:t>
      </w:r>
      <w:r w:rsidR="00CF6801" w:rsidRPr="5115A13B">
        <w:rPr>
          <w:rFonts w:ascii="Times New Roman" w:eastAsia="Times New Roman" w:hAnsi="Times New Roman" w:cs="Times New Roman"/>
          <w:color w:val="000000" w:themeColor="text1"/>
          <w:sz w:val="24"/>
          <w:szCs w:val="24"/>
        </w:rPr>
        <w:t xml:space="preserve"> meter vest for</w:t>
      </w:r>
      <w:r w:rsidR="00AA18AE" w:rsidRPr="5115A13B">
        <w:rPr>
          <w:rFonts w:ascii="Times New Roman" w:eastAsia="Times New Roman" w:hAnsi="Times New Roman" w:cs="Times New Roman"/>
          <w:color w:val="000000" w:themeColor="text1"/>
          <w:sz w:val="24"/>
          <w:szCs w:val="24"/>
        </w:rPr>
        <w:t xml:space="preserve"> Rute 11. </w:t>
      </w:r>
      <w:r w:rsidR="009905B0" w:rsidRPr="5115A13B">
        <w:rPr>
          <w:rFonts w:ascii="Times New Roman" w:eastAsia="Times New Roman" w:hAnsi="Times New Roman" w:cs="Times New Roman"/>
          <w:color w:val="000000" w:themeColor="text1"/>
          <w:sz w:val="24"/>
          <w:szCs w:val="24"/>
        </w:rPr>
        <w:t xml:space="preserve">Der </w:t>
      </w:r>
      <w:r w:rsidR="0044637F" w:rsidRPr="5115A13B">
        <w:rPr>
          <w:rFonts w:ascii="Times New Roman" w:eastAsia="Times New Roman" w:hAnsi="Times New Roman" w:cs="Times New Roman"/>
          <w:color w:val="000000" w:themeColor="text1"/>
          <w:sz w:val="24"/>
          <w:szCs w:val="24"/>
        </w:rPr>
        <w:t>er</w:t>
      </w:r>
      <w:r w:rsidR="00AA18AE" w:rsidRPr="5115A13B">
        <w:rPr>
          <w:rFonts w:ascii="Times New Roman" w:eastAsia="Times New Roman" w:hAnsi="Times New Roman" w:cs="Times New Roman"/>
          <w:color w:val="000000" w:themeColor="text1"/>
          <w:sz w:val="24"/>
          <w:szCs w:val="24"/>
        </w:rPr>
        <w:t xml:space="preserve"> der</w:t>
      </w:r>
      <w:r w:rsidR="009905B0" w:rsidRPr="5115A13B">
        <w:rPr>
          <w:rFonts w:ascii="Times New Roman" w:eastAsia="Times New Roman" w:hAnsi="Times New Roman" w:cs="Times New Roman"/>
          <w:color w:val="000000" w:themeColor="text1"/>
          <w:sz w:val="24"/>
          <w:szCs w:val="24"/>
        </w:rPr>
        <w:t>for</w:t>
      </w:r>
      <w:r w:rsidR="00AA18AE" w:rsidRPr="5115A13B">
        <w:rPr>
          <w:rFonts w:ascii="Times New Roman" w:eastAsia="Times New Roman" w:hAnsi="Times New Roman" w:cs="Times New Roman"/>
          <w:color w:val="000000" w:themeColor="text1"/>
          <w:sz w:val="24"/>
          <w:szCs w:val="24"/>
        </w:rPr>
        <w:t xml:space="preserve"> ikke</w:t>
      </w:r>
      <w:r w:rsidR="0044637F" w:rsidRPr="5115A13B">
        <w:rPr>
          <w:rFonts w:ascii="Times New Roman" w:eastAsia="Times New Roman" w:hAnsi="Times New Roman" w:cs="Times New Roman"/>
          <w:color w:val="000000" w:themeColor="text1"/>
          <w:sz w:val="24"/>
          <w:szCs w:val="24"/>
        </w:rPr>
        <w:t xml:space="preserve"> foretaget en konsekvensvurdering for at afgøre, om projektet er skadeligt for områdets </w:t>
      </w:r>
      <w:r w:rsidR="00AA18AE" w:rsidRPr="5115A13B">
        <w:rPr>
          <w:rFonts w:ascii="Times New Roman" w:eastAsia="Times New Roman" w:hAnsi="Times New Roman" w:cs="Times New Roman"/>
          <w:color w:val="000000" w:themeColor="text1"/>
          <w:sz w:val="24"/>
          <w:szCs w:val="24"/>
        </w:rPr>
        <w:t>u</w:t>
      </w:r>
      <w:r w:rsidR="0044637F" w:rsidRPr="5115A13B">
        <w:rPr>
          <w:rFonts w:ascii="Times New Roman" w:eastAsia="Times New Roman" w:hAnsi="Times New Roman" w:cs="Times New Roman"/>
          <w:color w:val="000000" w:themeColor="text1"/>
          <w:sz w:val="24"/>
          <w:szCs w:val="24"/>
        </w:rPr>
        <w:t xml:space="preserve">dpegningsgrundlag </w:t>
      </w:r>
      <w:r w:rsidR="0044637F" w:rsidRPr="1CA04C50">
        <w:rPr>
          <w:rFonts w:ascii="Times New Roman" w:eastAsia="Times New Roman" w:hAnsi="Times New Roman" w:cs="Times New Roman"/>
          <w:color w:val="000000" w:themeColor="text1"/>
          <w:sz w:val="24"/>
          <w:szCs w:val="24"/>
        </w:rPr>
        <w:t>j</w:t>
      </w:r>
      <w:r w:rsidR="67176514" w:rsidRPr="1CA04C50">
        <w:rPr>
          <w:rFonts w:ascii="Times New Roman" w:eastAsia="Times New Roman" w:hAnsi="Times New Roman" w:cs="Times New Roman"/>
          <w:color w:val="000000" w:themeColor="text1"/>
          <w:sz w:val="24"/>
          <w:szCs w:val="24"/>
        </w:rPr>
        <w:t>f.</w:t>
      </w:r>
      <w:r w:rsidR="0044637F" w:rsidRPr="5115A13B">
        <w:rPr>
          <w:rFonts w:ascii="Times New Roman" w:eastAsia="Times New Roman" w:hAnsi="Times New Roman" w:cs="Times New Roman"/>
          <w:color w:val="000000" w:themeColor="text1"/>
          <w:sz w:val="24"/>
          <w:szCs w:val="24"/>
        </w:rPr>
        <w:t xml:space="preserve"> habitatbekendtgørelsens §</w:t>
      </w:r>
      <w:r w:rsidR="77ACAD75" w:rsidRPr="1CA04C50">
        <w:rPr>
          <w:rFonts w:ascii="Times New Roman" w:eastAsia="Times New Roman" w:hAnsi="Times New Roman" w:cs="Times New Roman"/>
          <w:color w:val="000000" w:themeColor="text1"/>
          <w:sz w:val="24"/>
          <w:szCs w:val="24"/>
        </w:rPr>
        <w:t xml:space="preserve"> </w:t>
      </w:r>
      <w:r w:rsidR="0044637F" w:rsidRPr="5115A13B">
        <w:rPr>
          <w:rFonts w:ascii="Times New Roman" w:eastAsia="Times New Roman" w:hAnsi="Times New Roman" w:cs="Times New Roman"/>
          <w:color w:val="000000" w:themeColor="text1"/>
          <w:sz w:val="24"/>
          <w:szCs w:val="24"/>
        </w:rPr>
        <w:t>6</w:t>
      </w:r>
      <w:r w:rsidR="00EE0D56" w:rsidRPr="5115A13B">
        <w:rPr>
          <w:rFonts w:ascii="Times New Roman" w:eastAsia="Times New Roman" w:hAnsi="Times New Roman" w:cs="Times New Roman"/>
          <w:color w:val="000000" w:themeColor="text1"/>
          <w:sz w:val="24"/>
          <w:szCs w:val="24"/>
        </w:rPr>
        <w:t>.</w:t>
      </w:r>
      <w:r w:rsidR="00C73697" w:rsidRPr="5115A13B">
        <w:rPr>
          <w:rFonts w:ascii="Times New Roman" w:eastAsia="Times New Roman" w:hAnsi="Times New Roman" w:cs="Times New Roman"/>
          <w:color w:val="000000" w:themeColor="text1"/>
          <w:sz w:val="24"/>
          <w:szCs w:val="24"/>
        </w:rPr>
        <w:t xml:space="preserve"> </w:t>
      </w:r>
      <w:r w:rsidR="00991007" w:rsidRPr="5115A13B">
        <w:rPr>
          <w:rFonts w:ascii="Times New Roman" w:eastAsia="Times New Roman" w:hAnsi="Times New Roman" w:cs="Times New Roman"/>
          <w:color w:val="000000" w:themeColor="text1"/>
          <w:sz w:val="24"/>
          <w:szCs w:val="24"/>
        </w:rPr>
        <w:t>Habitatområde</w:t>
      </w:r>
      <w:r w:rsidR="00C73697" w:rsidRPr="5115A13B">
        <w:rPr>
          <w:rFonts w:ascii="Times New Roman" w:eastAsia="Times New Roman" w:hAnsi="Times New Roman" w:cs="Times New Roman"/>
          <w:color w:val="000000" w:themeColor="text1"/>
          <w:sz w:val="24"/>
          <w:szCs w:val="24"/>
        </w:rPr>
        <w:t xml:space="preserve"> </w:t>
      </w:r>
      <w:r w:rsidR="001A6066" w:rsidRPr="5115A13B">
        <w:rPr>
          <w:rFonts w:ascii="Times New Roman" w:eastAsia="Times New Roman" w:hAnsi="Times New Roman" w:cs="Times New Roman"/>
          <w:color w:val="000000" w:themeColor="text1"/>
          <w:sz w:val="24"/>
          <w:szCs w:val="24"/>
        </w:rPr>
        <w:t xml:space="preserve">H239 er særligt udpeget på baggrund af væsentlig tilstedeværelse af naturtyperne </w:t>
      </w:r>
      <w:r w:rsidR="52D027BD" w:rsidRPr="1CA04C50">
        <w:rPr>
          <w:rFonts w:ascii="Times New Roman" w:eastAsia="Times New Roman" w:hAnsi="Times New Roman" w:cs="Times New Roman"/>
          <w:color w:val="000000" w:themeColor="text1"/>
          <w:sz w:val="24"/>
          <w:szCs w:val="24"/>
        </w:rPr>
        <w:t>v</w:t>
      </w:r>
      <w:r w:rsidR="001A6066" w:rsidRPr="5115A13B">
        <w:rPr>
          <w:rFonts w:ascii="Times New Roman" w:eastAsia="Times New Roman" w:hAnsi="Times New Roman" w:cs="Times New Roman"/>
          <w:color w:val="000000" w:themeColor="text1"/>
          <w:sz w:val="24"/>
          <w:szCs w:val="24"/>
        </w:rPr>
        <w:t>andløb med vandplanter (3260), surt overdrev (6230), revling-indlandsklit (2320) tør- og våd hede (4030 og 4010), kildevæld (7220) og arterne havlampret, bæklampret, flodlampret, laks, snæbel og odder</w:t>
      </w:r>
      <w:r w:rsidR="05FFCF6C" w:rsidRPr="1CA04C50">
        <w:rPr>
          <w:rFonts w:ascii="Times New Roman" w:eastAsia="Times New Roman" w:hAnsi="Times New Roman" w:cs="Times New Roman"/>
          <w:color w:val="000000" w:themeColor="text1"/>
          <w:sz w:val="24"/>
          <w:szCs w:val="24"/>
        </w:rPr>
        <w:t>,</w:t>
      </w:r>
      <w:r w:rsidR="001A6066" w:rsidRPr="5115A13B">
        <w:rPr>
          <w:rFonts w:ascii="Times New Roman" w:eastAsia="Times New Roman" w:hAnsi="Times New Roman" w:cs="Times New Roman"/>
          <w:color w:val="000000" w:themeColor="text1"/>
          <w:sz w:val="24"/>
          <w:szCs w:val="24"/>
        </w:rPr>
        <w:t xml:space="preserve"> der lever i Alslev Å. </w:t>
      </w:r>
    </w:p>
    <w:p w14:paraId="64B96037" w14:textId="0906E3C3" w:rsidR="00B35621" w:rsidRPr="00DD54F1" w:rsidRDefault="00B35621" w:rsidP="005322E4">
      <w:pPr>
        <w:spacing w:line="276" w:lineRule="auto"/>
        <w:rPr>
          <w:rFonts w:ascii="Times New Roman" w:eastAsia="Times New Roman" w:hAnsi="Times New Roman" w:cs="Times New Roman"/>
          <w:color w:val="000000"/>
          <w:sz w:val="24"/>
          <w:szCs w:val="24"/>
        </w:rPr>
      </w:pPr>
      <w:r w:rsidRPr="1CA04C50">
        <w:rPr>
          <w:rFonts w:ascii="Times New Roman" w:eastAsia="Times New Roman" w:hAnsi="Times New Roman" w:cs="Times New Roman"/>
          <w:color w:val="000000" w:themeColor="text1"/>
          <w:sz w:val="24"/>
          <w:szCs w:val="24"/>
        </w:rPr>
        <w:t>Der er</w:t>
      </w:r>
      <w:r w:rsidR="43CEDF25" w:rsidRPr="1CA04C50">
        <w:rPr>
          <w:rFonts w:ascii="Times New Roman" w:eastAsia="Times New Roman" w:hAnsi="Times New Roman" w:cs="Times New Roman"/>
          <w:color w:val="000000" w:themeColor="text1"/>
          <w:sz w:val="24"/>
          <w:szCs w:val="24"/>
        </w:rPr>
        <w:t xml:space="preserve"> i</w:t>
      </w:r>
      <w:r w:rsidRPr="1CA04C50">
        <w:rPr>
          <w:rFonts w:ascii="Times New Roman" w:eastAsia="Times New Roman" w:hAnsi="Times New Roman" w:cs="Times New Roman"/>
          <w:color w:val="000000" w:themeColor="text1"/>
          <w:sz w:val="24"/>
          <w:szCs w:val="24"/>
        </w:rPr>
        <w:t xml:space="preserve"> forbindelse med miljøkonsekvensvurderingen ikke konstateret direkte påvirkning af bilag IV-arter inden for de arealer, som forventes påvirket af anlægsarbejdet. Dog vil der </w:t>
      </w:r>
      <w:r w:rsidR="00D049CB" w:rsidRPr="1CA04C50">
        <w:rPr>
          <w:rFonts w:ascii="Times New Roman" w:eastAsia="Times New Roman" w:hAnsi="Times New Roman" w:cs="Times New Roman"/>
          <w:color w:val="000000" w:themeColor="text1"/>
          <w:sz w:val="24"/>
          <w:szCs w:val="24"/>
        </w:rPr>
        <w:t xml:space="preserve">blive nedrevet bygninger, som kan være </w:t>
      </w:r>
      <w:r w:rsidR="006E7887" w:rsidRPr="1CA04C50">
        <w:rPr>
          <w:rFonts w:ascii="Times New Roman" w:eastAsia="Times New Roman" w:hAnsi="Times New Roman" w:cs="Times New Roman"/>
          <w:color w:val="000000" w:themeColor="text1"/>
          <w:sz w:val="24"/>
          <w:szCs w:val="24"/>
        </w:rPr>
        <w:t xml:space="preserve">potentielle </w:t>
      </w:r>
      <w:r w:rsidR="00756410" w:rsidRPr="1CA04C50">
        <w:rPr>
          <w:rFonts w:ascii="Times New Roman" w:eastAsia="Times New Roman" w:hAnsi="Times New Roman" w:cs="Times New Roman"/>
          <w:color w:val="000000" w:themeColor="text1"/>
          <w:sz w:val="24"/>
          <w:szCs w:val="24"/>
        </w:rPr>
        <w:t xml:space="preserve">yngle- og rasteområder </w:t>
      </w:r>
      <w:r w:rsidRPr="1CA04C50">
        <w:rPr>
          <w:rFonts w:ascii="Times New Roman" w:eastAsia="Times New Roman" w:hAnsi="Times New Roman" w:cs="Times New Roman"/>
          <w:color w:val="000000" w:themeColor="text1"/>
          <w:sz w:val="24"/>
          <w:szCs w:val="24"/>
        </w:rPr>
        <w:t>for</w:t>
      </w:r>
      <w:r w:rsidR="006E7887" w:rsidRPr="1CA04C50">
        <w:rPr>
          <w:rFonts w:ascii="Times New Roman" w:eastAsia="Times New Roman" w:hAnsi="Times New Roman" w:cs="Times New Roman"/>
          <w:color w:val="000000" w:themeColor="text1"/>
          <w:sz w:val="24"/>
          <w:szCs w:val="24"/>
        </w:rPr>
        <w:t xml:space="preserve"> bilag IV-arter</w:t>
      </w:r>
      <w:r w:rsidRPr="1CA04C50">
        <w:rPr>
          <w:rFonts w:ascii="Times New Roman" w:eastAsia="Times New Roman" w:hAnsi="Times New Roman" w:cs="Times New Roman"/>
          <w:color w:val="000000" w:themeColor="text1"/>
          <w:sz w:val="24"/>
          <w:szCs w:val="24"/>
        </w:rPr>
        <w:t xml:space="preserve"> (flagermusegnede </w:t>
      </w:r>
      <w:r w:rsidR="00D049CB" w:rsidRPr="1CA04C50">
        <w:rPr>
          <w:rFonts w:ascii="Times New Roman" w:eastAsia="Times New Roman" w:hAnsi="Times New Roman" w:cs="Times New Roman"/>
          <w:color w:val="000000" w:themeColor="text1"/>
          <w:sz w:val="24"/>
          <w:szCs w:val="24"/>
        </w:rPr>
        <w:t>huse</w:t>
      </w:r>
      <w:r w:rsidRPr="1CA04C50">
        <w:rPr>
          <w:rFonts w:ascii="Times New Roman" w:eastAsia="Times New Roman" w:hAnsi="Times New Roman" w:cs="Times New Roman"/>
          <w:color w:val="000000" w:themeColor="text1"/>
          <w:sz w:val="24"/>
          <w:szCs w:val="24"/>
        </w:rPr>
        <w:t xml:space="preserve">). </w:t>
      </w:r>
      <w:r w:rsidR="00756410" w:rsidRPr="1CA04C50">
        <w:rPr>
          <w:rFonts w:ascii="Times New Roman" w:eastAsia="Times New Roman" w:hAnsi="Times New Roman" w:cs="Times New Roman"/>
          <w:color w:val="000000" w:themeColor="text1"/>
          <w:sz w:val="24"/>
          <w:szCs w:val="24"/>
        </w:rPr>
        <w:t>Der vil i</w:t>
      </w:r>
      <w:r w:rsidR="008256B5" w:rsidRPr="1CA04C50">
        <w:rPr>
          <w:rFonts w:ascii="Times New Roman" w:eastAsia="Times New Roman" w:hAnsi="Times New Roman" w:cs="Times New Roman"/>
          <w:color w:val="000000" w:themeColor="text1"/>
          <w:sz w:val="24"/>
          <w:szCs w:val="24"/>
        </w:rPr>
        <w:t xml:space="preserve">nden </w:t>
      </w:r>
      <w:r w:rsidR="00496FC4" w:rsidRPr="1CA04C50">
        <w:rPr>
          <w:rFonts w:ascii="Times New Roman" w:eastAsia="Times New Roman" w:hAnsi="Times New Roman" w:cs="Times New Roman"/>
          <w:color w:val="000000" w:themeColor="text1"/>
          <w:sz w:val="24"/>
          <w:szCs w:val="24"/>
        </w:rPr>
        <w:t>nedrivning</w:t>
      </w:r>
      <w:r w:rsidR="002F7051" w:rsidRPr="1CA04C50">
        <w:rPr>
          <w:rFonts w:ascii="Times New Roman" w:eastAsia="Times New Roman" w:hAnsi="Times New Roman" w:cs="Times New Roman"/>
          <w:color w:val="000000" w:themeColor="text1"/>
          <w:sz w:val="24"/>
          <w:szCs w:val="24"/>
        </w:rPr>
        <w:t xml:space="preserve"> </w:t>
      </w:r>
      <w:r w:rsidR="00EF3897" w:rsidRPr="1CA04C50">
        <w:rPr>
          <w:rFonts w:ascii="Times New Roman" w:eastAsia="Times New Roman" w:hAnsi="Times New Roman" w:cs="Times New Roman"/>
          <w:color w:val="000000" w:themeColor="text1"/>
          <w:sz w:val="24"/>
          <w:szCs w:val="24"/>
        </w:rPr>
        <w:t xml:space="preserve">af flagermusegnede bygninger </w:t>
      </w:r>
      <w:r w:rsidR="00FE32AF" w:rsidRPr="1CA04C50">
        <w:rPr>
          <w:rFonts w:ascii="Times New Roman" w:eastAsia="Times New Roman" w:hAnsi="Times New Roman" w:cs="Times New Roman"/>
          <w:color w:val="000000" w:themeColor="text1"/>
          <w:sz w:val="24"/>
          <w:szCs w:val="24"/>
        </w:rPr>
        <w:t xml:space="preserve">og </w:t>
      </w:r>
      <w:r w:rsidR="00F673B4" w:rsidRPr="1CA04C50">
        <w:rPr>
          <w:rFonts w:ascii="Times New Roman" w:eastAsia="Times New Roman" w:hAnsi="Times New Roman" w:cs="Times New Roman"/>
          <w:color w:val="000000" w:themeColor="text1"/>
          <w:sz w:val="24"/>
          <w:szCs w:val="24"/>
        </w:rPr>
        <w:t>eventuel fældning af flagermusegnede træer</w:t>
      </w:r>
      <w:r w:rsidR="00FE32AF" w:rsidRPr="1CA04C50">
        <w:rPr>
          <w:rFonts w:ascii="Times New Roman" w:eastAsia="Times New Roman" w:hAnsi="Times New Roman" w:cs="Times New Roman"/>
          <w:color w:val="000000" w:themeColor="text1"/>
          <w:sz w:val="24"/>
          <w:szCs w:val="24"/>
        </w:rPr>
        <w:t xml:space="preserve"> </w:t>
      </w:r>
      <w:r w:rsidR="002F7051" w:rsidRPr="1CA04C50">
        <w:rPr>
          <w:rFonts w:ascii="Times New Roman" w:eastAsia="Times New Roman" w:hAnsi="Times New Roman" w:cs="Times New Roman"/>
          <w:color w:val="000000" w:themeColor="text1"/>
          <w:sz w:val="24"/>
          <w:szCs w:val="24"/>
        </w:rPr>
        <w:t>blive</w:t>
      </w:r>
      <w:r w:rsidR="00BA3B10" w:rsidRPr="1CA04C50">
        <w:rPr>
          <w:rFonts w:ascii="Times New Roman" w:eastAsia="Times New Roman" w:hAnsi="Times New Roman" w:cs="Times New Roman"/>
          <w:color w:val="000000" w:themeColor="text1"/>
          <w:sz w:val="24"/>
          <w:szCs w:val="24"/>
        </w:rPr>
        <w:t xml:space="preserve"> etableret </w:t>
      </w:r>
      <w:r w:rsidR="00FB7188" w:rsidRPr="1CA04C50">
        <w:rPr>
          <w:rFonts w:ascii="Times New Roman" w:eastAsia="Times New Roman" w:hAnsi="Times New Roman" w:cs="Times New Roman"/>
          <w:color w:val="000000" w:themeColor="text1"/>
          <w:sz w:val="24"/>
          <w:szCs w:val="24"/>
        </w:rPr>
        <w:t>afværgeforanstaltninger</w:t>
      </w:r>
      <w:r w:rsidR="009B122B" w:rsidRPr="1CA04C50">
        <w:rPr>
          <w:rFonts w:ascii="Times New Roman" w:eastAsia="Times New Roman" w:hAnsi="Times New Roman" w:cs="Times New Roman"/>
          <w:color w:val="000000" w:themeColor="text1"/>
          <w:sz w:val="24"/>
          <w:szCs w:val="24"/>
        </w:rPr>
        <w:t>, der er nødvendige for at sikre opretholdelse af de påvirkede arters økologiske funktionalitet</w:t>
      </w:r>
      <w:r w:rsidR="00FB7188" w:rsidRPr="1CA04C50">
        <w:rPr>
          <w:rFonts w:ascii="Times New Roman" w:eastAsia="Times New Roman" w:hAnsi="Times New Roman" w:cs="Times New Roman"/>
          <w:color w:val="000000" w:themeColor="text1"/>
          <w:sz w:val="24"/>
          <w:szCs w:val="24"/>
        </w:rPr>
        <w:t>.</w:t>
      </w:r>
      <w:r w:rsidR="002F7051" w:rsidRPr="1CA04C50">
        <w:rPr>
          <w:rFonts w:ascii="Times New Roman" w:eastAsia="Times New Roman" w:hAnsi="Times New Roman" w:cs="Times New Roman"/>
          <w:color w:val="000000" w:themeColor="text1"/>
          <w:sz w:val="24"/>
          <w:szCs w:val="24"/>
        </w:rPr>
        <w:t xml:space="preserve"> </w:t>
      </w:r>
    </w:p>
    <w:p w14:paraId="00BF9F73" w14:textId="16A11B95" w:rsidR="001E414F" w:rsidRPr="00B70F81" w:rsidRDefault="001E414F" w:rsidP="005322E4">
      <w:pPr>
        <w:spacing w:line="276" w:lineRule="auto"/>
        <w:rPr>
          <w:rFonts w:ascii="Times New Roman" w:eastAsia="Times New Roman" w:hAnsi="Times New Roman" w:cs="Times New Roman"/>
          <w:color w:val="000000"/>
          <w:sz w:val="24"/>
          <w:szCs w:val="24"/>
        </w:rPr>
      </w:pPr>
      <w:r w:rsidRPr="007420D8">
        <w:rPr>
          <w:rFonts w:ascii="Times New Roman" w:eastAsia="Times New Roman" w:hAnsi="Times New Roman" w:cs="Times New Roman"/>
          <w:sz w:val="24"/>
          <w:szCs w:val="24"/>
          <w:lang w:eastAsia="da-DK"/>
        </w:rPr>
        <w:t xml:space="preserve">På baggrund af de gennemførte miljømæssige vurderinger af anlægsprojektet i § 1, </w:t>
      </w:r>
      <w:r w:rsidRPr="66730BDA">
        <w:rPr>
          <w:rFonts w:ascii="Times New Roman" w:eastAsia="Times New Roman" w:hAnsi="Times New Roman" w:cs="Times New Roman"/>
          <w:color w:val="000000" w:themeColor="text1"/>
          <w:sz w:val="24"/>
          <w:szCs w:val="24"/>
        </w:rPr>
        <w:t xml:space="preserve">er det vurderingen, at gennemførslen af projektet </w:t>
      </w:r>
      <w:r w:rsidR="71D35175" w:rsidRPr="5609D9DC">
        <w:rPr>
          <w:rFonts w:ascii="Times New Roman" w:eastAsia="Times New Roman" w:hAnsi="Times New Roman" w:cs="Times New Roman"/>
          <w:color w:val="000000" w:themeColor="text1"/>
          <w:sz w:val="24"/>
          <w:szCs w:val="24"/>
        </w:rPr>
        <w:t>vil kunne</w:t>
      </w:r>
      <w:r w:rsidRPr="66730BDA">
        <w:rPr>
          <w:rFonts w:ascii="Times New Roman" w:eastAsia="Times New Roman" w:hAnsi="Times New Roman" w:cs="Times New Roman"/>
          <w:color w:val="000000" w:themeColor="text1"/>
          <w:sz w:val="24"/>
          <w:szCs w:val="24"/>
        </w:rPr>
        <w:t xml:space="preserve"> ske inden for rammerne af habitatdirektivets artikel 6, stk. 3. Lovforslaget</w:t>
      </w:r>
      <w:r w:rsidR="46A0705E" w:rsidRPr="008A5C8E">
        <w:rPr>
          <w:rFonts w:ascii="Times New Roman" w:eastAsia="Times New Roman" w:hAnsi="Times New Roman" w:cs="Times New Roman"/>
          <w:color w:val="000000" w:themeColor="text1"/>
          <w:sz w:val="24"/>
          <w:szCs w:val="24"/>
        </w:rPr>
        <w:t xml:space="preserve"> </w:t>
      </w:r>
      <w:r w:rsidR="46A0705E" w:rsidRPr="23C4E35F">
        <w:rPr>
          <w:rFonts w:ascii="Times New Roman" w:eastAsia="Times New Roman" w:hAnsi="Times New Roman" w:cs="Times New Roman"/>
          <w:color w:val="000000" w:themeColor="text1"/>
          <w:sz w:val="24"/>
          <w:szCs w:val="24"/>
        </w:rPr>
        <w:t>vil</w:t>
      </w:r>
      <w:r w:rsidRPr="23C4E35F">
        <w:rPr>
          <w:rFonts w:ascii="Times New Roman" w:eastAsia="Times New Roman" w:hAnsi="Times New Roman" w:cs="Times New Roman"/>
          <w:color w:val="000000" w:themeColor="text1"/>
          <w:sz w:val="24"/>
          <w:szCs w:val="24"/>
        </w:rPr>
        <w:t xml:space="preserve"> udgør</w:t>
      </w:r>
      <w:r w:rsidR="2290715B" w:rsidRPr="23C4E35F">
        <w:rPr>
          <w:rFonts w:ascii="Times New Roman" w:eastAsia="Times New Roman" w:hAnsi="Times New Roman" w:cs="Times New Roman"/>
          <w:color w:val="000000" w:themeColor="text1"/>
          <w:sz w:val="24"/>
          <w:szCs w:val="24"/>
        </w:rPr>
        <w:t>e</w:t>
      </w:r>
      <w:r w:rsidRPr="66730BDA">
        <w:rPr>
          <w:rFonts w:ascii="Times New Roman" w:eastAsia="Times New Roman" w:hAnsi="Times New Roman" w:cs="Times New Roman"/>
          <w:color w:val="000000" w:themeColor="text1"/>
          <w:sz w:val="24"/>
          <w:szCs w:val="24"/>
        </w:rPr>
        <w:t xml:space="preserve"> godkendelse af projektet i forhold til habitatdirektivets artikel 6, stk. 3.</w:t>
      </w:r>
    </w:p>
    <w:p w14:paraId="5254B0E7"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Hvor bestemmelserne i de nævnte love indeholder skønsmæssige beføjelser for myndigheden, og hvor der efter disse kan tages hensyn til bygherrens interesser og samfundets interesser i et givent projekt, er det den generelle vurdering, at hensynet til projektet kan indgå med betydelig vægt.</w:t>
      </w:r>
    </w:p>
    <w:p w14:paraId="16137B9E" w14:textId="77777777" w:rsidR="001E414F" w:rsidRPr="00B70F81" w:rsidRDefault="001E414F" w:rsidP="005322E4">
      <w:pPr>
        <w:spacing w:line="276" w:lineRule="auto"/>
        <w:rPr>
          <w:rFonts w:ascii="Times New Roman" w:eastAsia="Times New Roman" w:hAnsi="Times New Roman" w:cs="Times New Roman"/>
          <w:color w:val="000000"/>
          <w:sz w:val="24"/>
          <w:szCs w:val="24"/>
        </w:rPr>
      </w:pPr>
    </w:p>
    <w:p w14:paraId="047A1858" w14:textId="77777777" w:rsidR="001E414F" w:rsidRPr="00B70F81" w:rsidRDefault="001E414F" w:rsidP="005322E4">
      <w:pPr>
        <w:keepNext/>
        <w:keepLines/>
        <w:spacing w:before="40" w:line="276" w:lineRule="auto"/>
        <w:outlineLvl w:val="2"/>
        <w:rPr>
          <w:rFonts w:ascii="Times New Roman" w:eastAsia="Times New Roman" w:hAnsi="Times New Roman" w:cs="Times New Roman"/>
          <w:sz w:val="24"/>
          <w:szCs w:val="24"/>
        </w:rPr>
      </w:pPr>
      <w:bookmarkStart w:id="40" w:name="_Toc161386694"/>
      <w:bookmarkStart w:id="41" w:name="_Toc161387076"/>
      <w:r w:rsidRPr="00B70F81">
        <w:rPr>
          <w:rFonts w:ascii="Times New Roman" w:eastAsia="Times New Roman" w:hAnsi="Times New Roman" w:cs="Times New Roman"/>
          <w:sz w:val="24"/>
          <w:szCs w:val="24"/>
        </w:rPr>
        <w:t>3.5.3. Fravigelse af anden lovgivning</w:t>
      </w:r>
      <w:bookmarkEnd w:id="40"/>
      <w:bookmarkEnd w:id="41"/>
    </w:p>
    <w:p w14:paraId="5C982164" w14:textId="3DABD1A9" w:rsidR="001E414F" w:rsidRPr="00B70F81" w:rsidRDefault="001E414F" w:rsidP="005322E4">
      <w:pPr>
        <w:spacing w:line="276" w:lineRule="auto"/>
        <w:rPr>
          <w:rFonts w:ascii="Times New Roman" w:eastAsia="Times New Roman" w:hAnsi="Times New Roman" w:cs="Times New Roman"/>
          <w:sz w:val="24"/>
          <w:szCs w:val="24"/>
          <w:lang w:eastAsia="da-DK"/>
        </w:rPr>
      </w:pPr>
      <w:r w:rsidRPr="00B70F81">
        <w:rPr>
          <w:rFonts w:ascii="Times New Roman" w:eastAsia="Times New Roman" w:hAnsi="Times New Roman" w:cs="Times New Roman"/>
          <w:sz w:val="24"/>
          <w:szCs w:val="24"/>
          <w:lang w:eastAsia="da-DK"/>
        </w:rPr>
        <w:t xml:space="preserve">For at skabe klarhed om, at anlægsloven </w:t>
      </w:r>
      <w:r w:rsidR="658DD268" w:rsidRPr="5F270C61">
        <w:rPr>
          <w:rFonts w:ascii="Times New Roman" w:eastAsia="Times New Roman" w:hAnsi="Times New Roman" w:cs="Times New Roman"/>
          <w:sz w:val="24"/>
          <w:szCs w:val="24"/>
          <w:lang w:eastAsia="da-DK"/>
        </w:rPr>
        <w:t>vil</w:t>
      </w:r>
      <w:r w:rsidRPr="5F270C61">
        <w:rPr>
          <w:rFonts w:ascii="Times New Roman" w:eastAsia="Times New Roman" w:hAnsi="Times New Roman" w:cs="Times New Roman"/>
          <w:sz w:val="24"/>
          <w:szCs w:val="24"/>
          <w:lang w:eastAsia="da-DK"/>
        </w:rPr>
        <w:t xml:space="preserve"> udgør</w:t>
      </w:r>
      <w:r w:rsidR="227FF08C" w:rsidRPr="5F270C61">
        <w:rPr>
          <w:rFonts w:ascii="Times New Roman" w:eastAsia="Times New Roman" w:hAnsi="Times New Roman" w:cs="Times New Roman"/>
          <w:sz w:val="24"/>
          <w:szCs w:val="24"/>
          <w:lang w:eastAsia="da-DK"/>
        </w:rPr>
        <w:t>e</w:t>
      </w:r>
      <w:r w:rsidRPr="00B70F81">
        <w:rPr>
          <w:rFonts w:ascii="Times New Roman" w:eastAsia="Times New Roman" w:hAnsi="Times New Roman" w:cs="Times New Roman"/>
          <w:sz w:val="24"/>
          <w:szCs w:val="24"/>
          <w:lang w:eastAsia="da-DK"/>
        </w:rPr>
        <w:t xml:space="preserve"> det fornødne retlige grundlag for de fysiske arealindgreb, foreslås det i lovforslagets § 5, at visse konkrete bestemmelser og tilladelseskrav i </w:t>
      </w:r>
      <w:r w:rsidRPr="36751BD5">
        <w:rPr>
          <w:rFonts w:ascii="Times New Roman" w:eastAsia="Times New Roman" w:hAnsi="Times New Roman" w:cs="Times New Roman"/>
          <w:color w:val="000000" w:themeColor="text1"/>
          <w:sz w:val="24"/>
          <w:szCs w:val="24"/>
        </w:rPr>
        <w:t xml:space="preserve">planloven og naturbeskyttelsesloven </w:t>
      </w:r>
      <w:r w:rsidRPr="00B70F81">
        <w:rPr>
          <w:rFonts w:ascii="Times New Roman" w:eastAsia="Times New Roman" w:hAnsi="Times New Roman" w:cs="Times New Roman"/>
          <w:sz w:val="24"/>
          <w:szCs w:val="24"/>
          <w:lang w:eastAsia="da-DK"/>
        </w:rPr>
        <w:t xml:space="preserve">ikke </w:t>
      </w:r>
      <w:r w:rsidR="7B705FB2" w:rsidRPr="5579DA40">
        <w:rPr>
          <w:rFonts w:ascii="Times New Roman" w:eastAsia="Times New Roman" w:hAnsi="Times New Roman" w:cs="Times New Roman"/>
          <w:sz w:val="24"/>
          <w:szCs w:val="24"/>
          <w:lang w:eastAsia="da-DK"/>
        </w:rPr>
        <w:t>vil</w:t>
      </w:r>
      <w:r w:rsidRPr="5579DA40">
        <w:rPr>
          <w:rFonts w:ascii="Times New Roman" w:eastAsia="Times New Roman" w:hAnsi="Times New Roman" w:cs="Times New Roman"/>
          <w:sz w:val="24"/>
          <w:szCs w:val="24"/>
          <w:lang w:eastAsia="da-DK"/>
        </w:rPr>
        <w:t xml:space="preserve"> </w:t>
      </w:r>
      <w:r w:rsidRPr="00B70F81">
        <w:rPr>
          <w:rFonts w:ascii="Times New Roman" w:eastAsia="Times New Roman" w:hAnsi="Times New Roman" w:cs="Times New Roman"/>
          <w:sz w:val="24"/>
          <w:szCs w:val="24"/>
          <w:lang w:eastAsia="da-DK"/>
        </w:rPr>
        <w:t xml:space="preserve">finde anvendelse ved gennemførelse af projektet nævnt i § 1, og dermed fraviges med anlægsloven. </w:t>
      </w:r>
    </w:p>
    <w:p w14:paraId="3D5D7545" w14:textId="03971285" w:rsidR="001E414F" w:rsidRPr="00B70F81" w:rsidRDefault="001E414F" w:rsidP="005322E4">
      <w:pPr>
        <w:spacing w:line="276" w:lineRule="auto"/>
        <w:rPr>
          <w:rFonts w:ascii="Times New Roman" w:eastAsia="Times New Roman" w:hAnsi="Times New Roman" w:cs="Times New Roman"/>
          <w:sz w:val="24"/>
          <w:szCs w:val="24"/>
          <w:lang w:eastAsia="da-DK"/>
        </w:rPr>
      </w:pPr>
      <w:r w:rsidRPr="00B70F81">
        <w:rPr>
          <w:rFonts w:ascii="Times New Roman" w:eastAsia="Times New Roman" w:hAnsi="Times New Roman" w:cs="Times New Roman"/>
          <w:sz w:val="24"/>
          <w:szCs w:val="24"/>
          <w:lang w:eastAsia="da-DK"/>
        </w:rPr>
        <w:lastRenderedPageBreak/>
        <w:t xml:space="preserve">Anlægsprojektet, afledte terrænreguleringer og erstatningsnatur uden for anlægsområdet, </w:t>
      </w:r>
      <w:r w:rsidR="7667B935" w:rsidRPr="620C5A6A">
        <w:rPr>
          <w:rFonts w:ascii="Times New Roman" w:eastAsia="Times New Roman" w:hAnsi="Times New Roman" w:cs="Times New Roman"/>
          <w:sz w:val="24"/>
          <w:szCs w:val="24"/>
          <w:lang w:eastAsia="da-DK"/>
        </w:rPr>
        <w:t xml:space="preserve">vil </w:t>
      </w:r>
      <w:r w:rsidR="0AE00690" w:rsidRPr="620C5A6A">
        <w:rPr>
          <w:rFonts w:ascii="Times New Roman" w:eastAsia="Times New Roman" w:hAnsi="Times New Roman" w:cs="Times New Roman"/>
          <w:sz w:val="24"/>
          <w:szCs w:val="24"/>
          <w:lang w:eastAsia="da-DK"/>
        </w:rPr>
        <w:t>kunne</w:t>
      </w:r>
      <w:r w:rsidRPr="00B70F81">
        <w:rPr>
          <w:rFonts w:ascii="Times New Roman" w:eastAsia="Times New Roman" w:hAnsi="Times New Roman" w:cs="Times New Roman"/>
          <w:sz w:val="24"/>
          <w:szCs w:val="24"/>
          <w:lang w:eastAsia="da-DK"/>
        </w:rPr>
        <w:t xml:space="preserve"> gennemføres uden forudgående kommune- eller lokalplanplanlægning og uden tilladelse mv. efter de regler, som fraviges i § 5.</w:t>
      </w:r>
    </w:p>
    <w:p w14:paraId="5C2D6693" w14:textId="17266331" w:rsidR="001E414F" w:rsidRPr="00B70F81" w:rsidRDefault="001E414F" w:rsidP="005322E4">
      <w:pPr>
        <w:spacing w:line="276" w:lineRule="auto"/>
        <w:rPr>
          <w:rFonts w:ascii="Times New Roman" w:eastAsia="Times New Roman" w:hAnsi="Times New Roman" w:cs="Times New Roman"/>
          <w:sz w:val="24"/>
          <w:szCs w:val="24"/>
          <w:lang w:eastAsia="da-DK"/>
        </w:rPr>
      </w:pPr>
      <w:r w:rsidRPr="00B70F81">
        <w:rPr>
          <w:rFonts w:ascii="Times New Roman" w:eastAsia="Times New Roman" w:hAnsi="Times New Roman" w:cs="Times New Roman"/>
          <w:sz w:val="24"/>
          <w:szCs w:val="24"/>
          <w:lang w:eastAsia="da-DK"/>
        </w:rPr>
        <w:t>Konsekvensen af fravigelsen af anden lovgivning</w:t>
      </w:r>
      <w:r w:rsidR="0E9CDCC3" w:rsidRPr="5ED4DF13">
        <w:rPr>
          <w:rFonts w:ascii="Times New Roman" w:eastAsia="Times New Roman" w:hAnsi="Times New Roman" w:cs="Times New Roman"/>
          <w:sz w:val="24"/>
          <w:szCs w:val="24"/>
          <w:lang w:eastAsia="da-DK"/>
        </w:rPr>
        <w:t xml:space="preserve"> </w:t>
      </w:r>
      <w:r w:rsidR="0E9CDCC3" w:rsidRPr="76E454FF">
        <w:rPr>
          <w:rFonts w:ascii="Times New Roman" w:eastAsia="Times New Roman" w:hAnsi="Times New Roman" w:cs="Times New Roman"/>
          <w:sz w:val="24"/>
          <w:szCs w:val="24"/>
          <w:lang w:eastAsia="da-DK"/>
        </w:rPr>
        <w:t>vil ikke</w:t>
      </w:r>
      <w:r w:rsidRPr="00B70F81">
        <w:rPr>
          <w:rFonts w:ascii="Times New Roman" w:eastAsia="Times New Roman" w:hAnsi="Times New Roman" w:cs="Times New Roman"/>
          <w:sz w:val="24"/>
          <w:szCs w:val="24"/>
          <w:lang w:eastAsia="da-DK"/>
        </w:rPr>
        <w:t xml:space="preserve"> medføre, at </w:t>
      </w:r>
      <w:r w:rsidRPr="00B70F81">
        <w:rPr>
          <w:rFonts w:ascii="Times New Roman" w:eastAsia="Times New Roman" w:hAnsi="Times New Roman" w:cs="Times New Roman"/>
          <w:sz w:val="24"/>
          <w:szCs w:val="24"/>
        </w:rPr>
        <w:t>de planlægningsmæssige, natur- og miljømæssige hensyn mv.,</w:t>
      </w:r>
      <w:r w:rsidRPr="00B70F81">
        <w:rPr>
          <w:rFonts w:ascii="Times New Roman" w:eastAsia="Times New Roman" w:hAnsi="Times New Roman" w:cs="Times New Roman"/>
          <w:sz w:val="24"/>
          <w:szCs w:val="24"/>
          <w:lang w:eastAsia="da-DK"/>
        </w:rPr>
        <w:t xml:space="preserve"> der ligger bag de pågældende bestemmelser i anden lovgivning, ikke skal varetages i anlægsprojektet. De nævnte hensyn</w:t>
      </w:r>
      <w:r w:rsidR="0E79E1F5" w:rsidRPr="04142A2E">
        <w:rPr>
          <w:rFonts w:ascii="Times New Roman" w:eastAsia="Times New Roman" w:hAnsi="Times New Roman" w:cs="Times New Roman"/>
          <w:sz w:val="24"/>
          <w:szCs w:val="24"/>
          <w:lang w:eastAsia="da-DK"/>
        </w:rPr>
        <w:t xml:space="preserve"> vil</w:t>
      </w:r>
      <w:r w:rsidRPr="00B70F81">
        <w:rPr>
          <w:rFonts w:ascii="Times New Roman" w:eastAsia="Times New Roman" w:hAnsi="Times New Roman" w:cs="Times New Roman"/>
          <w:sz w:val="24"/>
          <w:szCs w:val="24"/>
          <w:lang w:eastAsia="da-DK"/>
        </w:rPr>
        <w:t xml:space="preserve"> i stedet </w:t>
      </w:r>
      <w:r w:rsidR="42F3F47D" w:rsidRPr="3527BA0A">
        <w:rPr>
          <w:rFonts w:ascii="Times New Roman" w:eastAsia="Times New Roman" w:hAnsi="Times New Roman" w:cs="Times New Roman"/>
          <w:sz w:val="24"/>
          <w:szCs w:val="24"/>
          <w:lang w:eastAsia="da-DK"/>
        </w:rPr>
        <w:t>blive varetaget</w:t>
      </w:r>
      <w:r w:rsidRPr="3527BA0A">
        <w:rPr>
          <w:rFonts w:ascii="Times New Roman" w:eastAsia="Times New Roman" w:hAnsi="Times New Roman" w:cs="Times New Roman"/>
          <w:sz w:val="24"/>
          <w:szCs w:val="24"/>
          <w:lang w:eastAsia="da-DK"/>
        </w:rPr>
        <w:t xml:space="preserve"> </w:t>
      </w:r>
      <w:r w:rsidRPr="00B70F81">
        <w:rPr>
          <w:rFonts w:ascii="Times New Roman" w:eastAsia="Times New Roman" w:hAnsi="Times New Roman" w:cs="Times New Roman"/>
          <w:sz w:val="24"/>
          <w:szCs w:val="24"/>
          <w:lang w:eastAsia="da-DK"/>
        </w:rPr>
        <w:t xml:space="preserve">af anlægsmyndigheden i anlægsprojektet efter reglerne i lovforslaget. De bestemmelser i anden lovgivning, som ikke </w:t>
      </w:r>
      <w:r w:rsidR="7CE151CF" w:rsidRPr="45E1C14A">
        <w:rPr>
          <w:rFonts w:ascii="Times New Roman" w:eastAsia="Times New Roman" w:hAnsi="Times New Roman" w:cs="Times New Roman"/>
          <w:sz w:val="24"/>
          <w:szCs w:val="24"/>
          <w:lang w:eastAsia="da-DK"/>
        </w:rPr>
        <w:t>vil</w:t>
      </w:r>
      <w:r w:rsidRPr="5571785C">
        <w:rPr>
          <w:rFonts w:ascii="Times New Roman" w:eastAsia="Times New Roman" w:hAnsi="Times New Roman" w:cs="Times New Roman"/>
          <w:sz w:val="24"/>
          <w:szCs w:val="24"/>
          <w:lang w:eastAsia="da-DK"/>
        </w:rPr>
        <w:t xml:space="preserve"> </w:t>
      </w:r>
      <w:r w:rsidRPr="00B70F81">
        <w:rPr>
          <w:rFonts w:ascii="Times New Roman" w:eastAsia="Times New Roman" w:hAnsi="Times New Roman" w:cs="Times New Roman"/>
          <w:sz w:val="24"/>
          <w:szCs w:val="24"/>
          <w:lang w:eastAsia="da-DK"/>
        </w:rPr>
        <w:t>finde anvendelse som følge af anlægsloven, jf. lovens § 5,</w:t>
      </w:r>
      <w:r w:rsidR="34E6C8D4" w:rsidRPr="45E1C14A">
        <w:rPr>
          <w:rFonts w:ascii="Times New Roman" w:eastAsia="Times New Roman" w:hAnsi="Times New Roman" w:cs="Times New Roman"/>
          <w:sz w:val="24"/>
          <w:szCs w:val="24"/>
          <w:lang w:eastAsia="da-DK"/>
        </w:rPr>
        <w:t xml:space="preserve"> vil</w:t>
      </w:r>
      <w:r w:rsidRPr="00B70F81">
        <w:rPr>
          <w:rFonts w:ascii="Times New Roman" w:eastAsia="Times New Roman" w:hAnsi="Times New Roman" w:cs="Times New Roman"/>
          <w:sz w:val="24"/>
          <w:szCs w:val="24"/>
          <w:lang w:eastAsia="da-DK"/>
        </w:rPr>
        <w:t xml:space="preserve"> omhandle forhold, som er behandlet og vurderet i miljøkonsekvensrapporten, hvilket </w:t>
      </w:r>
      <w:r w:rsidRPr="00B70F81">
        <w:rPr>
          <w:rFonts w:ascii="Times New Roman" w:eastAsia="Times New Roman" w:hAnsi="Times New Roman" w:cs="Times New Roman"/>
          <w:sz w:val="24"/>
          <w:szCs w:val="24"/>
        </w:rPr>
        <w:t xml:space="preserve">giver det fornødne faglige grundlag for, at det pågældende hensyn </w:t>
      </w:r>
      <w:r w:rsidR="50289EAF" w:rsidRPr="744C729E">
        <w:rPr>
          <w:rFonts w:ascii="Times New Roman" w:eastAsia="Times New Roman" w:hAnsi="Times New Roman" w:cs="Times New Roman"/>
          <w:sz w:val="24"/>
          <w:szCs w:val="24"/>
        </w:rPr>
        <w:t>vil blive</w:t>
      </w:r>
      <w:r w:rsidRPr="744C729E">
        <w:rPr>
          <w:rFonts w:ascii="Times New Roman" w:eastAsia="Times New Roman" w:hAnsi="Times New Roman" w:cs="Times New Roman"/>
          <w:sz w:val="24"/>
          <w:szCs w:val="24"/>
        </w:rPr>
        <w:t xml:space="preserve"> varetage</w:t>
      </w:r>
      <w:r w:rsidR="798C81AB" w:rsidRPr="744C729E">
        <w:rPr>
          <w:rFonts w:ascii="Times New Roman" w:eastAsia="Times New Roman" w:hAnsi="Times New Roman" w:cs="Times New Roman"/>
          <w:sz w:val="24"/>
          <w:szCs w:val="24"/>
        </w:rPr>
        <w:t>t</w:t>
      </w:r>
      <w:r w:rsidRPr="00B70F81">
        <w:rPr>
          <w:rFonts w:ascii="Times New Roman" w:eastAsia="Times New Roman" w:hAnsi="Times New Roman" w:cs="Times New Roman"/>
          <w:sz w:val="24"/>
          <w:szCs w:val="24"/>
        </w:rPr>
        <w:t xml:space="preserve"> og reguleres direkte med anlægsloven.</w:t>
      </w:r>
    </w:p>
    <w:p w14:paraId="22152F75" w14:textId="380AE507" w:rsidR="001E414F" w:rsidRPr="00B70F81" w:rsidRDefault="001E414F" w:rsidP="005322E4">
      <w:pPr>
        <w:spacing w:line="276" w:lineRule="auto"/>
        <w:textAlignment w:val="baseline"/>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 bestemmelser og krav om tilladelse, godkendelse eller dispensation i den øvrige lovgivning, som ikke udtrykkeligt fraviges, finder stadig anvendelse for anlægsprojektet, herunder også reglerne om tilsyn, håndhævelse og straf for overtrædelse af regler, som ikke er fraveget. Hvor bestemmelserne i de nævnte love indeholder skønsmæssige beføjelser for myndigheden, og hvor der efter disse kan tages hensyn til bygherrens interesser og samfundets interesser i et givent projekt, er det den generelle vurdering, at hensynet til projektet kan indgå med betydelig vægt.</w:t>
      </w:r>
    </w:p>
    <w:p w14:paraId="6A6FB767" w14:textId="3B5609D5" w:rsidR="001E414F" w:rsidRPr="00B70F81" w:rsidRDefault="001E414F" w:rsidP="005322E4">
      <w:pPr>
        <w:spacing w:line="276"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Der henvises i øvrigt til forslagets § 5 og bemærkningerne hertil.</w:t>
      </w:r>
    </w:p>
    <w:p w14:paraId="40B67397" w14:textId="3B9D78DE" w:rsidR="001E414F" w:rsidRPr="00B70F81" w:rsidRDefault="001E414F" w:rsidP="005322E4">
      <w:pPr>
        <w:spacing w:line="276"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forhold, at den lovgivning, som ikke er fraveget, fortsat gælder for anlægsprojektet, betyder, at der vil blive truffet en række konkrete afgørelser om tilladelser og godkendelser over for Vejdirektoratet samt deres entreprenører. De kompetente myndigheder har fortsat tilsynskompetencen for så vidt angår de bestemmelser, som ikke er udtrykkeligt fraveget i forslaget til § 5, og det kan ikke udelukkes, at der vil blive meddelt påbud, forbud mv. vedrørende overholdelsen af de afgørelser eller den direkte gældende lovgivning, som fortsat finder anvendelse på anlægsprojektet. Disse afgørelser kan have betydning for anlægsprojektets realisering og fremdrift. </w:t>
      </w:r>
    </w:p>
    <w:p w14:paraId="0ACC95A6" w14:textId="4A5F3328" w:rsidR="001E414F" w:rsidRPr="00B70F81" w:rsidRDefault="001E414F" w:rsidP="005322E4">
      <w:pPr>
        <w:spacing w:line="276"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Tilladelser eller dispensationer vil kunne påklages administrativt, bl.a. til Miljø- og Fødevareklagenævnet, af enhver, som har en retlig interesse og i henhold til de fastlagte procedurer i den pågældende lovgivning. I visse tilfælde vil en klage have eller kunne tillægges opsættende virkning for projektet. Hvis rekursinstansen finder grundlag for at hjemvise en afgørelse, vil myndigheden efter praksis være nødsaget til at meddele afgørelse om standsning af anlægsarbejdet, hvis det pågår. Anlægsarbejdet vil herefter skulle afvente, at myndigheden genbehandler sagen (fysisk eller retlig lovliggørelse).  </w:t>
      </w:r>
    </w:p>
    <w:p w14:paraId="3CC65D00" w14:textId="6EA44935" w:rsidR="001E414F" w:rsidRPr="00B70F81" w:rsidRDefault="001E414F" w:rsidP="005322E4">
      <w:pPr>
        <w:spacing w:line="276"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Klagesager </w:t>
      </w:r>
      <w:r w:rsidR="07379E67" w:rsidRPr="75598C4F">
        <w:rPr>
          <w:rFonts w:ascii="Times New Roman" w:eastAsia="Times New Roman" w:hAnsi="Times New Roman" w:cs="Times New Roman"/>
          <w:sz w:val="24"/>
          <w:szCs w:val="24"/>
        </w:rPr>
        <w:t>vil</w:t>
      </w:r>
      <w:r w:rsidRPr="00B70F81">
        <w:rPr>
          <w:rFonts w:ascii="Times New Roman" w:eastAsia="Times New Roman" w:hAnsi="Times New Roman" w:cs="Times New Roman"/>
          <w:sz w:val="24"/>
          <w:szCs w:val="24"/>
        </w:rPr>
        <w:t xml:space="preserve"> derfor</w:t>
      </w:r>
      <w:r w:rsidR="27DA1E5C" w:rsidRPr="75598C4F">
        <w:rPr>
          <w:rFonts w:ascii="Times New Roman" w:eastAsia="Times New Roman" w:hAnsi="Times New Roman" w:cs="Times New Roman"/>
          <w:sz w:val="24"/>
          <w:szCs w:val="24"/>
        </w:rPr>
        <w:t xml:space="preserve"> kunne</w:t>
      </w:r>
      <w:r w:rsidRPr="00B70F81">
        <w:rPr>
          <w:rFonts w:ascii="Times New Roman" w:eastAsia="Times New Roman" w:hAnsi="Times New Roman" w:cs="Times New Roman"/>
          <w:sz w:val="24"/>
          <w:szCs w:val="24"/>
        </w:rPr>
        <w:t xml:space="preserve"> indebære betydelige og reelle risici og usikkerheder for projektet i form af forsinkelse og dermed fordyrelse af anlægsprojektet. </w:t>
      </w:r>
    </w:p>
    <w:p w14:paraId="621FFEAD" w14:textId="2309975C" w:rsidR="001E414F" w:rsidRPr="00B70F81" w:rsidRDefault="001E414F" w:rsidP="005322E4">
      <w:pPr>
        <w:spacing w:line="276"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derfor i § 6, stk. 1, at myndighedernes afgørelser vedrørende anlægsprojektet nævnt i § 1, som træffes efter de love nævnt i lovforslagets § 6, samt regler udstedt i medfør af disse, ikke kan påklages til anden administrativ myndighed. </w:t>
      </w:r>
      <w:r w:rsidRPr="427F2646">
        <w:rPr>
          <w:rFonts w:ascii="Times New Roman" w:eastAsia="Times New Roman" w:hAnsi="Times New Roman" w:cs="Times New Roman"/>
          <w:sz w:val="24"/>
          <w:szCs w:val="24"/>
        </w:rPr>
        <w:t>De</w:t>
      </w:r>
      <w:r w:rsidR="2C6DB5EB" w:rsidRPr="427F2646">
        <w:rPr>
          <w:rFonts w:ascii="Times New Roman" w:eastAsia="Times New Roman" w:hAnsi="Times New Roman" w:cs="Times New Roman"/>
          <w:sz w:val="24"/>
          <w:szCs w:val="24"/>
        </w:rPr>
        <w:t>t</w:t>
      </w:r>
      <w:r w:rsidRPr="00B70F81">
        <w:rPr>
          <w:rFonts w:ascii="Times New Roman" w:eastAsia="Times New Roman" w:hAnsi="Times New Roman" w:cs="Times New Roman"/>
          <w:sz w:val="24"/>
          <w:szCs w:val="24"/>
        </w:rPr>
        <w:t xml:space="preserve"> </w:t>
      </w:r>
      <w:r w:rsidR="1FEF5D01" w:rsidRPr="082B7AC9">
        <w:rPr>
          <w:rFonts w:ascii="Times New Roman" w:eastAsia="Times New Roman" w:hAnsi="Times New Roman" w:cs="Times New Roman"/>
          <w:sz w:val="24"/>
          <w:szCs w:val="24"/>
        </w:rPr>
        <w:t>vil</w:t>
      </w:r>
      <w:r w:rsidRPr="00B70F81">
        <w:rPr>
          <w:rFonts w:ascii="Times New Roman" w:eastAsia="Times New Roman" w:hAnsi="Times New Roman" w:cs="Times New Roman"/>
          <w:sz w:val="24"/>
          <w:szCs w:val="24"/>
        </w:rPr>
        <w:t xml:space="preserve"> dog som sædvanligt </w:t>
      </w:r>
      <w:r w:rsidR="599187FB" w:rsidRPr="732F31DC">
        <w:rPr>
          <w:rFonts w:ascii="Times New Roman" w:eastAsia="Times New Roman" w:hAnsi="Times New Roman" w:cs="Times New Roman"/>
          <w:sz w:val="24"/>
          <w:szCs w:val="24"/>
        </w:rPr>
        <w:t>være</w:t>
      </w:r>
      <w:r w:rsidRPr="732F31DC">
        <w:rPr>
          <w:rFonts w:ascii="Times New Roman" w:eastAsia="Times New Roman" w:hAnsi="Times New Roman" w:cs="Times New Roman"/>
          <w:sz w:val="24"/>
          <w:szCs w:val="24"/>
        </w:rPr>
        <w:t xml:space="preserve"> </w:t>
      </w:r>
      <w:r w:rsidRPr="427F2646">
        <w:rPr>
          <w:rFonts w:ascii="Times New Roman" w:eastAsia="Times New Roman" w:hAnsi="Times New Roman" w:cs="Times New Roman"/>
          <w:sz w:val="24"/>
          <w:szCs w:val="24"/>
        </w:rPr>
        <w:t>mulig</w:t>
      </w:r>
      <w:r w:rsidR="69B19BEA" w:rsidRPr="427F2646">
        <w:rPr>
          <w:rFonts w:ascii="Times New Roman" w:eastAsia="Times New Roman" w:hAnsi="Times New Roman" w:cs="Times New Roman"/>
          <w:sz w:val="24"/>
          <w:szCs w:val="24"/>
        </w:rPr>
        <w:t>t</w:t>
      </w:r>
      <w:r w:rsidRPr="00B70F81">
        <w:rPr>
          <w:rFonts w:ascii="Times New Roman" w:eastAsia="Times New Roman" w:hAnsi="Times New Roman" w:cs="Times New Roman"/>
          <w:sz w:val="24"/>
          <w:szCs w:val="24"/>
        </w:rPr>
        <w:t xml:space="preserve"> at indbringe sagen for domstolene, dog med en frist på seks måneder af hensyn </w:t>
      </w:r>
      <w:r w:rsidRPr="00B70F81">
        <w:rPr>
          <w:rFonts w:ascii="Times New Roman" w:eastAsia="Times New Roman" w:hAnsi="Times New Roman" w:cs="Times New Roman"/>
          <w:sz w:val="24"/>
          <w:szCs w:val="24"/>
        </w:rPr>
        <w:lastRenderedPageBreak/>
        <w:t xml:space="preserve">til projektets fremgang. Der </w:t>
      </w:r>
      <w:r w:rsidR="276C1E69" w:rsidRPr="30ED05D8">
        <w:rPr>
          <w:rFonts w:ascii="Times New Roman" w:eastAsia="Times New Roman" w:hAnsi="Times New Roman" w:cs="Times New Roman"/>
          <w:sz w:val="24"/>
          <w:szCs w:val="24"/>
        </w:rPr>
        <w:t>vil</w:t>
      </w:r>
      <w:r w:rsidRPr="00B70F81">
        <w:rPr>
          <w:rFonts w:ascii="Times New Roman" w:eastAsia="Times New Roman" w:hAnsi="Times New Roman" w:cs="Times New Roman"/>
          <w:sz w:val="24"/>
          <w:szCs w:val="24"/>
        </w:rPr>
        <w:t xml:space="preserve"> ligeledes også </w:t>
      </w:r>
      <w:r w:rsidR="4C6AE605" w:rsidRPr="0DD5F75A">
        <w:rPr>
          <w:rFonts w:ascii="Times New Roman" w:eastAsia="Times New Roman" w:hAnsi="Times New Roman" w:cs="Times New Roman"/>
          <w:sz w:val="24"/>
          <w:szCs w:val="24"/>
        </w:rPr>
        <w:t>være</w:t>
      </w:r>
      <w:r w:rsidRPr="30ED05D8">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den almindelige adgang til at indbringe klager </w:t>
      </w:r>
      <w:r w:rsidR="497C8ECE" w:rsidRPr="5129E7B3">
        <w:rPr>
          <w:rFonts w:ascii="Times New Roman" w:eastAsia="Times New Roman" w:hAnsi="Times New Roman" w:cs="Times New Roman"/>
          <w:sz w:val="24"/>
          <w:szCs w:val="24"/>
        </w:rPr>
        <w:t>for</w:t>
      </w:r>
      <w:r w:rsidRPr="00B70F81">
        <w:rPr>
          <w:rFonts w:ascii="Times New Roman" w:eastAsia="Times New Roman" w:hAnsi="Times New Roman" w:cs="Times New Roman"/>
          <w:sz w:val="24"/>
          <w:szCs w:val="24"/>
        </w:rPr>
        <w:t xml:space="preserve"> Folketingets Ombudsmand. </w:t>
      </w:r>
    </w:p>
    <w:p w14:paraId="672E379F" w14:textId="6F6AFB49" w:rsidR="001E414F" w:rsidRPr="00B70F81" w:rsidRDefault="001E414F" w:rsidP="005322E4">
      <w:pPr>
        <w:spacing w:line="276"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Myndighedernes afgørelser vedrørende projektet</w:t>
      </w:r>
      <w:r w:rsidR="00B93D1F">
        <w:rPr>
          <w:rFonts w:ascii="Times New Roman" w:eastAsia="Times New Roman" w:hAnsi="Times New Roman" w:cs="Times New Roman"/>
          <w:sz w:val="24"/>
          <w:szCs w:val="24"/>
        </w:rPr>
        <w:t xml:space="preserve"> i henhold til </w:t>
      </w:r>
      <w:r w:rsidR="00B93D1F" w:rsidRPr="37641D50">
        <w:rPr>
          <w:rFonts w:ascii="Times New Roman" w:eastAsia="Times New Roman" w:hAnsi="Times New Roman" w:cs="Times New Roman"/>
          <w:sz w:val="24"/>
          <w:szCs w:val="24"/>
        </w:rPr>
        <w:t>miljøbeskyttelse</w:t>
      </w:r>
      <w:r w:rsidR="00B93D1F">
        <w:rPr>
          <w:rFonts w:ascii="Times New Roman" w:eastAsia="Times New Roman" w:hAnsi="Times New Roman" w:cs="Times New Roman"/>
          <w:sz w:val="24"/>
          <w:szCs w:val="24"/>
        </w:rPr>
        <w:t xml:space="preserve">sloven, </w:t>
      </w:r>
      <w:r w:rsidR="00B93D1F" w:rsidRPr="37641D50">
        <w:rPr>
          <w:rFonts w:ascii="Times New Roman" w:eastAsia="Times New Roman" w:hAnsi="Times New Roman" w:cs="Times New Roman"/>
          <w:sz w:val="24"/>
          <w:szCs w:val="24"/>
        </w:rPr>
        <w:t>naturbeskyttelse</w:t>
      </w:r>
      <w:r w:rsidR="00B93D1F">
        <w:rPr>
          <w:rFonts w:ascii="Times New Roman" w:eastAsia="Times New Roman" w:hAnsi="Times New Roman" w:cs="Times New Roman"/>
          <w:sz w:val="24"/>
          <w:szCs w:val="24"/>
        </w:rPr>
        <w:t>sloven</w:t>
      </w:r>
      <w:r w:rsidR="00B93D1F" w:rsidRPr="37641D50">
        <w:rPr>
          <w:rFonts w:ascii="Times New Roman" w:eastAsia="Times New Roman" w:hAnsi="Times New Roman" w:cs="Times New Roman"/>
          <w:sz w:val="24"/>
          <w:szCs w:val="24"/>
        </w:rPr>
        <w:t>, vandløb</w:t>
      </w:r>
      <w:r w:rsidR="00B93D1F">
        <w:rPr>
          <w:rFonts w:ascii="Times New Roman" w:eastAsia="Times New Roman" w:hAnsi="Times New Roman" w:cs="Times New Roman"/>
          <w:sz w:val="24"/>
          <w:szCs w:val="24"/>
        </w:rPr>
        <w:t>sloven</w:t>
      </w:r>
      <w:r w:rsidR="00B93D1F" w:rsidRPr="37641D50">
        <w:rPr>
          <w:rFonts w:ascii="Times New Roman" w:eastAsia="Times New Roman" w:hAnsi="Times New Roman" w:cs="Times New Roman"/>
          <w:sz w:val="24"/>
          <w:szCs w:val="24"/>
        </w:rPr>
        <w:t xml:space="preserve"> med undtagelse af kapitel 13, og regler udstedt i medfør af disse love</w:t>
      </w:r>
      <w:r w:rsidR="00166C4B">
        <w:rPr>
          <w:rFonts w:ascii="Times New Roman" w:eastAsia="Times New Roman" w:hAnsi="Times New Roman" w:cs="Times New Roman"/>
          <w:sz w:val="24"/>
          <w:szCs w:val="24"/>
        </w:rPr>
        <w:t>,</w:t>
      </w:r>
      <w:r w:rsidRPr="00B70F81">
        <w:rPr>
          <w:rFonts w:ascii="Times New Roman" w:eastAsia="Times New Roman" w:hAnsi="Times New Roman" w:cs="Times New Roman"/>
          <w:sz w:val="24"/>
          <w:szCs w:val="24"/>
        </w:rPr>
        <w:t xml:space="preserve"> vil kunne indbringes for transportministeren, jf. forslaget til § 6, stk. 2. Transportministeren vil - som øverste ansvarlig for projekterne - have en konkret viden om rammerne for det samlede projekt, som, hvor det er muligt, vil kunne inddrages ved stillingtagen til konkrete klagesager. Endvidere foreslås det af samme grund, at transportministeren kan beslutte at overtage kommunalbestyrelsens beføjelser efter de i § 6, stk. 1, nævnte love i sager, der vedrører anlægsprojektet.  </w:t>
      </w:r>
    </w:p>
    <w:p w14:paraId="7318C479" w14:textId="77777777" w:rsidR="001E414F" w:rsidRPr="00B70F81" w:rsidRDefault="001E414F" w:rsidP="005322E4">
      <w:pPr>
        <w:spacing w:line="276"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Der henvises i øvrigt til forslagets § 6 og bemærkningerne hertil.</w:t>
      </w:r>
    </w:p>
    <w:p w14:paraId="183648FA" w14:textId="77777777" w:rsidR="001E414F" w:rsidRPr="00B70F81" w:rsidRDefault="001E414F" w:rsidP="005322E4">
      <w:pPr>
        <w:spacing w:line="276" w:lineRule="auto"/>
        <w:rPr>
          <w:rFonts w:ascii="Times New Roman" w:eastAsia="Times New Roman" w:hAnsi="Times New Roman" w:cs="Times New Roman"/>
          <w:color w:val="000000"/>
          <w:sz w:val="18"/>
          <w:szCs w:val="18"/>
        </w:rPr>
      </w:pPr>
    </w:p>
    <w:p w14:paraId="759A4B66" w14:textId="77777777" w:rsidR="001E414F" w:rsidRPr="00B70F81" w:rsidRDefault="001E414F" w:rsidP="005322E4">
      <w:pPr>
        <w:keepNext/>
        <w:keepLines/>
        <w:spacing w:before="40" w:line="276" w:lineRule="auto"/>
        <w:outlineLvl w:val="1"/>
        <w:rPr>
          <w:rFonts w:ascii="Times New Roman" w:eastAsia="Times New Roman" w:hAnsi="Times New Roman" w:cs="Times New Roman"/>
          <w:b/>
          <w:bCs/>
          <w:color w:val="D13438"/>
          <w:sz w:val="24"/>
          <w:szCs w:val="24"/>
        </w:rPr>
      </w:pPr>
      <w:bookmarkStart w:id="42" w:name="_Toc161386695"/>
      <w:bookmarkStart w:id="43" w:name="_Toc161387077"/>
      <w:r w:rsidRPr="00B70F81">
        <w:rPr>
          <w:rFonts w:ascii="Times New Roman" w:eastAsia="Times New Roman" w:hAnsi="Times New Roman" w:cs="Times New Roman"/>
          <w:b/>
          <w:bCs/>
          <w:sz w:val="24"/>
          <w:szCs w:val="24"/>
        </w:rPr>
        <w:t>3.6 Ledninger</w:t>
      </w:r>
      <w:bookmarkEnd w:id="42"/>
      <w:bookmarkEnd w:id="43"/>
      <w:r w:rsidRPr="00B70F81">
        <w:rPr>
          <w:rFonts w:ascii="Times New Roman" w:eastAsia="Times New Roman" w:hAnsi="Times New Roman" w:cs="Times New Roman"/>
          <w:b/>
          <w:bCs/>
          <w:sz w:val="24"/>
          <w:szCs w:val="24"/>
        </w:rPr>
        <w:t> </w:t>
      </w:r>
    </w:p>
    <w:p w14:paraId="3B4B8B2E" w14:textId="77777777" w:rsidR="001E414F" w:rsidRPr="00B70F81" w:rsidRDefault="001E414F" w:rsidP="005322E4">
      <w:pPr>
        <w:keepNext/>
        <w:keepLines/>
        <w:spacing w:before="40" w:line="276" w:lineRule="auto"/>
        <w:outlineLvl w:val="2"/>
        <w:rPr>
          <w:rFonts w:ascii="Times New Roman" w:eastAsia="Times New Roman" w:hAnsi="Times New Roman" w:cs="Times New Roman"/>
          <w:sz w:val="24"/>
          <w:szCs w:val="24"/>
        </w:rPr>
      </w:pPr>
      <w:bookmarkStart w:id="44" w:name="_Toc161386696"/>
      <w:bookmarkStart w:id="45" w:name="_Toc161387078"/>
      <w:r w:rsidRPr="00B70F81">
        <w:rPr>
          <w:rFonts w:ascii="Times New Roman" w:eastAsia="Times New Roman" w:hAnsi="Times New Roman" w:cs="Times New Roman"/>
          <w:sz w:val="24"/>
          <w:szCs w:val="24"/>
        </w:rPr>
        <w:t>3.6.1 Gældende ret</w:t>
      </w:r>
      <w:bookmarkEnd w:id="44"/>
      <w:bookmarkEnd w:id="45"/>
      <w:r w:rsidRPr="00B70F81">
        <w:rPr>
          <w:rFonts w:ascii="Times New Roman" w:eastAsia="Times New Roman" w:hAnsi="Times New Roman" w:cs="Times New Roman"/>
          <w:sz w:val="24"/>
          <w:szCs w:val="24"/>
        </w:rPr>
        <w:t>  </w:t>
      </w:r>
    </w:p>
    <w:p w14:paraId="67B9242B" w14:textId="15FEE1E0"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Det følger af vejlovens § 77, stk. 1 og 2, om gæsteprincippet, at arbejder på ledninger i eller over offentlige veje, herunder om nødvendigt flytning af ledninger, i forbindelse med arbejder, der iværksættes inden for rammerne af de formål, som vejmyndigheden kan varetage, betales af ledningsejeren, medmindre andet er særligt bestemt ved aftale, kendelse afsagt af en ekspropriationskommission nedsat i henhold til ekspropriationsprocesloven eller afgørelse truffet af en kommunalbestyrelse efter vandforsyningslovens §§ 37 og 38, jf. § 40. Tilsvarende bestemmelser findes i § 70 i lov om private fællesveje, jf. lovbekendtgørelse nr. 422 af 25. april 2023 (herefter privatvejsloven), for så vidt angår ledninger i eller over private fællesveje og udlagte private fællesveje i byer og bymæssige områder.</w:t>
      </w:r>
    </w:p>
    <w:p w14:paraId="4F2A8A60" w14:textId="6329E754"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Gæsteprincippet gælder i henhold til retspraksis også ulovbestemt for ledninger i eller over andre arealer end vejarealer. Højesteret har i dom af 22. september 2009 (UfR 2009.2978 H - dommen om Motorring 3) udtalt, at gæsteprincippet er betegnelsen for en udfyldende regel, der finder anvendelse i tilfælde, hvor der uden vederlag er givet tilladelse til at anbringe en ledning på en ejendom. Reglen indebærer, at ledningsejeren som "gæst" skal bekoste ledningsarbejder, der er nødvendiggjort af arealejerens ændrede benyttelse af det areal, hvor ledningen er anbragt. En erhverver af fast ejendom indtræder som udgangspunkt i overdragerens rettigheder og forpligtelser vedrørende ejendommen. Ledninger, der oprindeligt var anbragt som "gæster'' på private arealer, var således også efter ekspropriation omfattet af gæsteprincippet. Højesteret udtalte, at gæsteprincippet har fundet udtryk i vejlovens § 106 (den gældende vejlovs § 77). Denne bestemmelse omfatter arbejder, der er iværksat af vejmyndigheden inden for rammerne af de formål, som myndigheden kan varetage.</w:t>
      </w:r>
    </w:p>
    <w:p w14:paraId="0828C288" w14:textId="4D798EB1"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I dom af 19. maj 2015 (UfR 2015.2854 H - dommen om Vintapperrampen) udtalte Højesterets flertal, at gæsteprincippet bygger på den ordning, at arealejeren, der giver en ledningsejer tilladelse til at anbringe en ledning på arealet, og som forpligter sig til at beskytte ledningen, bevarer retten til at ændre anvendelsen af arealet, selv om dette måtte indebære, at ledningen må flyttes. Det fremgår af samme dom, at en ledningsejer efter gæsteprincippet har pligt til </w:t>
      </w:r>
      <w:r w:rsidRPr="00B70F81">
        <w:rPr>
          <w:rFonts w:ascii="Times New Roman" w:eastAsia="Times New Roman" w:hAnsi="Times New Roman" w:cs="Times New Roman"/>
          <w:color w:val="000000"/>
          <w:sz w:val="24"/>
          <w:szCs w:val="24"/>
        </w:rPr>
        <w:lastRenderedPageBreak/>
        <w:t xml:space="preserve">også at betale for andre tekniske løsninger end en fjernelse eller omlægning af ledninger, når disse løsninger er alternativer til en flytning eller omlægning. </w:t>
      </w:r>
    </w:p>
    <w:p w14:paraId="1CBB81E5" w14:textId="12E1E514"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I dom af 23. oktober 2018 (UfR 2019.464 H - dommen om prøvegravninger i Frederikssundsvej) fastslog Højesteret, at der ikke med lov om registrering af ledningsejere (ledningsejerregisterloven) er gjort udtømmende op med en ledningsejers forpligtelse til at give oplysninger om sine ledningers placering, og at gæsteprincippet indebærer, at en ledningsejer er forpligtet til at oplyse en mere præcis placering af sin ledning end den, der følger af ledningsejerregisterloven, og til at betale omkostningerne forbundet hermed, hvis disse oplysninger er nødvendige for at kunne tage stilling til, om arealejerens ændrede anvendelse af arealet nødvendiggør en flytning eller omlægning af ledninger. </w:t>
      </w:r>
    </w:p>
    <w:p w14:paraId="36AEFC19" w14:textId="7D4E2FE5"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Højesteret har desuden i dom af 4. september 2007 (UfR 2007.3009 H - dommen om Flintholm Station) udtalt, at gæsteprincippet i vejlovens § 106 (den gældende vejlovs § 77) også finder anvendelse for veje, hvor ledningsarbejder udføres i forbindelse med et "sammensat anlægsprojekt", uanset hvilke dele af projektet, der gør ledningsarbejdet nødvendige.</w:t>
      </w:r>
    </w:p>
    <w:p w14:paraId="09850B6E" w14:textId="486F43DE"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Højesteret har i dom af 16. februar 2017 (UfR 2017.1536 H - dommen om Cityringen) fastslået, at cityringlovens § 7, stk. 5, nr. 2, skal fortolkes i overensstemmelse med vejlovens gæsteprincip og den praksis, der knytter sig hertil. I begrundelsen for dommen anføres det bl.a., at når en lovbestemmelse (som § 7, stk. 5, i cityringloven) er baseret på et almindeligt retsprincip som gæsteprincippet, er der en klar formodning for, at bestemmelsen skal fortolkes i overensstemmelse med det til enhver tid værende indhold af dette retsprincip, som løbende fastlægges af domstolene og i eventuel senere lovgivning.</w:t>
      </w:r>
    </w:p>
    <w:p w14:paraId="2F40E7A4" w14:textId="200047A3"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6AEB1465">
        <w:rPr>
          <w:rFonts w:ascii="Times New Roman" w:eastAsia="Times New Roman" w:hAnsi="Times New Roman" w:cs="Times New Roman"/>
          <w:color w:val="000000" w:themeColor="text1"/>
          <w:sz w:val="24"/>
          <w:szCs w:val="24"/>
        </w:rPr>
        <w:t>I dom af 15. februar 2022 (UfR 2022.1635 H - dommen om Aalborg Kloak) udtalte Højesteret, at det ulovbestemte gæsteprincip er udviklet i retspraksis med sigte på tilfælde, hvor tilladelsen til ledningsejeren beror på en aftale med arealejeren og må ses i lyset af det gavemoment, der kan ligge i en sådan aftale. Gæsteprincippet er en udfyldningsregel og finder derfor kun anvendelse, hvis ikke andet fremgår eller kan udledes af den pågældende aftale. Højesteret fastslog</w:t>
      </w:r>
      <w:r w:rsidR="0548CB83" w:rsidRPr="6AEB1465">
        <w:rPr>
          <w:rFonts w:ascii="Times New Roman" w:eastAsia="Times New Roman" w:hAnsi="Times New Roman" w:cs="Times New Roman"/>
          <w:color w:val="000000" w:themeColor="text1"/>
          <w:sz w:val="24"/>
          <w:szCs w:val="24"/>
        </w:rPr>
        <w:t>,</w:t>
      </w:r>
      <w:r w:rsidRPr="6AEB1465">
        <w:rPr>
          <w:rFonts w:ascii="Times New Roman" w:eastAsia="Times New Roman" w:hAnsi="Times New Roman" w:cs="Times New Roman"/>
          <w:color w:val="000000" w:themeColor="text1"/>
          <w:sz w:val="24"/>
          <w:szCs w:val="24"/>
        </w:rPr>
        <w:t xml:space="preserve"> at anbringelse af ledninger, der beror på en offentligretlig afgørelse (landvæsenskommissionskendelse) truffet med hjemmel i lov, ikke kan begrunde en anvendelse af det ulovbestemte gæsteprincip, da de hensyn, der ved aftaler mellem ledningsejer og arealejer om anbringelse af ledninger kan begrunde anvendelse af det ulovbestemte gæsteprincip, herunder det nævnte gavemoment, ikke i almindelighed kan overføres på sådanne tilfælde. I disse tilfælde er der en formodning for, at arealejeren selv skal betale for ledningsomlægning, der sker på arealejerens foranledning, og det kræver særlige holdepunkter i den offentligretlige afgørelse, hvis dette udgangspunkt skal fraviges.</w:t>
      </w:r>
    </w:p>
    <w:p w14:paraId="68033E7D"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Højesteret har i dom af 14. marts 2022 (UfR 2022.2004 - sagen om Holstebromotorvejen) fundet, at de hensyn, der ved aftaler mellem ledningsejer og arealejer kan begrunde anvendelse af det ulovbestemte gæsteprincip, ikke i almindelighed kan overføres til en situation, hvor ledningerne var anbragt i henhold til deklarationer, der beroede på en ensidig ejerdisposition, idet en kommune var både ledningsejer og arealejer, da ledningerne blev anbragt. Højesteret bemærkede herved, at der i sådanne tilfælde normalt er en formodning for, at pålæggelse af en deklaration om sikring af ledninger har til formål bl.a. at fastslå, at </w:t>
      </w:r>
      <w:r w:rsidRPr="00B70F81">
        <w:rPr>
          <w:rFonts w:ascii="Times New Roman" w:eastAsia="Times New Roman" w:hAnsi="Times New Roman" w:cs="Times New Roman"/>
          <w:color w:val="000000"/>
          <w:sz w:val="24"/>
          <w:szCs w:val="24"/>
        </w:rPr>
        <w:lastRenderedPageBreak/>
        <w:t>ledningsejeren ikke skal betale for ledningsomlægninger, der sker på arealejerens foranledning, hvis der på et senere tidspunkt ikke længere er identitet mellem ledningsejeren og arealejeren. Retstillingen var ikke ændret som følge af, at ledningerne var overdraget til andre, hvorfor arealejeren skulle afholde udgifterne til arbejdet vedrørende de fire ledninger. De øvrige 17 ledninger var anbragt i henhold til aftaler, hvor der var aftalt erstatning. Højesteret udtalte bl.a., at det i en situation, hvor der er aftalt erstatning, påhviler arealejeren at godtgøre, at betalingen ikke udgør vederlag for, at ledningsanlægget ikke skal ligge på gæstevilkår.  </w:t>
      </w:r>
    </w:p>
    <w:p w14:paraId="5F813F4A" w14:textId="77777777" w:rsidR="001E414F" w:rsidRPr="00B70F81" w:rsidRDefault="001E414F" w:rsidP="005322E4">
      <w:pPr>
        <w:spacing w:line="276" w:lineRule="auto"/>
        <w:rPr>
          <w:rFonts w:ascii="Times New Roman" w:eastAsia="Times New Roman" w:hAnsi="Times New Roman" w:cs="Times New Roman"/>
          <w:color w:val="000000"/>
          <w:sz w:val="24"/>
          <w:szCs w:val="24"/>
        </w:rPr>
      </w:pPr>
    </w:p>
    <w:p w14:paraId="7C65D9B6" w14:textId="77777777" w:rsidR="001E414F" w:rsidRPr="00B70F81" w:rsidRDefault="001E414F" w:rsidP="005322E4">
      <w:pPr>
        <w:keepNext/>
        <w:keepLines/>
        <w:spacing w:before="40" w:line="276" w:lineRule="auto"/>
        <w:outlineLvl w:val="2"/>
        <w:rPr>
          <w:rFonts w:ascii="Times New Roman" w:eastAsia="Times New Roman" w:hAnsi="Times New Roman" w:cs="Times New Roman"/>
          <w:sz w:val="24"/>
          <w:szCs w:val="24"/>
        </w:rPr>
      </w:pPr>
      <w:bookmarkStart w:id="46" w:name="_Toc161386697"/>
      <w:bookmarkStart w:id="47" w:name="_Toc161387079"/>
      <w:r w:rsidRPr="00B70F81">
        <w:rPr>
          <w:rFonts w:ascii="Times New Roman" w:eastAsia="Times New Roman" w:hAnsi="Times New Roman" w:cs="Times New Roman"/>
          <w:sz w:val="24"/>
          <w:szCs w:val="24"/>
        </w:rPr>
        <w:t>3.6.2 Transportministeriets overvejelse og den foreslåede ordning</w:t>
      </w:r>
      <w:bookmarkEnd w:id="46"/>
      <w:bookmarkEnd w:id="47"/>
      <w:r w:rsidRPr="00B70F81">
        <w:rPr>
          <w:rFonts w:ascii="Times New Roman" w:eastAsia="Times New Roman" w:hAnsi="Times New Roman" w:cs="Times New Roman"/>
          <w:sz w:val="24"/>
          <w:szCs w:val="24"/>
        </w:rPr>
        <w:t>  </w:t>
      </w:r>
    </w:p>
    <w:p w14:paraId="391F7588" w14:textId="6400A8E6" w:rsidR="001E414F" w:rsidRPr="00B70F81" w:rsidRDefault="001E414F" w:rsidP="005322E4">
      <w:pPr>
        <w:spacing w:line="276" w:lineRule="auto"/>
        <w:rPr>
          <w:rFonts w:ascii="Times New Roman" w:eastAsia="Times New Roman" w:hAnsi="Times New Roman" w:cs="Times New Roman"/>
          <w:color w:val="000000"/>
          <w:sz w:val="24"/>
          <w:szCs w:val="24"/>
        </w:rPr>
      </w:pPr>
      <w:r w:rsidRPr="57DA5E4F">
        <w:rPr>
          <w:rFonts w:ascii="Times New Roman" w:eastAsia="Times New Roman" w:hAnsi="Times New Roman" w:cs="Times New Roman"/>
          <w:color w:val="000000" w:themeColor="text1"/>
          <w:sz w:val="24"/>
          <w:szCs w:val="24"/>
        </w:rPr>
        <w:t>Gennemførelsen af anlægsprojektet</w:t>
      </w:r>
      <w:r w:rsidR="536B8398" w:rsidRPr="57DA5E4F">
        <w:rPr>
          <w:rFonts w:ascii="Times New Roman" w:eastAsia="Times New Roman" w:hAnsi="Times New Roman" w:cs="Times New Roman"/>
          <w:color w:val="000000" w:themeColor="text1"/>
          <w:sz w:val="24"/>
          <w:szCs w:val="24"/>
        </w:rPr>
        <w:t xml:space="preserve"> </w:t>
      </w:r>
      <w:r w:rsidR="536B8398" w:rsidRPr="6EC363D3">
        <w:rPr>
          <w:rFonts w:ascii="Times New Roman" w:eastAsia="Times New Roman" w:hAnsi="Times New Roman" w:cs="Times New Roman"/>
          <w:color w:val="000000" w:themeColor="text1"/>
          <w:sz w:val="24"/>
          <w:szCs w:val="24"/>
        </w:rPr>
        <w:t>vil</w:t>
      </w:r>
      <w:r w:rsidRPr="6EC363D3">
        <w:rPr>
          <w:rFonts w:ascii="Times New Roman" w:eastAsia="Times New Roman" w:hAnsi="Times New Roman" w:cs="Times New Roman"/>
          <w:color w:val="000000" w:themeColor="text1"/>
          <w:sz w:val="24"/>
          <w:szCs w:val="24"/>
        </w:rPr>
        <w:t xml:space="preserve"> gør</w:t>
      </w:r>
      <w:r w:rsidR="0D31FD55" w:rsidRPr="6EC363D3">
        <w:rPr>
          <w:rFonts w:ascii="Times New Roman" w:eastAsia="Times New Roman" w:hAnsi="Times New Roman" w:cs="Times New Roman"/>
          <w:color w:val="000000" w:themeColor="text1"/>
          <w:sz w:val="24"/>
          <w:szCs w:val="24"/>
        </w:rPr>
        <w:t>e</w:t>
      </w:r>
      <w:r w:rsidRPr="57DA5E4F">
        <w:rPr>
          <w:rFonts w:ascii="Times New Roman" w:eastAsia="Times New Roman" w:hAnsi="Times New Roman" w:cs="Times New Roman"/>
          <w:color w:val="000000" w:themeColor="text1"/>
          <w:sz w:val="24"/>
          <w:szCs w:val="24"/>
        </w:rPr>
        <w:t xml:space="preserve"> det nødvendigt at gennemføre ledningsarbejder</w:t>
      </w:r>
      <w:r w:rsidR="188AE2DA" w:rsidRPr="557F3CA0">
        <w:rPr>
          <w:rFonts w:ascii="Times New Roman" w:eastAsia="Times New Roman" w:hAnsi="Times New Roman" w:cs="Times New Roman"/>
          <w:color w:val="000000" w:themeColor="text1"/>
          <w:sz w:val="24"/>
          <w:szCs w:val="24"/>
        </w:rPr>
        <w:t>.</w:t>
      </w:r>
      <w:r w:rsidRPr="557F3CA0">
        <w:rPr>
          <w:rFonts w:ascii="Times New Roman" w:eastAsia="Times New Roman" w:hAnsi="Times New Roman" w:cs="Times New Roman"/>
          <w:color w:val="000000" w:themeColor="text1"/>
          <w:sz w:val="24"/>
          <w:szCs w:val="24"/>
        </w:rPr>
        <w:t xml:space="preserve"> </w:t>
      </w:r>
      <w:r w:rsidR="0F2CEB67" w:rsidRPr="557F3CA0">
        <w:rPr>
          <w:rFonts w:ascii="Times New Roman" w:eastAsia="Times New Roman" w:hAnsi="Times New Roman" w:cs="Times New Roman"/>
          <w:color w:val="000000" w:themeColor="text1"/>
          <w:sz w:val="24"/>
          <w:szCs w:val="24"/>
        </w:rPr>
        <w:t>D</w:t>
      </w:r>
      <w:r w:rsidRPr="57DA5E4F">
        <w:rPr>
          <w:rFonts w:ascii="Times New Roman" w:eastAsia="Times New Roman" w:hAnsi="Times New Roman" w:cs="Times New Roman"/>
          <w:color w:val="000000" w:themeColor="text1"/>
          <w:sz w:val="24"/>
          <w:szCs w:val="24"/>
        </w:rPr>
        <w:t xml:space="preserve">er </w:t>
      </w:r>
      <w:r w:rsidR="3F66D852" w:rsidRPr="557F3CA0">
        <w:rPr>
          <w:rFonts w:ascii="Times New Roman" w:eastAsia="Times New Roman" w:hAnsi="Times New Roman" w:cs="Times New Roman"/>
          <w:color w:val="000000" w:themeColor="text1"/>
          <w:sz w:val="24"/>
          <w:szCs w:val="24"/>
        </w:rPr>
        <w:t>vil</w:t>
      </w:r>
      <w:r w:rsidRPr="57DA5E4F">
        <w:rPr>
          <w:rFonts w:ascii="Times New Roman" w:eastAsia="Times New Roman" w:hAnsi="Times New Roman" w:cs="Times New Roman"/>
          <w:color w:val="000000" w:themeColor="text1"/>
          <w:sz w:val="24"/>
          <w:szCs w:val="24"/>
        </w:rPr>
        <w:t xml:space="preserve"> bl.a.</w:t>
      </w:r>
      <w:r w:rsidR="46C39405" w:rsidRPr="557F3CA0">
        <w:rPr>
          <w:rFonts w:ascii="Times New Roman" w:eastAsia="Times New Roman" w:hAnsi="Times New Roman" w:cs="Times New Roman"/>
          <w:color w:val="000000" w:themeColor="text1"/>
          <w:sz w:val="24"/>
          <w:szCs w:val="24"/>
        </w:rPr>
        <w:t xml:space="preserve"> skulle</w:t>
      </w:r>
      <w:r w:rsidRPr="57DA5E4F">
        <w:rPr>
          <w:rFonts w:ascii="Times New Roman" w:eastAsia="Times New Roman" w:hAnsi="Times New Roman" w:cs="Times New Roman"/>
          <w:color w:val="000000" w:themeColor="text1"/>
          <w:sz w:val="24"/>
          <w:szCs w:val="24"/>
        </w:rPr>
        <w:t xml:space="preserve"> flyttes eller omlægges en række forskellige typer forsyningsledninger. Det forudsættes, at flytning og omlægning af ledninger til placering på ejendomme tilhørende tredjemand som udgangspunkt sker ved frivillig aftale herom eller ved ekspropriation med hjemmel i den relevante særlovgivning for de pågældende ledninger. Nærværende lovforslag indeholder ikke hjemmel til ekspropriation til placering af ledninger på tredjemands ejendom. </w:t>
      </w:r>
    </w:p>
    <w:p w14:paraId="4215B909" w14:textId="61F7CB15"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Lovforslaget indeholder i §§ 7-9 regler om udførelse af og betaling for ledningsarbejder nødvendiggjort af projekts gennemførelse, herunder regler om flytning og omlægning af ledninger og om behandlingen af eventuelle tvister om erstatning for ledningsarbejder mv. </w:t>
      </w:r>
    </w:p>
    <w:p w14:paraId="2F7B7719" w14:textId="2ED40F0C" w:rsidR="006D645E" w:rsidRDefault="001E414F" w:rsidP="005322E4">
      <w:pPr>
        <w:spacing w:line="276" w:lineRule="auto"/>
        <w:ind w:left="-20" w:right="-20"/>
        <w:jc w:val="both"/>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Transportministeren har </w:t>
      </w:r>
      <w:r w:rsidR="007EE0C4" w:rsidRPr="557F3CA0">
        <w:rPr>
          <w:rFonts w:ascii="Times New Roman" w:eastAsia="Times New Roman" w:hAnsi="Times New Roman" w:cs="Times New Roman"/>
          <w:sz w:val="24"/>
          <w:szCs w:val="24"/>
        </w:rPr>
        <w:t>en</w:t>
      </w:r>
      <w:r w:rsidRPr="557F3CA0">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tilsvarende kompetence i andre anlægslove, herunder lov om anlæg af en Nordhavnstunnel og lov om udvikling af statsvejnettet.</w:t>
      </w:r>
    </w:p>
    <w:p w14:paraId="4012D8EF" w14:textId="77777777" w:rsidR="00A93577" w:rsidRPr="00B70F81" w:rsidRDefault="00A93577" w:rsidP="005322E4">
      <w:pPr>
        <w:spacing w:line="276" w:lineRule="auto"/>
        <w:ind w:left="-20" w:right="-20"/>
        <w:jc w:val="both"/>
        <w:rPr>
          <w:rFonts w:ascii="Times New Roman" w:eastAsia="Times New Roman" w:hAnsi="Times New Roman" w:cs="Times New Roman"/>
          <w:sz w:val="24"/>
          <w:szCs w:val="24"/>
        </w:rPr>
      </w:pPr>
    </w:p>
    <w:p w14:paraId="7CA5C067" w14:textId="3D192A89" w:rsidR="001E414F" w:rsidRPr="00B70F81" w:rsidRDefault="001E414F" w:rsidP="005322E4">
      <w:pPr>
        <w:keepNext/>
        <w:keepLines/>
        <w:spacing w:before="240" w:line="276" w:lineRule="auto"/>
        <w:outlineLvl w:val="0"/>
        <w:rPr>
          <w:rFonts w:ascii="Times New Roman" w:eastAsia="Times New Roman" w:hAnsi="Times New Roman" w:cs="Times New Roman"/>
          <w:b/>
          <w:bCs/>
          <w:sz w:val="24"/>
          <w:szCs w:val="24"/>
        </w:rPr>
      </w:pPr>
      <w:bookmarkStart w:id="48" w:name="_Toc161386698"/>
      <w:bookmarkStart w:id="49" w:name="_Toc161387080"/>
      <w:r w:rsidRPr="39E3DF45">
        <w:rPr>
          <w:rFonts w:ascii="Times New Roman" w:eastAsia="Times New Roman" w:hAnsi="Times New Roman" w:cs="Times New Roman"/>
          <w:b/>
          <w:bCs/>
          <w:sz w:val="24"/>
          <w:szCs w:val="24"/>
        </w:rPr>
        <w:t>4. Konsekvenser for opfyldelse af FN’s verdensmål</w:t>
      </w:r>
      <w:bookmarkEnd w:id="48"/>
      <w:bookmarkEnd w:id="49"/>
      <w:r w:rsidRPr="39E3DF45">
        <w:rPr>
          <w:rFonts w:ascii="Times New Roman" w:eastAsia="Times New Roman" w:hAnsi="Times New Roman" w:cs="Times New Roman"/>
          <w:b/>
          <w:bCs/>
          <w:sz w:val="24"/>
          <w:szCs w:val="24"/>
        </w:rPr>
        <w:t> </w:t>
      </w:r>
    </w:p>
    <w:p w14:paraId="2A3B540F" w14:textId="51D7DEB6" w:rsidR="001E414F" w:rsidRPr="00B70F81" w:rsidRDefault="5F2567BD" w:rsidP="005322E4">
      <w:pPr>
        <w:spacing w:line="276" w:lineRule="auto"/>
        <w:rPr>
          <w:rFonts w:ascii="Times New Roman" w:eastAsia="Times New Roman" w:hAnsi="Times New Roman" w:cs="Times New Roman"/>
          <w:color w:val="000000"/>
          <w:sz w:val="24"/>
          <w:szCs w:val="24"/>
        </w:rPr>
      </w:pPr>
      <w:r w:rsidRPr="7950D56E">
        <w:rPr>
          <w:rFonts w:ascii="Times New Roman" w:eastAsia="Times New Roman" w:hAnsi="Times New Roman" w:cs="Times New Roman"/>
          <w:color w:val="000000" w:themeColor="text1"/>
          <w:sz w:val="24"/>
          <w:szCs w:val="24"/>
        </w:rPr>
        <w:t>Ved at udbygge veje</w:t>
      </w:r>
      <w:r w:rsidR="375B2BDA" w:rsidRPr="7950D56E">
        <w:rPr>
          <w:rFonts w:ascii="Times New Roman" w:eastAsia="Times New Roman" w:hAnsi="Times New Roman" w:cs="Times New Roman"/>
          <w:color w:val="000000" w:themeColor="text1"/>
          <w:sz w:val="24"/>
          <w:szCs w:val="24"/>
        </w:rPr>
        <w:t>n,</w:t>
      </w:r>
      <w:r w:rsidRPr="7950D56E">
        <w:rPr>
          <w:rFonts w:ascii="Times New Roman" w:eastAsia="Times New Roman" w:hAnsi="Times New Roman" w:cs="Times New Roman"/>
          <w:color w:val="000000" w:themeColor="text1"/>
          <w:sz w:val="24"/>
          <w:szCs w:val="24"/>
        </w:rPr>
        <w:t xml:space="preserve"> som omtalt i lovforslaget</w:t>
      </w:r>
      <w:r w:rsidR="5B1E197F" w:rsidRPr="557F3CA0">
        <w:rPr>
          <w:rFonts w:ascii="Times New Roman" w:eastAsia="Times New Roman" w:hAnsi="Times New Roman" w:cs="Times New Roman"/>
          <w:color w:val="000000" w:themeColor="text1"/>
          <w:sz w:val="24"/>
          <w:szCs w:val="24"/>
        </w:rPr>
        <w:t>,</w:t>
      </w:r>
      <w:r w:rsidRPr="7950D56E">
        <w:rPr>
          <w:rFonts w:ascii="Times New Roman" w:eastAsia="Times New Roman" w:hAnsi="Times New Roman" w:cs="Times New Roman"/>
          <w:color w:val="000000" w:themeColor="text1"/>
          <w:sz w:val="24"/>
          <w:szCs w:val="24"/>
        </w:rPr>
        <w:t xml:space="preserve"> vil kapaciteten blive forbedret. Dette vil være medvirkende til at sikre en bedre trafikafvikling samt en højere regularitet i rejsetiden og dermed være en gevinst for såvel pendlere som erhvervsliv. Dette vil understøtte verdensmål nummer 9 Industri, innovation og infrastruktur, herunder delmålene 9.1 (Udvikling af god, pålidelig, bæredygtig og robust infrastruktur af hensyn til økonomisk udvikling og menneskelig trivsel).</w:t>
      </w:r>
    </w:p>
    <w:p w14:paraId="4C8D0C74" w14:textId="0EF587CA"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Forbedringerne vil også medvirke til at reducere rejsetiden på strækningen og dermed kunne bidrage til at gøre det mere attraktivt at søge job og drive samt etablere virksomhed i områderne. Dette vil understøtte verdensmål nummer 8 Anstændige jobs og økonomisk vækst gennem delmål 8.2 (Højere økonomisk produktivitet gennem diversificering, teknologisk opgradering og innovation, bl.a.  gennem fokus på høj værditilførsel og arbejdskraftintensive sektorer).</w:t>
      </w:r>
      <w:r w:rsidRPr="00B70F81">
        <w:rPr>
          <w:rFonts w:ascii="Times New Roman" w:eastAsia="Times New Roman" w:hAnsi="Times New Roman" w:cs="Times New Roman"/>
          <w:color w:val="CC3595"/>
          <w:sz w:val="24"/>
          <w:szCs w:val="24"/>
          <w:u w:val="single"/>
        </w:rPr>
        <w:t xml:space="preserve"> </w:t>
      </w:r>
    </w:p>
    <w:p w14:paraId="2472F3DF" w14:textId="5F7E8320"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Projektet forbedrer trafiksikkerheden på motorvejen, hvilket vil understøtte verdensmål nummer 3 Sundhed og trivsel via delmål 3.6 (Reduktion af antallet af dødsfald og tilskadekomster som følge af trafikulykker).</w:t>
      </w:r>
      <w:r w:rsidRPr="00B70F81">
        <w:rPr>
          <w:rFonts w:ascii="Times New Roman" w:eastAsia="Times New Roman" w:hAnsi="Times New Roman" w:cs="Times New Roman"/>
          <w:color w:val="CC3595"/>
          <w:sz w:val="24"/>
          <w:szCs w:val="24"/>
          <w:u w:val="single"/>
        </w:rPr>
        <w:t xml:space="preserve"> </w:t>
      </w:r>
    </w:p>
    <w:p w14:paraId="20298DFA" w14:textId="40B409CC" w:rsidR="001E414F" w:rsidRPr="00A93577"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lastRenderedPageBreak/>
        <w:t xml:space="preserve">Projektet har ikke direkte negative konsekvenser i forhold til delmål 3.9 (Reduktion af dødsfald og sygdom som følge af udsættelse for farlige kemikalier samt luft-, vand- og jordforurening). </w:t>
      </w:r>
    </w:p>
    <w:p w14:paraId="0F6E6A79" w14:textId="5217F070" w:rsidR="001E414F" w:rsidRPr="00B70F81" w:rsidRDefault="5F2567BD" w:rsidP="005322E4">
      <w:pPr>
        <w:spacing w:line="276" w:lineRule="auto"/>
        <w:rPr>
          <w:rFonts w:ascii="Times New Roman" w:eastAsia="Times New Roman" w:hAnsi="Times New Roman" w:cs="Times New Roman"/>
          <w:color w:val="000000"/>
          <w:sz w:val="24"/>
          <w:szCs w:val="24"/>
        </w:rPr>
      </w:pPr>
      <w:r w:rsidRPr="642D5E46">
        <w:rPr>
          <w:rFonts w:ascii="Times New Roman" w:eastAsia="Times New Roman" w:hAnsi="Times New Roman" w:cs="Times New Roman"/>
          <w:color w:val="000000" w:themeColor="text1"/>
          <w:sz w:val="24"/>
          <w:szCs w:val="24"/>
        </w:rPr>
        <w:t xml:space="preserve">Udbygning og efterfølgende drift af </w:t>
      </w:r>
      <w:r w:rsidR="68EDDF1C" w:rsidRPr="642D5E46">
        <w:rPr>
          <w:rFonts w:ascii="Times New Roman" w:eastAsia="Times New Roman" w:hAnsi="Times New Roman" w:cs="Times New Roman"/>
          <w:color w:val="000000" w:themeColor="text1"/>
          <w:sz w:val="24"/>
          <w:szCs w:val="24"/>
        </w:rPr>
        <w:t>Rute 11</w:t>
      </w:r>
      <w:r w:rsidRPr="642D5E46">
        <w:rPr>
          <w:rFonts w:ascii="Times New Roman" w:eastAsia="Times New Roman" w:hAnsi="Times New Roman" w:cs="Times New Roman"/>
          <w:color w:val="000000" w:themeColor="text1"/>
          <w:sz w:val="24"/>
          <w:szCs w:val="24"/>
        </w:rPr>
        <w:t xml:space="preserve"> kræver både råstoffer og energi. I såvel anlæg som drift vil der blive arbejdet med råstof- og ressourcebesparende tiltag samt CO</w:t>
      </w:r>
      <w:r w:rsidRPr="642D5E46">
        <w:rPr>
          <w:rFonts w:ascii="Times New Roman" w:eastAsia="Times New Roman" w:hAnsi="Times New Roman" w:cs="Times New Roman"/>
          <w:color w:val="000000" w:themeColor="text1"/>
          <w:sz w:val="24"/>
          <w:szCs w:val="24"/>
          <w:vertAlign w:val="subscript"/>
        </w:rPr>
        <w:t>2</w:t>
      </w:r>
      <w:r w:rsidRPr="642D5E46">
        <w:rPr>
          <w:rFonts w:ascii="Times New Roman" w:eastAsia="Times New Roman" w:hAnsi="Times New Roman" w:cs="Times New Roman"/>
          <w:color w:val="000000" w:themeColor="text1"/>
          <w:sz w:val="24"/>
          <w:szCs w:val="24"/>
        </w:rPr>
        <w:t>-reducerende løsninger bl.a. gennem krav til leverandører og CO</w:t>
      </w:r>
      <w:r w:rsidRPr="642D5E46">
        <w:rPr>
          <w:rFonts w:ascii="Times New Roman" w:eastAsia="Times New Roman" w:hAnsi="Times New Roman" w:cs="Times New Roman"/>
          <w:color w:val="000000" w:themeColor="text1"/>
          <w:sz w:val="24"/>
          <w:szCs w:val="24"/>
          <w:vertAlign w:val="subscript"/>
        </w:rPr>
        <w:t>2</w:t>
      </w:r>
      <w:r w:rsidRPr="642D5E46">
        <w:rPr>
          <w:rFonts w:ascii="Times New Roman" w:eastAsia="Times New Roman" w:hAnsi="Times New Roman" w:cs="Times New Roman"/>
          <w:color w:val="000000" w:themeColor="text1"/>
          <w:sz w:val="24"/>
          <w:szCs w:val="24"/>
        </w:rPr>
        <w:t>-besparende proces- og produktvalg, hvilket vurderes at understøtte delmål 9.4 (Opgradering af infrastrukturen med henblik på øget bæredygtighed og brug af rene og miljøvenlige teknologier og industrielle processer samt mere effektiv udnyttelse af ressourcer). CO</w:t>
      </w:r>
      <w:r w:rsidRPr="642D5E46">
        <w:rPr>
          <w:rFonts w:ascii="Times New Roman" w:eastAsia="Times New Roman" w:hAnsi="Times New Roman" w:cs="Times New Roman"/>
          <w:color w:val="000000" w:themeColor="text1"/>
          <w:sz w:val="24"/>
          <w:szCs w:val="24"/>
          <w:vertAlign w:val="subscript"/>
        </w:rPr>
        <w:t>2</w:t>
      </w:r>
      <w:r w:rsidRPr="642D5E46">
        <w:rPr>
          <w:rFonts w:ascii="Times New Roman" w:eastAsia="Times New Roman" w:hAnsi="Times New Roman" w:cs="Times New Roman"/>
          <w:color w:val="000000" w:themeColor="text1"/>
          <w:sz w:val="24"/>
          <w:szCs w:val="24"/>
        </w:rPr>
        <w:t>-skyggeprisen anvendes til vurdering af, hvorvidt et CO</w:t>
      </w:r>
      <w:r w:rsidRPr="642D5E46">
        <w:rPr>
          <w:rFonts w:ascii="Times New Roman" w:eastAsia="Times New Roman" w:hAnsi="Times New Roman" w:cs="Times New Roman"/>
          <w:color w:val="000000" w:themeColor="text1"/>
          <w:sz w:val="24"/>
          <w:szCs w:val="24"/>
          <w:vertAlign w:val="subscript"/>
        </w:rPr>
        <w:t>2</w:t>
      </w:r>
      <w:r w:rsidRPr="642D5E46">
        <w:rPr>
          <w:rFonts w:ascii="Times New Roman" w:eastAsia="Times New Roman" w:hAnsi="Times New Roman" w:cs="Times New Roman"/>
          <w:color w:val="000000" w:themeColor="text1"/>
          <w:sz w:val="24"/>
          <w:szCs w:val="24"/>
        </w:rPr>
        <w:t>-reducerende tiltag står mål med CO</w:t>
      </w:r>
      <w:r w:rsidRPr="642D5E46">
        <w:rPr>
          <w:rFonts w:ascii="Times New Roman" w:eastAsia="Times New Roman" w:hAnsi="Times New Roman" w:cs="Times New Roman"/>
          <w:color w:val="000000" w:themeColor="text1"/>
          <w:sz w:val="24"/>
          <w:szCs w:val="24"/>
          <w:vertAlign w:val="subscript"/>
        </w:rPr>
        <w:t>2</w:t>
      </w:r>
      <w:r w:rsidRPr="642D5E46">
        <w:rPr>
          <w:rFonts w:ascii="Times New Roman" w:eastAsia="Times New Roman" w:hAnsi="Times New Roman" w:cs="Times New Roman"/>
          <w:color w:val="000000" w:themeColor="text1"/>
          <w:sz w:val="24"/>
          <w:szCs w:val="24"/>
        </w:rPr>
        <w:t>-gevinsten. Dette vil også understøtte verdensmål nummer 12 Ansvarligt forbrug og produktion gennem delmål 12.2 (Bæredygtig forvaltning og effektiv udnyttelse af naturressourcer) samt delmål 12.5 (Reducering af affaldsgenerering gennem forebyggelse, reduktion, genvinding og genbrug).</w:t>
      </w:r>
    </w:p>
    <w:p w14:paraId="43AAEEEC" w14:textId="5B8FBE2C"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Den øgede fremkommelighed (og den afledte øgede mobilitet) som følge af projektet kan have negative konsekvenser for verdensmål nummer 11 Bæredygtige byer og lokalsamfund, herunder delmål 11.6 (Negative miljøbelastning pr. indbygger skal reduceres) samt delmål 11.4 (Indsatsen for at beskytte og bevare verdens kultur- og naturarv skal styrkes.). </w:t>
      </w:r>
    </w:p>
    <w:p w14:paraId="0ABB5B0F" w14:textId="31B9581F" w:rsidR="001E414F" w:rsidRPr="00B70F81" w:rsidRDefault="001E414F" w:rsidP="005322E4">
      <w:pPr>
        <w:spacing w:line="276" w:lineRule="auto"/>
        <w:rPr>
          <w:rFonts w:ascii="Times New Roman" w:eastAsia="Times New Roman" w:hAnsi="Times New Roman" w:cs="Times New Roman"/>
          <w:color w:val="000000"/>
          <w:sz w:val="24"/>
          <w:szCs w:val="24"/>
        </w:rPr>
      </w:pPr>
      <w:r w:rsidRPr="1482C84B">
        <w:rPr>
          <w:rFonts w:ascii="Times New Roman" w:eastAsia="Times New Roman" w:hAnsi="Times New Roman" w:cs="Times New Roman"/>
          <w:color w:val="000000" w:themeColor="text1"/>
          <w:sz w:val="24"/>
          <w:szCs w:val="24"/>
        </w:rPr>
        <w:t xml:space="preserve">Der henvises til lovforslagets punkt 8 om </w:t>
      </w:r>
      <w:r w:rsidR="652CD8DA" w:rsidRPr="1482C84B">
        <w:rPr>
          <w:rFonts w:ascii="Times New Roman" w:eastAsia="Times New Roman" w:hAnsi="Times New Roman" w:cs="Times New Roman"/>
          <w:color w:val="000000" w:themeColor="text1"/>
          <w:sz w:val="24"/>
          <w:szCs w:val="24"/>
        </w:rPr>
        <w:t>k</w:t>
      </w:r>
      <w:r w:rsidRPr="1482C84B">
        <w:rPr>
          <w:rFonts w:ascii="Times New Roman" w:eastAsia="Times New Roman" w:hAnsi="Times New Roman" w:cs="Times New Roman"/>
          <w:color w:val="000000" w:themeColor="text1"/>
          <w:sz w:val="24"/>
          <w:szCs w:val="24"/>
        </w:rPr>
        <w:t xml:space="preserve">limamæssige konsekvenser og punkt 9 om </w:t>
      </w:r>
      <w:r w:rsidR="00BD2722">
        <w:rPr>
          <w:rFonts w:ascii="Times New Roman" w:eastAsia="Times New Roman" w:hAnsi="Times New Roman" w:cs="Times New Roman"/>
          <w:color w:val="000000" w:themeColor="text1"/>
          <w:sz w:val="24"/>
          <w:szCs w:val="24"/>
        </w:rPr>
        <w:t>m</w:t>
      </w:r>
      <w:r w:rsidRPr="1482C84B">
        <w:rPr>
          <w:rFonts w:ascii="Times New Roman" w:eastAsia="Times New Roman" w:hAnsi="Times New Roman" w:cs="Times New Roman"/>
          <w:color w:val="000000" w:themeColor="text1"/>
          <w:sz w:val="24"/>
          <w:szCs w:val="24"/>
        </w:rPr>
        <w:t>iljø- og naturmæssige konsekvenser.</w:t>
      </w:r>
    </w:p>
    <w:p w14:paraId="578C69E7" w14:textId="4C789CAA" w:rsidR="006D645E" w:rsidRPr="00B70F81" w:rsidRDefault="001E414F" w:rsidP="005322E4">
      <w:pPr>
        <w:spacing w:line="276" w:lineRule="auto"/>
        <w:rPr>
          <w:rFonts w:ascii="Times New Roman" w:eastAsia="Times New Roman" w:hAnsi="Times New Roman" w:cs="Times New Roman"/>
          <w:color w:val="000000"/>
          <w:sz w:val="24"/>
          <w:szCs w:val="24"/>
        </w:rPr>
      </w:pPr>
      <w:r w:rsidRPr="1482C84B">
        <w:rPr>
          <w:rFonts w:ascii="Times New Roman" w:eastAsia="Times New Roman" w:hAnsi="Times New Roman" w:cs="Times New Roman"/>
          <w:color w:val="000000" w:themeColor="text1"/>
          <w:sz w:val="24"/>
          <w:szCs w:val="24"/>
        </w:rPr>
        <w:t xml:space="preserve">Afværgeforanstaltninger, der er foreslået i form af erstatningsnatur, vil understøtte verdensmål nummer femten Livet på land, særligt delmål 15.5 (Begrænse forringelse af naturlige levesteder og stoppe tab af biodiversitet). Der henvises i øvrigt til lovforslagets punkt 9 om </w:t>
      </w:r>
      <w:r w:rsidR="57CB76ED" w:rsidRPr="1482C84B">
        <w:rPr>
          <w:rFonts w:ascii="Times New Roman" w:eastAsia="Times New Roman" w:hAnsi="Times New Roman" w:cs="Times New Roman"/>
          <w:color w:val="000000" w:themeColor="text1"/>
          <w:sz w:val="24"/>
          <w:szCs w:val="24"/>
        </w:rPr>
        <w:t>m</w:t>
      </w:r>
      <w:r w:rsidRPr="1482C84B">
        <w:rPr>
          <w:rFonts w:ascii="Times New Roman" w:eastAsia="Times New Roman" w:hAnsi="Times New Roman" w:cs="Times New Roman"/>
          <w:color w:val="000000" w:themeColor="text1"/>
          <w:sz w:val="24"/>
          <w:szCs w:val="24"/>
        </w:rPr>
        <w:t>iljø- og naturmæssige konsekvenser.</w:t>
      </w:r>
    </w:p>
    <w:p w14:paraId="251A6E6D" w14:textId="77777777" w:rsidR="00360B2D" w:rsidRPr="00B70F81" w:rsidRDefault="00360B2D" w:rsidP="005322E4">
      <w:pPr>
        <w:spacing w:line="276" w:lineRule="auto"/>
        <w:rPr>
          <w:rFonts w:ascii="Times New Roman" w:eastAsia="Times New Roman" w:hAnsi="Times New Roman" w:cs="Times New Roman"/>
          <w:color w:val="000000"/>
          <w:sz w:val="24"/>
          <w:szCs w:val="24"/>
        </w:rPr>
      </w:pPr>
    </w:p>
    <w:p w14:paraId="4B103B90" w14:textId="77777777" w:rsidR="001E414F" w:rsidRPr="00B70F81" w:rsidRDefault="001E414F" w:rsidP="005322E4">
      <w:pPr>
        <w:keepNext/>
        <w:keepLines/>
        <w:spacing w:before="240" w:line="276" w:lineRule="auto"/>
        <w:outlineLvl w:val="0"/>
        <w:rPr>
          <w:rFonts w:ascii="Times New Roman" w:eastAsia="Times New Roman" w:hAnsi="Times New Roman" w:cs="Times New Roman"/>
          <w:b/>
          <w:bCs/>
          <w:sz w:val="24"/>
          <w:szCs w:val="24"/>
        </w:rPr>
      </w:pPr>
      <w:bookmarkStart w:id="50" w:name="_Toc161386699"/>
      <w:bookmarkStart w:id="51" w:name="_Toc161387081"/>
      <w:r w:rsidRPr="00B70F81">
        <w:rPr>
          <w:rFonts w:ascii="Times New Roman" w:eastAsia="Times New Roman" w:hAnsi="Times New Roman" w:cs="Times New Roman"/>
          <w:b/>
          <w:bCs/>
          <w:sz w:val="24"/>
          <w:szCs w:val="24"/>
        </w:rPr>
        <w:t>5. Økonomiske konsekvenser og implementeringskonsekvenser for det offentlige</w:t>
      </w:r>
      <w:bookmarkEnd w:id="50"/>
      <w:bookmarkEnd w:id="51"/>
      <w:r w:rsidRPr="00B70F81">
        <w:rPr>
          <w:rFonts w:ascii="Times New Roman" w:eastAsia="Times New Roman" w:hAnsi="Times New Roman" w:cs="Times New Roman"/>
          <w:b/>
          <w:bCs/>
          <w:sz w:val="24"/>
          <w:szCs w:val="24"/>
        </w:rPr>
        <w:t> </w:t>
      </w:r>
    </w:p>
    <w:p w14:paraId="04E51F72" w14:textId="489E8DB5" w:rsidR="001E414F" w:rsidRDefault="001E414F" w:rsidP="005322E4">
      <w:pPr>
        <w:spacing w:line="276" w:lineRule="auto"/>
        <w:rPr>
          <w:rFonts w:ascii="Times New Roman" w:eastAsia="Times New Roman" w:hAnsi="Times New Roman" w:cs="Times New Roman"/>
          <w:color w:val="000000"/>
          <w:sz w:val="24"/>
          <w:szCs w:val="24"/>
        </w:rPr>
      </w:pPr>
      <w:r w:rsidRPr="5E06A7EC">
        <w:rPr>
          <w:rFonts w:ascii="Times New Roman" w:eastAsia="Times New Roman" w:hAnsi="Times New Roman" w:cs="Times New Roman"/>
          <w:color w:val="000000" w:themeColor="text1"/>
          <w:sz w:val="24"/>
          <w:szCs w:val="24"/>
        </w:rPr>
        <w:t>Implementeringskonsekvenserne for det offentlige vil omfatte alle aktiviteter for Vejdirektoratet som bygherre, mens en række øvrige berørte myndigheder skal behandle ansøgninger i relation til gennemførelse af anlægsprojektet. Efter færdiggørelsen af anlægsprojektet vil Vejdirektoratet have opgaver med drift og vedligeholdelse af vejstrækninge</w:t>
      </w:r>
      <w:r w:rsidR="5B2E896E" w:rsidRPr="5E06A7EC">
        <w:rPr>
          <w:rFonts w:ascii="Times New Roman" w:eastAsia="Times New Roman" w:hAnsi="Times New Roman" w:cs="Times New Roman"/>
          <w:color w:val="000000" w:themeColor="text1"/>
          <w:sz w:val="24"/>
          <w:szCs w:val="24"/>
        </w:rPr>
        <w:t>n</w:t>
      </w:r>
      <w:r w:rsidRPr="5E06A7EC">
        <w:rPr>
          <w:rFonts w:ascii="Times New Roman" w:eastAsia="Times New Roman" w:hAnsi="Times New Roman" w:cs="Times New Roman"/>
          <w:color w:val="000000" w:themeColor="text1"/>
          <w:sz w:val="24"/>
          <w:szCs w:val="24"/>
        </w:rPr>
        <w:t xml:space="preserve"> omfattet af anlægsloven.</w:t>
      </w:r>
    </w:p>
    <w:p w14:paraId="123578E6" w14:textId="77777777" w:rsidR="00A93577" w:rsidRPr="00B70F81" w:rsidRDefault="00A93577" w:rsidP="005322E4">
      <w:pPr>
        <w:spacing w:line="276" w:lineRule="auto"/>
        <w:rPr>
          <w:rFonts w:ascii="Times New Roman" w:eastAsia="Times New Roman" w:hAnsi="Times New Roman" w:cs="Times New Roman"/>
          <w:color w:val="000000"/>
          <w:sz w:val="24"/>
          <w:szCs w:val="24"/>
        </w:rPr>
      </w:pPr>
    </w:p>
    <w:p w14:paraId="64F40718" w14:textId="77777777"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52" w:name="_Toc161386700"/>
      <w:bookmarkStart w:id="53" w:name="_Toc161387082"/>
      <w:r w:rsidRPr="00B70F81">
        <w:rPr>
          <w:rFonts w:ascii="Times New Roman" w:eastAsia="Times New Roman" w:hAnsi="Times New Roman" w:cs="Times New Roman"/>
          <w:b/>
          <w:bCs/>
          <w:sz w:val="24"/>
          <w:szCs w:val="24"/>
        </w:rPr>
        <w:t>5.1 Generelt</w:t>
      </w:r>
      <w:bookmarkEnd w:id="52"/>
      <w:bookmarkEnd w:id="53"/>
      <w:r w:rsidRPr="00B70F81">
        <w:rPr>
          <w:rFonts w:ascii="Times New Roman" w:eastAsia="Times New Roman" w:hAnsi="Times New Roman" w:cs="Times New Roman"/>
          <w:b/>
          <w:bCs/>
          <w:sz w:val="24"/>
          <w:szCs w:val="24"/>
        </w:rPr>
        <w:t> </w:t>
      </w:r>
    </w:p>
    <w:p w14:paraId="07BABDE4" w14:textId="73BFEE9B"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Projektet forestås af Vejdirektoratet som anlægsmyndighed og har dermed både økonomiske og implementeringsmæssige konsekvenser for Transportministeriet i forbindelse med anlægsperioden. </w:t>
      </w:r>
    </w:p>
    <w:p w14:paraId="62A4F3B9" w14:textId="64BB06CC"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Arbejdet med at beskrive anlægget i detaljer, som kan danne baggrund for ekspropriation og udbud, udføres af transportministeren i samarbejde med Vejdirektoratet og eksterne </w:t>
      </w:r>
      <w:r w:rsidRPr="00B70F81">
        <w:rPr>
          <w:rFonts w:ascii="Times New Roman" w:eastAsia="Times New Roman" w:hAnsi="Times New Roman" w:cs="Times New Roman"/>
          <w:color w:val="000000"/>
          <w:sz w:val="24"/>
          <w:szCs w:val="24"/>
        </w:rPr>
        <w:lastRenderedPageBreak/>
        <w:t>rådgiverfirmaer. Rådgivningsopgaver og anlægsarbejder udbydes efter gældende regler herfor.</w:t>
      </w:r>
    </w:p>
    <w:p w14:paraId="08CDE5CF" w14:textId="713C8F0B"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Vejdirektoratet fører som anlægsmyndighed tilsyn med entreprenørernes arbejde for at sikre, at det aftalte arbejde leveres i den aftalte kvalitet, tid og pris. Herudover skal projektforløbet styres, kontrolleres og dokumenteres. Vejdirektoratet vil løbende undersøge og afprøve mulighederne for at anvende nye metoder og ny teknologi med henblik på at optimere projektet trafiksikkerhedsmæssigt, miljømæssigt, økonomisk og tidsmæssigt.</w:t>
      </w:r>
    </w:p>
    <w:p w14:paraId="3EECD9B1" w14:textId="1FDAA5AE"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 berørte kommuner, regioner og statslige styrelser vil i relation til anlægsprojektet skulle behandle ansøgninger og anmeldelser fra Vejdirektoratet med henblik på at vurdere, hvilke krav der stilles i forbindelse med tilladelser, godkendelser og dispensationer til projektet som følge af krav hertil i bl.a. natur- og miljølovgivningen.</w:t>
      </w:r>
    </w:p>
    <w:p w14:paraId="7AC8C363" w14:textId="75CFF4D9"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Der skal foretages ledningsarbejder, som nødvendiggøres af anlægsprojektet. Fordelingen af udgifter hertil afhænger af den enkelte lednings retsstilling, og udgifter forbundet med gennemførelsen af ledningsarbejder, nødvendiggjort af anlægsprojektet som nævnt i § 1, kan således forventes at skulle afholdes både af projektet og af den enkelte ledningsejer.</w:t>
      </w:r>
    </w:p>
    <w:p w14:paraId="30923321" w14:textId="0EB9B689"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Fremtidig drift og vedligehold af de statslige vejanlæg varetages af Vejdirektoratet, som vejmyndighed, jf. vejlovens § 6, stk. 2. </w:t>
      </w:r>
    </w:p>
    <w:p w14:paraId="34A692A6" w14:textId="07B8D268" w:rsidR="001E414F" w:rsidRDefault="001E414F" w:rsidP="005322E4">
      <w:pPr>
        <w:spacing w:line="276" w:lineRule="auto"/>
        <w:jc w:val="both"/>
        <w:rPr>
          <w:rFonts w:ascii="Times New Roman" w:eastAsia="Times New Roman" w:hAnsi="Times New Roman" w:cs="Times New Roman"/>
          <w:color w:val="000000"/>
          <w:sz w:val="24"/>
          <w:szCs w:val="24"/>
        </w:rPr>
      </w:pPr>
      <w:r w:rsidRPr="1482C84B">
        <w:rPr>
          <w:rFonts w:ascii="Times New Roman" w:eastAsia="Times New Roman" w:hAnsi="Times New Roman" w:cs="Times New Roman"/>
          <w:color w:val="000000" w:themeColor="text1"/>
          <w:sz w:val="24"/>
          <w:szCs w:val="24"/>
        </w:rPr>
        <w:t xml:space="preserve">Principperne om digitaliseringsklar lovgivning er iagttaget og vurderes ikke at være relevante i forhold til lovforslagets enkelte dele. </w:t>
      </w:r>
    </w:p>
    <w:p w14:paraId="3B4A1DB5" w14:textId="77777777" w:rsidR="00A93577" w:rsidRPr="00B70F81" w:rsidRDefault="00A93577" w:rsidP="005322E4">
      <w:pPr>
        <w:spacing w:line="276" w:lineRule="auto"/>
        <w:jc w:val="both"/>
        <w:rPr>
          <w:rFonts w:ascii="Times New Roman" w:eastAsia="Times New Roman" w:hAnsi="Times New Roman" w:cs="Times New Roman"/>
          <w:color w:val="000000"/>
          <w:sz w:val="24"/>
          <w:szCs w:val="24"/>
        </w:rPr>
      </w:pPr>
    </w:p>
    <w:p w14:paraId="7554B35B" w14:textId="77777777"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54" w:name="_Toc161386701"/>
      <w:bookmarkStart w:id="55" w:name="_Toc161387083"/>
      <w:r w:rsidRPr="4D86A6A7">
        <w:rPr>
          <w:rFonts w:ascii="Times New Roman" w:eastAsia="Times New Roman" w:hAnsi="Times New Roman" w:cs="Times New Roman"/>
          <w:b/>
          <w:bCs/>
          <w:sz w:val="24"/>
          <w:szCs w:val="24"/>
        </w:rPr>
        <w:t>5.2 Anlægsøkonomi og tidsplan</w:t>
      </w:r>
      <w:bookmarkEnd w:id="54"/>
      <w:bookmarkEnd w:id="55"/>
    </w:p>
    <w:p w14:paraId="1D303792" w14:textId="56A49DA1"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Anlægsoverslaget for projektet er udarbejdet efter Transportministeriets retningslinjer for ny budgettering af anlægsprojekter på vej- og baneområdet. </w:t>
      </w:r>
    </w:p>
    <w:p w14:paraId="2463B508" w14:textId="72BDE92F"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Anlægsoverslaget er opgjort på fire niveauer: fysikoverslag, basisoverslag, ankerbudget (projektbevilling) og samlet anlægsbudget (totaludgift). </w:t>
      </w:r>
    </w:p>
    <w:p w14:paraId="3ECACC00" w14:textId="0A98CB4E"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Fysikoverslag er udarbejdet ved hjælp af Vejdirektoratets overslagssystem. Det vil sige, at det er baseret på teoretiske mængder fra det foreliggende skitseprojekt og enhedspriser og erfaringer fra de seneste sammenlignelige anlægsarbejder. </w:t>
      </w:r>
    </w:p>
    <w:p w14:paraId="0E96C54B" w14:textId="5174E7BB"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Basisoverslag udgør fysikoverslaget tillagt tværgående udgifter såsom projektering, tilsyn og administration, men ikke moms.</w:t>
      </w:r>
    </w:p>
    <w:p w14:paraId="3F5AC73C" w14:textId="527BC2A5"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I henhold til ny anlægsbudgettering bevilges basisoverslaget tillagt ti procent til gennemførelse af projektet (ankerbudgettet/projektbevilling). Herudover afsættes yderligere en central reserve på fem procent. Det samlede anlægsbudget (totaludgift) vil således udgøre basisoverslaget plus femten procent.</w:t>
      </w:r>
    </w:p>
    <w:p w14:paraId="6907DD3A" w14:textId="24E8E706"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Anlægsoverslaget er behæftet med usikkerhed, da udgifter til bl.a. ekspropriation, jordarbejder og arkæologi ikke kan beregnes præcist på forhånd. Projektets detaljerede udformning, mængder mv. kendes først på et senere tidspunkt, ligesom udviklingen i konjunktur- og </w:t>
      </w:r>
      <w:r w:rsidRPr="00B70F81">
        <w:rPr>
          <w:rFonts w:ascii="Times New Roman" w:eastAsia="Times New Roman" w:hAnsi="Times New Roman" w:cs="Times New Roman"/>
          <w:color w:val="000000"/>
          <w:sz w:val="24"/>
          <w:szCs w:val="24"/>
        </w:rPr>
        <w:lastRenderedPageBreak/>
        <w:t xml:space="preserve">konkurrencesituationen på licitationstidspunktet er af væsentlig betydning for anlægsudgifternes endelige størrelse. Yderligere kan de arkæologiske forundersøgelser vise, at det bliver nødvendigt at foretage egentlige udgravninger af fund. </w:t>
      </w:r>
    </w:p>
    <w:p w14:paraId="6DBEDA93" w14:textId="77777777"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I henhold til principperne i ny anlægsbudgettering (Akt 16 af 24. oktober 2006 og Hovednotat for Ny Anlægsbudgettering december 2017) har eksterne rådgivningsteams gennemført ekstern kvalitetssikring af miljøkonsekvensvurderingen. Den overordnede konklusion af kvalitetssikringen er, at der ikke er fundet vægtige forhold, som forhindrer, at anlægsprojektet sendes til godkendelse i det politiske system. </w:t>
      </w:r>
    </w:p>
    <w:p w14:paraId="4DD437CE" w14:textId="77777777" w:rsidR="001E414F" w:rsidRPr="00B70F81" w:rsidRDefault="001E414F" w:rsidP="005322E4">
      <w:pPr>
        <w:spacing w:line="276" w:lineRule="auto"/>
        <w:jc w:val="both"/>
        <w:rPr>
          <w:rFonts w:ascii="Times New Roman" w:eastAsia="Times New Roman" w:hAnsi="Times New Roman" w:cs="Times New Roman"/>
          <w:color w:val="000000"/>
          <w:sz w:val="24"/>
          <w:szCs w:val="24"/>
        </w:rPr>
      </w:pPr>
    </w:p>
    <w:p w14:paraId="616DC428" w14:textId="77777777" w:rsidR="001E414F" w:rsidRPr="00B70F81" w:rsidRDefault="001E414F" w:rsidP="005322E4">
      <w:pPr>
        <w:keepNext/>
        <w:keepLines/>
        <w:spacing w:before="40" w:line="276" w:lineRule="auto"/>
        <w:outlineLvl w:val="2"/>
        <w:rPr>
          <w:rFonts w:ascii="Times New Roman" w:eastAsia="Times New Roman" w:hAnsi="Times New Roman" w:cs="Times New Roman"/>
          <w:sz w:val="24"/>
          <w:szCs w:val="24"/>
        </w:rPr>
      </w:pPr>
      <w:bookmarkStart w:id="56" w:name="_Toc161386702"/>
      <w:bookmarkStart w:id="57" w:name="_Toc161387084"/>
      <w:r w:rsidRPr="00B70F81">
        <w:rPr>
          <w:rFonts w:ascii="Times New Roman" w:eastAsia="Times New Roman" w:hAnsi="Times New Roman" w:cs="Times New Roman"/>
          <w:sz w:val="24"/>
          <w:szCs w:val="24"/>
        </w:rPr>
        <w:t>5.2.1 Anlægsøkonomi for projektet</w:t>
      </w:r>
      <w:bookmarkEnd w:id="56"/>
      <w:bookmarkEnd w:id="57"/>
    </w:p>
    <w:p w14:paraId="063358A8" w14:textId="4ACE8EFA" w:rsidR="001E414F" w:rsidRPr="00B70F81" w:rsidRDefault="001E414F" w:rsidP="005322E4">
      <w:pPr>
        <w:spacing w:line="276" w:lineRule="auto"/>
        <w:rPr>
          <w:rFonts w:ascii="Times New Roman" w:eastAsia="Times New Roman" w:hAnsi="Times New Roman" w:cs="Times New Roman"/>
          <w:color w:val="000000"/>
          <w:sz w:val="24"/>
          <w:szCs w:val="24"/>
        </w:rPr>
      </w:pPr>
      <w:r w:rsidRPr="5416659B">
        <w:rPr>
          <w:rFonts w:ascii="Times New Roman" w:eastAsia="Times New Roman" w:hAnsi="Times New Roman" w:cs="Times New Roman"/>
          <w:color w:val="000000" w:themeColor="text1"/>
          <w:sz w:val="24"/>
          <w:szCs w:val="24"/>
        </w:rPr>
        <w:t xml:space="preserve">Det samlede anlægsbudget for projektet er beregnet til </w:t>
      </w:r>
      <w:r w:rsidR="08A58700" w:rsidRPr="5416659B">
        <w:rPr>
          <w:rFonts w:ascii="Times New Roman" w:eastAsia="Times New Roman" w:hAnsi="Times New Roman" w:cs="Times New Roman"/>
          <w:color w:val="000000" w:themeColor="text1"/>
          <w:sz w:val="24"/>
          <w:szCs w:val="24"/>
        </w:rPr>
        <w:t>5</w:t>
      </w:r>
      <w:r w:rsidR="00AF104E">
        <w:rPr>
          <w:rFonts w:ascii="Times New Roman" w:eastAsia="Times New Roman" w:hAnsi="Times New Roman" w:cs="Times New Roman"/>
          <w:color w:val="000000" w:themeColor="text1"/>
          <w:sz w:val="24"/>
          <w:szCs w:val="24"/>
        </w:rPr>
        <w:t>10,7</w:t>
      </w:r>
      <w:r w:rsidR="08A58700" w:rsidRPr="5416659B">
        <w:rPr>
          <w:rFonts w:ascii="Times New Roman" w:eastAsia="Times New Roman" w:hAnsi="Times New Roman" w:cs="Times New Roman"/>
          <w:color w:val="000000" w:themeColor="text1"/>
          <w:sz w:val="24"/>
          <w:szCs w:val="24"/>
        </w:rPr>
        <w:t xml:space="preserve"> mio. kr</w:t>
      </w:r>
      <w:r w:rsidRPr="5416659B">
        <w:rPr>
          <w:rFonts w:ascii="Times New Roman" w:eastAsia="Times New Roman" w:hAnsi="Times New Roman" w:cs="Times New Roman"/>
          <w:color w:val="000000" w:themeColor="text1"/>
          <w:sz w:val="24"/>
          <w:szCs w:val="24"/>
        </w:rPr>
        <w:t>. (FFL-2</w:t>
      </w:r>
      <w:r w:rsidR="0513EA9E" w:rsidRPr="5416659B">
        <w:rPr>
          <w:rFonts w:ascii="Times New Roman" w:eastAsia="Times New Roman" w:hAnsi="Times New Roman" w:cs="Times New Roman"/>
          <w:color w:val="000000" w:themeColor="text1"/>
          <w:sz w:val="24"/>
          <w:szCs w:val="24"/>
        </w:rPr>
        <w:t>4</w:t>
      </w:r>
      <w:r w:rsidRPr="5416659B">
        <w:rPr>
          <w:rFonts w:ascii="Times New Roman" w:eastAsia="Times New Roman" w:hAnsi="Times New Roman" w:cs="Times New Roman"/>
          <w:color w:val="000000" w:themeColor="text1"/>
          <w:sz w:val="24"/>
          <w:szCs w:val="24"/>
        </w:rPr>
        <w:t>, vejindeks 1</w:t>
      </w:r>
      <w:r w:rsidR="2777003B" w:rsidRPr="5416659B">
        <w:rPr>
          <w:rFonts w:ascii="Times New Roman" w:eastAsia="Times New Roman" w:hAnsi="Times New Roman" w:cs="Times New Roman"/>
          <w:color w:val="000000" w:themeColor="text1"/>
          <w:sz w:val="24"/>
          <w:szCs w:val="24"/>
        </w:rPr>
        <w:t>43,35</w:t>
      </w:r>
      <w:r w:rsidRPr="5416659B">
        <w:rPr>
          <w:rFonts w:ascii="Times New Roman" w:eastAsia="Times New Roman" w:hAnsi="Times New Roman" w:cs="Times New Roman"/>
          <w:color w:val="000000" w:themeColor="text1"/>
          <w:sz w:val="24"/>
          <w:szCs w:val="24"/>
        </w:rPr>
        <w:t>). Den centrale reserve placeres hos transportministeren, mens Vejdirektoratet råder over ankerbudgettet.</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5"/>
        <w:gridCol w:w="3005"/>
        <w:gridCol w:w="3005"/>
      </w:tblGrid>
      <w:tr w:rsidR="001E414F" w:rsidRPr="00B70F81" w14:paraId="20E987F4" w14:textId="77777777" w:rsidTr="3C487B9A">
        <w:trPr>
          <w:trHeight w:val="765"/>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top w:w="90" w:type="dxa"/>
              <w:left w:w="90" w:type="dxa"/>
              <w:bottom w:w="90" w:type="dxa"/>
              <w:right w:w="90" w:type="dxa"/>
            </w:tcMar>
            <w:vAlign w:val="center"/>
          </w:tcPr>
          <w:p w14:paraId="7ADCD296" w14:textId="77777777" w:rsidR="001E414F" w:rsidRPr="00B70F81" w:rsidRDefault="001E414F" w:rsidP="005322E4">
            <w:pPr>
              <w:spacing w:line="276" w:lineRule="auto"/>
              <w:jc w:val="center"/>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Basisoverslag</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top w:w="90" w:type="dxa"/>
              <w:left w:w="90" w:type="dxa"/>
              <w:bottom w:w="90" w:type="dxa"/>
              <w:right w:w="90" w:type="dxa"/>
            </w:tcMar>
            <w:vAlign w:val="center"/>
          </w:tcPr>
          <w:p w14:paraId="0487AF1E" w14:textId="77777777" w:rsidR="001E414F" w:rsidRPr="00B70F81" w:rsidRDefault="001E414F" w:rsidP="005322E4">
            <w:pPr>
              <w:spacing w:line="276" w:lineRule="auto"/>
              <w:jc w:val="center"/>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Ankerbudget</w:t>
            </w:r>
          </w:p>
          <w:p w14:paraId="6455D7A8" w14:textId="7F830FD3" w:rsidR="001E414F" w:rsidRPr="00B70F81" w:rsidRDefault="001E414F" w:rsidP="005322E4">
            <w:pPr>
              <w:spacing w:line="276" w:lineRule="auto"/>
              <w:jc w:val="center"/>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(basisoverslag + 10 </w:t>
            </w:r>
            <w:r w:rsidR="72B54398" w:rsidRPr="1A7797F2">
              <w:rPr>
                <w:rFonts w:ascii="Times New Roman" w:eastAsia="Times New Roman" w:hAnsi="Times New Roman" w:cs="Times New Roman"/>
                <w:sz w:val="24"/>
                <w:szCs w:val="24"/>
              </w:rPr>
              <w:t>pct.</w:t>
            </w:r>
            <w:r w:rsidRPr="1A7797F2">
              <w:rPr>
                <w:rFonts w:ascii="Times New Roman" w:eastAsia="Times New Roman" w:hAnsi="Times New Roman" w:cs="Times New Roman"/>
                <w:sz w:val="24"/>
                <w:szCs w:val="24"/>
              </w:rPr>
              <w:t>)</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top w:w="90" w:type="dxa"/>
              <w:left w:w="90" w:type="dxa"/>
              <w:bottom w:w="90" w:type="dxa"/>
              <w:right w:w="90" w:type="dxa"/>
            </w:tcMar>
            <w:vAlign w:val="center"/>
          </w:tcPr>
          <w:p w14:paraId="4C3F25FE" w14:textId="77777777" w:rsidR="001E414F" w:rsidRPr="00B70F81" w:rsidRDefault="001E414F" w:rsidP="005322E4">
            <w:pPr>
              <w:spacing w:line="276" w:lineRule="auto"/>
              <w:jc w:val="center"/>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Samlet anlægsbudget</w:t>
            </w:r>
          </w:p>
          <w:p w14:paraId="2DA15292" w14:textId="62030E8E" w:rsidR="001E414F" w:rsidRPr="00B70F81" w:rsidRDefault="001E414F" w:rsidP="005322E4">
            <w:pPr>
              <w:spacing w:line="276" w:lineRule="auto"/>
              <w:jc w:val="center"/>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(basisoverslag + 15 </w:t>
            </w:r>
            <w:r w:rsidR="228C6635" w:rsidRPr="1A7797F2">
              <w:rPr>
                <w:rFonts w:ascii="Times New Roman" w:eastAsia="Times New Roman" w:hAnsi="Times New Roman" w:cs="Times New Roman"/>
                <w:sz w:val="24"/>
                <w:szCs w:val="24"/>
              </w:rPr>
              <w:t>pct.</w:t>
            </w:r>
            <w:r w:rsidRPr="1A7797F2">
              <w:rPr>
                <w:rFonts w:ascii="Times New Roman" w:eastAsia="Times New Roman" w:hAnsi="Times New Roman" w:cs="Times New Roman"/>
                <w:sz w:val="24"/>
                <w:szCs w:val="24"/>
              </w:rPr>
              <w:t>)</w:t>
            </w:r>
          </w:p>
        </w:tc>
      </w:tr>
      <w:tr w:rsidR="001E414F" w:rsidRPr="00B70F81" w14:paraId="27D2CF85" w14:textId="77777777" w:rsidTr="3C487B9A">
        <w:trPr>
          <w:trHeight w:val="525"/>
        </w:trPr>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vAlign w:val="center"/>
          </w:tcPr>
          <w:p w14:paraId="3A11581C" w14:textId="7297F804" w:rsidR="001E414F" w:rsidRPr="00B70F81" w:rsidRDefault="54F133EB" w:rsidP="2588F2FB">
            <w:pPr>
              <w:spacing w:after="0" w:line="276" w:lineRule="auto"/>
              <w:jc w:val="center"/>
            </w:pPr>
            <w:r w:rsidRPr="2588F2FB">
              <w:rPr>
                <w:rFonts w:ascii="Times New Roman" w:eastAsia="Times New Roman" w:hAnsi="Times New Roman" w:cs="Times New Roman"/>
                <w:sz w:val="24"/>
                <w:szCs w:val="24"/>
              </w:rPr>
              <w:t>444,1</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vAlign w:val="center"/>
          </w:tcPr>
          <w:p w14:paraId="466DF40D" w14:textId="20AAD1D7" w:rsidR="001E414F" w:rsidRPr="00B70F81" w:rsidRDefault="54F133EB" w:rsidP="005322E4">
            <w:pPr>
              <w:spacing w:line="276" w:lineRule="auto"/>
              <w:jc w:val="center"/>
              <w:rPr>
                <w:rFonts w:ascii="Times New Roman" w:eastAsia="Times New Roman" w:hAnsi="Times New Roman" w:cs="Times New Roman"/>
                <w:sz w:val="24"/>
                <w:szCs w:val="24"/>
              </w:rPr>
            </w:pPr>
            <w:r w:rsidRPr="4D86A6A7">
              <w:rPr>
                <w:rFonts w:ascii="Times New Roman" w:eastAsia="Times New Roman" w:hAnsi="Times New Roman" w:cs="Times New Roman"/>
                <w:sz w:val="24"/>
                <w:szCs w:val="24"/>
              </w:rPr>
              <w:t>488,5</w:t>
            </w:r>
          </w:p>
        </w:tc>
        <w:tc>
          <w:tcPr>
            <w:tcW w:w="30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90" w:type="dxa"/>
              <w:left w:w="90" w:type="dxa"/>
              <w:bottom w:w="90" w:type="dxa"/>
              <w:right w:w="90" w:type="dxa"/>
            </w:tcMar>
            <w:vAlign w:val="center"/>
          </w:tcPr>
          <w:p w14:paraId="03387450" w14:textId="3F60079F" w:rsidR="001E414F" w:rsidRPr="00B70F81" w:rsidRDefault="54F133EB" w:rsidP="005322E4">
            <w:pPr>
              <w:spacing w:line="276" w:lineRule="auto"/>
              <w:jc w:val="center"/>
              <w:rPr>
                <w:rFonts w:ascii="Times New Roman" w:eastAsia="Times New Roman" w:hAnsi="Times New Roman" w:cs="Times New Roman"/>
                <w:sz w:val="24"/>
                <w:szCs w:val="24"/>
              </w:rPr>
            </w:pPr>
            <w:r w:rsidRPr="3C487B9A">
              <w:rPr>
                <w:rFonts w:ascii="Times New Roman" w:eastAsia="Times New Roman" w:hAnsi="Times New Roman" w:cs="Times New Roman"/>
                <w:sz w:val="24"/>
                <w:szCs w:val="24"/>
              </w:rPr>
              <w:t>510,7</w:t>
            </w:r>
          </w:p>
        </w:tc>
      </w:tr>
    </w:tbl>
    <w:p w14:paraId="29CFAF8E" w14:textId="7B44BA8D" w:rsidR="001E414F" w:rsidRPr="006D645E" w:rsidRDefault="001E414F" w:rsidP="005322E4">
      <w:pPr>
        <w:spacing w:line="276" w:lineRule="auto"/>
        <w:jc w:val="both"/>
        <w:rPr>
          <w:rFonts w:ascii="Times New Roman" w:eastAsia="Times New Roman" w:hAnsi="Times New Roman" w:cs="Times New Roman"/>
          <w:b/>
          <w:bCs/>
          <w:color w:val="000000"/>
          <w:sz w:val="24"/>
          <w:szCs w:val="24"/>
        </w:rPr>
      </w:pPr>
      <w:r w:rsidRPr="7116F028">
        <w:rPr>
          <w:rFonts w:ascii="Times New Roman" w:eastAsia="Times New Roman" w:hAnsi="Times New Roman" w:cs="Times New Roman"/>
          <w:color w:val="000000" w:themeColor="text1"/>
          <w:sz w:val="24"/>
          <w:szCs w:val="24"/>
        </w:rPr>
        <w:t>Tabel 1. Basisoverslag, ankerbudget og samlet anlægsbudget for projektet i mio. kr. (FFL-</w:t>
      </w:r>
      <w:r w:rsidR="5723A329" w:rsidRPr="7116F028">
        <w:rPr>
          <w:rFonts w:ascii="Times New Roman" w:eastAsia="Times New Roman" w:hAnsi="Times New Roman" w:cs="Times New Roman"/>
          <w:color w:val="000000" w:themeColor="text1"/>
          <w:sz w:val="24"/>
          <w:szCs w:val="24"/>
        </w:rPr>
        <w:t>24</w:t>
      </w:r>
      <w:r w:rsidRPr="7116F028">
        <w:rPr>
          <w:rFonts w:ascii="Times New Roman" w:eastAsia="Times New Roman" w:hAnsi="Times New Roman" w:cs="Times New Roman"/>
          <w:color w:val="000000" w:themeColor="text1"/>
          <w:sz w:val="24"/>
          <w:szCs w:val="24"/>
        </w:rPr>
        <w:t>, vejindeks 1</w:t>
      </w:r>
      <w:r w:rsidR="3D89AB3A" w:rsidRPr="7116F028">
        <w:rPr>
          <w:rFonts w:ascii="Times New Roman" w:eastAsia="Times New Roman" w:hAnsi="Times New Roman" w:cs="Times New Roman"/>
          <w:color w:val="000000" w:themeColor="text1"/>
          <w:sz w:val="24"/>
          <w:szCs w:val="24"/>
        </w:rPr>
        <w:t>43,35</w:t>
      </w:r>
      <w:r w:rsidRPr="7116F028">
        <w:rPr>
          <w:rFonts w:ascii="Times New Roman" w:eastAsia="Times New Roman" w:hAnsi="Times New Roman" w:cs="Times New Roman"/>
          <w:color w:val="000000" w:themeColor="text1"/>
          <w:sz w:val="24"/>
          <w:szCs w:val="24"/>
        </w:rPr>
        <w:t>).</w:t>
      </w:r>
    </w:p>
    <w:p w14:paraId="7C3FE5A7" w14:textId="24CD7042"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6C27AE54">
        <w:rPr>
          <w:rFonts w:ascii="Times New Roman" w:eastAsia="Times New Roman" w:hAnsi="Times New Roman" w:cs="Times New Roman"/>
          <w:color w:val="000000" w:themeColor="text1"/>
          <w:sz w:val="24"/>
          <w:szCs w:val="24"/>
        </w:rPr>
        <w:t xml:space="preserve">Projektet vil kunne gennemføres på ca. </w:t>
      </w:r>
      <w:r w:rsidR="00AF104E">
        <w:rPr>
          <w:rFonts w:ascii="Times New Roman" w:eastAsia="Times New Roman" w:hAnsi="Times New Roman" w:cs="Times New Roman"/>
          <w:color w:val="000000" w:themeColor="text1"/>
          <w:sz w:val="24"/>
          <w:szCs w:val="24"/>
        </w:rPr>
        <w:t>fem</w:t>
      </w:r>
      <w:r w:rsidRPr="6C27AE54">
        <w:rPr>
          <w:rFonts w:ascii="Times New Roman" w:eastAsia="Times New Roman" w:hAnsi="Times New Roman" w:cs="Times New Roman"/>
          <w:color w:val="000000" w:themeColor="text1"/>
          <w:sz w:val="24"/>
          <w:szCs w:val="24"/>
        </w:rPr>
        <w:t xml:space="preserve"> år fra anlægslovens vedtagelse. Her vil der indledningsvist skulle bruges </w:t>
      </w:r>
      <w:r w:rsidR="0E07DD34" w:rsidRPr="6C27AE54">
        <w:rPr>
          <w:rFonts w:ascii="Times New Roman" w:eastAsia="Times New Roman" w:hAnsi="Times New Roman" w:cs="Times New Roman"/>
          <w:color w:val="000000" w:themeColor="text1"/>
          <w:sz w:val="24"/>
          <w:szCs w:val="24"/>
        </w:rPr>
        <w:t xml:space="preserve">omkring </w:t>
      </w:r>
      <w:r w:rsidR="3883ACEF" w:rsidRPr="6C27AE54">
        <w:rPr>
          <w:rFonts w:ascii="Times New Roman" w:eastAsia="Times New Roman" w:hAnsi="Times New Roman" w:cs="Times New Roman"/>
          <w:color w:val="000000" w:themeColor="text1"/>
          <w:sz w:val="24"/>
          <w:szCs w:val="24"/>
        </w:rPr>
        <w:t xml:space="preserve">1½ </w:t>
      </w:r>
      <w:r w:rsidR="0E07DD34" w:rsidRPr="6C27AE54">
        <w:rPr>
          <w:rFonts w:ascii="Times New Roman" w:eastAsia="Times New Roman" w:hAnsi="Times New Roman" w:cs="Times New Roman"/>
          <w:color w:val="000000" w:themeColor="text1"/>
          <w:sz w:val="24"/>
          <w:szCs w:val="24"/>
        </w:rPr>
        <w:t>å</w:t>
      </w:r>
      <w:r w:rsidRPr="6C27AE54">
        <w:rPr>
          <w:rFonts w:ascii="Times New Roman" w:eastAsia="Times New Roman" w:hAnsi="Times New Roman" w:cs="Times New Roman"/>
          <w:color w:val="000000" w:themeColor="text1"/>
          <w:sz w:val="24"/>
          <w:szCs w:val="24"/>
        </w:rPr>
        <w:t xml:space="preserve">r på udbud, geotekniske boringer, detailprojektering, besigtigelse og ekspropriation mv. Herefter vil anlægsarbejdet kunne startes op, samtidig med at den videre detailprojektering fortsættes. Anlægsarbejdet vil kunne færdiggøres inden for en periode på </w:t>
      </w:r>
      <w:r w:rsidR="5925C6D4" w:rsidRPr="6C27AE54">
        <w:rPr>
          <w:rFonts w:ascii="Times New Roman" w:eastAsia="Times New Roman" w:hAnsi="Times New Roman" w:cs="Times New Roman"/>
          <w:color w:val="000000" w:themeColor="text1"/>
          <w:sz w:val="24"/>
          <w:szCs w:val="24"/>
        </w:rPr>
        <w:t xml:space="preserve">omkring </w:t>
      </w:r>
      <w:r w:rsidRPr="6C27AE54">
        <w:rPr>
          <w:rFonts w:ascii="Times New Roman" w:eastAsia="Times New Roman" w:hAnsi="Times New Roman" w:cs="Times New Roman"/>
          <w:color w:val="000000" w:themeColor="text1"/>
          <w:sz w:val="24"/>
          <w:szCs w:val="24"/>
        </w:rPr>
        <w:t xml:space="preserve">tre år. </w:t>
      </w:r>
    </w:p>
    <w:p w14:paraId="30832A2E" w14:textId="57F4BA30" w:rsidR="001E414F" w:rsidRPr="00B70F81" w:rsidRDefault="001E414F" w:rsidP="005322E4">
      <w:pPr>
        <w:spacing w:line="276" w:lineRule="auto"/>
        <w:rPr>
          <w:rFonts w:ascii="Times New Roman" w:eastAsia="Times New Roman" w:hAnsi="Times New Roman" w:cs="Times New Roman"/>
          <w:color w:val="000000"/>
          <w:sz w:val="24"/>
          <w:szCs w:val="24"/>
        </w:rPr>
      </w:pPr>
      <w:r w:rsidRPr="06F9E036">
        <w:rPr>
          <w:rFonts w:ascii="Times New Roman" w:eastAsia="Times New Roman" w:hAnsi="Times New Roman" w:cs="Times New Roman"/>
          <w:color w:val="000000" w:themeColor="text1"/>
          <w:sz w:val="24"/>
          <w:szCs w:val="24"/>
        </w:rPr>
        <w:t xml:space="preserve">Udbygning af </w:t>
      </w:r>
      <w:r w:rsidR="11E03651" w:rsidRPr="06F9E036">
        <w:rPr>
          <w:rFonts w:ascii="Times New Roman" w:eastAsia="Times New Roman" w:hAnsi="Times New Roman" w:cs="Times New Roman"/>
          <w:color w:val="000000" w:themeColor="text1"/>
          <w:sz w:val="24"/>
          <w:szCs w:val="24"/>
        </w:rPr>
        <w:t xml:space="preserve">Rute 11 </w:t>
      </w:r>
      <w:r w:rsidRPr="06F9E036">
        <w:rPr>
          <w:rFonts w:ascii="Times New Roman" w:eastAsia="Times New Roman" w:hAnsi="Times New Roman" w:cs="Times New Roman"/>
          <w:color w:val="000000" w:themeColor="text1"/>
          <w:sz w:val="24"/>
          <w:szCs w:val="24"/>
        </w:rPr>
        <w:t xml:space="preserve">forventes at kunne gennemføres efter følgende relative tidsplan i forhold til projektets igangsætning: </w:t>
      </w:r>
    </w:p>
    <w:p w14:paraId="32F5E79A" w14:textId="228FEBEA" w:rsidR="001E414F" w:rsidRPr="00B70F81" w:rsidRDefault="08ACDC13" w:rsidP="005322E4">
      <w:pPr>
        <w:spacing w:line="276" w:lineRule="auto"/>
        <w:rPr>
          <w:rFonts w:ascii="Times New Roman" w:eastAsia="Times New Roman" w:hAnsi="Times New Roman" w:cs="Times New Roman"/>
          <w:color w:val="000000"/>
          <w:sz w:val="24"/>
          <w:szCs w:val="24"/>
        </w:rPr>
      </w:pPr>
      <w:r w:rsidRPr="5E97E277">
        <w:rPr>
          <w:rFonts w:ascii="Times New Roman" w:eastAsia="Times New Roman" w:hAnsi="Times New Roman" w:cs="Times New Roman"/>
          <w:color w:val="000000" w:themeColor="text1"/>
          <w:sz w:val="24"/>
          <w:szCs w:val="24"/>
        </w:rPr>
        <w:t>202</w:t>
      </w:r>
      <w:r w:rsidR="25611017" w:rsidRPr="5E97E277">
        <w:rPr>
          <w:rFonts w:ascii="Times New Roman" w:eastAsia="Times New Roman" w:hAnsi="Times New Roman" w:cs="Times New Roman"/>
          <w:color w:val="000000" w:themeColor="text1"/>
          <w:sz w:val="24"/>
          <w:szCs w:val="24"/>
        </w:rPr>
        <w:t>4</w:t>
      </w:r>
      <w:r w:rsidRPr="5E97E277">
        <w:rPr>
          <w:rFonts w:ascii="Times New Roman" w:eastAsia="Times New Roman" w:hAnsi="Times New Roman" w:cs="Times New Roman"/>
          <w:color w:val="000000" w:themeColor="text1"/>
          <w:sz w:val="24"/>
          <w:szCs w:val="24"/>
        </w:rPr>
        <w:t>-2026: Forventet detailprojektering, udbud, forventet besigtigelse, forberedende arbejder mv. samt forventet ekspropriation.</w:t>
      </w:r>
    </w:p>
    <w:p w14:paraId="1EC2BDF6" w14:textId="55031060" w:rsidR="001E414F" w:rsidRDefault="001E414F" w:rsidP="005322E4">
      <w:pPr>
        <w:spacing w:line="276" w:lineRule="auto"/>
        <w:rPr>
          <w:rFonts w:ascii="Times New Roman" w:eastAsia="Times New Roman" w:hAnsi="Times New Roman" w:cs="Times New Roman"/>
          <w:color w:val="000000" w:themeColor="text1"/>
          <w:sz w:val="24"/>
          <w:szCs w:val="24"/>
        </w:rPr>
      </w:pPr>
      <w:r w:rsidRPr="484DF248">
        <w:rPr>
          <w:rFonts w:ascii="Times New Roman" w:eastAsia="Times New Roman" w:hAnsi="Times New Roman" w:cs="Times New Roman"/>
          <w:color w:val="000000" w:themeColor="text1"/>
          <w:sz w:val="24"/>
          <w:szCs w:val="24"/>
        </w:rPr>
        <w:t>2026-202</w:t>
      </w:r>
      <w:r w:rsidR="6E62E92F" w:rsidRPr="484DF248">
        <w:rPr>
          <w:rFonts w:ascii="Times New Roman" w:eastAsia="Times New Roman" w:hAnsi="Times New Roman" w:cs="Times New Roman"/>
          <w:color w:val="000000" w:themeColor="text1"/>
          <w:sz w:val="24"/>
          <w:szCs w:val="24"/>
        </w:rPr>
        <w:t>8</w:t>
      </w:r>
      <w:r w:rsidRPr="484DF248">
        <w:rPr>
          <w:rFonts w:ascii="Times New Roman" w:eastAsia="Times New Roman" w:hAnsi="Times New Roman" w:cs="Times New Roman"/>
          <w:color w:val="000000" w:themeColor="text1"/>
          <w:sz w:val="24"/>
          <w:szCs w:val="24"/>
        </w:rPr>
        <w:t>: Anlægsarbejder igangsættes, og anlægget ibrugtages løbende.</w:t>
      </w:r>
      <w:r w:rsidR="00D903E0">
        <w:rPr>
          <w:rFonts w:ascii="Times New Roman" w:eastAsia="Times New Roman" w:hAnsi="Times New Roman" w:cs="Times New Roman"/>
          <w:color w:val="000000" w:themeColor="text1"/>
          <w:sz w:val="24"/>
          <w:szCs w:val="24"/>
        </w:rPr>
        <w:t xml:space="preserve"> </w:t>
      </w:r>
    </w:p>
    <w:p w14:paraId="754FFA14" w14:textId="2B83FB25" w:rsidR="00A4500E" w:rsidRPr="00B70F81" w:rsidRDefault="00A4500E" w:rsidP="005322E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themeColor="text1"/>
          <w:sz w:val="24"/>
          <w:szCs w:val="24"/>
        </w:rPr>
        <w:t>2028: Forventet åbning</w:t>
      </w:r>
    </w:p>
    <w:p w14:paraId="4B5C12D5" w14:textId="73AAA1F6" w:rsidR="001E414F" w:rsidRPr="00B70F81" w:rsidRDefault="001E414F" w:rsidP="005322E4">
      <w:pPr>
        <w:spacing w:line="276" w:lineRule="auto"/>
        <w:rPr>
          <w:rFonts w:ascii="Times New Roman" w:eastAsia="Times New Roman" w:hAnsi="Times New Roman" w:cs="Times New Roman"/>
          <w:color w:val="000000"/>
          <w:sz w:val="24"/>
          <w:szCs w:val="24"/>
        </w:rPr>
      </w:pPr>
      <w:r w:rsidRPr="484DF248">
        <w:rPr>
          <w:rFonts w:ascii="Times New Roman" w:eastAsia="Times New Roman" w:hAnsi="Times New Roman" w:cs="Times New Roman"/>
          <w:color w:val="000000" w:themeColor="text1"/>
          <w:sz w:val="24"/>
          <w:szCs w:val="24"/>
        </w:rPr>
        <w:t>202</w:t>
      </w:r>
      <w:r w:rsidR="00375D46">
        <w:rPr>
          <w:rFonts w:ascii="Times New Roman" w:eastAsia="Times New Roman" w:hAnsi="Times New Roman" w:cs="Times New Roman"/>
          <w:color w:val="000000" w:themeColor="text1"/>
          <w:sz w:val="24"/>
          <w:szCs w:val="24"/>
        </w:rPr>
        <w:t>9</w:t>
      </w:r>
      <w:r w:rsidRPr="484DF248">
        <w:rPr>
          <w:rFonts w:ascii="Times New Roman" w:eastAsia="Times New Roman" w:hAnsi="Times New Roman" w:cs="Times New Roman"/>
          <w:color w:val="000000" w:themeColor="text1"/>
          <w:sz w:val="24"/>
          <w:szCs w:val="24"/>
        </w:rPr>
        <w:t>: Færdiggørelse af projektet</w:t>
      </w:r>
    </w:p>
    <w:p w14:paraId="3352FBB2" w14:textId="1BA040F4" w:rsidR="001E414F" w:rsidRDefault="001E414F" w:rsidP="005322E4">
      <w:pPr>
        <w:spacing w:line="276" w:lineRule="auto"/>
        <w:rPr>
          <w:rFonts w:ascii="Times New Roman" w:eastAsia="Times New Roman" w:hAnsi="Times New Roman" w:cs="Times New Roman"/>
          <w:color w:val="000000"/>
          <w:sz w:val="24"/>
          <w:szCs w:val="24"/>
        </w:rPr>
      </w:pPr>
      <w:r w:rsidRPr="4D97E17E">
        <w:rPr>
          <w:rFonts w:ascii="Times New Roman" w:eastAsia="Times New Roman" w:hAnsi="Times New Roman" w:cs="Times New Roman"/>
          <w:color w:val="000000" w:themeColor="text1"/>
          <w:sz w:val="24"/>
          <w:szCs w:val="24"/>
        </w:rPr>
        <w:t>Tidsplanen konsolideres endeligt i forbindelse med detailprojektering af projektet.</w:t>
      </w:r>
    </w:p>
    <w:tbl>
      <w:tblPr>
        <w:tblStyle w:val="Tabel-Gitter1"/>
        <w:tblW w:w="9016"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508"/>
        <w:gridCol w:w="4508"/>
      </w:tblGrid>
      <w:tr w:rsidR="001E414F" w:rsidRPr="00B70F81" w14:paraId="66FC949F" w14:textId="77777777" w:rsidTr="30C3B81C">
        <w:trPr>
          <w:trHeight w:val="585"/>
        </w:trPr>
        <w:tc>
          <w:tcPr>
            <w:tcW w:w="4508" w:type="dxa"/>
            <w:tcMar>
              <w:left w:w="90" w:type="dxa"/>
              <w:right w:w="90" w:type="dxa"/>
            </w:tcMar>
          </w:tcPr>
          <w:p w14:paraId="2A65CC95" w14:textId="77777777" w:rsidR="001E414F" w:rsidRPr="00B70F81" w:rsidRDefault="001E414F" w:rsidP="005322E4">
            <w:pPr>
              <w:spacing w:line="276" w:lineRule="auto"/>
              <w:rPr>
                <w:rFonts w:ascii="Times New Roman" w:eastAsia="Times New Roman" w:hAnsi="Times New Roman" w:cs="Times New Roman"/>
                <w:color w:val="0D0D0D"/>
                <w:sz w:val="24"/>
                <w:szCs w:val="24"/>
              </w:rPr>
            </w:pPr>
            <w:r w:rsidRPr="00B70F81">
              <w:rPr>
                <w:rFonts w:ascii="Times New Roman" w:eastAsia="Times New Roman" w:hAnsi="Times New Roman" w:cs="Times New Roman"/>
                <w:b/>
                <w:bCs/>
                <w:color w:val="0D0D0D"/>
                <w:sz w:val="24"/>
                <w:szCs w:val="24"/>
              </w:rPr>
              <w:t xml:space="preserve">År </w:t>
            </w:r>
          </w:p>
        </w:tc>
        <w:tc>
          <w:tcPr>
            <w:tcW w:w="4508" w:type="dxa"/>
            <w:tcMar>
              <w:left w:w="90" w:type="dxa"/>
              <w:right w:w="90" w:type="dxa"/>
            </w:tcMar>
          </w:tcPr>
          <w:p w14:paraId="1E662A6D" w14:textId="77777777" w:rsidR="001E414F" w:rsidRPr="00B70F81" w:rsidRDefault="001E414F" w:rsidP="005322E4">
            <w:pPr>
              <w:spacing w:line="276" w:lineRule="auto"/>
              <w:rPr>
                <w:rFonts w:ascii="Times New Roman" w:eastAsia="Times New Roman" w:hAnsi="Times New Roman" w:cs="Times New Roman"/>
                <w:color w:val="0D0D0D"/>
                <w:sz w:val="24"/>
                <w:szCs w:val="24"/>
              </w:rPr>
            </w:pPr>
            <w:r w:rsidRPr="00B70F81">
              <w:rPr>
                <w:rFonts w:ascii="Times New Roman" w:eastAsia="Times New Roman" w:hAnsi="Times New Roman" w:cs="Times New Roman"/>
                <w:b/>
                <w:bCs/>
                <w:color w:val="0D0D0D"/>
                <w:sz w:val="24"/>
                <w:szCs w:val="24"/>
              </w:rPr>
              <w:t xml:space="preserve"> Anlægsbevilling</w:t>
            </w:r>
          </w:p>
          <w:p w14:paraId="50765736" w14:textId="77777777" w:rsidR="001E414F" w:rsidRPr="00B70F81" w:rsidRDefault="001E414F" w:rsidP="005322E4">
            <w:pPr>
              <w:spacing w:line="276" w:lineRule="auto"/>
              <w:rPr>
                <w:rFonts w:ascii="Times New Roman" w:eastAsia="Times New Roman" w:hAnsi="Times New Roman" w:cs="Times New Roman"/>
                <w:color w:val="0D0D0D"/>
                <w:sz w:val="24"/>
                <w:szCs w:val="24"/>
              </w:rPr>
            </w:pPr>
            <w:r w:rsidRPr="00B70F81">
              <w:rPr>
                <w:rFonts w:ascii="Times New Roman" w:eastAsia="Times New Roman" w:hAnsi="Times New Roman" w:cs="Times New Roman"/>
                <w:b/>
                <w:bCs/>
                <w:color w:val="0D0D0D"/>
                <w:sz w:val="24"/>
                <w:szCs w:val="24"/>
              </w:rPr>
              <w:t>mio. kr.</w:t>
            </w:r>
          </w:p>
        </w:tc>
      </w:tr>
      <w:tr w:rsidR="001E414F" w:rsidRPr="00B70F81" w14:paraId="4EC487FD" w14:textId="77777777" w:rsidTr="30C3B81C">
        <w:trPr>
          <w:trHeight w:val="300"/>
        </w:trPr>
        <w:tc>
          <w:tcPr>
            <w:tcW w:w="4508" w:type="dxa"/>
            <w:tcMar>
              <w:left w:w="90" w:type="dxa"/>
              <w:right w:w="90" w:type="dxa"/>
            </w:tcMar>
          </w:tcPr>
          <w:p w14:paraId="02DE8815" w14:textId="77777777" w:rsidR="001E414F" w:rsidRPr="00B70F81" w:rsidRDefault="001E414F" w:rsidP="005322E4">
            <w:pPr>
              <w:spacing w:line="276" w:lineRule="auto"/>
              <w:rPr>
                <w:rFonts w:ascii="Times New Roman" w:eastAsia="Times New Roman" w:hAnsi="Times New Roman" w:cs="Times New Roman"/>
                <w:color w:val="0D0D0D"/>
                <w:sz w:val="24"/>
                <w:szCs w:val="24"/>
              </w:rPr>
            </w:pPr>
            <w:r w:rsidRPr="00B70F81">
              <w:rPr>
                <w:rFonts w:ascii="Times New Roman" w:eastAsia="Times New Roman" w:hAnsi="Times New Roman" w:cs="Times New Roman"/>
                <w:color w:val="0D0D0D"/>
                <w:sz w:val="24"/>
                <w:szCs w:val="24"/>
              </w:rPr>
              <w:t>2024</w:t>
            </w:r>
          </w:p>
        </w:tc>
        <w:tc>
          <w:tcPr>
            <w:tcW w:w="4508" w:type="dxa"/>
            <w:tcMar>
              <w:left w:w="90" w:type="dxa"/>
              <w:right w:w="90" w:type="dxa"/>
            </w:tcMar>
          </w:tcPr>
          <w:p w14:paraId="2E174BD2" w14:textId="4E9B2219" w:rsidR="001E414F" w:rsidRPr="00B70F81" w:rsidRDefault="00AF104E" w:rsidP="5E97E277">
            <w:pPr>
              <w:spacing w:line="276" w:lineRule="auto"/>
              <w:jc w:val="center"/>
            </w:pPr>
            <w:r>
              <w:rPr>
                <w:rFonts w:ascii="Times New Roman" w:eastAsia="Calibri" w:hAnsi="Times New Roman" w:cs="Times New Roman"/>
                <w:sz w:val="24"/>
                <w:szCs w:val="24"/>
              </w:rPr>
              <w:t>16,2</w:t>
            </w:r>
          </w:p>
        </w:tc>
      </w:tr>
      <w:tr w:rsidR="001E414F" w:rsidRPr="00B70F81" w14:paraId="47AB9CF1" w14:textId="77777777" w:rsidTr="30C3B81C">
        <w:trPr>
          <w:trHeight w:val="300"/>
        </w:trPr>
        <w:tc>
          <w:tcPr>
            <w:tcW w:w="4508" w:type="dxa"/>
            <w:tcMar>
              <w:left w:w="90" w:type="dxa"/>
              <w:right w:w="90" w:type="dxa"/>
            </w:tcMar>
          </w:tcPr>
          <w:p w14:paraId="64A1D770" w14:textId="77777777" w:rsidR="001E414F" w:rsidRPr="00B70F81" w:rsidRDefault="001E414F" w:rsidP="005322E4">
            <w:pPr>
              <w:spacing w:line="276" w:lineRule="auto"/>
              <w:rPr>
                <w:rFonts w:ascii="Times New Roman" w:eastAsia="Times New Roman" w:hAnsi="Times New Roman" w:cs="Times New Roman"/>
                <w:color w:val="0D0D0D"/>
                <w:sz w:val="24"/>
                <w:szCs w:val="24"/>
              </w:rPr>
            </w:pPr>
            <w:r w:rsidRPr="00B70F81">
              <w:rPr>
                <w:rFonts w:ascii="Times New Roman" w:eastAsia="Times New Roman" w:hAnsi="Times New Roman" w:cs="Times New Roman"/>
                <w:color w:val="0D0D0D"/>
                <w:sz w:val="24"/>
                <w:szCs w:val="24"/>
              </w:rPr>
              <w:lastRenderedPageBreak/>
              <w:t>2025</w:t>
            </w:r>
          </w:p>
        </w:tc>
        <w:tc>
          <w:tcPr>
            <w:tcW w:w="4508" w:type="dxa"/>
            <w:tcMar>
              <w:left w:w="90" w:type="dxa"/>
              <w:right w:w="90" w:type="dxa"/>
            </w:tcMar>
          </w:tcPr>
          <w:p w14:paraId="2FD2DE6C" w14:textId="5F33029A" w:rsidR="001E414F" w:rsidRPr="00B70F81" w:rsidRDefault="11566F7F" w:rsidP="5E97E277">
            <w:pPr>
              <w:spacing w:line="276" w:lineRule="auto"/>
              <w:jc w:val="center"/>
            </w:pPr>
            <w:r w:rsidRPr="105D8E4D">
              <w:rPr>
                <w:rFonts w:ascii="Times New Roman" w:eastAsia="Calibri" w:hAnsi="Times New Roman" w:cs="Times New Roman"/>
                <w:sz w:val="24"/>
                <w:szCs w:val="24"/>
              </w:rPr>
              <w:t>12</w:t>
            </w:r>
            <w:r w:rsidR="009162D9">
              <w:rPr>
                <w:rFonts w:ascii="Times New Roman" w:eastAsia="Calibri" w:hAnsi="Times New Roman" w:cs="Times New Roman"/>
                <w:sz w:val="24"/>
                <w:szCs w:val="24"/>
              </w:rPr>
              <w:t>3,7</w:t>
            </w:r>
          </w:p>
        </w:tc>
      </w:tr>
      <w:tr w:rsidR="001E414F" w:rsidRPr="00B70F81" w14:paraId="6FD3ADE6" w14:textId="77777777" w:rsidTr="30C3B81C">
        <w:trPr>
          <w:trHeight w:val="300"/>
        </w:trPr>
        <w:tc>
          <w:tcPr>
            <w:tcW w:w="4508" w:type="dxa"/>
            <w:tcMar>
              <w:left w:w="90" w:type="dxa"/>
              <w:right w:w="90" w:type="dxa"/>
            </w:tcMar>
          </w:tcPr>
          <w:p w14:paraId="1DB09CE0" w14:textId="77777777" w:rsidR="001E414F" w:rsidRPr="00B70F81" w:rsidRDefault="001E414F" w:rsidP="005322E4">
            <w:pPr>
              <w:spacing w:line="276" w:lineRule="auto"/>
              <w:rPr>
                <w:rFonts w:ascii="Times New Roman" w:eastAsia="Times New Roman" w:hAnsi="Times New Roman" w:cs="Times New Roman"/>
                <w:color w:val="0D0D0D"/>
                <w:sz w:val="24"/>
                <w:szCs w:val="24"/>
              </w:rPr>
            </w:pPr>
            <w:r w:rsidRPr="00B70F81">
              <w:rPr>
                <w:rFonts w:ascii="Times New Roman" w:eastAsia="Times New Roman" w:hAnsi="Times New Roman" w:cs="Times New Roman"/>
                <w:color w:val="0D0D0D"/>
                <w:sz w:val="24"/>
                <w:szCs w:val="24"/>
              </w:rPr>
              <w:t>2026</w:t>
            </w:r>
          </w:p>
        </w:tc>
        <w:tc>
          <w:tcPr>
            <w:tcW w:w="4508" w:type="dxa"/>
            <w:tcMar>
              <w:left w:w="90" w:type="dxa"/>
              <w:right w:w="90" w:type="dxa"/>
            </w:tcMar>
          </w:tcPr>
          <w:p w14:paraId="1B7EF041" w14:textId="42032B16" w:rsidR="001E414F" w:rsidRPr="00B70F81" w:rsidRDefault="009162D9" w:rsidP="105D8E4D">
            <w:pPr>
              <w:spacing w:line="276" w:lineRule="auto"/>
              <w:jc w:val="center"/>
            </w:pPr>
            <w:r>
              <w:rPr>
                <w:rFonts w:ascii="Times New Roman" w:eastAsia="Calibri" w:hAnsi="Times New Roman" w:cs="Times New Roman"/>
                <w:sz w:val="24"/>
                <w:szCs w:val="24"/>
              </w:rPr>
              <w:t>61,</w:t>
            </w:r>
            <w:r w:rsidR="00A45807">
              <w:rPr>
                <w:rFonts w:ascii="Times New Roman" w:eastAsia="Calibri" w:hAnsi="Times New Roman" w:cs="Times New Roman"/>
                <w:sz w:val="24"/>
                <w:szCs w:val="24"/>
              </w:rPr>
              <w:t>2</w:t>
            </w:r>
          </w:p>
        </w:tc>
      </w:tr>
      <w:tr w:rsidR="001E414F" w:rsidRPr="00B70F81" w14:paraId="691ACB97" w14:textId="77777777" w:rsidTr="30C3B81C">
        <w:trPr>
          <w:trHeight w:val="300"/>
        </w:trPr>
        <w:tc>
          <w:tcPr>
            <w:tcW w:w="4508" w:type="dxa"/>
            <w:tcMar>
              <w:left w:w="90" w:type="dxa"/>
              <w:right w:w="90" w:type="dxa"/>
            </w:tcMar>
          </w:tcPr>
          <w:p w14:paraId="26C34AEA" w14:textId="77777777" w:rsidR="001E414F" w:rsidRPr="00B70F81" w:rsidRDefault="001E414F" w:rsidP="005322E4">
            <w:pPr>
              <w:spacing w:line="276" w:lineRule="auto"/>
              <w:rPr>
                <w:rFonts w:ascii="Times New Roman" w:eastAsia="Times New Roman" w:hAnsi="Times New Roman" w:cs="Times New Roman"/>
                <w:color w:val="0D0D0D"/>
                <w:sz w:val="24"/>
                <w:szCs w:val="24"/>
              </w:rPr>
            </w:pPr>
            <w:r w:rsidRPr="00B70F81">
              <w:rPr>
                <w:rFonts w:ascii="Times New Roman" w:eastAsia="Times New Roman" w:hAnsi="Times New Roman" w:cs="Times New Roman"/>
                <w:color w:val="0D0D0D"/>
                <w:sz w:val="24"/>
                <w:szCs w:val="24"/>
              </w:rPr>
              <w:t>2027</w:t>
            </w:r>
          </w:p>
        </w:tc>
        <w:tc>
          <w:tcPr>
            <w:tcW w:w="4508" w:type="dxa"/>
            <w:tcMar>
              <w:left w:w="90" w:type="dxa"/>
              <w:right w:w="90" w:type="dxa"/>
            </w:tcMar>
          </w:tcPr>
          <w:p w14:paraId="2D1DBE50" w14:textId="4F3ACE2B" w:rsidR="001E414F" w:rsidRPr="00B70F81" w:rsidRDefault="5505F924" w:rsidP="105D8E4D">
            <w:pPr>
              <w:spacing w:line="276" w:lineRule="auto"/>
              <w:jc w:val="center"/>
            </w:pPr>
            <w:r w:rsidRPr="105D8E4D">
              <w:rPr>
                <w:rFonts w:ascii="Times New Roman" w:eastAsia="Calibri" w:hAnsi="Times New Roman" w:cs="Times New Roman"/>
                <w:sz w:val="24"/>
                <w:szCs w:val="24"/>
              </w:rPr>
              <w:t>14</w:t>
            </w:r>
            <w:r w:rsidR="00A45807">
              <w:rPr>
                <w:rFonts w:ascii="Times New Roman" w:eastAsia="Calibri" w:hAnsi="Times New Roman" w:cs="Times New Roman"/>
                <w:sz w:val="24"/>
                <w:szCs w:val="24"/>
              </w:rPr>
              <w:t>0</w:t>
            </w:r>
          </w:p>
        </w:tc>
      </w:tr>
      <w:tr w:rsidR="001E414F" w:rsidRPr="00B70F81" w14:paraId="4CD0A546" w14:textId="77777777" w:rsidTr="30C3B81C">
        <w:trPr>
          <w:trHeight w:val="300"/>
        </w:trPr>
        <w:tc>
          <w:tcPr>
            <w:tcW w:w="4508" w:type="dxa"/>
            <w:tcMar>
              <w:left w:w="90" w:type="dxa"/>
              <w:right w:w="90" w:type="dxa"/>
            </w:tcMar>
          </w:tcPr>
          <w:p w14:paraId="44015977" w14:textId="77777777" w:rsidR="001E414F" w:rsidRPr="00B70F81" w:rsidRDefault="001E414F" w:rsidP="005322E4">
            <w:pPr>
              <w:spacing w:line="276" w:lineRule="auto"/>
              <w:rPr>
                <w:rFonts w:ascii="Times New Roman" w:eastAsia="Times New Roman" w:hAnsi="Times New Roman" w:cs="Times New Roman"/>
                <w:color w:val="0D0D0D"/>
                <w:sz w:val="24"/>
                <w:szCs w:val="24"/>
              </w:rPr>
            </w:pPr>
            <w:r w:rsidRPr="00B70F81">
              <w:rPr>
                <w:rFonts w:ascii="Times New Roman" w:eastAsia="Times New Roman" w:hAnsi="Times New Roman" w:cs="Times New Roman"/>
                <w:color w:val="0D0D0D"/>
                <w:sz w:val="24"/>
                <w:szCs w:val="24"/>
              </w:rPr>
              <w:t>2028</w:t>
            </w:r>
          </w:p>
        </w:tc>
        <w:tc>
          <w:tcPr>
            <w:tcW w:w="4508" w:type="dxa"/>
            <w:tcMar>
              <w:left w:w="90" w:type="dxa"/>
              <w:right w:w="90" w:type="dxa"/>
            </w:tcMar>
          </w:tcPr>
          <w:p w14:paraId="02D1FC81" w14:textId="21843D86" w:rsidR="001E414F" w:rsidRPr="00B70F81" w:rsidRDefault="001364DD" w:rsidP="105D8E4D">
            <w:pPr>
              <w:spacing w:line="276" w:lineRule="auto"/>
              <w:jc w:val="center"/>
            </w:pPr>
            <w:r>
              <w:rPr>
                <w:rFonts w:ascii="Times New Roman" w:eastAsia="Calibri" w:hAnsi="Times New Roman" w:cs="Times New Roman"/>
                <w:sz w:val="24"/>
                <w:szCs w:val="24"/>
              </w:rPr>
              <w:t>138,4</w:t>
            </w:r>
          </w:p>
        </w:tc>
      </w:tr>
      <w:tr w:rsidR="001364DD" w:rsidRPr="00B70F81" w14:paraId="4DBADBDA" w14:textId="77777777" w:rsidTr="30C3B81C">
        <w:trPr>
          <w:trHeight w:val="300"/>
        </w:trPr>
        <w:tc>
          <w:tcPr>
            <w:tcW w:w="4508" w:type="dxa"/>
            <w:tcMar>
              <w:left w:w="90" w:type="dxa"/>
              <w:right w:w="90" w:type="dxa"/>
            </w:tcMar>
          </w:tcPr>
          <w:p w14:paraId="0AD4277B" w14:textId="50BDE62A" w:rsidR="001364DD" w:rsidRPr="00B70F81" w:rsidRDefault="001364DD" w:rsidP="005322E4">
            <w:pPr>
              <w:spacing w:line="276" w:lineRule="auto"/>
              <w:rPr>
                <w:rFonts w:ascii="Times New Roman" w:eastAsia="Times New Roman" w:hAnsi="Times New Roman" w:cs="Times New Roman"/>
                <w:color w:val="0D0D0D"/>
                <w:sz w:val="24"/>
                <w:szCs w:val="24"/>
              </w:rPr>
            </w:pPr>
            <w:r>
              <w:rPr>
                <w:rFonts w:ascii="Times New Roman" w:eastAsia="Times New Roman" w:hAnsi="Times New Roman" w:cs="Times New Roman"/>
                <w:color w:val="0D0D0D"/>
                <w:sz w:val="24"/>
                <w:szCs w:val="24"/>
              </w:rPr>
              <w:t>2029</w:t>
            </w:r>
          </w:p>
        </w:tc>
        <w:tc>
          <w:tcPr>
            <w:tcW w:w="4508" w:type="dxa"/>
            <w:tcMar>
              <w:left w:w="90" w:type="dxa"/>
              <w:right w:w="90" w:type="dxa"/>
            </w:tcMar>
          </w:tcPr>
          <w:p w14:paraId="07FB460B" w14:textId="4051FF69" w:rsidR="001364DD" w:rsidRDefault="001364DD" w:rsidP="105D8E4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31,2</w:t>
            </w:r>
          </w:p>
        </w:tc>
      </w:tr>
    </w:tbl>
    <w:p w14:paraId="4B09B78D" w14:textId="5D32DA2E" w:rsidR="001E414F" w:rsidRPr="00B70F81" w:rsidRDefault="001E414F" w:rsidP="5416659B">
      <w:pPr>
        <w:keepNext/>
        <w:keepLines/>
        <w:spacing w:before="240" w:line="276" w:lineRule="auto"/>
        <w:jc w:val="both"/>
        <w:rPr>
          <w:rFonts w:ascii="Times New Roman" w:eastAsia="Times New Roman" w:hAnsi="Times New Roman" w:cs="Times New Roman"/>
          <w:color w:val="000000" w:themeColor="text1"/>
          <w:sz w:val="24"/>
          <w:szCs w:val="24"/>
        </w:rPr>
      </w:pPr>
      <w:r w:rsidRPr="5416659B">
        <w:rPr>
          <w:rFonts w:ascii="Times New Roman" w:eastAsia="Times New Roman" w:hAnsi="Times New Roman" w:cs="Times New Roman"/>
          <w:color w:val="000000" w:themeColor="text1"/>
          <w:sz w:val="24"/>
          <w:szCs w:val="24"/>
        </w:rPr>
        <w:t>Tabel 2. Forventet årsopdelt samlet anlægsbudget for projektet i mio. kr. (FFL-2</w:t>
      </w:r>
      <w:r w:rsidR="47E659FC" w:rsidRPr="5416659B">
        <w:rPr>
          <w:rFonts w:ascii="Times New Roman" w:eastAsia="Times New Roman" w:hAnsi="Times New Roman" w:cs="Times New Roman"/>
          <w:color w:val="000000" w:themeColor="text1"/>
          <w:sz w:val="24"/>
          <w:szCs w:val="24"/>
        </w:rPr>
        <w:t>4</w:t>
      </w:r>
      <w:r w:rsidRPr="5416659B">
        <w:rPr>
          <w:rFonts w:ascii="Times New Roman" w:eastAsia="Times New Roman" w:hAnsi="Times New Roman" w:cs="Times New Roman"/>
          <w:color w:val="000000" w:themeColor="text1"/>
          <w:sz w:val="24"/>
          <w:szCs w:val="24"/>
        </w:rPr>
        <w:t>, vejindeks 1</w:t>
      </w:r>
      <w:r w:rsidR="125AC07C" w:rsidRPr="5416659B">
        <w:rPr>
          <w:rFonts w:ascii="Times New Roman" w:eastAsia="Times New Roman" w:hAnsi="Times New Roman" w:cs="Times New Roman"/>
          <w:color w:val="000000" w:themeColor="text1"/>
          <w:sz w:val="24"/>
          <w:szCs w:val="24"/>
        </w:rPr>
        <w:t>43,35</w:t>
      </w:r>
      <w:r w:rsidRPr="5416659B">
        <w:rPr>
          <w:rFonts w:ascii="Times New Roman" w:eastAsia="Times New Roman" w:hAnsi="Times New Roman" w:cs="Times New Roman"/>
          <w:color w:val="000000" w:themeColor="text1"/>
          <w:sz w:val="24"/>
          <w:szCs w:val="24"/>
        </w:rPr>
        <w:t>) baseret på projektets bevilling.</w:t>
      </w:r>
    </w:p>
    <w:p w14:paraId="31D0CDFF" w14:textId="77777777" w:rsidR="00B44F9D" w:rsidRPr="00B70F81" w:rsidRDefault="00B44F9D" w:rsidP="5416659B">
      <w:pPr>
        <w:keepNext/>
        <w:keepLines/>
        <w:spacing w:before="240" w:line="276" w:lineRule="auto"/>
        <w:jc w:val="both"/>
        <w:rPr>
          <w:rFonts w:ascii="Times New Roman" w:eastAsia="Times New Roman" w:hAnsi="Times New Roman" w:cs="Times New Roman"/>
          <w:color w:val="000000" w:themeColor="text1"/>
          <w:sz w:val="24"/>
          <w:szCs w:val="24"/>
        </w:rPr>
      </w:pPr>
    </w:p>
    <w:p w14:paraId="2BB7BE56" w14:textId="41F0F31D" w:rsidR="001E414F" w:rsidRPr="00B70F81" w:rsidRDefault="001E414F" w:rsidP="00B44F9D">
      <w:pPr>
        <w:keepNext/>
        <w:keepLines/>
        <w:spacing w:before="240" w:line="276" w:lineRule="auto"/>
        <w:outlineLvl w:val="0"/>
        <w:rPr>
          <w:rFonts w:ascii="Times New Roman" w:eastAsia="Times New Roman" w:hAnsi="Times New Roman" w:cs="Times New Roman"/>
          <w:b/>
          <w:bCs/>
          <w:sz w:val="24"/>
          <w:szCs w:val="24"/>
        </w:rPr>
      </w:pPr>
      <w:bookmarkStart w:id="58" w:name="_Toc161386703"/>
      <w:bookmarkStart w:id="59" w:name="_Toc161387085"/>
      <w:r w:rsidRPr="30C3B81C">
        <w:rPr>
          <w:rFonts w:ascii="Times New Roman" w:eastAsia="Times New Roman" w:hAnsi="Times New Roman" w:cs="Times New Roman"/>
          <w:b/>
          <w:bCs/>
          <w:sz w:val="24"/>
          <w:szCs w:val="24"/>
        </w:rPr>
        <w:t>6. Økonomiske og administrative konsekvenser for erhvervslivet mv.</w:t>
      </w:r>
      <w:bookmarkEnd w:id="58"/>
      <w:bookmarkEnd w:id="59"/>
      <w:r w:rsidRPr="30C3B81C">
        <w:rPr>
          <w:rFonts w:ascii="Times New Roman" w:eastAsia="Times New Roman" w:hAnsi="Times New Roman" w:cs="Times New Roman"/>
          <w:b/>
          <w:bCs/>
          <w:sz w:val="24"/>
          <w:szCs w:val="24"/>
        </w:rPr>
        <w:t> </w:t>
      </w:r>
    </w:p>
    <w:p w14:paraId="02524AAF" w14:textId="54E514F9" w:rsidR="001E414F" w:rsidRPr="00B70F81" w:rsidRDefault="00BD2722" w:rsidP="005322E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themeColor="text1"/>
          <w:sz w:val="24"/>
          <w:szCs w:val="24"/>
        </w:rPr>
        <w:t>Anlægsp</w:t>
      </w:r>
      <w:r w:rsidR="001E414F" w:rsidRPr="4B9D8CF2">
        <w:rPr>
          <w:rFonts w:ascii="Times New Roman" w:eastAsia="Times New Roman" w:hAnsi="Times New Roman" w:cs="Times New Roman"/>
          <w:color w:val="000000" w:themeColor="text1"/>
          <w:sz w:val="24"/>
          <w:szCs w:val="24"/>
        </w:rPr>
        <w:t xml:space="preserve">rojektet </w:t>
      </w:r>
      <w:r w:rsidR="075CDCA7" w:rsidRPr="4B9D8CF2">
        <w:rPr>
          <w:rFonts w:ascii="Times New Roman" w:eastAsia="Times New Roman" w:hAnsi="Times New Roman" w:cs="Times New Roman"/>
          <w:color w:val="000000" w:themeColor="text1"/>
          <w:sz w:val="24"/>
          <w:szCs w:val="24"/>
        </w:rPr>
        <w:t>vil</w:t>
      </w:r>
      <w:r w:rsidR="001E414F" w:rsidRPr="4B9D8CF2">
        <w:rPr>
          <w:rFonts w:ascii="Times New Roman" w:eastAsia="Times New Roman" w:hAnsi="Times New Roman" w:cs="Times New Roman"/>
          <w:color w:val="000000" w:themeColor="text1"/>
          <w:sz w:val="24"/>
          <w:szCs w:val="24"/>
        </w:rPr>
        <w:t xml:space="preserve"> medføre mindre trængsel og mere pålidelig rejsetid, hvilket </w:t>
      </w:r>
      <w:r w:rsidR="6326F6F1" w:rsidRPr="4B9D8CF2">
        <w:rPr>
          <w:rFonts w:ascii="Times New Roman" w:eastAsia="Times New Roman" w:hAnsi="Times New Roman" w:cs="Times New Roman"/>
          <w:color w:val="000000" w:themeColor="text1"/>
          <w:sz w:val="24"/>
          <w:szCs w:val="24"/>
        </w:rPr>
        <w:t>vil</w:t>
      </w:r>
      <w:r w:rsidR="001E414F" w:rsidRPr="4B9D8CF2">
        <w:rPr>
          <w:rFonts w:ascii="Times New Roman" w:eastAsia="Times New Roman" w:hAnsi="Times New Roman" w:cs="Times New Roman"/>
          <w:color w:val="000000" w:themeColor="text1"/>
          <w:sz w:val="24"/>
          <w:szCs w:val="24"/>
        </w:rPr>
        <w:t xml:space="preserve"> medføre positive økonomiske konsekvenser for erhvervslivet. Det</w:t>
      </w:r>
      <w:r w:rsidR="49DD5EC3" w:rsidRPr="4B9D8CF2">
        <w:rPr>
          <w:rFonts w:ascii="Times New Roman" w:eastAsia="Times New Roman" w:hAnsi="Times New Roman" w:cs="Times New Roman"/>
          <w:color w:val="000000" w:themeColor="text1"/>
          <w:sz w:val="24"/>
          <w:szCs w:val="24"/>
        </w:rPr>
        <w:t xml:space="preserve"> vil</w:t>
      </w:r>
      <w:r w:rsidR="001E414F" w:rsidRPr="4B9D8CF2">
        <w:rPr>
          <w:rFonts w:ascii="Times New Roman" w:eastAsia="Times New Roman" w:hAnsi="Times New Roman" w:cs="Times New Roman"/>
          <w:color w:val="000000" w:themeColor="text1"/>
          <w:sz w:val="24"/>
          <w:szCs w:val="24"/>
        </w:rPr>
        <w:t xml:space="preserve"> føre til flere fordele – både ved transport af varer og bedre adgang til arbejdskraft. En fordel </w:t>
      </w:r>
      <w:r w:rsidR="684F3554" w:rsidRPr="4B9D8CF2">
        <w:rPr>
          <w:rFonts w:ascii="Times New Roman" w:eastAsia="Times New Roman" w:hAnsi="Times New Roman" w:cs="Times New Roman"/>
          <w:color w:val="000000" w:themeColor="text1"/>
          <w:sz w:val="24"/>
          <w:szCs w:val="24"/>
        </w:rPr>
        <w:t>vil</w:t>
      </w:r>
      <w:r w:rsidR="001E414F" w:rsidRPr="4B9D8CF2">
        <w:rPr>
          <w:rFonts w:ascii="Times New Roman" w:eastAsia="Times New Roman" w:hAnsi="Times New Roman" w:cs="Times New Roman"/>
          <w:color w:val="000000" w:themeColor="text1"/>
          <w:sz w:val="24"/>
          <w:szCs w:val="24"/>
        </w:rPr>
        <w:t xml:space="preserve"> bl.a. </w:t>
      </w:r>
      <w:r w:rsidR="1BE96D9A" w:rsidRPr="4B9D8CF2">
        <w:rPr>
          <w:rFonts w:ascii="Times New Roman" w:eastAsia="Times New Roman" w:hAnsi="Times New Roman" w:cs="Times New Roman"/>
          <w:color w:val="000000" w:themeColor="text1"/>
          <w:sz w:val="24"/>
          <w:szCs w:val="24"/>
        </w:rPr>
        <w:t>være</w:t>
      </w:r>
      <w:r w:rsidR="001E414F" w:rsidRPr="4B9D8CF2">
        <w:rPr>
          <w:rFonts w:ascii="Times New Roman" w:eastAsia="Times New Roman" w:hAnsi="Times New Roman" w:cs="Times New Roman"/>
          <w:color w:val="000000" w:themeColor="text1"/>
          <w:sz w:val="24"/>
          <w:szCs w:val="24"/>
        </w:rPr>
        <w:t xml:space="preserve"> reducerede rejseomkostninger, når varer eller tjenesteydelser skal transporteres. Fordelene </w:t>
      </w:r>
      <w:r w:rsidR="0F371CB6" w:rsidRPr="4B9D8CF2">
        <w:rPr>
          <w:rFonts w:ascii="Times New Roman" w:eastAsia="Times New Roman" w:hAnsi="Times New Roman" w:cs="Times New Roman"/>
          <w:color w:val="000000" w:themeColor="text1"/>
          <w:sz w:val="24"/>
          <w:szCs w:val="24"/>
        </w:rPr>
        <w:t>vil kunne</w:t>
      </w:r>
      <w:r w:rsidR="001E414F" w:rsidRPr="4B9D8CF2">
        <w:rPr>
          <w:rFonts w:ascii="Times New Roman" w:eastAsia="Times New Roman" w:hAnsi="Times New Roman" w:cs="Times New Roman"/>
          <w:color w:val="000000" w:themeColor="text1"/>
          <w:sz w:val="24"/>
          <w:szCs w:val="24"/>
        </w:rPr>
        <w:t xml:space="preserve"> øge virksomhedernes produktivitet, da deres konkurrenceevne forbedres. Mere indirekte effekter vil være positive konsekvenser som følge af et større arbejdskraftopland, da rejsetiden og omkostningerne for pendlerne også vil blive reduceret.  </w:t>
      </w:r>
    </w:p>
    <w:p w14:paraId="088238B2" w14:textId="256A060A"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4B9D8CF2">
        <w:rPr>
          <w:rFonts w:ascii="Times New Roman" w:eastAsia="Times New Roman" w:hAnsi="Times New Roman" w:cs="Times New Roman"/>
          <w:color w:val="000000" w:themeColor="text1"/>
          <w:sz w:val="24"/>
          <w:szCs w:val="24"/>
        </w:rPr>
        <w:t xml:space="preserve">Indskrænkning i trafikken på eksisterende veje i anlægsperioden </w:t>
      </w:r>
      <w:r w:rsidR="2C8F139E" w:rsidRPr="4B9D8CF2">
        <w:rPr>
          <w:rFonts w:ascii="Times New Roman" w:eastAsia="Times New Roman" w:hAnsi="Times New Roman" w:cs="Times New Roman"/>
          <w:color w:val="000000" w:themeColor="text1"/>
          <w:sz w:val="24"/>
          <w:szCs w:val="24"/>
        </w:rPr>
        <w:t xml:space="preserve">vil </w:t>
      </w:r>
      <w:r w:rsidR="2C8F139E" w:rsidRPr="2B94847C">
        <w:rPr>
          <w:rFonts w:ascii="Times New Roman" w:eastAsia="Times New Roman" w:hAnsi="Times New Roman" w:cs="Times New Roman"/>
          <w:color w:val="000000" w:themeColor="text1"/>
          <w:sz w:val="24"/>
          <w:szCs w:val="24"/>
        </w:rPr>
        <w:t>kunne</w:t>
      </w:r>
      <w:r w:rsidRPr="4B9D8CF2">
        <w:rPr>
          <w:rFonts w:ascii="Times New Roman" w:eastAsia="Times New Roman" w:hAnsi="Times New Roman" w:cs="Times New Roman"/>
          <w:color w:val="000000" w:themeColor="text1"/>
          <w:sz w:val="24"/>
          <w:szCs w:val="24"/>
        </w:rPr>
        <w:t xml:space="preserve"> medføre midlertidige negative konsekvenser for erhvervslivet. Anlægsarbejdet </w:t>
      </w:r>
      <w:r w:rsidR="71FE507F" w:rsidRPr="2B94847C">
        <w:rPr>
          <w:rFonts w:ascii="Times New Roman" w:eastAsia="Times New Roman" w:hAnsi="Times New Roman" w:cs="Times New Roman"/>
          <w:color w:val="000000" w:themeColor="text1"/>
          <w:sz w:val="24"/>
          <w:szCs w:val="24"/>
        </w:rPr>
        <w:t>vil blive tilrettelagt</w:t>
      </w:r>
      <w:r w:rsidRPr="4B9D8CF2">
        <w:rPr>
          <w:rFonts w:ascii="Times New Roman" w:eastAsia="Times New Roman" w:hAnsi="Times New Roman" w:cs="Times New Roman"/>
          <w:color w:val="000000" w:themeColor="text1"/>
          <w:sz w:val="24"/>
          <w:szCs w:val="24"/>
        </w:rPr>
        <w:t xml:space="preserve"> med videst mulig hensyntagen til fremkommeligheden for trafikken. </w:t>
      </w:r>
    </w:p>
    <w:p w14:paraId="06C5AB2E" w14:textId="77777777" w:rsidR="001E414F"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Lovforslaget medfører ikke administrative konsekvenser for erhvervslivet.</w:t>
      </w:r>
    </w:p>
    <w:p w14:paraId="366C978A" w14:textId="77777777" w:rsidR="006D645E" w:rsidRPr="00B70F81" w:rsidRDefault="006D645E" w:rsidP="005322E4">
      <w:pPr>
        <w:spacing w:line="276" w:lineRule="auto"/>
        <w:jc w:val="both"/>
        <w:rPr>
          <w:rFonts w:ascii="Times New Roman" w:eastAsia="Times New Roman" w:hAnsi="Times New Roman" w:cs="Times New Roman"/>
          <w:color w:val="000000"/>
          <w:sz w:val="24"/>
          <w:szCs w:val="24"/>
        </w:rPr>
      </w:pPr>
    </w:p>
    <w:p w14:paraId="6844C51F" w14:textId="77777777" w:rsidR="001E414F" w:rsidRPr="00B70F81" w:rsidRDefault="001E414F" w:rsidP="005322E4">
      <w:pPr>
        <w:keepNext/>
        <w:keepLines/>
        <w:spacing w:before="240" w:line="276" w:lineRule="auto"/>
        <w:outlineLvl w:val="0"/>
        <w:rPr>
          <w:rFonts w:ascii="Times New Roman" w:eastAsia="Times New Roman" w:hAnsi="Times New Roman" w:cs="Times New Roman"/>
          <w:b/>
          <w:bCs/>
          <w:sz w:val="24"/>
          <w:szCs w:val="24"/>
        </w:rPr>
      </w:pPr>
      <w:bookmarkStart w:id="60" w:name="_Toc161386704"/>
      <w:bookmarkStart w:id="61" w:name="_Toc161387086"/>
      <w:r w:rsidRPr="00B70F81">
        <w:rPr>
          <w:rFonts w:ascii="Times New Roman" w:eastAsia="Times New Roman" w:hAnsi="Times New Roman" w:cs="Times New Roman"/>
          <w:b/>
          <w:bCs/>
          <w:sz w:val="24"/>
          <w:szCs w:val="24"/>
        </w:rPr>
        <w:t>7. Administrative konsekvenser for borgerne</w:t>
      </w:r>
      <w:bookmarkEnd w:id="60"/>
      <w:bookmarkEnd w:id="61"/>
      <w:r w:rsidRPr="00B70F81">
        <w:rPr>
          <w:rFonts w:ascii="Times New Roman" w:eastAsia="Times New Roman" w:hAnsi="Times New Roman" w:cs="Times New Roman"/>
          <w:b/>
          <w:bCs/>
          <w:sz w:val="24"/>
          <w:szCs w:val="24"/>
        </w:rPr>
        <w:t> </w:t>
      </w:r>
    </w:p>
    <w:p w14:paraId="2AFFC13A" w14:textId="68076497"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Lovforslaget har i sig selv ikke administrative konsekvenser for borgerne. </w:t>
      </w:r>
    </w:p>
    <w:p w14:paraId="30A49541" w14:textId="77777777" w:rsidR="001E414F" w:rsidRDefault="001E414F" w:rsidP="005322E4">
      <w:pPr>
        <w:spacing w:line="276" w:lineRule="auto"/>
        <w:rPr>
          <w:rFonts w:ascii="Times New Roman" w:eastAsia="Times New Roman" w:hAnsi="Times New Roman" w:cs="Times New Roman"/>
          <w:color w:val="000000"/>
          <w:sz w:val="25"/>
          <w:szCs w:val="25"/>
        </w:rPr>
      </w:pPr>
      <w:r w:rsidRPr="00B70F81">
        <w:rPr>
          <w:rFonts w:ascii="Times New Roman" w:eastAsia="Times New Roman" w:hAnsi="Times New Roman" w:cs="Times New Roman"/>
          <w:color w:val="000000"/>
          <w:sz w:val="24"/>
          <w:szCs w:val="24"/>
        </w:rPr>
        <w:t>For beboere og virksomhedsejere langs motorvejene, der berøres af ekspropriation, vil der dog være midlertidige administrative konsekvenser, så længe ekspropriationsforretningerne mv. foregår. Ejerne af de berørte ejendomme vil blive inddraget direkte ved breve fra Vejdirektoratet samt ekspropriationsmyndighederne.</w:t>
      </w:r>
      <w:r w:rsidRPr="00B70F81">
        <w:rPr>
          <w:rFonts w:ascii="Times New Roman" w:eastAsia="Times New Roman" w:hAnsi="Times New Roman" w:cs="Times New Roman"/>
          <w:color w:val="000000"/>
          <w:sz w:val="25"/>
          <w:szCs w:val="25"/>
        </w:rPr>
        <w:t xml:space="preserve"> </w:t>
      </w:r>
    </w:p>
    <w:p w14:paraId="7DFFD4F5" w14:textId="77777777" w:rsidR="006D645E" w:rsidRPr="00B70F81" w:rsidRDefault="006D645E" w:rsidP="005322E4">
      <w:pPr>
        <w:spacing w:line="276" w:lineRule="auto"/>
        <w:rPr>
          <w:rFonts w:ascii="Times New Roman" w:eastAsia="Times New Roman" w:hAnsi="Times New Roman" w:cs="Times New Roman"/>
          <w:color w:val="000000"/>
          <w:sz w:val="25"/>
          <w:szCs w:val="25"/>
        </w:rPr>
      </w:pPr>
    </w:p>
    <w:p w14:paraId="34FEA785" w14:textId="41ECC93F" w:rsidR="001E414F" w:rsidRPr="00B70F81" w:rsidRDefault="001E414F" w:rsidP="005322E4">
      <w:pPr>
        <w:keepNext/>
        <w:keepLines/>
        <w:spacing w:before="240" w:line="276" w:lineRule="auto"/>
        <w:outlineLvl w:val="0"/>
        <w:rPr>
          <w:rFonts w:ascii="Times New Roman" w:eastAsia="Times New Roman" w:hAnsi="Times New Roman" w:cs="Times New Roman"/>
          <w:b/>
          <w:bCs/>
          <w:sz w:val="24"/>
          <w:szCs w:val="24"/>
        </w:rPr>
      </w:pPr>
      <w:bookmarkStart w:id="62" w:name="_Toc161386705"/>
      <w:bookmarkStart w:id="63" w:name="_Toc161387087"/>
      <w:r w:rsidRPr="00B70F81">
        <w:rPr>
          <w:rFonts w:ascii="Times New Roman" w:eastAsia="Times New Roman" w:hAnsi="Times New Roman" w:cs="Times New Roman"/>
          <w:b/>
          <w:bCs/>
          <w:sz w:val="24"/>
          <w:szCs w:val="24"/>
        </w:rPr>
        <w:t>8. Klimamæssige konsekvenser</w:t>
      </w:r>
      <w:bookmarkEnd w:id="62"/>
      <w:bookmarkEnd w:id="63"/>
      <w:r w:rsidRPr="00B70F81">
        <w:rPr>
          <w:rFonts w:ascii="Times New Roman" w:eastAsia="Times New Roman" w:hAnsi="Times New Roman" w:cs="Times New Roman"/>
          <w:b/>
          <w:bCs/>
          <w:sz w:val="24"/>
          <w:szCs w:val="24"/>
        </w:rPr>
        <w:t> </w:t>
      </w:r>
    </w:p>
    <w:p w14:paraId="086388AA" w14:textId="63808CB4" w:rsidR="001E414F" w:rsidRPr="00B70F81" w:rsidRDefault="00A13D9A" w:rsidP="005322E4">
      <w:pPr>
        <w:spacing w:line="276" w:lineRule="auto"/>
        <w:rPr>
          <w:rFonts w:ascii="Times New Roman" w:eastAsia="Times New Roman" w:hAnsi="Times New Roman" w:cs="Times New Roman"/>
          <w:color w:val="000000"/>
          <w:sz w:val="24"/>
          <w:szCs w:val="24"/>
        </w:rPr>
      </w:pPr>
      <w:r w:rsidRPr="6B6EB9E8">
        <w:rPr>
          <w:rFonts w:ascii="Times New Roman" w:eastAsia="Times New Roman" w:hAnsi="Times New Roman" w:cs="Times New Roman"/>
          <w:color w:val="000000" w:themeColor="text1"/>
          <w:sz w:val="24"/>
          <w:szCs w:val="24"/>
        </w:rPr>
        <w:t xml:space="preserve">Udledningerne af CO2-ækvivalenter fra et anlægsprojekt kan enten opgøres fra forbrugssiden med udgangspunkt i bruttoudledningerne fra de materialer mv. og det trafikarbejde, der indgår i projektet, eller fra produktionssiden med udgangspunkt i projektets virkning på den danske målsætning om at reducere udledningen af CO2-ækvivalenter med 70 pct. i 2030 i forhold til niveauet i 1990, jf. </w:t>
      </w:r>
      <w:r w:rsidR="34F86EBC" w:rsidRPr="5E358472">
        <w:rPr>
          <w:rFonts w:ascii="Times New Roman" w:eastAsia="Times New Roman" w:hAnsi="Times New Roman" w:cs="Times New Roman"/>
          <w:color w:val="000000" w:themeColor="text1"/>
          <w:sz w:val="24"/>
          <w:szCs w:val="24"/>
        </w:rPr>
        <w:t>l</w:t>
      </w:r>
      <w:r w:rsidR="5B956D85" w:rsidRPr="5E358472">
        <w:rPr>
          <w:rFonts w:ascii="Times New Roman" w:eastAsia="Times New Roman" w:hAnsi="Times New Roman" w:cs="Times New Roman"/>
          <w:color w:val="000000" w:themeColor="text1"/>
          <w:sz w:val="24"/>
          <w:szCs w:val="24"/>
        </w:rPr>
        <w:t>ov</w:t>
      </w:r>
      <w:r w:rsidRPr="5E358472">
        <w:rPr>
          <w:rFonts w:ascii="Times New Roman" w:eastAsia="Times New Roman" w:hAnsi="Times New Roman" w:cs="Times New Roman"/>
          <w:color w:val="000000" w:themeColor="text1"/>
          <w:sz w:val="24"/>
          <w:szCs w:val="24"/>
        </w:rPr>
        <w:t xml:space="preserve"> </w:t>
      </w:r>
      <w:r w:rsidR="262B05E5" w:rsidRPr="5E358472">
        <w:rPr>
          <w:rFonts w:ascii="Times New Roman" w:eastAsia="Times New Roman" w:hAnsi="Times New Roman" w:cs="Times New Roman"/>
          <w:color w:val="000000" w:themeColor="text1"/>
          <w:sz w:val="24"/>
          <w:szCs w:val="24"/>
        </w:rPr>
        <w:t xml:space="preserve">om </w:t>
      </w:r>
      <w:r w:rsidR="6A7066AD" w:rsidRPr="5E358472">
        <w:rPr>
          <w:rFonts w:ascii="Times New Roman" w:eastAsia="Times New Roman" w:hAnsi="Times New Roman" w:cs="Times New Roman"/>
          <w:color w:val="000000" w:themeColor="text1"/>
          <w:sz w:val="24"/>
          <w:szCs w:val="24"/>
        </w:rPr>
        <w:t>klima</w:t>
      </w:r>
      <w:r w:rsidR="6A7066AD" w:rsidRPr="30558119">
        <w:rPr>
          <w:rFonts w:ascii="Times New Roman" w:eastAsia="Times New Roman" w:hAnsi="Times New Roman" w:cs="Times New Roman"/>
          <w:color w:val="000000" w:themeColor="text1"/>
          <w:sz w:val="24"/>
          <w:szCs w:val="24"/>
        </w:rPr>
        <w:t>, jf.</w:t>
      </w:r>
      <w:r w:rsidRPr="6B6EB9E8">
        <w:rPr>
          <w:rFonts w:ascii="Times New Roman" w:eastAsia="Times New Roman" w:hAnsi="Times New Roman" w:cs="Times New Roman"/>
          <w:color w:val="000000" w:themeColor="text1"/>
          <w:sz w:val="24"/>
          <w:szCs w:val="24"/>
        </w:rPr>
        <w:t xml:space="preserve"> </w:t>
      </w:r>
      <w:r w:rsidR="001E414F" w:rsidRPr="6B6EB9E8">
        <w:rPr>
          <w:rFonts w:ascii="Times New Roman" w:eastAsia="Times New Roman" w:hAnsi="Times New Roman" w:cs="Times New Roman"/>
          <w:color w:val="000000" w:themeColor="text1"/>
          <w:sz w:val="24"/>
          <w:szCs w:val="24"/>
        </w:rPr>
        <w:t xml:space="preserve">lovbekendtgørelse nr. 2580 af 13. december 2021 (herefter klimaloven). </w:t>
      </w:r>
      <w:r w:rsidR="00EA627A" w:rsidRPr="6B6EB9E8">
        <w:rPr>
          <w:rFonts w:ascii="Times New Roman" w:eastAsia="Times New Roman" w:hAnsi="Times New Roman" w:cs="Times New Roman"/>
          <w:color w:val="000000" w:themeColor="text1"/>
          <w:sz w:val="24"/>
          <w:szCs w:val="24"/>
        </w:rPr>
        <w:t xml:space="preserve">For anlægsprojekter er forskellen på de to opgørelser, at opgørelser fra produktionssiden primært medtager det transportarbejde, der sker ved </w:t>
      </w:r>
      <w:r w:rsidR="00EA627A" w:rsidRPr="6B6EB9E8">
        <w:rPr>
          <w:rFonts w:ascii="Times New Roman" w:eastAsia="Times New Roman" w:hAnsi="Times New Roman" w:cs="Times New Roman"/>
          <w:color w:val="000000" w:themeColor="text1"/>
          <w:sz w:val="24"/>
          <w:szCs w:val="24"/>
        </w:rPr>
        <w:lastRenderedPageBreak/>
        <w:t xml:space="preserve">anvendelsen af anlægget efter ibrugtagning, mens udledninger fra etableringen af anlægget indgår som strukturel effekt under andre sektorer i klimafremskrivningerne, </w:t>
      </w:r>
      <w:r w:rsidR="005A1312" w:rsidRPr="6B6EB9E8">
        <w:rPr>
          <w:rFonts w:ascii="Times New Roman" w:eastAsia="Times New Roman" w:hAnsi="Times New Roman" w:cs="Times New Roman"/>
          <w:color w:val="000000" w:themeColor="text1"/>
          <w:sz w:val="24"/>
          <w:szCs w:val="24"/>
        </w:rPr>
        <w:t>mens opgørelser fra forbrugssiden inddrager bruttoudledninger fra etablering af anlægget, herunder materialer. En bruttoopgørelse af et anlægsprojekts udledning af CO2-ækvivalenter vil ikke tage højde for, at en alternativ anvendelse af anlægsmidlerne enten i den private eller den offentlige sektor også ville indebære en afledt udledning af CO2-ækvivalenter</w:t>
      </w:r>
      <w:r w:rsidR="009E03E5" w:rsidRPr="6B6EB9E8">
        <w:rPr>
          <w:rFonts w:ascii="Times New Roman" w:eastAsia="Times New Roman" w:hAnsi="Times New Roman" w:cs="Times New Roman"/>
          <w:color w:val="000000" w:themeColor="text1"/>
          <w:sz w:val="24"/>
          <w:szCs w:val="24"/>
        </w:rPr>
        <w:t xml:space="preserve">. </w:t>
      </w:r>
    </w:p>
    <w:p w14:paraId="2F017002" w14:textId="336C44CC" w:rsidR="001E414F" w:rsidRDefault="001E414F" w:rsidP="005322E4">
      <w:pPr>
        <w:spacing w:line="276" w:lineRule="auto"/>
        <w:rPr>
          <w:rFonts w:ascii="Times New Roman" w:eastAsia="Times New Roman" w:hAnsi="Times New Roman" w:cs="Times New Roman"/>
          <w:color w:val="000000"/>
          <w:sz w:val="24"/>
          <w:szCs w:val="24"/>
        </w:rPr>
      </w:pPr>
      <w:r w:rsidRPr="0043089F">
        <w:rPr>
          <w:rFonts w:ascii="Times New Roman" w:eastAsia="Times New Roman" w:hAnsi="Times New Roman" w:cs="Times New Roman"/>
          <w:color w:val="000000"/>
          <w:sz w:val="24"/>
          <w:szCs w:val="24"/>
        </w:rPr>
        <w:t>I miljøkonsekvensvurderingen af projektet for udbygning af</w:t>
      </w:r>
      <w:r w:rsidR="00B355D4" w:rsidRPr="0043089F">
        <w:rPr>
          <w:rFonts w:ascii="Times New Roman" w:eastAsia="Times New Roman" w:hAnsi="Times New Roman" w:cs="Times New Roman"/>
          <w:color w:val="000000"/>
          <w:sz w:val="24"/>
          <w:szCs w:val="24"/>
        </w:rPr>
        <w:t xml:space="preserve"> Rute 11 mellem Korskro og Varde </w:t>
      </w:r>
      <w:r w:rsidRPr="0043089F">
        <w:rPr>
          <w:rFonts w:ascii="Times New Roman" w:eastAsia="Times New Roman" w:hAnsi="Times New Roman" w:cs="Times New Roman"/>
          <w:color w:val="000000"/>
          <w:sz w:val="24"/>
          <w:szCs w:val="24"/>
        </w:rPr>
        <w:t>er det ikke fastlagt præcist, hvordan anlægsarbejdet skal udføres. Vejdirektoratet arbejder med at nedbringe klimaaftrykket fra anlægsarbejdet via krav i udbud og kontrakter. De konkrete krav til nedbringelse af klimaaftrykket ved produktion af eksempelvis asfalt og beton vil blive defineret i den efterfølgende udbudsproces.</w:t>
      </w:r>
    </w:p>
    <w:p w14:paraId="4630DC31" w14:textId="325324C4" w:rsidR="001E414F" w:rsidRPr="00B70F81" w:rsidRDefault="001E414F" w:rsidP="005322E4">
      <w:pPr>
        <w:spacing w:line="276" w:lineRule="auto"/>
        <w:rPr>
          <w:rFonts w:ascii="Times New Roman" w:eastAsia="Times New Roman" w:hAnsi="Times New Roman" w:cs="Times New Roman"/>
          <w:color w:val="000000"/>
          <w:sz w:val="24"/>
          <w:szCs w:val="24"/>
        </w:rPr>
      </w:pPr>
      <w:r w:rsidRPr="003E7110">
        <w:rPr>
          <w:rFonts w:ascii="Times New Roman" w:eastAsia="Times New Roman" w:hAnsi="Times New Roman" w:cs="Times New Roman"/>
          <w:color w:val="000000"/>
          <w:sz w:val="24"/>
          <w:szCs w:val="24"/>
        </w:rPr>
        <w:t xml:space="preserve">Udbygning af </w:t>
      </w:r>
      <w:r w:rsidR="2569DA69" w:rsidRPr="003E7110">
        <w:rPr>
          <w:rFonts w:ascii="Times New Roman" w:eastAsia="Times New Roman" w:hAnsi="Times New Roman" w:cs="Times New Roman"/>
          <w:color w:val="000000"/>
          <w:sz w:val="24"/>
          <w:szCs w:val="24"/>
        </w:rPr>
        <w:t>Rute 11</w:t>
      </w:r>
      <w:r w:rsidRPr="003E7110">
        <w:rPr>
          <w:rFonts w:ascii="Times New Roman" w:eastAsia="Times New Roman" w:hAnsi="Times New Roman" w:cs="Times New Roman"/>
          <w:color w:val="000000"/>
          <w:sz w:val="24"/>
          <w:szCs w:val="24"/>
        </w:rPr>
        <w:t xml:space="preserve"> vil </w:t>
      </w:r>
      <w:r w:rsidR="40BEE70B" w:rsidRPr="003E7110">
        <w:rPr>
          <w:rFonts w:ascii="Times New Roman" w:eastAsia="Times New Roman" w:hAnsi="Times New Roman" w:cs="Times New Roman"/>
          <w:color w:val="000000"/>
          <w:sz w:val="24"/>
          <w:szCs w:val="24"/>
        </w:rPr>
        <w:t>medføre</w:t>
      </w:r>
      <w:r w:rsidRPr="003E7110">
        <w:rPr>
          <w:rFonts w:ascii="Times New Roman" w:eastAsia="Times New Roman" w:hAnsi="Times New Roman" w:cs="Times New Roman"/>
          <w:color w:val="000000"/>
          <w:sz w:val="24"/>
          <w:szCs w:val="24"/>
        </w:rPr>
        <w:t xml:space="preserve"> en klimapåvirkning som følge af anlægsarbejde og stigende trafik. </w:t>
      </w:r>
    </w:p>
    <w:p w14:paraId="009D5B42" w14:textId="2BD5FB99" w:rsidR="001E414F" w:rsidRPr="003E7110" w:rsidRDefault="001E414F" w:rsidP="02A75050">
      <w:pPr>
        <w:spacing w:line="276" w:lineRule="auto"/>
        <w:rPr>
          <w:rFonts w:ascii="Times New Roman" w:eastAsia="Times New Roman" w:hAnsi="Times New Roman" w:cs="Times New Roman"/>
          <w:color w:val="000000"/>
          <w:sz w:val="24"/>
          <w:szCs w:val="24"/>
        </w:rPr>
      </w:pPr>
      <w:r w:rsidRPr="1B0C7ACA">
        <w:rPr>
          <w:rFonts w:ascii="Times New Roman" w:eastAsia="Times New Roman" w:hAnsi="Times New Roman" w:cs="Times New Roman"/>
          <w:color w:val="000000" w:themeColor="text1"/>
          <w:sz w:val="24"/>
          <w:szCs w:val="24"/>
        </w:rPr>
        <w:t xml:space="preserve">I anlægsperioden skal der anvendes råmaterialer f.eks. asfalt, stål og beton. Fremstillingen af </w:t>
      </w:r>
      <w:r w:rsidRPr="4E66A810">
        <w:rPr>
          <w:rFonts w:ascii="Times New Roman" w:eastAsia="Times New Roman" w:hAnsi="Times New Roman" w:cs="Times New Roman"/>
          <w:color w:val="000000" w:themeColor="text1"/>
          <w:sz w:val="24"/>
          <w:szCs w:val="24"/>
        </w:rPr>
        <w:t>d</w:t>
      </w:r>
      <w:r w:rsidR="334E08BC" w:rsidRPr="4E66A810">
        <w:rPr>
          <w:rFonts w:ascii="Times New Roman" w:eastAsia="Times New Roman" w:hAnsi="Times New Roman" w:cs="Times New Roman"/>
          <w:color w:val="000000" w:themeColor="text1"/>
          <w:sz w:val="24"/>
          <w:szCs w:val="24"/>
        </w:rPr>
        <w:t>isse vil</w:t>
      </w:r>
      <w:r w:rsidRPr="1B0C7ACA">
        <w:rPr>
          <w:rFonts w:ascii="Times New Roman" w:eastAsia="Times New Roman" w:hAnsi="Times New Roman" w:cs="Times New Roman"/>
          <w:color w:val="000000" w:themeColor="text1"/>
          <w:sz w:val="24"/>
          <w:szCs w:val="24"/>
        </w:rPr>
        <w:t xml:space="preserve"> medføre udledning af CO2, som </w:t>
      </w:r>
      <w:r w:rsidR="7DAEE582" w:rsidRPr="41082299">
        <w:rPr>
          <w:rFonts w:ascii="Times New Roman" w:eastAsia="Times New Roman" w:hAnsi="Times New Roman" w:cs="Times New Roman"/>
          <w:color w:val="000000" w:themeColor="text1"/>
          <w:sz w:val="24"/>
          <w:szCs w:val="24"/>
        </w:rPr>
        <w:t>vil</w:t>
      </w:r>
      <w:r w:rsidRPr="41082299">
        <w:rPr>
          <w:rFonts w:ascii="Times New Roman" w:eastAsia="Times New Roman" w:hAnsi="Times New Roman" w:cs="Times New Roman"/>
          <w:color w:val="000000" w:themeColor="text1"/>
          <w:sz w:val="24"/>
          <w:szCs w:val="24"/>
        </w:rPr>
        <w:t xml:space="preserve"> </w:t>
      </w:r>
      <w:r w:rsidRPr="1B0C7ACA">
        <w:rPr>
          <w:rFonts w:ascii="Times New Roman" w:eastAsia="Times New Roman" w:hAnsi="Times New Roman" w:cs="Times New Roman"/>
          <w:color w:val="000000" w:themeColor="text1"/>
          <w:sz w:val="24"/>
          <w:szCs w:val="24"/>
        </w:rPr>
        <w:t>bidrage til den globale opvarmning. I anlægs</w:t>
      </w:r>
      <w:r w:rsidR="00C26BEE" w:rsidRPr="1B0C7ACA">
        <w:rPr>
          <w:rFonts w:ascii="Times New Roman" w:eastAsia="Times New Roman" w:hAnsi="Times New Roman" w:cs="Times New Roman"/>
          <w:color w:val="000000" w:themeColor="text1"/>
          <w:sz w:val="24"/>
          <w:szCs w:val="24"/>
        </w:rPr>
        <w:t>perioden</w:t>
      </w:r>
      <w:r w:rsidRPr="1B0C7ACA">
        <w:rPr>
          <w:rFonts w:ascii="Times New Roman" w:eastAsia="Times New Roman" w:hAnsi="Times New Roman" w:cs="Times New Roman"/>
          <w:color w:val="000000" w:themeColor="text1"/>
          <w:sz w:val="24"/>
          <w:szCs w:val="24"/>
        </w:rPr>
        <w:t xml:space="preserve"> skal der bruges entreprenørmaskiner, der både </w:t>
      </w:r>
      <w:r w:rsidR="1BCE2B98" w:rsidRPr="7B593DC9">
        <w:rPr>
          <w:rFonts w:ascii="Times New Roman" w:eastAsia="Times New Roman" w:hAnsi="Times New Roman" w:cs="Times New Roman"/>
          <w:color w:val="000000" w:themeColor="text1"/>
          <w:sz w:val="24"/>
          <w:szCs w:val="24"/>
        </w:rPr>
        <w:t>vil</w:t>
      </w:r>
      <w:r w:rsidRPr="424F9589">
        <w:rPr>
          <w:rFonts w:ascii="Times New Roman" w:eastAsia="Times New Roman" w:hAnsi="Times New Roman" w:cs="Times New Roman"/>
          <w:color w:val="000000" w:themeColor="text1"/>
          <w:sz w:val="24"/>
          <w:szCs w:val="24"/>
        </w:rPr>
        <w:t xml:space="preserve"> </w:t>
      </w:r>
      <w:r w:rsidRPr="1B0C7ACA">
        <w:rPr>
          <w:rFonts w:ascii="Times New Roman" w:eastAsia="Times New Roman" w:hAnsi="Times New Roman" w:cs="Times New Roman"/>
          <w:color w:val="000000" w:themeColor="text1"/>
          <w:sz w:val="24"/>
          <w:szCs w:val="24"/>
        </w:rPr>
        <w:t xml:space="preserve">udsende CO2 og luftforurenende stoffer (primært NOX) og støv. </w:t>
      </w:r>
    </w:p>
    <w:p w14:paraId="78472AA2" w14:textId="7609E982" w:rsidR="57A18454" w:rsidRPr="003E7110" w:rsidRDefault="57A18454" w:rsidP="02A75050">
      <w:pPr>
        <w:spacing w:line="276" w:lineRule="auto"/>
        <w:rPr>
          <w:rFonts w:ascii="Times New Roman" w:eastAsia="Times New Roman" w:hAnsi="Times New Roman" w:cs="Times New Roman"/>
          <w:color w:val="000000"/>
          <w:sz w:val="24"/>
          <w:szCs w:val="24"/>
        </w:rPr>
      </w:pPr>
      <w:r w:rsidRPr="7B593DC9">
        <w:rPr>
          <w:rFonts w:ascii="Times New Roman" w:eastAsia="Times New Roman" w:hAnsi="Times New Roman" w:cs="Times New Roman"/>
          <w:color w:val="000000" w:themeColor="text1"/>
          <w:sz w:val="24"/>
          <w:szCs w:val="24"/>
        </w:rPr>
        <w:t>Vejdirektoratet har beregnet</w:t>
      </w:r>
      <w:r w:rsidR="637AA587" w:rsidRPr="7B593DC9">
        <w:rPr>
          <w:rFonts w:ascii="Times New Roman" w:eastAsia="Times New Roman" w:hAnsi="Times New Roman" w:cs="Times New Roman"/>
          <w:color w:val="000000" w:themeColor="text1"/>
          <w:sz w:val="24"/>
          <w:szCs w:val="24"/>
        </w:rPr>
        <w:t>,</w:t>
      </w:r>
      <w:r w:rsidRPr="7B593DC9">
        <w:rPr>
          <w:rFonts w:ascii="Times New Roman" w:eastAsia="Times New Roman" w:hAnsi="Times New Roman" w:cs="Times New Roman"/>
          <w:color w:val="000000" w:themeColor="text1"/>
          <w:sz w:val="24"/>
          <w:szCs w:val="24"/>
        </w:rPr>
        <w:t xml:space="preserve"> at CO2-udledningen fra anlægs</w:t>
      </w:r>
      <w:r w:rsidR="00C26BEE" w:rsidRPr="7B593DC9">
        <w:rPr>
          <w:rFonts w:ascii="Times New Roman" w:eastAsia="Times New Roman" w:hAnsi="Times New Roman" w:cs="Times New Roman"/>
          <w:color w:val="000000" w:themeColor="text1"/>
          <w:sz w:val="24"/>
          <w:szCs w:val="24"/>
        </w:rPr>
        <w:t>perioden</w:t>
      </w:r>
      <w:r w:rsidRPr="7B593DC9">
        <w:rPr>
          <w:rFonts w:ascii="Times New Roman" w:eastAsia="Times New Roman" w:hAnsi="Times New Roman" w:cs="Times New Roman"/>
          <w:color w:val="000000" w:themeColor="text1"/>
          <w:sz w:val="24"/>
          <w:szCs w:val="24"/>
        </w:rPr>
        <w:t xml:space="preserve"> er ca. 26,4 tusind ton, hvor størstedelen af udledningen er fra transport af materialer til byggepladsen. </w:t>
      </w:r>
      <w:r w:rsidR="00103122" w:rsidRPr="7B593DC9">
        <w:rPr>
          <w:rFonts w:ascii="Times New Roman" w:eastAsia="Times New Roman" w:hAnsi="Times New Roman" w:cs="Times New Roman"/>
          <w:color w:val="000000" w:themeColor="text1"/>
          <w:sz w:val="24"/>
          <w:szCs w:val="24"/>
        </w:rPr>
        <w:t xml:space="preserve">De øvrige </w:t>
      </w:r>
      <w:r w:rsidR="001A7C2E" w:rsidRPr="7B593DC9">
        <w:rPr>
          <w:rFonts w:ascii="Times New Roman" w:eastAsia="Times New Roman" w:hAnsi="Times New Roman" w:cs="Times New Roman"/>
          <w:color w:val="000000" w:themeColor="text1"/>
          <w:sz w:val="24"/>
          <w:szCs w:val="24"/>
        </w:rPr>
        <w:t xml:space="preserve">udledninger kommer fra </w:t>
      </w:r>
      <w:r w:rsidR="00EB1C26" w:rsidRPr="7B593DC9">
        <w:rPr>
          <w:rFonts w:ascii="Times New Roman" w:eastAsia="Times New Roman" w:hAnsi="Times New Roman" w:cs="Times New Roman"/>
          <w:color w:val="000000" w:themeColor="text1"/>
          <w:sz w:val="24"/>
          <w:szCs w:val="24"/>
        </w:rPr>
        <w:t>produktion af materialer</w:t>
      </w:r>
      <w:r w:rsidR="00C7797B" w:rsidRPr="7B593DC9">
        <w:rPr>
          <w:rFonts w:ascii="Times New Roman" w:eastAsia="Times New Roman" w:hAnsi="Times New Roman" w:cs="Times New Roman"/>
          <w:color w:val="000000" w:themeColor="text1"/>
          <w:sz w:val="24"/>
          <w:szCs w:val="24"/>
        </w:rPr>
        <w:t xml:space="preserve"> og </w:t>
      </w:r>
      <w:r w:rsidR="00E1616B" w:rsidRPr="7B593DC9">
        <w:rPr>
          <w:rFonts w:ascii="Times New Roman" w:eastAsia="Times New Roman" w:hAnsi="Times New Roman" w:cs="Times New Roman"/>
          <w:color w:val="000000" w:themeColor="text1"/>
          <w:sz w:val="24"/>
          <w:szCs w:val="24"/>
        </w:rPr>
        <w:t xml:space="preserve">emissioner fra </w:t>
      </w:r>
      <w:r w:rsidR="003A26DE" w:rsidRPr="7B593DC9">
        <w:rPr>
          <w:rFonts w:ascii="Times New Roman" w:eastAsia="Times New Roman" w:hAnsi="Times New Roman" w:cs="Times New Roman"/>
          <w:color w:val="000000" w:themeColor="text1"/>
          <w:sz w:val="24"/>
          <w:szCs w:val="24"/>
        </w:rPr>
        <w:t xml:space="preserve">entreprenørmateriel. </w:t>
      </w:r>
      <w:r w:rsidRPr="7B593DC9">
        <w:rPr>
          <w:rFonts w:ascii="Times New Roman" w:eastAsia="Times New Roman" w:hAnsi="Times New Roman" w:cs="Times New Roman"/>
          <w:color w:val="000000" w:themeColor="text1"/>
          <w:sz w:val="24"/>
          <w:szCs w:val="24"/>
        </w:rPr>
        <w:t>Den samlede udledning i anlægs</w:t>
      </w:r>
      <w:r w:rsidR="00C26BEE" w:rsidRPr="7B593DC9">
        <w:rPr>
          <w:rFonts w:ascii="Times New Roman" w:eastAsia="Times New Roman" w:hAnsi="Times New Roman" w:cs="Times New Roman"/>
          <w:color w:val="000000" w:themeColor="text1"/>
          <w:sz w:val="24"/>
          <w:szCs w:val="24"/>
        </w:rPr>
        <w:t>perioden</w:t>
      </w:r>
      <w:r w:rsidRPr="7B593DC9">
        <w:rPr>
          <w:rFonts w:ascii="Times New Roman" w:eastAsia="Times New Roman" w:hAnsi="Times New Roman" w:cs="Times New Roman"/>
          <w:color w:val="000000" w:themeColor="text1"/>
          <w:sz w:val="24"/>
          <w:szCs w:val="24"/>
        </w:rPr>
        <w:t xml:space="preserve"> svarer til 3</w:t>
      </w:r>
      <w:r w:rsidR="5D1F6427" w:rsidRPr="7681C201">
        <w:rPr>
          <w:rFonts w:ascii="Times New Roman" w:eastAsia="Times New Roman" w:hAnsi="Times New Roman" w:cs="Times New Roman"/>
          <w:color w:val="000000" w:themeColor="text1"/>
          <w:sz w:val="24"/>
          <w:szCs w:val="24"/>
        </w:rPr>
        <w:t xml:space="preserve"> pct.</w:t>
      </w:r>
      <w:r w:rsidRPr="7B593DC9">
        <w:rPr>
          <w:rFonts w:ascii="Times New Roman" w:eastAsia="Times New Roman" w:hAnsi="Times New Roman" w:cs="Times New Roman"/>
          <w:color w:val="000000" w:themeColor="text1"/>
          <w:sz w:val="24"/>
          <w:szCs w:val="24"/>
        </w:rPr>
        <w:t xml:space="preserve"> af Varde Kommunes samlede udledning i 2019 og 2</w:t>
      </w:r>
      <w:r w:rsidR="691E7BA0" w:rsidRPr="7681C201">
        <w:rPr>
          <w:rFonts w:ascii="Times New Roman" w:eastAsia="Times New Roman" w:hAnsi="Times New Roman" w:cs="Times New Roman"/>
          <w:color w:val="000000" w:themeColor="text1"/>
          <w:sz w:val="24"/>
          <w:szCs w:val="24"/>
        </w:rPr>
        <w:t xml:space="preserve"> pct.</w:t>
      </w:r>
      <w:r w:rsidRPr="7B593DC9">
        <w:rPr>
          <w:rFonts w:ascii="Times New Roman" w:eastAsia="Times New Roman" w:hAnsi="Times New Roman" w:cs="Times New Roman"/>
          <w:color w:val="000000" w:themeColor="text1"/>
          <w:sz w:val="24"/>
          <w:szCs w:val="24"/>
        </w:rPr>
        <w:t xml:space="preserve"> af Esbjerg Kommunes samlede udledning i 2019.</w:t>
      </w:r>
    </w:p>
    <w:p w14:paraId="73ADFB39" w14:textId="248CC8F0" w:rsidR="001E414F" w:rsidRDefault="11F19F69" w:rsidP="005322E4">
      <w:pPr>
        <w:spacing w:line="276" w:lineRule="auto"/>
        <w:rPr>
          <w:rFonts w:ascii="Times New Roman" w:eastAsia="Times New Roman" w:hAnsi="Times New Roman" w:cs="Times New Roman"/>
          <w:color w:val="000000" w:themeColor="text1"/>
          <w:sz w:val="24"/>
          <w:szCs w:val="24"/>
        </w:rPr>
      </w:pPr>
      <w:r w:rsidRPr="0BD752FE">
        <w:rPr>
          <w:rFonts w:ascii="Times New Roman" w:eastAsia="Times New Roman" w:hAnsi="Times New Roman" w:cs="Times New Roman"/>
          <w:color w:val="000000" w:themeColor="text1"/>
          <w:sz w:val="24"/>
          <w:szCs w:val="24"/>
        </w:rPr>
        <w:t>Trafikken på Rute 11 vil medføre en meget begrænset stigning i CO2</w:t>
      </w:r>
      <w:r w:rsidR="00DC68FB" w:rsidRPr="0BD752FE">
        <w:rPr>
          <w:rFonts w:ascii="Times New Roman" w:eastAsia="Times New Roman" w:hAnsi="Times New Roman" w:cs="Times New Roman"/>
          <w:color w:val="000000" w:themeColor="text1"/>
          <w:sz w:val="24"/>
          <w:szCs w:val="24"/>
        </w:rPr>
        <w:t xml:space="preserve">. </w:t>
      </w:r>
      <w:r w:rsidR="00D806C5" w:rsidRPr="0BD752FE">
        <w:rPr>
          <w:rFonts w:ascii="Times New Roman" w:eastAsia="Times New Roman" w:hAnsi="Times New Roman" w:cs="Times New Roman"/>
          <w:color w:val="000000" w:themeColor="text1"/>
          <w:sz w:val="24"/>
          <w:szCs w:val="24"/>
        </w:rPr>
        <w:t>I forlængelse heraf</w:t>
      </w:r>
      <w:r w:rsidR="00AA21D5" w:rsidRPr="0BD752FE">
        <w:rPr>
          <w:rFonts w:ascii="Times New Roman" w:eastAsia="Times New Roman" w:hAnsi="Times New Roman" w:cs="Times New Roman"/>
          <w:color w:val="000000" w:themeColor="text1"/>
          <w:sz w:val="24"/>
          <w:szCs w:val="24"/>
        </w:rPr>
        <w:t xml:space="preserve"> bemærkes, at </w:t>
      </w:r>
      <w:r w:rsidR="004303A1" w:rsidRPr="0BD752FE">
        <w:rPr>
          <w:rFonts w:ascii="Times New Roman" w:eastAsia="Times New Roman" w:hAnsi="Times New Roman" w:cs="Times New Roman"/>
          <w:color w:val="000000" w:themeColor="text1"/>
          <w:sz w:val="24"/>
          <w:szCs w:val="24"/>
        </w:rPr>
        <w:t xml:space="preserve">udledninger af CO2-ækvivalenter fra transporten, herunder også </w:t>
      </w:r>
      <w:r w:rsidR="001E414F" w:rsidRPr="0BD752FE">
        <w:rPr>
          <w:rFonts w:ascii="Times New Roman" w:eastAsia="Times New Roman" w:hAnsi="Times New Roman" w:cs="Times New Roman"/>
          <w:color w:val="000000" w:themeColor="text1"/>
          <w:sz w:val="24"/>
          <w:szCs w:val="24"/>
        </w:rPr>
        <w:t>kvælstofilter (NOX) og partikler fra bilmotorerne</w:t>
      </w:r>
      <w:r w:rsidR="004303A1" w:rsidRPr="0BD752FE">
        <w:rPr>
          <w:rFonts w:ascii="Times New Roman" w:eastAsia="Times New Roman" w:hAnsi="Times New Roman" w:cs="Times New Roman"/>
          <w:color w:val="000000" w:themeColor="text1"/>
          <w:sz w:val="24"/>
          <w:szCs w:val="24"/>
        </w:rPr>
        <w:t>,</w:t>
      </w:r>
      <w:r w:rsidR="0AEE08CD" w:rsidRPr="0BD752FE">
        <w:rPr>
          <w:rFonts w:ascii="Times New Roman" w:eastAsia="Times New Roman" w:hAnsi="Times New Roman" w:cs="Times New Roman"/>
          <w:color w:val="000000" w:themeColor="text1"/>
          <w:sz w:val="24"/>
          <w:szCs w:val="24"/>
        </w:rPr>
        <w:t xml:space="preserve"> forventes </w:t>
      </w:r>
      <w:r w:rsidR="2BB0112E" w:rsidRPr="0BD752FE">
        <w:rPr>
          <w:rFonts w:ascii="Times New Roman" w:eastAsia="Times New Roman" w:hAnsi="Times New Roman" w:cs="Times New Roman"/>
          <w:color w:val="000000" w:themeColor="text1"/>
          <w:sz w:val="24"/>
          <w:szCs w:val="24"/>
        </w:rPr>
        <w:t>at blive reduceret</w:t>
      </w:r>
      <w:r w:rsidR="00574214" w:rsidRPr="0BD752FE">
        <w:rPr>
          <w:rFonts w:ascii="Times New Roman" w:eastAsia="Times New Roman" w:hAnsi="Times New Roman" w:cs="Times New Roman"/>
          <w:color w:val="000000" w:themeColor="text1"/>
          <w:sz w:val="24"/>
          <w:szCs w:val="24"/>
        </w:rPr>
        <w:t xml:space="preserve"> i takt med</w:t>
      </w:r>
      <w:r w:rsidR="004E13DB" w:rsidRPr="0BD752FE">
        <w:rPr>
          <w:rFonts w:ascii="Times New Roman" w:eastAsia="Times New Roman" w:hAnsi="Times New Roman" w:cs="Times New Roman"/>
          <w:color w:val="000000" w:themeColor="text1"/>
          <w:sz w:val="24"/>
          <w:szCs w:val="24"/>
        </w:rPr>
        <w:t xml:space="preserve"> </w:t>
      </w:r>
      <w:r w:rsidR="3B1EC795" w:rsidRPr="0BD752FE">
        <w:rPr>
          <w:rFonts w:ascii="Times New Roman" w:eastAsia="Times New Roman" w:hAnsi="Times New Roman" w:cs="Times New Roman"/>
          <w:color w:val="000000" w:themeColor="text1"/>
          <w:sz w:val="24"/>
          <w:szCs w:val="24"/>
        </w:rPr>
        <w:t xml:space="preserve">en større andel af </w:t>
      </w:r>
      <w:r w:rsidR="001E414F" w:rsidRPr="0BD752FE">
        <w:rPr>
          <w:rFonts w:ascii="Times New Roman" w:eastAsia="Times New Roman" w:hAnsi="Times New Roman" w:cs="Times New Roman"/>
          <w:color w:val="000000" w:themeColor="text1"/>
          <w:sz w:val="24"/>
          <w:szCs w:val="24"/>
        </w:rPr>
        <w:t>elbiler</w:t>
      </w:r>
      <w:r w:rsidR="00304C38" w:rsidRPr="0BD752FE">
        <w:rPr>
          <w:rFonts w:ascii="Times New Roman" w:eastAsia="Times New Roman" w:hAnsi="Times New Roman" w:cs="Times New Roman"/>
          <w:color w:val="000000" w:themeColor="text1"/>
          <w:sz w:val="24"/>
          <w:szCs w:val="24"/>
        </w:rPr>
        <w:t>, der</w:t>
      </w:r>
      <w:r w:rsidR="001E414F" w:rsidRPr="0BD752FE">
        <w:rPr>
          <w:rFonts w:ascii="Times New Roman" w:eastAsia="Times New Roman" w:hAnsi="Times New Roman" w:cs="Times New Roman"/>
          <w:color w:val="000000" w:themeColor="text1"/>
          <w:sz w:val="24"/>
          <w:szCs w:val="24"/>
        </w:rPr>
        <w:t xml:space="preserve"> vil medføre mindre </w:t>
      </w:r>
      <w:r w:rsidR="63411B99" w:rsidRPr="0BD752FE">
        <w:rPr>
          <w:rFonts w:ascii="Times New Roman" w:eastAsia="Times New Roman" w:hAnsi="Times New Roman" w:cs="Times New Roman"/>
          <w:color w:val="000000" w:themeColor="text1"/>
          <w:sz w:val="24"/>
          <w:szCs w:val="24"/>
        </w:rPr>
        <w:t>emissioner af disse</w:t>
      </w:r>
      <w:r w:rsidR="63411B99" w:rsidRPr="4F00BDBC">
        <w:rPr>
          <w:rFonts w:ascii="Times New Roman" w:eastAsia="Times New Roman" w:hAnsi="Times New Roman" w:cs="Times New Roman"/>
          <w:color w:val="000000" w:themeColor="text1"/>
          <w:sz w:val="24"/>
          <w:szCs w:val="24"/>
        </w:rPr>
        <w:t xml:space="preserve"> luftforurenende stoffer</w:t>
      </w:r>
      <w:r w:rsidR="001E414F" w:rsidRPr="4F00BDBC">
        <w:rPr>
          <w:rFonts w:ascii="Times New Roman" w:eastAsia="Times New Roman" w:hAnsi="Times New Roman" w:cs="Times New Roman"/>
          <w:color w:val="000000" w:themeColor="text1"/>
          <w:sz w:val="24"/>
          <w:szCs w:val="24"/>
        </w:rPr>
        <w:t xml:space="preserve">.  </w:t>
      </w:r>
    </w:p>
    <w:p w14:paraId="754CF6DF" w14:textId="77777777" w:rsidR="00E34D1C" w:rsidRPr="00B70F81" w:rsidRDefault="00E34D1C" w:rsidP="005322E4">
      <w:pPr>
        <w:spacing w:line="276" w:lineRule="auto"/>
        <w:rPr>
          <w:rFonts w:ascii="Times New Roman" w:eastAsia="Times New Roman" w:hAnsi="Times New Roman" w:cs="Times New Roman"/>
          <w:color w:val="000000"/>
          <w:sz w:val="24"/>
          <w:szCs w:val="24"/>
        </w:rPr>
      </w:pPr>
    </w:p>
    <w:p w14:paraId="748BAD2B" w14:textId="77777777" w:rsidR="001E414F" w:rsidRPr="00B70F81" w:rsidRDefault="001E414F" w:rsidP="005322E4">
      <w:pPr>
        <w:keepNext/>
        <w:keepLines/>
        <w:spacing w:before="240" w:line="276" w:lineRule="auto"/>
        <w:outlineLvl w:val="0"/>
        <w:rPr>
          <w:rFonts w:ascii="Times New Roman" w:eastAsia="Times New Roman" w:hAnsi="Times New Roman" w:cs="Times New Roman"/>
          <w:b/>
          <w:bCs/>
          <w:sz w:val="24"/>
          <w:szCs w:val="24"/>
        </w:rPr>
      </w:pPr>
      <w:bookmarkStart w:id="64" w:name="_Toc161386707"/>
      <w:bookmarkStart w:id="65" w:name="_Toc161387089"/>
      <w:r w:rsidRPr="00B70F81">
        <w:rPr>
          <w:rFonts w:ascii="Times New Roman" w:eastAsia="Times New Roman" w:hAnsi="Times New Roman" w:cs="Times New Roman"/>
          <w:b/>
          <w:bCs/>
          <w:sz w:val="24"/>
          <w:szCs w:val="24"/>
        </w:rPr>
        <w:t>9. Miljø- og naturmæssige konsekvenser</w:t>
      </w:r>
      <w:bookmarkEnd w:id="64"/>
      <w:bookmarkEnd w:id="65"/>
      <w:r w:rsidRPr="00B70F81">
        <w:rPr>
          <w:rFonts w:ascii="Times New Roman" w:eastAsia="Times New Roman" w:hAnsi="Times New Roman" w:cs="Times New Roman"/>
          <w:b/>
          <w:bCs/>
          <w:sz w:val="24"/>
          <w:szCs w:val="24"/>
        </w:rPr>
        <w:t> </w:t>
      </w:r>
    </w:p>
    <w:p w14:paraId="2D7F4761" w14:textId="112CC806"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Miljøkonsekvensrapporten omhandler de forventede miljømæssige konsekvenser ved udbygning af </w:t>
      </w:r>
      <w:r w:rsidR="006D645E">
        <w:rPr>
          <w:rFonts w:ascii="Times New Roman" w:eastAsia="Times New Roman" w:hAnsi="Times New Roman" w:cs="Times New Roman"/>
          <w:color w:val="000000"/>
          <w:sz w:val="24"/>
          <w:szCs w:val="24"/>
        </w:rPr>
        <w:t xml:space="preserve">Rute 11 </w:t>
      </w:r>
      <w:r w:rsidR="00CD5DEA">
        <w:rPr>
          <w:rFonts w:ascii="Times New Roman" w:eastAsia="Times New Roman" w:hAnsi="Times New Roman" w:cs="Times New Roman"/>
          <w:color w:val="000000"/>
          <w:sz w:val="24"/>
          <w:szCs w:val="24"/>
        </w:rPr>
        <w:t>mellem</w:t>
      </w:r>
      <w:r w:rsidR="006D645E">
        <w:rPr>
          <w:rFonts w:ascii="Times New Roman" w:eastAsia="Times New Roman" w:hAnsi="Times New Roman" w:cs="Times New Roman"/>
          <w:color w:val="000000"/>
          <w:sz w:val="24"/>
          <w:szCs w:val="24"/>
        </w:rPr>
        <w:t xml:space="preserve"> Korskro</w:t>
      </w:r>
      <w:r w:rsidR="00CD5DEA">
        <w:rPr>
          <w:rFonts w:ascii="Times New Roman" w:eastAsia="Times New Roman" w:hAnsi="Times New Roman" w:cs="Times New Roman"/>
          <w:color w:val="000000"/>
          <w:sz w:val="24"/>
          <w:szCs w:val="24"/>
        </w:rPr>
        <w:t xml:space="preserve"> og </w:t>
      </w:r>
      <w:r w:rsidR="006D645E">
        <w:rPr>
          <w:rFonts w:ascii="Times New Roman" w:eastAsia="Times New Roman" w:hAnsi="Times New Roman" w:cs="Times New Roman"/>
          <w:color w:val="000000"/>
          <w:sz w:val="24"/>
          <w:szCs w:val="24"/>
        </w:rPr>
        <w:t>Varde</w:t>
      </w:r>
      <w:r w:rsidRPr="00B70F81">
        <w:rPr>
          <w:rFonts w:ascii="Times New Roman" w:eastAsia="Times New Roman" w:hAnsi="Times New Roman" w:cs="Times New Roman"/>
          <w:color w:val="000000"/>
          <w:sz w:val="24"/>
          <w:szCs w:val="24"/>
        </w:rPr>
        <w:t>, jf. lovens § 1.</w:t>
      </w:r>
    </w:p>
    <w:p w14:paraId="06E2185A" w14:textId="77777777" w:rsidR="001E414F" w:rsidRPr="00B70F81" w:rsidRDefault="001E414F" w:rsidP="005322E4">
      <w:pPr>
        <w:spacing w:line="276" w:lineRule="auto"/>
        <w:rPr>
          <w:rFonts w:ascii="Times New Roman" w:eastAsia="Times New Roman" w:hAnsi="Times New Roman" w:cs="Times New Roman"/>
          <w:color w:val="E40000"/>
          <w:sz w:val="24"/>
          <w:szCs w:val="24"/>
        </w:rPr>
      </w:pPr>
      <w:r w:rsidRPr="00B70F81">
        <w:rPr>
          <w:rFonts w:ascii="Times New Roman" w:eastAsia="Times New Roman" w:hAnsi="Times New Roman" w:cs="Times New Roman"/>
          <w:color w:val="E40000"/>
          <w:sz w:val="24"/>
          <w:szCs w:val="24"/>
        </w:rPr>
        <w:t xml:space="preserve"> </w:t>
      </w:r>
    </w:p>
    <w:p w14:paraId="2ACCEC72" w14:textId="7BF2E9CC"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66" w:name="_Toc161386708"/>
      <w:bookmarkStart w:id="67" w:name="_Toc161387090"/>
      <w:r w:rsidRPr="00B70F81">
        <w:rPr>
          <w:rFonts w:ascii="Times New Roman" w:eastAsia="Times New Roman" w:hAnsi="Times New Roman" w:cs="Times New Roman"/>
          <w:b/>
          <w:bCs/>
          <w:sz w:val="24"/>
          <w:szCs w:val="24"/>
        </w:rPr>
        <w:t>9.1 Planforhold</w:t>
      </w:r>
      <w:bookmarkEnd w:id="66"/>
      <w:bookmarkEnd w:id="67"/>
      <w:r w:rsidRPr="00B70F81">
        <w:rPr>
          <w:rFonts w:ascii="Times New Roman" w:eastAsia="Times New Roman" w:hAnsi="Times New Roman" w:cs="Times New Roman"/>
          <w:b/>
          <w:bCs/>
          <w:sz w:val="24"/>
          <w:szCs w:val="24"/>
        </w:rPr>
        <w:t> </w:t>
      </w:r>
    </w:p>
    <w:p w14:paraId="5AA0E730" w14:textId="592E9832" w:rsidR="001E414F" w:rsidRPr="006D645E" w:rsidRDefault="004D2100" w:rsidP="005322E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Rute 11 </w:t>
      </w:r>
      <w:r w:rsidR="00021F45" w:rsidRPr="00021F45">
        <w:rPr>
          <w:rFonts w:ascii="Times New Roman" w:eastAsia="Times New Roman" w:hAnsi="Times New Roman" w:cs="Times New Roman"/>
          <w:color w:val="000000"/>
          <w:sz w:val="24"/>
          <w:szCs w:val="24"/>
        </w:rPr>
        <w:t>mellem Korskro og Varde</w:t>
      </w:r>
      <w:r w:rsidR="001E414F" w:rsidRPr="00B70F81">
        <w:rPr>
          <w:rFonts w:ascii="Times New Roman" w:eastAsia="Times New Roman" w:hAnsi="Times New Roman" w:cs="Times New Roman"/>
          <w:color w:val="000000"/>
          <w:sz w:val="24"/>
          <w:szCs w:val="24"/>
        </w:rPr>
        <w:t xml:space="preserve"> er beliggende i landzone. </w:t>
      </w:r>
    </w:p>
    <w:p w14:paraId="385782A7" w14:textId="2391EA62" w:rsidR="001E414F" w:rsidRDefault="00751A7B" w:rsidP="000929CB">
      <w:pPr>
        <w:spacing w:line="276" w:lineRule="auto"/>
        <w:rPr>
          <w:rFonts w:ascii="Times New Roman" w:eastAsia="Times New Roman" w:hAnsi="Times New Roman" w:cs="Times New Roman"/>
          <w:color w:val="000000"/>
          <w:sz w:val="24"/>
          <w:szCs w:val="24"/>
        </w:rPr>
      </w:pPr>
      <w:r w:rsidRPr="4F00BDBC">
        <w:rPr>
          <w:rFonts w:ascii="Times New Roman" w:eastAsia="Times New Roman" w:hAnsi="Times New Roman" w:cs="Times New Roman"/>
          <w:color w:val="000000" w:themeColor="text1"/>
          <w:sz w:val="24"/>
          <w:szCs w:val="24"/>
        </w:rPr>
        <w:t xml:space="preserve">Anlægsprojektet er </w:t>
      </w:r>
      <w:r w:rsidR="00B2474C" w:rsidRPr="4F00BDBC">
        <w:rPr>
          <w:rFonts w:ascii="Times New Roman" w:eastAsia="Times New Roman" w:hAnsi="Times New Roman" w:cs="Times New Roman"/>
          <w:color w:val="000000" w:themeColor="text1"/>
          <w:sz w:val="24"/>
          <w:szCs w:val="24"/>
        </w:rPr>
        <w:t>beliggende inden for Varde Kommune i nord og Esbjerg Kommune i syd</w:t>
      </w:r>
      <w:r w:rsidR="00BC3BD8" w:rsidRPr="4F00BDBC">
        <w:rPr>
          <w:rFonts w:ascii="Times New Roman" w:eastAsia="Times New Roman" w:hAnsi="Times New Roman" w:cs="Times New Roman"/>
          <w:color w:val="000000" w:themeColor="text1"/>
          <w:sz w:val="24"/>
          <w:szCs w:val="24"/>
        </w:rPr>
        <w:t xml:space="preserve">, og grænser op til </w:t>
      </w:r>
      <w:r w:rsidR="009718B4" w:rsidRPr="4F00BDBC">
        <w:rPr>
          <w:rFonts w:ascii="Times New Roman" w:eastAsia="Times New Roman" w:hAnsi="Times New Roman" w:cs="Times New Roman"/>
          <w:color w:val="000000" w:themeColor="text1"/>
          <w:sz w:val="24"/>
          <w:szCs w:val="24"/>
        </w:rPr>
        <w:t xml:space="preserve">eller berører </w:t>
      </w:r>
      <w:r w:rsidR="008D5600" w:rsidRPr="4F00BDBC">
        <w:rPr>
          <w:rFonts w:ascii="Times New Roman" w:eastAsia="Times New Roman" w:hAnsi="Times New Roman" w:cs="Times New Roman"/>
          <w:color w:val="000000" w:themeColor="text1"/>
          <w:sz w:val="24"/>
          <w:szCs w:val="24"/>
        </w:rPr>
        <w:t xml:space="preserve">arealer, der i kommuneplanrammer og lokalplaner er </w:t>
      </w:r>
      <w:r w:rsidR="00342B5D" w:rsidRPr="4F00BDBC">
        <w:rPr>
          <w:rFonts w:ascii="Times New Roman" w:eastAsia="Times New Roman" w:hAnsi="Times New Roman" w:cs="Times New Roman"/>
          <w:color w:val="000000" w:themeColor="text1"/>
          <w:sz w:val="24"/>
          <w:szCs w:val="24"/>
        </w:rPr>
        <w:t xml:space="preserve">udlagt til forskellige formål, herunder </w:t>
      </w:r>
      <w:r w:rsidR="000929CB" w:rsidRPr="4F00BDBC">
        <w:rPr>
          <w:rFonts w:ascii="Times New Roman" w:eastAsia="Times New Roman" w:hAnsi="Times New Roman" w:cs="Times New Roman"/>
          <w:color w:val="000000" w:themeColor="text1"/>
          <w:sz w:val="24"/>
          <w:szCs w:val="24"/>
        </w:rPr>
        <w:t>rekreati</w:t>
      </w:r>
      <w:r w:rsidR="00FA76CC" w:rsidRPr="4F00BDBC">
        <w:rPr>
          <w:rFonts w:ascii="Times New Roman" w:eastAsia="Times New Roman" w:hAnsi="Times New Roman" w:cs="Times New Roman"/>
          <w:color w:val="000000" w:themeColor="text1"/>
          <w:sz w:val="24"/>
          <w:szCs w:val="24"/>
        </w:rPr>
        <w:t>ve formål</w:t>
      </w:r>
      <w:r w:rsidR="000929CB" w:rsidRPr="4F00BDBC">
        <w:rPr>
          <w:rFonts w:ascii="Times New Roman" w:eastAsia="Times New Roman" w:hAnsi="Times New Roman" w:cs="Times New Roman"/>
          <w:color w:val="000000" w:themeColor="text1"/>
          <w:sz w:val="24"/>
          <w:szCs w:val="24"/>
        </w:rPr>
        <w:t>/fritidsformål, erhvervsområder</w:t>
      </w:r>
      <w:r w:rsidR="00500D3C" w:rsidRPr="4F00BDBC">
        <w:rPr>
          <w:rFonts w:ascii="Times New Roman" w:eastAsia="Times New Roman" w:hAnsi="Times New Roman" w:cs="Times New Roman"/>
          <w:color w:val="000000" w:themeColor="text1"/>
          <w:sz w:val="24"/>
          <w:szCs w:val="24"/>
        </w:rPr>
        <w:t xml:space="preserve"> og</w:t>
      </w:r>
      <w:r w:rsidR="008D60DE" w:rsidRPr="4F00BDBC">
        <w:rPr>
          <w:rFonts w:ascii="Times New Roman" w:eastAsia="Times New Roman" w:hAnsi="Times New Roman" w:cs="Times New Roman"/>
          <w:color w:val="000000" w:themeColor="text1"/>
          <w:sz w:val="24"/>
          <w:szCs w:val="24"/>
        </w:rPr>
        <w:t xml:space="preserve"> </w:t>
      </w:r>
      <w:r w:rsidR="000929CB" w:rsidRPr="4F00BDBC">
        <w:rPr>
          <w:rFonts w:ascii="Times New Roman" w:eastAsia="Times New Roman" w:hAnsi="Times New Roman" w:cs="Times New Roman"/>
          <w:color w:val="000000" w:themeColor="text1"/>
          <w:sz w:val="24"/>
          <w:szCs w:val="24"/>
        </w:rPr>
        <w:t>landområder</w:t>
      </w:r>
      <w:r w:rsidR="00E502E6" w:rsidRPr="4F00BDBC">
        <w:rPr>
          <w:rFonts w:ascii="Times New Roman" w:eastAsia="Times New Roman" w:hAnsi="Times New Roman" w:cs="Times New Roman"/>
          <w:color w:val="000000" w:themeColor="text1"/>
          <w:sz w:val="24"/>
          <w:szCs w:val="24"/>
        </w:rPr>
        <w:t>.</w:t>
      </w:r>
      <w:r w:rsidR="00500D3C" w:rsidRPr="4F00BDBC">
        <w:rPr>
          <w:rFonts w:ascii="Times New Roman" w:eastAsia="Times New Roman" w:hAnsi="Times New Roman" w:cs="Times New Roman"/>
          <w:color w:val="000000" w:themeColor="text1"/>
          <w:sz w:val="24"/>
          <w:szCs w:val="24"/>
        </w:rPr>
        <w:t xml:space="preserve"> Det er hovedsageligt landområder, der berøres af anlægsprojektet. </w:t>
      </w:r>
    </w:p>
    <w:p w14:paraId="4F1DC37F" w14:textId="34E352FE" w:rsidR="008D0BC5" w:rsidRDefault="00700E84" w:rsidP="000929CB">
      <w:pPr>
        <w:spacing w:line="276" w:lineRule="auto"/>
        <w:rPr>
          <w:rFonts w:ascii="Times New Roman" w:eastAsia="Times New Roman" w:hAnsi="Times New Roman" w:cs="Times New Roman"/>
          <w:color w:val="000000"/>
          <w:sz w:val="24"/>
          <w:szCs w:val="24"/>
        </w:rPr>
      </w:pPr>
      <w:r w:rsidRPr="4F00BDBC">
        <w:rPr>
          <w:rFonts w:ascii="Times New Roman" w:eastAsia="Times New Roman" w:hAnsi="Times New Roman" w:cs="Times New Roman"/>
          <w:color w:val="000000" w:themeColor="text1"/>
          <w:sz w:val="24"/>
          <w:szCs w:val="24"/>
        </w:rPr>
        <w:lastRenderedPageBreak/>
        <w:t xml:space="preserve">Anlægsprojektet vurderes at kunne rummes inden for </w:t>
      </w:r>
      <w:r w:rsidR="00B62C26" w:rsidRPr="4F00BDBC">
        <w:rPr>
          <w:rFonts w:ascii="Times New Roman" w:eastAsia="Times New Roman" w:hAnsi="Times New Roman" w:cs="Times New Roman"/>
          <w:color w:val="000000" w:themeColor="text1"/>
          <w:sz w:val="24"/>
          <w:szCs w:val="24"/>
        </w:rPr>
        <w:t>kommuneplanernes overordnede formål</w:t>
      </w:r>
      <w:r w:rsidR="00385B60" w:rsidRPr="4F00BDBC">
        <w:rPr>
          <w:rFonts w:ascii="Times New Roman" w:eastAsia="Times New Roman" w:hAnsi="Times New Roman" w:cs="Times New Roman"/>
          <w:color w:val="000000" w:themeColor="text1"/>
          <w:sz w:val="24"/>
          <w:szCs w:val="24"/>
        </w:rPr>
        <w:t xml:space="preserve"> og påvirker ikke </w:t>
      </w:r>
      <w:r w:rsidR="00C239F0" w:rsidRPr="4F00BDBC">
        <w:rPr>
          <w:rFonts w:ascii="Times New Roman" w:eastAsia="Times New Roman" w:hAnsi="Times New Roman" w:cs="Times New Roman"/>
          <w:color w:val="000000" w:themeColor="text1"/>
          <w:sz w:val="24"/>
          <w:szCs w:val="24"/>
        </w:rPr>
        <w:t xml:space="preserve">udnyttelsen og disponeringen af kommuneplanrammeområderne. </w:t>
      </w:r>
      <w:r w:rsidR="008D0BC5" w:rsidRPr="4F00BDBC">
        <w:rPr>
          <w:rFonts w:ascii="Times New Roman" w:eastAsia="Times New Roman" w:hAnsi="Times New Roman" w:cs="Times New Roman"/>
          <w:color w:val="000000" w:themeColor="text1"/>
          <w:sz w:val="24"/>
          <w:szCs w:val="24"/>
        </w:rPr>
        <w:t xml:space="preserve">Anlægsprojektet </w:t>
      </w:r>
      <w:r w:rsidR="00F10DE4" w:rsidRPr="4F00BDBC">
        <w:rPr>
          <w:rFonts w:ascii="Times New Roman" w:eastAsia="Times New Roman" w:hAnsi="Times New Roman" w:cs="Times New Roman"/>
          <w:color w:val="000000" w:themeColor="text1"/>
          <w:sz w:val="24"/>
          <w:szCs w:val="24"/>
        </w:rPr>
        <w:t xml:space="preserve">vurderes tillige at </w:t>
      </w:r>
      <w:r w:rsidR="004D10B5" w:rsidRPr="4F00BDBC">
        <w:rPr>
          <w:rFonts w:ascii="Times New Roman" w:eastAsia="Times New Roman" w:hAnsi="Times New Roman" w:cs="Times New Roman"/>
          <w:color w:val="000000" w:themeColor="text1"/>
          <w:sz w:val="24"/>
          <w:szCs w:val="24"/>
        </w:rPr>
        <w:t>være i overensstemmelse med</w:t>
      </w:r>
      <w:r w:rsidR="00F10DE4" w:rsidRPr="4F00BDBC">
        <w:rPr>
          <w:rFonts w:ascii="Times New Roman" w:eastAsia="Times New Roman" w:hAnsi="Times New Roman" w:cs="Times New Roman"/>
          <w:color w:val="000000" w:themeColor="text1"/>
          <w:sz w:val="24"/>
          <w:szCs w:val="24"/>
        </w:rPr>
        <w:t xml:space="preserve"> </w:t>
      </w:r>
      <w:r w:rsidR="004D10B5" w:rsidRPr="4F00BDBC">
        <w:rPr>
          <w:rFonts w:ascii="Times New Roman" w:eastAsia="Times New Roman" w:hAnsi="Times New Roman" w:cs="Times New Roman"/>
          <w:color w:val="000000" w:themeColor="text1"/>
          <w:sz w:val="24"/>
          <w:szCs w:val="24"/>
        </w:rPr>
        <w:t>de gældende lokalplaner</w:t>
      </w:r>
      <w:r w:rsidR="00D80503" w:rsidRPr="4F00BDBC">
        <w:rPr>
          <w:rFonts w:ascii="Times New Roman" w:eastAsia="Times New Roman" w:hAnsi="Times New Roman" w:cs="Times New Roman"/>
          <w:color w:val="000000" w:themeColor="text1"/>
          <w:sz w:val="24"/>
          <w:szCs w:val="24"/>
        </w:rPr>
        <w:t>, dog</w:t>
      </w:r>
      <w:r w:rsidR="0007745A" w:rsidRPr="4F00BDBC">
        <w:rPr>
          <w:rFonts w:ascii="Times New Roman" w:eastAsia="Times New Roman" w:hAnsi="Times New Roman" w:cs="Times New Roman"/>
          <w:color w:val="000000" w:themeColor="text1"/>
          <w:sz w:val="24"/>
          <w:szCs w:val="24"/>
        </w:rPr>
        <w:t xml:space="preserve"> med undtagelse af to lokalplanomr</w:t>
      </w:r>
      <w:r w:rsidR="003C148E" w:rsidRPr="4F00BDBC">
        <w:rPr>
          <w:rFonts w:ascii="Times New Roman" w:eastAsia="Times New Roman" w:hAnsi="Times New Roman" w:cs="Times New Roman"/>
          <w:color w:val="000000" w:themeColor="text1"/>
          <w:sz w:val="24"/>
          <w:szCs w:val="24"/>
        </w:rPr>
        <w:t xml:space="preserve">åder. </w:t>
      </w:r>
      <w:r w:rsidR="00930AB6" w:rsidRPr="4F00BDBC">
        <w:rPr>
          <w:rFonts w:ascii="Times New Roman" w:eastAsia="Times New Roman" w:hAnsi="Times New Roman" w:cs="Times New Roman"/>
          <w:color w:val="000000" w:themeColor="text1"/>
          <w:sz w:val="24"/>
          <w:szCs w:val="24"/>
        </w:rPr>
        <w:t>Anlægsprojektet vurder</w:t>
      </w:r>
      <w:r w:rsidR="00315ECB" w:rsidRPr="4F00BDBC">
        <w:rPr>
          <w:rFonts w:ascii="Times New Roman" w:eastAsia="Times New Roman" w:hAnsi="Times New Roman" w:cs="Times New Roman"/>
          <w:color w:val="000000" w:themeColor="text1"/>
          <w:sz w:val="24"/>
          <w:szCs w:val="24"/>
        </w:rPr>
        <w:t>es</w:t>
      </w:r>
      <w:r w:rsidR="00F0722A" w:rsidRPr="4F00BDBC">
        <w:rPr>
          <w:rFonts w:ascii="Times New Roman" w:eastAsia="Times New Roman" w:hAnsi="Times New Roman" w:cs="Times New Roman"/>
          <w:color w:val="000000" w:themeColor="text1"/>
          <w:sz w:val="24"/>
          <w:szCs w:val="24"/>
        </w:rPr>
        <w:t xml:space="preserve"> ikke </w:t>
      </w:r>
      <w:r w:rsidR="00315ECB" w:rsidRPr="4F00BDBC">
        <w:rPr>
          <w:rFonts w:ascii="Times New Roman" w:eastAsia="Times New Roman" w:hAnsi="Times New Roman" w:cs="Times New Roman"/>
          <w:color w:val="000000" w:themeColor="text1"/>
          <w:sz w:val="24"/>
          <w:szCs w:val="24"/>
        </w:rPr>
        <w:t xml:space="preserve">at påvirke udnyttelsen eller disponeringen </w:t>
      </w:r>
      <w:r w:rsidR="00F0722A" w:rsidRPr="4F00BDBC">
        <w:rPr>
          <w:rFonts w:ascii="Times New Roman" w:eastAsia="Times New Roman" w:hAnsi="Times New Roman" w:cs="Times New Roman"/>
          <w:color w:val="000000" w:themeColor="text1"/>
          <w:sz w:val="24"/>
          <w:szCs w:val="24"/>
        </w:rPr>
        <w:t xml:space="preserve">af samtlige </w:t>
      </w:r>
      <w:r w:rsidR="00315ECB" w:rsidRPr="4F00BDBC">
        <w:rPr>
          <w:rFonts w:ascii="Times New Roman" w:eastAsia="Times New Roman" w:hAnsi="Times New Roman" w:cs="Times New Roman"/>
          <w:color w:val="000000" w:themeColor="text1"/>
          <w:sz w:val="24"/>
          <w:szCs w:val="24"/>
        </w:rPr>
        <w:t xml:space="preserve">lokalplanområder. </w:t>
      </w:r>
      <w:r w:rsidR="004D10B5" w:rsidRPr="4F00BDBC">
        <w:rPr>
          <w:rFonts w:ascii="Times New Roman" w:eastAsia="Times New Roman" w:hAnsi="Times New Roman" w:cs="Times New Roman"/>
          <w:color w:val="000000" w:themeColor="text1"/>
          <w:sz w:val="24"/>
          <w:szCs w:val="24"/>
        </w:rPr>
        <w:t xml:space="preserve"> </w:t>
      </w:r>
    </w:p>
    <w:p w14:paraId="2C20B06A" w14:textId="682282DB" w:rsidR="006B25DB" w:rsidRPr="00B70F81" w:rsidRDefault="0095351A" w:rsidP="000929CB">
      <w:pPr>
        <w:spacing w:line="276" w:lineRule="auto"/>
        <w:rPr>
          <w:rFonts w:ascii="Times New Roman" w:eastAsia="Times New Roman" w:hAnsi="Times New Roman" w:cs="Times New Roman"/>
          <w:color w:val="000000"/>
          <w:sz w:val="24"/>
          <w:szCs w:val="24"/>
        </w:rPr>
      </w:pPr>
      <w:r w:rsidRPr="0D63AC32">
        <w:rPr>
          <w:rFonts w:ascii="Times New Roman" w:eastAsia="Times New Roman" w:hAnsi="Times New Roman" w:cs="Times New Roman"/>
          <w:color w:val="000000" w:themeColor="text1"/>
          <w:sz w:val="24"/>
          <w:szCs w:val="24"/>
        </w:rPr>
        <w:t xml:space="preserve">For en samlet oversigt over lokalplaner og kommuneplanramme i nærheden af anlægsprojektet henvises til miljøkonsekvensrapportens kapitel </w:t>
      </w:r>
      <w:r w:rsidR="00A62C88" w:rsidRPr="0D63AC32">
        <w:rPr>
          <w:rFonts w:ascii="Times New Roman" w:eastAsia="Times New Roman" w:hAnsi="Times New Roman" w:cs="Times New Roman"/>
          <w:color w:val="000000" w:themeColor="text1"/>
          <w:sz w:val="24"/>
          <w:szCs w:val="24"/>
        </w:rPr>
        <w:t>7</w:t>
      </w:r>
      <w:r w:rsidRPr="0D63AC32">
        <w:rPr>
          <w:rFonts w:ascii="Times New Roman" w:eastAsia="Times New Roman" w:hAnsi="Times New Roman" w:cs="Times New Roman"/>
          <w:color w:val="000000" w:themeColor="text1"/>
          <w:sz w:val="24"/>
          <w:szCs w:val="24"/>
        </w:rPr>
        <w:t xml:space="preserve"> </w:t>
      </w:r>
      <w:r w:rsidR="74FF37F5" w:rsidRPr="16B7722A">
        <w:rPr>
          <w:rFonts w:ascii="Times New Roman" w:eastAsia="Times New Roman" w:hAnsi="Times New Roman" w:cs="Times New Roman"/>
          <w:color w:val="000000" w:themeColor="text1"/>
          <w:sz w:val="24"/>
          <w:szCs w:val="24"/>
        </w:rPr>
        <w:t>om</w:t>
      </w:r>
      <w:r w:rsidR="70485558" w:rsidRPr="16B7722A">
        <w:rPr>
          <w:rFonts w:ascii="Times New Roman" w:eastAsia="Times New Roman" w:hAnsi="Times New Roman" w:cs="Times New Roman"/>
          <w:color w:val="000000" w:themeColor="text1"/>
          <w:sz w:val="24"/>
          <w:szCs w:val="24"/>
        </w:rPr>
        <w:t xml:space="preserve"> </w:t>
      </w:r>
      <w:r w:rsidR="6C300B1D" w:rsidRPr="16B7722A">
        <w:rPr>
          <w:rFonts w:ascii="Times New Roman" w:eastAsia="Times New Roman" w:hAnsi="Times New Roman" w:cs="Times New Roman"/>
          <w:color w:val="000000" w:themeColor="text1"/>
          <w:sz w:val="24"/>
          <w:szCs w:val="24"/>
        </w:rPr>
        <w:t>p</w:t>
      </w:r>
      <w:r w:rsidRPr="0D63AC32">
        <w:rPr>
          <w:rFonts w:ascii="Times New Roman" w:eastAsia="Times New Roman" w:hAnsi="Times New Roman" w:cs="Times New Roman"/>
          <w:color w:val="000000" w:themeColor="text1"/>
          <w:sz w:val="24"/>
          <w:szCs w:val="24"/>
        </w:rPr>
        <w:t>lanforhold.</w:t>
      </w:r>
    </w:p>
    <w:p w14:paraId="2B50FAE4"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w:t>
      </w:r>
    </w:p>
    <w:p w14:paraId="5CB5BAB8" w14:textId="77777777" w:rsidR="001E414F" w:rsidRPr="00B70F81" w:rsidRDefault="001E414F" w:rsidP="005322E4">
      <w:pPr>
        <w:keepNext/>
        <w:keepLines/>
        <w:spacing w:before="40" w:line="276" w:lineRule="auto"/>
        <w:outlineLvl w:val="1"/>
        <w:rPr>
          <w:rFonts w:ascii="Times New Roman" w:eastAsia="Times New Roman" w:hAnsi="Times New Roman" w:cs="Times New Roman"/>
          <w:b/>
          <w:bCs/>
          <w:color w:val="D13438"/>
          <w:sz w:val="24"/>
          <w:szCs w:val="24"/>
        </w:rPr>
      </w:pPr>
      <w:bookmarkStart w:id="68" w:name="_Toc161386710"/>
      <w:bookmarkStart w:id="69" w:name="_Toc161387092"/>
      <w:r w:rsidRPr="00B70F81">
        <w:rPr>
          <w:rFonts w:ascii="Times New Roman" w:eastAsia="Times New Roman" w:hAnsi="Times New Roman" w:cs="Times New Roman"/>
          <w:b/>
          <w:bCs/>
          <w:sz w:val="24"/>
          <w:szCs w:val="24"/>
        </w:rPr>
        <w:t>9.2 Landskab og visuelle forhold</w:t>
      </w:r>
      <w:bookmarkEnd w:id="68"/>
      <w:bookmarkEnd w:id="69"/>
      <w:r w:rsidRPr="00B70F81">
        <w:rPr>
          <w:rFonts w:ascii="Times New Roman" w:eastAsia="Times New Roman" w:hAnsi="Times New Roman" w:cs="Times New Roman"/>
          <w:b/>
          <w:bCs/>
          <w:sz w:val="24"/>
          <w:szCs w:val="24"/>
        </w:rPr>
        <w:t> </w:t>
      </w:r>
    </w:p>
    <w:p w14:paraId="42C90008"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70" w:name="_Toc161386711"/>
      <w:bookmarkStart w:id="71" w:name="_Toc161387093"/>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2.1 Eksisterende forhold</w:t>
      </w:r>
      <w:bookmarkEnd w:id="70"/>
      <w:bookmarkEnd w:id="71"/>
      <w:r w:rsidRPr="00B70F81">
        <w:rPr>
          <w:rFonts w:ascii="Times New Roman" w:eastAsia="Times New Roman" w:hAnsi="Times New Roman" w:cs="Times New Roman"/>
          <w:color w:val="000000"/>
          <w:sz w:val="24"/>
          <w:szCs w:val="24"/>
        </w:rPr>
        <w:t> </w:t>
      </w:r>
    </w:p>
    <w:p w14:paraId="5CE270E6" w14:textId="1BD474CC" w:rsidR="0027731C" w:rsidRDefault="00132157" w:rsidP="005322E4">
      <w:pPr>
        <w:spacing w:line="276" w:lineRule="auto"/>
        <w:rPr>
          <w:rFonts w:ascii="Times New Roman" w:eastAsia="Times New Roman" w:hAnsi="Times New Roman" w:cs="Times New Roman"/>
          <w:color w:val="000000"/>
          <w:sz w:val="24"/>
          <w:szCs w:val="24"/>
        </w:rPr>
      </w:pPr>
      <w:r w:rsidRPr="4F00BDBC">
        <w:rPr>
          <w:rFonts w:ascii="Times New Roman" w:eastAsia="Times New Roman" w:hAnsi="Times New Roman" w:cs="Times New Roman"/>
          <w:color w:val="000000" w:themeColor="text1"/>
          <w:sz w:val="24"/>
          <w:szCs w:val="24"/>
        </w:rPr>
        <w:t xml:space="preserve">Landskabet omkring anlægsområdet består hovedsageligt af landbrugslandskaber opdelt af store eller små beplantningsbælter og læhegn. Alslev Å, der gennemskærer </w:t>
      </w:r>
      <w:r w:rsidR="00BF16A1" w:rsidRPr="4F00BDBC">
        <w:rPr>
          <w:rFonts w:ascii="Times New Roman" w:eastAsia="Times New Roman" w:hAnsi="Times New Roman" w:cs="Times New Roman"/>
          <w:color w:val="000000" w:themeColor="text1"/>
          <w:sz w:val="24"/>
          <w:szCs w:val="24"/>
        </w:rPr>
        <w:t>R</w:t>
      </w:r>
      <w:r w:rsidRPr="4F00BDBC">
        <w:rPr>
          <w:rFonts w:ascii="Times New Roman" w:eastAsia="Times New Roman" w:hAnsi="Times New Roman" w:cs="Times New Roman"/>
          <w:color w:val="000000" w:themeColor="text1"/>
          <w:sz w:val="24"/>
          <w:szCs w:val="24"/>
        </w:rPr>
        <w:t xml:space="preserve">ute 11 og Ny Lifstrup, er med sine huse på en række langs vejen en karakteristisk struktur i landskabet. Landskabet er præget af </w:t>
      </w:r>
      <w:r w:rsidR="008A73FF" w:rsidRPr="4F00BDBC">
        <w:rPr>
          <w:rFonts w:ascii="Times New Roman" w:eastAsia="Times New Roman" w:hAnsi="Times New Roman" w:cs="Times New Roman"/>
          <w:color w:val="000000" w:themeColor="text1"/>
          <w:sz w:val="24"/>
          <w:szCs w:val="24"/>
        </w:rPr>
        <w:t xml:space="preserve">de eksisterende vejanlæg </w:t>
      </w:r>
      <w:r w:rsidRPr="4F00BDBC">
        <w:rPr>
          <w:rFonts w:ascii="Times New Roman" w:eastAsia="Times New Roman" w:hAnsi="Times New Roman" w:cs="Times New Roman"/>
          <w:color w:val="000000" w:themeColor="text1"/>
          <w:sz w:val="24"/>
          <w:szCs w:val="24"/>
        </w:rPr>
        <w:t xml:space="preserve">og andre tekniske anlæg såsom </w:t>
      </w:r>
      <w:r w:rsidR="0027731C" w:rsidRPr="4F00BDBC">
        <w:rPr>
          <w:rFonts w:ascii="Times New Roman" w:eastAsia="Times New Roman" w:hAnsi="Times New Roman" w:cs="Times New Roman"/>
          <w:color w:val="000000" w:themeColor="text1"/>
          <w:sz w:val="24"/>
          <w:szCs w:val="24"/>
        </w:rPr>
        <w:t xml:space="preserve">bl.a. </w:t>
      </w:r>
      <w:r w:rsidRPr="4F00BDBC">
        <w:rPr>
          <w:rFonts w:ascii="Times New Roman" w:eastAsia="Times New Roman" w:hAnsi="Times New Roman" w:cs="Times New Roman"/>
          <w:color w:val="000000" w:themeColor="text1"/>
          <w:sz w:val="24"/>
          <w:szCs w:val="24"/>
        </w:rPr>
        <w:t>højspændingsledninger og Esbjerg Lufthavn.</w:t>
      </w:r>
    </w:p>
    <w:p w14:paraId="0AA66236" w14:textId="77777777" w:rsidR="00725E9C" w:rsidRDefault="00725E9C" w:rsidP="005322E4">
      <w:pPr>
        <w:spacing w:line="276" w:lineRule="auto"/>
        <w:rPr>
          <w:rFonts w:ascii="Times New Roman" w:eastAsia="Times New Roman" w:hAnsi="Times New Roman" w:cs="Times New Roman"/>
          <w:color w:val="000000"/>
          <w:sz w:val="24"/>
          <w:szCs w:val="24"/>
        </w:rPr>
      </w:pPr>
    </w:p>
    <w:p w14:paraId="04AD90AC"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72" w:name="_Toc161386712"/>
      <w:bookmarkStart w:id="73" w:name="_Toc161387094"/>
      <w:r w:rsidRPr="00B70F81">
        <w:rPr>
          <w:rFonts w:ascii="Times New Roman" w:eastAsia="Times New Roman" w:hAnsi="Times New Roman" w:cs="Times New Roman"/>
          <w:sz w:val="24"/>
          <w:szCs w:val="24"/>
        </w:rPr>
        <w:t>9.2.2 Påvirkning i anlægsperioden</w:t>
      </w:r>
      <w:bookmarkEnd w:id="72"/>
      <w:bookmarkEnd w:id="73"/>
    </w:p>
    <w:p w14:paraId="706901E8" w14:textId="248DA1BE" w:rsidR="009C0A4C" w:rsidRDefault="0093498B" w:rsidP="005322E4">
      <w:pPr>
        <w:spacing w:line="276" w:lineRule="auto"/>
        <w:jc w:val="both"/>
        <w:rPr>
          <w:rFonts w:ascii="Times New Roman" w:eastAsia="Times New Roman" w:hAnsi="Times New Roman" w:cs="Times New Roman"/>
          <w:color w:val="000000"/>
          <w:sz w:val="24"/>
          <w:szCs w:val="24"/>
        </w:rPr>
      </w:pPr>
      <w:r w:rsidRPr="4F00BDBC">
        <w:rPr>
          <w:rFonts w:ascii="Times New Roman" w:eastAsia="Times New Roman" w:hAnsi="Times New Roman" w:cs="Times New Roman"/>
          <w:color w:val="000000" w:themeColor="text1"/>
          <w:sz w:val="24"/>
          <w:szCs w:val="24"/>
        </w:rPr>
        <w:t>De</w:t>
      </w:r>
      <w:r w:rsidR="009148B5" w:rsidRPr="4F00BDBC">
        <w:rPr>
          <w:rFonts w:ascii="Times New Roman" w:eastAsia="Times New Roman" w:hAnsi="Times New Roman" w:cs="Times New Roman"/>
          <w:color w:val="000000" w:themeColor="text1"/>
          <w:sz w:val="24"/>
          <w:szCs w:val="24"/>
        </w:rPr>
        <w:t>n</w:t>
      </w:r>
      <w:r w:rsidRPr="4F00BDBC">
        <w:rPr>
          <w:rFonts w:ascii="Times New Roman" w:eastAsia="Times New Roman" w:hAnsi="Times New Roman" w:cs="Times New Roman"/>
          <w:color w:val="000000" w:themeColor="text1"/>
          <w:sz w:val="24"/>
          <w:szCs w:val="24"/>
        </w:rPr>
        <w:t xml:space="preserve"> visuelle påvirkning på landskabet</w:t>
      </w:r>
      <w:r w:rsidR="00BF16A1" w:rsidRPr="4F00BDBC">
        <w:rPr>
          <w:rFonts w:ascii="Times New Roman" w:eastAsia="Times New Roman" w:hAnsi="Times New Roman" w:cs="Times New Roman"/>
          <w:color w:val="000000" w:themeColor="text1"/>
          <w:sz w:val="24"/>
          <w:szCs w:val="24"/>
        </w:rPr>
        <w:t xml:space="preserve"> </w:t>
      </w:r>
      <w:r w:rsidR="00BF16A1" w:rsidRPr="00725E9C">
        <w:rPr>
          <w:rFonts w:ascii="Times New Roman" w:eastAsia="Times New Roman" w:hAnsi="Times New Roman" w:cs="Times New Roman"/>
          <w:color w:val="000000" w:themeColor="text1"/>
          <w:sz w:val="24"/>
          <w:szCs w:val="24"/>
        </w:rPr>
        <w:t xml:space="preserve">vil primært være knyttet til områder langs </w:t>
      </w:r>
      <w:r w:rsidR="00BF16A1" w:rsidRPr="4F00BDBC">
        <w:rPr>
          <w:rFonts w:ascii="Times New Roman" w:eastAsia="Times New Roman" w:hAnsi="Times New Roman" w:cs="Times New Roman"/>
          <w:color w:val="000000" w:themeColor="text1"/>
          <w:sz w:val="24"/>
          <w:szCs w:val="24"/>
        </w:rPr>
        <w:t>Rute 11</w:t>
      </w:r>
      <w:r w:rsidR="00883D55" w:rsidRPr="4F00BDBC">
        <w:rPr>
          <w:rFonts w:ascii="Times New Roman" w:eastAsia="Times New Roman" w:hAnsi="Times New Roman" w:cs="Times New Roman"/>
          <w:color w:val="000000" w:themeColor="text1"/>
          <w:sz w:val="24"/>
          <w:szCs w:val="24"/>
        </w:rPr>
        <w:t xml:space="preserve"> </w:t>
      </w:r>
      <w:r w:rsidR="00BF16A1" w:rsidRPr="00725E9C">
        <w:rPr>
          <w:rFonts w:ascii="Times New Roman" w:eastAsia="Times New Roman" w:hAnsi="Times New Roman" w:cs="Times New Roman"/>
          <w:color w:val="000000" w:themeColor="text1"/>
          <w:sz w:val="24"/>
          <w:szCs w:val="24"/>
        </w:rPr>
        <w:t>og nær arbejds</w:t>
      </w:r>
      <w:r w:rsidR="008A73FF" w:rsidRPr="4F00BDBC">
        <w:rPr>
          <w:rFonts w:ascii="Times New Roman" w:eastAsia="Times New Roman" w:hAnsi="Times New Roman" w:cs="Times New Roman"/>
          <w:color w:val="000000" w:themeColor="text1"/>
          <w:sz w:val="24"/>
          <w:szCs w:val="24"/>
        </w:rPr>
        <w:t>arealerne</w:t>
      </w:r>
      <w:r w:rsidR="001C1BC7" w:rsidRPr="4F00BDBC">
        <w:rPr>
          <w:rFonts w:ascii="Times New Roman" w:eastAsia="Times New Roman" w:hAnsi="Times New Roman" w:cs="Times New Roman"/>
          <w:color w:val="000000" w:themeColor="text1"/>
          <w:sz w:val="24"/>
          <w:szCs w:val="24"/>
        </w:rPr>
        <w:t xml:space="preserve">, og </w:t>
      </w:r>
      <w:r w:rsidR="433A3DFA" w:rsidRPr="16B7722A">
        <w:rPr>
          <w:rFonts w:ascii="Times New Roman" w:eastAsia="Times New Roman" w:hAnsi="Times New Roman" w:cs="Times New Roman"/>
          <w:color w:val="000000" w:themeColor="text1"/>
          <w:sz w:val="24"/>
          <w:szCs w:val="24"/>
        </w:rPr>
        <w:t>den</w:t>
      </w:r>
      <w:r w:rsidR="31E4BA1C" w:rsidRPr="16B7722A">
        <w:rPr>
          <w:rFonts w:ascii="Times New Roman" w:eastAsia="Times New Roman" w:hAnsi="Times New Roman" w:cs="Times New Roman"/>
          <w:color w:val="000000" w:themeColor="text1"/>
          <w:sz w:val="24"/>
          <w:szCs w:val="24"/>
        </w:rPr>
        <w:t xml:space="preserve"> </w:t>
      </w:r>
      <w:r w:rsidR="001C1BC7" w:rsidRPr="4F00BDBC">
        <w:rPr>
          <w:rFonts w:ascii="Times New Roman" w:eastAsia="Times New Roman" w:hAnsi="Times New Roman" w:cs="Times New Roman"/>
          <w:color w:val="000000" w:themeColor="text1"/>
          <w:sz w:val="24"/>
          <w:szCs w:val="24"/>
        </w:rPr>
        <w:t xml:space="preserve">vil </w:t>
      </w:r>
      <w:r w:rsidR="009148B5" w:rsidRPr="4F00BDBC">
        <w:rPr>
          <w:rFonts w:ascii="Times New Roman" w:eastAsia="Times New Roman" w:hAnsi="Times New Roman" w:cs="Times New Roman"/>
          <w:color w:val="000000" w:themeColor="text1"/>
          <w:sz w:val="24"/>
          <w:szCs w:val="24"/>
        </w:rPr>
        <w:t xml:space="preserve">stå på </w:t>
      </w:r>
      <w:r w:rsidR="00C97A31" w:rsidRPr="00725E9C">
        <w:rPr>
          <w:rFonts w:ascii="Times New Roman" w:eastAsia="Times New Roman" w:hAnsi="Times New Roman" w:cs="Times New Roman"/>
          <w:color w:val="000000" w:themeColor="text1"/>
          <w:sz w:val="24"/>
          <w:szCs w:val="24"/>
        </w:rPr>
        <w:t>i en periode på ca. 2 år som følge af anlægs</w:t>
      </w:r>
      <w:r w:rsidR="007E5643" w:rsidRPr="4F00BDBC">
        <w:rPr>
          <w:rFonts w:ascii="Times New Roman" w:eastAsia="Times New Roman" w:hAnsi="Times New Roman" w:cs="Times New Roman"/>
          <w:color w:val="000000" w:themeColor="text1"/>
          <w:sz w:val="24"/>
          <w:szCs w:val="24"/>
        </w:rPr>
        <w:t>arbejderne</w:t>
      </w:r>
      <w:r w:rsidR="00C97A31" w:rsidRPr="00725E9C">
        <w:rPr>
          <w:rFonts w:ascii="Times New Roman" w:eastAsia="Times New Roman" w:hAnsi="Times New Roman" w:cs="Times New Roman"/>
          <w:color w:val="000000" w:themeColor="text1"/>
          <w:sz w:val="24"/>
          <w:szCs w:val="24"/>
        </w:rPr>
        <w:t>. Anlægsarbejderne vil derfor medføre en midlertidig, men længerevarende påvirkning af de visuelle forhold.</w:t>
      </w:r>
      <w:r w:rsidR="00BF16A1" w:rsidRPr="00725E9C">
        <w:rPr>
          <w:rFonts w:ascii="Times New Roman" w:eastAsia="Times New Roman" w:hAnsi="Times New Roman" w:cs="Times New Roman"/>
          <w:color w:val="000000" w:themeColor="text1"/>
          <w:sz w:val="24"/>
          <w:szCs w:val="24"/>
        </w:rPr>
        <w:t xml:space="preserve"> </w:t>
      </w:r>
    </w:p>
    <w:p w14:paraId="2377CDA2" w14:textId="4DE1F461" w:rsidR="00B0253B" w:rsidRDefault="00BF16A1" w:rsidP="005322E4">
      <w:pPr>
        <w:spacing w:line="276" w:lineRule="auto"/>
        <w:jc w:val="both"/>
        <w:rPr>
          <w:rFonts w:ascii="Times New Roman" w:eastAsia="Times New Roman" w:hAnsi="Times New Roman" w:cs="Times New Roman"/>
          <w:color w:val="000000"/>
          <w:sz w:val="24"/>
          <w:szCs w:val="24"/>
        </w:rPr>
      </w:pPr>
      <w:r w:rsidRPr="00725E9C">
        <w:rPr>
          <w:rFonts w:ascii="Times New Roman" w:eastAsia="Times New Roman" w:hAnsi="Times New Roman" w:cs="Times New Roman"/>
          <w:color w:val="000000" w:themeColor="text1"/>
          <w:sz w:val="24"/>
          <w:szCs w:val="24"/>
        </w:rPr>
        <w:t xml:space="preserve">Anlægsaktiviteterne vil tilføje yderligere tekniske elementer langs vejen, men vil ikke være visuelt forstyrrende på længere afstand, da terrænvariation og beplantningsbælter vil afskærme </w:t>
      </w:r>
      <w:r w:rsidR="000F7A81" w:rsidRPr="4F00BDBC">
        <w:rPr>
          <w:rFonts w:ascii="Times New Roman" w:eastAsia="Times New Roman" w:hAnsi="Times New Roman" w:cs="Times New Roman"/>
          <w:color w:val="000000" w:themeColor="text1"/>
          <w:sz w:val="24"/>
          <w:szCs w:val="24"/>
        </w:rPr>
        <w:t>anlægsarbejdet.</w:t>
      </w:r>
      <w:r w:rsidR="00567D1E" w:rsidRPr="4F00BDBC">
        <w:rPr>
          <w:rFonts w:ascii="Times New Roman" w:eastAsia="Times New Roman" w:hAnsi="Times New Roman" w:cs="Times New Roman"/>
          <w:color w:val="000000" w:themeColor="text1"/>
          <w:sz w:val="24"/>
          <w:szCs w:val="24"/>
        </w:rPr>
        <w:t xml:space="preserve"> Der vil </w:t>
      </w:r>
      <w:r w:rsidR="00567D1E" w:rsidRPr="00725E9C">
        <w:rPr>
          <w:rFonts w:ascii="Times New Roman" w:eastAsia="Times New Roman" w:hAnsi="Times New Roman" w:cs="Times New Roman"/>
          <w:color w:val="000000" w:themeColor="text1"/>
          <w:sz w:val="24"/>
          <w:szCs w:val="24"/>
        </w:rPr>
        <w:t>være midlertidige visuelle påvirkninger fra anlægsarbejdet, maskiner, konstruktioner samt opbevaring af jord og materialer, som påvirker det visuelle indtryk fra områder, der grænser op til anlægsområdet og de omkringliggende landskaber.</w:t>
      </w:r>
      <w:r w:rsidR="00202F97" w:rsidRPr="00725E9C">
        <w:rPr>
          <w:rFonts w:ascii="Times New Roman" w:eastAsia="Times New Roman" w:hAnsi="Times New Roman" w:cs="Times New Roman"/>
          <w:color w:val="000000" w:themeColor="text1"/>
          <w:sz w:val="24"/>
          <w:szCs w:val="24"/>
        </w:rPr>
        <w:t xml:space="preserve"> </w:t>
      </w:r>
    </w:p>
    <w:p w14:paraId="2E683A3A" w14:textId="13E10AC8" w:rsidR="00720850" w:rsidRPr="00725E9C" w:rsidRDefault="00D56CAF" w:rsidP="005322E4">
      <w:pPr>
        <w:spacing w:line="276" w:lineRule="auto"/>
        <w:jc w:val="both"/>
        <w:rPr>
          <w:rFonts w:ascii="Times New Roman" w:eastAsia="Times New Roman" w:hAnsi="Times New Roman" w:cs="Times New Roman"/>
          <w:color w:val="000000"/>
          <w:sz w:val="24"/>
          <w:szCs w:val="24"/>
        </w:rPr>
      </w:pPr>
      <w:r w:rsidRPr="4F00BDBC">
        <w:rPr>
          <w:rFonts w:ascii="Times New Roman" w:eastAsia="Times New Roman" w:hAnsi="Times New Roman" w:cs="Times New Roman"/>
          <w:color w:val="000000" w:themeColor="text1"/>
          <w:sz w:val="24"/>
          <w:szCs w:val="24"/>
        </w:rPr>
        <w:t>Der vil være belysning</w:t>
      </w:r>
      <w:r w:rsidR="00792FE5" w:rsidRPr="4F00BDBC">
        <w:rPr>
          <w:rFonts w:ascii="Times New Roman" w:eastAsia="Times New Roman" w:hAnsi="Times New Roman" w:cs="Times New Roman"/>
          <w:color w:val="000000" w:themeColor="text1"/>
          <w:sz w:val="24"/>
          <w:szCs w:val="24"/>
        </w:rPr>
        <w:t xml:space="preserve"> på arbejdsområderne og ved anlægsaktiviteterne langs den eksisterende vej samt lys fra </w:t>
      </w:r>
      <w:r w:rsidR="00BA171D" w:rsidRPr="4F00BDBC">
        <w:rPr>
          <w:rFonts w:ascii="Times New Roman" w:eastAsia="Times New Roman" w:hAnsi="Times New Roman" w:cs="Times New Roman"/>
          <w:color w:val="000000" w:themeColor="text1"/>
          <w:sz w:val="24"/>
          <w:szCs w:val="24"/>
        </w:rPr>
        <w:t xml:space="preserve">anlægstrafikken i </w:t>
      </w:r>
      <w:r w:rsidR="0044470D" w:rsidRPr="4F00BDBC">
        <w:rPr>
          <w:rFonts w:ascii="Times New Roman" w:eastAsia="Times New Roman" w:hAnsi="Times New Roman" w:cs="Times New Roman"/>
          <w:color w:val="000000" w:themeColor="text1"/>
          <w:sz w:val="24"/>
          <w:szCs w:val="24"/>
        </w:rPr>
        <w:t xml:space="preserve">området. </w:t>
      </w:r>
    </w:p>
    <w:p w14:paraId="646DBB02" w14:textId="0F030D57" w:rsidR="001E414F" w:rsidRPr="00B70F81" w:rsidRDefault="009C0A4C" w:rsidP="005322E4">
      <w:pPr>
        <w:spacing w:line="276" w:lineRule="auto"/>
        <w:jc w:val="both"/>
        <w:rPr>
          <w:rFonts w:ascii="Times New Roman" w:eastAsia="Times New Roman" w:hAnsi="Times New Roman" w:cs="Times New Roman"/>
          <w:color w:val="000000"/>
          <w:sz w:val="24"/>
          <w:szCs w:val="24"/>
        </w:rPr>
      </w:pPr>
      <w:r w:rsidRPr="00725E9C">
        <w:rPr>
          <w:rFonts w:ascii="Times New Roman" w:eastAsia="Times New Roman" w:hAnsi="Times New Roman" w:cs="Times New Roman"/>
          <w:color w:val="000000" w:themeColor="text1"/>
          <w:sz w:val="24"/>
          <w:szCs w:val="24"/>
        </w:rPr>
        <w:t xml:space="preserve">Den geografiske udbredelse </w:t>
      </w:r>
      <w:r w:rsidR="009148B5" w:rsidRPr="4F00BDBC">
        <w:rPr>
          <w:rFonts w:ascii="Times New Roman" w:eastAsia="Times New Roman" w:hAnsi="Times New Roman" w:cs="Times New Roman"/>
          <w:color w:val="000000" w:themeColor="text1"/>
          <w:sz w:val="24"/>
          <w:szCs w:val="24"/>
        </w:rPr>
        <w:t xml:space="preserve">af den visuelle påvirkning </w:t>
      </w:r>
      <w:r w:rsidRPr="00725E9C">
        <w:rPr>
          <w:rFonts w:ascii="Times New Roman" w:eastAsia="Times New Roman" w:hAnsi="Times New Roman" w:cs="Times New Roman"/>
          <w:color w:val="000000" w:themeColor="text1"/>
          <w:sz w:val="24"/>
          <w:szCs w:val="24"/>
        </w:rPr>
        <w:t xml:space="preserve">vurderes at være lokal. Særligt i den nordlige del af </w:t>
      </w:r>
      <w:r w:rsidR="00625AF0" w:rsidRPr="4F00BDBC">
        <w:rPr>
          <w:rFonts w:ascii="Times New Roman" w:eastAsia="Times New Roman" w:hAnsi="Times New Roman" w:cs="Times New Roman"/>
          <w:color w:val="000000" w:themeColor="text1"/>
          <w:sz w:val="24"/>
          <w:szCs w:val="24"/>
        </w:rPr>
        <w:t>anlægsområdet</w:t>
      </w:r>
      <w:r w:rsidRPr="00725E9C">
        <w:rPr>
          <w:rFonts w:ascii="Times New Roman" w:eastAsia="Times New Roman" w:hAnsi="Times New Roman" w:cs="Times New Roman"/>
          <w:color w:val="000000" w:themeColor="text1"/>
          <w:sz w:val="24"/>
          <w:szCs w:val="24"/>
        </w:rPr>
        <w:t>, i Varde, vil skovområdet begrænse den visuelle påvirkning på afstand. Ved området omkring Alslev Å vil den visuelle forstyrrelse være større. Området er dog lavtliggende og rummer i høj grad beplantning</w:t>
      </w:r>
      <w:r w:rsidR="0274502E" w:rsidRPr="16B7722A">
        <w:rPr>
          <w:rFonts w:ascii="Times New Roman" w:eastAsia="Times New Roman" w:hAnsi="Times New Roman" w:cs="Times New Roman"/>
          <w:color w:val="000000" w:themeColor="text1"/>
          <w:sz w:val="24"/>
          <w:szCs w:val="24"/>
        </w:rPr>
        <w:t>,</w:t>
      </w:r>
      <w:r w:rsidRPr="00725E9C">
        <w:rPr>
          <w:rFonts w:ascii="Times New Roman" w:eastAsia="Times New Roman" w:hAnsi="Times New Roman" w:cs="Times New Roman"/>
          <w:color w:val="000000" w:themeColor="text1"/>
          <w:sz w:val="24"/>
          <w:szCs w:val="24"/>
        </w:rPr>
        <w:t xml:space="preserve"> og der er derfor </w:t>
      </w:r>
      <w:r w:rsidR="00325632" w:rsidRPr="4F00BDBC">
        <w:rPr>
          <w:rFonts w:ascii="Times New Roman" w:eastAsia="Times New Roman" w:hAnsi="Times New Roman" w:cs="Times New Roman"/>
          <w:color w:val="000000" w:themeColor="text1"/>
          <w:sz w:val="24"/>
          <w:szCs w:val="24"/>
        </w:rPr>
        <w:t xml:space="preserve">begrænset </w:t>
      </w:r>
      <w:r w:rsidRPr="00725E9C">
        <w:rPr>
          <w:rFonts w:ascii="Times New Roman" w:eastAsia="Times New Roman" w:hAnsi="Times New Roman" w:cs="Times New Roman"/>
          <w:color w:val="000000" w:themeColor="text1"/>
          <w:sz w:val="24"/>
          <w:szCs w:val="24"/>
        </w:rPr>
        <w:t xml:space="preserve">udsigt til og fra de omkringliggende mindre veje, der er knyttet til Rute 11. Den sydlige del </w:t>
      </w:r>
      <w:r w:rsidR="2CECA60A" w:rsidRPr="16B7722A">
        <w:rPr>
          <w:rFonts w:ascii="Times New Roman" w:eastAsia="Times New Roman" w:hAnsi="Times New Roman" w:cs="Times New Roman"/>
          <w:color w:val="000000" w:themeColor="text1"/>
          <w:sz w:val="24"/>
          <w:szCs w:val="24"/>
        </w:rPr>
        <w:t>af</w:t>
      </w:r>
      <w:r w:rsidRPr="00725E9C">
        <w:rPr>
          <w:rFonts w:ascii="Times New Roman" w:eastAsia="Times New Roman" w:hAnsi="Times New Roman" w:cs="Times New Roman"/>
          <w:color w:val="000000" w:themeColor="text1"/>
          <w:sz w:val="24"/>
          <w:szCs w:val="24"/>
        </w:rPr>
        <w:t xml:space="preserve"> området er i forvejen stærkt præget af Esbjerg Lufthavn, råstofgrave og et motorsportscenter. </w:t>
      </w:r>
      <w:r w:rsidR="001E414F" w:rsidRPr="16B7722A">
        <w:rPr>
          <w:rFonts w:ascii="Times New Roman" w:eastAsia="Times New Roman" w:hAnsi="Times New Roman" w:cs="Times New Roman"/>
          <w:color w:val="000000" w:themeColor="text1"/>
          <w:sz w:val="24"/>
          <w:szCs w:val="24"/>
        </w:rPr>
        <w:t> </w:t>
      </w:r>
    </w:p>
    <w:p w14:paraId="47347D3A" w14:textId="77777777" w:rsidR="00725E9C" w:rsidRPr="00B70F81" w:rsidRDefault="00725E9C" w:rsidP="005322E4">
      <w:pPr>
        <w:spacing w:line="276" w:lineRule="auto"/>
        <w:jc w:val="both"/>
        <w:rPr>
          <w:rFonts w:ascii="Times New Roman" w:eastAsia="Times New Roman" w:hAnsi="Times New Roman" w:cs="Times New Roman"/>
          <w:color w:val="000000"/>
          <w:sz w:val="24"/>
          <w:szCs w:val="24"/>
        </w:rPr>
      </w:pPr>
    </w:p>
    <w:p w14:paraId="60AC3718" w14:textId="20555412"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74" w:name="_Toc161386713"/>
      <w:bookmarkStart w:id="75" w:name="_Toc161387095"/>
      <w:r w:rsidRPr="00B70F81">
        <w:rPr>
          <w:rFonts w:ascii="Times New Roman" w:eastAsia="Times New Roman" w:hAnsi="Times New Roman" w:cs="Times New Roman"/>
          <w:sz w:val="24"/>
          <w:szCs w:val="24"/>
        </w:rPr>
        <w:lastRenderedPageBreak/>
        <w:t>9.</w:t>
      </w:r>
      <w:r w:rsidRPr="4F00BDBC">
        <w:rPr>
          <w:rFonts w:ascii="Times New Roman" w:eastAsia="Times New Roman" w:hAnsi="Times New Roman" w:cs="Times New Roman"/>
          <w:color w:val="000000" w:themeColor="text1"/>
          <w:sz w:val="24"/>
          <w:szCs w:val="24"/>
        </w:rPr>
        <w:t>2.3 Påvirkning efter udbygning</w:t>
      </w:r>
      <w:bookmarkEnd w:id="74"/>
      <w:bookmarkEnd w:id="75"/>
      <w:r w:rsidRPr="4F00BDBC">
        <w:rPr>
          <w:rFonts w:ascii="Times New Roman" w:eastAsia="Times New Roman" w:hAnsi="Times New Roman" w:cs="Times New Roman"/>
          <w:color w:val="000000" w:themeColor="text1"/>
          <w:sz w:val="24"/>
          <w:szCs w:val="24"/>
        </w:rPr>
        <w:t> </w:t>
      </w:r>
    </w:p>
    <w:p w14:paraId="6EC6FAB7" w14:textId="03237530" w:rsidR="00CE17AF" w:rsidRPr="005C65E4" w:rsidRDefault="00B64800" w:rsidP="005322E4">
      <w:pPr>
        <w:spacing w:line="276" w:lineRule="auto"/>
        <w:jc w:val="both"/>
        <w:rPr>
          <w:rFonts w:ascii="Times New Roman" w:eastAsia="Times New Roman" w:hAnsi="Times New Roman" w:cs="Times New Roman"/>
          <w:color w:val="000000"/>
          <w:sz w:val="24"/>
          <w:szCs w:val="24"/>
        </w:rPr>
      </w:pPr>
      <w:r w:rsidRPr="4F00BDBC">
        <w:rPr>
          <w:rFonts w:ascii="Times New Roman" w:eastAsia="Times New Roman" w:hAnsi="Times New Roman" w:cs="Times New Roman"/>
          <w:color w:val="000000" w:themeColor="text1"/>
          <w:sz w:val="24"/>
          <w:szCs w:val="24"/>
        </w:rPr>
        <w:t xml:space="preserve">Udbygningen </w:t>
      </w:r>
      <w:r w:rsidR="34E7FBC2" w:rsidRPr="16B7722A">
        <w:rPr>
          <w:rFonts w:ascii="Times New Roman" w:eastAsia="Times New Roman" w:hAnsi="Times New Roman" w:cs="Times New Roman"/>
          <w:color w:val="000000" w:themeColor="text1"/>
          <w:sz w:val="24"/>
          <w:szCs w:val="24"/>
        </w:rPr>
        <w:t>vil</w:t>
      </w:r>
      <w:r w:rsidR="3F453272" w:rsidRPr="16B7722A">
        <w:rPr>
          <w:rFonts w:ascii="Times New Roman" w:eastAsia="Times New Roman" w:hAnsi="Times New Roman" w:cs="Times New Roman"/>
          <w:color w:val="000000" w:themeColor="text1"/>
          <w:sz w:val="24"/>
          <w:szCs w:val="24"/>
        </w:rPr>
        <w:t xml:space="preserve"> </w:t>
      </w:r>
      <w:r w:rsidRPr="4F00BDBC">
        <w:rPr>
          <w:rFonts w:ascii="Times New Roman" w:eastAsia="Times New Roman" w:hAnsi="Times New Roman" w:cs="Times New Roman"/>
          <w:color w:val="000000" w:themeColor="text1"/>
          <w:sz w:val="24"/>
          <w:szCs w:val="24"/>
        </w:rPr>
        <w:t>betyde</w:t>
      </w:r>
      <w:r w:rsidR="00AA3F70" w:rsidRPr="4F00BDBC">
        <w:rPr>
          <w:rFonts w:ascii="Times New Roman" w:eastAsia="Times New Roman" w:hAnsi="Times New Roman" w:cs="Times New Roman"/>
          <w:color w:val="000000" w:themeColor="text1"/>
          <w:sz w:val="24"/>
          <w:szCs w:val="24"/>
        </w:rPr>
        <w:t>,</w:t>
      </w:r>
      <w:r w:rsidRPr="4F00BDBC">
        <w:rPr>
          <w:rFonts w:ascii="Times New Roman" w:eastAsia="Times New Roman" w:hAnsi="Times New Roman" w:cs="Times New Roman"/>
          <w:color w:val="000000" w:themeColor="text1"/>
          <w:sz w:val="24"/>
          <w:szCs w:val="24"/>
        </w:rPr>
        <w:t xml:space="preserve"> at der flere steder fjernes en del af den eksisterende beplantning langs vejen</w:t>
      </w:r>
      <w:r w:rsidR="28080975" w:rsidRPr="16B7722A">
        <w:rPr>
          <w:rFonts w:ascii="Times New Roman" w:eastAsia="Times New Roman" w:hAnsi="Times New Roman" w:cs="Times New Roman"/>
          <w:color w:val="000000" w:themeColor="text1"/>
          <w:sz w:val="24"/>
          <w:szCs w:val="24"/>
        </w:rPr>
        <w:t>,</w:t>
      </w:r>
      <w:r w:rsidRPr="4F00BDBC">
        <w:rPr>
          <w:rFonts w:ascii="Times New Roman" w:eastAsia="Times New Roman" w:hAnsi="Times New Roman" w:cs="Times New Roman"/>
          <w:color w:val="000000" w:themeColor="text1"/>
          <w:sz w:val="24"/>
          <w:szCs w:val="24"/>
        </w:rPr>
        <w:t xml:space="preserve"> og dermed vil landskabsrummet omkring Rute 11 fremover fremstå mere åbent. </w:t>
      </w:r>
    </w:p>
    <w:p w14:paraId="489ED241" w14:textId="065A5E78" w:rsidR="00AA3F70" w:rsidRDefault="00B64800" w:rsidP="005322E4">
      <w:pPr>
        <w:spacing w:line="276" w:lineRule="auto"/>
        <w:jc w:val="both"/>
        <w:rPr>
          <w:rFonts w:ascii="Times New Roman" w:eastAsia="Times New Roman" w:hAnsi="Times New Roman" w:cs="Times New Roman"/>
          <w:color w:val="000000"/>
          <w:sz w:val="24"/>
          <w:szCs w:val="24"/>
        </w:rPr>
      </w:pPr>
      <w:r w:rsidRPr="005C65E4">
        <w:rPr>
          <w:rFonts w:ascii="Times New Roman" w:eastAsia="Times New Roman" w:hAnsi="Times New Roman" w:cs="Times New Roman"/>
          <w:color w:val="000000"/>
          <w:sz w:val="24"/>
          <w:szCs w:val="24"/>
        </w:rPr>
        <w:t xml:space="preserve">Den karakteristiske bebyggelse ved </w:t>
      </w:r>
      <w:r w:rsidR="00787543">
        <w:rPr>
          <w:rFonts w:ascii="Times New Roman" w:eastAsia="Times New Roman" w:hAnsi="Times New Roman" w:cs="Times New Roman"/>
          <w:color w:val="000000"/>
          <w:sz w:val="24"/>
          <w:szCs w:val="24"/>
        </w:rPr>
        <w:t>N</w:t>
      </w:r>
      <w:r w:rsidRPr="005C65E4">
        <w:rPr>
          <w:rFonts w:ascii="Times New Roman" w:eastAsia="Times New Roman" w:hAnsi="Times New Roman" w:cs="Times New Roman"/>
          <w:color w:val="000000"/>
          <w:sz w:val="24"/>
          <w:szCs w:val="24"/>
        </w:rPr>
        <w:t>y Lifstrup bevares</w:t>
      </w:r>
      <w:r w:rsidR="00AA3F70">
        <w:rPr>
          <w:rFonts w:ascii="Times New Roman" w:eastAsia="Times New Roman" w:hAnsi="Times New Roman" w:cs="Times New Roman"/>
          <w:color w:val="000000"/>
          <w:sz w:val="24"/>
          <w:szCs w:val="24"/>
        </w:rPr>
        <w:t>,</w:t>
      </w:r>
      <w:r w:rsidRPr="005C65E4">
        <w:rPr>
          <w:rFonts w:ascii="Times New Roman" w:eastAsia="Times New Roman" w:hAnsi="Times New Roman" w:cs="Times New Roman"/>
          <w:color w:val="000000"/>
          <w:sz w:val="24"/>
          <w:szCs w:val="24"/>
        </w:rPr>
        <w:t xml:space="preserve"> og der ændres ikke ved den eksisterende bro over Alslev Å, dog etableres der en parallel bro til cykler og fodgængere. </w:t>
      </w:r>
      <w:r w:rsidR="00CE17AF" w:rsidRPr="005C65E4">
        <w:rPr>
          <w:rFonts w:ascii="Times New Roman" w:eastAsia="Times New Roman" w:hAnsi="Times New Roman" w:cs="Times New Roman"/>
          <w:color w:val="000000"/>
          <w:sz w:val="24"/>
          <w:szCs w:val="24"/>
        </w:rPr>
        <w:t>Anlægsprojektet</w:t>
      </w:r>
      <w:r w:rsidRPr="005C65E4">
        <w:rPr>
          <w:rFonts w:ascii="Times New Roman" w:eastAsia="Times New Roman" w:hAnsi="Times New Roman" w:cs="Times New Roman"/>
          <w:color w:val="000000"/>
          <w:sz w:val="24"/>
          <w:szCs w:val="24"/>
        </w:rPr>
        <w:t xml:space="preserve"> medfører derfor en forandring af det landskabelige udtryk set fra vejen, men den overordnede oplevelse af landskaberne langs vejrummet </w:t>
      </w:r>
      <w:r w:rsidR="002B6068">
        <w:rPr>
          <w:rFonts w:ascii="Times New Roman" w:eastAsia="Times New Roman" w:hAnsi="Times New Roman" w:cs="Times New Roman"/>
          <w:color w:val="000000"/>
          <w:sz w:val="24"/>
          <w:szCs w:val="24"/>
        </w:rPr>
        <w:t>vurderes</w:t>
      </w:r>
      <w:r w:rsidRPr="005C65E4">
        <w:rPr>
          <w:rFonts w:ascii="Times New Roman" w:eastAsia="Times New Roman" w:hAnsi="Times New Roman" w:cs="Times New Roman"/>
          <w:color w:val="000000"/>
          <w:sz w:val="24"/>
          <w:szCs w:val="24"/>
        </w:rPr>
        <w:t xml:space="preserve"> ikke at blive ændret markant. </w:t>
      </w:r>
    </w:p>
    <w:p w14:paraId="40D0F9AB" w14:textId="5237CDAD" w:rsidR="00F971F0" w:rsidRDefault="00F971F0" w:rsidP="005322E4">
      <w:pPr>
        <w:spacing w:line="276" w:lineRule="auto"/>
        <w:jc w:val="both"/>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Projektområdet</w:t>
      </w:r>
      <w:r w:rsidR="7E179390" w:rsidRPr="16B7722A">
        <w:rPr>
          <w:rFonts w:ascii="Times New Roman" w:eastAsia="Times New Roman" w:hAnsi="Times New Roman" w:cs="Times New Roman"/>
          <w:color w:val="000000" w:themeColor="text1"/>
          <w:sz w:val="24"/>
          <w:szCs w:val="24"/>
        </w:rPr>
        <w:t xml:space="preserve"> vil desuden</w:t>
      </w:r>
      <w:r w:rsidRPr="16B7722A">
        <w:rPr>
          <w:rFonts w:ascii="Times New Roman" w:eastAsia="Times New Roman" w:hAnsi="Times New Roman" w:cs="Times New Roman"/>
          <w:color w:val="000000" w:themeColor="text1"/>
          <w:sz w:val="24"/>
          <w:szCs w:val="24"/>
        </w:rPr>
        <w:t xml:space="preserve"> berøre flere områder med landskabsudpegninger i Esbjerg Kommune, herunder områder udpeget som bevaringsværdigt landskab og større sammenhængende landskab. Idet udbygningen </w:t>
      </w:r>
      <w:r w:rsidR="1922D3B6" w:rsidRPr="16B7722A">
        <w:rPr>
          <w:rFonts w:ascii="Times New Roman" w:eastAsia="Times New Roman" w:hAnsi="Times New Roman" w:cs="Times New Roman"/>
          <w:color w:val="000000" w:themeColor="text1"/>
          <w:sz w:val="24"/>
          <w:szCs w:val="24"/>
        </w:rPr>
        <w:t>vil</w:t>
      </w:r>
      <w:r w:rsidR="48C01839" w:rsidRPr="16B7722A">
        <w:rPr>
          <w:rFonts w:ascii="Times New Roman" w:eastAsia="Times New Roman" w:hAnsi="Times New Roman" w:cs="Times New Roman"/>
          <w:color w:val="000000" w:themeColor="text1"/>
          <w:sz w:val="24"/>
          <w:szCs w:val="24"/>
        </w:rPr>
        <w:t xml:space="preserve"> </w:t>
      </w:r>
      <w:r w:rsidRPr="16B7722A">
        <w:rPr>
          <w:rFonts w:ascii="Times New Roman" w:eastAsia="Times New Roman" w:hAnsi="Times New Roman" w:cs="Times New Roman"/>
          <w:color w:val="000000" w:themeColor="text1"/>
          <w:sz w:val="24"/>
          <w:szCs w:val="24"/>
        </w:rPr>
        <w:t xml:space="preserve">ske i relation til den eksisterende vej, vurderes </w:t>
      </w:r>
      <w:r w:rsidR="005C2883" w:rsidRPr="16B7722A">
        <w:rPr>
          <w:rFonts w:ascii="Times New Roman" w:eastAsia="Times New Roman" w:hAnsi="Times New Roman" w:cs="Times New Roman"/>
          <w:color w:val="000000" w:themeColor="text1"/>
          <w:sz w:val="24"/>
          <w:szCs w:val="24"/>
        </w:rPr>
        <w:t>anlægs</w:t>
      </w:r>
      <w:r w:rsidRPr="16B7722A">
        <w:rPr>
          <w:rFonts w:ascii="Times New Roman" w:eastAsia="Times New Roman" w:hAnsi="Times New Roman" w:cs="Times New Roman"/>
          <w:color w:val="000000" w:themeColor="text1"/>
          <w:sz w:val="24"/>
          <w:szCs w:val="24"/>
        </w:rPr>
        <w:t>projektet ikke at medføre væsentlige ændringer og dermed væsentlige påvirkninger af landskabsudpegningerne.</w:t>
      </w:r>
    </w:p>
    <w:p w14:paraId="2263218A" w14:textId="5DAA29FC" w:rsidR="004742B1" w:rsidRPr="00B70F81" w:rsidRDefault="004742B1" w:rsidP="005322E4">
      <w:pPr>
        <w:spacing w:line="276" w:lineRule="auto"/>
        <w:jc w:val="both"/>
        <w:rPr>
          <w:rFonts w:ascii="Times New Roman" w:eastAsia="Times New Roman" w:hAnsi="Times New Roman" w:cs="Times New Roman"/>
          <w:color w:val="000000"/>
          <w:sz w:val="24"/>
          <w:szCs w:val="24"/>
        </w:rPr>
      </w:pPr>
    </w:p>
    <w:p w14:paraId="7B97C559" w14:textId="2E8D4F93"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76" w:name="_Toc161386714"/>
      <w:bookmarkStart w:id="77" w:name="_Toc161387096"/>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2.4 Afværgeforanstaltninger</w:t>
      </w:r>
      <w:bookmarkEnd w:id="76"/>
      <w:bookmarkEnd w:id="77"/>
      <w:r w:rsidRPr="00B70F81">
        <w:rPr>
          <w:rFonts w:ascii="Times New Roman" w:eastAsia="Times New Roman" w:hAnsi="Times New Roman" w:cs="Times New Roman"/>
          <w:color w:val="000000"/>
          <w:sz w:val="24"/>
          <w:szCs w:val="24"/>
        </w:rPr>
        <w:t> </w:t>
      </w:r>
    </w:p>
    <w:p w14:paraId="02E46FF0" w14:textId="77777777" w:rsidR="00547CCA" w:rsidRDefault="00547CCA" w:rsidP="00547CCA">
      <w:pPr>
        <w:spacing w:line="276" w:lineRule="auto"/>
        <w:rPr>
          <w:rFonts w:ascii="Times New Roman" w:eastAsia="Times New Roman" w:hAnsi="Times New Roman" w:cs="Times New Roman"/>
          <w:color w:val="000000"/>
          <w:sz w:val="24"/>
          <w:szCs w:val="24"/>
        </w:rPr>
      </w:pPr>
      <w:r w:rsidRPr="4F00BDBC">
        <w:rPr>
          <w:rFonts w:ascii="Times New Roman" w:eastAsia="Times New Roman" w:hAnsi="Times New Roman" w:cs="Times New Roman"/>
          <w:color w:val="000000" w:themeColor="text1"/>
          <w:sz w:val="24"/>
          <w:szCs w:val="24"/>
        </w:rPr>
        <w:t xml:space="preserve">Der vil i anlægsperioden være belysning på arbejdspladser og ved anlægsaktiviteterne langs den eksisterende vej samt lys fra anlægstrafikken i området. For at afværge påvirkningen, skal belysningen være nedadrettet og kun være tændt, når der er aktivitet på arbejdspladsen. Den stationære lyspåvirkning vil stå på i hele anlægsperioden i den del af året, hvor der er behov for belysning af arbejdspladser. </w:t>
      </w:r>
    </w:p>
    <w:p w14:paraId="2451DEEA" w14:textId="3606FC58" w:rsidR="009A3326" w:rsidRDefault="009A3326" w:rsidP="009A3326">
      <w:pPr>
        <w:spacing w:line="276" w:lineRule="auto"/>
        <w:rPr>
          <w:rFonts w:ascii="Times New Roman" w:eastAsia="Times New Roman" w:hAnsi="Times New Roman" w:cs="Times New Roman"/>
          <w:color w:val="000000"/>
          <w:sz w:val="24"/>
          <w:szCs w:val="24"/>
        </w:rPr>
      </w:pPr>
      <w:r w:rsidRPr="4F00BDBC">
        <w:rPr>
          <w:rFonts w:ascii="Times New Roman" w:eastAsia="Times New Roman" w:hAnsi="Times New Roman" w:cs="Times New Roman"/>
          <w:color w:val="000000" w:themeColor="text1"/>
          <w:sz w:val="24"/>
          <w:szCs w:val="24"/>
        </w:rPr>
        <w:t xml:space="preserve">Anlægsprojektet vurderes ikke </w:t>
      </w:r>
      <w:r w:rsidR="00547CCA" w:rsidRPr="4F00BDBC">
        <w:rPr>
          <w:rFonts w:ascii="Times New Roman" w:eastAsia="Times New Roman" w:hAnsi="Times New Roman" w:cs="Times New Roman"/>
          <w:color w:val="000000" w:themeColor="text1"/>
          <w:sz w:val="24"/>
          <w:szCs w:val="24"/>
        </w:rPr>
        <w:t>derudover</w:t>
      </w:r>
      <w:r w:rsidRPr="4F00BDBC">
        <w:rPr>
          <w:rFonts w:ascii="Times New Roman" w:eastAsia="Times New Roman" w:hAnsi="Times New Roman" w:cs="Times New Roman"/>
          <w:color w:val="000000" w:themeColor="text1"/>
          <w:sz w:val="24"/>
          <w:szCs w:val="24"/>
        </w:rPr>
        <w:t xml:space="preserve"> at medføre væsentlige konsekvenser for landskabet og de visuelle forhold</w:t>
      </w:r>
      <w:r w:rsidR="00016DCB" w:rsidRPr="4F00BDBC">
        <w:rPr>
          <w:rFonts w:ascii="Times New Roman" w:eastAsia="Times New Roman" w:hAnsi="Times New Roman" w:cs="Times New Roman"/>
          <w:color w:val="000000" w:themeColor="text1"/>
          <w:sz w:val="24"/>
          <w:szCs w:val="24"/>
        </w:rPr>
        <w:t xml:space="preserve">, hvorfor der ikke </w:t>
      </w:r>
      <w:r w:rsidRPr="4F00BDBC">
        <w:rPr>
          <w:rFonts w:ascii="Times New Roman" w:eastAsia="Times New Roman" w:hAnsi="Times New Roman" w:cs="Times New Roman"/>
          <w:color w:val="000000" w:themeColor="text1"/>
          <w:sz w:val="24"/>
          <w:szCs w:val="24"/>
        </w:rPr>
        <w:t xml:space="preserve">etableres </w:t>
      </w:r>
      <w:r w:rsidR="00016DCB" w:rsidRPr="4F00BDBC">
        <w:rPr>
          <w:rFonts w:ascii="Times New Roman" w:eastAsia="Times New Roman" w:hAnsi="Times New Roman" w:cs="Times New Roman"/>
          <w:color w:val="000000" w:themeColor="text1"/>
          <w:sz w:val="24"/>
          <w:szCs w:val="24"/>
        </w:rPr>
        <w:t>yderligere</w:t>
      </w:r>
      <w:r w:rsidRPr="4F00BDBC">
        <w:rPr>
          <w:rFonts w:ascii="Times New Roman" w:eastAsia="Times New Roman" w:hAnsi="Times New Roman" w:cs="Times New Roman"/>
          <w:color w:val="000000" w:themeColor="text1"/>
          <w:sz w:val="24"/>
          <w:szCs w:val="24"/>
        </w:rPr>
        <w:t xml:space="preserve"> afværgeforanstaltninger. </w:t>
      </w:r>
    </w:p>
    <w:p w14:paraId="519FCD1F" w14:textId="77777777" w:rsidR="00F65537" w:rsidRPr="00B70F81" w:rsidRDefault="00F65537" w:rsidP="005322E4">
      <w:pPr>
        <w:spacing w:line="276" w:lineRule="auto"/>
        <w:rPr>
          <w:rFonts w:ascii="Times New Roman" w:eastAsia="Times New Roman" w:hAnsi="Times New Roman" w:cs="Times New Roman"/>
          <w:color w:val="000000"/>
          <w:sz w:val="18"/>
          <w:szCs w:val="18"/>
        </w:rPr>
      </w:pPr>
    </w:p>
    <w:p w14:paraId="027F9D46" w14:textId="77777777"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78" w:name="_Toc161386715"/>
      <w:bookmarkStart w:id="79" w:name="_Toc161387097"/>
      <w:r w:rsidRPr="00B70F81">
        <w:rPr>
          <w:rFonts w:ascii="Times New Roman" w:eastAsia="Times New Roman" w:hAnsi="Times New Roman" w:cs="Times New Roman"/>
          <w:b/>
          <w:bCs/>
          <w:sz w:val="24"/>
          <w:szCs w:val="24"/>
        </w:rPr>
        <w:t>9.3 Arkæologi og kulturarv</w:t>
      </w:r>
      <w:bookmarkEnd w:id="78"/>
      <w:bookmarkEnd w:id="79"/>
      <w:r w:rsidRPr="00B70F81">
        <w:rPr>
          <w:rFonts w:ascii="Times New Roman" w:eastAsia="Times New Roman" w:hAnsi="Times New Roman" w:cs="Times New Roman"/>
          <w:b/>
          <w:bCs/>
          <w:sz w:val="24"/>
          <w:szCs w:val="24"/>
        </w:rPr>
        <w:t> </w:t>
      </w:r>
    </w:p>
    <w:p w14:paraId="74C12FE6"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80" w:name="_Toc161386716"/>
      <w:bookmarkStart w:id="81" w:name="_Toc161387098"/>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3.1 Eksisterende forhold</w:t>
      </w:r>
      <w:bookmarkEnd w:id="80"/>
      <w:bookmarkEnd w:id="81"/>
      <w:r w:rsidRPr="00B70F81">
        <w:rPr>
          <w:rFonts w:ascii="Times New Roman" w:eastAsia="Times New Roman" w:hAnsi="Times New Roman" w:cs="Times New Roman"/>
          <w:color w:val="000000"/>
          <w:sz w:val="24"/>
          <w:szCs w:val="24"/>
        </w:rPr>
        <w:t> </w:t>
      </w:r>
    </w:p>
    <w:p w14:paraId="7D2F700A" w14:textId="77777777" w:rsidR="00E177AA" w:rsidRDefault="00577CF7" w:rsidP="005322E4">
      <w:pPr>
        <w:spacing w:line="276" w:lineRule="auto"/>
        <w:rPr>
          <w:rFonts w:ascii="Times New Roman" w:eastAsia="Times New Roman" w:hAnsi="Times New Roman" w:cs="Times New Roman"/>
          <w:color w:val="000000"/>
          <w:sz w:val="24"/>
          <w:szCs w:val="24"/>
        </w:rPr>
      </w:pPr>
      <w:r w:rsidRPr="4F00BDBC">
        <w:rPr>
          <w:rFonts w:ascii="Times New Roman" w:eastAsia="Times New Roman" w:hAnsi="Times New Roman" w:cs="Times New Roman"/>
          <w:color w:val="000000" w:themeColor="text1"/>
          <w:sz w:val="24"/>
          <w:szCs w:val="24"/>
        </w:rPr>
        <w:t>Der findes mange fortidsminder, herunder gravhøje langs den eksisterende Rute 11, ligesom der er gjort en række arkæologiske fund</w:t>
      </w:r>
      <w:r w:rsidR="00E50E71" w:rsidRPr="4F00BDBC">
        <w:rPr>
          <w:rFonts w:ascii="Times New Roman" w:eastAsia="Times New Roman" w:hAnsi="Times New Roman" w:cs="Times New Roman"/>
          <w:color w:val="000000" w:themeColor="text1"/>
          <w:sz w:val="24"/>
          <w:szCs w:val="24"/>
        </w:rPr>
        <w:t xml:space="preserve"> på strækningen</w:t>
      </w:r>
      <w:r w:rsidRPr="4F00BDBC">
        <w:rPr>
          <w:rFonts w:ascii="Times New Roman" w:eastAsia="Times New Roman" w:hAnsi="Times New Roman" w:cs="Times New Roman"/>
          <w:color w:val="000000" w:themeColor="text1"/>
          <w:sz w:val="24"/>
          <w:szCs w:val="24"/>
        </w:rPr>
        <w:t xml:space="preserve">. </w:t>
      </w:r>
    </w:p>
    <w:p w14:paraId="74CFBA57" w14:textId="3512F661" w:rsidR="0070575E" w:rsidRPr="005049FE" w:rsidRDefault="0070575E" w:rsidP="005322E4">
      <w:pPr>
        <w:spacing w:line="276" w:lineRule="auto"/>
        <w:rPr>
          <w:rFonts w:ascii="Times New Roman" w:eastAsia="Times New Roman" w:hAnsi="Times New Roman" w:cs="Times New Roman"/>
          <w:color w:val="000000"/>
          <w:sz w:val="24"/>
          <w:szCs w:val="24"/>
        </w:rPr>
      </w:pPr>
      <w:r w:rsidRPr="4F00BDBC">
        <w:rPr>
          <w:rFonts w:ascii="Times New Roman" w:eastAsia="Times New Roman" w:hAnsi="Times New Roman" w:cs="Times New Roman"/>
          <w:color w:val="000000" w:themeColor="text1"/>
          <w:sz w:val="24"/>
          <w:szCs w:val="24"/>
        </w:rPr>
        <w:t xml:space="preserve">Varde Kommune </w:t>
      </w:r>
      <w:r w:rsidR="006B2EED" w:rsidRPr="4F00BDBC">
        <w:rPr>
          <w:rFonts w:ascii="Times New Roman" w:eastAsia="Times New Roman" w:hAnsi="Times New Roman" w:cs="Times New Roman"/>
          <w:color w:val="000000" w:themeColor="text1"/>
          <w:sz w:val="24"/>
          <w:szCs w:val="24"/>
        </w:rPr>
        <w:t xml:space="preserve">har ikke udpeget kulturmiljøer </w:t>
      </w:r>
      <w:r w:rsidR="536F42CB" w:rsidRPr="16B7722A">
        <w:rPr>
          <w:rFonts w:ascii="Times New Roman" w:eastAsia="Times New Roman" w:hAnsi="Times New Roman" w:cs="Times New Roman"/>
          <w:color w:val="000000" w:themeColor="text1"/>
          <w:sz w:val="24"/>
          <w:szCs w:val="24"/>
        </w:rPr>
        <w:t>inden</w:t>
      </w:r>
      <w:r w:rsidR="4E498B23" w:rsidRPr="16B7722A">
        <w:rPr>
          <w:rFonts w:ascii="Times New Roman" w:eastAsia="Times New Roman" w:hAnsi="Times New Roman" w:cs="Times New Roman"/>
          <w:color w:val="000000" w:themeColor="text1"/>
          <w:sz w:val="24"/>
          <w:szCs w:val="24"/>
        </w:rPr>
        <w:t xml:space="preserve"> </w:t>
      </w:r>
      <w:r w:rsidR="536F42CB" w:rsidRPr="16B7722A">
        <w:rPr>
          <w:rFonts w:ascii="Times New Roman" w:eastAsia="Times New Roman" w:hAnsi="Times New Roman" w:cs="Times New Roman"/>
          <w:color w:val="000000" w:themeColor="text1"/>
          <w:sz w:val="24"/>
          <w:szCs w:val="24"/>
        </w:rPr>
        <w:t>for</w:t>
      </w:r>
      <w:r w:rsidR="006B2EED" w:rsidRPr="4F00BDBC">
        <w:rPr>
          <w:rFonts w:ascii="Times New Roman" w:eastAsia="Times New Roman" w:hAnsi="Times New Roman" w:cs="Times New Roman"/>
          <w:color w:val="000000" w:themeColor="text1"/>
          <w:sz w:val="24"/>
          <w:szCs w:val="24"/>
        </w:rPr>
        <w:t xml:space="preserve"> eller i umiddelbar nærhed af undersøgelsesområdet</w:t>
      </w:r>
      <w:r w:rsidR="00E92FB3" w:rsidRPr="4F00BDBC">
        <w:rPr>
          <w:rFonts w:ascii="Times New Roman" w:eastAsia="Times New Roman" w:hAnsi="Times New Roman" w:cs="Times New Roman"/>
          <w:color w:val="000000" w:themeColor="text1"/>
          <w:sz w:val="24"/>
          <w:szCs w:val="24"/>
        </w:rPr>
        <w:t xml:space="preserve"> for anlægsprojektet</w:t>
      </w:r>
      <w:r w:rsidR="006B2EED" w:rsidRPr="4F00BDBC">
        <w:rPr>
          <w:rFonts w:ascii="Times New Roman" w:eastAsia="Times New Roman" w:hAnsi="Times New Roman" w:cs="Times New Roman"/>
          <w:color w:val="000000" w:themeColor="text1"/>
          <w:sz w:val="24"/>
          <w:szCs w:val="24"/>
        </w:rPr>
        <w:t>. Derimod har Esbjerg Kommune udpeget to kulturmiljøer</w:t>
      </w:r>
      <w:r w:rsidR="5E29460B" w:rsidRPr="16B7722A">
        <w:rPr>
          <w:rFonts w:ascii="Times New Roman" w:eastAsia="Times New Roman" w:hAnsi="Times New Roman" w:cs="Times New Roman"/>
          <w:color w:val="000000" w:themeColor="text1"/>
          <w:sz w:val="24"/>
          <w:szCs w:val="24"/>
        </w:rPr>
        <w:t>,</w:t>
      </w:r>
      <w:r w:rsidR="006B2EED" w:rsidRPr="4F00BDBC">
        <w:rPr>
          <w:rFonts w:ascii="Times New Roman" w:eastAsia="Times New Roman" w:hAnsi="Times New Roman" w:cs="Times New Roman"/>
          <w:color w:val="000000" w:themeColor="text1"/>
          <w:sz w:val="24"/>
          <w:szCs w:val="24"/>
        </w:rPr>
        <w:t xml:space="preserve"> som krydses af korridoren.</w:t>
      </w:r>
      <w:r w:rsidR="000830F8" w:rsidRPr="4F00BDBC">
        <w:rPr>
          <w:rFonts w:ascii="Times New Roman" w:eastAsia="Times New Roman" w:hAnsi="Times New Roman" w:cs="Times New Roman"/>
          <w:color w:val="000000" w:themeColor="text1"/>
          <w:sz w:val="24"/>
          <w:szCs w:val="24"/>
        </w:rPr>
        <w:t xml:space="preserve"> Lifstrup og Ølufvad samt Skads er udpeget som et kulturmiljø, idet de udgør udskiftningslandsbyer.</w:t>
      </w:r>
    </w:p>
    <w:p w14:paraId="1191AABF" w14:textId="39FC7D91" w:rsidR="00112C5F" w:rsidRDefault="005F0705" w:rsidP="005322E4">
      <w:pPr>
        <w:spacing w:line="276" w:lineRule="auto"/>
        <w:rPr>
          <w:rFonts w:ascii="Times New Roman" w:eastAsia="Times New Roman" w:hAnsi="Times New Roman" w:cs="Times New Roman"/>
          <w:color w:val="000000"/>
          <w:sz w:val="24"/>
          <w:szCs w:val="24"/>
        </w:rPr>
      </w:pPr>
      <w:r w:rsidRPr="4F00BDBC">
        <w:rPr>
          <w:rFonts w:ascii="Times New Roman" w:eastAsia="Times New Roman" w:hAnsi="Times New Roman" w:cs="Times New Roman"/>
          <w:color w:val="000000" w:themeColor="text1"/>
          <w:sz w:val="24"/>
          <w:szCs w:val="24"/>
        </w:rPr>
        <w:t xml:space="preserve">Der er en del fredede fortidsminder med tilhørende </w:t>
      </w:r>
      <w:r w:rsidR="00025674" w:rsidRPr="4F00BDBC">
        <w:rPr>
          <w:rFonts w:ascii="Times New Roman" w:eastAsia="Times New Roman" w:hAnsi="Times New Roman" w:cs="Times New Roman"/>
          <w:color w:val="000000" w:themeColor="text1"/>
          <w:sz w:val="24"/>
          <w:szCs w:val="24"/>
        </w:rPr>
        <w:t>fortidsmindebeskyttelse</w:t>
      </w:r>
      <w:r w:rsidR="006F07D3" w:rsidRPr="4F00BDBC">
        <w:rPr>
          <w:rFonts w:ascii="Times New Roman" w:eastAsia="Times New Roman" w:hAnsi="Times New Roman" w:cs="Times New Roman"/>
          <w:color w:val="000000" w:themeColor="text1"/>
          <w:sz w:val="24"/>
          <w:szCs w:val="24"/>
        </w:rPr>
        <w:t>slinje inden for eller i umiddelbar nærhed til undersøg</w:t>
      </w:r>
      <w:r w:rsidR="00120132" w:rsidRPr="4F00BDBC">
        <w:rPr>
          <w:rFonts w:ascii="Times New Roman" w:eastAsia="Times New Roman" w:hAnsi="Times New Roman" w:cs="Times New Roman"/>
          <w:color w:val="000000" w:themeColor="text1"/>
          <w:sz w:val="24"/>
          <w:szCs w:val="24"/>
        </w:rPr>
        <w:t>elses</w:t>
      </w:r>
      <w:r w:rsidR="006F07D3" w:rsidRPr="4F00BDBC">
        <w:rPr>
          <w:rFonts w:ascii="Times New Roman" w:eastAsia="Times New Roman" w:hAnsi="Times New Roman" w:cs="Times New Roman"/>
          <w:color w:val="000000" w:themeColor="text1"/>
          <w:sz w:val="24"/>
          <w:szCs w:val="24"/>
        </w:rPr>
        <w:t xml:space="preserve">området. </w:t>
      </w:r>
      <w:r w:rsidR="009543A4" w:rsidRPr="4F00BDBC">
        <w:rPr>
          <w:rFonts w:ascii="Times New Roman" w:eastAsia="Times New Roman" w:hAnsi="Times New Roman" w:cs="Times New Roman"/>
          <w:color w:val="000000" w:themeColor="text1"/>
          <w:sz w:val="24"/>
          <w:szCs w:val="24"/>
        </w:rPr>
        <w:t xml:space="preserve"> </w:t>
      </w:r>
    </w:p>
    <w:p w14:paraId="5FE84FD9" w14:textId="655A2CB7" w:rsidR="009567CE" w:rsidRDefault="009543A4" w:rsidP="005322E4">
      <w:pPr>
        <w:spacing w:line="276" w:lineRule="auto"/>
        <w:rPr>
          <w:rFonts w:ascii="Times New Roman" w:eastAsia="Times New Roman" w:hAnsi="Times New Roman" w:cs="Times New Roman"/>
          <w:color w:val="000000"/>
          <w:sz w:val="24"/>
          <w:szCs w:val="24"/>
        </w:rPr>
      </w:pPr>
      <w:r w:rsidRPr="4F00BDBC">
        <w:rPr>
          <w:rFonts w:ascii="Times New Roman" w:eastAsia="Times New Roman" w:hAnsi="Times New Roman" w:cs="Times New Roman"/>
          <w:color w:val="000000" w:themeColor="text1"/>
          <w:sz w:val="24"/>
          <w:szCs w:val="24"/>
        </w:rPr>
        <w:t>Udover de arkæologiske interesser findes bevaringsværdige bygninger, beskyttede sten- og jorddiger samt udpegede kulturmiljøer omkring Rute 11.</w:t>
      </w:r>
      <w:r w:rsidR="00FD5313" w:rsidRPr="4F00BDBC">
        <w:rPr>
          <w:rFonts w:ascii="Times New Roman" w:eastAsia="Times New Roman" w:hAnsi="Times New Roman" w:cs="Times New Roman"/>
          <w:color w:val="000000" w:themeColor="text1"/>
          <w:sz w:val="24"/>
          <w:szCs w:val="24"/>
        </w:rPr>
        <w:t xml:space="preserve"> </w:t>
      </w:r>
      <w:r w:rsidR="00891CB4" w:rsidRPr="4F00BDBC">
        <w:rPr>
          <w:rFonts w:ascii="Times New Roman" w:eastAsia="Times New Roman" w:hAnsi="Times New Roman" w:cs="Times New Roman"/>
          <w:color w:val="000000" w:themeColor="text1"/>
          <w:sz w:val="24"/>
          <w:szCs w:val="24"/>
        </w:rPr>
        <w:t>Projektet</w:t>
      </w:r>
      <w:r w:rsidR="00FD5313" w:rsidRPr="4F00BDBC">
        <w:rPr>
          <w:rFonts w:ascii="Times New Roman" w:eastAsia="Times New Roman" w:hAnsi="Times New Roman" w:cs="Times New Roman"/>
          <w:color w:val="000000" w:themeColor="text1"/>
          <w:sz w:val="24"/>
          <w:szCs w:val="24"/>
        </w:rPr>
        <w:t xml:space="preserve"> berører ingen fredede bygninger. Derimod berøre</w:t>
      </w:r>
      <w:r w:rsidR="00891CB4" w:rsidRPr="4F00BDBC">
        <w:rPr>
          <w:rFonts w:ascii="Times New Roman" w:eastAsia="Times New Roman" w:hAnsi="Times New Roman" w:cs="Times New Roman"/>
          <w:color w:val="000000" w:themeColor="text1"/>
          <w:sz w:val="24"/>
          <w:szCs w:val="24"/>
        </w:rPr>
        <w:t>s</w:t>
      </w:r>
      <w:r w:rsidR="00FD5313" w:rsidRPr="4F00BDBC">
        <w:rPr>
          <w:rFonts w:ascii="Times New Roman" w:eastAsia="Times New Roman" w:hAnsi="Times New Roman" w:cs="Times New Roman"/>
          <w:color w:val="000000" w:themeColor="text1"/>
          <w:sz w:val="24"/>
          <w:szCs w:val="24"/>
        </w:rPr>
        <w:t xml:space="preserve"> fire bevaringsværdige bygninger med mellem bevaringsværdi</w:t>
      </w:r>
      <w:r w:rsidR="00E60180" w:rsidRPr="4F00BDBC">
        <w:rPr>
          <w:rFonts w:ascii="Times New Roman" w:eastAsia="Times New Roman" w:hAnsi="Times New Roman" w:cs="Times New Roman"/>
          <w:color w:val="000000" w:themeColor="text1"/>
          <w:sz w:val="24"/>
          <w:szCs w:val="24"/>
        </w:rPr>
        <w:t xml:space="preserve"> </w:t>
      </w:r>
      <w:r w:rsidR="00E60180" w:rsidRPr="4F00BDBC">
        <w:rPr>
          <w:rFonts w:ascii="Times New Roman" w:eastAsia="Times New Roman" w:hAnsi="Times New Roman" w:cs="Times New Roman"/>
          <w:color w:val="000000" w:themeColor="text1"/>
          <w:sz w:val="24"/>
          <w:szCs w:val="24"/>
        </w:rPr>
        <w:lastRenderedPageBreak/>
        <w:t>ved udbygningen</w:t>
      </w:r>
      <w:r w:rsidR="00FD5313" w:rsidRPr="4F00BDBC">
        <w:rPr>
          <w:rFonts w:ascii="Times New Roman" w:eastAsia="Times New Roman" w:hAnsi="Times New Roman" w:cs="Times New Roman"/>
          <w:color w:val="000000" w:themeColor="text1"/>
          <w:sz w:val="24"/>
          <w:szCs w:val="24"/>
        </w:rPr>
        <w:t>. En af de bevaringsværdige bygninger er beliggende i et udpeget kulturmiljø</w:t>
      </w:r>
      <w:r w:rsidR="00002A03" w:rsidRPr="4F00BDBC">
        <w:rPr>
          <w:rFonts w:ascii="Times New Roman" w:eastAsia="Times New Roman" w:hAnsi="Times New Roman" w:cs="Times New Roman"/>
          <w:color w:val="000000" w:themeColor="text1"/>
          <w:sz w:val="24"/>
          <w:szCs w:val="24"/>
        </w:rPr>
        <w:t>.</w:t>
      </w:r>
    </w:p>
    <w:p w14:paraId="4E26AD3F" w14:textId="77777777" w:rsidR="001E414F" w:rsidRPr="00B70F81" w:rsidRDefault="001E414F" w:rsidP="005322E4">
      <w:pPr>
        <w:spacing w:line="276" w:lineRule="auto"/>
        <w:rPr>
          <w:rFonts w:ascii="Times New Roman" w:eastAsia="Times New Roman" w:hAnsi="Times New Roman" w:cs="Times New Roman"/>
          <w:color w:val="000000"/>
          <w:sz w:val="18"/>
          <w:szCs w:val="18"/>
        </w:rPr>
      </w:pPr>
    </w:p>
    <w:p w14:paraId="3CD135EF"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82" w:name="_Toc161386717"/>
      <w:bookmarkStart w:id="83" w:name="_Toc161387099"/>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3.2 Påvirkning i anlægsperioden</w:t>
      </w:r>
      <w:bookmarkEnd w:id="82"/>
      <w:bookmarkEnd w:id="83"/>
      <w:r w:rsidRPr="00B70F81">
        <w:rPr>
          <w:rFonts w:ascii="Times New Roman" w:eastAsia="Times New Roman" w:hAnsi="Times New Roman" w:cs="Times New Roman"/>
          <w:color w:val="000000"/>
          <w:sz w:val="24"/>
          <w:szCs w:val="24"/>
        </w:rPr>
        <w:t> </w:t>
      </w:r>
    </w:p>
    <w:p w14:paraId="75D0961D" w14:textId="41DA4693" w:rsidR="001D079E" w:rsidRDefault="001D079E" w:rsidP="005322E4">
      <w:pPr>
        <w:spacing w:line="276" w:lineRule="auto"/>
        <w:jc w:val="both"/>
        <w:rPr>
          <w:rFonts w:ascii="Times New Roman" w:eastAsia="Times New Roman" w:hAnsi="Times New Roman" w:cs="Times New Roman"/>
          <w:color w:val="000000"/>
          <w:sz w:val="24"/>
          <w:szCs w:val="24"/>
        </w:rPr>
      </w:pPr>
      <w:r w:rsidRPr="6C07B2CA">
        <w:rPr>
          <w:rFonts w:ascii="Times New Roman" w:eastAsia="Times New Roman" w:hAnsi="Times New Roman" w:cs="Times New Roman"/>
          <w:color w:val="000000" w:themeColor="text1"/>
          <w:sz w:val="24"/>
          <w:szCs w:val="24"/>
        </w:rPr>
        <w:t>Anlægsprojektet</w:t>
      </w:r>
      <w:r w:rsidR="686115A2" w:rsidRPr="16B7722A">
        <w:rPr>
          <w:rFonts w:ascii="Times New Roman" w:eastAsia="Times New Roman" w:hAnsi="Times New Roman" w:cs="Times New Roman"/>
          <w:color w:val="000000" w:themeColor="text1"/>
          <w:sz w:val="24"/>
          <w:szCs w:val="24"/>
        </w:rPr>
        <w:t xml:space="preserve"> vil ikke</w:t>
      </w:r>
      <w:r w:rsidRPr="6C07B2CA">
        <w:rPr>
          <w:rFonts w:ascii="Times New Roman" w:eastAsia="Times New Roman" w:hAnsi="Times New Roman" w:cs="Times New Roman"/>
          <w:color w:val="000000" w:themeColor="text1"/>
          <w:sz w:val="24"/>
          <w:szCs w:val="24"/>
        </w:rPr>
        <w:t xml:space="preserve"> berøre beskyttede fortidsminder. En række ikke-beskyttede fortidsminder vil dog blive påvirket</w:t>
      </w:r>
      <w:r w:rsidR="00002A03" w:rsidRPr="6C07B2CA">
        <w:rPr>
          <w:rFonts w:ascii="Times New Roman" w:eastAsia="Times New Roman" w:hAnsi="Times New Roman" w:cs="Times New Roman"/>
          <w:color w:val="000000" w:themeColor="text1"/>
          <w:sz w:val="24"/>
          <w:szCs w:val="24"/>
        </w:rPr>
        <w:t xml:space="preserve"> i anlægsperioden</w:t>
      </w:r>
      <w:r w:rsidRPr="6C07B2CA">
        <w:rPr>
          <w:rFonts w:ascii="Times New Roman" w:eastAsia="Times New Roman" w:hAnsi="Times New Roman" w:cs="Times New Roman"/>
          <w:color w:val="000000" w:themeColor="text1"/>
          <w:sz w:val="24"/>
          <w:szCs w:val="24"/>
        </w:rPr>
        <w:t>, men disse udgør alene overpløjede gravhøje, som ikke er synlige i landskabet</w:t>
      </w:r>
      <w:r w:rsidRPr="5E884496">
        <w:rPr>
          <w:rFonts w:ascii="Times New Roman" w:eastAsia="Times New Roman" w:hAnsi="Times New Roman" w:cs="Times New Roman"/>
          <w:color w:val="000000" w:themeColor="text1"/>
          <w:sz w:val="24"/>
          <w:szCs w:val="24"/>
        </w:rPr>
        <w:t>.</w:t>
      </w:r>
      <w:r w:rsidRPr="6C07B2CA">
        <w:rPr>
          <w:rFonts w:ascii="Times New Roman" w:eastAsia="Times New Roman" w:hAnsi="Times New Roman" w:cs="Times New Roman"/>
          <w:color w:val="000000" w:themeColor="text1"/>
          <w:sz w:val="24"/>
          <w:szCs w:val="24"/>
        </w:rPr>
        <w:t xml:space="preserve"> Ved anlægsarbejdet kan der være risiko for at støde på ukendte fortidsminder eller fund. </w:t>
      </w:r>
    </w:p>
    <w:p w14:paraId="5EF82EF4" w14:textId="57E1B60F" w:rsidR="001D079E" w:rsidRDefault="001D079E" w:rsidP="005C09BB">
      <w:pPr>
        <w:spacing w:line="276" w:lineRule="auto"/>
        <w:rPr>
          <w:rFonts w:ascii="Times New Roman" w:eastAsia="Times New Roman" w:hAnsi="Times New Roman" w:cs="Times New Roman"/>
          <w:color w:val="000000"/>
          <w:sz w:val="24"/>
          <w:szCs w:val="24"/>
        </w:rPr>
      </w:pPr>
      <w:r w:rsidRPr="4EA0B1E5">
        <w:rPr>
          <w:rFonts w:ascii="Times New Roman" w:eastAsia="Times New Roman" w:hAnsi="Times New Roman" w:cs="Times New Roman"/>
          <w:color w:val="000000" w:themeColor="text1"/>
          <w:sz w:val="24"/>
          <w:szCs w:val="24"/>
        </w:rPr>
        <w:t xml:space="preserve">I </w:t>
      </w:r>
      <w:r w:rsidRPr="08D94B7C">
        <w:rPr>
          <w:rFonts w:ascii="Times New Roman" w:eastAsia="Times New Roman" w:hAnsi="Times New Roman" w:cs="Times New Roman"/>
          <w:color w:val="000000" w:themeColor="text1"/>
          <w:sz w:val="24"/>
          <w:szCs w:val="24"/>
        </w:rPr>
        <w:t>anlægsperioden</w:t>
      </w:r>
      <w:r w:rsidRPr="4EA0B1E5">
        <w:rPr>
          <w:rFonts w:ascii="Times New Roman" w:eastAsia="Times New Roman" w:hAnsi="Times New Roman" w:cs="Times New Roman"/>
          <w:color w:val="000000" w:themeColor="text1"/>
          <w:sz w:val="24"/>
          <w:szCs w:val="24"/>
        </w:rPr>
        <w:t xml:space="preserve"> gennembrydes et enkelt beskyttet sten- og jorddige, som dog ikke fremstår tydeligt i landskabet i dag.</w:t>
      </w:r>
      <w:r w:rsidR="005C09BB" w:rsidRPr="4EA0B1E5">
        <w:rPr>
          <w:rFonts w:ascii="Times New Roman" w:eastAsia="Times New Roman" w:hAnsi="Times New Roman" w:cs="Times New Roman"/>
          <w:color w:val="000000" w:themeColor="text1"/>
          <w:sz w:val="24"/>
          <w:szCs w:val="24"/>
        </w:rPr>
        <w:t xml:space="preserve"> </w:t>
      </w:r>
      <w:r w:rsidR="005C09BB" w:rsidRPr="0A53CA87">
        <w:rPr>
          <w:rFonts w:ascii="Times New Roman" w:eastAsia="Times New Roman" w:hAnsi="Times New Roman" w:cs="Times New Roman"/>
          <w:color w:val="000000" w:themeColor="text1"/>
          <w:sz w:val="24"/>
          <w:szCs w:val="24"/>
        </w:rPr>
        <w:t xml:space="preserve">Det beskyttede sten- og jorddige </w:t>
      </w:r>
      <w:r w:rsidR="005371F7" w:rsidRPr="4EA0B1E5">
        <w:rPr>
          <w:rFonts w:ascii="Times New Roman" w:eastAsia="Times New Roman" w:hAnsi="Times New Roman" w:cs="Times New Roman"/>
          <w:color w:val="000000" w:themeColor="text1"/>
          <w:sz w:val="24"/>
          <w:szCs w:val="24"/>
        </w:rPr>
        <w:t xml:space="preserve">er </w:t>
      </w:r>
      <w:r w:rsidR="005C09BB" w:rsidRPr="1B0E6FEA">
        <w:rPr>
          <w:rFonts w:ascii="Times New Roman" w:eastAsia="Times New Roman" w:hAnsi="Times New Roman" w:cs="Times New Roman"/>
          <w:color w:val="000000" w:themeColor="text1"/>
          <w:sz w:val="24"/>
          <w:szCs w:val="24"/>
        </w:rPr>
        <w:t>allerede inden udbygningen gennembrudt</w:t>
      </w:r>
      <w:r w:rsidR="7E781143" w:rsidRPr="16B7722A">
        <w:rPr>
          <w:rFonts w:ascii="Times New Roman" w:eastAsia="Times New Roman" w:hAnsi="Times New Roman" w:cs="Times New Roman"/>
          <w:color w:val="000000" w:themeColor="text1"/>
          <w:sz w:val="24"/>
          <w:szCs w:val="24"/>
        </w:rPr>
        <w:t>,</w:t>
      </w:r>
      <w:r w:rsidR="005C09BB" w:rsidRPr="1B0E6FEA">
        <w:rPr>
          <w:rFonts w:ascii="Times New Roman" w:eastAsia="Times New Roman" w:hAnsi="Times New Roman" w:cs="Times New Roman"/>
          <w:color w:val="000000" w:themeColor="text1"/>
          <w:sz w:val="24"/>
          <w:szCs w:val="24"/>
        </w:rPr>
        <w:t xml:space="preserve"> og dermed vurderes påvirkningen at være moderat.</w:t>
      </w:r>
    </w:p>
    <w:p w14:paraId="5ADE02B2" w14:textId="7A5711BE" w:rsidR="0AAE40C7" w:rsidRDefault="0AAE40C7" w:rsidP="00D73B80">
      <w:pPr>
        <w:spacing w:line="276" w:lineRule="auto"/>
        <w:rPr>
          <w:rFonts w:ascii="Times New Roman" w:eastAsia="Times New Roman" w:hAnsi="Times New Roman" w:cs="Times New Roman"/>
          <w:sz w:val="24"/>
          <w:szCs w:val="24"/>
        </w:rPr>
      </w:pPr>
      <w:r w:rsidRPr="2198D10E">
        <w:rPr>
          <w:rFonts w:ascii="Times New Roman" w:eastAsia="Times New Roman" w:hAnsi="Times New Roman" w:cs="Times New Roman"/>
          <w:sz w:val="24"/>
          <w:szCs w:val="24"/>
        </w:rPr>
        <w:t xml:space="preserve">Udbygningen omfatter nedrivning af en bevaringsværdig ejendom i Esbjerg. Påvirkningen er </w:t>
      </w:r>
      <w:r w:rsidR="59A85588" w:rsidRPr="2198D10E">
        <w:rPr>
          <w:rFonts w:ascii="Times New Roman" w:eastAsia="Times New Roman" w:hAnsi="Times New Roman" w:cs="Times New Roman"/>
          <w:sz w:val="24"/>
          <w:szCs w:val="24"/>
        </w:rPr>
        <w:t>permanent og vurderes at være væsentlig.</w:t>
      </w:r>
    </w:p>
    <w:p w14:paraId="551C77F5" w14:textId="77777777" w:rsidR="00D73B80" w:rsidRDefault="00D73B80" w:rsidP="00725E9C">
      <w:pPr>
        <w:spacing w:line="276" w:lineRule="auto"/>
        <w:rPr>
          <w:rFonts w:ascii="Times New Roman" w:eastAsia="Times New Roman" w:hAnsi="Times New Roman" w:cs="Times New Roman"/>
          <w:sz w:val="24"/>
          <w:szCs w:val="24"/>
        </w:rPr>
      </w:pPr>
    </w:p>
    <w:p w14:paraId="35EA5F82"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84" w:name="_Toc161386718"/>
      <w:bookmarkStart w:id="85" w:name="_Toc161387100"/>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3.3 Påvirkning efter udbygning</w:t>
      </w:r>
      <w:bookmarkEnd w:id="84"/>
      <w:bookmarkEnd w:id="85"/>
      <w:r w:rsidRPr="00B70F81">
        <w:rPr>
          <w:rFonts w:ascii="Times New Roman" w:eastAsia="Times New Roman" w:hAnsi="Times New Roman" w:cs="Times New Roman"/>
          <w:color w:val="000000"/>
          <w:sz w:val="24"/>
          <w:szCs w:val="24"/>
        </w:rPr>
        <w:t> </w:t>
      </w:r>
    </w:p>
    <w:p w14:paraId="4273C7BD" w14:textId="6DD25AB4" w:rsidR="00734A18" w:rsidRDefault="00734A18" w:rsidP="001D079E">
      <w:pPr>
        <w:spacing w:line="276" w:lineRule="auto"/>
        <w:rPr>
          <w:rFonts w:ascii="Times New Roman" w:eastAsia="Times New Roman" w:hAnsi="Times New Roman" w:cs="Times New Roman"/>
          <w:color w:val="000000"/>
          <w:sz w:val="24"/>
          <w:szCs w:val="24"/>
        </w:rPr>
      </w:pPr>
      <w:r w:rsidRPr="2198D10E">
        <w:rPr>
          <w:rFonts w:ascii="Times New Roman" w:eastAsia="Times New Roman" w:hAnsi="Times New Roman" w:cs="Times New Roman"/>
          <w:color w:val="000000" w:themeColor="text1"/>
          <w:sz w:val="24"/>
          <w:szCs w:val="24"/>
        </w:rPr>
        <w:t xml:space="preserve">Der </w:t>
      </w:r>
      <w:r w:rsidR="2E5EA5F2" w:rsidRPr="16B7722A">
        <w:rPr>
          <w:rFonts w:ascii="Times New Roman" w:eastAsia="Times New Roman" w:hAnsi="Times New Roman" w:cs="Times New Roman"/>
          <w:color w:val="000000" w:themeColor="text1"/>
          <w:sz w:val="24"/>
          <w:szCs w:val="24"/>
        </w:rPr>
        <w:t>vil</w:t>
      </w:r>
      <w:r w:rsidRPr="2198D10E">
        <w:rPr>
          <w:rFonts w:ascii="Times New Roman" w:eastAsia="Times New Roman" w:hAnsi="Times New Roman" w:cs="Times New Roman"/>
          <w:color w:val="000000" w:themeColor="text1"/>
          <w:sz w:val="24"/>
          <w:szCs w:val="24"/>
        </w:rPr>
        <w:t xml:space="preserve"> ikke</w:t>
      </w:r>
      <w:r w:rsidR="2DF62BBE" w:rsidRPr="16B7722A">
        <w:rPr>
          <w:rFonts w:ascii="Times New Roman" w:eastAsia="Times New Roman" w:hAnsi="Times New Roman" w:cs="Times New Roman"/>
          <w:color w:val="000000" w:themeColor="text1"/>
          <w:sz w:val="24"/>
          <w:szCs w:val="24"/>
        </w:rPr>
        <w:t xml:space="preserve"> være</w:t>
      </w:r>
      <w:r w:rsidRPr="2198D10E">
        <w:rPr>
          <w:rFonts w:ascii="Times New Roman" w:eastAsia="Times New Roman" w:hAnsi="Times New Roman" w:cs="Times New Roman"/>
          <w:color w:val="000000" w:themeColor="text1"/>
          <w:sz w:val="24"/>
          <w:szCs w:val="24"/>
        </w:rPr>
        <w:t xml:space="preserve"> risiko for direkte påvirkning af de kendte fortidsminder eller påvirkning af nye fund af arkæologiske interesser i driftsfasen. </w:t>
      </w:r>
    </w:p>
    <w:p w14:paraId="46455232" w14:textId="1A629556" w:rsidR="001D079E" w:rsidRDefault="001D079E" w:rsidP="001D079E">
      <w:pPr>
        <w:spacing w:line="276" w:lineRule="auto"/>
        <w:rPr>
          <w:rFonts w:ascii="Times New Roman" w:eastAsia="Times New Roman" w:hAnsi="Times New Roman" w:cs="Times New Roman"/>
          <w:color w:val="000000"/>
          <w:sz w:val="24"/>
          <w:szCs w:val="24"/>
        </w:rPr>
      </w:pPr>
      <w:r w:rsidRPr="2198D10E">
        <w:rPr>
          <w:rFonts w:ascii="Times New Roman" w:eastAsia="Times New Roman" w:hAnsi="Times New Roman" w:cs="Times New Roman"/>
          <w:color w:val="000000" w:themeColor="text1"/>
          <w:sz w:val="24"/>
          <w:szCs w:val="24"/>
        </w:rPr>
        <w:t>I driftsfasen berøres flere beskyttelseslinjer omkring beskyttede fortidsminder samt to udpegede kulturmiljøer. Beskyttelseslinjerne og kulturmiljøet er allerede i dag påvirket af den eksisterende Rute 11.</w:t>
      </w:r>
    </w:p>
    <w:p w14:paraId="550752F6" w14:textId="175132A6" w:rsidR="001D079E" w:rsidRPr="00EE6D50" w:rsidRDefault="0035769A" w:rsidP="005322E4">
      <w:pPr>
        <w:spacing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Påvirkningen ved u</w:t>
      </w:r>
      <w:r w:rsidR="0010423E" w:rsidRPr="671F1017">
        <w:rPr>
          <w:rFonts w:ascii="Times New Roman" w:eastAsia="Times New Roman" w:hAnsi="Times New Roman" w:cs="Times New Roman"/>
          <w:color w:val="000000" w:themeColor="text1"/>
          <w:sz w:val="24"/>
          <w:szCs w:val="24"/>
        </w:rPr>
        <w:t xml:space="preserve">dbygningen vurderes derfor at være begrænset. </w:t>
      </w:r>
    </w:p>
    <w:p w14:paraId="303D4D96" w14:textId="77777777" w:rsidR="0019133A" w:rsidRPr="0019133A" w:rsidRDefault="0019133A" w:rsidP="005322E4">
      <w:pPr>
        <w:spacing w:line="276" w:lineRule="auto"/>
        <w:jc w:val="both"/>
        <w:rPr>
          <w:rFonts w:ascii="Times New Roman" w:eastAsia="Times New Roman" w:hAnsi="Times New Roman" w:cs="Times New Roman"/>
          <w:color w:val="000000" w:themeColor="text1"/>
          <w:sz w:val="24"/>
          <w:szCs w:val="24"/>
        </w:rPr>
      </w:pPr>
    </w:p>
    <w:p w14:paraId="13E174FC" w14:textId="77777777"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86" w:name="_Toc161386719"/>
      <w:bookmarkStart w:id="87" w:name="_Toc161387101"/>
      <w:r w:rsidRPr="00B70F81">
        <w:rPr>
          <w:rFonts w:ascii="Times New Roman" w:eastAsia="Times New Roman" w:hAnsi="Times New Roman" w:cs="Times New Roman"/>
          <w:b/>
          <w:bCs/>
          <w:sz w:val="24"/>
          <w:szCs w:val="24"/>
        </w:rPr>
        <w:t>9.4 Fredninger</w:t>
      </w:r>
      <w:bookmarkEnd w:id="86"/>
      <w:bookmarkEnd w:id="87"/>
    </w:p>
    <w:p w14:paraId="4B51B5FF"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88" w:name="_Toc161386720"/>
      <w:bookmarkStart w:id="89" w:name="_Toc161387102"/>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4.1 Eksisterende forhold</w:t>
      </w:r>
      <w:bookmarkEnd w:id="88"/>
      <w:bookmarkEnd w:id="89"/>
      <w:r w:rsidRPr="00B70F81">
        <w:rPr>
          <w:rFonts w:ascii="Times New Roman" w:eastAsia="Times New Roman" w:hAnsi="Times New Roman" w:cs="Times New Roman"/>
          <w:color w:val="000000"/>
          <w:sz w:val="24"/>
          <w:szCs w:val="24"/>
        </w:rPr>
        <w:t> </w:t>
      </w:r>
    </w:p>
    <w:p w14:paraId="041C6C05" w14:textId="4F84C58E" w:rsidR="002526A6" w:rsidRPr="00B70F81" w:rsidRDefault="00851BC8" w:rsidP="005322E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Der er </w:t>
      </w:r>
      <w:r w:rsidR="005265DC">
        <w:rPr>
          <w:rFonts w:ascii="Times New Roman" w:eastAsia="Times New Roman" w:hAnsi="Times New Roman" w:cs="Times New Roman"/>
          <w:color w:val="000000"/>
          <w:sz w:val="24"/>
          <w:szCs w:val="24"/>
        </w:rPr>
        <w:t>ingen</w:t>
      </w:r>
      <w:r w:rsidR="007722E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fredninger</w:t>
      </w:r>
      <w:r w:rsidR="003A6BFE">
        <w:rPr>
          <w:rFonts w:ascii="Times New Roman" w:eastAsia="Times New Roman" w:hAnsi="Times New Roman" w:cs="Times New Roman"/>
          <w:color w:val="000000"/>
          <w:sz w:val="24"/>
          <w:szCs w:val="24"/>
        </w:rPr>
        <w:t xml:space="preserve"> inden for projektområdet. </w:t>
      </w:r>
      <w:r w:rsidR="008A3D58">
        <w:rPr>
          <w:rFonts w:ascii="Times New Roman" w:eastAsia="Times New Roman" w:hAnsi="Times New Roman" w:cs="Times New Roman"/>
          <w:color w:val="000000"/>
          <w:sz w:val="24"/>
          <w:szCs w:val="24"/>
        </w:rPr>
        <w:t xml:space="preserve">Anlægsprojektet vil derfor ikke udgøre en påvirkning på </w:t>
      </w:r>
      <w:r w:rsidR="00765595">
        <w:rPr>
          <w:rFonts w:ascii="Times New Roman" w:eastAsia="Times New Roman" w:hAnsi="Times New Roman" w:cs="Times New Roman"/>
          <w:color w:val="000000"/>
          <w:sz w:val="24"/>
          <w:szCs w:val="24"/>
        </w:rPr>
        <w:t xml:space="preserve">eksisterende fredninger i hverken anlægsperiode eller driftsfasen. </w:t>
      </w:r>
      <w:r w:rsidR="003A6BFE">
        <w:rPr>
          <w:rFonts w:ascii="Times New Roman" w:eastAsia="Times New Roman" w:hAnsi="Times New Roman" w:cs="Times New Roman"/>
          <w:color w:val="000000"/>
          <w:sz w:val="24"/>
          <w:szCs w:val="24"/>
        </w:rPr>
        <w:t xml:space="preserve"> </w:t>
      </w:r>
    </w:p>
    <w:p w14:paraId="08E37A6B" w14:textId="3DBB24EF"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90" w:name="_Toc161386722"/>
      <w:bookmarkStart w:id="91" w:name="_Toc161387104"/>
      <w:r w:rsidRPr="1A2C7E49">
        <w:rPr>
          <w:rFonts w:ascii="Times New Roman" w:eastAsia="Times New Roman" w:hAnsi="Times New Roman" w:cs="Times New Roman"/>
          <w:b/>
          <w:bCs/>
          <w:sz w:val="24"/>
          <w:szCs w:val="24"/>
        </w:rPr>
        <w:lastRenderedPageBreak/>
        <w:t>9.5 Materielle goder</w:t>
      </w:r>
      <w:bookmarkEnd w:id="90"/>
      <w:bookmarkEnd w:id="91"/>
      <w:r w:rsidRPr="1A2C7E49">
        <w:rPr>
          <w:rFonts w:ascii="Times New Roman" w:eastAsia="Times New Roman" w:hAnsi="Times New Roman" w:cs="Times New Roman"/>
          <w:b/>
          <w:bCs/>
          <w:sz w:val="24"/>
          <w:szCs w:val="24"/>
        </w:rPr>
        <w:t> </w:t>
      </w:r>
    </w:p>
    <w:p w14:paraId="547862E8" w14:textId="6EC91A73" w:rsidR="00234324" w:rsidRPr="00B70F81" w:rsidRDefault="00234324" w:rsidP="00234324">
      <w:pPr>
        <w:keepNext/>
        <w:keepLines/>
        <w:spacing w:before="40" w:line="276" w:lineRule="auto"/>
        <w:outlineLvl w:val="2"/>
        <w:rPr>
          <w:rFonts w:ascii="Times New Roman" w:eastAsia="Times New Roman" w:hAnsi="Times New Roman" w:cs="Times New Roman"/>
          <w:i/>
          <w:iCs/>
          <w:color w:val="000000"/>
          <w:sz w:val="24"/>
          <w:szCs w:val="24"/>
        </w:rPr>
      </w:pPr>
      <w:r w:rsidRPr="3A33B135">
        <w:rPr>
          <w:rFonts w:ascii="Times New Roman" w:eastAsia="Times New Roman" w:hAnsi="Times New Roman" w:cs="Times New Roman"/>
          <w:sz w:val="24"/>
          <w:szCs w:val="24"/>
        </w:rPr>
        <w:t>9.</w:t>
      </w:r>
      <w:r w:rsidRPr="3A33B135">
        <w:rPr>
          <w:rFonts w:ascii="Times New Roman" w:eastAsia="Times New Roman" w:hAnsi="Times New Roman" w:cs="Times New Roman"/>
          <w:color w:val="000000" w:themeColor="text1"/>
          <w:sz w:val="24"/>
          <w:szCs w:val="24"/>
        </w:rPr>
        <w:t xml:space="preserve">5.1 </w:t>
      </w:r>
      <w:r>
        <w:rPr>
          <w:rFonts w:ascii="Times New Roman" w:eastAsia="Times New Roman" w:hAnsi="Times New Roman" w:cs="Times New Roman"/>
          <w:color w:val="000000" w:themeColor="text1"/>
          <w:sz w:val="24"/>
          <w:szCs w:val="24"/>
        </w:rPr>
        <w:t>Eksisterende forhold</w:t>
      </w:r>
    </w:p>
    <w:p w14:paraId="4840177D" w14:textId="77777777" w:rsidR="00234324" w:rsidRDefault="00234324" w:rsidP="6C72929A">
      <w:pPr>
        <w:keepNext/>
        <w:keepLines/>
        <w:spacing w:before="40" w:line="276" w:lineRule="auto"/>
        <w:rPr>
          <w:rFonts w:ascii="Times New Roman" w:eastAsia="Times New Roman" w:hAnsi="Times New Roman" w:cs="Times New Roman"/>
          <w:sz w:val="24"/>
          <w:szCs w:val="24"/>
        </w:rPr>
      </w:pPr>
      <w:r w:rsidRPr="00A91F99">
        <w:rPr>
          <w:rFonts w:ascii="Times New Roman" w:eastAsia="Times New Roman" w:hAnsi="Times New Roman" w:cs="Times New Roman"/>
          <w:sz w:val="24"/>
          <w:szCs w:val="24"/>
        </w:rPr>
        <w:t xml:space="preserve">Langs linjeføringen anvendes arealerne overvejende til landbrug, samt rekreative arealer, naturområder, beboelse og erhverv. Området er kendetegnet af en relativt kompleks ejendomsstruktur med mange forskellige ejere. </w:t>
      </w:r>
    </w:p>
    <w:p w14:paraId="1B468755" w14:textId="56765702" w:rsidR="00234324" w:rsidRDefault="00234324" w:rsidP="6C72929A">
      <w:pPr>
        <w:keepNext/>
        <w:keepLines/>
        <w:spacing w:before="40" w:line="276" w:lineRule="auto"/>
        <w:rPr>
          <w:rFonts w:ascii="Times New Roman" w:eastAsia="Times New Roman" w:hAnsi="Times New Roman" w:cs="Times New Roman"/>
          <w:sz w:val="24"/>
          <w:szCs w:val="24"/>
        </w:rPr>
      </w:pPr>
      <w:r w:rsidRPr="00A91F99">
        <w:rPr>
          <w:rFonts w:ascii="Times New Roman" w:eastAsia="Times New Roman" w:hAnsi="Times New Roman" w:cs="Times New Roman"/>
          <w:sz w:val="24"/>
          <w:szCs w:val="24"/>
        </w:rPr>
        <w:t>Rute 11 er lokaliseret tæt på Esbjerg Lufthavn</w:t>
      </w:r>
      <w:r>
        <w:rPr>
          <w:rFonts w:ascii="Times New Roman" w:eastAsia="Times New Roman" w:hAnsi="Times New Roman" w:cs="Times New Roman"/>
          <w:sz w:val="24"/>
          <w:szCs w:val="24"/>
        </w:rPr>
        <w:t xml:space="preserve">. </w:t>
      </w:r>
      <w:r w:rsidRPr="00A91F99">
        <w:rPr>
          <w:rFonts w:ascii="Times New Roman" w:eastAsia="Times New Roman" w:hAnsi="Times New Roman" w:cs="Times New Roman"/>
          <w:sz w:val="24"/>
          <w:szCs w:val="24"/>
        </w:rPr>
        <w:t>Der er udlagt sikkerhedszoner omkring lufthavnen, hvor der af hensyn til flysikkerheden er restriktioner i forhold til etablering af vandhuller og søer.</w:t>
      </w:r>
    </w:p>
    <w:p w14:paraId="73324624" w14:textId="659CBFEB" w:rsidR="23CB74C9" w:rsidRDefault="15C6DFF5" w:rsidP="6C72929A">
      <w:pPr>
        <w:keepNext/>
        <w:keepLines/>
        <w:spacing w:before="40" w:line="276" w:lineRule="auto"/>
        <w:rPr>
          <w:rFonts w:ascii="Times New Roman" w:eastAsia="Times New Roman" w:hAnsi="Times New Roman" w:cs="Times New Roman"/>
          <w:sz w:val="24"/>
          <w:szCs w:val="24"/>
        </w:rPr>
      </w:pPr>
      <w:r w:rsidRPr="6C72929A">
        <w:rPr>
          <w:rFonts w:ascii="Times New Roman" w:eastAsia="Times New Roman" w:hAnsi="Times New Roman" w:cs="Times New Roman"/>
          <w:sz w:val="24"/>
          <w:szCs w:val="24"/>
        </w:rPr>
        <w:t xml:space="preserve">Påvirkningen vurderes for de menneskeskabte materielle goder, som i </w:t>
      </w:r>
      <w:r w:rsidR="00B07C25">
        <w:rPr>
          <w:rFonts w:ascii="Times New Roman" w:eastAsia="Times New Roman" w:hAnsi="Times New Roman" w:cs="Times New Roman"/>
          <w:sz w:val="24"/>
          <w:szCs w:val="24"/>
        </w:rPr>
        <w:t>anlægs</w:t>
      </w:r>
      <w:r w:rsidRPr="6C72929A">
        <w:rPr>
          <w:rFonts w:ascii="Times New Roman" w:eastAsia="Times New Roman" w:hAnsi="Times New Roman" w:cs="Times New Roman"/>
          <w:sz w:val="24"/>
          <w:szCs w:val="24"/>
        </w:rPr>
        <w:t>projekt er afgrænset til at omfatte landbrugserhverv, nærliggende erhvervsområder og erhverv generelt i forhold til Rute 11 som trafikal forbindelse.</w:t>
      </w:r>
    </w:p>
    <w:p w14:paraId="232BAB23" w14:textId="77777777" w:rsidR="000E3320" w:rsidRDefault="000E3320" w:rsidP="6C72929A">
      <w:pPr>
        <w:keepNext/>
        <w:keepLines/>
        <w:spacing w:before="40" w:line="276" w:lineRule="auto"/>
        <w:rPr>
          <w:rFonts w:ascii="Times New Roman" w:eastAsia="Times New Roman" w:hAnsi="Times New Roman" w:cs="Times New Roman"/>
          <w:sz w:val="24"/>
          <w:szCs w:val="24"/>
        </w:rPr>
      </w:pPr>
    </w:p>
    <w:p w14:paraId="19DC21C2" w14:textId="66E3326F"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92" w:name="_Toc161386723"/>
      <w:bookmarkStart w:id="93" w:name="_Toc161387105"/>
      <w:r w:rsidRPr="00B70F81">
        <w:rPr>
          <w:rFonts w:ascii="Times New Roman" w:eastAsia="Times New Roman" w:hAnsi="Times New Roman" w:cs="Times New Roman"/>
          <w:sz w:val="24"/>
          <w:szCs w:val="24"/>
        </w:rPr>
        <w:t>9.</w:t>
      </w:r>
      <w:r w:rsidRPr="3A33B135">
        <w:rPr>
          <w:rFonts w:ascii="Times New Roman" w:eastAsia="Times New Roman" w:hAnsi="Times New Roman" w:cs="Times New Roman"/>
          <w:color w:val="000000" w:themeColor="text1"/>
          <w:sz w:val="24"/>
          <w:szCs w:val="24"/>
        </w:rPr>
        <w:t>5.</w:t>
      </w:r>
      <w:r w:rsidR="00234324">
        <w:rPr>
          <w:rFonts w:ascii="Times New Roman" w:eastAsia="Times New Roman" w:hAnsi="Times New Roman" w:cs="Times New Roman"/>
          <w:color w:val="000000" w:themeColor="text1"/>
          <w:sz w:val="24"/>
          <w:szCs w:val="24"/>
        </w:rPr>
        <w:t>2</w:t>
      </w:r>
      <w:r w:rsidRPr="3A33B135">
        <w:rPr>
          <w:rFonts w:ascii="Times New Roman" w:eastAsia="Times New Roman" w:hAnsi="Times New Roman" w:cs="Times New Roman"/>
          <w:color w:val="000000" w:themeColor="text1"/>
          <w:sz w:val="24"/>
          <w:szCs w:val="24"/>
        </w:rPr>
        <w:t xml:space="preserve"> Påvirkning i anlægsperioden</w:t>
      </w:r>
      <w:bookmarkEnd w:id="92"/>
      <w:bookmarkEnd w:id="93"/>
    </w:p>
    <w:p w14:paraId="7682766D" w14:textId="39EE9B69" w:rsidR="71C458B8" w:rsidRDefault="6B9F4C11" w:rsidP="6197BC9B">
      <w:pPr>
        <w:spacing w:line="276" w:lineRule="auto"/>
        <w:rPr>
          <w:rFonts w:ascii="Times New Roman" w:eastAsia="Times New Roman" w:hAnsi="Times New Roman" w:cs="Times New Roman"/>
          <w:sz w:val="24"/>
          <w:szCs w:val="24"/>
        </w:rPr>
      </w:pPr>
      <w:r w:rsidRPr="6197BC9B">
        <w:rPr>
          <w:rFonts w:ascii="Times New Roman" w:eastAsia="Times New Roman" w:hAnsi="Times New Roman" w:cs="Times New Roman"/>
          <w:sz w:val="24"/>
          <w:szCs w:val="24"/>
        </w:rPr>
        <w:t xml:space="preserve">Udbygningen af Rute 11 </w:t>
      </w:r>
      <w:r w:rsidR="1F069F6F" w:rsidRPr="16B7722A">
        <w:rPr>
          <w:rFonts w:ascii="Times New Roman" w:eastAsia="Times New Roman" w:hAnsi="Times New Roman" w:cs="Times New Roman"/>
          <w:sz w:val="24"/>
          <w:szCs w:val="24"/>
        </w:rPr>
        <w:t xml:space="preserve">vil </w:t>
      </w:r>
      <w:r w:rsidRPr="6197BC9B">
        <w:rPr>
          <w:rFonts w:ascii="Times New Roman" w:eastAsia="Times New Roman" w:hAnsi="Times New Roman" w:cs="Times New Roman"/>
          <w:sz w:val="24"/>
          <w:szCs w:val="24"/>
        </w:rPr>
        <w:t>berøre arealerne til en lang række landbrugsejendomme langs strækningen. Det vurderes, at mulighederne for arrondering af landbrugsjord vil blive påvirket som følge af den midlertidige arealinddragelse</w:t>
      </w:r>
      <w:r w:rsidR="62D52B32" w:rsidRPr="16B7722A">
        <w:rPr>
          <w:rFonts w:ascii="Times New Roman" w:eastAsia="Times New Roman" w:hAnsi="Times New Roman" w:cs="Times New Roman"/>
          <w:sz w:val="24"/>
          <w:szCs w:val="24"/>
        </w:rPr>
        <w:t>,</w:t>
      </w:r>
      <w:r w:rsidRPr="6197BC9B">
        <w:rPr>
          <w:rFonts w:ascii="Times New Roman" w:eastAsia="Times New Roman" w:hAnsi="Times New Roman" w:cs="Times New Roman"/>
          <w:sz w:val="24"/>
          <w:szCs w:val="24"/>
        </w:rPr>
        <w:t xml:space="preserve"> dog i et begrænset omfang. </w:t>
      </w:r>
    </w:p>
    <w:p w14:paraId="0D66C8DA" w14:textId="11E63EE9" w:rsidR="71C458B8" w:rsidRDefault="6B9F4C11" w:rsidP="6197BC9B">
      <w:pPr>
        <w:spacing w:line="276" w:lineRule="auto"/>
        <w:rPr>
          <w:rFonts w:ascii="Times New Roman" w:eastAsia="Times New Roman" w:hAnsi="Times New Roman" w:cs="Times New Roman"/>
          <w:sz w:val="24"/>
          <w:szCs w:val="24"/>
        </w:rPr>
      </w:pPr>
      <w:r w:rsidRPr="6197BC9B">
        <w:rPr>
          <w:rFonts w:ascii="Times New Roman" w:eastAsia="Times New Roman" w:hAnsi="Times New Roman" w:cs="Times New Roman"/>
          <w:sz w:val="24"/>
          <w:szCs w:val="24"/>
        </w:rPr>
        <w:t xml:space="preserve">Adgang til landbrugsmarkerne vil kunne blive påvirket som følge af anlægsarbejdet, anlægstrafikken og midlertidig lukning af veje, hvilket kan påvirke erhvervet i denne periode. Det vil i kortere perioder være nødvendigt at lukke veje midlertidigt, hvilket vil betyde omkørsler for trafikanter, som vil påvirke rejsetiden og vejadgangen til de enkelte matrikler. Påvirkningen kan virke særligt generende for de erhverv og landbrug, der er nabo til vejen. </w:t>
      </w:r>
    </w:p>
    <w:p w14:paraId="6D20E83B" w14:textId="255C6BF8" w:rsidR="71C458B8" w:rsidRDefault="298084C7" w:rsidP="2F3816FF">
      <w:pPr>
        <w:rPr>
          <w:rFonts w:ascii="Times New Roman" w:eastAsia="Times New Roman" w:hAnsi="Times New Roman" w:cs="Times New Roman"/>
          <w:sz w:val="24"/>
          <w:szCs w:val="24"/>
        </w:rPr>
      </w:pPr>
      <w:r w:rsidRPr="16B7722A">
        <w:rPr>
          <w:rFonts w:ascii="Times New Roman" w:eastAsia="Times New Roman" w:hAnsi="Times New Roman" w:cs="Times New Roman"/>
          <w:sz w:val="24"/>
          <w:szCs w:val="24"/>
        </w:rPr>
        <w:t>Anlæ</w:t>
      </w:r>
      <w:r w:rsidR="309164BC" w:rsidRPr="16B7722A">
        <w:rPr>
          <w:rFonts w:ascii="Times New Roman" w:eastAsia="Times New Roman" w:hAnsi="Times New Roman" w:cs="Times New Roman"/>
          <w:sz w:val="24"/>
          <w:szCs w:val="24"/>
        </w:rPr>
        <w:t>g</w:t>
      </w:r>
      <w:r w:rsidRPr="16B7722A">
        <w:rPr>
          <w:rFonts w:ascii="Times New Roman" w:eastAsia="Times New Roman" w:hAnsi="Times New Roman" w:cs="Times New Roman"/>
          <w:sz w:val="24"/>
          <w:szCs w:val="24"/>
        </w:rPr>
        <w:t>sp</w:t>
      </w:r>
      <w:r w:rsidR="3747D549" w:rsidRPr="16B7722A">
        <w:rPr>
          <w:rFonts w:ascii="Times New Roman" w:eastAsia="Times New Roman" w:hAnsi="Times New Roman" w:cs="Times New Roman"/>
          <w:sz w:val="24"/>
          <w:szCs w:val="24"/>
        </w:rPr>
        <w:t>rojektet</w:t>
      </w:r>
      <w:r w:rsidR="2DCD806C" w:rsidRPr="6F260EF8">
        <w:rPr>
          <w:rFonts w:ascii="Times New Roman" w:eastAsia="Times New Roman" w:hAnsi="Times New Roman" w:cs="Times New Roman"/>
          <w:sz w:val="24"/>
          <w:szCs w:val="24"/>
        </w:rPr>
        <w:t xml:space="preserve"> </w:t>
      </w:r>
      <w:r w:rsidR="14586CB7" w:rsidRPr="6F260EF8">
        <w:rPr>
          <w:rFonts w:ascii="Times New Roman" w:eastAsia="Times New Roman" w:hAnsi="Times New Roman" w:cs="Times New Roman"/>
          <w:sz w:val="24"/>
          <w:szCs w:val="24"/>
        </w:rPr>
        <w:t xml:space="preserve">vurderes at </w:t>
      </w:r>
      <w:r w:rsidR="042EDD3D" w:rsidRPr="16B7722A">
        <w:rPr>
          <w:rFonts w:ascii="Times New Roman" w:eastAsia="Times New Roman" w:hAnsi="Times New Roman" w:cs="Times New Roman"/>
          <w:sz w:val="24"/>
          <w:szCs w:val="24"/>
        </w:rPr>
        <w:t>ville</w:t>
      </w:r>
      <w:r w:rsidR="27686B22" w:rsidRPr="16B7722A">
        <w:rPr>
          <w:rFonts w:ascii="Times New Roman" w:eastAsia="Times New Roman" w:hAnsi="Times New Roman" w:cs="Times New Roman"/>
          <w:sz w:val="24"/>
          <w:szCs w:val="24"/>
        </w:rPr>
        <w:t xml:space="preserve"> </w:t>
      </w:r>
      <w:r w:rsidR="2DCD806C" w:rsidRPr="6F260EF8">
        <w:rPr>
          <w:rFonts w:ascii="Times New Roman" w:eastAsia="Times New Roman" w:hAnsi="Times New Roman" w:cs="Times New Roman"/>
          <w:sz w:val="24"/>
          <w:szCs w:val="24"/>
        </w:rPr>
        <w:t>medføre begrænset påvirkning af erhverv, herunder landbrug</w:t>
      </w:r>
      <w:r w:rsidR="152E4AAA" w:rsidRPr="16B7722A">
        <w:rPr>
          <w:rFonts w:ascii="Times New Roman" w:eastAsia="Times New Roman" w:hAnsi="Times New Roman" w:cs="Times New Roman"/>
          <w:sz w:val="24"/>
          <w:szCs w:val="24"/>
        </w:rPr>
        <w:t>,</w:t>
      </w:r>
      <w:r w:rsidR="2DCD806C" w:rsidRPr="6F260EF8">
        <w:rPr>
          <w:rFonts w:ascii="Times New Roman" w:eastAsia="Times New Roman" w:hAnsi="Times New Roman" w:cs="Times New Roman"/>
          <w:sz w:val="24"/>
          <w:szCs w:val="24"/>
        </w:rPr>
        <w:t xml:space="preserve"> som følge af midlertidig arealinddragelse</w:t>
      </w:r>
      <w:r w:rsidR="54A3F5ED" w:rsidRPr="6F260EF8">
        <w:rPr>
          <w:rFonts w:ascii="Times New Roman" w:eastAsia="Times New Roman" w:hAnsi="Times New Roman" w:cs="Times New Roman"/>
          <w:sz w:val="24"/>
          <w:szCs w:val="24"/>
        </w:rPr>
        <w:t xml:space="preserve"> og gener under anlægsarbejdet</w:t>
      </w:r>
      <w:r w:rsidR="2DCD806C" w:rsidRPr="6F260EF8">
        <w:rPr>
          <w:rFonts w:ascii="Times New Roman" w:eastAsia="Times New Roman" w:hAnsi="Times New Roman" w:cs="Times New Roman"/>
          <w:sz w:val="24"/>
          <w:szCs w:val="24"/>
        </w:rPr>
        <w:t xml:space="preserve">, da </w:t>
      </w:r>
      <w:r w:rsidR="5078494F" w:rsidRPr="6F260EF8">
        <w:rPr>
          <w:rFonts w:ascii="Times New Roman" w:eastAsia="Times New Roman" w:hAnsi="Times New Roman" w:cs="Times New Roman"/>
          <w:sz w:val="24"/>
          <w:szCs w:val="24"/>
        </w:rPr>
        <w:t>påvirkningen vil være midlertidig</w:t>
      </w:r>
      <w:r w:rsidR="4E9CFB4C" w:rsidRPr="6F260EF8">
        <w:rPr>
          <w:rFonts w:ascii="Times New Roman" w:eastAsia="Times New Roman" w:hAnsi="Times New Roman" w:cs="Times New Roman"/>
          <w:sz w:val="24"/>
          <w:szCs w:val="24"/>
        </w:rPr>
        <w:t>, trafikken på Rute 11 opretholdes i anlægsperioden</w:t>
      </w:r>
      <w:r w:rsidR="5078494F" w:rsidRPr="6F260EF8">
        <w:rPr>
          <w:rFonts w:ascii="Times New Roman" w:eastAsia="Times New Roman" w:hAnsi="Times New Roman" w:cs="Times New Roman"/>
          <w:sz w:val="24"/>
          <w:szCs w:val="24"/>
        </w:rPr>
        <w:t xml:space="preserve"> og </w:t>
      </w:r>
      <w:r w:rsidR="2DCD806C" w:rsidRPr="6F260EF8">
        <w:rPr>
          <w:rFonts w:ascii="Times New Roman" w:eastAsia="Times New Roman" w:hAnsi="Times New Roman" w:cs="Times New Roman"/>
          <w:sz w:val="24"/>
          <w:szCs w:val="24"/>
        </w:rPr>
        <w:t xml:space="preserve">arealerne genetableres efter vejudbygningen. </w:t>
      </w:r>
    </w:p>
    <w:p w14:paraId="47786B80" w14:textId="744E4B69" w:rsidR="001E414F" w:rsidRPr="00B70F81" w:rsidRDefault="001E414F" w:rsidP="3A33B135">
      <w:pPr>
        <w:spacing w:after="0" w:line="276" w:lineRule="auto"/>
        <w:rPr>
          <w:rFonts w:ascii="Times New Roman" w:eastAsia="Times New Roman" w:hAnsi="Times New Roman" w:cs="Times New Roman"/>
          <w:sz w:val="24"/>
          <w:szCs w:val="24"/>
        </w:rPr>
      </w:pPr>
    </w:p>
    <w:p w14:paraId="71C0D979" w14:textId="44EA7BF2"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94" w:name="_Toc161386724"/>
      <w:bookmarkStart w:id="95" w:name="_Toc161387106"/>
      <w:r w:rsidRPr="00B70F81">
        <w:rPr>
          <w:rFonts w:ascii="Times New Roman" w:eastAsia="Times New Roman" w:hAnsi="Times New Roman" w:cs="Times New Roman"/>
          <w:sz w:val="24"/>
          <w:szCs w:val="24"/>
        </w:rPr>
        <w:t>9.</w:t>
      </w:r>
      <w:r w:rsidRPr="7424CBB0">
        <w:rPr>
          <w:rFonts w:ascii="Times New Roman" w:eastAsia="Times New Roman" w:hAnsi="Times New Roman" w:cs="Times New Roman"/>
          <w:color w:val="000000" w:themeColor="text1"/>
          <w:sz w:val="24"/>
          <w:szCs w:val="24"/>
        </w:rPr>
        <w:t>5.</w:t>
      </w:r>
      <w:r w:rsidR="00234324">
        <w:rPr>
          <w:rFonts w:ascii="Times New Roman" w:eastAsia="Times New Roman" w:hAnsi="Times New Roman" w:cs="Times New Roman"/>
          <w:color w:val="000000" w:themeColor="text1"/>
          <w:sz w:val="24"/>
          <w:szCs w:val="24"/>
        </w:rPr>
        <w:t>3</w:t>
      </w:r>
      <w:r w:rsidRPr="7424CBB0">
        <w:rPr>
          <w:rFonts w:ascii="Times New Roman" w:eastAsia="Times New Roman" w:hAnsi="Times New Roman" w:cs="Times New Roman"/>
          <w:color w:val="000000" w:themeColor="text1"/>
          <w:sz w:val="24"/>
          <w:szCs w:val="24"/>
        </w:rPr>
        <w:t xml:space="preserve"> Påvirkning efter udbygning</w:t>
      </w:r>
      <w:bookmarkEnd w:id="94"/>
      <w:bookmarkEnd w:id="95"/>
      <w:r w:rsidRPr="7424CBB0">
        <w:rPr>
          <w:rFonts w:ascii="Times New Roman" w:eastAsia="Times New Roman" w:hAnsi="Times New Roman" w:cs="Times New Roman"/>
          <w:color w:val="000000" w:themeColor="text1"/>
          <w:sz w:val="24"/>
          <w:szCs w:val="24"/>
        </w:rPr>
        <w:t> </w:t>
      </w:r>
    </w:p>
    <w:p w14:paraId="28D8A868" w14:textId="11CCD3E7" w:rsidR="7424CBB0" w:rsidRDefault="71CFEF5A" w:rsidP="296239D4">
      <w:pPr>
        <w:spacing w:line="276" w:lineRule="auto"/>
        <w:jc w:val="both"/>
        <w:rPr>
          <w:rFonts w:ascii="Times New Roman" w:eastAsia="Times New Roman" w:hAnsi="Times New Roman" w:cs="Times New Roman"/>
          <w:color w:val="000000" w:themeColor="text1"/>
          <w:sz w:val="24"/>
          <w:szCs w:val="24"/>
        </w:rPr>
      </w:pPr>
      <w:r w:rsidRPr="296239D4">
        <w:rPr>
          <w:rFonts w:ascii="Times New Roman" w:eastAsia="Times New Roman" w:hAnsi="Times New Roman" w:cs="Times New Roman"/>
          <w:color w:val="000000" w:themeColor="text1"/>
          <w:sz w:val="24"/>
          <w:szCs w:val="24"/>
        </w:rPr>
        <w:t>D</w:t>
      </w:r>
      <w:r w:rsidRPr="3195AA66">
        <w:rPr>
          <w:rFonts w:ascii="Times New Roman" w:eastAsia="Times New Roman" w:hAnsi="Times New Roman" w:cs="Times New Roman"/>
          <w:color w:val="000000" w:themeColor="text1"/>
          <w:sz w:val="24"/>
          <w:szCs w:val="24"/>
        </w:rPr>
        <w:t>er vil blive inddraget permanent areal</w:t>
      </w:r>
      <w:r w:rsidR="30EA51AF" w:rsidRPr="3195AA66">
        <w:rPr>
          <w:rFonts w:ascii="Times New Roman" w:eastAsia="Times New Roman" w:hAnsi="Times New Roman" w:cs="Times New Roman"/>
          <w:color w:val="000000" w:themeColor="text1"/>
          <w:sz w:val="24"/>
          <w:szCs w:val="24"/>
        </w:rPr>
        <w:t xml:space="preserve"> til udbygningen</w:t>
      </w:r>
      <w:r w:rsidRPr="3195AA66">
        <w:rPr>
          <w:rFonts w:ascii="Times New Roman" w:eastAsia="Times New Roman" w:hAnsi="Times New Roman" w:cs="Times New Roman"/>
          <w:color w:val="000000" w:themeColor="text1"/>
          <w:sz w:val="24"/>
          <w:szCs w:val="24"/>
        </w:rPr>
        <w:t xml:space="preserve">, som omfatter landbrugsjord, bolig og erhvervsområder, teknisk anlæg, fredskov og beskyttet natur. Påvirkningen vil være størst for landområder, som omfatter landbrugsjord, hvor der vil blive inddraget arealer på begge sider af vejen. </w:t>
      </w:r>
      <w:r w:rsidR="1AA817BA" w:rsidRPr="3195AA66">
        <w:rPr>
          <w:rFonts w:ascii="Times New Roman" w:eastAsia="Times New Roman" w:hAnsi="Times New Roman" w:cs="Times New Roman"/>
          <w:color w:val="000000" w:themeColor="text1"/>
          <w:sz w:val="24"/>
          <w:szCs w:val="24"/>
        </w:rPr>
        <w:t xml:space="preserve">Desuden vil </w:t>
      </w:r>
      <w:r w:rsidR="00480CA0">
        <w:rPr>
          <w:rFonts w:ascii="Times New Roman" w:eastAsia="Times New Roman" w:hAnsi="Times New Roman" w:cs="Times New Roman"/>
          <w:color w:val="000000" w:themeColor="text1"/>
          <w:sz w:val="24"/>
          <w:szCs w:val="24"/>
        </w:rPr>
        <w:t>anlægs</w:t>
      </w:r>
      <w:r w:rsidR="1AA817BA" w:rsidRPr="3195AA66">
        <w:rPr>
          <w:rFonts w:ascii="Times New Roman" w:eastAsia="Times New Roman" w:hAnsi="Times New Roman" w:cs="Times New Roman"/>
          <w:color w:val="000000" w:themeColor="text1"/>
          <w:sz w:val="24"/>
          <w:szCs w:val="24"/>
        </w:rPr>
        <w:t xml:space="preserve">projektet </w:t>
      </w:r>
      <w:r w:rsidR="667A05EE" w:rsidRPr="16B7722A">
        <w:rPr>
          <w:rFonts w:ascii="Times New Roman" w:eastAsia="Times New Roman" w:hAnsi="Times New Roman" w:cs="Times New Roman"/>
          <w:color w:val="000000" w:themeColor="text1"/>
          <w:sz w:val="24"/>
          <w:szCs w:val="24"/>
        </w:rPr>
        <w:t>medføre</w:t>
      </w:r>
      <w:r w:rsidR="5ABF1D1C" w:rsidRPr="16B7722A">
        <w:rPr>
          <w:rFonts w:ascii="Times New Roman" w:eastAsia="Times New Roman" w:hAnsi="Times New Roman" w:cs="Times New Roman"/>
          <w:color w:val="000000" w:themeColor="text1"/>
          <w:sz w:val="24"/>
          <w:szCs w:val="24"/>
        </w:rPr>
        <w:t>,</w:t>
      </w:r>
      <w:r w:rsidR="1AA817BA" w:rsidRPr="3195AA66">
        <w:rPr>
          <w:rFonts w:ascii="Times New Roman" w:eastAsia="Times New Roman" w:hAnsi="Times New Roman" w:cs="Times New Roman"/>
          <w:color w:val="000000" w:themeColor="text1"/>
          <w:sz w:val="24"/>
          <w:szCs w:val="24"/>
        </w:rPr>
        <w:t xml:space="preserve"> at der forventes at blive </w:t>
      </w:r>
      <w:r w:rsidRPr="3195AA66">
        <w:rPr>
          <w:rFonts w:ascii="Times New Roman" w:eastAsia="Times New Roman" w:hAnsi="Times New Roman" w:cs="Times New Roman"/>
          <w:color w:val="000000" w:themeColor="text1"/>
          <w:sz w:val="24"/>
          <w:szCs w:val="24"/>
        </w:rPr>
        <w:t>totalekspropriere</w:t>
      </w:r>
      <w:r w:rsidR="50916EE6" w:rsidRPr="3195AA66">
        <w:rPr>
          <w:rFonts w:ascii="Times New Roman" w:eastAsia="Times New Roman" w:hAnsi="Times New Roman" w:cs="Times New Roman"/>
          <w:color w:val="000000" w:themeColor="text1"/>
          <w:sz w:val="24"/>
          <w:szCs w:val="24"/>
        </w:rPr>
        <w:t>t</w:t>
      </w:r>
      <w:r w:rsidRPr="3195AA66">
        <w:rPr>
          <w:rFonts w:ascii="Times New Roman" w:eastAsia="Times New Roman" w:hAnsi="Times New Roman" w:cs="Times New Roman"/>
          <w:color w:val="000000" w:themeColor="text1"/>
          <w:sz w:val="24"/>
          <w:szCs w:val="24"/>
        </w:rPr>
        <w:t xml:space="preserve"> 10-15 ejendomme.</w:t>
      </w:r>
    </w:p>
    <w:p w14:paraId="4A7BAC3D" w14:textId="5E7E2DDC" w:rsidR="7424CBB0" w:rsidRDefault="71CFEF5A" w:rsidP="296239D4">
      <w:pPr>
        <w:rPr>
          <w:rFonts w:ascii="Times New Roman" w:eastAsia="Times New Roman" w:hAnsi="Times New Roman" w:cs="Times New Roman"/>
          <w:color w:val="000000" w:themeColor="text1"/>
          <w:sz w:val="24"/>
          <w:szCs w:val="24"/>
        </w:rPr>
      </w:pPr>
      <w:r w:rsidRPr="3195AA66">
        <w:rPr>
          <w:rFonts w:ascii="Times New Roman" w:eastAsia="Times New Roman" w:hAnsi="Times New Roman" w:cs="Times New Roman"/>
          <w:color w:val="000000" w:themeColor="text1"/>
          <w:sz w:val="24"/>
          <w:szCs w:val="24"/>
        </w:rPr>
        <w:t xml:space="preserve">Udbygningen af Rute 11 vil have en positiv påvirkning af de erhverv og landbrug, som har direkte adgang til Rute 11, da de får bedre vilkår for egen drift samt tilkørsel til erhvervs- og landbrugsarealerne. For de erhverv og landbrug, hvor indkørsler og sideveje nedlægges, kan det påvirke drift og adgang til området, da nye vejforløb kan vanskeliggøre deres mulighed for til- og frakørsler, samt drift af arealer. Det gælder særligt for landejendomme, hvor </w:t>
      </w:r>
      <w:r w:rsidRPr="3195AA66">
        <w:rPr>
          <w:rFonts w:ascii="Times New Roman" w:eastAsia="Times New Roman" w:hAnsi="Times New Roman" w:cs="Times New Roman"/>
          <w:color w:val="000000" w:themeColor="text1"/>
          <w:sz w:val="24"/>
          <w:szCs w:val="24"/>
        </w:rPr>
        <w:lastRenderedPageBreak/>
        <w:t>landbrugsjorden ikke er i direkte tilknytning til ejendommen, men er placeret længere væk eller på den modsatte side af Rute 11.</w:t>
      </w:r>
    </w:p>
    <w:p w14:paraId="07BFB90C" w14:textId="79EA06B4" w:rsidR="001E414F" w:rsidRDefault="7A424AA8" w:rsidP="296239D4">
      <w:pPr>
        <w:spacing w:line="276" w:lineRule="auto"/>
        <w:jc w:val="both"/>
        <w:rPr>
          <w:rFonts w:ascii="Times New Roman" w:eastAsia="Times New Roman" w:hAnsi="Times New Roman" w:cs="Times New Roman"/>
          <w:color w:val="000000" w:themeColor="text1"/>
          <w:sz w:val="24"/>
          <w:szCs w:val="24"/>
        </w:rPr>
      </w:pPr>
      <w:r w:rsidRPr="3195AA66">
        <w:rPr>
          <w:rFonts w:ascii="Times New Roman" w:eastAsia="Times New Roman" w:hAnsi="Times New Roman" w:cs="Times New Roman"/>
          <w:color w:val="000000" w:themeColor="text1"/>
          <w:sz w:val="24"/>
          <w:szCs w:val="24"/>
        </w:rPr>
        <w:t xml:space="preserve">I driftsfasen vurderes </w:t>
      </w:r>
      <w:r w:rsidR="00480CA0">
        <w:rPr>
          <w:rFonts w:ascii="Times New Roman" w:eastAsia="Times New Roman" w:hAnsi="Times New Roman" w:cs="Times New Roman"/>
          <w:color w:val="000000" w:themeColor="text1"/>
          <w:sz w:val="24"/>
          <w:szCs w:val="24"/>
        </w:rPr>
        <w:t>anlægs</w:t>
      </w:r>
      <w:r w:rsidR="09543DFB" w:rsidRPr="3195AA66">
        <w:rPr>
          <w:rFonts w:ascii="Times New Roman" w:eastAsia="Times New Roman" w:hAnsi="Times New Roman" w:cs="Times New Roman"/>
          <w:color w:val="000000" w:themeColor="text1"/>
          <w:sz w:val="24"/>
          <w:szCs w:val="24"/>
        </w:rPr>
        <w:t>projektet</w:t>
      </w:r>
      <w:r w:rsidRPr="3195AA66">
        <w:rPr>
          <w:rFonts w:ascii="Times New Roman" w:eastAsia="Times New Roman" w:hAnsi="Times New Roman" w:cs="Times New Roman"/>
          <w:color w:val="000000" w:themeColor="text1"/>
          <w:sz w:val="24"/>
          <w:szCs w:val="24"/>
        </w:rPr>
        <w:t xml:space="preserve"> </w:t>
      </w:r>
      <w:r w:rsidR="2F62BBD1" w:rsidRPr="16B7722A">
        <w:rPr>
          <w:rFonts w:ascii="Times New Roman" w:eastAsia="Times New Roman" w:hAnsi="Times New Roman" w:cs="Times New Roman"/>
          <w:color w:val="000000" w:themeColor="text1"/>
          <w:sz w:val="24"/>
          <w:szCs w:val="24"/>
        </w:rPr>
        <w:t>a</w:t>
      </w:r>
      <w:r w:rsidR="5F0390AB" w:rsidRPr="16B7722A">
        <w:rPr>
          <w:rFonts w:ascii="Times New Roman" w:eastAsia="Times New Roman" w:hAnsi="Times New Roman" w:cs="Times New Roman"/>
          <w:color w:val="000000" w:themeColor="text1"/>
          <w:sz w:val="24"/>
          <w:szCs w:val="24"/>
        </w:rPr>
        <w:t>t</w:t>
      </w:r>
      <w:r w:rsidR="1F8C441A" w:rsidRPr="16B7722A">
        <w:rPr>
          <w:rFonts w:ascii="Times New Roman" w:eastAsia="Times New Roman" w:hAnsi="Times New Roman" w:cs="Times New Roman"/>
          <w:color w:val="000000" w:themeColor="text1"/>
          <w:sz w:val="24"/>
          <w:szCs w:val="24"/>
        </w:rPr>
        <w:t xml:space="preserve"> ville</w:t>
      </w:r>
      <w:r w:rsidRPr="3195AA66">
        <w:rPr>
          <w:rFonts w:ascii="Times New Roman" w:eastAsia="Times New Roman" w:hAnsi="Times New Roman" w:cs="Times New Roman"/>
          <w:color w:val="000000" w:themeColor="text1"/>
          <w:sz w:val="24"/>
          <w:szCs w:val="24"/>
        </w:rPr>
        <w:t xml:space="preserve"> medføre en moderat påvirkning af erhverv, herunder landbrug</w:t>
      </w:r>
      <w:r w:rsidR="1E6C5765" w:rsidRPr="16B7722A">
        <w:rPr>
          <w:rFonts w:ascii="Times New Roman" w:eastAsia="Times New Roman" w:hAnsi="Times New Roman" w:cs="Times New Roman"/>
          <w:color w:val="000000" w:themeColor="text1"/>
          <w:sz w:val="24"/>
          <w:szCs w:val="24"/>
        </w:rPr>
        <w:t>,</w:t>
      </w:r>
      <w:r w:rsidRPr="3195AA66">
        <w:rPr>
          <w:rFonts w:ascii="Times New Roman" w:eastAsia="Times New Roman" w:hAnsi="Times New Roman" w:cs="Times New Roman"/>
          <w:color w:val="000000" w:themeColor="text1"/>
          <w:sz w:val="24"/>
          <w:szCs w:val="24"/>
        </w:rPr>
        <w:t xml:space="preserve"> som følge af permanent arealinddragelse</w:t>
      </w:r>
      <w:r w:rsidR="5FDCF513" w:rsidRPr="3195AA66">
        <w:rPr>
          <w:rFonts w:ascii="Times New Roman" w:eastAsia="Times New Roman" w:hAnsi="Times New Roman" w:cs="Times New Roman"/>
          <w:color w:val="000000" w:themeColor="text1"/>
          <w:sz w:val="24"/>
          <w:szCs w:val="24"/>
        </w:rPr>
        <w:t>, da inddragelsen samlet set vurderes at være begrænset</w:t>
      </w:r>
      <w:r w:rsidRPr="3195AA66">
        <w:rPr>
          <w:rFonts w:ascii="Times New Roman" w:eastAsia="Times New Roman" w:hAnsi="Times New Roman" w:cs="Times New Roman"/>
          <w:color w:val="000000" w:themeColor="text1"/>
          <w:sz w:val="24"/>
          <w:szCs w:val="24"/>
        </w:rPr>
        <w:t xml:space="preserve">. Påvirkningen af trafikinfrastruktur vurderes at </w:t>
      </w:r>
      <w:r w:rsidR="37AAA140" w:rsidRPr="16B7722A">
        <w:rPr>
          <w:rFonts w:ascii="Times New Roman" w:eastAsia="Times New Roman" w:hAnsi="Times New Roman" w:cs="Times New Roman"/>
          <w:color w:val="000000" w:themeColor="text1"/>
          <w:sz w:val="24"/>
          <w:szCs w:val="24"/>
        </w:rPr>
        <w:t>ville</w:t>
      </w:r>
      <w:r w:rsidR="2F62BBD1" w:rsidRPr="16B7722A">
        <w:rPr>
          <w:rFonts w:ascii="Times New Roman" w:eastAsia="Times New Roman" w:hAnsi="Times New Roman" w:cs="Times New Roman"/>
          <w:color w:val="000000" w:themeColor="text1"/>
          <w:sz w:val="24"/>
          <w:szCs w:val="24"/>
        </w:rPr>
        <w:t xml:space="preserve"> </w:t>
      </w:r>
      <w:r w:rsidRPr="3195AA66">
        <w:rPr>
          <w:rFonts w:ascii="Times New Roman" w:eastAsia="Times New Roman" w:hAnsi="Times New Roman" w:cs="Times New Roman"/>
          <w:color w:val="000000" w:themeColor="text1"/>
          <w:sz w:val="24"/>
          <w:szCs w:val="24"/>
        </w:rPr>
        <w:t>have en væsentlig positiv påvirkning på Rute 11, da udbygningen vil forbedre den overordnet trafikafvikling, fremkommelighed og adgang til vejnettet, og reducere kødannelser.</w:t>
      </w:r>
    </w:p>
    <w:p w14:paraId="190C7ACA" w14:textId="5DCF265D" w:rsidR="00B1316B" w:rsidRDefault="00B1316B" w:rsidP="296239D4">
      <w:pPr>
        <w:spacing w:line="276" w:lineRule="auto"/>
        <w:jc w:val="both"/>
        <w:rPr>
          <w:rFonts w:ascii="Times New Roman" w:eastAsia="Times New Roman" w:hAnsi="Times New Roman" w:cs="Times New Roman"/>
          <w:color w:val="000000" w:themeColor="text1"/>
          <w:sz w:val="24"/>
          <w:szCs w:val="24"/>
        </w:rPr>
      </w:pPr>
      <w:r w:rsidRPr="00B1316B">
        <w:rPr>
          <w:rFonts w:ascii="Times New Roman" w:eastAsia="Times New Roman" w:hAnsi="Times New Roman" w:cs="Times New Roman"/>
          <w:color w:val="000000" w:themeColor="text1"/>
          <w:sz w:val="24"/>
          <w:szCs w:val="24"/>
        </w:rPr>
        <w:t xml:space="preserve">I driftsfasen vil vejvand blive opsamlet langs linjeføringen i form af nedsivningsbassiner, som potentielt kan tiltrække flere fugle til området, hvilket vil øge risikoen for kollision mellem fugle og fly. Påvirkningen vurderes at være væsentlig, og det vil derfor være nødvendigt at implementere afværgetiltag med henblik på at minimere risikoen for </w:t>
      </w:r>
      <w:r w:rsidR="46C65399" w:rsidRPr="16B7722A">
        <w:rPr>
          <w:rFonts w:ascii="Times New Roman" w:eastAsia="Times New Roman" w:hAnsi="Times New Roman" w:cs="Times New Roman"/>
          <w:color w:val="000000" w:themeColor="text1"/>
          <w:sz w:val="24"/>
          <w:szCs w:val="24"/>
        </w:rPr>
        <w:t>kollision mellem fugle og fly</w:t>
      </w:r>
      <w:r w:rsidR="005959BE" w:rsidRPr="16B7722A">
        <w:rPr>
          <w:rFonts w:ascii="Times New Roman" w:eastAsia="Times New Roman" w:hAnsi="Times New Roman" w:cs="Times New Roman"/>
          <w:color w:val="000000" w:themeColor="text1"/>
          <w:sz w:val="24"/>
          <w:szCs w:val="24"/>
        </w:rPr>
        <w:t xml:space="preserve"> </w:t>
      </w:r>
      <w:r w:rsidRPr="00B1316B">
        <w:rPr>
          <w:rFonts w:ascii="Times New Roman" w:eastAsia="Times New Roman" w:hAnsi="Times New Roman" w:cs="Times New Roman"/>
          <w:color w:val="000000" w:themeColor="text1"/>
          <w:sz w:val="24"/>
          <w:szCs w:val="24"/>
        </w:rPr>
        <w:t>og dermed påvirkning af flysikkerheden. Valg af afværgetiltag fastlægges i detailfasen i dialog med bl.a. Esbjerg Lufthavn.</w:t>
      </w:r>
    </w:p>
    <w:p w14:paraId="6E4C2D79" w14:textId="5307CDF9" w:rsidR="001E414F" w:rsidRPr="00B70F81" w:rsidRDefault="001E414F" w:rsidP="005322E4">
      <w:pPr>
        <w:spacing w:line="276" w:lineRule="auto"/>
        <w:jc w:val="both"/>
        <w:rPr>
          <w:rFonts w:ascii="Times New Roman" w:eastAsia="Times New Roman" w:hAnsi="Times New Roman" w:cs="Times New Roman"/>
          <w:color w:val="000000"/>
          <w:sz w:val="24"/>
          <w:szCs w:val="24"/>
        </w:rPr>
      </w:pPr>
    </w:p>
    <w:p w14:paraId="7B797B88" w14:textId="2799D948"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96" w:name="_Toc161386725"/>
      <w:bookmarkStart w:id="97" w:name="_Toc161387107"/>
      <w:r w:rsidRPr="2198D10E">
        <w:rPr>
          <w:rFonts w:ascii="Times New Roman" w:eastAsia="Times New Roman" w:hAnsi="Times New Roman" w:cs="Times New Roman"/>
          <w:b/>
          <w:bCs/>
          <w:sz w:val="24"/>
          <w:szCs w:val="24"/>
        </w:rPr>
        <w:t xml:space="preserve">9.6 </w:t>
      </w:r>
      <w:r w:rsidR="2977F09D" w:rsidRPr="2198D10E">
        <w:rPr>
          <w:rFonts w:ascii="Times New Roman" w:eastAsia="Times New Roman" w:hAnsi="Times New Roman" w:cs="Times New Roman"/>
          <w:b/>
          <w:bCs/>
          <w:sz w:val="24"/>
          <w:szCs w:val="24"/>
        </w:rPr>
        <w:t>Befolkning og fr</w:t>
      </w:r>
      <w:r w:rsidRPr="2198D10E">
        <w:rPr>
          <w:rFonts w:ascii="Times New Roman" w:eastAsia="Times New Roman" w:hAnsi="Times New Roman" w:cs="Times New Roman"/>
          <w:b/>
          <w:bCs/>
          <w:sz w:val="24"/>
          <w:szCs w:val="24"/>
        </w:rPr>
        <w:t>iluftsliv</w:t>
      </w:r>
      <w:bookmarkEnd w:id="96"/>
      <w:bookmarkEnd w:id="97"/>
    </w:p>
    <w:p w14:paraId="7E8504EB" w14:textId="5992F795"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98" w:name="_Toc161386726"/>
      <w:bookmarkStart w:id="99" w:name="_Toc161387108"/>
      <w:r w:rsidRPr="00B70F81">
        <w:rPr>
          <w:rFonts w:ascii="Times New Roman" w:eastAsia="Times New Roman" w:hAnsi="Times New Roman" w:cs="Times New Roman"/>
          <w:sz w:val="24"/>
          <w:szCs w:val="24"/>
        </w:rPr>
        <w:t>9.</w:t>
      </w:r>
      <w:r w:rsidRPr="185104F0">
        <w:rPr>
          <w:rFonts w:ascii="Times New Roman" w:eastAsia="Times New Roman" w:hAnsi="Times New Roman" w:cs="Times New Roman"/>
          <w:color w:val="000000" w:themeColor="text1"/>
          <w:sz w:val="24"/>
          <w:szCs w:val="24"/>
        </w:rPr>
        <w:t>6.1 Eksisterende forhold</w:t>
      </w:r>
      <w:bookmarkEnd w:id="98"/>
      <w:bookmarkEnd w:id="99"/>
      <w:r w:rsidRPr="185104F0">
        <w:rPr>
          <w:rFonts w:ascii="Times New Roman" w:eastAsia="Times New Roman" w:hAnsi="Times New Roman" w:cs="Times New Roman"/>
          <w:color w:val="000000" w:themeColor="text1"/>
          <w:sz w:val="24"/>
          <w:szCs w:val="24"/>
        </w:rPr>
        <w:t> </w:t>
      </w:r>
    </w:p>
    <w:p w14:paraId="4FA1A2CF" w14:textId="54021BCE" w:rsidR="003F29C1" w:rsidRDefault="2D7E727E" w:rsidP="005322E4">
      <w:pPr>
        <w:spacing w:line="276" w:lineRule="auto"/>
        <w:rPr>
          <w:rFonts w:ascii="Times New Roman" w:eastAsia="Times New Roman" w:hAnsi="Times New Roman" w:cs="Times New Roman"/>
          <w:color w:val="000000"/>
          <w:sz w:val="24"/>
          <w:szCs w:val="24"/>
        </w:rPr>
      </w:pPr>
      <w:r w:rsidRPr="185104F0">
        <w:rPr>
          <w:rFonts w:ascii="Times New Roman" w:eastAsia="Times New Roman" w:hAnsi="Times New Roman" w:cs="Times New Roman"/>
          <w:color w:val="000000" w:themeColor="text1"/>
          <w:sz w:val="24"/>
          <w:szCs w:val="24"/>
        </w:rPr>
        <w:t>På</w:t>
      </w:r>
      <w:r w:rsidR="007310D5" w:rsidRPr="407B14BF">
        <w:rPr>
          <w:rFonts w:ascii="Times New Roman" w:eastAsia="Times New Roman" w:hAnsi="Times New Roman" w:cs="Times New Roman"/>
          <w:color w:val="000000" w:themeColor="text1"/>
          <w:sz w:val="24"/>
          <w:szCs w:val="24"/>
        </w:rPr>
        <w:t xml:space="preserve"> </w:t>
      </w:r>
      <w:r w:rsidR="003F29C1" w:rsidRPr="407B14BF">
        <w:rPr>
          <w:rFonts w:ascii="Times New Roman" w:eastAsia="Times New Roman" w:hAnsi="Times New Roman" w:cs="Times New Roman"/>
          <w:color w:val="000000" w:themeColor="text1"/>
          <w:sz w:val="24"/>
          <w:szCs w:val="24"/>
        </w:rPr>
        <w:t xml:space="preserve">den nordlige </w:t>
      </w:r>
      <w:r w:rsidRPr="185104F0">
        <w:rPr>
          <w:rFonts w:ascii="Times New Roman" w:eastAsia="Times New Roman" w:hAnsi="Times New Roman" w:cs="Times New Roman"/>
          <w:color w:val="000000" w:themeColor="text1"/>
          <w:sz w:val="24"/>
          <w:szCs w:val="24"/>
        </w:rPr>
        <w:t>del</w:t>
      </w:r>
      <w:r w:rsidR="007310D5" w:rsidRPr="407B14BF">
        <w:rPr>
          <w:rFonts w:ascii="Times New Roman" w:eastAsia="Times New Roman" w:hAnsi="Times New Roman" w:cs="Times New Roman"/>
          <w:color w:val="000000" w:themeColor="text1"/>
          <w:sz w:val="24"/>
          <w:szCs w:val="24"/>
        </w:rPr>
        <w:t xml:space="preserve"> af strækningen</w:t>
      </w:r>
      <w:r w:rsidR="003F29C1" w:rsidRPr="407B14BF">
        <w:rPr>
          <w:rFonts w:ascii="Times New Roman" w:eastAsia="Times New Roman" w:hAnsi="Times New Roman" w:cs="Times New Roman"/>
          <w:color w:val="000000" w:themeColor="text1"/>
          <w:sz w:val="24"/>
          <w:szCs w:val="24"/>
        </w:rPr>
        <w:t xml:space="preserve"> </w:t>
      </w:r>
      <w:r w:rsidRPr="185104F0">
        <w:rPr>
          <w:rFonts w:ascii="Times New Roman" w:eastAsia="Times New Roman" w:hAnsi="Times New Roman" w:cs="Times New Roman"/>
          <w:color w:val="000000" w:themeColor="text1"/>
          <w:sz w:val="24"/>
          <w:szCs w:val="24"/>
        </w:rPr>
        <w:t>i V</w:t>
      </w:r>
      <w:r w:rsidR="417E2B27" w:rsidRPr="185104F0">
        <w:rPr>
          <w:rFonts w:ascii="Times New Roman" w:eastAsia="Times New Roman" w:hAnsi="Times New Roman" w:cs="Times New Roman"/>
          <w:color w:val="000000" w:themeColor="text1"/>
          <w:sz w:val="24"/>
          <w:szCs w:val="24"/>
        </w:rPr>
        <w:t xml:space="preserve">arde Kommune </w:t>
      </w:r>
      <w:r w:rsidR="003F29C1" w:rsidRPr="407B14BF">
        <w:rPr>
          <w:rFonts w:ascii="Times New Roman" w:eastAsia="Times New Roman" w:hAnsi="Times New Roman" w:cs="Times New Roman"/>
          <w:color w:val="000000" w:themeColor="text1"/>
          <w:sz w:val="24"/>
          <w:szCs w:val="24"/>
        </w:rPr>
        <w:t>ligger Søndre Plantage</w:t>
      </w:r>
      <w:r w:rsidR="002E57A7" w:rsidRPr="407B14BF">
        <w:rPr>
          <w:rFonts w:ascii="Times New Roman" w:eastAsia="Times New Roman" w:hAnsi="Times New Roman" w:cs="Times New Roman"/>
          <w:color w:val="000000" w:themeColor="text1"/>
          <w:sz w:val="24"/>
          <w:szCs w:val="24"/>
        </w:rPr>
        <w:t>,</w:t>
      </w:r>
      <w:r w:rsidR="64B6E995" w:rsidRPr="35AC30C1">
        <w:rPr>
          <w:rFonts w:ascii="Times New Roman" w:eastAsia="Times New Roman" w:hAnsi="Times New Roman" w:cs="Times New Roman"/>
          <w:color w:val="000000" w:themeColor="text1"/>
          <w:sz w:val="24"/>
          <w:szCs w:val="24"/>
        </w:rPr>
        <w:t xml:space="preserve"> </w:t>
      </w:r>
      <w:r w:rsidR="64B6E995" w:rsidRPr="1FEC39D1">
        <w:rPr>
          <w:rFonts w:ascii="Times New Roman" w:eastAsia="Times New Roman" w:hAnsi="Times New Roman" w:cs="Times New Roman"/>
          <w:color w:val="000000" w:themeColor="text1"/>
          <w:sz w:val="24"/>
          <w:szCs w:val="24"/>
        </w:rPr>
        <w:t>hvilket er et</w:t>
      </w:r>
      <w:r w:rsidR="002E57A7" w:rsidRPr="407B14BF">
        <w:rPr>
          <w:rFonts w:ascii="Times New Roman" w:eastAsia="Times New Roman" w:hAnsi="Times New Roman" w:cs="Times New Roman"/>
          <w:color w:val="000000" w:themeColor="text1"/>
          <w:sz w:val="24"/>
          <w:szCs w:val="24"/>
        </w:rPr>
        <w:t xml:space="preserve"> </w:t>
      </w:r>
      <w:r w:rsidR="32C15845" w:rsidRPr="35AC30C1">
        <w:rPr>
          <w:rFonts w:ascii="Times New Roman" w:eastAsia="Times New Roman" w:hAnsi="Times New Roman" w:cs="Times New Roman"/>
          <w:color w:val="000000" w:themeColor="text1"/>
          <w:sz w:val="24"/>
          <w:szCs w:val="24"/>
        </w:rPr>
        <w:t xml:space="preserve">stort område </w:t>
      </w:r>
      <w:r w:rsidR="002E57A7" w:rsidRPr="407B14BF">
        <w:rPr>
          <w:rFonts w:ascii="Times New Roman" w:eastAsia="Times New Roman" w:hAnsi="Times New Roman" w:cs="Times New Roman"/>
          <w:color w:val="000000" w:themeColor="text1"/>
          <w:sz w:val="24"/>
          <w:szCs w:val="24"/>
        </w:rPr>
        <w:t>med</w:t>
      </w:r>
      <w:r w:rsidR="003F29C1" w:rsidRPr="407B14BF">
        <w:rPr>
          <w:rFonts w:ascii="Times New Roman" w:eastAsia="Times New Roman" w:hAnsi="Times New Roman" w:cs="Times New Roman"/>
          <w:color w:val="000000" w:themeColor="text1"/>
          <w:sz w:val="24"/>
          <w:szCs w:val="24"/>
        </w:rPr>
        <w:t xml:space="preserve"> flere muligheder for rekreative aktiviteter.</w:t>
      </w:r>
      <w:r w:rsidR="00B2046C" w:rsidRPr="407B14BF">
        <w:rPr>
          <w:rFonts w:ascii="Times New Roman" w:eastAsia="Times New Roman" w:hAnsi="Times New Roman" w:cs="Times New Roman"/>
          <w:color w:val="000000" w:themeColor="text1"/>
          <w:sz w:val="24"/>
          <w:szCs w:val="24"/>
        </w:rPr>
        <w:t xml:space="preserve"> </w:t>
      </w:r>
      <w:r w:rsidR="7C9F40B9" w:rsidRPr="4817B981">
        <w:rPr>
          <w:rFonts w:ascii="Times New Roman" w:eastAsia="Times New Roman" w:hAnsi="Times New Roman" w:cs="Times New Roman"/>
          <w:color w:val="000000" w:themeColor="text1"/>
          <w:sz w:val="24"/>
          <w:szCs w:val="24"/>
        </w:rPr>
        <w:t>I</w:t>
      </w:r>
      <w:r w:rsidR="00B2046C" w:rsidRPr="407B14BF">
        <w:rPr>
          <w:rFonts w:ascii="Times New Roman" w:eastAsia="Times New Roman" w:hAnsi="Times New Roman" w:cs="Times New Roman"/>
          <w:color w:val="000000" w:themeColor="text1"/>
          <w:sz w:val="24"/>
          <w:szCs w:val="24"/>
        </w:rPr>
        <w:t xml:space="preserve"> Esbjerg Kommune</w:t>
      </w:r>
      <w:r w:rsidR="211B1FF3" w:rsidRPr="36CA3FB7">
        <w:rPr>
          <w:rFonts w:ascii="Times New Roman" w:eastAsia="Times New Roman" w:hAnsi="Times New Roman" w:cs="Times New Roman"/>
          <w:color w:val="000000" w:themeColor="text1"/>
          <w:sz w:val="24"/>
          <w:szCs w:val="24"/>
        </w:rPr>
        <w:t xml:space="preserve"> på den sydlige del af strækningen </w:t>
      </w:r>
      <w:r w:rsidR="45068B96" w:rsidRPr="13DAA91B">
        <w:rPr>
          <w:rFonts w:ascii="Times New Roman" w:eastAsia="Times New Roman" w:hAnsi="Times New Roman" w:cs="Times New Roman"/>
          <w:color w:val="000000" w:themeColor="text1"/>
          <w:sz w:val="24"/>
          <w:szCs w:val="24"/>
        </w:rPr>
        <w:t xml:space="preserve">ligger </w:t>
      </w:r>
      <w:r w:rsidR="00BA01B7">
        <w:rPr>
          <w:rFonts w:ascii="Times New Roman" w:eastAsia="Times New Roman" w:hAnsi="Times New Roman" w:cs="Times New Roman"/>
          <w:color w:val="000000" w:themeColor="text1"/>
          <w:sz w:val="24"/>
          <w:szCs w:val="24"/>
        </w:rPr>
        <w:t xml:space="preserve">der en </w:t>
      </w:r>
      <w:r w:rsidR="45068B96" w:rsidRPr="13DAA91B">
        <w:rPr>
          <w:rFonts w:ascii="Times New Roman" w:eastAsia="Times New Roman" w:hAnsi="Times New Roman" w:cs="Times New Roman"/>
          <w:color w:val="000000" w:themeColor="text1"/>
          <w:sz w:val="24"/>
          <w:szCs w:val="24"/>
        </w:rPr>
        <w:t xml:space="preserve">motocrossbane </w:t>
      </w:r>
      <w:r w:rsidR="0005511C">
        <w:rPr>
          <w:rFonts w:ascii="Times New Roman" w:eastAsia="Times New Roman" w:hAnsi="Times New Roman" w:cs="Times New Roman"/>
          <w:color w:val="000000" w:themeColor="text1"/>
          <w:sz w:val="24"/>
          <w:szCs w:val="24"/>
        </w:rPr>
        <w:t xml:space="preserve">og </w:t>
      </w:r>
      <w:r w:rsidR="00BA01B7">
        <w:rPr>
          <w:rFonts w:ascii="Times New Roman" w:eastAsia="Times New Roman" w:hAnsi="Times New Roman" w:cs="Times New Roman"/>
          <w:color w:val="000000" w:themeColor="text1"/>
          <w:sz w:val="24"/>
          <w:szCs w:val="24"/>
        </w:rPr>
        <w:t>en</w:t>
      </w:r>
      <w:r w:rsidR="45068B96" w:rsidRPr="13DAA91B">
        <w:rPr>
          <w:rFonts w:ascii="Times New Roman" w:eastAsia="Times New Roman" w:hAnsi="Times New Roman" w:cs="Times New Roman"/>
          <w:color w:val="000000" w:themeColor="text1"/>
          <w:sz w:val="24"/>
          <w:szCs w:val="24"/>
        </w:rPr>
        <w:t xml:space="preserve"> </w:t>
      </w:r>
      <w:r w:rsidR="45068B96" w:rsidRPr="3903554B">
        <w:rPr>
          <w:rFonts w:ascii="Times New Roman" w:eastAsia="Times New Roman" w:hAnsi="Times New Roman" w:cs="Times New Roman"/>
          <w:color w:val="000000" w:themeColor="text1"/>
          <w:sz w:val="24"/>
          <w:szCs w:val="24"/>
        </w:rPr>
        <w:t>speedwaybane</w:t>
      </w:r>
      <w:r w:rsidR="00E15D39">
        <w:rPr>
          <w:rFonts w:ascii="Times New Roman" w:eastAsia="Times New Roman" w:hAnsi="Times New Roman" w:cs="Times New Roman"/>
          <w:color w:val="000000" w:themeColor="text1"/>
          <w:sz w:val="24"/>
          <w:szCs w:val="24"/>
        </w:rPr>
        <w:t>,</w:t>
      </w:r>
      <w:r w:rsidR="45068B96" w:rsidRPr="3903554B">
        <w:rPr>
          <w:rFonts w:ascii="Times New Roman" w:eastAsia="Times New Roman" w:hAnsi="Times New Roman" w:cs="Times New Roman"/>
          <w:color w:val="000000" w:themeColor="text1"/>
          <w:sz w:val="24"/>
          <w:szCs w:val="24"/>
        </w:rPr>
        <w:t xml:space="preserve"> og </w:t>
      </w:r>
      <w:r w:rsidR="425EC18F" w:rsidRPr="3903554B">
        <w:rPr>
          <w:rFonts w:ascii="Times New Roman" w:eastAsia="Times New Roman" w:hAnsi="Times New Roman" w:cs="Times New Roman"/>
          <w:color w:val="000000" w:themeColor="text1"/>
          <w:sz w:val="24"/>
          <w:szCs w:val="24"/>
        </w:rPr>
        <w:t xml:space="preserve">der </w:t>
      </w:r>
      <w:r w:rsidR="6931F895" w:rsidRPr="3903554B">
        <w:rPr>
          <w:rFonts w:ascii="Times New Roman" w:eastAsia="Times New Roman" w:hAnsi="Times New Roman" w:cs="Times New Roman"/>
          <w:color w:val="000000" w:themeColor="text1"/>
          <w:sz w:val="24"/>
          <w:szCs w:val="24"/>
        </w:rPr>
        <w:t>er</w:t>
      </w:r>
      <w:r w:rsidR="211B1FF3" w:rsidRPr="5B9F5FB8">
        <w:rPr>
          <w:rFonts w:ascii="Times New Roman" w:eastAsia="Times New Roman" w:hAnsi="Times New Roman" w:cs="Times New Roman"/>
          <w:color w:val="000000" w:themeColor="text1"/>
          <w:sz w:val="24"/>
          <w:szCs w:val="24"/>
        </w:rPr>
        <w:t xml:space="preserve"> udlagt </w:t>
      </w:r>
      <w:r w:rsidR="00BA01B7">
        <w:rPr>
          <w:rFonts w:ascii="Times New Roman" w:eastAsia="Times New Roman" w:hAnsi="Times New Roman" w:cs="Times New Roman"/>
          <w:color w:val="000000" w:themeColor="text1"/>
          <w:sz w:val="24"/>
          <w:szCs w:val="24"/>
        </w:rPr>
        <w:t xml:space="preserve">et </w:t>
      </w:r>
      <w:r w:rsidR="211B1FF3" w:rsidRPr="5B9F5FB8">
        <w:rPr>
          <w:rFonts w:ascii="Times New Roman" w:eastAsia="Times New Roman" w:hAnsi="Times New Roman" w:cs="Times New Roman"/>
          <w:color w:val="000000" w:themeColor="text1"/>
          <w:sz w:val="24"/>
          <w:szCs w:val="24"/>
        </w:rPr>
        <w:t>areal til</w:t>
      </w:r>
      <w:r w:rsidR="005C2928" w:rsidRPr="407B14BF">
        <w:rPr>
          <w:rFonts w:ascii="Times New Roman" w:eastAsia="Times New Roman" w:hAnsi="Times New Roman" w:cs="Times New Roman"/>
          <w:color w:val="000000" w:themeColor="text1"/>
          <w:sz w:val="24"/>
          <w:szCs w:val="24"/>
        </w:rPr>
        <w:t xml:space="preserve"> Korskro Hestemarked, </w:t>
      </w:r>
      <w:r w:rsidR="599E3B27" w:rsidRPr="5B9F5FB8">
        <w:rPr>
          <w:rFonts w:ascii="Times New Roman" w:eastAsia="Times New Roman" w:hAnsi="Times New Roman" w:cs="Times New Roman"/>
          <w:color w:val="000000" w:themeColor="text1"/>
          <w:sz w:val="24"/>
          <w:szCs w:val="24"/>
        </w:rPr>
        <w:t xml:space="preserve">som er </w:t>
      </w:r>
      <w:r w:rsidR="00EF73B6" w:rsidRPr="407B14BF">
        <w:rPr>
          <w:rFonts w:ascii="Times New Roman" w:eastAsia="Times New Roman" w:hAnsi="Times New Roman" w:cs="Times New Roman"/>
          <w:color w:val="000000" w:themeColor="text1"/>
          <w:sz w:val="24"/>
          <w:szCs w:val="24"/>
        </w:rPr>
        <w:t>en årlig begivenhed med mange besøgende.</w:t>
      </w:r>
      <w:r w:rsidR="005C2928" w:rsidRPr="407B14BF">
        <w:rPr>
          <w:rFonts w:ascii="Times New Roman" w:eastAsia="Times New Roman" w:hAnsi="Times New Roman" w:cs="Times New Roman"/>
          <w:color w:val="000000" w:themeColor="text1"/>
          <w:sz w:val="24"/>
          <w:szCs w:val="24"/>
        </w:rPr>
        <w:t xml:space="preserve"> </w:t>
      </w:r>
    </w:p>
    <w:p w14:paraId="76603A49" w14:textId="40700095" w:rsidR="74E7D737" w:rsidRDefault="74E7D737" w:rsidP="4FB6D8D3">
      <w:pPr>
        <w:spacing w:line="276" w:lineRule="auto"/>
        <w:rPr>
          <w:rFonts w:ascii="Times New Roman" w:eastAsia="Times New Roman" w:hAnsi="Times New Roman" w:cs="Times New Roman"/>
          <w:color w:val="000000" w:themeColor="text1"/>
          <w:sz w:val="24"/>
          <w:szCs w:val="24"/>
        </w:rPr>
      </w:pPr>
      <w:r w:rsidRPr="4FB6D8D3">
        <w:rPr>
          <w:rFonts w:ascii="Times New Roman" w:eastAsia="Times New Roman" w:hAnsi="Times New Roman" w:cs="Times New Roman"/>
          <w:color w:val="000000" w:themeColor="text1"/>
          <w:sz w:val="24"/>
          <w:szCs w:val="24"/>
        </w:rPr>
        <w:t>Vandreruten Drivvejen</w:t>
      </w:r>
      <w:r w:rsidR="00A37A45">
        <w:rPr>
          <w:rFonts w:ascii="Times New Roman" w:eastAsia="Times New Roman" w:hAnsi="Times New Roman" w:cs="Times New Roman"/>
          <w:color w:val="000000" w:themeColor="text1"/>
          <w:sz w:val="24"/>
          <w:szCs w:val="24"/>
        </w:rPr>
        <w:t xml:space="preserve">, </w:t>
      </w:r>
      <w:r w:rsidR="00DA65AF">
        <w:rPr>
          <w:rFonts w:ascii="Times New Roman" w:eastAsia="Times New Roman" w:hAnsi="Times New Roman" w:cs="Times New Roman"/>
          <w:color w:val="000000" w:themeColor="text1"/>
          <w:sz w:val="24"/>
          <w:szCs w:val="24"/>
        </w:rPr>
        <w:t>som er en trampesti</w:t>
      </w:r>
      <w:r w:rsidR="009A3CDC">
        <w:rPr>
          <w:rFonts w:ascii="Times New Roman" w:eastAsia="Times New Roman" w:hAnsi="Times New Roman" w:cs="Times New Roman"/>
          <w:color w:val="000000" w:themeColor="text1"/>
          <w:sz w:val="24"/>
          <w:szCs w:val="24"/>
        </w:rPr>
        <w:t xml:space="preserve"> </w:t>
      </w:r>
      <w:r w:rsidR="005A6336">
        <w:rPr>
          <w:rFonts w:ascii="Times New Roman" w:eastAsia="Times New Roman" w:hAnsi="Times New Roman" w:cs="Times New Roman"/>
          <w:color w:val="000000" w:themeColor="text1"/>
          <w:sz w:val="24"/>
          <w:szCs w:val="24"/>
        </w:rPr>
        <w:t>på strækningen</w:t>
      </w:r>
      <w:r w:rsidR="00E33BF5">
        <w:rPr>
          <w:rFonts w:ascii="Times New Roman" w:eastAsia="Times New Roman" w:hAnsi="Times New Roman" w:cs="Times New Roman"/>
          <w:color w:val="000000" w:themeColor="text1"/>
          <w:sz w:val="24"/>
          <w:szCs w:val="24"/>
        </w:rPr>
        <w:t xml:space="preserve"> </w:t>
      </w:r>
      <w:r w:rsidR="00DA6ECF">
        <w:rPr>
          <w:rFonts w:ascii="Times New Roman" w:eastAsia="Times New Roman" w:hAnsi="Times New Roman" w:cs="Times New Roman"/>
          <w:color w:val="000000" w:themeColor="text1"/>
          <w:sz w:val="24"/>
          <w:szCs w:val="24"/>
        </w:rPr>
        <w:t>gennem området,</w:t>
      </w:r>
      <w:r w:rsidRPr="4FB6D8D3">
        <w:rPr>
          <w:rFonts w:ascii="Times New Roman" w:eastAsia="Times New Roman" w:hAnsi="Times New Roman" w:cs="Times New Roman"/>
          <w:color w:val="000000" w:themeColor="text1"/>
          <w:sz w:val="24"/>
          <w:szCs w:val="24"/>
        </w:rPr>
        <w:t xml:space="preserve"> krydser Rute </w:t>
      </w:r>
      <w:r w:rsidRPr="1527C6C4">
        <w:rPr>
          <w:rFonts w:ascii="Times New Roman" w:eastAsia="Times New Roman" w:hAnsi="Times New Roman" w:cs="Times New Roman"/>
          <w:color w:val="000000" w:themeColor="text1"/>
          <w:sz w:val="24"/>
          <w:szCs w:val="24"/>
        </w:rPr>
        <w:t>11 umiddelbart syd for Alslev Å ved Vestervadvej</w:t>
      </w:r>
      <w:r w:rsidR="2FDD8E59" w:rsidRPr="742CEBB9">
        <w:rPr>
          <w:rFonts w:ascii="Times New Roman" w:eastAsia="Times New Roman" w:hAnsi="Times New Roman" w:cs="Times New Roman"/>
          <w:color w:val="000000" w:themeColor="text1"/>
          <w:sz w:val="24"/>
          <w:szCs w:val="24"/>
        </w:rPr>
        <w:t>.</w:t>
      </w:r>
    </w:p>
    <w:p w14:paraId="567DBAE0" w14:textId="77777777" w:rsidR="00052096" w:rsidRDefault="00052096" w:rsidP="4FB6D8D3">
      <w:pPr>
        <w:spacing w:line="276" w:lineRule="auto"/>
        <w:rPr>
          <w:rFonts w:ascii="Times New Roman" w:eastAsia="Times New Roman" w:hAnsi="Times New Roman" w:cs="Times New Roman"/>
          <w:color w:val="000000" w:themeColor="text1"/>
          <w:sz w:val="24"/>
          <w:szCs w:val="24"/>
        </w:rPr>
      </w:pPr>
    </w:p>
    <w:p w14:paraId="301CD8C7"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00" w:name="_Toc161386727"/>
      <w:bookmarkStart w:id="101" w:name="_Toc161387109"/>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6.2 Påvirkning i anlægsperioden</w:t>
      </w:r>
      <w:bookmarkEnd w:id="100"/>
      <w:bookmarkEnd w:id="101"/>
      <w:r w:rsidRPr="00B70F81">
        <w:rPr>
          <w:rFonts w:ascii="Times New Roman" w:eastAsia="Times New Roman" w:hAnsi="Times New Roman" w:cs="Times New Roman"/>
          <w:color w:val="000000"/>
          <w:sz w:val="24"/>
          <w:szCs w:val="24"/>
        </w:rPr>
        <w:t> </w:t>
      </w:r>
    </w:p>
    <w:p w14:paraId="7A1B2C8A" w14:textId="495AB5AA" w:rsidR="00D326EE" w:rsidRDefault="00D326EE" w:rsidP="005322E4">
      <w:pPr>
        <w:spacing w:line="276" w:lineRule="auto"/>
        <w:rPr>
          <w:rFonts w:ascii="Times New Roman" w:eastAsia="Times New Roman" w:hAnsi="Times New Roman" w:cs="Times New Roman"/>
          <w:color w:val="000000"/>
          <w:sz w:val="24"/>
          <w:szCs w:val="24"/>
        </w:rPr>
      </w:pPr>
      <w:r w:rsidRPr="6B93762A">
        <w:rPr>
          <w:rFonts w:ascii="Times New Roman" w:eastAsia="Times New Roman" w:hAnsi="Times New Roman" w:cs="Times New Roman"/>
          <w:color w:val="000000" w:themeColor="text1"/>
          <w:sz w:val="24"/>
          <w:szCs w:val="24"/>
        </w:rPr>
        <w:t>I anlægs</w:t>
      </w:r>
      <w:r w:rsidR="00BA01B7">
        <w:rPr>
          <w:rFonts w:ascii="Times New Roman" w:eastAsia="Times New Roman" w:hAnsi="Times New Roman" w:cs="Times New Roman"/>
          <w:color w:val="000000" w:themeColor="text1"/>
          <w:sz w:val="24"/>
          <w:szCs w:val="24"/>
        </w:rPr>
        <w:t>perioden</w:t>
      </w:r>
      <w:r w:rsidRPr="6B93762A">
        <w:rPr>
          <w:rFonts w:ascii="Times New Roman" w:eastAsia="Times New Roman" w:hAnsi="Times New Roman" w:cs="Times New Roman"/>
          <w:color w:val="000000" w:themeColor="text1"/>
          <w:sz w:val="24"/>
          <w:szCs w:val="24"/>
        </w:rPr>
        <w:t xml:space="preserve"> sikres det, at det er muligt at krydse </w:t>
      </w:r>
      <w:r w:rsidR="00BA01B7">
        <w:rPr>
          <w:rFonts w:ascii="Times New Roman" w:eastAsia="Times New Roman" w:hAnsi="Times New Roman" w:cs="Times New Roman"/>
          <w:color w:val="000000" w:themeColor="text1"/>
          <w:sz w:val="24"/>
          <w:szCs w:val="24"/>
        </w:rPr>
        <w:t>Rute 11</w:t>
      </w:r>
      <w:r w:rsidRPr="6B93762A">
        <w:rPr>
          <w:rFonts w:ascii="Times New Roman" w:eastAsia="Times New Roman" w:hAnsi="Times New Roman" w:cs="Times New Roman"/>
          <w:color w:val="000000" w:themeColor="text1"/>
          <w:sz w:val="24"/>
          <w:szCs w:val="24"/>
        </w:rPr>
        <w:t xml:space="preserve">, så færdsel på stien </w:t>
      </w:r>
      <w:r w:rsidR="7D0BEAD8" w:rsidRPr="68E6AEF1">
        <w:rPr>
          <w:rFonts w:ascii="Times New Roman" w:eastAsia="Times New Roman" w:hAnsi="Times New Roman" w:cs="Times New Roman"/>
          <w:color w:val="000000" w:themeColor="text1"/>
          <w:sz w:val="24"/>
          <w:szCs w:val="24"/>
        </w:rPr>
        <w:t xml:space="preserve">Drivvejen </w:t>
      </w:r>
      <w:r w:rsidRPr="6B93762A">
        <w:rPr>
          <w:rFonts w:ascii="Times New Roman" w:eastAsia="Times New Roman" w:hAnsi="Times New Roman" w:cs="Times New Roman"/>
          <w:color w:val="000000" w:themeColor="text1"/>
          <w:sz w:val="24"/>
          <w:szCs w:val="24"/>
        </w:rPr>
        <w:t xml:space="preserve">kan opretholdes. Desuden vil de stier, der findes i Søndre Plantage, ikke blive lukket, da de ligger </w:t>
      </w:r>
      <w:r w:rsidR="0E820805" w:rsidRPr="16B7722A">
        <w:rPr>
          <w:rFonts w:ascii="Times New Roman" w:eastAsia="Times New Roman" w:hAnsi="Times New Roman" w:cs="Times New Roman"/>
          <w:color w:val="000000" w:themeColor="text1"/>
          <w:sz w:val="24"/>
          <w:szCs w:val="24"/>
        </w:rPr>
        <w:t>uden</w:t>
      </w:r>
      <w:r w:rsidR="65836A69" w:rsidRPr="16B7722A">
        <w:rPr>
          <w:rFonts w:ascii="Times New Roman" w:eastAsia="Times New Roman" w:hAnsi="Times New Roman" w:cs="Times New Roman"/>
          <w:color w:val="000000" w:themeColor="text1"/>
          <w:sz w:val="24"/>
          <w:szCs w:val="24"/>
        </w:rPr>
        <w:t xml:space="preserve"> </w:t>
      </w:r>
      <w:r w:rsidR="0E820805" w:rsidRPr="16B7722A">
        <w:rPr>
          <w:rFonts w:ascii="Times New Roman" w:eastAsia="Times New Roman" w:hAnsi="Times New Roman" w:cs="Times New Roman"/>
          <w:color w:val="000000" w:themeColor="text1"/>
          <w:sz w:val="24"/>
          <w:szCs w:val="24"/>
        </w:rPr>
        <w:t>for</w:t>
      </w:r>
      <w:r w:rsidRPr="6B93762A">
        <w:rPr>
          <w:rFonts w:ascii="Times New Roman" w:eastAsia="Times New Roman" w:hAnsi="Times New Roman" w:cs="Times New Roman"/>
          <w:color w:val="000000" w:themeColor="text1"/>
          <w:sz w:val="24"/>
          <w:szCs w:val="24"/>
        </w:rPr>
        <w:t xml:space="preserve"> projektets </w:t>
      </w:r>
      <w:r w:rsidR="64C03933" w:rsidRPr="68E6AEF1">
        <w:rPr>
          <w:rFonts w:ascii="Times New Roman" w:eastAsia="Times New Roman" w:hAnsi="Times New Roman" w:cs="Times New Roman"/>
          <w:color w:val="000000" w:themeColor="text1"/>
          <w:sz w:val="24"/>
          <w:szCs w:val="24"/>
        </w:rPr>
        <w:t>arbejds</w:t>
      </w:r>
      <w:r w:rsidR="3A5C1657" w:rsidRPr="68E6AEF1">
        <w:rPr>
          <w:rFonts w:ascii="Times New Roman" w:eastAsia="Times New Roman" w:hAnsi="Times New Roman" w:cs="Times New Roman"/>
          <w:color w:val="000000" w:themeColor="text1"/>
          <w:sz w:val="24"/>
          <w:szCs w:val="24"/>
        </w:rPr>
        <w:t>område</w:t>
      </w:r>
      <w:r w:rsidRPr="6B93762A">
        <w:rPr>
          <w:rFonts w:ascii="Times New Roman" w:eastAsia="Times New Roman" w:hAnsi="Times New Roman" w:cs="Times New Roman"/>
          <w:color w:val="000000" w:themeColor="text1"/>
          <w:sz w:val="24"/>
          <w:szCs w:val="24"/>
        </w:rPr>
        <w:t>.</w:t>
      </w:r>
    </w:p>
    <w:p w14:paraId="66B4445F" w14:textId="0E9F51EB" w:rsidR="00D12B1C" w:rsidRDefault="04B8449F" w:rsidP="6E3992D1">
      <w:pPr>
        <w:spacing w:line="276" w:lineRule="auto"/>
        <w:rPr>
          <w:rFonts w:ascii="Times New Roman" w:eastAsia="Times New Roman" w:hAnsi="Times New Roman" w:cs="Times New Roman"/>
          <w:color w:val="000000" w:themeColor="text1"/>
          <w:sz w:val="24"/>
          <w:szCs w:val="24"/>
        </w:rPr>
      </w:pPr>
      <w:r w:rsidRPr="6E3992D1">
        <w:rPr>
          <w:rFonts w:ascii="Times New Roman" w:eastAsia="Times New Roman" w:hAnsi="Times New Roman" w:cs="Times New Roman"/>
          <w:color w:val="000000" w:themeColor="text1"/>
          <w:sz w:val="24"/>
          <w:szCs w:val="24"/>
        </w:rPr>
        <w:t xml:space="preserve">For befolkningen vil midlertidige lukninger af veje føre </w:t>
      </w:r>
      <w:r w:rsidR="112DC416" w:rsidRPr="16B7722A">
        <w:rPr>
          <w:rFonts w:ascii="Times New Roman" w:eastAsia="Times New Roman" w:hAnsi="Times New Roman" w:cs="Times New Roman"/>
          <w:color w:val="000000" w:themeColor="text1"/>
          <w:sz w:val="24"/>
          <w:szCs w:val="24"/>
        </w:rPr>
        <w:t>til</w:t>
      </w:r>
      <w:r w:rsidR="78A0926B" w:rsidRPr="16B7722A">
        <w:rPr>
          <w:rFonts w:ascii="Times New Roman" w:eastAsia="Times New Roman" w:hAnsi="Times New Roman" w:cs="Times New Roman"/>
          <w:color w:val="000000" w:themeColor="text1"/>
          <w:sz w:val="24"/>
          <w:szCs w:val="24"/>
        </w:rPr>
        <w:t xml:space="preserve"> </w:t>
      </w:r>
      <w:r w:rsidRPr="6E3992D1">
        <w:rPr>
          <w:rFonts w:ascii="Times New Roman" w:eastAsia="Times New Roman" w:hAnsi="Times New Roman" w:cs="Times New Roman"/>
          <w:color w:val="000000" w:themeColor="text1"/>
          <w:sz w:val="24"/>
          <w:szCs w:val="24"/>
        </w:rPr>
        <w:t xml:space="preserve">omkørsler for de trafikanter og cyklister, der færdes i området. I perioderne med omkørsler kan vejlukningerne forlænge rejsetiden og virke generende for de mennesker, der færdes i området til dagligt. </w:t>
      </w:r>
    </w:p>
    <w:p w14:paraId="128E9159" w14:textId="06FE594B" w:rsidR="04B8449F" w:rsidRDefault="04B8449F" w:rsidP="6E3992D1">
      <w:pPr>
        <w:spacing w:line="276" w:lineRule="auto"/>
        <w:rPr>
          <w:rFonts w:ascii="Times New Roman" w:eastAsia="Times New Roman" w:hAnsi="Times New Roman" w:cs="Times New Roman"/>
          <w:color w:val="000000" w:themeColor="text1"/>
          <w:sz w:val="24"/>
          <w:szCs w:val="24"/>
        </w:rPr>
      </w:pPr>
      <w:r w:rsidRPr="6E3992D1">
        <w:rPr>
          <w:rFonts w:ascii="Times New Roman" w:eastAsia="Times New Roman" w:hAnsi="Times New Roman" w:cs="Times New Roman"/>
          <w:color w:val="000000" w:themeColor="text1"/>
          <w:sz w:val="24"/>
          <w:szCs w:val="24"/>
        </w:rPr>
        <w:t>Påvirkningen vurderes at være begrænset.</w:t>
      </w:r>
    </w:p>
    <w:p w14:paraId="229A16A4" w14:textId="77777777" w:rsidR="007E3B47" w:rsidRDefault="007E3B47" w:rsidP="6E3992D1">
      <w:pPr>
        <w:spacing w:line="276" w:lineRule="auto"/>
        <w:rPr>
          <w:rFonts w:ascii="Times New Roman" w:eastAsia="Times New Roman" w:hAnsi="Times New Roman" w:cs="Times New Roman"/>
          <w:color w:val="000000" w:themeColor="text1"/>
          <w:sz w:val="24"/>
          <w:szCs w:val="24"/>
        </w:rPr>
      </w:pPr>
    </w:p>
    <w:p w14:paraId="566AC0C4" w14:textId="23CC40F6"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02" w:name="_Toc161386728"/>
      <w:bookmarkStart w:id="103" w:name="_Toc161387110"/>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6.3 Påvirkning efter udbygning</w:t>
      </w:r>
      <w:bookmarkEnd w:id="102"/>
      <w:bookmarkEnd w:id="103"/>
      <w:r w:rsidRPr="00B70F81">
        <w:rPr>
          <w:rFonts w:ascii="Times New Roman" w:eastAsia="Times New Roman" w:hAnsi="Times New Roman" w:cs="Times New Roman"/>
          <w:color w:val="000000"/>
          <w:sz w:val="24"/>
          <w:szCs w:val="24"/>
        </w:rPr>
        <w:t> </w:t>
      </w:r>
    </w:p>
    <w:p w14:paraId="459EA9AC" w14:textId="11166EDA" w:rsidR="0029799D" w:rsidRPr="0029799D" w:rsidRDefault="0029799D" w:rsidP="0029799D">
      <w:pPr>
        <w:spacing w:line="276" w:lineRule="auto"/>
        <w:rPr>
          <w:rFonts w:ascii="Times New Roman" w:eastAsia="Times New Roman" w:hAnsi="Times New Roman" w:cs="Times New Roman"/>
          <w:color w:val="000000"/>
          <w:sz w:val="24"/>
          <w:szCs w:val="24"/>
        </w:rPr>
      </w:pPr>
      <w:r w:rsidRPr="5BD7A0F5">
        <w:rPr>
          <w:rFonts w:ascii="Times New Roman" w:eastAsia="Times New Roman" w:hAnsi="Times New Roman" w:cs="Times New Roman"/>
          <w:color w:val="000000" w:themeColor="text1"/>
          <w:sz w:val="24"/>
          <w:szCs w:val="24"/>
        </w:rPr>
        <w:t xml:space="preserve">De rekreative stier, der ligger inde i Søndre Plantage, </w:t>
      </w:r>
      <w:r w:rsidR="1948F3AA" w:rsidRPr="16B7722A">
        <w:rPr>
          <w:rFonts w:ascii="Times New Roman" w:eastAsia="Times New Roman" w:hAnsi="Times New Roman" w:cs="Times New Roman"/>
          <w:color w:val="000000" w:themeColor="text1"/>
          <w:sz w:val="24"/>
          <w:szCs w:val="24"/>
        </w:rPr>
        <w:t>vil</w:t>
      </w:r>
      <w:r w:rsidRPr="5BD7A0F5">
        <w:rPr>
          <w:rFonts w:ascii="Times New Roman" w:eastAsia="Times New Roman" w:hAnsi="Times New Roman" w:cs="Times New Roman"/>
          <w:color w:val="000000" w:themeColor="text1"/>
          <w:sz w:val="24"/>
          <w:szCs w:val="24"/>
        </w:rPr>
        <w:t xml:space="preserve"> ikke </w:t>
      </w:r>
      <w:r w:rsidR="25B3964D" w:rsidRPr="16B7722A">
        <w:rPr>
          <w:rFonts w:ascii="Times New Roman" w:eastAsia="Times New Roman" w:hAnsi="Times New Roman" w:cs="Times New Roman"/>
          <w:color w:val="000000" w:themeColor="text1"/>
          <w:sz w:val="24"/>
          <w:szCs w:val="24"/>
        </w:rPr>
        <w:t>blive</w:t>
      </w:r>
      <w:r w:rsidR="35EBD3E7" w:rsidRPr="16B7722A">
        <w:rPr>
          <w:rFonts w:ascii="Times New Roman" w:eastAsia="Times New Roman" w:hAnsi="Times New Roman" w:cs="Times New Roman"/>
          <w:color w:val="000000" w:themeColor="text1"/>
          <w:sz w:val="24"/>
          <w:szCs w:val="24"/>
        </w:rPr>
        <w:t xml:space="preserve"> </w:t>
      </w:r>
      <w:r w:rsidRPr="5BD7A0F5">
        <w:rPr>
          <w:rFonts w:ascii="Times New Roman" w:eastAsia="Times New Roman" w:hAnsi="Times New Roman" w:cs="Times New Roman"/>
          <w:color w:val="000000" w:themeColor="text1"/>
          <w:sz w:val="24"/>
          <w:szCs w:val="24"/>
        </w:rPr>
        <w:t>påvirket direkte af projektet.</w:t>
      </w:r>
    </w:p>
    <w:p w14:paraId="1FEA0DA6" w14:textId="677AA090" w:rsidR="000844A3" w:rsidRDefault="2E991BD8" w:rsidP="0029799D">
      <w:pPr>
        <w:spacing w:line="276" w:lineRule="auto"/>
        <w:rPr>
          <w:rFonts w:ascii="Times New Roman" w:eastAsia="Times New Roman" w:hAnsi="Times New Roman" w:cs="Times New Roman"/>
          <w:color w:val="000000"/>
          <w:sz w:val="24"/>
          <w:szCs w:val="24"/>
        </w:rPr>
      </w:pPr>
      <w:r w:rsidRPr="0A2DBCBE">
        <w:rPr>
          <w:rFonts w:ascii="Times New Roman" w:eastAsia="Times New Roman" w:hAnsi="Times New Roman" w:cs="Times New Roman"/>
          <w:color w:val="000000" w:themeColor="text1"/>
          <w:sz w:val="24"/>
          <w:szCs w:val="24"/>
        </w:rPr>
        <w:lastRenderedPageBreak/>
        <w:t>Forløbet af den</w:t>
      </w:r>
      <w:r w:rsidR="000844A3" w:rsidRPr="5BD7A0F5">
        <w:rPr>
          <w:rFonts w:ascii="Times New Roman" w:eastAsia="Times New Roman" w:hAnsi="Times New Roman" w:cs="Times New Roman"/>
          <w:color w:val="000000" w:themeColor="text1"/>
          <w:sz w:val="24"/>
          <w:szCs w:val="24"/>
        </w:rPr>
        <w:t xml:space="preserve"> rekreativ</w:t>
      </w:r>
      <w:r w:rsidR="00912165">
        <w:rPr>
          <w:rFonts w:ascii="Times New Roman" w:eastAsia="Times New Roman" w:hAnsi="Times New Roman" w:cs="Times New Roman"/>
          <w:color w:val="000000" w:themeColor="text1"/>
          <w:sz w:val="24"/>
          <w:szCs w:val="24"/>
        </w:rPr>
        <w:t>e</w:t>
      </w:r>
      <w:r w:rsidR="000844A3" w:rsidRPr="5BD7A0F5">
        <w:rPr>
          <w:rFonts w:ascii="Times New Roman" w:eastAsia="Times New Roman" w:hAnsi="Times New Roman" w:cs="Times New Roman"/>
          <w:color w:val="000000" w:themeColor="text1"/>
          <w:sz w:val="24"/>
          <w:szCs w:val="24"/>
        </w:rPr>
        <w:t xml:space="preserve"> </w:t>
      </w:r>
      <w:r w:rsidR="00865122">
        <w:rPr>
          <w:rFonts w:ascii="Times New Roman" w:eastAsia="Times New Roman" w:hAnsi="Times New Roman" w:cs="Times New Roman"/>
          <w:color w:val="000000" w:themeColor="text1"/>
          <w:sz w:val="24"/>
          <w:szCs w:val="24"/>
        </w:rPr>
        <w:t>trampe</w:t>
      </w:r>
      <w:r w:rsidR="000844A3" w:rsidRPr="5BD7A0F5">
        <w:rPr>
          <w:rFonts w:ascii="Times New Roman" w:eastAsia="Times New Roman" w:hAnsi="Times New Roman" w:cs="Times New Roman"/>
          <w:color w:val="000000" w:themeColor="text1"/>
          <w:sz w:val="24"/>
          <w:szCs w:val="24"/>
        </w:rPr>
        <w:t>sti, Drivvejen</w:t>
      </w:r>
      <w:r w:rsidR="00D4234C">
        <w:rPr>
          <w:rFonts w:ascii="Times New Roman" w:eastAsia="Times New Roman" w:hAnsi="Times New Roman" w:cs="Times New Roman"/>
          <w:color w:val="000000" w:themeColor="text1"/>
          <w:sz w:val="24"/>
          <w:szCs w:val="24"/>
        </w:rPr>
        <w:t xml:space="preserve">, </w:t>
      </w:r>
      <w:r w:rsidR="2CE1BF49" w:rsidRPr="0A2DBCBE">
        <w:rPr>
          <w:rFonts w:ascii="Times New Roman" w:eastAsia="Times New Roman" w:hAnsi="Times New Roman" w:cs="Times New Roman"/>
          <w:color w:val="000000" w:themeColor="text1"/>
          <w:sz w:val="24"/>
          <w:szCs w:val="24"/>
        </w:rPr>
        <w:t>vil blive</w:t>
      </w:r>
      <w:r w:rsidR="61F34F0B" w:rsidRPr="0A2DBCBE">
        <w:rPr>
          <w:rFonts w:ascii="Times New Roman" w:eastAsia="Times New Roman" w:hAnsi="Times New Roman" w:cs="Times New Roman"/>
          <w:color w:val="000000" w:themeColor="text1"/>
          <w:sz w:val="24"/>
          <w:szCs w:val="24"/>
        </w:rPr>
        <w:t xml:space="preserve"> ændret</w:t>
      </w:r>
      <w:r w:rsidR="61F34F0B" w:rsidRPr="78F609FA">
        <w:rPr>
          <w:rFonts w:ascii="Times New Roman" w:eastAsia="Times New Roman" w:hAnsi="Times New Roman" w:cs="Times New Roman"/>
          <w:color w:val="000000" w:themeColor="text1"/>
          <w:sz w:val="24"/>
          <w:szCs w:val="24"/>
        </w:rPr>
        <w:t xml:space="preserve">, da det ikke vil være </w:t>
      </w:r>
      <w:r w:rsidR="61F34F0B" w:rsidRPr="211E0A0D">
        <w:rPr>
          <w:rFonts w:ascii="Times New Roman" w:eastAsia="Times New Roman" w:hAnsi="Times New Roman" w:cs="Times New Roman"/>
          <w:color w:val="000000" w:themeColor="text1"/>
          <w:sz w:val="24"/>
          <w:szCs w:val="24"/>
        </w:rPr>
        <w:t>hensigtsmæssigt at krydse den udbyggede vej samme</w:t>
      </w:r>
      <w:r w:rsidR="4E33E53F" w:rsidRPr="211E0A0D">
        <w:rPr>
          <w:rFonts w:ascii="Times New Roman" w:eastAsia="Times New Roman" w:hAnsi="Times New Roman" w:cs="Times New Roman"/>
          <w:color w:val="000000" w:themeColor="text1"/>
          <w:sz w:val="24"/>
          <w:szCs w:val="24"/>
        </w:rPr>
        <w:t xml:space="preserve"> sted som i dag</w:t>
      </w:r>
      <w:r w:rsidR="2B11E81F" w:rsidRPr="211E0A0D">
        <w:rPr>
          <w:rFonts w:ascii="Times New Roman" w:eastAsia="Times New Roman" w:hAnsi="Times New Roman" w:cs="Times New Roman"/>
          <w:color w:val="000000" w:themeColor="text1"/>
          <w:sz w:val="24"/>
          <w:szCs w:val="24"/>
        </w:rPr>
        <w:t>.</w:t>
      </w:r>
      <w:r w:rsidR="000844A3" w:rsidRPr="5BD7A0F5">
        <w:rPr>
          <w:rFonts w:ascii="Times New Roman" w:eastAsia="Times New Roman" w:hAnsi="Times New Roman" w:cs="Times New Roman"/>
          <w:color w:val="000000" w:themeColor="text1"/>
          <w:sz w:val="24"/>
          <w:szCs w:val="24"/>
        </w:rPr>
        <w:t xml:space="preserve"> </w:t>
      </w:r>
      <w:r w:rsidR="00502368">
        <w:rPr>
          <w:rFonts w:ascii="Times New Roman" w:eastAsia="Times New Roman" w:hAnsi="Times New Roman" w:cs="Times New Roman"/>
          <w:color w:val="000000" w:themeColor="text1"/>
          <w:sz w:val="24"/>
          <w:szCs w:val="24"/>
        </w:rPr>
        <w:t xml:space="preserve">Forlægningen af </w:t>
      </w:r>
      <w:r w:rsidR="00415022">
        <w:rPr>
          <w:rFonts w:ascii="Times New Roman" w:eastAsia="Times New Roman" w:hAnsi="Times New Roman" w:cs="Times New Roman"/>
          <w:color w:val="000000" w:themeColor="text1"/>
          <w:sz w:val="24"/>
          <w:szCs w:val="24"/>
        </w:rPr>
        <w:t>trampestien</w:t>
      </w:r>
      <w:r w:rsidR="000844A3" w:rsidRPr="5BD7A0F5">
        <w:rPr>
          <w:rFonts w:ascii="Times New Roman" w:eastAsia="Times New Roman" w:hAnsi="Times New Roman" w:cs="Times New Roman"/>
          <w:color w:val="000000" w:themeColor="text1"/>
          <w:sz w:val="24"/>
          <w:szCs w:val="24"/>
        </w:rPr>
        <w:t xml:space="preserve"> </w:t>
      </w:r>
      <w:r w:rsidR="761B1904" w:rsidRPr="7268248F">
        <w:rPr>
          <w:rFonts w:ascii="Times New Roman" w:eastAsia="Times New Roman" w:hAnsi="Times New Roman" w:cs="Times New Roman"/>
          <w:color w:val="000000" w:themeColor="text1"/>
          <w:sz w:val="24"/>
          <w:szCs w:val="24"/>
        </w:rPr>
        <w:t xml:space="preserve">vil først blive endelig fastlagt i </w:t>
      </w:r>
      <w:r w:rsidR="761B1904" w:rsidRPr="0FB333AA">
        <w:rPr>
          <w:rFonts w:ascii="Times New Roman" w:eastAsia="Times New Roman" w:hAnsi="Times New Roman" w:cs="Times New Roman"/>
          <w:color w:val="000000" w:themeColor="text1"/>
          <w:sz w:val="24"/>
          <w:szCs w:val="24"/>
        </w:rPr>
        <w:t>detailprojekteringen</w:t>
      </w:r>
      <w:r w:rsidR="47B29033" w:rsidRPr="16B7722A">
        <w:rPr>
          <w:rFonts w:ascii="Times New Roman" w:eastAsia="Times New Roman" w:hAnsi="Times New Roman" w:cs="Times New Roman"/>
          <w:color w:val="000000" w:themeColor="text1"/>
          <w:sz w:val="24"/>
          <w:szCs w:val="24"/>
        </w:rPr>
        <w:t>.</w:t>
      </w:r>
    </w:p>
    <w:p w14:paraId="30A92BE9" w14:textId="65DC3692" w:rsidR="001E414F" w:rsidRPr="00B70F81" w:rsidRDefault="5D235890" w:rsidP="068BD070">
      <w:pPr>
        <w:spacing w:line="276" w:lineRule="auto"/>
        <w:rPr>
          <w:rFonts w:ascii="Times New Roman" w:eastAsia="Times New Roman" w:hAnsi="Times New Roman" w:cs="Times New Roman"/>
          <w:color w:val="000000" w:themeColor="text1"/>
          <w:sz w:val="24"/>
          <w:szCs w:val="24"/>
        </w:rPr>
      </w:pPr>
      <w:r w:rsidRPr="43728688">
        <w:rPr>
          <w:rFonts w:ascii="Times New Roman" w:eastAsia="Times New Roman" w:hAnsi="Times New Roman" w:cs="Times New Roman"/>
          <w:color w:val="000000" w:themeColor="text1"/>
          <w:sz w:val="24"/>
          <w:szCs w:val="24"/>
        </w:rPr>
        <w:t xml:space="preserve">Da der </w:t>
      </w:r>
      <w:r w:rsidRPr="7ADC9D6E">
        <w:rPr>
          <w:rFonts w:ascii="Times New Roman" w:eastAsia="Times New Roman" w:hAnsi="Times New Roman" w:cs="Times New Roman"/>
          <w:color w:val="000000" w:themeColor="text1"/>
          <w:sz w:val="24"/>
          <w:szCs w:val="24"/>
        </w:rPr>
        <w:t>samtidig etableres en</w:t>
      </w:r>
      <w:r w:rsidR="44678CCF" w:rsidRPr="4738D3A2">
        <w:rPr>
          <w:rFonts w:ascii="Times New Roman" w:eastAsia="Times New Roman" w:hAnsi="Times New Roman" w:cs="Times New Roman"/>
          <w:color w:val="000000" w:themeColor="text1"/>
          <w:sz w:val="24"/>
          <w:szCs w:val="24"/>
        </w:rPr>
        <w:t xml:space="preserve"> ny cykelsti langs Rute 11, som tilkobles de eksisterende stier i Varde og </w:t>
      </w:r>
      <w:r w:rsidR="44678CCF" w:rsidRPr="5E390C86">
        <w:rPr>
          <w:rFonts w:ascii="Times New Roman" w:eastAsia="Times New Roman" w:hAnsi="Times New Roman" w:cs="Times New Roman"/>
          <w:color w:val="000000" w:themeColor="text1"/>
          <w:sz w:val="24"/>
          <w:szCs w:val="24"/>
        </w:rPr>
        <w:t xml:space="preserve">ved </w:t>
      </w:r>
      <w:r w:rsidR="44678CCF" w:rsidRPr="3ACB4581">
        <w:rPr>
          <w:rFonts w:ascii="Times New Roman" w:eastAsia="Times New Roman" w:hAnsi="Times New Roman" w:cs="Times New Roman"/>
          <w:color w:val="000000" w:themeColor="text1"/>
          <w:sz w:val="24"/>
          <w:szCs w:val="24"/>
        </w:rPr>
        <w:t>Esbjergmotorvejen</w:t>
      </w:r>
      <w:r w:rsidR="7CE72047" w:rsidRPr="3ACB4581">
        <w:rPr>
          <w:rFonts w:ascii="Times New Roman" w:eastAsia="Times New Roman" w:hAnsi="Times New Roman" w:cs="Times New Roman"/>
          <w:color w:val="000000" w:themeColor="text1"/>
          <w:sz w:val="24"/>
          <w:szCs w:val="24"/>
        </w:rPr>
        <w:t xml:space="preserve">, </w:t>
      </w:r>
      <w:r w:rsidR="1D3A363D" w:rsidRPr="7ADC9D6E">
        <w:rPr>
          <w:rFonts w:ascii="Times New Roman" w:eastAsia="Times New Roman" w:hAnsi="Times New Roman" w:cs="Times New Roman"/>
          <w:color w:val="000000" w:themeColor="text1"/>
          <w:sz w:val="24"/>
          <w:szCs w:val="24"/>
        </w:rPr>
        <w:t xml:space="preserve">vurderes påvirkningen af de rekreative </w:t>
      </w:r>
      <w:r w:rsidR="1D3A363D" w:rsidRPr="068BD070">
        <w:rPr>
          <w:rFonts w:ascii="Times New Roman" w:eastAsia="Times New Roman" w:hAnsi="Times New Roman" w:cs="Times New Roman"/>
          <w:color w:val="000000" w:themeColor="text1"/>
          <w:sz w:val="24"/>
          <w:szCs w:val="24"/>
        </w:rPr>
        <w:t>stier at være moderat positiv.</w:t>
      </w:r>
    </w:p>
    <w:p w14:paraId="08319DA0" w14:textId="2E35207F" w:rsidR="001E414F" w:rsidRPr="00B70F81" w:rsidRDefault="1D3A363D" w:rsidP="5E390C86">
      <w:pPr>
        <w:spacing w:line="276" w:lineRule="auto"/>
        <w:rPr>
          <w:rFonts w:ascii="Times New Roman" w:eastAsia="Times New Roman" w:hAnsi="Times New Roman" w:cs="Times New Roman"/>
          <w:color w:val="000000" w:themeColor="text1"/>
          <w:sz w:val="24"/>
          <w:szCs w:val="24"/>
        </w:rPr>
      </w:pPr>
      <w:r w:rsidRPr="1ACD4E2E">
        <w:rPr>
          <w:rFonts w:ascii="Times New Roman" w:eastAsia="Times New Roman" w:hAnsi="Times New Roman" w:cs="Times New Roman"/>
          <w:color w:val="000000" w:themeColor="text1"/>
          <w:sz w:val="24"/>
          <w:szCs w:val="24"/>
        </w:rPr>
        <w:t xml:space="preserve">For befolkningen vil ekspropriation af ejendomme opleves som en gene, og </w:t>
      </w:r>
      <w:r w:rsidRPr="6402BF36">
        <w:rPr>
          <w:rFonts w:ascii="Times New Roman" w:eastAsia="Times New Roman" w:hAnsi="Times New Roman" w:cs="Times New Roman"/>
          <w:color w:val="000000" w:themeColor="text1"/>
          <w:sz w:val="24"/>
          <w:szCs w:val="24"/>
        </w:rPr>
        <w:t>påvirkningen vil være m</w:t>
      </w:r>
      <w:r w:rsidR="146F032E" w:rsidRPr="6402BF36">
        <w:rPr>
          <w:rFonts w:ascii="Times New Roman" w:eastAsia="Times New Roman" w:hAnsi="Times New Roman" w:cs="Times New Roman"/>
          <w:color w:val="000000" w:themeColor="text1"/>
          <w:sz w:val="24"/>
          <w:szCs w:val="24"/>
        </w:rPr>
        <w:t>oderat.</w:t>
      </w:r>
      <w:r w:rsidR="44678CCF" w:rsidRPr="1ACD4E2E">
        <w:rPr>
          <w:rFonts w:ascii="Times New Roman" w:eastAsia="Times New Roman" w:hAnsi="Times New Roman" w:cs="Times New Roman"/>
          <w:color w:val="000000" w:themeColor="text1"/>
          <w:sz w:val="24"/>
          <w:szCs w:val="24"/>
        </w:rPr>
        <w:t xml:space="preserve"> </w:t>
      </w:r>
      <w:r w:rsidR="146F032E" w:rsidRPr="7B0E082D">
        <w:rPr>
          <w:rFonts w:ascii="Times New Roman" w:eastAsia="Times New Roman" w:hAnsi="Times New Roman" w:cs="Times New Roman"/>
          <w:color w:val="000000" w:themeColor="text1"/>
          <w:sz w:val="24"/>
          <w:szCs w:val="24"/>
        </w:rPr>
        <w:t>Ændringer af lokale veje og adgangsforhold som f</w:t>
      </w:r>
      <w:r w:rsidR="6294E7BA" w:rsidRPr="7B0E082D">
        <w:rPr>
          <w:rFonts w:ascii="Times New Roman" w:eastAsia="Times New Roman" w:hAnsi="Times New Roman" w:cs="Times New Roman"/>
          <w:color w:val="000000" w:themeColor="text1"/>
          <w:sz w:val="24"/>
          <w:szCs w:val="24"/>
        </w:rPr>
        <w:t>ølge af udbygningen</w:t>
      </w:r>
      <w:r w:rsidR="44678CCF" w:rsidRPr="7B0E082D">
        <w:rPr>
          <w:rFonts w:ascii="Times New Roman" w:eastAsia="Times New Roman" w:hAnsi="Times New Roman" w:cs="Times New Roman"/>
          <w:color w:val="000000" w:themeColor="text1"/>
          <w:sz w:val="24"/>
          <w:szCs w:val="24"/>
        </w:rPr>
        <w:t xml:space="preserve"> </w:t>
      </w:r>
      <w:r w:rsidR="6294E7BA" w:rsidRPr="1B2EEC9B">
        <w:rPr>
          <w:rFonts w:ascii="Times New Roman" w:eastAsia="Times New Roman" w:hAnsi="Times New Roman" w:cs="Times New Roman"/>
          <w:color w:val="000000" w:themeColor="text1"/>
          <w:sz w:val="24"/>
          <w:szCs w:val="24"/>
        </w:rPr>
        <w:t>vurderes at være begrænset, da der fortsat sikres adgang i området.</w:t>
      </w:r>
      <w:r w:rsidR="44678CCF" w:rsidRPr="1B2EEC9B">
        <w:rPr>
          <w:rFonts w:ascii="Times New Roman" w:eastAsia="Times New Roman" w:hAnsi="Times New Roman" w:cs="Times New Roman"/>
          <w:color w:val="000000" w:themeColor="text1"/>
          <w:sz w:val="24"/>
          <w:szCs w:val="24"/>
        </w:rPr>
        <w:t xml:space="preserve"> </w:t>
      </w:r>
    </w:p>
    <w:p w14:paraId="2A93A854" w14:textId="192C354C" w:rsidR="001E414F" w:rsidRPr="00B70F81" w:rsidRDefault="001E414F" w:rsidP="005322E4">
      <w:pPr>
        <w:spacing w:line="276" w:lineRule="auto"/>
        <w:rPr>
          <w:rFonts w:ascii="Times New Roman" w:eastAsia="Times New Roman" w:hAnsi="Times New Roman" w:cs="Times New Roman"/>
          <w:color w:val="000000"/>
          <w:sz w:val="24"/>
          <w:szCs w:val="24"/>
        </w:rPr>
      </w:pPr>
    </w:p>
    <w:p w14:paraId="7DAD70C9" w14:textId="77777777"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104" w:name="_Toc161386729"/>
      <w:bookmarkStart w:id="105" w:name="_Toc161387111"/>
      <w:r w:rsidRPr="00B70F81">
        <w:rPr>
          <w:rFonts w:ascii="Times New Roman" w:eastAsia="Times New Roman" w:hAnsi="Times New Roman" w:cs="Times New Roman"/>
          <w:b/>
          <w:bCs/>
          <w:sz w:val="24"/>
          <w:szCs w:val="24"/>
        </w:rPr>
        <w:t>9.7 Støj og vibrationer</w:t>
      </w:r>
      <w:bookmarkEnd w:id="104"/>
      <w:bookmarkEnd w:id="105"/>
      <w:r w:rsidRPr="00B70F81">
        <w:rPr>
          <w:rFonts w:ascii="Times New Roman" w:eastAsia="Times New Roman" w:hAnsi="Times New Roman" w:cs="Times New Roman"/>
          <w:b/>
          <w:bCs/>
          <w:sz w:val="24"/>
          <w:szCs w:val="24"/>
        </w:rPr>
        <w:t> </w:t>
      </w:r>
    </w:p>
    <w:p w14:paraId="01CCB9CC"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06" w:name="_Toc161386730"/>
      <w:bookmarkStart w:id="107" w:name="_Toc161387112"/>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7.1 Eksisterende forhold</w:t>
      </w:r>
      <w:bookmarkEnd w:id="106"/>
      <w:bookmarkEnd w:id="107"/>
      <w:r w:rsidRPr="00B70F81">
        <w:rPr>
          <w:rFonts w:ascii="Times New Roman" w:eastAsia="Times New Roman" w:hAnsi="Times New Roman" w:cs="Times New Roman"/>
          <w:color w:val="000000"/>
          <w:sz w:val="24"/>
          <w:szCs w:val="24"/>
        </w:rPr>
        <w:t> </w:t>
      </w:r>
    </w:p>
    <w:p w14:paraId="7A7FE8C5" w14:textId="56E08EEB" w:rsidR="001E414F" w:rsidRPr="00B70F81" w:rsidRDefault="1DE04874" w:rsidP="005322E4">
      <w:pPr>
        <w:spacing w:line="276" w:lineRule="auto"/>
        <w:rPr>
          <w:rFonts w:ascii="Times New Roman" w:eastAsia="Times New Roman" w:hAnsi="Times New Roman" w:cs="Times New Roman"/>
          <w:color w:val="000000" w:themeColor="text1"/>
          <w:sz w:val="24"/>
          <w:szCs w:val="24"/>
        </w:rPr>
      </w:pPr>
      <w:r w:rsidRPr="370593B1">
        <w:rPr>
          <w:rFonts w:ascii="Times New Roman" w:eastAsia="Times New Roman" w:hAnsi="Times New Roman" w:cs="Times New Roman"/>
          <w:color w:val="000000" w:themeColor="text1"/>
          <w:sz w:val="24"/>
          <w:szCs w:val="24"/>
        </w:rPr>
        <w:t xml:space="preserve">Rute 11 er en </w:t>
      </w:r>
      <w:r w:rsidR="602E5E0E" w:rsidRPr="370593B1">
        <w:rPr>
          <w:rFonts w:ascii="Times New Roman" w:eastAsia="Times New Roman" w:hAnsi="Times New Roman" w:cs="Times New Roman"/>
          <w:color w:val="000000" w:themeColor="text1"/>
          <w:sz w:val="24"/>
          <w:szCs w:val="24"/>
        </w:rPr>
        <w:t>traditionel</w:t>
      </w:r>
      <w:r w:rsidRPr="370593B1">
        <w:rPr>
          <w:rFonts w:ascii="Times New Roman" w:eastAsia="Times New Roman" w:hAnsi="Times New Roman" w:cs="Times New Roman"/>
          <w:color w:val="000000" w:themeColor="text1"/>
          <w:sz w:val="24"/>
          <w:szCs w:val="24"/>
        </w:rPr>
        <w:t xml:space="preserve"> hovedlandevej med ejendomme</w:t>
      </w:r>
      <w:r w:rsidR="3DA0FC00" w:rsidRPr="370593B1">
        <w:rPr>
          <w:rFonts w:ascii="Times New Roman" w:eastAsia="Times New Roman" w:hAnsi="Times New Roman" w:cs="Times New Roman"/>
          <w:color w:val="000000" w:themeColor="text1"/>
          <w:sz w:val="24"/>
          <w:szCs w:val="24"/>
        </w:rPr>
        <w:t xml:space="preserve"> spredt beliggende langs det meste af strækningen og tæt på vejen. </w:t>
      </w:r>
      <w:r w:rsidR="693CF0F5" w:rsidRPr="370593B1">
        <w:rPr>
          <w:rFonts w:ascii="Times New Roman" w:eastAsia="Times New Roman" w:hAnsi="Times New Roman" w:cs="Times New Roman"/>
          <w:color w:val="000000" w:themeColor="text1"/>
          <w:sz w:val="24"/>
          <w:szCs w:val="24"/>
        </w:rPr>
        <w:t xml:space="preserve">Det er opgjort, at der er i alt 52 støjbelastede boliger med </w:t>
      </w:r>
      <w:r w:rsidR="001E414F" w:rsidRPr="370593B1">
        <w:rPr>
          <w:rFonts w:ascii="Times New Roman" w:eastAsia="Times New Roman" w:hAnsi="Times New Roman" w:cs="Times New Roman"/>
          <w:color w:val="000000" w:themeColor="text1"/>
          <w:sz w:val="24"/>
          <w:szCs w:val="24"/>
        </w:rPr>
        <w:t>L</w:t>
      </w:r>
      <w:r w:rsidR="001E414F" w:rsidRPr="370593B1">
        <w:rPr>
          <w:rFonts w:ascii="Times New Roman" w:eastAsia="Times New Roman" w:hAnsi="Times New Roman" w:cs="Times New Roman"/>
          <w:color w:val="000000" w:themeColor="text1"/>
          <w:sz w:val="24"/>
          <w:szCs w:val="24"/>
          <w:vertAlign w:val="subscript"/>
        </w:rPr>
        <w:t>den</w:t>
      </w:r>
      <w:r w:rsidR="001E414F" w:rsidRPr="370593B1">
        <w:rPr>
          <w:rFonts w:ascii="Times New Roman" w:eastAsia="Times New Roman" w:hAnsi="Times New Roman" w:cs="Times New Roman"/>
          <w:color w:val="000000" w:themeColor="text1"/>
          <w:sz w:val="24"/>
          <w:szCs w:val="24"/>
        </w:rPr>
        <w:t xml:space="preserve"> ≥ 58 dB. Ud af </w:t>
      </w:r>
      <w:r w:rsidR="7AEB4E19" w:rsidRPr="370593B1">
        <w:rPr>
          <w:rFonts w:ascii="Times New Roman" w:eastAsia="Times New Roman" w:hAnsi="Times New Roman" w:cs="Times New Roman"/>
          <w:color w:val="000000" w:themeColor="text1"/>
          <w:sz w:val="24"/>
          <w:szCs w:val="24"/>
        </w:rPr>
        <w:t xml:space="preserve">disse er 19 boliger stærkt støjbelastede </w:t>
      </w:r>
      <w:r w:rsidR="001E414F" w:rsidRPr="370593B1">
        <w:rPr>
          <w:rFonts w:ascii="Times New Roman" w:eastAsia="Times New Roman" w:hAnsi="Times New Roman" w:cs="Times New Roman"/>
          <w:color w:val="000000" w:themeColor="text1"/>
          <w:sz w:val="24"/>
          <w:szCs w:val="24"/>
        </w:rPr>
        <w:t>(over 68 dB).  </w:t>
      </w:r>
    </w:p>
    <w:p w14:paraId="13724B35" w14:textId="77777777" w:rsidR="009351F8" w:rsidRPr="00B70F81" w:rsidRDefault="009351F8" w:rsidP="005322E4">
      <w:pPr>
        <w:spacing w:line="276" w:lineRule="auto"/>
        <w:rPr>
          <w:rFonts w:ascii="Times New Roman" w:eastAsia="Times New Roman" w:hAnsi="Times New Roman" w:cs="Times New Roman"/>
          <w:color w:val="000000" w:themeColor="text1"/>
          <w:sz w:val="24"/>
          <w:szCs w:val="24"/>
        </w:rPr>
      </w:pPr>
    </w:p>
    <w:p w14:paraId="784A245F" w14:textId="59BEFABE" w:rsidR="001E414F" w:rsidRPr="00B70F81" w:rsidRDefault="001E414F" w:rsidP="005322E4">
      <w:pPr>
        <w:keepNext/>
        <w:keepLines/>
        <w:spacing w:before="40" w:line="276" w:lineRule="auto"/>
        <w:outlineLvl w:val="2"/>
        <w:rPr>
          <w:rFonts w:ascii="Times New Roman" w:eastAsia="Times New Roman" w:hAnsi="Times New Roman" w:cs="Times New Roman"/>
          <w:i/>
          <w:color w:val="000000" w:themeColor="text1"/>
          <w:sz w:val="24"/>
          <w:szCs w:val="24"/>
        </w:rPr>
      </w:pPr>
      <w:bookmarkStart w:id="108" w:name="_Toc161386731"/>
      <w:bookmarkStart w:id="109" w:name="_Toc161387113"/>
      <w:r w:rsidRPr="00B70F81">
        <w:rPr>
          <w:rFonts w:ascii="Times New Roman" w:eastAsia="Times New Roman" w:hAnsi="Times New Roman" w:cs="Times New Roman"/>
          <w:sz w:val="24"/>
          <w:szCs w:val="24"/>
        </w:rPr>
        <w:t>9.</w:t>
      </w:r>
      <w:r w:rsidRPr="370593B1">
        <w:rPr>
          <w:rFonts w:ascii="Times New Roman" w:eastAsia="Times New Roman" w:hAnsi="Times New Roman" w:cs="Times New Roman"/>
          <w:color w:val="000000" w:themeColor="text1"/>
          <w:sz w:val="24"/>
          <w:szCs w:val="24"/>
        </w:rPr>
        <w:t>7.2 Påvirkning i anlægsperioden</w:t>
      </w:r>
      <w:bookmarkEnd w:id="108"/>
      <w:bookmarkEnd w:id="109"/>
    </w:p>
    <w:p w14:paraId="3C463A2B" w14:textId="4C64CAD3" w:rsidR="001E414F" w:rsidRPr="00B70F81" w:rsidRDefault="29498C19" w:rsidP="370593B1">
      <w:pPr>
        <w:spacing w:line="276" w:lineRule="auto"/>
        <w:jc w:val="both"/>
        <w:rPr>
          <w:rFonts w:ascii="Times New Roman" w:eastAsia="Times New Roman" w:hAnsi="Times New Roman" w:cs="Times New Roman"/>
          <w:color w:val="000000" w:themeColor="text1"/>
          <w:sz w:val="24"/>
          <w:szCs w:val="24"/>
        </w:rPr>
      </w:pPr>
      <w:r w:rsidRPr="370593B1">
        <w:rPr>
          <w:rFonts w:ascii="Times New Roman" w:eastAsia="Times New Roman" w:hAnsi="Times New Roman" w:cs="Times New Roman"/>
          <w:color w:val="000000" w:themeColor="text1"/>
          <w:sz w:val="24"/>
          <w:szCs w:val="24"/>
        </w:rPr>
        <w:t xml:space="preserve">Der vil kunne forekomme støj fra anlægsarbejdet, når vejen skal udbygges. Omtrent 25-30 boliger må periodevist forventes at blive udsat for anlægsstøj over vurderingskriteriet på 70 dB. </w:t>
      </w:r>
      <w:r w:rsidR="007D3E42">
        <w:rPr>
          <w:rFonts w:ascii="Times New Roman" w:eastAsia="Times New Roman" w:hAnsi="Times New Roman" w:cs="Times New Roman"/>
          <w:color w:val="000000" w:themeColor="text1"/>
          <w:sz w:val="24"/>
          <w:szCs w:val="24"/>
        </w:rPr>
        <w:t xml:space="preserve">Støjgenerne vil forekomme i dagtimerne og </w:t>
      </w:r>
      <w:r w:rsidR="003C417C">
        <w:rPr>
          <w:rFonts w:ascii="Times New Roman" w:eastAsia="Times New Roman" w:hAnsi="Times New Roman" w:cs="Times New Roman"/>
          <w:color w:val="000000" w:themeColor="text1"/>
          <w:sz w:val="24"/>
          <w:szCs w:val="24"/>
        </w:rPr>
        <w:t>være begrænset til nærområdet</w:t>
      </w:r>
      <w:r w:rsidR="00226D3C">
        <w:rPr>
          <w:rFonts w:ascii="Times New Roman" w:eastAsia="Times New Roman" w:hAnsi="Times New Roman" w:cs="Times New Roman"/>
          <w:color w:val="000000" w:themeColor="text1"/>
          <w:sz w:val="24"/>
          <w:szCs w:val="24"/>
        </w:rPr>
        <w:t xml:space="preserve"> </w:t>
      </w:r>
      <w:r w:rsidR="0022156B">
        <w:rPr>
          <w:rFonts w:ascii="Times New Roman" w:eastAsia="Times New Roman" w:hAnsi="Times New Roman" w:cs="Times New Roman"/>
          <w:color w:val="000000" w:themeColor="text1"/>
          <w:sz w:val="24"/>
          <w:szCs w:val="24"/>
        </w:rPr>
        <w:t>og påvirkningerne</w:t>
      </w:r>
      <w:r w:rsidR="00784438">
        <w:rPr>
          <w:rFonts w:ascii="Times New Roman" w:eastAsia="Times New Roman" w:hAnsi="Times New Roman" w:cs="Times New Roman"/>
          <w:color w:val="000000" w:themeColor="text1"/>
          <w:sz w:val="24"/>
          <w:szCs w:val="24"/>
        </w:rPr>
        <w:t xml:space="preserve"> på menneskers sundhed vil være begrænset.</w:t>
      </w:r>
    </w:p>
    <w:p w14:paraId="6410C620" w14:textId="77777777" w:rsidR="009351F8" w:rsidRPr="00B70F81" w:rsidRDefault="009351F8" w:rsidP="370593B1">
      <w:pPr>
        <w:spacing w:line="276" w:lineRule="auto"/>
        <w:jc w:val="both"/>
        <w:rPr>
          <w:rFonts w:ascii="Times New Roman" w:eastAsia="Times New Roman" w:hAnsi="Times New Roman" w:cs="Times New Roman"/>
          <w:color w:val="000000"/>
          <w:sz w:val="24"/>
          <w:szCs w:val="24"/>
        </w:rPr>
      </w:pPr>
    </w:p>
    <w:p w14:paraId="2039E0F7"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10" w:name="_Toc161386732"/>
      <w:bookmarkStart w:id="111" w:name="_Toc161387114"/>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7.3 Påvirkning efter udbygning</w:t>
      </w:r>
      <w:bookmarkEnd w:id="110"/>
      <w:bookmarkEnd w:id="111"/>
    </w:p>
    <w:p w14:paraId="64BE4CE3" w14:textId="024CFA6F" w:rsidR="001E414F" w:rsidRPr="00B70F81" w:rsidRDefault="006916B0" w:rsidP="370593B1">
      <w:pPr>
        <w:spacing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Efter udbygning af Rute 11</w:t>
      </w:r>
      <w:r w:rsidR="5E9126C5" w:rsidRPr="370593B1">
        <w:rPr>
          <w:rFonts w:ascii="Times New Roman" w:eastAsia="Times New Roman" w:hAnsi="Times New Roman" w:cs="Times New Roman"/>
          <w:color w:val="000000" w:themeColor="text1"/>
          <w:sz w:val="24"/>
          <w:szCs w:val="24"/>
        </w:rPr>
        <w:t xml:space="preserve"> vil antallet af støjbelastede boliger falde fra 52 til 46. </w:t>
      </w:r>
      <w:r w:rsidR="77E476CE" w:rsidRPr="370593B1">
        <w:rPr>
          <w:rFonts w:ascii="Times New Roman" w:eastAsia="Times New Roman" w:hAnsi="Times New Roman" w:cs="Times New Roman"/>
          <w:color w:val="000000" w:themeColor="text1"/>
          <w:sz w:val="24"/>
          <w:szCs w:val="24"/>
        </w:rPr>
        <w:t xml:space="preserve">Samtidig vil antallet af de mest støjbelastede boliger (over 68 dB) blive reduceret fra 19 til 8 boliger. </w:t>
      </w:r>
    </w:p>
    <w:p w14:paraId="750AF19B" w14:textId="413C16CF" w:rsidR="001E414F" w:rsidRDefault="009F2B82" w:rsidP="005322E4">
      <w:pPr>
        <w:spacing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Det skyldes hovedsageligt, at en</w:t>
      </w:r>
      <w:r w:rsidR="77E476CE" w:rsidRPr="370593B1">
        <w:rPr>
          <w:rFonts w:ascii="Times New Roman" w:eastAsia="Times New Roman" w:hAnsi="Times New Roman" w:cs="Times New Roman"/>
          <w:color w:val="000000" w:themeColor="text1"/>
          <w:sz w:val="24"/>
          <w:szCs w:val="24"/>
        </w:rPr>
        <w:t xml:space="preserve"> række ejendomme eksproprieres i forbindelse med</w:t>
      </w:r>
      <w:r>
        <w:rPr>
          <w:rFonts w:ascii="Times New Roman" w:eastAsia="Times New Roman" w:hAnsi="Times New Roman" w:cs="Times New Roman"/>
          <w:color w:val="000000" w:themeColor="text1"/>
          <w:sz w:val="24"/>
          <w:szCs w:val="24"/>
        </w:rPr>
        <w:t>,</w:t>
      </w:r>
      <w:r w:rsidR="77E476CE" w:rsidRPr="370593B1">
        <w:rPr>
          <w:rFonts w:ascii="Times New Roman" w:eastAsia="Times New Roman" w:hAnsi="Times New Roman" w:cs="Times New Roman"/>
          <w:color w:val="000000" w:themeColor="text1"/>
          <w:sz w:val="24"/>
          <w:szCs w:val="24"/>
        </w:rPr>
        <w:t xml:space="preserve"> at vejen udvides med et ekstra spor i den ene side. Det medfører</w:t>
      </w:r>
      <w:r>
        <w:rPr>
          <w:rFonts w:ascii="Times New Roman" w:eastAsia="Times New Roman" w:hAnsi="Times New Roman" w:cs="Times New Roman"/>
          <w:color w:val="000000" w:themeColor="text1"/>
          <w:sz w:val="24"/>
          <w:szCs w:val="24"/>
        </w:rPr>
        <w:t>,</w:t>
      </w:r>
      <w:r w:rsidR="77E476CE" w:rsidRPr="370593B1">
        <w:rPr>
          <w:rFonts w:ascii="Times New Roman" w:eastAsia="Times New Roman" w:hAnsi="Times New Roman" w:cs="Times New Roman"/>
          <w:color w:val="000000" w:themeColor="text1"/>
          <w:sz w:val="24"/>
          <w:szCs w:val="24"/>
        </w:rPr>
        <w:t xml:space="preserve"> at vejen flyttes længere væk fra boligerne på den anden side. En større afstand mellem vej og bolig er medvirkende til et lavere støjniveau ved disse boliger. </w:t>
      </w:r>
    </w:p>
    <w:p w14:paraId="2A53EC51" w14:textId="77777777" w:rsidR="009351F8" w:rsidRPr="00B70F81" w:rsidRDefault="009351F8" w:rsidP="005322E4">
      <w:pPr>
        <w:spacing w:line="276" w:lineRule="auto"/>
        <w:jc w:val="both"/>
        <w:rPr>
          <w:rFonts w:ascii="Times New Roman" w:eastAsia="Times New Roman" w:hAnsi="Times New Roman" w:cs="Times New Roman"/>
          <w:color w:val="000000"/>
          <w:sz w:val="24"/>
          <w:szCs w:val="24"/>
        </w:rPr>
      </w:pPr>
    </w:p>
    <w:p w14:paraId="3FE3B95A"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12" w:name="_Toc161386733"/>
      <w:bookmarkStart w:id="113" w:name="_Toc161387115"/>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7.4 Afværgeforanstaltninger</w:t>
      </w:r>
      <w:bookmarkEnd w:id="112"/>
      <w:bookmarkEnd w:id="113"/>
    </w:p>
    <w:p w14:paraId="1E4A76DB" w14:textId="0B2C42BE" w:rsidR="001E414F" w:rsidRPr="00B70F81" w:rsidRDefault="00F85916" w:rsidP="005322E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themeColor="text1"/>
          <w:sz w:val="24"/>
          <w:szCs w:val="24"/>
        </w:rPr>
        <w:t>D</w:t>
      </w:r>
      <w:r w:rsidR="457943BC" w:rsidRPr="370593B1">
        <w:rPr>
          <w:rFonts w:ascii="Times New Roman" w:eastAsia="Times New Roman" w:hAnsi="Times New Roman" w:cs="Times New Roman"/>
          <w:color w:val="000000" w:themeColor="text1"/>
          <w:sz w:val="24"/>
          <w:szCs w:val="24"/>
        </w:rPr>
        <w:t xml:space="preserve">er </w:t>
      </w:r>
      <w:r w:rsidR="001E414F" w:rsidRPr="370593B1">
        <w:rPr>
          <w:rFonts w:ascii="Times New Roman" w:eastAsia="Times New Roman" w:hAnsi="Times New Roman" w:cs="Times New Roman"/>
          <w:color w:val="000000" w:themeColor="text1"/>
          <w:sz w:val="24"/>
          <w:szCs w:val="24"/>
        </w:rPr>
        <w:t>etablere</w:t>
      </w:r>
      <w:r>
        <w:rPr>
          <w:rFonts w:ascii="Times New Roman" w:eastAsia="Times New Roman" w:hAnsi="Times New Roman" w:cs="Times New Roman"/>
          <w:color w:val="000000" w:themeColor="text1"/>
          <w:sz w:val="24"/>
          <w:szCs w:val="24"/>
        </w:rPr>
        <w:t>s</w:t>
      </w:r>
      <w:r w:rsidR="001E414F" w:rsidRPr="370593B1">
        <w:rPr>
          <w:rFonts w:ascii="Times New Roman" w:eastAsia="Times New Roman" w:hAnsi="Times New Roman" w:cs="Times New Roman"/>
          <w:color w:val="000000" w:themeColor="text1"/>
          <w:sz w:val="24"/>
          <w:szCs w:val="24"/>
        </w:rPr>
        <w:t xml:space="preserve"> en støjisoleringsordning til støjbelastede boliger. Lydisolering omfatter typisk udskiftning af vinduer og forbedring af facaden for at reducere det indendørs støjniveau. Støjisolering iværksættes for boliger, som har et højt støjniveau (&gt;63 dB). Se nærmere i punkt 9.14 Støjisoleringsordningen.</w:t>
      </w:r>
    </w:p>
    <w:p w14:paraId="29BE7C23"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lastRenderedPageBreak/>
        <w:t> </w:t>
      </w:r>
    </w:p>
    <w:p w14:paraId="0BAD169F" w14:textId="1F4C0B28"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114" w:name="_Toc161386734"/>
      <w:bookmarkStart w:id="115" w:name="_Toc161387116"/>
      <w:r w:rsidRPr="00B70F81">
        <w:rPr>
          <w:rFonts w:ascii="Times New Roman" w:eastAsia="Times New Roman" w:hAnsi="Times New Roman" w:cs="Times New Roman"/>
          <w:b/>
          <w:bCs/>
          <w:sz w:val="24"/>
          <w:szCs w:val="24"/>
        </w:rPr>
        <w:t>9.8 Natur og biodiversitet</w:t>
      </w:r>
      <w:bookmarkEnd w:id="114"/>
      <w:bookmarkEnd w:id="115"/>
    </w:p>
    <w:p w14:paraId="0A498551"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16" w:name="_Toc161386735"/>
      <w:bookmarkStart w:id="117" w:name="_Toc161387117"/>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8.1 Eksisterende forhold</w:t>
      </w:r>
      <w:bookmarkEnd w:id="116"/>
      <w:bookmarkEnd w:id="117"/>
      <w:r w:rsidRPr="00B70F81">
        <w:rPr>
          <w:rFonts w:ascii="Times New Roman" w:eastAsia="Times New Roman" w:hAnsi="Times New Roman" w:cs="Times New Roman"/>
          <w:color w:val="000000"/>
          <w:sz w:val="24"/>
          <w:szCs w:val="24"/>
        </w:rPr>
        <w:t> </w:t>
      </w:r>
    </w:p>
    <w:p w14:paraId="747F47C1" w14:textId="77777777" w:rsidR="000D158D" w:rsidRDefault="001E414F" w:rsidP="0084694A">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Der er i forbindelse med udarbejdelsen af miljøkonsekvensvurderingen foretaget en række feltundersøgelser i 2022 for at tilvejebringe et fyldestgørende grundlag for beskrivelse af den aktuelle tilstand, og dermed kvalificere grundlaget for vurderingen af projektets mulige påvirkning af områdets natur, dyre- og fugleliv. Feltundersøgelserne er foretaget inden for en undersøgelseskorridor, der er betydelig større end det areal, der skal eksproprieres midlertidigt og permanent til projektet.</w:t>
      </w:r>
      <w:r w:rsidR="00C3169C">
        <w:rPr>
          <w:rFonts w:ascii="Times New Roman" w:eastAsia="Times New Roman" w:hAnsi="Times New Roman" w:cs="Times New Roman"/>
          <w:color w:val="000000"/>
          <w:sz w:val="24"/>
          <w:szCs w:val="24"/>
        </w:rPr>
        <w:t xml:space="preserve"> </w:t>
      </w:r>
    </w:p>
    <w:p w14:paraId="1FB677DF" w14:textId="2E510025" w:rsidR="001E414F" w:rsidRPr="00B70F81" w:rsidRDefault="001E414F" w:rsidP="0084694A">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De naturinteresser, der har været i fokus ved feltundersøgelserne, er dels natur omfattet af naturbeskyttelseslovens § 3 (beskyttet natur), dels særligt beskyttede arter efter habitatdirektivets bilag IV (beskrives under punkt 9.8.4), dels fredede, sjældne eller rødlistede arter, dels skovarealer udlagt til fredskov, samt Natura 2000-område </w:t>
      </w:r>
      <w:r w:rsidR="009E7391" w:rsidRPr="009E7391">
        <w:rPr>
          <w:rFonts w:ascii="Times New Roman" w:eastAsia="Times New Roman" w:hAnsi="Times New Roman" w:cs="Times New Roman"/>
          <w:color w:val="000000"/>
          <w:sz w:val="24"/>
          <w:szCs w:val="24"/>
        </w:rPr>
        <w:t xml:space="preserve">N89 </w:t>
      </w:r>
      <w:r w:rsidR="0084694A" w:rsidRPr="0084694A">
        <w:rPr>
          <w:rFonts w:ascii="Times New Roman" w:eastAsia="Times New Roman" w:hAnsi="Times New Roman" w:cs="Times New Roman"/>
          <w:color w:val="000000"/>
          <w:sz w:val="24"/>
          <w:szCs w:val="24"/>
        </w:rPr>
        <w:t>Vadehavet</w:t>
      </w:r>
      <w:r w:rsidR="0084694A" w:rsidRPr="009E7391">
        <w:rPr>
          <w:rFonts w:ascii="Times New Roman" w:eastAsia="Times New Roman" w:hAnsi="Times New Roman" w:cs="Times New Roman"/>
          <w:color w:val="000000"/>
          <w:sz w:val="24"/>
          <w:szCs w:val="24"/>
        </w:rPr>
        <w:t xml:space="preserve"> </w:t>
      </w:r>
      <w:r w:rsidR="009E7391" w:rsidRPr="009E7391">
        <w:rPr>
          <w:rFonts w:ascii="Times New Roman" w:eastAsia="Times New Roman" w:hAnsi="Times New Roman" w:cs="Times New Roman"/>
          <w:color w:val="000000"/>
          <w:sz w:val="24"/>
          <w:szCs w:val="24"/>
        </w:rPr>
        <w:t>med habitatområde H239</w:t>
      </w:r>
      <w:r w:rsidR="0084694A">
        <w:rPr>
          <w:rFonts w:ascii="Times New Roman" w:eastAsia="Times New Roman" w:hAnsi="Times New Roman" w:cs="Times New Roman"/>
          <w:color w:val="000000"/>
          <w:sz w:val="24"/>
          <w:szCs w:val="24"/>
        </w:rPr>
        <w:t xml:space="preserve"> </w:t>
      </w:r>
      <w:r w:rsidR="0084694A" w:rsidRPr="0084694A">
        <w:rPr>
          <w:rFonts w:ascii="Times New Roman" w:eastAsia="Times New Roman" w:hAnsi="Times New Roman" w:cs="Times New Roman"/>
          <w:color w:val="000000"/>
          <w:sz w:val="24"/>
          <w:szCs w:val="24"/>
        </w:rPr>
        <w:t>Alslev Å</w:t>
      </w:r>
      <w:r w:rsidR="0084694A">
        <w:rPr>
          <w:rFonts w:ascii="Times New Roman" w:eastAsia="Times New Roman" w:hAnsi="Times New Roman" w:cs="Times New Roman"/>
          <w:color w:val="000000"/>
          <w:sz w:val="24"/>
          <w:szCs w:val="24"/>
        </w:rPr>
        <w:t>.</w:t>
      </w:r>
    </w:p>
    <w:p w14:paraId="3CAF30DD" w14:textId="24A769CE" w:rsidR="001E414F" w:rsidRPr="00B70F81" w:rsidRDefault="0004114D" w:rsidP="005322E4">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Inden for anlægsområdet </w:t>
      </w:r>
      <w:r w:rsidR="00B7715E" w:rsidRPr="16B7722A">
        <w:rPr>
          <w:rFonts w:ascii="Times New Roman" w:eastAsia="Times New Roman" w:hAnsi="Times New Roman" w:cs="Times New Roman"/>
          <w:color w:val="000000" w:themeColor="text1"/>
          <w:sz w:val="24"/>
          <w:szCs w:val="24"/>
        </w:rPr>
        <w:t>findes</w:t>
      </w:r>
      <w:r w:rsidRPr="16B7722A">
        <w:rPr>
          <w:rFonts w:ascii="Times New Roman" w:eastAsia="Times New Roman" w:hAnsi="Times New Roman" w:cs="Times New Roman"/>
          <w:color w:val="000000" w:themeColor="text1"/>
          <w:sz w:val="24"/>
          <w:szCs w:val="24"/>
        </w:rPr>
        <w:t xml:space="preserve"> </w:t>
      </w:r>
      <w:r w:rsidR="00B7715E" w:rsidRPr="16B7722A">
        <w:rPr>
          <w:rFonts w:ascii="Times New Roman" w:eastAsia="Times New Roman" w:hAnsi="Times New Roman" w:cs="Times New Roman"/>
          <w:color w:val="000000" w:themeColor="text1"/>
          <w:sz w:val="24"/>
          <w:szCs w:val="24"/>
        </w:rPr>
        <w:t>der</w:t>
      </w:r>
      <w:r w:rsidRPr="16B7722A">
        <w:rPr>
          <w:rFonts w:ascii="Times New Roman" w:eastAsia="Times New Roman" w:hAnsi="Times New Roman" w:cs="Times New Roman"/>
          <w:color w:val="000000" w:themeColor="text1"/>
          <w:sz w:val="24"/>
          <w:szCs w:val="24"/>
        </w:rPr>
        <w:t xml:space="preserve"> engarealer og vandløbet Alslev Å, som er </w:t>
      </w:r>
      <w:r w:rsidR="00F06F8C" w:rsidRPr="16B7722A">
        <w:rPr>
          <w:rFonts w:ascii="Times New Roman" w:eastAsia="Times New Roman" w:hAnsi="Times New Roman" w:cs="Times New Roman"/>
          <w:color w:val="000000" w:themeColor="text1"/>
          <w:sz w:val="24"/>
          <w:szCs w:val="24"/>
        </w:rPr>
        <w:t>beskyttet efter</w:t>
      </w:r>
      <w:r w:rsidR="001E414F" w:rsidRPr="16B7722A">
        <w:rPr>
          <w:rFonts w:ascii="Times New Roman" w:eastAsia="Times New Roman" w:hAnsi="Times New Roman" w:cs="Times New Roman"/>
          <w:color w:val="000000" w:themeColor="text1"/>
          <w:sz w:val="24"/>
          <w:szCs w:val="24"/>
        </w:rPr>
        <w:t xml:space="preserve"> naturbeskyttelseslovens § 3</w:t>
      </w:r>
      <w:r w:rsidR="0046064C" w:rsidRPr="16B7722A">
        <w:rPr>
          <w:rFonts w:ascii="Times New Roman" w:eastAsia="Times New Roman" w:hAnsi="Times New Roman" w:cs="Times New Roman"/>
          <w:color w:val="000000" w:themeColor="text1"/>
          <w:sz w:val="24"/>
          <w:szCs w:val="24"/>
        </w:rPr>
        <w:t xml:space="preserve">. </w:t>
      </w:r>
      <w:r w:rsidR="00CF7944" w:rsidRPr="16B7722A">
        <w:rPr>
          <w:rFonts w:ascii="Times New Roman" w:eastAsia="Times New Roman" w:hAnsi="Times New Roman" w:cs="Times New Roman"/>
          <w:color w:val="000000" w:themeColor="text1"/>
          <w:sz w:val="24"/>
          <w:szCs w:val="24"/>
        </w:rPr>
        <w:t>I området n</w:t>
      </w:r>
      <w:r w:rsidR="00133427" w:rsidRPr="16B7722A">
        <w:rPr>
          <w:rFonts w:ascii="Times New Roman" w:eastAsia="Times New Roman" w:hAnsi="Times New Roman" w:cs="Times New Roman"/>
          <w:color w:val="000000" w:themeColor="text1"/>
          <w:sz w:val="24"/>
          <w:szCs w:val="24"/>
        </w:rPr>
        <w:t>ord for Alslev Å</w:t>
      </w:r>
      <w:r w:rsidR="00CF7944" w:rsidRPr="16B7722A">
        <w:rPr>
          <w:rFonts w:ascii="Times New Roman" w:eastAsia="Times New Roman" w:hAnsi="Times New Roman" w:cs="Times New Roman"/>
          <w:color w:val="000000" w:themeColor="text1"/>
          <w:sz w:val="24"/>
          <w:szCs w:val="24"/>
        </w:rPr>
        <w:t xml:space="preserve"> ligger </w:t>
      </w:r>
      <w:r w:rsidR="00CE5CE9" w:rsidRPr="16B7722A">
        <w:rPr>
          <w:rFonts w:ascii="Times New Roman" w:eastAsia="Times New Roman" w:hAnsi="Times New Roman" w:cs="Times New Roman"/>
          <w:color w:val="000000" w:themeColor="text1"/>
          <w:sz w:val="24"/>
          <w:szCs w:val="24"/>
        </w:rPr>
        <w:t xml:space="preserve">fire </w:t>
      </w:r>
      <w:r w:rsidR="00CF7944" w:rsidRPr="16B7722A">
        <w:rPr>
          <w:rFonts w:ascii="Times New Roman" w:eastAsia="Times New Roman" w:hAnsi="Times New Roman" w:cs="Times New Roman"/>
          <w:color w:val="000000" w:themeColor="text1"/>
          <w:sz w:val="24"/>
          <w:szCs w:val="24"/>
        </w:rPr>
        <w:t>enge</w:t>
      </w:r>
      <w:r w:rsidR="634236FA" w:rsidRPr="16B7722A">
        <w:rPr>
          <w:rFonts w:ascii="Times New Roman" w:eastAsia="Times New Roman" w:hAnsi="Times New Roman" w:cs="Times New Roman"/>
          <w:color w:val="000000" w:themeColor="text1"/>
          <w:sz w:val="24"/>
          <w:szCs w:val="24"/>
        </w:rPr>
        <w:t>,</w:t>
      </w:r>
      <w:r w:rsidR="00CF7944" w:rsidRPr="16B7722A">
        <w:rPr>
          <w:rFonts w:ascii="Times New Roman" w:eastAsia="Times New Roman" w:hAnsi="Times New Roman" w:cs="Times New Roman"/>
          <w:color w:val="000000" w:themeColor="text1"/>
          <w:sz w:val="24"/>
          <w:szCs w:val="24"/>
        </w:rPr>
        <w:t xml:space="preserve"> hvor naturtilstanden er </w:t>
      </w:r>
      <w:r w:rsidR="00367412" w:rsidRPr="16B7722A">
        <w:rPr>
          <w:rFonts w:ascii="Times New Roman" w:eastAsia="Times New Roman" w:hAnsi="Times New Roman" w:cs="Times New Roman"/>
          <w:color w:val="000000" w:themeColor="text1"/>
          <w:sz w:val="24"/>
          <w:szCs w:val="24"/>
        </w:rPr>
        <w:t>god</w:t>
      </w:r>
      <w:r w:rsidR="0061492E" w:rsidRPr="16B7722A">
        <w:rPr>
          <w:rFonts w:ascii="Times New Roman" w:eastAsia="Times New Roman" w:hAnsi="Times New Roman" w:cs="Times New Roman"/>
          <w:color w:val="000000" w:themeColor="text1"/>
          <w:sz w:val="24"/>
          <w:szCs w:val="24"/>
        </w:rPr>
        <w:t xml:space="preserve">, mens øvrige </w:t>
      </w:r>
      <w:r w:rsidR="008108D6" w:rsidRPr="16B7722A">
        <w:rPr>
          <w:rFonts w:ascii="Times New Roman" w:eastAsia="Times New Roman" w:hAnsi="Times New Roman" w:cs="Times New Roman"/>
          <w:color w:val="000000" w:themeColor="text1"/>
          <w:sz w:val="24"/>
          <w:szCs w:val="24"/>
        </w:rPr>
        <w:t xml:space="preserve">undersøgte </w:t>
      </w:r>
      <w:r w:rsidR="0061492E" w:rsidRPr="16B7722A">
        <w:rPr>
          <w:rFonts w:ascii="Times New Roman" w:eastAsia="Times New Roman" w:hAnsi="Times New Roman" w:cs="Times New Roman"/>
          <w:color w:val="000000" w:themeColor="text1"/>
          <w:sz w:val="24"/>
          <w:szCs w:val="24"/>
        </w:rPr>
        <w:t>mo</w:t>
      </w:r>
      <w:r w:rsidR="00FB2DF7" w:rsidRPr="16B7722A">
        <w:rPr>
          <w:rFonts w:ascii="Times New Roman" w:eastAsia="Times New Roman" w:hAnsi="Times New Roman" w:cs="Times New Roman"/>
          <w:color w:val="000000" w:themeColor="text1"/>
          <w:sz w:val="24"/>
          <w:szCs w:val="24"/>
        </w:rPr>
        <w:t>s</w:t>
      </w:r>
      <w:r w:rsidR="0061492E" w:rsidRPr="16B7722A">
        <w:rPr>
          <w:rFonts w:ascii="Times New Roman" w:eastAsia="Times New Roman" w:hAnsi="Times New Roman" w:cs="Times New Roman"/>
          <w:color w:val="000000" w:themeColor="text1"/>
          <w:sz w:val="24"/>
          <w:szCs w:val="24"/>
        </w:rPr>
        <w:t>er, søer og</w:t>
      </w:r>
      <w:r w:rsidR="008108D6" w:rsidRPr="16B7722A">
        <w:rPr>
          <w:rFonts w:ascii="Times New Roman" w:eastAsia="Times New Roman" w:hAnsi="Times New Roman" w:cs="Times New Roman"/>
          <w:color w:val="000000" w:themeColor="text1"/>
          <w:sz w:val="24"/>
          <w:szCs w:val="24"/>
        </w:rPr>
        <w:t xml:space="preserve"> </w:t>
      </w:r>
      <w:r w:rsidR="00F201E6" w:rsidRPr="16B7722A">
        <w:rPr>
          <w:rFonts w:ascii="Times New Roman" w:eastAsia="Times New Roman" w:hAnsi="Times New Roman" w:cs="Times New Roman"/>
          <w:color w:val="000000" w:themeColor="text1"/>
          <w:sz w:val="24"/>
          <w:szCs w:val="24"/>
        </w:rPr>
        <w:t xml:space="preserve">et overdrev </w:t>
      </w:r>
      <w:r w:rsidR="00CE5CE9" w:rsidRPr="16B7722A">
        <w:rPr>
          <w:rFonts w:ascii="Times New Roman" w:eastAsia="Times New Roman" w:hAnsi="Times New Roman" w:cs="Times New Roman"/>
          <w:color w:val="000000" w:themeColor="text1"/>
          <w:sz w:val="24"/>
          <w:szCs w:val="24"/>
        </w:rPr>
        <w:t xml:space="preserve">har </w:t>
      </w:r>
      <w:r w:rsidR="00DC1BE0" w:rsidRPr="16B7722A">
        <w:rPr>
          <w:rFonts w:ascii="Times New Roman" w:eastAsia="Times New Roman" w:hAnsi="Times New Roman" w:cs="Times New Roman"/>
          <w:color w:val="000000" w:themeColor="text1"/>
          <w:sz w:val="24"/>
          <w:szCs w:val="24"/>
        </w:rPr>
        <w:t>moderat,</w:t>
      </w:r>
      <w:r w:rsidR="0073276B" w:rsidRPr="16B7722A">
        <w:rPr>
          <w:rFonts w:ascii="Times New Roman" w:eastAsia="Times New Roman" w:hAnsi="Times New Roman" w:cs="Times New Roman"/>
          <w:color w:val="000000" w:themeColor="text1"/>
          <w:sz w:val="24"/>
          <w:szCs w:val="24"/>
        </w:rPr>
        <w:t xml:space="preserve"> ringe</w:t>
      </w:r>
      <w:r w:rsidR="004409C9" w:rsidRPr="16B7722A">
        <w:rPr>
          <w:rFonts w:ascii="Times New Roman" w:eastAsia="Times New Roman" w:hAnsi="Times New Roman" w:cs="Times New Roman"/>
          <w:color w:val="000000" w:themeColor="text1"/>
          <w:sz w:val="24"/>
          <w:szCs w:val="24"/>
        </w:rPr>
        <w:t xml:space="preserve"> eller dårlig</w:t>
      </w:r>
      <w:r w:rsidR="00CE5CE9" w:rsidRPr="16B7722A">
        <w:rPr>
          <w:rFonts w:ascii="Times New Roman" w:eastAsia="Times New Roman" w:hAnsi="Times New Roman" w:cs="Times New Roman"/>
          <w:color w:val="000000" w:themeColor="text1"/>
          <w:sz w:val="24"/>
          <w:szCs w:val="24"/>
        </w:rPr>
        <w:t xml:space="preserve"> naturtilstand</w:t>
      </w:r>
      <w:r w:rsidR="004409C9" w:rsidRPr="16B7722A">
        <w:rPr>
          <w:rFonts w:ascii="Times New Roman" w:eastAsia="Times New Roman" w:hAnsi="Times New Roman" w:cs="Times New Roman"/>
          <w:color w:val="000000" w:themeColor="text1"/>
          <w:sz w:val="24"/>
          <w:szCs w:val="24"/>
        </w:rPr>
        <w:t>.</w:t>
      </w:r>
      <w:r w:rsidR="00014235" w:rsidRPr="16B7722A">
        <w:rPr>
          <w:rFonts w:ascii="Times New Roman" w:eastAsia="Times New Roman" w:hAnsi="Times New Roman" w:cs="Times New Roman"/>
          <w:color w:val="000000" w:themeColor="text1"/>
          <w:sz w:val="24"/>
          <w:szCs w:val="24"/>
        </w:rPr>
        <w:t xml:space="preserve"> </w:t>
      </w:r>
      <w:r w:rsidR="0062496B" w:rsidRPr="16B7722A">
        <w:rPr>
          <w:rFonts w:ascii="Times New Roman" w:eastAsia="Times New Roman" w:hAnsi="Times New Roman" w:cs="Times New Roman"/>
          <w:color w:val="000000" w:themeColor="text1"/>
          <w:sz w:val="24"/>
          <w:szCs w:val="24"/>
        </w:rPr>
        <w:t>Alslev Å</w:t>
      </w:r>
      <w:r w:rsidR="009D2D61" w:rsidRPr="16B7722A">
        <w:rPr>
          <w:rFonts w:ascii="Times New Roman" w:eastAsia="Times New Roman" w:hAnsi="Times New Roman" w:cs="Times New Roman"/>
          <w:color w:val="000000" w:themeColor="text1"/>
          <w:sz w:val="24"/>
          <w:szCs w:val="24"/>
        </w:rPr>
        <w:t>, der</w:t>
      </w:r>
      <w:r w:rsidR="005F333E" w:rsidRPr="16B7722A">
        <w:rPr>
          <w:rFonts w:ascii="Times New Roman" w:eastAsia="Times New Roman" w:hAnsi="Times New Roman" w:cs="Times New Roman"/>
          <w:color w:val="000000" w:themeColor="text1"/>
          <w:sz w:val="24"/>
          <w:szCs w:val="24"/>
        </w:rPr>
        <w:t xml:space="preserve"> </w:t>
      </w:r>
      <w:r w:rsidR="00C15EC7" w:rsidRPr="16B7722A">
        <w:rPr>
          <w:rFonts w:ascii="Times New Roman" w:eastAsia="Times New Roman" w:hAnsi="Times New Roman" w:cs="Times New Roman"/>
          <w:color w:val="000000" w:themeColor="text1"/>
          <w:sz w:val="24"/>
          <w:szCs w:val="24"/>
        </w:rPr>
        <w:t>krydser</w:t>
      </w:r>
      <w:r w:rsidR="005F333E" w:rsidRPr="16B7722A">
        <w:rPr>
          <w:rFonts w:ascii="Times New Roman" w:eastAsia="Times New Roman" w:hAnsi="Times New Roman" w:cs="Times New Roman"/>
          <w:color w:val="000000" w:themeColor="text1"/>
          <w:sz w:val="24"/>
          <w:szCs w:val="24"/>
        </w:rPr>
        <w:t xml:space="preserve"> vejstrækningen</w:t>
      </w:r>
      <w:r w:rsidR="009D2D61" w:rsidRPr="16B7722A">
        <w:rPr>
          <w:rFonts w:ascii="Times New Roman" w:eastAsia="Times New Roman" w:hAnsi="Times New Roman" w:cs="Times New Roman"/>
          <w:color w:val="000000" w:themeColor="text1"/>
          <w:sz w:val="24"/>
          <w:szCs w:val="24"/>
        </w:rPr>
        <w:t>,</w:t>
      </w:r>
      <w:r w:rsidR="00B9107A" w:rsidRPr="16B7722A">
        <w:rPr>
          <w:rFonts w:ascii="Times New Roman" w:eastAsia="Times New Roman" w:hAnsi="Times New Roman" w:cs="Times New Roman"/>
          <w:color w:val="000000" w:themeColor="text1"/>
          <w:sz w:val="24"/>
          <w:szCs w:val="24"/>
        </w:rPr>
        <w:t xml:space="preserve"> er et </w:t>
      </w:r>
      <w:r w:rsidR="000E714C" w:rsidRPr="16B7722A">
        <w:rPr>
          <w:rFonts w:ascii="Times New Roman" w:eastAsia="Times New Roman" w:hAnsi="Times New Roman" w:cs="Times New Roman"/>
          <w:color w:val="000000" w:themeColor="text1"/>
          <w:sz w:val="24"/>
          <w:szCs w:val="24"/>
        </w:rPr>
        <w:t xml:space="preserve">målsat </w:t>
      </w:r>
      <w:r w:rsidR="00B9107A" w:rsidRPr="16B7722A">
        <w:rPr>
          <w:rFonts w:ascii="Times New Roman" w:eastAsia="Times New Roman" w:hAnsi="Times New Roman" w:cs="Times New Roman"/>
          <w:color w:val="000000" w:themeColor="text1"/>
          <w:sz w:val="24"/>
          <w:szCs w:val="24"/>
        </w:rPr>
        <w:t>vandløb</w:t>
      </w:r>
      <w:r w:rsidR="000E714C" w:rsidRPr="16B7722A">
        <w:rPr>
          <w:rFonts w:ascii="Times New Roman" w:eastAsia="Times New Roman" w:hAnsi="Times New Roman" w:cs="Times New Roman"/>
          <w:color w:val="000000" w:themeColor="text1"/>
          <w:sz w:val="24"/>
          <w:szCs w:val="24"/>
        </w:rPr>
        <w:t xml:space="preserve">. </w:t>
      </w:r>
      <w:r w:rsidR="008B194B" w:rsidRPr="16B7722A">
        <w:rPr>
          <w:rFonts w:ascii="Times New Roman" w:eastAsia="Times New Roman" w:hAnsi="Times New Roman" w:cs="Times New Roman"/>
          <w:color w:val="000000" w:themeColor="text1"/>
          <w:sz w:val="24"/>
          <w:szCs w:val="24"/>
        </w:rPr>
        <w:t>V</w:t>
      </w:r>
      <w:r w:rsidR="00EE4DC6" w:rsidRPr="16B7722A">
        <w:rPr>
          <w:rFonts w:ascii="Times New Roman" w:eastAsia="Times New Roman" w:hAnsi="Times New Roman" w:cs="Times New Roman"/>
          <w:color w:val="000000" w:themeColor="text1"/>
          <w:sz w:val="24"/>
          <w:szCs w:val="24"/>
        </w:rPr>
        <w:t>andløbet er</w:t>
      </w:r>
      <w:r w:rsidR="00234B3C" w:rsidRPr="16B7722A">
        <w:rPr>
          <w:rFonts w:ascii="Times New Roman" w:eastAsia="Times New Roman" w:hAnsi="Times New Roman" w:cs="Times New Roman"/>
          <w:color w:val="000000" w:themeColor="text1"/>
          <w:sz w:val="24"/>
          <w:szCs w:val="24"/>
        </w:rPr>
        <w:t xml:space="preserve"> </w:t>
      </w:r>
      <w:r w:rsidR="00730F6B" w:rsidRPr="16B7722A">
        <w:rPr>
          <w:rFonts w:ascii="Times New Roman" w:eastAsia="Times New Roman" w:hAnsi="Times New Roman" w:cs="Times New Roman"/>
          <w:color w:val="000000" w:themeColor="text1"/>
          <w:sz w:val="24"/>
          <w:szCs w:val="24"/>
        </w:rPr>
        <w:t>ifølge vandområdeplanerne</w:t>
      </w:r>
      <w:r w:rsidR="0062496B" w:rsidRPr="16B7722A">
        <w:rPr>
          <w:rFonts w:ascii="Times New Roman" w:eastAsia="Times New Roman" w:hAnsi="Times New Roman" w:cs="Times New Roman"/>
          <w:color w:val="000000" w:themeColor="text1"/>
          <w:sz w:val="24"/>
          <w:szCs w:val="24"/>
        </w:rPr>
        <w:t xml:space="preserve"> </w:t>
      </w:r>
      <w:r w:rsidR="008B194B" w:rsidRPr="16B7722A">
        <w:rPr>
          <w:rFonts w:ascii="Times New Roman" w:eastAsia="Times New Roman" w:hAnsi="Times New Roman" w:cs="Times New Roman"/>
          <w:color w:val="000000" w:themeColor="text1"/>
          <w:sz w:val="24"/>
          <w:szCs w:val="24"/>
        </w:rPr>
        <w:t>2021-2027</w:t>
      </w:r>
      <w:r w:rsidR="0062496B" w:rsidRPr="16B7722A">
        <w:rPr>
          <w:rFonts w:ascii="Times New Roman" w:eastAsia="Times New Roman" w:hAnsi="Times New Roman" w:cs="Times New Roman"/>
          <w:color w:val="000000" w:themeColor="text1"/>
          <w:sz w:val="24"/>
          <w:szCs w:val="24"/>
        </w:rPr>
        <w:t xml:space="preserve"> </w:t>
      </w:r>
      <w:r w:rsidR="00234B3C" w:rsidRPr="16B7722A">
        <w:rPr>
          <w:rFonts w:ascii="Times New Roman" w:eastAsia="Times New Roman" w:hAnsi="Times New Roman" w:cs="Times New Roman"/>
          <w:color w:val="000000" w:themeColor="text1"/>
          <w:sz w:val="24"/>
          <w:szCs w:val="24"/>
        </w:rPr>
        <w:t xml:space="preserve">registreret med </w:t>
      </w:r>
      <w:r w:rsidR="00C9050E" w:rsidRPr="16B7722A">
        <w:rPr>
          <w:rFonts w:ascii="Times New Roman" w:eastAsia="Times New Roman" w:hAnsi="Times New Roman" w:cs="Times New Roman"/>
          <w:color w:val="000000" w:themeColor="text1"/>
          <w:sz w:val="24"/>
          <w:szCs w:val="24"/>
        </w:rPr>
        <w:t>dårlig økologisk tilstand (pga</w:t>
      </w:r>
      <w:r w:rsidR="00866C30" w:rsidRPr="16B7722A">
        <w:rPr>
          <w:rFonts w:ascii="Times New Roman" w:eastAsia="Times New Roman" w:hAnsi="Times New Roman" w:cs="Times New Roman"/>
          <w:color w:val="000000" w:themeColor="text1"/>
          <w:sz w:val="24"/>
          <w:szCs w:val="24"/>
        </w:rPr>
        <w:t>. fisk)</w:t>
      </w:r>
      <w:r w:rsidR="009D2D61" w:rsidRPr="16B7722A">
        <w:rPr>
          <w:rFonts w:ascii="Times New Roman" w:eastAsia="Times New Roman" w:hAnsi="Times New Roman" w:cs="Times New Roman"/>
          <w:color w:val="000000" w:themeColor="text1"/>
          <w:sz w:val="24"/>
          <w:szCs w:val="24"/>
        </w:rPr>
        <w:t>.</w:t>
      </w:r>
      <w:r w:rsidR="00866C30" w:rsidRPr="16B7722A">
        <w:rPr>
          <w:rFonts w:ascii="Times New Roman" w:eastAsia="Times New Roman" w:hAnsi="Times New Roman" w:cs="Times New Roman"/>
          <w:color w:val="000000" w:themeColor="text1"/>
          <w:sz w:val="24"/>
          <w:szCs w:val="24"/>
        </w:rPr>
        <w:t xml:space="preserve"> </w:t>
      </w:r>
      <w:r w:rsidR="009D2D61" w:rsidRPr="16B7722A">
        <w:rPr>
          <w:rFonts w:ascii="Times New Roman" w:eastAsia="Times New Roman" w:hAnsi="Times New Roman" w:cs="Times New Roman"/>
          <w:color w:val="000000" w:themeColor="text1"/>
          <w:sz w:val="24"/>
          <w:szCs w:val="24"/>
        </w:rPr>
        <w:t xml:space="preserve"> </w:t>
      </w:r>
      <w:r w:rsidR="0094146D" w:rsidRPr="16B7722A">
        <w:rPr>
          <w:rFonts w:ascii="Times New Roman" w:eastAsia="Times New Roman" w:hAnsi="Times New Roman" w:cs="Times New Roman"/>
          <w:color w:val="000000" w:themeColor="text1"/>
          <w:sz w:val="24"/>
          <w:szCs w:val="24"/>
        </w:rPr>
        <w:t>Målsætningen for vandløbet</w:t>
      </w:r>
      <w:r w:rsidR="009E4200" w:rsidRPr="16B7722A">
        <w:rPr>
          <w:rFonts w:ascii="Times New Roman" w:eastAsia="Times New Roman" w:hAnsi="Times New Roman" w:cs="Times New Roman"/>
          <w:color w:val="000000" w:themeColor="text1"/>
          <w:sz w:val="24"/>
          <w:szCs w:val="24"/>
        </w:rPr>
        <w:t xml:space="preserve"> er, at det</w:t>
      </w:r>
      <w:r w:rsidR="00575C99" w:rsidRPr="16B7722A">
        <w:rPr>
          <w:rFonts w:ascii="Times New Roman" w:eastAsia="Times New Roman" w:hAnsi="Times New Roman" w:cs="Times New Roman"/>
          <w:color w:val="000000" w:themeColor="text1"/>
          <w:sz w:val="24"/>
          <w:szCs w:val="24"/>
        </w:rPr>
        <w:t xml:space="preserve"> skal opnå god økologisk </w:t>
      </w:r>
      <w:r w:rsidR="002028A9" w:rsidRPr="16B7722A">
        <w:rPr>
          <w:rFonts w:ascii="Times New Roman" w:eastAsia="Times New Roman" w:hAnsi="Times New Roman" w:cs="Times New Roman"/>
          <w:color w:val="000000" w:themeColor="text1"/>
          <w:sz w:val="24"/>
          <w:szCs w:val="24"/>
        </w:rPr>
        <w:t>tilstand.</w:t>
      </w:r>
      <w:r w:rsidR="00471F4C" w:rsidRPr="16B7722A">
        <w:rPr>
          <w:rFonts w:ascii="Times New Roman" w:eastAsia="Times New Roman" w:hAnsi="Times New Roman" w:cs="Times New Roman"/>
          <w:color w:val="000000" w:themeColor="text1"/>
          <w:sz w:val="24"/>
          <w:szCs w:val="24"/>
        </w:rPr>
        <w:t xml:space="preserve"> </w:t>
      </w:r>
    </w:p>
    <w:p w14:paraId="17F937AA" w14:textId="2F00AF55" w:rsidR="001E414F" w:rsidRPr="00B70F81" w:rsidRDefault="001E414F" w:rsidP="005322E4">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Der </w:t>
      </w:r>
      <w:r w:rsidR="003A2DDC" w:rsidRPr="16B7722A">
        <w:rPr>
          <w:rFonts w:ascii="Times New Roman" w:eastAsia="Times New Roman" w:hAnsi="Times New Roman" w:cs="Times New Roman"/>
          <w:color w:val="000000" w:themeColor="text1"/>
          <w:sz w:val="24"/>
          <w:szCs w:val="24"/>
        </w:rPr>
        <w:t xml:space="preserve">er </w:t>
      </w:r>
      <w:r w:rsidR="0099060A" w:rsidRPr="16B7722A">
        <w:rPr>
          <w:rFonts w:ascii="Times New Roman" w:eastAsia="Times New Roman" w:hAnsi="Times New Roman" w:cs="Times New Roman"/>
          <w:color w:val="000000" w:themeColor="text1"/>
          <w:sz w:val="24"/>
          <w:szCs w:val="24"/>
        </w:rPr>
        <w:t>freds</w:t>
      </w:r>
      <w:r w:rsidRPr="16B7722A">
        <w:rPr>
          <w:rFonts w:ascii="Times New Roman" w:eastAsia="Times New Roman" w:hAnsi="Times New Roman" w:cs="Times New Roman"/>
          <w:color w:val="000000" w:themeColor="text1"/>
          <w:sz w:val="24"/>
          <w:szCs w:val="24"/>
        </w:rPr>
        <w:t>kov</w:t>
      </w:r>
      <w:r w:rsidR="005829BE" w:rsidRPr="16B7722A">
        <w:rPr>
          <w:rFonts w:ascii="Times New Roman" w:eastAsia="Times New Roman" w:hAnsi="Times New Roman" w:cs="Times New Roman"/>
          <w:color w:val="000000" w:themeColor="text1"/>
          <w:sz w:val="24"/>
          <w:szCs w:val="24"/>
        </w:rPr>
        <w:t>spligtige arealer</w:t>
      </w:r>
      <w:r w:rsidR="003A2DDC" w:rsidRPr="16B7722A">
        <w:rPr>
          <w:rFonts w:ascii="Times New Roman" w:eastAsia="Times New Roman" w:hAnsi="Times New Roman" w:cs="Times New Roman"/>
          <w:color w:val="000000" w:themeColor="text1"/>
          <w:sz w:val="24"/>
          <w:szCs w:val="24"/>
        </w:rPr>
        <w:t xml:space="preserve"> </w:t>
      </w:r>
      <w:r w:rsidR="25B7EBFA" w:rsidRPr="16B7722A">
        <w:rPr>
          <w:rFonts w:ascii="Times New Roman" w:eastAsia="Times New Roman" w:hAnsi="Times New Roman" w:cs="Times New Roman"/>
          <w:color w:val="000000" w:themeColor="text1"/>
          <w:sz w:val="24"/>
          <w:szCs w:val="24"/>
        </w:rPr>
        <w:t>inden</w:t>
      </w:r>
      <w:r w:rsidR="0CF4775F" w:rsidRPr="16B7722A">
        <w:rPr>
          <w:rFonts w:ascii="Times New Roman" w:eastAsia="Times New Roman" w:hAnsi="Times New Roman" w:cs="Times New Roman"/>
          <w:color w:val="000000" w:themeColor="text1"/>
          <w:sz w:val="24"/>
          <w:szCs w:val="24"/>
        </w:rPr>
        <w:t xml:space="preserve"> </w:t>
      </w:r>
      <w:r w:rsidR="25B7EBFA" w:rsidRPr="16B7722A">
        <w:rPr>
          <w:rFonts w:ascii="Times New Roman" w:eastAsia="Times New Roman" w:hAnsi="Times New Roman" w:cs="Times New Roman"/>
          <w:color w:val="000000" w:themeColor="text1"/>
          <w:sz w:val="24"/>
          <w:szCs w:val="24"/>
        </w:rPr>
        <w:t>for</w:t>
      </w:r>
      <w:r w:rsidR="003A2DDC" w:rsidRPr="16B7722A">
        <w:rPr>
          <w:rFonts w:ascii="Times New Roman" w:eastAsia="Times New Roman" w:hAnsi="Times New Roman" w:cs="Times New Roman"/>
          <w:color w:val="000000" w:themeColor="text1"/>
          <w:sz w:val="24"/>
          <w:szCs w:val="24"/>
        </w:rPr>
        <w:t xml:space="preserve"> projektområdet</w:t>
      </w:r>
      <w:r w:rsidR="00D1378C" w:rsidRPr="16B7722A">
        <w:rPr>
          <w:rFonts w:ascii="Times New Roman" w:eastAsia="Times New Roman" w:hAnsi="Times New Roman" w:cs="Times New Roman"/>
          <w:color w:val="000000" w:themeColor="text1"/>
          <w:sz w:val="24"/>
          <w:szCs w:val="24"/>
        </w:rPr>
        <w:t>. De</w:t>
      </w:r>
      <w:r w:rsidR="00BA61BA" w:rsidRPr="16B7722A">
        <w:rPr>
          <w:rFonts w:ascii="Times New Roman" w:eastAsia="Times New Roman" w:hAnsi="Times New Roman" w:cs="Times New Roman"/>
          <w:color w:val="000000" w:themeColor="text1"/>
          <w:sz w:val="24"/>
          <w:szCs w:val="24"/>
        </w:rPr>
        <w:t xml:space="preserve"> </w:t>
      </w:r>
      <w:r w:rsidR="001A769D" w:rsidRPr="16B7722A">
        <w:rPr>
          <w:rFonts w:ascii="Times New Roman" w:eastAsia="Times New Roman" w:hAnsi="Times New Roman" w:cs="Times New Roman"/>
          <w:color w:val="000000" w:themeColor="text1"/>
          <w:sz w:val="24"/>
          <w:szCs w:val="24"/>
        </w:rPr>
        <w:t>arealer</w:t>
      </w:r>
      <w:r w:rsidR="00251375" w:rsidRPr="16B7722A">
        <w:rPr>
          <w:rFonts w:ascii="Times New Roman" w:eastAsia="Times New Roman" w:hAnsi="Times New Roman" w:cs="Times New Roman"/>
          <w:color w:val="000000" w:themeColor="text1"/>
          <w:sz w:val="24"/>
          <w:szCs w:val="24"/>
        </w:rPr>
        <w:t>,</w:t>
      </w:r>
      <w:r w:rsidR="008D2729" w:rsidRPr="16B7722A">
        <w:rPr>
          <w:rFonts w:ascii="Times New Roman" w:eastAsia="Times New Roman" w:hAnsi="Times New Roman" w:cs="Times New Roman"/>
          <w:color w:val="000000" w:themeColor="text1"/>
          <w:sz w:val="24"/>
          <w:szCs w:val="24"/>
        </w:rPr>
        <w:t xml:space="preserve"> der fjernes</w:t>
      </w:r>
      <w:r w:rsidR="00553A9B" w:rsidRPr="16B7722A">
        <w:rPr>
          <w:rFonts w:ascii="Times New Roman" w:eastAsia="Times New Roman" w:hAnsi="Times New Roman" w:cs="Times New Roman"/>
          <w:color w:val="000000" w:themeColor="text1"/>
          <w:sz w:val="24"/>
          <w:szCs w:val="24"/>
        </w:rPr>
        <w:t>,</w:t>
      </w:r>
      <w:r w:rsidR="008D2729" w:rsidRPr="16B7722A">
        <w:rPr>
          <w:rFonts w:ascii="Times New Roman" w:eastAsia="Times New Roman" w:hAnsi="Times New Roman" w:cs="Times New Roman"/>
          <w:color w:val="000000" w:themeColor="text1"/>
          <w:sz w:val="24"/>
          <w:szCs w:val="24"/>
        </w:rPr>
        <w:t xml:space="preserve"> er </w:t>
      </w:r>
      <w:r w:rsidR="001A769D" w:rsidRPr="16B7722A">
        <w:rPr>
          <w:rFonts w:ascii="Times New Roman" w:eastAsia="Times New Roman" w:hAnsi="Times New Roman" w:cs="Times New Roman"/>
          <w:color w:val="000000" w:themeColor="text1"/>
          <w:sz w:val="24"/>
          <w:szCs w:val="24"/>
        </w:rPr>
        <w:t xml:space="preserve">beliggende </w:t>
      </w:r>
      <w:r w:rsidR="008D2729" w:rsidRPr="16B7722A">
        <w:rPr>
          <w:rFonts w:ascii="Times New Roman" w:eastAsia="Times New Roman" w:hAnsi="Times New Roman" w:cs="Times New Roman"/>
          <w:color w:val="000000" w:themeColor="text1"/>
          <w:sz w:val="24"/>
          <w:szCs w:val="24"/>
        </w:rPr>
        <w:t>langs vejen</w:t>
      </w:r>
      <w:r w:rsidR="00342123" w:rsidRPr="16B7722A">
        <w:rPr>
          <w:rFonts w:ascii="Times New Roman" w:eastAsia="Times New Roman" w:hAnsi="Times New Roman" w:cs="Times New Roman"/>
          <w:color w:val="000000" w:themeColor="text1"/>
          <w:sz w:val="24"/>
          <w:szCs w:val="24"/>
        </w:rPr>
        <w:t xml:space="preserve"> og</w:t>
      </w:r>
      <w:r w:rsidR="00BA61BA" w:rsidRPr="16B7722A">
        <w:rPr>
          <w:rFonts w:ascii="Times New Roman" w:eastAsia="Times New Roman" w:hAnsi="Times New Roman" w:cs="Times New Roman"/>
          <w:color w:val="000000" w:themeColor="text1"/>
          <w:sz w:val="24"/>
          <w:szCs w:val="24"/>
        </w:rPr>
        <w:t xml:space="preserve"> </w:t>
      </w:r>
      <w:r w:rsidR="00EA36DE" w:rsidRPr="16B7722A">
        <w:rPr>
          <w:rFonts w:ascii="Times New Roman" w:eastAsia="Times New Roman" w:hAnsi="Times New Roman" w:cs="Times New Roman"/>
          <w:color w:val="000000" w:themeColor="text1"/>
          <w:sz w:val="24"/>
          <w:szCs w:val="24"/>
        </w:rPr>
        <w:t>består pri</w:t>
      </w:r>
      <w:r w:rsidR="008D2729" w:rsidRPr="16B7722A">
        <w:rPr>
          <w:rFonts w:ascii="Times New Roman" w:eastAsia="Times New Roman" w:hAnsi="Times New Roman" w:cs="Times New Roman"/>
          <w:color w:val="000000" w:themeColor="text1"/>
          <w:sz w:val="24"/>
          <w:szCs w:val="24"/>
        </w:rPr>
        <w:t xml:space="preserve">mært </w:t>
      </w:r>
      <w:r w:rsidR="00EA36DE" w:rsidRPr="16B7722A">
        <w:rPr>
          <w:rFonts w:ascii="Times New Roman" w:eastAsia="Times New Roman" w:hAnsi="Times New Roman" w:cs="Times New Roman"/>
          <w:color w:val="000000" w:themeColor="text1"/>
          <w:sz w:val="24"/>
          <w:szCs w:val="24"/>
        </w:rPr>
        <w:t xml:space="preserve">af </w:t>
      </w:r>
      <w:r w:rsidR="008D2729" w:rsidRPr="16B7722A">
        <w:rPr>
          <w:rFonts w:ascii="Times New Roman" w:eastAsia="Times New Roman" w:hAnsi="Times New Roman" w:cs="Times New Roman"/>
          <w:color w:val="000000" w:themeColor="text1"/>
          <w:sz w:val="24"/>
          <w:szCs w:val="24"/>
        </w:rPr>
        <w:t>yngre træer og færre træer i kategorien +30 år</w:t>
      </w:r>
      <w:r w:rsidR="001E4D21">
        <w:rPr>
          <w:rFonts w:ascii="Times New Roman" w:eastAsia="Times New Roman" w:hAnsi="Times New Roman" w:cs="Times New Roman"/>
          <w:color w:val="000000" w:themeColor="text1"/>
          <w:sz w:val="24"/>
          <w:szCs w:val="24"/>
        </w:rPr>
        <w:t xml:space="preserve"> samt </w:t>
      </w:r>
      <w:r w:rsidR="00DF219E">
        <w:rPr>
          <w:rFonts w:ascii="Times New Roman" w:eastAsia="Times New Roman" w:hAnsi="Times New Roman" w:cs="Times New Roman"/>
          <w:color w:val="000000" w:themeColor="text1"/>
          <w:sz w:val="24"/>
          <w:szCs w:val="24"/>
        </w:rPr>
        <w:t xml:space="preserve">ydre </w:t>
      </w:r>
      <w:r w:rsidR="0010419E">
        <w:rPr>
          <w:rFonts w:ascii="Times New Roman" w:eastAsia="Times New Roman" w:hAnsi="Times New Roman" w:cs="Times New Roman"/>
          <w:color w:val="000000" w:themeColor="text1"/>
          <w:sz w:val="24"/>
          <w:szCs w:val="24"/>
        </w:rPr>
        <w:t xml:space="preserve">skovbryn </w:t>
      </w:r>
      <w:r w:rsidR="009059DF">
        <w:rPr>
          <w:rFonts w:ascii="Times New Roman" w:eastAsia="Times New Roman" w:hAnsi="Times New Roman" w:cs="Times New Roman"/>
          <w:color w:val="000000" w:themeColor="text1"/>
          <w:sz w:val="24"/>
          <w:szCs w:val="24"/>
        </w:rPr>
        <w:t xml:space="preserve">af </w:t>
      </w:r>
      <w:r w:rsidR="008B1B5D">
        <w:rPr>
          <w:rFonts w:ascii="Times New Roman" w:eastAsia="Times New Roman" w:hAnsi="Times New Roman" w:cs="Times New Roman"/>
          <w:color w:val="000000" w:themeColor="text1"/>
          <w:sz w:val="24"/>
          <w:szCs w:val="24"/>
        </w:rPr>
        <w:t>løv</w:t>
      </w:r>
      <w:r w:rsidR="001F6A3D">
        <w:rPr>
          <w:rFonts w:ascii="Times New Roman" w:eastAsia="Times New Roman" w:hAnsi="Times New Roman" w:cs="Times New Roman"/>
          <w:color w:val="000000" w:themeColor="text1"/>
          <w:sz w:val="24"/>
          <w:szCs w:val="24"/>
        </w:rPr>
        <w:t>bevoksninger</w:t>
      </w:r>
      <w:r w:rsidR="001A769D" w:rsidRPr="16B7722A">
        <w:rPr>
          <w:rFonts w:ascii="Times New Roman" w:eastAsia="Times New Roman" w:hAnsi="Times New Roman" w:cs="Times New Roman"/>
          <w:color w:val="000000" w:themeColor="text1"/>
          <w:sz w:val="24"/>
          <w:szCs w:val="24"/>
        </w:rPr>
        <w:t>.</w:t>
      </w:r>
      <w:r w:rsidR="00B70456" w:rsidRPr="16B7722A">
        <w:rPr>
          <w:rFonts w:ascii="Times New Roman" w:eastAsia="Times New Roman" w:hAnsi="Times New Roman" w:cs="Times New Roman"/>
          <w:color w:val="000000" w:themeColor="text1"/>
          <w:sz w:val="24"/>
          <w:szCs w:val="24"/>
        </w:rPr>
        <w:t xml:space="preserve"> </w:t>
      </w:r>
      <w:r w:rsidR="001A769D" w:rsidRPr="16B7722A">
        <w:rPr>
          <w:rFonts w:ascii="Times New Roman" w:eastAsia="Times New Roman" w:hAnsi="Times New Roman" w:cs="Times New Roman"/>
          <w:color w:val="000000" w:themeColor="text1"/>
          <w:sz w:val="24"/>
          <w:szCs w:val="24"/>
        </w:rPr>
        <w:t>E</w:t>
      </w:r>
      <w:r w:rsidR="00B70456" w:rsidRPr="16B7722A">
        <w:rPr>
          <w:rFonts w:ascii="Times New Roman" w:eastAsia="Times New Roman" w:hAnsi="Times New Roman" w:cs="Times New Roman"/>
          <w:color w:val="000000" w:themeColor="text1"/>
          <w:sz w:val="24"/>
          <w:szCs w:val="24"/>
        </w:rPr>
        <w:t>n stor del</w:t>
      </w:r>
      <w:r w:rsidR="001A769D" w:rsidRPr="16B7722A">
        <w:rPr>
          <w:rFonts w:ascii="Times New Roman" w:eastAsia="Times New Roman" w:hAnsi="Times New Roman" w:cs="Times New Roman"/>
          <w:color w:val="000000" w:themeColor="text1"/>
          <w:sz w:val="24"/>
          <w:szCs w:val="24"/>
        </w:rPr>
        <w:t xml:space="preserve"> </w:t>
      </w:r>
      <w:r w:rsidR="5745AFAE" w:rsidRPr="16B7722A">
        <w:rPr>
          <w:rFonts w:ascii="Times New Roman" w:eastAsia="Times New Roman" w:hAnsi="Times New Roman" w:cs="Times New Roman"/>
          <w:color w:val="000000" w:themeColor="text1"/>
          <w:sz w:val="24"/>
          <w:szCs w:val="24"/>
        </w:rPr>
        <w:t>af</w:t>
      </w:r>
      <w:r w:rsidR="6C5EC182" w:rsidRPr="16B7722A">
        <w:rPr>
          <w:rFonts w:ascii="Times New Roman" w:eastAsia="Times New Roman" w:hAnsi="Times New Roman" w:cs="Times New Roman"/>
          <w:color w:val="000000" w:themeColor="text1"/>
          <w:sz w:val="24"/>
          <w:szCs w:val="24"/>
        </w:rPr>
        <w:t xml:space="preserve"> </w:t>
      </w:r>
      <w:r w:rsidR="001A769D" w:rsidRPr="16B7722A">
        <w:rPr>
          <w:rFonts w:ascii="Times New Roman" w:eastAsia="Times New Roman" w:hAnsi="Times New Roman" w:cs="Times New Roman"/>
          <w:color w:val="000000" w:themeColor="text1"/>
          <w:sz w:val="24"/>
          <w:szCs w:val="24"/>
        </w:rPr>
        <w:t>de berørte</w:t>
      </w:r>
      <w:r w:rsidR="00AA56A3" w:rsidRPr="16B7722A">
        <w:rPr>
          <w:rFonts w:ascii="Times New Roman" w:eastAsia="Times New Roman" w:hAnsi="Times New Roman" w:cs="Times New Roman"/>
          <w:color w:val="000000" w:themeColor="text1"/>
          <w:sz w:val="24"/>
          <w:szCs w:val="24"/>
        </w:rPr>
        <w:t xml:space="preserve"> </w:t>
      </w:r>
      <w:r w:rsidR="001A769D" w:rsidRPr="16B7722A">
        <w:rPr>
          <w:rFonts w:ascii="Times New Roman" w:eastAsia="Times New Roman" w:hAnsi="Times New Roman" w:cs="Times New Roman"/>
          <w:color w:val="000000" w:themeColor="text1"/>
          <w:sz w:val="24"/>
          <w:szCs w:val="24"/>
        </w:rPr>
        <w:t xml:space="preserve">træer </w:t>
      </w:r>
      <w:r w:rsidR="00AA56A3" w:rsidRPr="16B7722A">
        <w:rPr>
          <w:rFonts w:ascii="Times New Roman" w:eastAsia="Times New Roman" w:hAnsi="Times New Roman" w:cs="Times New Roman"/>
          <w:color w:val="000000" w:themeColor="text1"/>
          <w:sz w:val="24"/>
          <w:szCs w:val="24"/>
        </w:rPr>
        <w:t>er</w:t>
      </w:r>
      <w:r w:rsidR="00B70456" w:rsidRPr="16B7722A">
        <w:rPr>
          <w:rFonts w:ascii="Times New Roman" w:eastAsia="Times New Roman" w:hAnsi="Times New Roman" w:cs="Times New Roman"/>
          <w:color w:val="000000" w:themeColor="text1"/>
          <w:sz w:val="24"/>
          <w:szCs w:val="24"/>
        </w:rPr>
        <w:t xml:space="preserve"> nåle</w:t>
      </w:r>
      <w:r w:rsidR="00BF1687" w:rsidRPr="16B7722A">
        <w:rPr>
          <w:rFonts w:ascii="Times New Roman" w:eastAsia="Times New Roman" w:hAnsi="Times New Roman" w:cs="Times New Roman"/>
          <w:color w:val="000000" w:themeColor="text1"/>
          <w:sz w:val="24"/>
          <w:szCs w:val="24"/>
        </w:rPr>
        <w:t>træer</w:t>
      </w:r>
      <w:r w:rsidR="00895931" w:rsidRPr="16B7722A">
        <w:rPr>
          <w:rFonts w:ascii="Times New Roman" w:eastAsia="Times New Roman" w:hAnsi="Times New Roman" w:cs="Times New Roman"/>
          <w:color w:val="000000" w:themeColor="text1"/>
          <w:sz w:val="24"/>
          <w:szCs w:val="24"/>
        </w:rPr>
        <w:t xml:space="preserve"> og </w:t>
      </w:r>
      <w:r w:rsidR="00AE2F90" w:rsidRPr="16B7722A">
        <w:rPr>
          <w:rFonts w:ascii="Times New Roman" w:eastAsia="Times New Roman" w:hAnsi="Times New Roman" w:cs="Times New Roman"/>
          <w:color w:val="000000" w:themeColor="text1"/>
          <w:sz w:val="24"/>
          <w:szCs w:val="24"/>
        </w:rPr>
        <w:t>vurderes</w:t>
      </w:r>
      <w:r w:rsidR="00F83051" w:rsidRPr="16B7722A">
        <w:rPr>
          <w:rFonts w:ascii="Times New Roman" w:eastAsia="Times New Roman" w:hAnsi="Times New Roman" w:cs="Times New Roman"/>
          <w:color w:val="000000" w:themeColor="text1"/>
          <w:sz w:val="24"/>
          <w:szCs w:val="24"/>
        </w:rPr>
        <w:t xml:space="preserve"> således ikke af høj biodiversitetsmæssig værdi. </w:t>
      </w:r>
      <w:r w:rsidR="0091072A" w:rsidRPr="16B7722A">
        <w:rPr>
          <w:rFonts w:ascii="Times New Roman" w:eastAsia="Times New Roman" w:hAnsi="Times New Roman" w:cs="Times New Roman"/>
          <w:color w:val="000000" w:themeColor="text1"/>
          <w:sz w:val="24"/>
          <w:szCs w:val="24"/>
        </w:rPr>
        <w:t xml:space="preserve">Der </w:t>
      </w:r>
      <w:r w:rsidR="00F04736">
        <w:rPr>
          <w:rFonts w:ascii="Times New Roman" w:eastAsia="Times New Roman" w:hAnsi="Times New Roman" w:cs="Times New Roman"/>
          <w:color w:val="000000" w:themeColor="text1"/>
          <w:sz w:val="24"/>
          <w:szCs w:val="24"/>
        </w:rPr>
        <w:t>etab</w:t>
      </w:r>
      <w:r w:rsidR="00A11439">
        <w:rPr>
          <w:rFonts w:ascii="Times New Roman" w:eastAsia="Times New Roman" w:hAnsi="Times New Roman" w:cs="Times New Roman"/>
          <w:color w:val="000000" w:themeColor="text1"/>
          <w:sz w:val="24"/>
          <w:szCs w:val="24"/>
        </w:rPr>
        <w:t>leres</w:t>
      </w:r>
      <w:r w:rsidR="00D76ECF">
        <w:rPr>
          <w:rFonts w:ascii="Times New Roman" w:eastAsia="Times New Roman" w:hAnsi="Times New Roman" w:cs="Times New Roman"/>
          <w:color w:val="000000" w:themeColor="text1"/>
          <w:sz w:val="24"/>
          <w:szCs w:val="24"/>
        </w:rPr>
        <w:t xml:space="preserve"> </w:t>
      </w:r>
      <w:r w:rsidR="00B80ED2">
        <w:rPr>
          <w:rFonts w:ascii="Times New Roman" w:eastAsia="Times New Roman" w:hAnsi="Times New Roman" w:cs="Times New Roman"/>
          <w:color w:val="000000" w:themeColor="text1"/>
          <w:sz w:val="24"/>
          <w:szCs w:val="24"/>
        </w:rPr>
        <w:t>erstatning</w:t>
      </w:r>
      <w:r w:rsidR="00094398">
        <w:rPr>
          <w:rFonts w:ascii="Times New Roman" w:eastAsia="Times New Roman" w:hAnsi="Times New Roman" w:cs="Times New Roman"/>
          <w:color w:val="000000" w:themeColor="text1"/>
          <w:sz w:val="24"/>
          <w:szCs w:val="24"/>
        </w:rPr>
        <w:t>sskov</w:t>
      </w:r>
      <w:r w:rsidR="00560A5B" w:rsidRPr="16B7722A">
        <w:rPr>
          <w:rFonts w:ascii="Times New Roman" w:eastAsia="Times New Roman" w:hAnsi="Times New Roman" w:cs="Times New Roman"/>
          <w:color w:val="000000" w:themeColor="text1"/>
          <w:sz w:val="24"/>
          <w:szCs w:val="24"/>
        </w:rPr>
        <w:t xml:space="preserve"> i overensstemmelse med skovloven. </w:t>
      </w:r>
      <w:r w:rsidRPr="16B7722A" w:rsidDel="00646B92">
        <w:rPr>
          <w:rFonts w:ascii="Times New Roman" w:eastAsia="Times New Roman" w:hAnsi="Times New Roman" w:cs="Times New Roman"/>
          <w:color w:val="000000" w:themeColor="text1"/>
          <w:sz w:val="24"/>
          <w:szCs w:val="24"/>
        </w:rPr>
        <w:t xml:space="preserve"> </w:t>
      </w:r>
    </w:p>
    <w:p w14:paraId="342C3A9D" w14:textId="69E4268F" w:rsidR="001A40EE" w:rsidRDefault="001A40EE" w:rsidP="005322E4">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Omkring Rute 11 findes to </w:t>
      </w:r>
      <w:r w:rsidR="00A0010C">
        <w:rPr>
          <w:rFonts w:ascii="Times New Roman" w:eastAsia="Times New Roman" w:hAnsi="Times New Roman" w:cs="Times New Roman"/>
          <w:color w:val="000000" w:themeColor="text1"/>
          <w:sz w:val="24"/>
          <w:szCs w:val="24"/>
        </w:rPr>
        <w:t xml:space="preserve">grønne </w:t>
      </w:r>
      <w:r w:rsidR="0098358B">
        <w:rPr>
          <w:rFonts w:ascii="Times New Roman" w:eastAsia="Times New Roman" w:hAnsi="Times New Roman" w:cs="Times New Roman"/>
          <w:color w:val="000000" w:themeColor="text1"/>
          <w:sz w:val="24"/>
          <w:szCs w:val="24"/>
        </w:rPr>
        <w:t>korrido</w:t>
      </w:r>
      <w:r w:rsidR="00233CBD">
        <w:rPr>
          <w:rFonts w:ascii="Times New Roman" w:eastAsia="Times New Roman" w:hAnsi="Times New Roman" w:cs="Times New Roman"/>
          <w:color w:val="000000" w:themeColor="text1"/>
          <w:sz w:val="24"/>
          <w:szCs w:val="24"/>
        </w:rPr>
        <w:t>re</w:t>
      </w:r>
      <w:r w:rsidR="00745CA8" w:rsidRPr="16B7722A">
        <w:rPr>
          <w:rFonts w:ascii="Times New Roman" w:eastAsia="Times New Roman" w:hAnsi="Times New Roman" w:cs="Times New Roman"/>
          <w:color w:val="000000" w:themeColor="text1"/>
          <w:sz w:val="24"/>
          <w:szCs w:val="24"/>
        </w:rPr>
        <w:t>r</w:t>
      </w:r>
      <w:r w:rsidRPr="16B7722A">
        <w:rPr>
          <w:rFonts w:ascii="Times New Roman" w:eastAsia="Times New Roman" w:hAnsi="Times New Roman" w:cs="Times New Roman"/>
          <w:color w:val="000000" w:themeColor="text1"/>
          <w:sz w:val="24"/>
          <w:szCs w:val="24"/>
        </w:rPr>
        <w:t xml:space="preserve"> bestående af henholdsvis udpegede naturbeskyttelsesinteresser og potentielle naturbeskyttelsesinteresser på tværs af vejen ved Sdr. Plantage og ved Alslev Å</w:t>
      </w:r>
      <w:r w:rsidR="53F764BC" w:rsidRPr="16B7722A">
        <w:rPr>
          <w:rFonts w:ascii="Times New Roman" w:eastAsia="Times New Roman" w:hAnsi="Times New Roman" w:cs="Times New Roman"/>
          <w:color w:val="000000" w:themeColor="text1"/>
          <w:sz w:val="24"/>
          <w:szCs w:val="24"/>
        </w:rPr>
        <w:t>.</w:t>
      </w:r>
      <w:r w:rsidR="231776D9" w:rsidRPr="136EACD7">
        <w:rPr>
          <w:rFonts w:ascii="Times New Roman" w:eastAsia="Times New Roman" w:hAnsi="Times New Roman" w:cs="Times New Roman"/>
          <w:color w:val="000000" w:themeColor="text1"/>
          <w:sz w:val="24"/>
          <w:szCs w:val="24"/>
        </w:rPr>
        <w:t xml:space="preserve"> </w:t>
      </w:r>
      <w:r w:rsidR="231776D9" w:rsidRPr="136EACD7">
        <w:rPr>
          <w:rFonts w:ascii="Times New Roman" w:eastAsia="Times New Roman" w:hAnsi="Times New Roman" w:cs="Times New Roman"/>
          <w:sz w:val="24"/>
          <w:szCs w:val="24"/>
        </w:rPr>
        <w:t>Derudover er Sdr. Plantage udpeget økologisk forbindelse.</w:t>
      </w:r>
    </w:p>
    <w:p w14:paraId="5D69B3FC" w14:textId="350D4DE3" w:rsidR="0060326D" w:rsidRDefault="001B0445" w:rsidP="005322E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Der er ikke fundet birkemus </w:t>
      </w:r>
      <w:r w:rsidR="00164DAB">
        <w:rPr>
          <w:rFonts w:ascii="Times New Roman" w:eastAsia="Times New Roman" w:hAnsi="Times New Roman" w:cs="Times New Roman"/>
          <w:color w:val="000000"/>
          <w:sz w:val="24"/>
          <w:szCs w:val="24"/>
        </w:rPr>
        <w:t>i forbindelse med feltbesigtigelserne</w:t>
      </w:r>
      <w:r>
        <w:rPr>
          <w:rFonts w:ascii="Times New Roman" w:eastAsia="Times New Roman" w:hAnsi="Times New Roman" w:cs="Times New Roman"/>
          <w:color w:val="000000"/>
          <w:sz w:val="24"/>
          <w:szCs w:val="24"/>
        </w:rPr>
        <w:t xml:space="preserve">. </w:t>
      </w:r>
      <w:r w:rsidR="0060326D">
        <w:rPr>
          <w:rFonts w:ascii="Times New Roman" w:eastAsia="Times New Roman" w:hAnsi="Times New Roman" w:cs="Times New Roman"/>
          <w:color w:val="000000"/>
          <w:sz w:val="24"/>
          <w:szCs w:val="24"/>
        </w:rPr>
        <w:t xml:space="preserve">Der er </w:t>
      </w:r>
      <w:r w:rsidR="00641BE8">
        <w:rPr>
          <w:rFonts w:ascii="Times New Roman" w:eastAsia="Times New Roman" w:hAnsi="Times New Roman" w:cs="Times New Roman"/>
          <w:color w:val="000000"/>
          <w:sz w:val="24"/>
          <w:szCs w:val="24"/>
        </w:rPr>
        <w:t>i 2019</w:t>
      </w:r>
      <w:r w:rsidR="00567FAE">
        <w:rPr>
          <w:rFonts w:ascii="Times New Roman" w:eastAsia="Times New Roman" w:hAnsi="Times New Roman" w:cs="Times New Roman"/>
          <w:color w:val="000000"/>
          <w:sz w:val="24"/>
          <w:szCs w:val="24"/>
        </w:rPr>
        <w:t xml:space="preserve"> </w:t>
      </w:r>
      <w:r w:rsidR="0060326D">
        <w:rPr>
          <w:rFonts w:ascii="Times New Roman" w:eastAsia="Times New Roman" w:hAnsi="Times New Roman" w:cs="Times New Roman"/>
          <w:color w:val="000000"/>
          <w:sz w:val="24"/>
          <w:szCs w:val="24"/>
        </w:rPr>
        <w:t>registreret b</w:t>
      </w:r>
      <w:r w:rsidR="0060326D" w:rsidRPr="006D18F1">
        <w:rPr>
          <w:rFonts w:ascii="Times New Roman" w:eastAsia="Times New Roman" w:hAnsi="Times New Roman" w:cs="Times New Roman"/>
          <w:color w:val="000000"/>
          <w:sz w:val="24"/>
          <w:szCs w:val="24"/>
        </w:rPr>
        <w:t xml:space="preserve">irkemus </w:t>
      </w:r>
      <w:r w:rsidR="0060326D">
        <w:rPr>
          <w:rFonts w:ascii="Times New Roman" w:eastAsia="Times New Roman" w:hAnsi="Times New Roman" w:cs="Times New Roman"/>
          <w:color w:val="000000"/>
          <w:sz w:val="24"/>
          <w:szCs w:val="24"/>
        </w:rPr>
        <w:t xml:space="preserve">3,2 km </w:t>
      </w:r>
      <w:r w:rsidR="0060326D" w:rsidRPr="006D18F1">
        <w:rPr>
          <w:rFonts w:ascii="Times New Roman" w:eastAsia="Times New Roman" w:hAnsi="Times New Roman" w:cs="Times New Roman"/>
          <w:color w:val="000000"/>
          <w:sz w:val="24"/>
          <w:szCs w:val="24"/>
        </w:rPr>
        <w:t>øst for undersøgelseskorridoren</w:t>
      </w:r>
      <w:r w:rsidR="00726A73">
        <w:rPr>
          <w:rFonts w:ascii="Times New Roman" w:eastAsia="Times New Roman" w:hAnsi="Times New Roman" w:cs="Times New Roman"/>
          <w:color w:val="000000"/>
          <w:sz w:val="24"/>
          <w:szCs w:val="24"/>
        </w:rPr>
        <w:t>.</w:t>
      </w:r>
      <w:r w:rsidR="00E9348F">
        <w:rPr>
          <w:rFonts w:ascii="Times New Roman" w:eastAsia="Times New Roman" w:hAnsi="Times New Roman" w:cs="Times New Roman"/>
          <w:color w:val="000000"/>
          <w:sz w:val="24"/>
          <w:szCs w:val="24"/>
        </w:rPr>
        <w:t xml:space="preserve"> Birkemusen</w:t>
      </w:r>
      <w:r w:rsidR="0060326D" w:rsidRPr="006D18F1">
        <w:rPr>
          <w:rFonts w:ascii="Times New Roman" w:eastAsia="Times New Roman" w:hAnsi="Times New Roman" w:cs="Times New Roman"/>
          <w:color w:val="000000"/>
          <w:sz w:val="24"/>
          <w:szCs w:val="24"/>
        </w:rPr>
        <w:t xml:space="preserve"> </w:t>
      </w:r>
      <w:r w:rsidR="005E514F">
        <w:rPr>
          <w:rFonts w:ascii="Times New Roman" w:eastAsia="Times New Roman" w:hAnsi="Times New Roman" w:cs="Times New Roman"/>
          <w:color w:val="000000"/>
          <w:sz w:val="24"/>
          <w:szCs w:val="24"/>
        </w:rPr>
        <w:t>vurderes</w:t>
      </w:r>
      <w:r w:rsidR="0060326D" w:rsidRPr="006D18F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derfor</w:t>
      </w:r>
      <w:r w:rsidR="0060326D" w:rsidRPr="006D18F1">
        <w:rPr>
          <w:rFonts w:ascii="Times New Roman" w:eastAsia="Times New Roman" w:hAnsi="Times New Roman" w:cs="Times New Roman"/>
          <w:color w:val="000000"/>
          <w:sz w:val="24"/>
          <w:szCs w:val="24"/>
        </w:rPr>
        <w:t xml:space="preserve"> potentielt</w:t>
      </w:r>
      <w:r w:rsidR="005E514F">
        <w:rPr>
          <w:rFonts w:ascii="Times New Roman" w:eastAsia="Times New Roman" w:hAnsi="Times New Roman" w:cs="Times New Roman"/>
          <w:color w:val="000000"/>
          <w:sz w:val="24"/>
          <w:szCs w:val="24"/>
        </w:rPr>
        <w:t xml:space="preserve"> at kunne</w:t>
      </w:r>
      <w:r w:rsidR="0060326D" w:rsidRPr="006D18F1">
        <w:rPr>
          <w:rFonts w:ascii="Times New Roman" w:eastAsia="Times New Roman" w:hAnsi="Times New Roman" w:cs="Times New Roman"/>
          <w:color w:val="000000"/>
          <w:sz w:val="24"/>
          <w:szCs w:val="24"/>
        </w:rPr>
        <w:t xml:space="preserve"> findes </w:t>
      </w:r>
      <w:r w:rsidR="00D334B4">
        <w:rPr>
          <w:rFonts w:ascii="Times New Roman" w:eastAsia="Times New Roman" w:hAnsi="Times New Roman" w:cs="Times New Roman"/>
          <w:color w:val="000000"/>
          <w:sz w:val="24"/>
          <w:szCs w:val="24"/>
        </w:rPr>
        <w:t>i området</w:t>
      </w:r>
      <w:r w:rsidR="0060326D" w:rsidRPr="006D18F1">
        <w:rPr>
          <w:rFonts w:ascii="Times New Roman" w:eastAsia="Times New Roman" w:hAnsi="Times New Roman" w:cs="Times New Roman"/>
          <w:color w:val="000000"/>
          <w:sz w:val="24"/>
          <w:szCs w:val="24"/>
        </w:rPr>
        <w:t>.</w:t>
      </w:r>
    </w:p>
    <w:p w14:paraId="7DC1E6F7" w14:textId="77777777" w:rsidR="006752DE" w:rsidRPr="00B70F81" w:rsidRDefault="006752DE" w:rsidP="006752D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forbindelse med feltkortlægningen er der registreret flere invasive arter:</w:t>
      </w:r>
      <w:r w:rsidRPr="00F77C03">
        <w:rPr>
          <w:rFonts w:ascii="Times New Roman" w:eastAsia="Times New Roman" w:hAnsi="Times New Roman" w:cs="Times New Roman"/>
          <w:color w:val="000000"/>
          <w:sz w:val="24"/>
          <w:szCs w:val="24"/>
        </w:rPr>
        <w:t xml:space="preserve"> Almindelig gyvel, glansbladet hæg, klit-fyr, rynket rose, sildig gyldenris, sitkagran og stjerne-bredribbe.</w:t>
      </w:r>
    </w:p>
    <w:p w14:paraId="18D9F49C" w14:textId="029A3FA4" w:rsidR="001F434F" w:rsidRDefault="001F434F" w:rsidP="005322E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Odder </w:t>
      </w:r>
      <w:r w:rsidR="004B0FB2">
        <w:rPr>
          <w:rFonts w:ascii="Times New Roman" w:eastAsia="Times New Roman" w:hAnsi="Times New Roman" w:cs="Times New Roman"/>
          <w:color w:val="000000"/>
          <w:sz w:val="24"/>
          <w:szCs w:val="24"/>
        </w:rPr>
        <w:t xml:space="preserve">er på udpegningsgrundlaget for </w:t>
      </w:r>
      <w:r w:rsidR="007E5555">
        <w:rPr>
          <w:rFonts w:ascii="Times New Roman" w:eastAsia="Times New Roman" w:hAnsi="Times New Roman" w:cs="Times New Roman"/>
          <w:color w:val="000000"/>
          <w:sz w:val="24"/>
          <w:szCs w:val="24"/>
        </w:rPr>
        <w:t xml:space="preserve">Habitatområde </w:t>
      </w:r>
      <w:r w:rsidR="00BB24C0" w:rsidRPr="00BB24C0">
        <w:rPr>
          <w:rFonts w:ascii="Times New Roman" w:eastAsia="Times New Roman" w:hAnsi="Times New Roman" w:cs="Times New Roman"/>
          <w:color w:val="000000"/>
          <w:sz w:val="24"/>
          <w:szCs w:val="24"/>
        </w:rPr>
        <w:t>H239 Alslev Ådal</w:t>
      </w:r>
      <w:r w:rsidR="001A769D">
        <w:rPr>
          <w:rFonts w:ascii="Times New Roman" w:eastAsia="Times New Roman" w:hAnsi="Times New Roman" w:cs="Times New Roman"/>
          <w:color w:val="000000"/>
          <w:sz w:val="24"/>
          <w:szCs w:val="24"/>
        </w:rPr>
        <w:t>. D</w:t>
      </w:r>
      <w:r w:rsidR="00C62158">
        <w:rPr>
          <w:rFonts w:ascii="Times New Roman" w:eastAsia="Times New Roman" w:hAnsi="Times New Roman" w:cs="Times New Roman"/>
          <w:color w:val="000000"/>
          <w:sz w:val="24"/>
          <w:szCs w:val="24"/>
        </w:rPr>
        <w:t xml:space="preserve">er </w:t>
      </w:r>
      <w:r w:rsidR="00C62158" w:rsidRPr="00C62158">
        <w:rPr>
          <w:rFonts w:ascii="Times New Roman" w:eastAsia="Times New Roman" w:hAnsi="Times New Roman" w:cs="Times New Roman"/>
          <w:color w:val="000000"/>
          <w:sz w:val="24"/>
          <w:szCs w:val="24"/>
        </w:rPr>
        <w:t xml:space="preserve">er fundet spor af </w:t>
      </w:r>
      <w:r w:rsidR="00C62158">
        <w:rPr>
          <w:rFonts w:ascii="Times New Roman" w:eastAsia="Times New Roman" w:hAnsi="Times New Roman" w:cs="Times New Roman"/>
          <w:color w:val="000000"/>
          <w:sz w:val="24"/>
          <w:szCs w:val="24"/>
        </w:rPr>
        <w:t>odder</w:t>
      </w:r>
      <w:r w:rsidR="00C62158" w:rsidRPr="00C62158">
        <w:rPr>
          <w:rFonts w:ascii="Times New Roman" w:eastAsia="Times New Roman" w:hAnsi="Times New Roman" w:cs="Times New Roman"/>
          <w:color w:val="000000"/>
          <w:sz w:val="24"/>
          <w:szCs w:val="24"/>
        </w:rPr>
        <w:t xml:space="preserve"> i forbindelse med vejoverskæringen ved Alslev Å ved feltarbejde i 2022</w:t>
      </w:r>
      <w:r w:rsidR="00C62158">
        <w:rPr>
          <w:rFonts w:ascii="Times New Roman" w:eastAsia="Times New Roman" w:hAnsi="Times New Roman" w:cs="Times New Roman"/>
          <w:color w:val="000000"/>
          <w:sz w:val="24"/>
          <w:szCs w:val="24"/>
        </w:rPr>
        <w:t xml:space="preserve">. </w:t>
      </w:r>
      <w:r w:rsidR="00ED5ACC">
        <w:rPr>
          <w:rFonts w:ascii="Times New Roman" w:eastAsia="Times New Roman" w:hAnsi="Times New Roman" w:cs="Times New Roman"/>
          <w:color w:val="000000"/>
          <w:sz w:val="24"/>
          <w:szCs w:val="24"/>
        </w:rPr>
        <w:t xml:space="preserve">Påvirkningen på odder er beskrevet nærmere i </w:t>
      </w:r>
      <w:r w:rsidR="00BF48B0">
        <w:rPr>
          <w:rFonts w:ascii="Times New Roman" w:eastAsia="Times New Roman" w:hAnsi="Times New Roman" w:cs="Times New Roman"/>
          <w:color w:val="000000"/>
          <w:sz w:val="24"/>
          <w:szCs w:val="24"/>
        </w:rPr>
        <w:t>punkt 9.8.4.</w:t>
      </w:r>
    </w:p>
    <w:p w14:paraId="1A44BDFE" w14:textId="77777777" w:rsidR="001E414F" w:rsidRPr="00B70F81" w:rsidRDefault="001E414F" w:rsidP="005322E4">
      <w:pPr>
        <w:spacing w:line="276" w:lineRule="auto"/>
        <w:rPr>
          <w:rFonts w:ascii="Times New Roman" w:eastAsia="Times New Roman" w:hAnsi="Times New Roman" w:cs="Times New Roman"/>
          <w:color w:val="000000"/>
          <w:sz w:val="24"/>
          <w:szCs w:val="24"/>
        </w:rPr>
      </w:pPr>
    </w:p>
    <w:p w14:paraId="5A397D4F"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18" w:name="_Toc161386736"/>
      <w:bookmarkStart w:id="119" w:name="_Toc161387118"/>
      <w:r w:rsidRPr="00B70F81">
        <w:rPr>
          <w:rFonts w:ascii="Times New Roman" w:eastAsia="Times New Roman" w:hAnsi="Times New Roman" w:cs="Times New Roman"/>
          <w:sz w:val="24"/>
          <w:szCs w:val="24"/>
        </w:rPr>
        <w:lastRenderedPageBreak/>
        <w:t>9</w:t>
      </w:r>
      <w:r w:rsidRPr="00B70F81">
        <w:rPr>
          <w:rFonts w:ascii="Times New Roman" w:eastAsia="Times New Roman" w:hAnsi="Times New Roman" w:cs="Times New Roman"/>
          <w:color w:val="000000"/>
          <w:sz w:val="24"/>
          <w:szCs w:val="24"/>
        </w:rPr>
        <w:t>.8.2 Påvirkning i anlægsperioden</w:t>
      </w:r>
      <w:bookmarkEnd w:id="118"/>
      <w:bookmarkEnd w:id="119"/>
    </w:p>
    <w:p w14:paraId="7F8E18EF" w14:textId="4193B278" w:rsidR="00F83FFF" w:rsidRDefault="00B435CE" w:rsidP="00600A1F">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I anlægs</w:t>
      </w:r>
      <w:r w:rsidR="001A37D9" w:rsidRPr="16B7722A">
        <w:rPr>
          <w:rFonts w:ascii="Times New Roman" w:eastAsia="Times New Roman" w:hAnsi="Times New Roman" w:cs="Times New Roman"/>
          <w:color w:val="000000" w:themeColor="text1"/>
          <w:sz w:val="24"/>
          <w:szCs w:val="24"/>
        </w:rPr>
        <w:t>perioden</w:t>
      </w:r>
      <w:r w:rsidRPr="16B7722A">
        <w:rPr>
          <w:rFonts w:ascii="Times New Roman" w:eastAsia="Times New Roman" w:hAnsi="Times New Roman" w:cs="Times New Roman"/>
          <w:color w:val="000000" w:themeColor="text1"/>
          <w:sz w:val="24"/>
          <w:szCs w:val="24"/>
        </w:rPr>
        <w:t xml:space="preserve"> vil der blive inddraget </w:t>
      </w:r>
      <w:r w:rsidR="00E45BAC" w:rsidRPr="16B7722A">
        <w:rPr>
          <w:rFonts w:ascii="Times New Roman" w:eastAsia="Times New Roman" w:hAnsi="Times New Roman" w:cs="Times New Roman"/>
          <w:color w:val="000000" w:themeColor="text1"/>
          <w:sz w:val="24"/>
          <w:szCs w:val="24"/>
        </w:rPr>
        <w:t>§</w:t>
      </w:r>
      <w:r w:rsidR="1B9F38FE" w:rsidRPr="16B7722A">
        <w:rPr>
          <w:rFonts w:ascii="Times New Roman" w:eastAsia="Times New Roman" w:hAnsi="Times New Roman" w:cs="Times New Roman"/>
          <w:color w:val="000000" w:themeColor="text1"/>
          <w:sz w:val="24"/>
          <w:szCs w:val="24"/>
        </w:rPr>
        <w:t xml:space="preserve"> </w:t>
      </w:r>
      <w:r w:rsidR="00E45BAC" w:rsidRPr="16B7722A">
        <w:rPr>
          <w:rFonts w:ascii="Times New Roman" w:eastAsia="Times New Roman" w:hAnsi="Times New Roman" w:cs="Times New Roman"/>
          <w:color w:val="000000" w:themeColor="text1"/>
          <w:sz w:val="24"/>
          <w:szCs w:val="24"/>
        </w:rPr>
        <w:t xml:space="preserve">3-beskyttede </w:t>
      </w:r>
      <w:r w:rsidRPr="16B7722A">
        <w:rPr>
          <w:rFonts w:ascii="Times New Roman" w:eastAsia="Times New Roman" w:hAnsi="Times New Roman" w:cs="Times New Roman"/>
          <w:color w:val="000000" w:themeColor="text1"/>
          <w:sz w:val="24"/>
          <w:szCs w:val="24"/>
        </w:rPr>
        <w:t xml:space="preserve">naturarealer og </w:t>
      </w:r>
      <w:r w:rsidR="00993070" w:rsidRPr="16B7722A">
        <w:rPr>
          <w:rFonts w:ascii="Times New Roman" w:eastAsia="Times New Roman" w:hAnsi="Times New Roman" w:cs="Times New Roman"/>
          <w:color w:val="000000" w:themeColor="text1"/>
          <w:sz w:val="24"/>
          <w:szCs w:val="24"/>
        </w:rPr>
        <w:t>fred</w:t>
      </w:r>
      <w:r w:rsidRPr="16B7722A">
        <w:rPr>
          <w:rFonts w:ascii="Times New Roman" w:eastAsia="Times New Roman" w:hAnsi="Times New Roman" w:cs="Times New Roman"/>
          <w:color w:val="000000" w:themeColor="text1"/>
          <w:sz w:val="24"/>
          <w:szCs w:val="24"/>
        </w:rPr>
        <w:t xml:space="preserve">skov til selve vejudvidelsen og til midlertidige anlægsaktiviteter. </w:t>
      </w:r>
      <w:r w:rsidR="00AA6FBE" w:rsidRPr="16B7722A">
        <w:rPr>
          <w:rFonts w:ascii="Times New Roman" w:eastAsia="Times New Roman" w:hAnsi="Times New Roman" w:cs="Times New Roman"/>
          <w:color w:val="000000" w:themeColor="text1"/>
          <w:sz w:val="24"/>
          <w:szCs w:val="24"/>
        </w:rPr>
        <w:t xml:space="preserve">Ved Alslev Å foretages desuden anlægsarbejde i forbindelse med etablering af en ny cykelstibro. </w:t>
      </w:r>
    </w:p>
    <w:p w14:paraId="547FA3B5" w14:textId="01E21490" w:rsidR="00600A1F" w:rsidRDefault="00BC63ED" w:rsidP="00600A1F">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Ved u</w:t>
      </w:r>
      <w:r w:rsidR="00C64D61" w:rsidRPr="00B435CE">
        <w:rPr>
          <w:rFonts w:ascii="Times New Roman" w:eastAsia="Times New Roman" w:hAnsi="Times New Roman" w:cs="Times New Roman"/>
          <w:color w:val="000000"/>
          <w:sz w:val="24"/>
          <w:szCs w:val="24"/>
        </w:rPr>
        <w:t>dbygning</w:t>
      </w:r>
      <w:r w:rsidR="00C64D61">
        <w:rPr>
          <w:rFonts w:ascii="Times New Roman" w:eastAsia="Times New Roman" w:hAnsi="Times New Roman" w:cs="Times New Roman"/>
          <w:color w:val="000000"/>
          <w:sz w:val="24"/>
          <w:szCs w:val="24"/>
        </w:rPr>
        <w:t>en</w:t>
      </w:r>
      <w:r w:rsidR="00C64D61" w:rsidRPr="00B435CE">
        <w:rPr>
          <w:rFonts w:ascii="Times New Roman" w:eastAsia="Times New Roman" w:hAnsi="Times New Roman" w:cs="Times New Roman"/>
          <w:color w:val="000000"/>
          <w:sz w:val="24"/>
          <w:szCs w:val="24"/>
        </w:rPr>
        <w:t xml:space="preserve"> af </w:t>
      </w:r>
      <w:r w:rsidR="00BF48B0">
        <w:rPr>
          <w:rFonts w:ascii="Times New Roman" w:eastAsia="Times New Roman" w:hAnsi="Times New Roman" w:cs="Times New Roman"/>
          <w:color w:val="000000"/>
          <w:sz w:val="24"/>
          <w:szCs w:val="24"/>
        </w:rPr>
        <w:t>R</w:t>
      </w:r>
      <w:r w:rsidR="00C64D61" w:rsidRPr="00B435CE">
        <w:rPr>
          <w:rFonts w:ascii="Times New Roman" w:eastAsia="Times New Roman" w:hAnsi="Times New Roman" w:cs="Times New Roman"/>
          <w:color w:val="000000"/>
          <w:sz w:val="24"/>
          <w:szCs w:val="24"/>
        </w:rPr>
        <w:t xml:space="preserve">ute 11 </w:t>
      </w:r>
      <w:r>
        <w:rPr>
          <w:rFonts w:ascii="Times New Roman" w:eastAsia="Times New Roman" w:hAnsi="Times New Roman" w:cs="Times New Roman"/>
          <w:color w:val="000000"/>
          <w:sz w:val="24"/>
          <w:szCs w:val="24"/>
        </w:rPr>
        <w:t>inddrages</w:t>
      </w:r>
      <w:r w:rsidRPr="00B435CE">
        <w:rPr>
          <w:rFonts w:ascii="Times New Roman" w:eastAsia="Times New Roman" w:hAnsi="Times New Roman" w:cs="Times New Roman"/>
          <w:color w:val="000000"/>
          <w:sz w:val="24"/>
          <w:szCs w:val="24"/>
        </w:rPr>
        <w:t xml:space="preserve"> </w:t>
      </w:r>
      <w:r w:rsidR="00C64D61" w:rsidRPr="00B435CE">
        <w:rPr>
          <w:rFonts w:ascii="Times New Roman" w:eastAsia="Times New Roman" w:hAnsi="Times New Roman" w:cs="Times New Roman"/>
          <w:color w:val="000000"/>
          <w:sz w:val="24"/>
          <w:szCs w:val="24"/>
        </w:rPr>
        <w:t xml:space="preserve">ca. </w:t>
      </w:r>
      <w:r w:rsidR="000E13C2">
        <w:rPr>
          <w:rFonts w:ascii="Times New Roman" w:eastAsia="Times New Roman" w:hAnsi="Times New Roman" w:cs="Times New Roman"/>
          <w:color w:val="000000"/>
          <w:sz w:val="24"/>
          <w:szCs w:val="24"/>
        </w:rPr>
        <w:t>0,</w:t>
      </w:r>
      <w:r w:rsidR="00C64D61" w:rsidRPr="00B435CE">
        <w:rPr>
          <w:rFonts w:ascii="Times New Roman" w:eastAsia="Times New Roman" w:hAnsi="Times New Roman" w:cs="Times New Roman"/>
          <w:color w:val="000000"/>
          <w:sz w:val="24"/>
          <w:szCs w:val="24"/>
        </w:rPr>
        <w:t xml:space="preserve">3 </w:t>
      </w:r>
      <w:r w:rsidR="000E13C2">
        <w:rPr>
          <w:rFonts w:ascii="Times New Roman" w:eastAsia="Times New Roman" w:hAnsi="Times New Roman" w:cs="Times New Roman"/>
          <w:color w:val="000000"/>
          <w:sz w:val="24"/>
          <w:szCs w:val="24"/>
        </w:rPr>
        <w:t>ha</w:t>
      </w:r>
      <w:r w:rsidR="00C64D61" w:rsidRPr="00B435CE">
        <w:rPr>
          <w:rFonts w:ascii="Times New Roman" w:eastAsia="Times New Roman" w:hAnsi="Times New Roman" w:cs="Times New Roman"/>
          <w:color w:val="000000"/>
          <w:sz w:val="24"/>
          <w:szCs w:val="24"/>
        </w:rPr>
        <w:t xml:space="preserve"> § 3</w:t>
      </w:r>
      <w:r w:rsidR="00C64D61">
        <w:rPr>
          <w:rFonts w:ascii="Times New Roman" w:eastAsia="Times New Roman" w:hAnsi="Times New Roman" w:cs="Times New Roman"/>
          <w:color w:val="000000"/>
          <w:sz w:val="24"/>
          <w:szCs w:val="24"/>
        </w:rPr>
        <w:t>-beskyttet natur</w:t>
      </w:r>
      <w:r w:rsidR="00C64D61" w:rsidRPr="00B435CE">
        <w:rPr>
          <w:rFonts w:ascii="Times New Roman" w:eastAsia="Times New Roman" w:hAnsi="Times New Roman" w:cs="Times New Roman"/>
          <w:color w:val="000000"/>
          <w:sz w:val="24"/>
          <w:szCs w:val="24"/>
        </w:rPr>
        <w:t xml:space="preserve"> og ca. 1</w:t>
      </w:r>
      <w:r w:rsidR="00884130">
        <w:rPr>
          <w:rFonts w:ascii="Times New Roman" w:eastAsia="Times New Roman" w:hAnsi="Times New Roman" w:cs="Times New Roman"/>
          <w:color w:val="000000"/>
          <w:sz w:val="24"/>
          <w:szCs w:val="24"/>
        </w:rPr>
        <w:t>,</w:t>
      </w:r>
      <w:r w:rsidR="00C64D61" w:rsidRPr="00B435CE">
        <w:rPr>
          <w:rFonts w:ascii="Times New Roman" w:eastAsia="Times New Roman" w:hAnsi="Times New Roman" w:cs="Times New Roman"/>
          <w:color w:val="000000"/>
          <w:sz w:val="24"/>
          <w:szCs w:val="24"/>
        </w:rPr>
        <w:t xml:space="preserve">8 </w:t>
      </w:r>
      <w:r w:rsidR="000E13C2">
        <w:rPr>
          <w:rFonts w:ascii="Times New Roman" w:eastAsia="Times New Roman" w:hAnsi="Times New Roman" w:cs="Times New Roman"/>
          <w:color w:val="000000"/>
          <w:sz w:val="24"/>
          <w:szCs w:val="24"/>
        </w:rPr>
        <w:t>ha</w:t>
      </w:r>
      <w:r w:rsidR="00C64D61" w:rsidRPr="00B435CE">
        <w:rPr>
          <w:rFonts w:ascii="Times New Roman" w:eastAsia="Times New Roman" w:hAnsi="Times New Roman" w:cs="Times New Roman"/>
          <w:color w:val="000000"/>
          <w:sz w:val="24"/>
          <w:szCs w:val="24"/>
        </w:rPr>
        <w:t xml:space="preserve"> fredskov. </w:t>
      </w:r>
      <w:r w:rsidR="00BF48B0">
        <w:rPr>
          <w:rFonts w:ascii="Times New Roman" w:eastAsia="Times New Roman" w:hAnsi="Times New Roman" w:cs="Times New Roman"/>
          <w:color w:val="000000"/>
          <w:sz w:val="24"/>
          <w:szCs w:val="24"/>
        </w:rPr>
        <w:t>Der vil blive etableret erstatningsnatur</w:t>
      </w:r>
      <w:r w:rsidR="00C64D61" w:rsidRPr="00B435CE">
        <w:rPr>
          <w:rFonts w:ascii="Times New Roman" w:eastAsia="Times New Roman" w:hAnsi="Times New Roman" w:cs="Times New Roman"/>
          <w:color w:val="000000"/>
          <w:sz w:val="24"/>
          <w:szCs w:val="24"/>
        </w:rPr>
        <w:t xml:space="preserve"> </w:t>
      </w:r>
      <w:r w:rsidR="00DF0588">
        <w:rPr>
          <w:rFonts w:ascii="Times New Roman" w:eastAsia="Times New Roman" w:hAnsi="Times New Roman" w:cs="Times New Roman"/>
          <w:color w:val="000000"/>
          <w:sz w:val="24"/>
          <w:szCs w:val="24"/>
        </w:rPr>
        <w:t>v</w:t>
      </w:r>
      <w:r w:rsidR="00600A1F" w:rsidRPr="000E5077">
        <w:rPr>
          <w:rFonts w:ascii="Times New Roman" w:eastAsia="Times New Roman" w:hAnsi="Times New Roman" w:cs="Times New Roman"/>
          <w:color w:val="000000"/>
          <w:sz w:val="24"/>
          <w:szCs w:val="24"/>
        </w:rPr>
        <w:t>ed</w:t>
      </w:r>
      <w:r w:rsidR="00D123C1">
        <w:rPr>
          <w:rFonts w:ascii="Times New Roman" w:eastAsia="Times New Roman" w:hAnsi="Times New Roman" w:cs="Times New Roman"/>
          <w:color w:val="000000"/>
          <w:sz w:val="24"/>
          <w:szCs w:val="24"/>
        </w:rPr>
        <w:t xml:space="preserve"> inddragelse af</w:t>
      </w:r>
      <w:r w:rsidR="00600A1F" w:rsidRPr="000E5077">
        <w:rPr>
          <w:rFonts w:ascii="Times New Roman" w:eastAsia="Times New Roman" w:hAnsi="Times New Roman" w:cs="Times New Roman"/>
          <w:color w:val="000000"/>
          <w:sz w:val="24"/>
          <w:szCs w:val="24"/>
        </w:rPr>
        <w:t xml:space="preserve"> både § 3</w:t>
      </w:r>
      <w:r w:rsidR="00072036">
        <w:rPr>
          <w:rFonts w:ascii="Times New Roman" w:eastAsia="Times New Roman" w:hAnsi="Times New Roman" w:cs="Times New Roman"/>
          <w:color w:val="000000"/>
          <w:sz w:val="24"/>
          <w:szCs w:val="24"/>
        </w:rPr>
        <w:t>-</w:t>
      </w:r>
      <w:r w:rsidR="002577C5">
        <w:rPr>
          <w:rFonts w:ascii="Times New Roman" w:eastAsia="Times New Roman" w:hAnsi="Times New Roman" w:cs="Times New Roman"/>
          <w:color w:val="000000"/>
          <w:sz w:val="24"/>
          <w:szCs w:val="24"/>
        </w:rPr>
        <w:t xml:space="preserve">beskyttet </w:t>
      </w:r>
      <w:r w:rsidR="00600A1F" w:rsidRPr="000E5077">
        <w:rPr>
          <w:rFonts w:ascii="Times New Roman" w:eastAsia="Times New Roman" w:hAnsi="Times New Roman" w:cs="Times New Roman"/>
          <w:color w:val="000000"/>
          <w:sz w:val="24"/>
          <w:szCs w:val="24"/>
        </w:rPr>
        <w:t>natur og fredskov.</w:t>
      </w:r>
      <w:r w:rsidR="00600A1F" w:rsidRPr="00600A1F">
        <w:rPr>
          <w:rFonts w:ascii="Times New Roman" w:eastAsia="Times New Roman" w:hAnsi="Times New Roman" w:cs="Times New Roman"/>
          <w:color w:val="000000"/>
          <w:sz w:val="24"/>
          <w:szCs w:val="24"/>
        </w:rPr>
        <w:t xml:space="preserve"> </w:t>
      </w:r>
      <w:r w:rsidR="00496F0C">
        <w:rPr>
          <w:rFonts w:ascii="Times New Roman" w:eastAsia="Times New Roman" w:hAnsi="Times New Roman" w:cs="Times New Roman"/>
          <w:color w:val="000000"/>
          <w:sz w:val="24"/>
          <w:szCs w:val="24"/>
        </w:rPr>
        <w:t>O</w:t>
      </w:r>
      <w:r w:rsidR="00600A1F" w:rsidRPr="00BE4DCD">
        <w:rPr>
          <w:rFonts w:ascii="Times New Roman" w:eastAsia="Times New Roman" w:hAnsi="Times New Roman" w:cs="Times New Roman"/>
          <w:color w:val="000000"/>
          <w:sz w:val="24"/>
          <w:szCs w:val="24"/>
        </w:rPr>
        <w:t>pgradering</w:t>
      </w:r>
      <w:r w:rsidR="00496F0C">
        <w:rPr>
          <w:rFonts w:ascii="Times New Roman" w:eastAsia="Times New Roman" w:hAnsi="Times New Roman" w:cs="Times New Roman"/>
          <w:color w:val="000000"/>
          <w:sz w:val="24"/>
          <w:szCs w:val="24"/>
        </w:rPr>
        <w:t>en</w:t>
      </w:r>
      <w:r w:rsidR="00600A1F" w:rsidRPr="00BE4DCD">
        <w:rPr>
          <w:rFonts w:ascii="Times New Roman" w:eastAsia="Times New Roman" w:hAnsi="Times New Roman" w:cs="Times New Roman"/>
          <w:color w:val="000000"/>
          <w:sz w:val="24"/>
          <w:szCs w:val="24"/>
        </w:rPr>
        <w:t xml:space="preserve"> af Rute 11 påvirke</w:t>
      </w:r>
      <w:r w:rsidR="00496F0C">
        <w:rPr>
          <w:rFonts w:ascii="Times New Roman" w:eastAsia="Times New Roman" w:hAnsi="Times New Roman" w:cs="Times New Roman"/>
          <w:color w:val="000000"/>
          <w:sz w:val="24"/>
          <w:szCs w:val="24"/>
        </w:rPr>
        <w:t>r</w:t>
      </w:r>
      <w:r w:rsidR="00600A1F" w:rsidRPr="00BE4DCD">
        <w:rPr>
          <w:rFonts w:ascii="Times New Roman" w:eastAsia="Times New Roman" w:hAnsi="Times New Roman" w:cs="Times New Roman"/>
          <w:color w:val="000000"/>
          <w:sz w:val="24"/>
          <w:szCs w:val="24"/>
        </w:rPr>
        <w:t xml:space="preserve"> </w:t>
      </w:r>
      <w:r w:rsidR="00D45BD6" w:rsidRPr="00BE4DCD">
        <w:rPr>
          <w:rFonts w:ascii="Times New Roman" w:eastAsia="Times New Roman" w:hAnsi="Times New Roman" w:cs="Times New Roman"/>
          <w:color w:val="000000"/>
          <w:sz w:val="24"/>
          <w:szCs w:val="24"/>
        </w:rPr>
        <w:t xml:space="preserve">samlet set </w:t>
      </w:r>
      <w:r w:rsidR="00600A1F" w:rsidRPr="00BE4DCD">
        <w:rPr>
          <w:rFonts w:ascii="Times New Roman" w:eastAsia="Times New Roman" w:hAnsi="Times New Roman" w:cs="Times New Roman"/>
          <w:color w:val="000000"/>
          <w:sz w:val="24"/>
          <w:szCs w:val="24"/>
        </w:rPr>
        <w:t>biodiversiteten omkring projektområdet i mindre grad.</w:t>
      </w:r>
      <w:r w:rsidR="00600A1F">
        <w:rPr>
          <w:rFonts w:ascii="Times New Roman" w:eastAsia="Times New Roman" w:hAnsi="Times New Roman" w:cs="Times New Roman"/>
          <w:color w:val="000000"/>
          <w:sz w:val="24"/>
          <w:szCs w:val="24"/>
        </w:rPr>
        <w:t xml:space="preserve"> </w:t>
      </w:r>
    </w:p>
    <w:p w14:paraId="430EAC50" w14:textId="5C29A35D" w:rsidR="001646E9" w:rsidRDefault="00F963F8" w:rsidP="00600A1F">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I forbindelse </w:t>
      </w:r>
      <w:r w:rsidR="45B9ECA1" w:rsidRPr="16B7722A">
        <w:rPr>
          <w:rFonts w:ascii="Times New Roman" w:eastAsia="Times New Roman" w:hAnsi="Times New Roman" w:cs="Times New Roman"/>
          <w:color w:val="000000" w:themeColor="text1"/>
          <w:sz w:val="24"/>
          <w:szCs w:val="24"/>
        </w:rPr>
        <w:t>med</w:t>
      </w:r>
      <w:r w:rsidR="22240646" w:rsidRPr="16B7722A">
        <w:rPr>
          <w:rFonts w:ascii="Times New Roman" w:eastAsia="Times New Roman" w:hAnsi="Times New Roman" w:cs="Times New Roman"/>
          <w:color w:val="000000" w:themeColor="text1"/>
          <w:sz w:val="24"/>
          <w:szCs w:val="24"/>
        </w:rPr>
        <w:t xml:space="preserve"> </w:t>
      </w:r>
      <w:r w:rsidRPr="16B7722A">
        <w:rPr>
          <w:rFonts w:ascii="Times New Roman" w:eastAsia="Times New Roman" w:hAnsi="Times New Roman" w:cs="Times New Roman"/>
          <w:color w:val="000000" w:themeColor="text1"/>
          <w:sz w:val="24"/>
          <w:szCs w:val="24"/>
        </w:rPr>
        <w:t>forbedring af faunapassagen under den eksisterende bro ved Alslev Å vil den nye banket skulle opbygges af kampesten, grus eller jord. Arbejdet udføres så skånsomt som muligt overfor vandløbet</w:t>
      </w:r>
      <w:r w:rsidR="4A3EE8D3" w:rsidRPr="16B7722A">
        <w:rPr>
          <w:rFonts w:ascii="Times New Roman" w:eastAsia="Times New Roman" w:hAnsi="Times New Roman" w:cs="Times New Roman"/>
          <w:color w:val="000000" w:themeColor="text1"/>
          <w:sz w:val="24"/>
          <w:szCs w:val="24"/>
        </w:rPr>
        <w:t>,</w:t>
      </w:r>
      <w:r w:rsidRPr="16B7722A">
        <w:rPr>
          <w:rFonts w:ascii="Times New Roman" w:eastAsia="Times New Roman" w:hAnsi="Times New Roman" w:cs="Times New Roman"/>
          <w:color w:val="000000" w:themeColor="text1"/>
          <w:sz w:val="24"/>
          <w:szCs w:val="24"/>
        </w:rPr>
        <w:t xml:space="preserve"> og grus og sten skal være vasket og rene i forbindelse med nedlægning i vandløbet for at mindske unødig ophvirvling af finkornet materiale</w:t>
      </w:r>
      <w:r w:rsidR="007076D8" w:rsidRPr="16B7722A">
        <w:rPr>
          <w:rFonts w:ascii="Times New Roman" w:eastAsia="Times New Roman" w:hAnsi="Times New Roman" w:cs="Times New Roman"/>
          <w:color w:val="000000" w:themeColor="text1"/>
          <w:sz w:val="24"/>
          <w:szCs w:val="24"/>
        </w:rPr>
        <w:t>.</w:t>
      </w:r>
    </w:p>
    <w:p w14:paraId="094FB246" w14:textId="0759B2E3" w:rsidR="00734094" w:rsidRDefault="00956A81" w:rsidP="00773AAD">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Der er</w:t>
      </w:r>
      <w:r w:rsidR="00080510" w:rsidRPr="16B7722A">
        <w:rPr>
          <w:rFonts w:ascii="Times New Roman" w:eastAsia="Times New Roman" w:hAnsi="Times New Roman" w:cs="Times New Roman"/>
          <w:color w:val="000000" w:themeColor="text1"/>
          <w:sz w:val="24"/>
          <w:szCs w:val="24"/>
        </w:rPr>
        <w:t xml:space="preserve"> registreret b</w:t>
      </w:r>
      <w:r w:rsidR="006D18F1" w:rsidRPr="16B7722A">
        <w:rPr>
          <w:rFonts w:ascii="Times New Roman" w:eastAsia="Times New Roman" w:hAnsi="Times New Roman" w:cs="Times New Roman"/>
          <w:color w:val="000000" w:themeColor="text1"/>
          <w:sz w:val="24"/>
          <w:szCs w:val="24"/>
        </w:rPr>
        <w:t xml:space="preserve">irkemus </w:t>
      </w:r>
      <w:r w:rsidR="001B78E5" w:rsidRPr="16B7722A">
        <w:rPr>
          <w:rFonts w:ascii="Times New Roman" w:eastAsia="Times New Roman" w:hAnsi="Times New Roman" w:cs="Times New Roman"/>
          <w:color w:val="000000" w:themeColor="text1"/>
          <w:sz w:val="24"/>
          <w:szCs w:val="24"/>
        </w:rPr>
        <w:t xml:space="preserve">3,2 km </w:t>
      </w:r>
      <w:r w:rsidR="006D18F1" w:rsidRPr="16B7722A">
        <w:rPr>
          <w:rFonts w:ascii="Times New Roman" w:eastAsia="Times New Roman" w:hAnsi="Times New Roman" w:cs="Times New Roman"/>
          <w:color w:val="000000" w:themeColor="text1"/>
          <w:sz w:val="24"/>
          <w:szCs w:val="24"/>
        </w:rPr>
        <w:t>øst for undersøgelseskorridoren</w:t>
      </w:r>
      <w:r w:rsidR="00080510" w:rsidRPr="16B7722A">
        <w:rPr>
          <w:rFonts w:ascii="Times New Roman" w:eastAsia="Times New Roman" w:hAnsi="Times New Roman" w:cs="Times New Roman"/>
          <w:color w:val="000000" w:themeColor="text1"/>
          <w:sz w:val="24"/>
          <w:szCs w:val="24"/>
        </w:rPr>
        <w:t>. Birkemusen</w:t>
      </w:r>
      <w:r w:rsidR="006D18F1" w:rsidRPr="16B7722A">
        <w:rPr>
          <w:rFonts w:ascii="Times New Roman" w:eastAsia="Times New Roman" w:hAnsi="Times New Roman" w:cs="Times New Roman"/>
          <w:color w:val="000000" w:themeColor="text1"/>
          <w:sz w:val="24"/>
          <w:szCs w:val="24"/>
        </w:rPr>
        <w:t xml:space="preserve"> kan</w:t>
      </w:r>
      <w:r w:rsidR="00080510" w:rsidRPr="16B7722A">
        <w:rPr>
          <w:rFonts w:ascii="Times New Roman" w:eastAsia="Times New Roman" w:hAnsi="Times New Roman" w:cs="Times New Roman"/>
          <w:color w:val="000000" w:themeColor="text1"/>
          <w:sz w:val="24"/>
          <w:szCs w:val="24"/>
        </w:rPr>
        <w:t xml:space="preserve"> derfor</w:t>
      </w:r>
      <w:r w:rsidR="006D18F1" w:rsidRPr="16B7722A">
        <w:rPr>
          <w:rFonts w:ascii="Times New Roman" w:eastAsia="Times New Roman" w:hAnsi="Times New Roman" w:cs="Times New Roman"/>
          <w:color w:val="000000" w:themeColor="text1"/>
          <w:sz w:val="24"/>
          <w:szCs w:val="24"/>
        </w:rPr>
        <w:t xml:space="preserve"> potentielt findes i </w:t>
      </w:r>
      <w:r w:rsidR="00E10349" w:rsidRPr="16B7722A">
        <w:rPr>
          <w:rFonts w:ascii="Times New Roman" w:eastAsia="Times New Roman" w:hAnsi="Times New Roman" w:cs="Times New Roman"/>
          <w:color w:val="000000" w:themeColor="text1"/>
          <w:sz w:val="24"/>
          <w:szCs w:val="24"/>
        </w:rPr>
        <w:t>anlægs</w:t>
      </w:r>
      <w:r w:rsidR="006D18F1" w:rsidRPr="16B7722A">
        <w:rPr>
          <w:rFonts w:ascii="Times New Roman" w:eastAsia="Times New Roman" w:hAnsi="Times New Roman" w:cs="Times New Roman"/>
          <w:color w:val="000000" w:themeColor="text1"/>
          <w:sz w:val="24"/>
          <w:szCs w:val="24"/>
        </w:rPr>
        <w:t xml:space="preserve">området. </w:t>
      </w:r>
      <w:r w:rsidR="009548C5" w:rsidRPr="16B7722A">
        <w:rPr>
          <w:rFonts w:ascii="Times New Roman" w:eastAsia="Times New Roman" w:hAnsi="Times New Roman" w:cs="Times New Roman"/>
          <w:color w:val="000000" w:themeColor="text1"/>
          <w:sz w:val="24"/>
          <w:szCs w:val="24"/>
        </w:rPr>
        <w:t xml:space="preserve">I forbindelse med udvidelse af vejen, </w:t>
      </w:r>
      <w:r w:rsidR="005118BE" w:rsidRPr="16B7722A">
        <w:rPr>
          <w:rFonts w:ascii="Times New Roman" w:eastAsia="Times New Roman" w:hAnsi="Times New Roman" w:cs="Times New Roman"/>
          <w:color w:val="000000" w:themeColor="text1"/>
          <w:sz w:val="24"/>
          <w:szCs w:val="24"/>
        </w:rPr>
        <w:t>foretages der</w:t>
      </w:r>
      <w:r w:rsidR="009548C5" w:rsidRPr="16B7722A">
        <w:rPr>
          <w:rFonts w:ascii="Times New Roman" w:eastAsia="Times New Roman" w:hAnsi="Times New Roman" w:cs="Times New Roman"/>
          <w:color w:val="000000" w:themeColor="text1"/>
          <w:sz w:val="24"/>
          <w:szCs w:val="24"/>
        </w:rPr>
        <w:t xml:space="preserve"> anlægsarbejde i §</w:t>
      </w:r>
      <w:r w:rsidR="005118BE" w:rsidRPr="16B7722A">
        <w:rPr>
          <w:rFonts w:ascii="Times New Roman" w:eastAsia="Times New Roman" w:hAnsi="Times New Roman" w:cs="Times New Roman"/>
          <w:color w:val="000000" w:themeColor="text1"/>
          <w:sz w:val="24"/>
          <w:szCs w:val="24"/>
        </w:rPr>
        <w:t xml:space="preserve"> </w:t>
      </w:r>
      <w:r w:rsidR="009548C5" w:rsidRPr="16B7722A">
        <w:rPr>
          <w:rFonts w:ascii="Times New Roman" w:eastAsia="Times New Roman" w:hAnsi="Times New Roman" w:cs="Times New Roman"/>
          <w:color w:val="000000" w:themeColor="text1"/>
          <w:sz w:val="24"/>
          <w:szCs w:val="24"/>
        </w:rPr>
        <w:t>3</w:t>
      </w:r>
      <w:r w:rsidR="45552724" w:rsidRPr="16B7722A">
        <w:rPr>
          <w:rFonts w:ascii="Times New Roman" w:eastAsia="Times New Roman" w:hAnsi="Times New Roman" w:cs="Times New Roman"/>
          <w:color w:val="000000" w:themeColor="text1"/>
          <w:sz w:val="24"/>
          <w:szCs w:val="24"/>
        </w:rPr>
        <w:t>-beskyttet</w:t>
      </w:r>
      <w:r w:rsidR="009548C5" w:rsidRPr="16B7722A">
        <w:rPr>
          <w:rFonts w:ascii="Times New Roman" w:eastAsia="Times New Roman" w:hAnsi="Times New Roman" w:cs="Times New Roman"/>
          <w:color w:val="000000" w:themeColor="text1"/>
          <w:sz w:val="24"/>
          <w:szCs w:val="24"/>
        </w:rPr>
        <w:t xml:space="preserve"> natur, der potentielt kunne udgøre et fødesøgningsområde og en spredningskorridor for birkemus.</w:t>
      </w:r>
      <w:r w:rsidR="00080510" w:rsidRPr="16B7722A">
        <w:rPr>
          <w:rFonts w:ascii="Times New Roman" w:eastAsia="Times New Roman" w:hAnsi="Times New Roman" w:cs="Times New Roman"/>
          <w:color w:val="000000" w:themeColor="text1"/>
          <w:sz w:val="24"/>
          <w:szCs w:val="24"/>
        </w:rPr>
        <w:t xml:space="preserve"> Der etableres afværgeforanstaltninger for at sikre, at </w:t>
      </w:r>
      <w:r w:rsidR="001E414F" w:rsidRPr="16B7722A" w:rsidDel="00DA0F80">
        <w:rPr>
          <w:rFonts w:ascii="Times New Roman" w:eastAsia="Times New Roman" w:hAnsi="Times New Roman" w:cs="Times New Roman"/>
          <w:color w:val="000000" w:themeColor="text1"/>
          <w:sz w:val="24"/>
          <w:szCs w:val="24"/>
        </w:rPr>
        <w:t xml:space="preserve">den økologiske funktionalitet </w:t>
      </w:r>
      <w:r w:rsidR="00730755" w:rsidRPr="16B7722A">
        <w:rPr>
          <w:rFonts w:ascii="Times New Roman" w:eastAsia="Times New Roman" w:hAnsi="Times New Roman" w:cs="Times New Roman"/>
          <w:color w:val="000000" w:themeColor="text1"/>
          <w:sz w:val="24"/>
          <w:szCs w:val="24"/>
        </w:rPr>
        <w:t>kan</w:t>
      </w:r>
      <w:r w:rsidR="001E414F" w:rsidRPr="16B7722A" w:rsidDel="00DA0F80">
        <w:rPr>
          <w:rFonts w:ascii="Times New Roman" w:eastAsia="Times New Roman" w:hAnsi="Times New Roman" w:cs="Times New Roman"/>
          <w:color w:val="000000" w:themeColor="text1"/>
          <w:sz w:val="24"/>
          <w:szCs w:val="24"/>
        </w:rPr>
        <w:t xml:space="preserve"> opretholdes </w:t>
      </w:r>
      <w:r w:rsidR="00730755" w:rsidRPr="16B7722A">
        <w:rPr>
          <w:rFonts w:ascii="Times New Roman" w:eastAsia="Times New Roman" w:hAnsi="Times New Roman" w:cs="Times New Roman"/>
          <w:color w:val="000000" w:themeColor="text1"/>
          <w:sz w:val="24"/>
          <w:szCs w:val="24"/>
        </w:rPr>
        <w:t xml:space="preserve">for birkemusen. </w:t>
      </w:r>
    </w:p>
    <w:p w14:paraId="2F432C91" w14:textId="7CC41467" w:rsidR="00773AAD" w:rsidRPr="00734094" w:rsidRDefault="00773AAD" w:rsidP="00773AAD">
      <w:pPr>
        <w:spacing w:line="276" w:lineRule="auto"/>
        <w:rPr>
          <w:rFonts w:ascii="Times New Roman" w:eastAsia="Times New Roman" w:hAnsi="Times New Roman" w:cs="Times New Roman"/>
          <w:color w:val="000000"/>
          <w:sz w:val="24"/>
          <w:szCs w:val="24"/>
        </w:rPr>
      </w:pPr>
      <w:r w:rsidRPr="00734094">
        <w:rPr>
          <w:rFonts w:ascii="Times New Roman" w:eastAsia="Times New Roman" w:hAnsi="Times New Roman" w:cs="Times New Roman"/>
          <w:color w:val="000000"/>
          <w:sz w:val="24"/>
          <w:szCs w:val="24"/>
        </w:rPr>
        <w:t>Afværgeforanstaltninger er nærmere beskrevet i punkt 9.8.5. </w:t>
      </w:r>
    </w:p>
    <w:p w14:paraId="2471B96E" w14:textId="77777777" w:rsidR="00DE595D" w:rsidRPr="00B70F81" w:rsidRDefault="00DE595D" w:rsidP="005322E4">
      <w:pPr>
        <w:spacing w:line="276" w:lineRule="auto"/>
        <w:rPr>
          <w:rFonts w:ascii="Times New Roman" w:eastAsia="Times New Roman" w:hAnsi="Times New Roman" w:cs="Times New Roman"/>
          <w:color w:val="000000"/>
          <w:sz w:val="24"/>
          <w:szCs w:val="24"/>
        </w:rPr>
      </w:pPr>
    </w:p>
    <w:p w14:paraId="09BEFBF3"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20" w:name="_Toc161386738"/>
      <w:bookmarkStart w:id="121" w:name="_Toc161387120"/>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8.3 Påvirkning efter udbygning</w:t>
      </w:r>
      <w:bookmarkEnd w:id="120"/>
      <w:bookmarkEnd w:id="121"/>
    </w:p>
    <w:p w14:paraId="03043FB1" w14:textId="7BFC9048" w:rsidR="00A15A45" w:rsidRDefault="00730755" w:rsidP="00A15A45">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Rute 11 udgør </w:t>
      </w:r>
      <w:r w:rsidR="00987896" w:rsidRPr="16B7722A">
        <w:rPr>
          <w:rFonts w:ascii="Times New Roman" w:eastAsia="Times New Roman" w:hAnsi="Times New Roman" w:cs="Times New Roman"/>
          <w:color w:val="000000" w:themeColor="text1"/>
          <w:sz w:val="24"/>
          <w:szCs w:val="24"/>
        </w:rPr>
        <w:t xml:space="preserve">allerede </w:t>
      </w:r>
      <w:r w:rsidR="00A15A45" w:rsidRPr="16B7722A">
        <w:rPr>
          <w:rFonts w:ascii="Times New Roman" w:eastAsia="Times New Roman" w:hAnsi="Times New Roman" w:cs="Times New Roman"/>
          <w:color w:val="000000" w:themeColor="text1"/>
          <w:sz w:val="24"/>
          <w:szCs w:val="24"/>
        </w:rPr>
        <w:t>i</w:t>
      </w:r>
      <w:r w:rsidRPr="16B7722A">
        <w:rPr>
          <w:rFonts w:ascii="Times New Roman" w:eastAsia="Times New Roman" w:hAnsi="Times New Roman" w:cs="Times New Roman"/>
          <w:color w:val="000000" w:themeColor="text1"/>
          <w:sz w:val="24"/>
          <w:szCs w:val="24"/>
        </w:rPr>
        <w:t>nden udbygningen</w:t>
      </w:r>
      <w:r w:rsidR="00A15A45" w:rsidRPr="16B7722A">
        <w:rPr>
          <w:rFonts w:ascii="Times New Roman" w:eastAsia="Times New Roman" w:hAnsi="Times New Roman" w:cs="Times New Roman"/>
          <w:color w:val="000000" w:themeColor="text1"/>
          <w:sz w:val="24"/>
          <w:szCs w:val="24"/>
        </w:rPr>
        <w:t xml:space="preserve"> </w:t>
      </w:r>
      <w:r w:rsidR="00987896" w:rsidRPr="16B7722A">
        <w:rPr>
          <w:rFonts w:ascii="Times New Roman" w:eastAsia="Times New Roman" w:hAnsi="Times New Roman" w:cs="Times New Roman"/>
          <w:color w:val="000000" w:themeColor="text1"/>
          <w:sz w:val="24"/>
          <w:szCs w:val="24"/>
        </w:rPr>
        <w:t xml:space="preserve">en barriere i landskabet, der påvirker naturlig spredning af dyr, dvs. har barriereeffekt. </w:t>
      </w:r>
      <w:r w:rsidR="00A15A45" w:rsidRPr="16B7722A">
        <w:rPr>
          <w:rFonts w:ascii="Times New Roman" w:eastAsia="Times New Roman" w:hAnsi="Times New Roman" w:cs="Times New Roman"/>
          <w:color w:val="000000" w:themeColor="text1"/>
          <w:sz w:val="24"/>
          <w:szCs w:val="24"/>
        </w:rPr>
        <w:t xml:space="preserve">Der vil være en forøget barriereeffekt af den fulde udbygning både pga. </w:t>
      </w:r>
      <w:r w:rsidRPr="16B7722A">
        <w:rPr>
          <w:rFonts w:ascii="Times New Roman" w:eastAsia="Times New Roman" w:hAnsi="Times New Roman" w:cs="Times New Roman"/>
          <w:color w:val="000000" w:themeColor="text1"/>
          <w:sz w:val="24"/>
          <w:szCs w:val="24"/>
        </w:rPr>
        <w:t xml:space="preserve">vejens </w:t>
      </w:r>
      <w:r w:rsidR="00A15A45" w:rsidRPr="16B7722A">
        <w:rPr>
          <w:rFonts w:ascii="Times New Roman" w:eastAsia="Times New Roman" w:hAnsi="Times New Roman" w:cs="Times New Roman"/>
          <w:color w:val="000000" w:themeColor="text1"/>
          <w:sz w:val="24"/>
          <w:szCs w:val="24"/>
        </w:rPr>
        <w:t>øge</w:t>
      </w:r>
      <w:r w:rsidRPr="16B7722A">
        <w:rPr>
          <w:rFonts w:ascii="Times New Roman" w:eastAsia="Times New Roman" w:hAnsi="Times New Roman" w:cs="Times New Roman"/>
          <w:color w:val="000000" w:themeColor="text1"/>
          <w:sz w:val="24"/>
          <w:szCs w:val="24"/>
        </w:rPr>
        <w:t>de</w:t>
      </w:r>
      <w:r w:rsidR="00A15A45" w:rsidRPr="16B7722A">
        <w:rPr>
          <w:rFonts w:ascii="Times New Roman" w:eastAsia="Times New Roman" w:hAnsi="Times New Roman" w:cs="Times New Roman"/>
          <w:color w:val="000000" w:themeColor="text1"/>
          <w:sz w:val="24"/>
          <w:szCs w:val="24"/>
        </w:rPr>
        <w:t xml:space="preserve"> bredde og </w:t>
      </w:r>
      <w:r w:rsidR="007F6D4F" w:rsidRPr="16B7722A">
        <w:rPr>
          <w:rFonts w:ascii="Times New Roman" w:eastAsia="Times New Roman" w:hAnsi="Times New Roman" w:cs="Times New Roman"/>
          <w:color w:val="000000" w:themeColor="text1"/>
          <w:sz w:val="24"/>
          <w:szCs w:val="24"/>
        </w:rPr>
        <w:t xml:space="preserve">en lidt øget </w:t>
      </w:r>
      <w:r w:rsidR="00A15A45" w:rsidRPr="16B7722A">
        <w:rPr>
          <w:rFonts w:ascii="Times New Roman" w:eastAsia="Times New Roman" w:hAnsi="Times New Roman" w:cs="Times New Roman"/>
          <w:color w:val="000000" w:themeColor="text1"/>
          <w:sz w:val="24"/>
          <w:szCs w:val="24"/>
        </w:rPr>
        <w:t>årsdøgnstrafik</w:t>
      </w:r>
      <w:r w:rsidR="00171F80" w:rsidRPr="16B7722A">
        <w:rPr>
          <w:rFonts w:ascii="Times New Roman" w:eastAsia="Times New Roman" w:hAnsi="Times New Roman" w:cs="Times New Roman"/>
          <w:color w:val="000000" w:themeColor="text1"/>
          <w:sz w:val="24"/>
          <w:szCs w:val="24"/>
        </w:rPr>
        <w:t>.</w:t>
      </w:r>
      <w:r w:rsidR="008D7C6B" w:rsidRPr="16B7722A">
        <w:rPr>
          <w:rFonts w:ascii="Times New Roman" w:eastAsia="Times New Roman" w:hAnsi="Times New Roman" w:cs="Times New Roman"/>
          <w:color w:val="000000" w:themeColor="text1"/>
          <w:sz w:val="24"/>
          <w:szCs w:val="24"/>
        </w:rPr>
        <w:t xml:space="preserve"> </w:t>
      </w:r>
      <w:r w:rsidR="00D51D53" w:rsidRPr="16B7722A">
        <w:rPr>
          <w:rFonts w:ascii="Times New Roman" w:eastAsia="Times New Roman" w:hAnsi="Times New Roman" w:cs="Times New Roman"/>
          <w:color w:val="000000" w:themeColor="text1"/>
          <w:sz w:val="24"/>
          <w:szCs w:val="24"/>
        </w:rPr>
        <w:t>R</w:t>
      </w:r>
      <w:r w:rsidR="007F6D4F" w:rsidRPr="16B7722A">
        <w:rPr>
          <w:rFonts w:ascii="Times New Roman" w:eastAsia="Times New Roman" w:hAnsi="Times New Roman" w:cs="Times New Roman"/>
          <w:color w:val="000000" w:themeColor="text1"/>
          <w:sz w:val="24"/>
          <w:szCs w:val="24"/>
        </w:rPr>
        <w:t>isikoen for trafikdrab</w:t>
      </w:r>
      <w:r w:rsidR="00734094" w:rsidRPr="16B7722A">
        <w:rPr>
          <w:rFonts w:ascii="Times New Roman" w:eastAsia="Times New Roman" w:hAnsi="Times New Roman" w:cs="Times New Roman"/>
          <w:color w:val="000000" w:themeColor="text1"/>
          <w:sz w:val="24"/>
          <w:szCs w:val="24"/>
        </w:rPr>
        <w:t xml:space="preserve"> af </w:t>
      </w:r>
      <w:r w:rsidR="00D612D4" w:rsidRPr="16B7722A">
        <w:rPr>
          <w:rFonts w:ascii="Times New Roman" w:eastAsia="Times New Roman" w:hAnsi="Times New Roman" w:cs="Times New Roman"/>
          <w:color w:val="000000" w:themeColor="text1"/>
          <w:sz w:val="24"/>
          <w:szCs w:val="24"/>
        </w:rPr>
        <w:t>rådyr, dådyr, krondyr og padder</w:t>
      </w:r>
      <w:r w:rsidR="008D7C6B" w:rsidRPr="16B7722A">
        <w:rPr>
          <w:rFonts w:ascii="Times New Roman" w:eastAsia="Times New Roman" w:hAnsi="Times New Roman" w:cs="Times New Roman"/>
          <w:color w:val="000000" w:themeColor="text1"/>
          <w:sz w:val="24"/>
          <w:szCs w:val="24"/>
        </w:rPr>
        <w:t xml:space="preserve"> </w:t>
      </w:r>
      <w:r w:rsidR="000A1BDA" w:rsidRPr="16B7722A">
        <w:rPr>
          <w:rFonts w:ascii="Times New Roman" w:eastAsia="Times New Roman" w:hAnsi="Times New Roman" w:cs="Times New Roman"/>
          <w:color w:val="000000" w:themeColor="text1"/>
          <w:sz w:val="24"/>
          <w:szCs w:val="24"/>
        </w:rPr>
        <w:t xml:space="preserve">vil </w:t>
      </w:r>
      <w:r w:rsidR="00D51D53" w:rsidRPr="16B7722A">
        <w:rPr>
          <w:rFonts w:ascii="Times New Roman" w:eastAsia="Times New Roman" w:hAnsi="Times New Roman" w:cs="Times New Roman"/>
          <w:color w:val="000000" w:themeColor="text1"/>
          <w:sz w:val="24"/>
          <w:szCs w:val="24"/>
        </w:rPr>
        <w:t xml:space="preserve">derfor </w:t>
      </w:r>
      <w:r w:rsidR="008D7C6B" w:rsidRPr="16B7722A">
        <w:rPr>
          <w:rFonts w:ascii="Times New Roman" w:eastAsia="Times New Roman" w:hAnsi="Times New Roman" w:cs="Times New Roman"/>
          <w:color w:val="000000" w:themeColor="text1"/>
          <w:sz w:val="24"/>
          <w:szCs w:val="24"/>
        </w:rPr>
        <w:t>også</w:t>
      </w:r>
      <w:r w:rsidR="007F6D4F" w:rsidRPr="16B7722A">
        <w:rPr>
          <w:rFonts w:ascii="Times New Roman" w:eastAsia="Times New Roman" w:hAnsi="Times New Roman" w:cs="Times New Roman"/>
          <w:color w:val="000000" w:themeColor="text1"/>
          <w:sz w:val="24"/>
          <w:szCs w:val="24"/>
        </w:rPr>
        <w:t xml:space="preserve"> være større.</w:t>
      </w:r>
      <w:r w:rsidR="00B83445" w:rsidRPr="16B7722A">
        <w:rPr>
          <w:rFonts w:ascii="Times New Roman" w:eastAsia="Times New Roman" w:hAnsi="Times New Roman" w:cs="Times New Roman"/>
          <w:color w:val="000000" w:themeColor="text1"/>
          <w:sz w:val="24"/>
          <w:szCs w:val="24"/>
        </w:rPr>
        <w:t xml:space="preserve"> Den samlede kørsel på strækningen som følge af udbygning</w:t>
      </w:r>
      <w:r w:rsidR="003B6759" w:rsidRPr="16B7722A">
        <w:rPr>
          <w:rFonts w:ascii="Times New Roman" w:eastAsia="Times New Roman" w:hAnsi="Times New Roman" w:cs="Times New Roman"/>
          <w:color w:val="000000" w:themeColor="text1"/>
          <w:sz w:val="24"/>
          <w:szCs w:val="24"/>
        </w:rPr>
        <w:t>en</w:t>
      </w:r>
      <w:r w:rsidR="00B83445" w:rsidRPr="16B7722A">
        <w:rPr>
          <w:rFonts w:ascii="Times New Roman" w:eastAsia="Times New Roman" w:hAnsi="Times New Roman" w:cs="Times New Roman"/>
          <w:color w:val="000000" w:themeColor="text1"/>
          <w:sz w:val="24"/>
          <w:szCs w:val="24"/>
        </w:rPr>
        <w:t xml:space="preserve"> forventes at stige i begrænset omfang med 5,4</w:t>
      </w:r>
      <w:r w:rsidR="09227E0F" w:rsidRPr="16B7722A">
        <w:rPr>
          <w:rFonts w:ascii="Times New Roman" w:eastAsia="Times New Roman" w:hAnsi="Times New Roman" w:cs="Times New Roman"/>
          <w:color w:val="000000" w:themeColor="text1"/>
          <w:sz w:val="24"/>
          <w:szCs w:val="24"/>
        </w:rPr>
        <w:t xml:space="preserve"> pct.</w:t>
      </w:r>
      <w:r w:rsidR="00B83445" w:rsidRPr="16B7722A">
        <w:rPr>
          <w:rFonts w:ascii="Times New Roman" w:eastAsia="Times New Roman" w:hAnsi="Times New Roman" w:cs="Times New Roman"/>
          <w:color w:val="000000" w:themeColor="text1"/>
          <w:sz w:val="24"/>
          <w:szCs w:val="24"/>
        </w:rPr>
        <w:t xml:space="preserve"> i forhold til 0-alternativet.</w:t>
      </w:r>
      <w:r w:rsidR="00D77209" w:rsidRPr="16B7722A">
        <w:rPr>
          <w:rFonts w:ascii="Times New Roman" w:eastAsia="Times New Roman" w:hAnsi="Times New Roman" w:cs="Times New Roman"/>
          <w:color w:val="000000" w:themeColor="text1"/>
          <w:sz w:val="24"/>
          <w:szCs w:val="24"/>
        </w:rPr>
        <w:t xml:space="preserve"> </w:t>
      </w:r>
    </w:p>
    <w:p w14:paraId="38DE4E61" w14:textId="658040F3" w:rsidR="005139A2" w:rsidDel="005139A2" w:rsidRDefault="008D7C6B" w:rsidP="00C93036">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Der sker ikke en </w:t>
      </w:r>
      <w:r w:rsidR="005139A2">
        <w:rPr>
          <w:rFonts w:ascii="Times New Roman" w:eastAsia="Times New Roman" w:hAnsi="Times New Roman" w:cs="Times New Roman"/>
          <w:color w:val="000000"/>
          <w:sz w:val="24"/>
          <w:szCs w:val="24"/>
        </w:rPr>
        <w:t xml:space="preserve">udvidelse af den eksisterende bro over </w:t>
      </w:r>
      <w:r w:rsidR="00B51E53">
        <w:rPr>
          <w:rFonts w:ascii="Times New Roman" w:eastAsia="Times New Roman" w:hAnsi="Times New Roman" w:cs="Times New Roman"/>
          <w:color w:val="000000"/>
          <w:sz w:val="24"/>
          <w:szCs w:val="24"/>
        </w:rPr>
        <w:t>Alslev</w:t>
      </w:r>
      <w:r w:rsidR="005139A2">
        <w:rPr>
          <w:rFonts w:ascii="Times New Roman" w:eastAsia="Times New Roman" w:hAnsi="Times New Roman" w:cs="Times New Roman"/>
          <w:color w:val="000000"/>
          <w:sz w:val="24"/>
          <w:szCs w:val="24"/>
        </w:rPr>
        <w:t xml:space="preserve"> Å</w:t>
      </w:r>
      <w:r w:rsidR="00924798">
        <w:rPr>
          <w:rFonts w:ascii="Times New Roman" w:eastAsia="Times New Roman" w:hAnsi="Times New Roman" w:cs="Times New Roman"/>
          <w:color w:val="000000"/>
          <w:sz w:val="24"/>
          <w:szCs w:val="24"/>
        </w:rPr>
        <w:t xml:space="preserve">. </w:t>
      </w:r>
      <w:r w:rsidR="005139A2">
        <w:rPr>
          <w:rFonts w:ascii="Times New Roman" w:eastAsia="Times New Roman" w:hAnsi="Times New Roman" w:cs="Times New Roman"/>
          <w:color w:val="000000"/>
          <w:sz w:val="24"/>
          <w:szCs w:val="24"/>
        </w:rPr>
        <w:t xml:space="preserve">Under broen </w:t>
      </w:r>
      <w:r w:rsidR="005139A2" w:rsidRPr="00B76469">
        <w:rPr>
          <w:rFonts w:ascii="Times New Roman" w:eastAsia="Times New Roman" w:hAnsi="Times New Roman" w:cs="Times New Roman"/>
          <w:color w:val="000000"/>
          <w:sz w:val="24"/>
          <w:szCs w:val="24"/>
        </w:rPr>
        <w:t>forbedres faunapassagen til odder</w:t>
      </w:r>
      <w:r w:rsidR="005139A2">
        <w:rPr>
          <w:rFonts w:ascii="Times New Roman" w:eastAsia="Times New Roman" w:hAnsi="Times New Roman" w:cs="Times New Roman"/>
          <w:color w:val="000000"/>
          <w:sz w:val="24"/>
          <w:szCs w:val="24"/>
        </w:rPr>
        <w:t>,</w:t>
      </w:r>
      <w:r w:rsidR="005139A2" w:rsidRPr="00B76469">
        <w:rPr>
          <w:rFonts w:ascii="Times New Roman" w:eastAsia="Times New Roman" w:hAnsi="Times New Roman" w:cs="Times New Roman"/>
          <w:color w:val="000000"/>
          <w:sz w:val="24"/>
          <w:szCs w:val="24"/>
        </w:rPr>
        <w:t xml:space="preserve"> ved etablering af en fast banket i den ene side</w:t>
      </w:r>
      <w:r w:rsidR="005139A2">
        <w:rPr>
          <w:rFonts w:ascii="Times New Roman" w:eastAsia="Times New Roman" w:hAnsi="Times New Roman" w:cs="Times New Roman"/>
          <w:color w:val="000000"/>
          <w:sz w:val="24"/>
          <w:szCs w:val="24"/>
        </w:rPr>
        <w:t xml:space="preserve"> og </w:t>
      </w:r>
      <w:r w:rsidR="005139A2" w:rsidRPr="00B76469">
        <w:rPr>
          <w:rFonts w:ascii="Times New Roman" w:eastAsia="Times New Roman" w:hAnsi="Times New Roman" w:cs="Times New Roman"/>
          <w:color w:val="000000"/>
          <w:sz w:val="24"/>
          <w:szCs w:val="24"/>
        </w:rPr>
        <w:t>genetabler</w:t>
      </w:r>
      <w:r w:rsidR="005139A2">
        <w:rPr>
          <w:rFonts w:ascii="Times New Roman" w:eastAsia="Times New Roman" w:hAnsi="Times New Roman" w:cs="Times New Roman"/>
          <w:color w:val="000000"/>
          <w:sz w:val="24"/>
          <w:szCs w:val="24"/>
        </w:rPr>
        <w:t>ing af r</w:t>
      </w:r>
      <w:r w:rsidR="005139A2" w:rsidRPr="00B76469">
        <w:rPr>
          <w:rFonts w:ascii="Times New Roman" w:eastAsia="Times New Roman" w:hAnsi="Times New Roman" w:cs="Times New Roman"/>
          <w:color w:val="000000"/>
          <w:sz w:val="24"/>
          <w:szCs w:val="24"/>
        </w:rPr>
        <w:t>ampe eller flydeponton til terrænhøjde</w:t>
      </w:r>
      <w:r w:rsidR="005139A2">
        <w:rPr>
          <w:rFonts w:ascii="Times New Roman" w:eastAsia="Times New Roman" w:hAnsi="Times New Roman" w:cs="Times New Roman"/>
          <w:color w:val="000000"/>
          <w:sz w:val="24"/>
          <w:szCs w:val="24"/>
        </w:rPr>
        <w:t xml:space="preserve"> i den anden side. </w:t>
      </w:r>
    </w:p>
    <w:p w14:paraId="61926E03" w14:textId="09F10311" w:rsidR="00CF6BAC" w:rsidRPr="00B70F81" w:rsidRDefault="00414927" w:rsidP="00CF6BAC">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Der bliver </w:t>
      </w:r>
      <w:r w:rsidR="00CF6BAC" w:rsidRPr="16B7722A">
        <w:rPr>
          <w:rFonts w:ascii="Times New Roman" w:eastAsia="Times New Roman" w:hAnsi="Times New Roman" w:cs="Times New Roman"/>
          <w:color w:val="000000" w:themeColor="text1"/>
          <w:sz w:val="24"/>
          <w:szCs w:val="24"/>
        </w:rPr>
        <w:t>anlagt en paddepassage ved Sdr. Plantage, da vejen udvides</w:t>
      </w:r>
      <w:r w:rsidR="771476A1" w:rsidRPr="16B7722A">
        <w:rPr>
          <w:rFonts w:ascii="Times New Roman" w:eastAsia="Times New Roman" w:hAnsi="Times New Roman" w:cs="Times New Roman"/>
          <w:color w:val="000000" w:themeColor="text1"/>
          <w:sz w:val="24"/>
          <w:szCs w:val="24"/>
        </w:rPr>
        <w:t>,</w:t>
      </w:r>
      <w:r w:rsidR="00CF6BAC" w:rsidRPr="16B7722A">
        <w:rPr>
          <w:rFonts w:ascii="Times New Roman" w:eastAsia="Times New Roman" w:hAnsi="Times New Roman" w:cs="Times New Roman"/>
          <w:color w:val="000000" w:themeColor="text1"/>
          <w:sz w:val="24"/>
          <w:szCs w:val="24"/>
        </w:rPr>
        <w:t xml:space="preserve"> og det vil være sværere for padder at krydse vejen. Disse to passager placeres i de økologiske forbindelser og understøtter dermed dyrs spredningsmuligheder.</w:t>
      </w:r>
    </w:p>
    <w:p w14:paraId="6D510D4D" w14:textId="3FB1A56E" w:rsidR="001E414F" w:rsidRDefault="000F3100" w:rsidP="005322E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Påvirkningen </w:t>
      </w:r>
      <w:r w:rsidR="007E0F9E">
        <w:rPr>
          <w:rFonts w:ascii="Times New Roman" w:eastAsia="Times New Roman" w:hAnsi="Times New Roman" w:cs="Times New Roman"/>
          <w:color w:val="000000"/>
          <w:sz w:val="24"/>
          <w:szCs w:val="24"/>
        </w:rPr>
        <w:t>efter</w:t>
      </w:r>
      <w:r>
        <w:rPr>
          <w:rFonts w:ascii="Times New Roman" w:eastAsia="Times New Roman" w:hAnsi="Times New Roman" w:cs="Times New Roman"/>
          <w:color w:val="000000"/>
          <w:sz w:val="24"/>
          <w:szCs w:val="24"/>
        </w:rPr>
        <w:t xml:space="preserve"> udbygningen vurderes derfor at være begrænset.</w:t>
      </w:r>
    </w:p>
    <w:p w14:paraId="3CCD47B8" w14:textId="77777777" w:rsidR="000F3100" w:rsidRPr="00B70F81" w:rsidRDefault="000F3100" w:rsidP="005322E4">
      <w:pPr>
        <w:spacing w:line="276" w:lineRule="auto"/>
        <w:rPr>
          <w:rFonts w:ascii="Times New Roman" w:eastAsia="Times New Roman" w:hAnsi="Times New Roman" w:cs="Times New Roman"/>
          <w:color w:val="000000"/>
          <w:sz w:val="24"/>
          <w:szCs w:val="24"/>
        </w:rPr>
      </w:pPr>
    </w:p>
    <w:p w14:paraId="597829EC" w14:textId="77777777" w:rsidR="001E414F" w:rsidRPr="00B70F81" w:rsidRDefault="001E414F" w:rsidP="005322E4">
      <w:pPr>
        <w:keepNext/>
        <w:keepLines/>
        <w:spacing w:before="40" w:line="276" w:lineRule="auto"/>
        <w:outlineLvl w:val="2"/>
        <w:rPr>
          <w:rFonts w:ascii="Times New Roman" w:eastAsia="Times New Roman" w:hAnsi="Times New Roman" w:cs="Times New Roman"/>
          <w:color w:val="000000"/>
          <w:sz w:val="24"/>
          <w:szCs w:val="24"/>
        </w:rPr>
      </w:pPr>
      <w:bookmarkStart w:id="122" w:name="_Toc161386739"/>
      <w:bookmarkStart w:id="123" w:name="_Toc161387121"/>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8.4 Bilag IV-arter</w:t>
      </w:r>
      <w:bookmarkEnd w:id="122"/>
      <w:bookmarkEnd w:id="123"/>
    </w:p>
    <w:p w14:paraId="33C0DECB" w14:textId="239CA62B" w:rsidR="001E414F" w:rsidRPr="00B70F81" w:rsidRDefault="001E414F" w:rsidP="005322E4">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I miljøkonsekvensvurderingen er der screenet for</w:t>
      </w:r>
      <w:r w:rsidR="05BB9AB6" w:rsidRPr="16B7722A">
        <w:rPr>
          <w:rFonts w:ascii="Times New Roman" w:eastAsia="Times New Roman" w:hAnsi="Times New Roman" w:cs="Times New Roman"/>
          <w:color w:val="000000" w:themeColor="text1"/>
          <w:sz w:val="24"/>
          <w:szCs w:val="24"/>
        </w:rPr>
        <w:t>,</w:t>
      </w:r>
      <w:r w:rsidRPr="16B7722A">
        <w:rPr>
          <w:rFonts w:ascii="Times New Roman" w:eastAsia="Times New Roman" w:hAnsi="Times New Roman" w:cs="Times New Roman"/>
          <w:color w:val="000000" w:themeColor="text1"/>
          <w:sz w:val="24"/>
          <w:szCs w:val="24"/>
        </w:rPr>
        <w:t xml:space="preserve"> hvilke bilag IV-arter og tilhørende mulige levesteder der har været relevante at eftersøge ved feltundersøgelser. </w:t>
      </w:r>
    </w:p>
    <w:p w14:paraId="46CE890E" w14:textId="400AB123" w:rsidR="008973CD" w:rsidRPr="000B084E" w:rsidRDefault="001E414F" w:rsidP="005322E4">
      <w:pPr>
        <w:spacing w:line="276" w:lineRule="auto"/>
        <w:rPr>
          <w:rFonts w:ascii="Times New Roman" w:eastAsia="Times New Roman" w:hAnsi="Times New Roman" w:cs="Times New Roman"/>
          <w:color w:val="000000" w:themeColor="text1"/>
          <w:sz w:val="24"/>
          <w:szCs w:val="24"/>
        </w:rPr>
      </w:pPr>
      <w:r w:rsidRPr="16B7722A">
        <w:rPr>
          <w:rFonts w:ascii="Times New Roman" w:eastAsia="Times New Roman" w:hAnsi="Times New Roman" w:cs="Times New Roman"/>
          <w:color w:val="000000" w:themeColor="text1"/>
          <w:sz w:val="24"/>
          <w:szCs w:val="24"/>
        </w:rPr>
        <w:lastRenderedPageBreak/>
        <w:t xml:space="preserve">Der er </w:t>
      </w:r>
      <w:r w:rsidR="0073671D" w:rsidRPr="16B7722A">
        <w:rPr>
          <w:rFonts w:ascii="Times New Roman" w:eastAsia="Times New Roman" w:hAnsi="Times New Roman" w:cs="Times New Roman"/>
          <w:color w:val="000000" w:themeColor="text1"/>
          <w:sz w:val="24"/>
          <w:szCs w:val="24"/>
        </w:rPr>
        <w:t xml:space="preserve">konstateret </w:t>
      </w:r>
      <w:r w:rsidR="008D31DF" w:rsidRPr="16B7722A">
        <w:rPr>
          <w:rFonts w:ascii="Times New Roman" w:eastAsia="Times New Roman" w:hAnsi="Times New Roman" w:cs="Times New Roman"/>
          <w:color w:val="000000" w:themeColor="text1"/>
          <w:sz w:val="24"/>
          <w:szCs w:val="24"/>
        </w:rPr>
        <w:t>otte</w:t>
      </w:r>
      <w:r w:rsidRPr="16B7722A">
        <w:rPr>
          <w:rFonts w:ascii="Times New Roman" w:eastAsia="Times New Roman" w:hAnsi="Times New Roman" w:cs="Times New Roman"/>
          <w:color w:val="000000" w:themeColor="text1"/>
          <w:sz w:val="24"/>
          <w:szCs w:val="24"/>
        </w:rPr>
        <w:t xml:space="preserve"> arter af flagermus. Det drejer sig om </w:t>
      </w:r>
      <w:r w:rsidR="00F93979" w:rsidRPr="16B7722A">
        <w:rPr>
          <w:rFonts w:ascii="Times New Roman" w:eastAsia="Times New Roman" w:hAnsi="Times New Roman" w:cs="Times New Roman"/>
          <w:color w:val="000000" w:themeColor="text1"/>
          <w:sz w:val="24"/>
          <w:szCs w:val="24"/>
        </w:rPr>
        <w:t xml:space="preserve">sydflagermus, </w:t>
      </w:r>
      <w:r w:rsidRPr="16B7722A">
        <w:rPr>
          <w:rFonts w:ascii="Times New Roman" w:eastAsia="Times New Roman" w:hAnsi="Times New Roman" w:cs="Times New Roman"/>
          <w:color w:val="000000" w:themeColor="text1"/>
          <w:sz w:val="24"/>
          <w:szCs w:val="24"/>
        </w:rPr>
        <w:t>vandflagermus, brunflagermus, troldflagermus</w:t>
      </w:r>
      <w:r w:rsidR="00D205B5" w:rsidRPr="16B7722A">
        <w:rPr>
          <w:rFonts w:ascii="Times New Roman" w:eastAsia="Times New Roman" w:hAnsi="Times New Roman" w:cs="Times New Roman"/>
          <w:color w:val="000000" w:themeColor="text1"/>
          <w:sz w:val="24"/>
          <w:szCs w:val="24"/>
        </w:rPr>
        <w:t>,</w:t>
      </w:r>
      <w:r w:rsidRPr="16B7722A">
        <w:rPr>
          <w:rFonts w:ascii="Times New Roman" w:eastAsia="Times New Roman" w:hAnsi="Times New Roman" w:cs="Times New Roman"/>
          <w:color w:val="000000" w:themeColor="text1"/>
          <w:sz w:val="24"/>
          <w:szCs w:val="24"/>
        </w:rPr>
        <w:t xml:space="preserve"> dværgflagermus</w:t>
      </w:r>
      <w:r w:rsidR="00D205B5" w:rsidRPr="16B7722A">
        <w:rPr>
          <w:rFonts w:ascii="Times New Roman" w:eastAsia="Times New Roman" w:hAnsi="Times New Roman" w:cs="Times New Roman"/>
          <w:color w:val="000000" w:themeColor="text1"/>
          <w:sz w:val="24"/>
          <w:szCs w:val="24"/>
        </w:rPr>
        <w:t>,</w:t>
      </w:r>
      <w:r w:rsidR="00F93979" w:rsidRPr="16B7722A">
        <w:rPr>
          <w:rFonts w:ascii="Times New Roman" w:eastAsia="Times New Roman" w:hAnsi="Times New Roman" w:cs="Times New Roman"/>
          <w:color w:val="000000" w:themeColor="text1"/>
          <w:sz w:val="24"/>
          <w:szCs w:val="24"/>
        </w:rPr>
        <w:t xml:space="preserve"> skimmelflagermus,</w:t>
      </w:r>
      <w:r w:rsidR="00D205B5" w:rsidRPr="16B7722A">
        <w:rPr>
          <w:rFonts w:ascii="Times New Roman" w:eastAsia="Times New Roman" w:hAnsi="Times New Roman" w:cs="Times New Roman"/>
          <w:color w:val="000000" w:themeColor="text1"/>
          <w:sz w:val="24"/>
          <w:szCs w:val="24"/>
        </w:rPr>
        <w:t xml:space="preserve"> langøret</w:t>
      </w:r>
      <w:r w:rsidR="00D10105" w:rsidRPr="16B7722A">
        <w:rPr>
          <w:rFonts w:ascii="Times New Roman" w:eastAsia="Times New Roman" w:hAnsi="Times New Roman" w:cs="Times New Roman"/>
          <w:color w:val="000000" w:themeColor="text1"/>
          <w:sz w:val="24"/>
          <w:szCs w:val="24"/>
        </w:rPr>
        <w:t xml:space="preserve"> flagermus og </w:t>
      </w:r>
      <w:r w:rsidR="00854691" w:rsidRPr="16B7722A">
        <w:rPr>
          <w:rFonts w:ascii="Times New Roman" w:eastAsia="Times New Roman" w:hAnsi="Times New Roman" w:cs="Times New Roman"/>
          <w:color w:val="000000" w:themeColor="text1"/>
          <w:sz w:val="24"/>
          <w:szCs w:val="24"/>
        </w:rPr>
        <w:t>damflagermus</w:t>
      </w:r>
      <w:r w:rsidRPr="16B7722A">
        <w:rPr>
          <w:rFonts w:ascii="Times New Roman" w:eastAsia="Times New Roman" w:hAnsi="Times New Roman" w:cs="Times New Roman"/>
          <w:color w:val="000000" w:themeColor="text1"/>
          <w:sz w:val="24"/>
          <w:szCs w:val="24"/>
        </w:rPr>
        <w:t xml:space="preserve">. </w:t>
      </w:r>
      <w:r w:rsidR="00934F6B" w:rsidRPr="16B7722A">
        <w:rPr>
          <w:rFonts w:ascii="Times New Roman" w:eastAsia="Times New Roman" w:hAnsi="Times New Roman" w:cs="Times New Roman"/>
          <w:color w:val="000000" w:themeColor="text1"/>
          <w:sz w:val="24"/>
          <w:szCs w:val="24"/>
        </w:rPr>
        <w:t xml:space="preserve">Der fældes ingen træer i </w:t>
      </w:r>
      <w:r w:rsidR="0082093A" w:rsidRPr="16B7722A">
        <w:rPr>
          <w:rFonts w:ascii="Times New Roman" w:eastAsia="Times New Roman" w:hAnsi="Times New Roman" w:cs="Times New Roman"/>
          <w:color w:val="000000" w:themeColor="text1"/>
          <w:sz w:val="24"/>
          <w:szCs w:val="24"/>
        </w:rPr>
        <w:t xml:space="preserve">forbindelse med </w:t>
      </w:r>
      <w:r w:rsidR="00F170C6">
        <w:rPr>
          <w:rFonts w:ascii="Times New Roman" w:eastAsia="Times New Roman" w:hAnsi="Times New Roman" w:cs="Times New Roman"/>
          <w:color w:val="000000" w:themeColor="text1"/>
          <w:sz w:val="24"/>
          <w:szCs w:val="24"/>
        </w:rPr>
        <w:t>anlægs</w:t>
      </w:r>
      <w:r w:rsidR="00934F6B" w:rsidRPr="16B7722A">
        <w:rPr>
          <w:rFonts w:ascii="Times New Roman" w:eastAsia="Times New Roman" w:hAnsi="Times New Roman" w:cs="Times New Roman"/>
          <w:color w:val="000000" w:themeColor="text1"/>
          <w:sz w:val="24"/>
          <w:szCs w:val="24"/>
        </w:rPr>
        <w:t>projektet, der kan være potentielle yngle – og rastesteder for flagermus. Relevante træer er undersøgt for egnede yngle- og rasteområder for arter af flagermus. Der blev fundet et enkelt træ, der</w:t>
      </w:r>
      <w:r w:rsidR="00934F6B" w:rsidRPr="16B7722A" w:rsidDel="00214BBE">
        <w:rPr>
          <w:rFonts w:ascii="Times New Roman" w:eastAsia="Times New Roman" w:hAnsi="Times New Roman" w:cs="Times New Roman"/>
          <w:color w:val="000000" w:themeColor="text1"/>
          <w:sz w:val="24"/>
          <w:szCs w:val="24"/>
        </w:rPr>
        <w:t xml:space="preserve"> </w:t>
      </w:r>
      <w:r w:rsidR="00214BBE" w:rsidRPr="16B7722A">
        <w:rPr>
          <w:rFonts w:ascii="Times New Roman" w:eastAsia="Times New Roman" w:hAnsi="Times New Roman" w:cs="Times New Roman"/>
          <w:color w:val="000000" w:themeColor="text1"/>
          <w:sz w:val="24"/>
          <w:szCs w:val="24"/>
        </w:rPr>
        <w:t xml:space="preserve">er </w:t>
      </w:r>
      <w:r w:rsidR="00934F6B" w:rsidRPr="16B7722A">
        <w:rPr>
          <w:rFonts w:ascii="Times New Roman" w:eastAsia="Times New Roman" w:hAnsi="Times New Roman" w:cs="Times New Roman"/>
          <w:color w:val="000000" w:themeColor="text1"/>
          <w:sz w:val="24"/>
          <w:szCs w:val="24"/>
        </w:rPr>
        <w:t xml:space="preserve">et egnet yngle- og rastested. </w:t>
      </w:r>
      <w:r w:rsidR="0032054F" w:rsidRPr="16B7722A">
        <w:rPr>
          <w:rFonts w:ascii="Times New Roman" w:eastAsia="Times New Roman" w:hAnsi="Times New Roman" w:cs="Times New Roman"/>
          <w:color w:val="000000" w:themeColor="text1"/>
          <w:sz w:val="24"/>
          <w:szCs w:val="24"/>
        </w:rPr>
        <w:t>T</w:t>
      </w:r>
      <w:r w:rsidR="00934F6B" w:rsidRPr="16B7722A">
        <w:rPr>
          <w:rFonts w:ascii="Times New Roman" w:eastAsia="Times New Roman" w:hAnsi="Times New Roman" w:cs="Times New Roman"/>
          <w:color w:val="000000" w:themeColor="text1"/>
          <w:sz w:val="24"/>
          <w:szCs w:val="24"/>
        </w:rPr>
        <w:t xml:space="preserve">racéet </w:t>
      </w:r>
      <w:r w:rsidR="0032054F" w:rsidRPr="16B7722A">
        <w:rPr>
          <w:rFonts w:ascii="Times New Roman" w:eastAsia="Times New Roman" w:hAnsi="Times New Roman" w:cs="Times New Roman"/>
          <w:color w:val="000000" w:themeColor="text1"/>
          <w:sz w:val="24"/>
          <w:szCs w:val="24"/>
        </w:rPr>
        <w:t xml:space="preserve">er </w:t>
      </w:r>
      <w:r w:rsidR="00934F6B" w:rsidRPr="16B7722A">
        <w:rPr>
          <w:rFonts w:ascii="Times New Roman" w:eastAsia="Times New Roman" w:hAnsi="Times New Roman" w:cs="Times New Roman"/>
          <w:color w:val="000000" w:themeColor="text1"/>
          <w:sz w:val="24"/>
          <w:szCs w:val="24"/>
        </w:rPr>
        <w:t>tilpasset træ</w:t>
      </w:r>
      <w:r w:rsidR="002743CE" w:rsidRPr="16B7722A">
        <w:rPr>
          <w:rFonts w:ascii="Times New Roman" w:eastAsia="Times New Roman" w:hAnsi="Times New Roman" w:cs="Times New Roman"/>
          <w:color w:val="000000" w:themeColor="text1"/>
          <w:sz w:val="24"/>
          <w:szCs w:val="24"/>
        </w:rPr>
        <w:t>et, de</w:t>
      </w:r>
      <w:r w:rsidR="00214BBE" w:rsidRPr="16B7722A">
        <w:rPr>
          <w:rFonts w:ascii="Times New Roman" w:eastAsia="Times New Roman" w:hAnsi="Times New Roman" w:cs="Times New Roman"/>
          <w:color w:val="000000" w:themeColor="text1"/>
          <w:sz w:val="24"/>
          <w:szCs w:val="24"/>
        </w:rPr>
        <w:t>r</w:t>
      </w:r>
      <w:r w:rsidR="002743CE" w:rsidRPr="16B7722A">
        <w:rPr>
          <w:rFonts w:ascii="Times New Roman" w:eastAsia="Times New Roman" w:hAnsi="Times New Roman" w:cs="Times New Roman"/>
          <w:color w:val="000000" w:themeColor="text1"/>
          <w:sz w:val="24"/>
          <w:szCs w:val="24"/>
        </w:rPr>
        <w:t xml:space="preserve"> </w:t>
      </w:r>
      <w:r w:rsidR="00214BBE" w:rsidRPr="16B7722A">
        <w:rPr>
          <w:rFonts w:ascii="Times New Roman" w:eastAsia="Times New Roman" w:hAnsi="Times New Roman" w:cs="Times New Roman"/>
          <w:color w:val="000000" w:themeColor="text1"/>
          <w:sz w:val="24"/>
          <w:szCs w:val="24"/>
        </w:rPr>
        <w:t>er egnet som yngle- og rastested</w:t>
      </w:r>
      <w:r w:rsidR="2418AEEE" w:rsidRPr="16B7722A">
        <w:rPr>
          <w:rFonts w:ascii="Times New Roman" w:eastAsia="Times New Roman" w:hAnsi="Times New Roman" w:cs="Times New Roman"/>
          <w:color w:val="000000" w:themeColor="text1"/>
          <w:sz w:val="24"/>
          <w:szCs w:val="24"/>
        </w:rPr>
        <w:t>,</w:t>
      </w:r>
      <w:r w:rsidR="00214BBE" w:rsidRPr="16B7722A">
        <w:rPr>
          <w:rFonts w:ascii="Times New Roman" w:eastAsia="Times New Roman" w:hAnsi="Times New Roman" w:cs="Times New Roman"/>
          <w:color w:val="000000" w:themeColor="text1"/>
          <w:sz w:val="24"/>
          <w:szCs w:val="24"/>
        </w:rPr>
        <w:t xml:space="preserve"> samt</w:t>
      </w:r>
      <w:r w:rsidR="00934F6B" w:rsidRPr="16B7722A">
        <w:rPr>
          <w:rFonts w:ascii="Times New Roman" w:eastAsia="Times New Roman" w:hAnsi="Times New Roman" w:cs="Times New Roman"/>
          <w:color w:val="000000" w:themeColor="text1"/>
          <w:sz w:val="24"/>
          <w:szCs w:val="24"/>
        </w:rPr>
        <w:t xml:space="preserve"> </w:t>
      </w:r>
      <w:r w:rsidR="00214BBE" w:rsidRPr="16B7722A">
        <w:rPr>
          <w:rFonts w:ascii="Times New Roman" w:eastAsia="Times New Roman" w:hAnsi="Times New Roman" w:cs="Times New Roman"/>
          <w:color w:val="000000" w:themeColor="text1"/>
          <w:sz w:val="24"/>
          <w:szCs w:val="24"/>
        </w:rPr>
        <w:t xml:space="preserve">de omkringliggende </w:t>
      </w:r>
      <w:r w:rsidR="00934F6B" w:rsidRPr="16B7722A">
        <w:rPr>
          <w:rFonts w:ascii="Times New Roman" w:eastAsia="Times New Roman" w:hAnsi="Times New Roman" w:cs="Times New Roman"/>
          <w:color w:val="000000" w:themeColor="text1"/>
          <w:sz w:val="24"/>
          <w:szCs w:val="24"/>
        </w:rPr>
        <w:t>træer</w:t>
      </w:r>
      <w:r w:rsidR="00214BBE" w:rsidRPr="16B7722A">
        <w:rPr>
          <w:rFonts w:ascii="Times New Roman" w:eastAsia="Times New Roman" w:hAnsi="Times New Roman" w:cs="Times New Roman"/>
          <w:color w:val="000000" w:themeColor="text1"/>
          <w:sz w:val="24"/>
          <w:szCs w:val="24"/>
        </w:rPr>
        <w:t>, der, pga. deres alder, er vurderet at</w:t>
      </w:r>
      <w:r w:rsidR="008E49A3" w:rsidRPr="16B7722A">
        <w:rPr>
          <w:rFonts w:ascii="Times New Roman" w:eastAsia="Times New Roman" w:hAnsi="Times New Roman" w:cs="Times New Roman"/>
          <w:color w:val="000000" w:themeColor="text1"/>
          <w:sz w:val="24"/>
          <w:szCs w:val="24"/>
        </w:rPr>
        <w:t xml:space="preserve"> </w:t>
      </w:r>
      <w:r w:rsidR="00934F6B" w:rsidRPr="16B7722A">
        <w:rPr>
          <w:rFonts w:ascii="Times New Roman" w:eastAsia="Times New Roman" w:hAnsi="Times New Roman" w:cs="Times New Roman"/>
          <w:color w:val="000000" w:themeColor="text1"/>
          <w:sz w:val="24"/>
          <w:szCs w:val="24"/>
        </w:rPr>
        <w:t>kunne blive egnede til flagermus på sigt.</w:t>
      </w:r>
      <w:r w:rsidR="002849B5" w:rsidRPr="16B7722A">
        <w:rPr>
          <w:rFonts w:ascii="Times New Roman" w:eastAsia="Times New Roman" w:hAnsi="Times New Roman" w:cs="Times New Roman"/>
          <w:color w:val="000000" w:themeColor="text1"/>
          <w:sz w:val="24"/>
          <w:szCs w:val="24"/>
        </w:rPr>
        <w:t xml:space="preserve"> </w:t>
      </w:r>
      <w:r w:rsidR="000B084E">
        <w:rPr>
          <w:rFonts w:ascii="Times New Roman" w:eastAsia="Times New Roman" w:hAnsi="Times New Roman" w:cs="Times New Roman"/>
          <w:color w:val="000000" w:themeColor="text1"/>
          <w:sz w:val="24"/>
          <w:szCs w:val="24"/>
        </w:rPr>
        <w:t>D</w:t>
      </w:r>
      <w:r w:rsidR="000B084E" w:rsidRPr="1CA04C50">
        <w:rPr>
          <w:rFonts w:ascii="Times New Roman" w:eastAsia="Times New Roman" w:hAnsi="Times New Roman" w:cs="Times New Roman"/>
          <w:color w:val="000000" w:themeColor="text1"/>
          <w:sz w:val="24"/>
          <w:szCs w:val="24"/>
        </w:rPr>
        <w:t>er</w:t>
      </w:r>
      <w:r w:rsidR="000B084E">
        <w:rPr>
          <w:rFonts w:ascii="Times New Roman" w:eastAsia="Times New Roman" w:hAnsi="Times New Roman" w:cs="Times New Roman"/>
          <w:color w:val="000000" w:themeColor="text1"/>
          <w:sz w:val="24"/>
          <w:szCs w:val="24"/>
        </w:rPr>
        <w:t xml:space="preserve"> vil</w:t>
      </w:r>
      <w:r w:rsidR="000B084E" w:rsidRPr="1CA04C50">
        <w:rPr>
          <w:rFonts w:ascii="Times New Roman" w:eastAsia="Times New Roman" w:hAnsi="Times New Roman" w:cs="Times New Roman"/>
          <w:color w:val="000000" w:themeColor="text1"/>
          <w:sz w:val="24"/>
          <w:szCs w:val="24"/>
        </w:rPr>
        <w:t xml:space="preserve"> blive nedrevet bygninger, som kan være potentielle yngle- og rasteområder for </w:t>
      </w:r>
      <w:r w:rsidR="00B93DE5">
        <w:rPr>
          <w:rFonts w:ascii="Times New Roman" w:eastAsia="Times New Roman" w:hAnsi="Times New Roman" w:cs="Times New Roman"/>
          <w:color w:val="000000" w:themeColor="text1"/>
          <w:sz w:val="24"/>
          <w:szCs w:val="24"/>
        </w:rPr>
        <w:t>flagermus.</w:t>
      </w:r>
      <w:r w:rsidR="000B084E" w:rsidRPr="1CA04C50">
        <w:rPr>
          <w:rFonts w:ascii="Times New Roman" w:eastAsia="Times New Roman" w:hAnsi="Times New Roman" w:cs="Times New Roman"/>
          <w:color w:val="000000" w:themeColor="text1"/>
          <w:sz w:val="24"/>
          <w:szCs w:val="24"/>
        </w:rPr>
        <w:t xml:space="preserve"> </w:t>
      </w:r>
    </w:p>
    <w:p w14:paraId="092FF315" w14:textId="0580ED34" w:rsidR="001E414F" w:rsidRPr="00D438BA" w:rsidRDefault="002849B5" w:rsidP="00D438BA">
      <w:pPr>
        <w:spacing w:line="276" w:lineRule="auto"/>
        <w:jc w:val="both"/>
        <w:rPr>
          <w:rFonts w:ascii="Times New Roman" w:eastAsia="Times New Roman" w:hAnsi="Times New Roman" w:cs="Times New Roman"/>
          <w:color w:val="000000" w:themeColor="text1"/>
          <w:sz w:val="24"/>
          <w:szCs w:val="24"/>
        </w:rPr>
      </w:pPr>
      <w:r w:rsidRPr="16B7722A">
        <w:rPr>
          <w:rFonts w:ascii="Times New Roman" w:eastAsia="Times New Roman" w:hAnsi="Times New Roman" w:cs="Times New Roman"/>
          <w:color w:val="000000" w:themeColor="text1"/>
          <w:sz w:val="24"/>
          <w:szCs w:val="24"/>
        </w:rPr>
        <w:t>I anlægsperioden vil der forekomme øget støj i dagtimerne. Da alle arter af flagermus er nataktive, vil deres vågne periode primært ligge uden for almindelig arbejdstid.</w:t>
      </w:r>
      <w:r w:rsidR="00087F8C" w:rsidRPr="16B7722A">
        <w:rPr>
          <w:rFonts w:ascii="Times New Roman" w:eastAsia="Times New Roman" w:hAnsi="Times New Roman" w:cs="Times New Roman"/>
          <w:color w:val="000000" w:themeColor="text1"/>
          <w:sz w:val="24"/>
          <w:szCs w:val="24"/>
        </w:rPr>
        <w:t xml:space="preserve"> Hvis der foretages spuns</w:t>
      </w:r>
      <w:r w:rsidR="00B24EB5" w:rsidRPr="16B7722A">
        <w:rPr>
          <w:rFonts w:ascii="Times New Roman" w:eastAsia="Times New Roman" w:hAnsi="Times New Roman" w:cs="Times New Roman"/>
          <w:color w:val="000000" w:themeColor="text1"/>
          <w:sz w:val="24"/>
          <w:szCs w:val="24"/>
        </w:rPr>
        <w:t>ning i forbindelse med etablering</w:t>
      </w:r>
      <w:r w:rsidR="00087F8C" w:rsidRPr="16B7722A">
        <w:rPr>
          <w:rFonts w:ascii="Times New Roman" w:eastAsia="Times New Roman" w:hAnsi="Times New Roman" w:cs="Times New Roman"/>
          <w:color w:val="000000" w:themeColor="text1"/>
          <w:sz w:val="24"/>
          <w:szCs w:val="24"/>
        </w:rPr>
        <w:t xml:space="preserve"> af stibroen, bliver det foretaget </w:t>
      </w:r>
      <w:r w:rsidR="2A41B9E2" w:rsidRPr="16B7722A">
        <w:rPr>
          <w:rFonts w:ascii="Times New Roman" w:eastAsia="Times New Roman" w:hAnsi="Times New Roman" w:cs="Times New Roman"/>
          <w:color w:val="000000" w:themeColor="text1"/>
          <w:sz w:val="24"/>
          <w:szCs w:val="24"/>
        </w:rPr>
        <w:t>uden</w:t>
      </w:r>
      <w:r w:rsidR="3CD4E30C" w:rsidRPr="16B7722A">
        <w:rPr>
          <w:rFonts w:ascii="Times New Roman" w:eastAsia="Times New Roman" w:hAnsi="Times New Roman" w:cs="Times New Roman"/>
          <w:color w:val="000000" w:themeColor="text1"/>
          <w:sz w:val="24"/>
          <w:szCs w:val="24"/>
        </w:rPr>
        <w:t xml:space="preserve"> </w:t>
      </w:r>
      <w:r w:rsidR="2A41B9E2" w:rsidRPr="16B7722A">
        <w:rPr>
          <w:rFonts w:ascii="Times New Roman" w:eastAsia="Times New Roman" w:hAnsi="Times New Roman" w:cs="Times New Roman"/>
          <w:color w:val="000000" w:themeColor="text1"/>
          <w:sz w:val="24"/>
          <w:szCs w:val="24"/>
        </w:rPr>
        <w:t>for</w:t>
      </w:r>
      <w:r w:rsidR="00087F8C" w:rsidRPr="16B7722A">
        <w:rPr>
          <w:rFonts w:ascii="Times New Roman" w:eastAsia="Times New Roman" w:hAnsi="Times New Roman" w:cs="Times New Roman"/>
          <w:color w:val="000000" w:themeColor="text1"/>
          <w:sz w:val="24"/>
          <w:szCs w:val="24"/>
        </w:rPr>
        <w:t xml:space="preserve"> flagermusenes sårbare perioder</w:t>
      </w:r>
      <w:r w:rsidR="00441A16" w:rsidRPr="16B7722A">
        <w:rPr>
          <w:rFonts w:ascii="Times New Roman" w:eastAsia="Times New Roman" w:hAnsi="Times New Roman" w:cs="Times New Roman"/>
          <w:color w:val="000000" w:themeColor="text1"/>
          <w:sz w:val="24"/>
          <w:szCs w:val="24"/>
        </w:rPr>
        <w:t>.</w:t>
      </w:r>
    </w:p>
    <w:p w14:paraId="4EC390C4" w14:textId="170EAA43" w:rsidR="00A4468B" w:rsidRPr="00D438BA" w:rsidRDefault="004C45E7" w:rsidP="00D438BA">
      <w:pPr>
        <w:jc w:val="both"/>
        <w:rPr>
          <w:rFonts w:ascii="Times New Roman" w:eastAsia="Times New Roman" w:hAnsi="Times New Roman" w:cs="Times New Roman"/>
          <w:color w:val="000000" w:themeColor="text1"/>
          <w:sz w:val="24"/>
          <w:szCs w:val="24"/>
        </w:rPr>
      </w:pPr>
      <w:r w:rsidRPr="16B7722A">
        <w:rPr>
          <w:rFonts w:ascii="Times New Roman" w:eastAsia="Times New Roman" w:hAnsi="Times New Roman" w:cs="Times New Roman"/>
          <w:color w:val="000000" w:themeColor="text1"/>
          <w:sz w:val="24"/>
          <w:szCs w:val="24"/>
        </w:rPr>
        <w:t>Der</w:t>
      </w:r>
      <w:r w:rsidRPr="16B7722A" w:rsidDel="005940A9">
        <w:rPr>
          <w:rFonts w:ascii="Times New Roman" w:eastAsia="Times New Roman" w:hAnsi="Times New Roman" w:cs="Times New Roman"/>
          <w:color w:val="000000" w:themeColor="text1"/>
          <w:sz w:val="24"/>
          <w:szCs w:val="24"/>
        </w:rPr>
        <w:t xml:space="preserve"> </w:t>
      </w:r>
      <w:r w:rsidR="005940A9" w:rsidRPr="16B7722A">
        <w:rPr>
          <w:rFonts w:ascii="Times New Roman" w:eastAsia="Times New Roman" w:hAnsi="Times New Roman" w:cs="Times New Roman"/>
          <w:color w:val="000000" w:themeColor="text1"/>
          <w:sz w:val="24"/>
          <w:szCs w:val="24"/>
        </w:rPr>
        <w:t xml:space="preserve">er i forbindelse med feltundersøgelserne </w:t>
      </w:r>
      <w:r w:rsidRPr="16B7722A">
        <w:rPr>
          <w:rFonts w:ascii="Times New Roman" w:eastAsia="Times New Roman" w:hAnsi="Times New Roman" w:cs="Times New Roman"/>
          <w:color w:val="000000" w:themeColor="text1"/>
          <w:sz w:val="24"/>
          <w:szCs w:val="24"/>
        </w:rPr>
        <w:t xml:space="preserve">registreret ægklumper fra brun frø og voksne individer af brun frø ved </w:t>
      </w:r>
      <w:r w:rsidR="00741492" w:rsidRPr="16B7722A">
        <w:rPr>
          <w:rFonts w:ascii="Times New Roman" w:eastAsia="Times New Roman" w:hAnsi="Times New Roman" w:cs="Times New Roman"/>
          <w:color w:val="000000" w:themeColor="text1"/>
          <w:sz w:val="24"/>
          <w:szCs w:val="24"/>
        </w:rPr>
        <w:t xml:space="preserve">flere </w:t>
      </w:r>
      <w:r w:rsidRPr="16B7722A">
        <w:rPr>
          <w:rFonts w:ascii="Times New Roman" w:eastAsia="Times New Roman" w:hAnsi="Times New Roman" w:cs="Times New Roman"/>
          <w:color w:val="000000" w:themeColor="text1"/>
          <w:sz w:val="24"/>
          <w:szCs w:val="24"/>
        </w:rPr>
        <w:t>lokali</w:t>
      </w:r>
      <w:r w:rsidR="00D87A7A" w:rsidRPr="16B7722A">
        <w:rPr>
          <w:rFonts w:ascii="Times New Roman" w:eastAsia="Times New Roman" w:hAnsi="Times New Roman" w:cs="Times New Roman"/>
          <w:color w:val="000000" w:themeColor="text1"/>
          <w:sz w:val="24"/>
          <w:szCs w:val="24"/>
        </w:rPr>
        <w:t>te</w:t>
      </w:r>
      <w:r w:rsidRPr="16B7722A">
        <w:rPr>
          <w:rFonts w:ascii="Times New Roman" w:eastAsia="Times New Roman" w:hAnsi="Times New Roman" w:cs="Times New Roman"/>
          <w:color w:val="000000" w:themeColor="text1"/>
          <w:sz w:val="24"/>
          <w:szCs w:val="24"/>
        </w:rPr>
        <w:t>te</w:t>
      </w:r>
      <w:r w:rsidR="00741492" w:rsidRPr="16B7722A">
        <w:rPr>
          <w:rFonts w:ascii="Times New Roman" w:eastAsia="Times New Roman" w:hAnsi="Times New Roman" w:cs="Times New Roman"/>
          <w:color w:val="000000" w:themeColor="text1"/>
          <w:sz w:val="24"/>
          <w:szCs w:val="24"/>
        </w:rPr>
        <w:t>r. Da b</w:t>
      </w:r>
      <w:r w:rsidRPr="16B7722A">
        <w:rPr>
          <w:rFonts w:ascii="Times New Roman" w:eastAsia="Times New Roman" w:hAnsi="Times New Roman" w:cs="Times New Roman"/>
          <w:color w:val="000000" w:themeColor="text1"/>
          <w:sz w:val="24"/>
          <w:szCs w:val="24"/>
        </w:rPr>
        <w:t xml:space="preserve">run frø omfatter både but- og spidssnudet frø, </w:t>
      </w:r>
      <w:r w:rsidR="00BA2FB8" w:rsidRPr="16B7722A">
        <w:rPr>
          <w:rFonts w:ascii="Times New Roman" w:eastAsia="Times New Roman" w:hAnsi="Times New Roman" w:cs="Times New Roman"/>
          <w:color w:val="000000" w:themeColor="text1"/>
          <w:sz w:val="24"/>
          <w:szCs w:val="24"/>
        </w:rPr>
        <w:t xml:space="preserve">og </w:t>
      </w:r>
      <w:r w:rsidRPr="16B7722A">
        <w:rPr>
          <w:rFonts w:ascii="Times New Roman" w:eastAsia="Times New Roman" w:hAnsi="Times New Roman" w:cs="Times New Roman"/>
          <w:color w:val="000000" w:themeColor="text1"/>
          <w:sz w:val="24"/>
          <w:szCs w:val="24"/>
        </w:rPr>
        <w:t>kun spidssnudet er en bilag IV</w:t>
      </w:r>
      <w:r w:rsidR="26AEA24D" w:rsidRPr="16B7722A">
        <w:rPr>
          <w:rFonts w:ascii="Times New Roman" w:eastAsia="Times New Roman" w:hAnsi="Times New Roman" w:cs="Times New Roman"/>
          <w:color w:val="000000" w:themeColor="text1"/>
          <w:sz w:val="24"/>
          <w:szCs w:val="24"/>
        </w:rPr>
        <w:t>-</w:t>
      </w:r>
      <w:r w:rsidRPr="16B7722A">
        <w:rPr>
          <w:rFonts w:ascii="Times New Roman" w:eastAsia="Times New Roman" w:hAnsi="Times New Roman" w:cs="Times New Roman"/>
          <w:color w:val="000000" w:themeColor="text1"/>
          <w:sz w:val="24"/>
          <w:szCs w:val="24"/>
        </w:rPr>
        <w:t>art</w:t>
      </w:r>
      <w:r w:rsidR="00BA2FB8" w:rsidRPr="16B7722A">
        <w:rPr>
          <w:rFonts w:ascii="Times New Roman" w:eastAsia="Times New Roman" w:hAnsi="Times New Roman" w:cs="Times New Roman"/>
          <w:color w:val="000000" w:themeColor="text1"/>
          <w:sz w:val="24"/>
          <w:szCs w:val="24"/>
        </w:rPr>
        <w:t>, kan der</w:t>
      </w:r>
      <w:r w:rsidRPr="16B7722A">
        <w:rPr>
          <w:rFonts w:ascii="Times New Roman" w:eastAsia="Times New Roman" w:hAnsi="Times New Roman" w:cs="Times New Roman"/>
          <w:color w:val="000000" w:themeColor="text1"/>
          <w:sz w:val="24"/>
          <w:szCs w:val="24"/>
        </w:rPr>
        <w:t xml:space="preserve"> potentielt </w:t>
      </w:r>
      <w:r w:rsidR="00BA2FB8" w:rsidRPr="16B7722A">
        <w:rPr>
          <w:rFonts w:ascii="Times New Roman" w:eastAsia="Times New Roman" w:hAnsi="Times New Roman" w:cs="Times New Roman"/>
          <w:color w:val="000000" w:themeColor="text1"/>
          <w:sz w:val="24"/>
          <w:szCs w:val="24"/>
        </w:rPr>
        <w:t xml:space="preserve">være </w:t>
      </w:r>
      <w:r w:rsidRPr="16B7722A">
        <w:rPr>
          <w:rFonts w:ascii="Times New Roman" w:eastAsia="Times New Roman" w:hAnsi="Times New Roman" w:cs="Times New Roman"/>
          <w:color w:val="000000" w:themeColor="text1"/>
          <w:sz w:val="24"/>
          <w:szCs w:val="24"/>
        </w:rPr>
        <w:t>bilag IV-</w:t>
      </w:r>
      <w:r w:rsidR="00BA2FB8" w:rsidRPr="16B7722A">
        <w:rPr>
          <w:rFonts w:ascii="Times New Roman" w:eastAsia="Times New Roman" w:hAnsi="Times New Roman" w:cs="Times New Roman"/>
          <w:color w:val="000000" w:themeColor="text1"/>
          <w:sz w:val="24"/>
          <w:szCs w:val="24"/>
        </w:rPr>
        <w:t>padder</w:t>
      </w:r>
      <w:r w:rsidRPr="16B7722A">
        <w:rPr>
          <w:rFonts w:ascii="Times New Roman" w:eastAsia="Times New Roman" w:hAnsi="Times New Roman" w:cs="Times New Roman"/>
          <w:color w:val="000000" w:themeColor="text1"/>
          <w:sz w:val="24"/>
          <w:szCs w:val="24"/>
        </w:rPr>
        <w:t xml:space="preserve"> </w:t>
      </w:r>
      <w:r w:rsidR="7F5CF91F" w:rsidRPr="16B7722A">
        <w:rPr>
          <w:rFonts w:ascii="Times New Roman" w:eastAsia="Times New Roman" w:hAnsi="Times New Roman" w:cs="Times New Roman"/>
          <w:color w:val="000000" w:themeColor="text1"/>
          <w:sz w:val="24"/>
          <w:szCs w:val="24"/>
        </w:rPr>
        <w:t>inden</w:t>
      </w:r>
      <w:r w:rsidR="50E2A0D9" w:rsidRPr="16B7722A">
        <w:rPr>
          <w:rFonts w:ascii="Times New Roman" w:eastAsia="Times New Roman" w:hAnsi="Times New Roman" w:cs="Times New Roman"/>
          <w:color w:val="000000" w:themeColor="text1"/>
          <w:sz w:val="24"/>
          <w:szCs w:val="24"/>
        </w:rPr>
        <w:t xml:space="preserve"> </w:t>
      </w:r>
      <w:r w:rsidR="7F5CF91F" w:rsidRPr="16B7722A">
        <w:rPr>
          <w:rFonts w:ascii="Times New Roman" w:eastAsia="Times New Roman" w:hAnsi="Times New Roman" w:cs="Times New Roman"/>
          <w:color w:val="000000" w:themeColor="text1"/>
          <w:sz w:val="24"/>
          <w:szCs w:val="24"/>
        </w:rPr>
        <w:t xml:space="preserve">for </w:t>
      </w:r>
      <w:r w:rsidRPr="16B7722A">
        <w:rPr>
          <w:rFonts w:ascii="Times New Roman" w:eastAsia="Times New Roman" w:hAnsi="Times New Roman" w:cs="Times New Roman"/>
          <w:color w:val="000000" w:themeColor="text1"/>
          <w:sz w:val="24"/>
          <w:szCs w:val="24"/>
        </w:rPr>
        <w:t>undersøgelseskorridoren.</w:t>
      </w:r>
      <w:r w:rsidR="00BA2FB8" w:rsidRPr="16B7722A">
        <w:rPr>
          <w:rFonts w:ascii="Times New Roman" w:eastAsia="Times New Roman" w:hAnsi="Times New Roman" w:cs="Times New Roman"/>
          <w:color w:val="000000" w:themeColor="text1"/>
          <w:sz w:val="24"/>
          <w:szCs w:val="24"/>
        </w:rPr>
        <w:t xml:space="preserve"> </w:t>
      </w:r>
      <w:r w:rsidR="00A4468B" w:rsidRPr="16B7722A">
        <w:rPr>
          <w:rFonts w:ascii="Times New Roman" w:eastAsia="Times New Roman" w:hAnsi="Times New Roman" w:cs="Times New Roman"/>
          <w:color w:val="000000" w:themeColor="text1"/>
          <w:sz w:val="24"/>
          <w:szCs w:val="24"/>
        </w:rPr>
        <w:t>Der sker ikke nedlæggelse af vandhuller eller opland til vandhuller</w:t>
      </w:r>
      <w:r w:rsidR="005736CF">
        <w:rPr>
          <w:rFonts w:ascii="Times New Roman" w:eastAsia="Times New Roman" w:hAnsi="Times New Roman" w:cs="Times New Roman"/>
          <w:color w:val="000000" w:themeColor="text1"/>
          <w:sz w:val="24"/>
          <w:szCs w:val="24"/>
        </w:rPr>
        <w:t xml:space="preserve">, og </w:t>
      </w:r>
      <w:r w:rsidR="00C9022A" w:rsidRPr="000F3DE6">
        <w:rPr>
          <w:rFonts w:ascii="Times New Roman" w:eastAsia="Times New Roman" w:hAnsi="Times New Roman" w:cs="Times New Roman"/>
          <w:color w:val="000000" w:themeColor="text1"/>
          <w:sz w:val="24"/>
          <w:szCs w:val="24"/>
        </w:rPr>
        <w:t xml:space="preserve">der vil </w:t>
      </w:r>
      <w:r w:rsidR="005736CF" w:rsidRPr="000F3DE6">
        <w:rPr>
          <w:rFonts w:ascii="Times New Roman" w:eastAsia="Times New Roman" w:hAnsi="Times New Roman" w:cs="Times New Roman"/>
          <w:color w:val="000000" w:themeColor="text1"/>
          <w:sz w:val="24"/>
          <w:szCs w:val="24"/>
        </w:rPr>
        <w:t xml:space="preserve">dermed ikke </w:t>
      </w:r>
      <w:r w:rsidR="00C9022A" w:rsidRPr="000F3DE6">
        <w:rPr>
          <w:rFonts w:ascii="Times New Roman" w:eastAsia="Times New Roman" w:hAnsi="Times New Roman" w:cs="Times New Roman"/>
          <w:color w:val="000000" w:themeColor="text1"/>
          <w:sz w:val="24"/>
          <w:szCs w:val="24"/>
        </w:rPr>
        <w:t>ske en påvirkning af paddernes</w:t>
      </w:r>
      <w:r w:rsidR="005736CF" w:rsidRPr="000F3DE6">
        <w:rPr>
          <w:rFonts w:ascii="Times New Roman" w:eastAsia="Times New Roman" w:hAnsi="Times New Roman" w:cs="Times New Roman"/>
          <w:color w:val="000000" w:themeColor="text1"/>
          <w:sz w:val="24"/>
          <w:szCs w:val="24"/>
        </w:rPr>
        <w:t xml:space="preserve"> </w:t>
      </w:r>
      <w:r w:rsidR="000F3DE6" w:rsidRPr="000F3DE6">
        <w:rPr>
          <w:rFonts w:ascii="Times New Roman" w:eastAsia="Times New Roman" w:hAnsi="Times New Roman" w:cs="Times New Roman"/>
          <w:color w:val="000000" w:themeColor="text1"/>
          <w:sz w:val="24"/>
          <w:szCs w:val="24"/>
        </w:rPr>
        <w:t xml:space="preserve">yngle- og </w:t>
      </w:r>
      <w:r w:rsidR="00C9022A" w:rsidRPr="000F3DE6">
        <w:rPr>
          <w:rFonts w:ascii="Times New Roman" w:eastAsia="Times New Roman" w:hAnsi="Times New Roman" w:cs="Times New Roman"/>
          <w:color w:val="000000" w:themeColor="text1"/>
          <w:sz w:val="24"/>
          <w:szCs w:val="24"/>
        </w:rPr>
        <w:t>rasteområder.</w:t>
      </w:r>
      <w:r w:rsidR="005736CF" w:rsidRPr="00D438BA">
        <w:rPr>
          <w:rFonts w:ascii="Times New Roman" w:eastAsia="Times New Roman" w:hAnsi="Times New Roman" w:cs="Times New Roman"/>
          <w:color w:val="000000" w:themeColor="text1"/>
          <w:sz w:val="24"/>
          <w:szCs w:val="24"/>
        </w:rPr>
        <w:t xml:space="preserve"> </w:t>
      </w:r>
      <w:r w:rsidR="006C0F82" w:rsidRPr="16B7722A">
        <w:rPr>
          <w:rFonts w:ascii="Times New Roman" w:eastAsia="Times New Roman" w:hAnsi="Times New Roman" w:cs="Times New Roman"/>
          <w:color w:val="000000" w:themeColor="text1"/>
          <w:sz w:val="24"/>
          <w:szCs w:val="24"/>
        </w:rPr>
        <w:t>D</w:t>
      </w:r>
      <w:r w:rsidR="00A4468B" w:rsidRPr="16B7722A">
        <w:rPr>
          <w:rFonts w:ascii="Times New Roman" w:eastAsia="Times New Roman" w:hAnsi="Times New Roman" w:cs="Times New Roman"/>
          <w:color w:val="000000" w:themeColor="text1"/>
          <w:sz w:val="24"/>
          <w:szCs w:val="24"/>
        </w:rPr>
        <w:t>en samlede bredde af vejanlægget forøges</w:t>
      </w:r>
      <w:r w:rsidR="006C0F82" w:rsidRPr="16B7722A">
        <w:rPr>
          <w:rFonts w:ascii="Times New Roman" w:eastAsia="Times New Roman" w:hAnsi="Times New Roman" w:cs="Times New Roman"/>
          <w:color w:val="000000" w:themeColor="text1"/>
          <w:sz w:val="24"/>
          <w:szCs w:val="24"/>
        </w:rPr>
        <w:t xml:space="preserve"> ved anlægsprojektet, som derved vil udgør</w:t>
      </w:r>
      <w:r w:rsidR="00A02172" w:rsidRPr="16B7722A">
        <w:rPr>
          <w:rFonts w:ascii="Times New Roman" w:eastAsia="Times New Roman" w:hAnsi="Times New Roman" w:cs="Times New Roman"/>
          <w:color w:val="000000" w:themeColor="text1"/>
          <w:sz w:val="24"/>
          <w:szCs w:val="24"/>
        </w:rPr>
        <w:t>e</w:t>
      </w:r>
      <w:r w:rsidR="006C0F82" w:rsidRPr="16B7722A">
        <w:rPr>
          <w:rFonts w:ascii="Times New Roman" w:eastAsia="Times New Roman" w:hAnsi="Times New Roman" w:cs="Times New Roman"/>
          <w:color w:val="000000" w:themeColor="text1"/>
          <w:sz w:val="24"/>
          <w:szCs w:val="24"/>
        </w:rPr>
        <w:t xml:space="preserve"> en forøget barriere </w:t>
      </w:r>
      <w:r w:rsidR="00A02172" w:rsidRPr="16B7722A">
        <w:rPr>
          <w:rFonts w:ascii="Times New Roman" w:eastAsia="Times New Roman" w:hAnsi="Times New Roman" w:cs="Times New Roman"/>
          <w:color w:val="000000" w:themeColor="text1"/>
          <w:sz w:val="24"/>
          <w:szCs w:val="24"/>
        </w:rPr>
        <w:t>for padder</w:t>
      </w:r>
      <w:r w:rsidR="004C3926" w:rsidRPr="16B7722A">
        <w:rPr>
          <w:rFonts w:ascii="Times New Roman" w:eastAsia="Times New Roman" w:hAnsi="Times New Roman" w:cs="Times New Roman"/>
          <w:color w:val="000000" w:themeColor="text1"/>
          <w:sz w:val="24"/>
          <w:szCs w:val="24"/>
        </w:rPr>
        <w:t xml:space="preserve">. </w:t>
      </w:r>
    </w:p>
    <w:p w14:paraId="01F6D937" w14:textId="5C309B66" w:rsidR="001E414F" w:rsidRDefault="00F55EBB" w:rsidP="00D438BA">
      <w:pPr>
        <w:pStyle w:val="pf0"/>
        <w:jc w:val="both"/>
        <w:rPr>
          <w:color w:val="000000"/>
          <w:lang w:eastAsia="en-US"/>
        </w:rPr>
      </w:pPr>
      <w:r>
        <w:rPr>
          <w:color w:val="000000"/>
          <w:lang w:eastAsia="en-US"/>
        </w:rPr>
        <w:t xml:space="preserve">Ved </w:t>
      </w:r>
      <w:r w:rsidRPr="00F55EBB">
        <w:rPr>
          <w:color w:val="000000"/>
          <w:lang w:eastAsia="en-US"/>
        </w:rPr>
        <w:t>Miljøstyrelsens seneste overvågning af odder i 20</w:t>
      </w:r>
      <w:r w:rsidR="001F585A">
        <w:rPr>
          <w:color w:val="000000"/>
          <w:lang w:eastAsia="en-US"/>
        </w:rPr>
        <w:t>22</w:t>
      </w:r>
      <w:r w:rsidRPr="00F55EBB">
        <w:rPr>
          <w:color w:val="000000"/>
          <w:lang w:eastAsia="en-US"/>
        </w:rPr>
        <w:t xml:space="preserve"> er arten registreret i Alslev Å, netop ved overskæringen med Rute 11</w:t>
      </w:r>
      <w:r>
        <w:rPr>
          <w:color w:val="000000"/>
          <w:lang w:eastAsia="en-US"/>
        </w:rPr>
        <w:t xml:space="preserve">. I forbindelse med </w:t>
      </w:r>
      <w:r w:rsidR="00311F71">
        <w:rPr>
          <w:color w:val="000000"/>
          <w:lang w:eastAsia="en-US"/>
        </w:rPr>
        <w:t xml:space="preserve">feltundersøgelserne </w:t>
      </w:r>
      <w:r>
        <w:rPr>
          <w:color w:val="000000"/>
          <w:lang w:eastAsia="en-US"/>
        </w:rPr>
        <w:t xml:space="preserve">er </w:t>
      </w:r>
      <w:r w:rsidR="00052DC8">
        <w:rPr>
          <w:color w:val="000000"/>
          <w:lang w:eastAsia="en-US"/>
        </w:rPr>
        <w:t xml:space="preserve">der også </w:t>
      </w:r>
      <w:r w:rsidR="004A409A" w:rsidRPr="004A409A">
        <w:rPr>
          <w:color w:val="000000"/>
          <w:lang w:eastAsia="en-US"/>
        </w:rPr>
        <w:t>fundet spor af arten i forbindelse med vejoverskæringen ved Alslev Å</w:t>
      </w:r>
      <w:r w:rsidR="00052DC8">
        <w:rPr>
          <w:color w:val="000000"/>
          <w:lang w:eastAsia="en-US"/>
        </w:rPr>
        <w:t>.</w:t>
      </w:r>
      <w:r w:rsidR="009906F4">
        <w:rPr>
          <w:color w:val="000000"/>
          <w:lang w:eastAsia="en-US"/>
        </w:rPr>
        <w:t xml:space="preserve"> </w:t>
      </w:r>
      <w:r w:rsidR="009906F4" w:rsidRPr="00B67399">
        <w:rPr>
          <w:color w:val="000000"/>
          <w:lang w:eastAsia="en-US"/>
        </w:rPr>
        <w:t xml:space="preserve">Konsekvensen for odderbestanden vurderes at være ubetydelig, </w:t>
      </w:r>
      <w:r w:rsidR="00A809AC">
        <w:rPr>
          <w:color w:val="000000"/>
          <w:lang w:eastAsia="en-US"/>
        </w:rPr>
        <w:t>da</w:t>
      </w:r>
      <w:r w:rsidR="009906F4" w:rsidRPr="00B67399">
        <w:rPr>
          <w:color w:val="000000"/>
          <w:lang w:eastAsia="en-US"/>
        </w:rPr>
        <w:t xml:space="preserve"> yngle- og rastesteder for odder ikke </w:t>
      </w:r>
      <w:r w:rsidR="00A809AC">
        <w:rPr>
          <w:color w:val="000000"/>
          <w:lang w:eastAsia="en-US"/>
        </w:rPr>
        <w:t xml:space="preserve">bliver </w:t>
      </w:r>
      <w:r w:rsidR="009906F4" w:rsidRPr="00B67399">
        <w:rPr>
          <w:color w:val="000000"/>
          <w:lang w:eastAsia="en-US"/>
        </w:rPr>
        <w:t>beskadiget eller ødelagt</w:t>
      </w:r>
      <w:r w:rsidR="00A809AC">
        <w:rPr>
          <w:color w:val="000000"/>
          <w:lang w:eastAsia="en-US"/>
        </w:rPr>
        <w:t xml:space="preserve">, og den </w:t>
      </w:r>
      <w:r w:rsidR="00A809AC" w:rsidRPr="00B15267">
        <w:rPr>
          <w:color w:val="000000"/>
          <w:lang w:eastAsia="en-US"/>
        </w:rPr>
        <w:t>økologiske funktionalitet</w:t>
      </w:r>
      <w:r w:rsidR="00A809AC">
        <w:rPr>
          <w:color w:val="000000"/>
          <w:lang w:eastAsia="en-US"/>
        </w:rPr>
        <w:t xml:space="preserve"> </w:t>
      </w:r>
      <w:r w:rsidR="00857F0F">
        <w:rPr>
          <w:color w:val="000000"/>
          <w:lang w:eastAsia="en-US"/>
        </w:rPr>
        <w:t xml:space="preserve">dermed </w:t>
      </w:r>
      <w:r w:rsidR="002E3E9B">
        <w:rPr>
          <w:color w:val="000000"/>
          <w:lang w:eastAsia="en-US"/>
        </w:rPr>
        <w:t>opre</w:t>
      </w:r>
      <w:r w:rsidR="00857F0F">
        <w:rPr>
          <w:color w:val="000000"/>
          <w:lang w:eastAsia="en-US"/>
        </w:rPr>
        <w:t>tholdes</w:t>
      </w:r>
      <w:r w:rsidR="009906F4" w:rsidRPr="00B67399">
        <w:rPr>
          <w:color w:val="000000"/>
          <w:lang w:eastAsia="en-US"/>
        </w:rPr>
        <w:t>.</w:t>
      </w:r>
    </w:p>
    <w:p w14:paraId="3FB1210A" w14:textId="79B1218B" w:rsidR="00830700" w:rsidRPr="00B70F81" w:rsidRDefault="00830700" w:rsidP="005322E4">
      <w:pPr>
        <w:spacing w:line="276" w:lineRule="auto"/>
        <w:rPr>
          <w:rFonts w:ascii="Times New Roman" w:eastAsia="Times New Roman" w:hAnsi="Times New Roman" w:cs="Times New Roman"/>
          <w:color w:val="000000"/>
          <w:sz w:val="24"/>
          <w:szCs w:val="24"/>
        </w:rPr>
      </w:pPr>
      <w:r w:rsidRPr="00830700">
        <w:rPr>
          <w:rFonts w:ascii="Times New Roman" w:eastAsia="Times New Roman" w:hAnsi="Times New Roman" w:cs="Times New Roman"/>
          <w:color w:val="000000"/>
          <w:sz w:val="24"/>
          <w:szCs w:val="24"/>
        </w:rPr>
        <w:t>Engene ved Alslev Å er</w:t>
      </w:r>
      <w:r>
        <w:rPr>
          <w:rFonts w:ascii="Times New Roman" w:eastAsia="Times New Roman" w:hAnsi="Times New Roman" w:cs="Times New Roman"/>
          <w:color w:val="000000"/>
          <w:sz w:val="24"/>
          <w:szCs w:val="24"/>
        </w:rPr>
        <w:t xml:space="preserve"> vurderet muligt</w:t>
      </w:r>
      <w:r w:rsidRPr="00830700">
        <w:rPr>
          <w:rFonts w:ascii="Times New Roman" w:eastAsia="Times New Roman" w:hAnsi="Times New Roman" w:cs="Times New Roman"/>
          <w:color w:val="000000"/>
          <w:sz w:val="24"/>
          <w:szCs w:val="24"/>
        </w:rPr>
        <w:t xml:space="preserve"> egnede som spredningskorridor og fourage-ringsområde for birkemus</w:t>
      </w:r>
      <w:r w:rsidR="008B1D98">
        <w:rPr>
          <w:rFonts w:ascii="Times New Roman" w:eastAsia="Times New Roman" w:hAnsi="Times New Roman" w:cs="Times New Roman"/>
          <w:color w:val="000000"/>
          <w:sz w:val="24"/>
          <w:szCs w:val="24"/>
        </w:rPr>
        <w:t>. Det er vurderet, at der ikke er</w:t>
      </w:r>
      <w:r w:rsidR="006D5F03">
        <w:rPr>
          <w:rFonts w:ascii="Times New Roman" w:eastAsia="Times New Roman" w:hAnsi="Times New Roman" w:cs="Times New Roman"/>
          <w:color w:val="000000"/>
          <w:sz w:val="24"/>
          <w:szCs w:val="24"/>
        </w:rPr>
        <w:t xml:space="preserve"> yngle- og rastesteder </w:t>
      </w:r>
      <w:r w:rsidR="008B1D98">
        <w:rPr>
          <w:rFonts w:ascii="Times New Roman" w:eastAsia="Times New Roman" w:hAnsi="Times New Roman" w:cs="Times New Roman"/>
          <w:color w:val="000000"/>
          <w:sz w:val="24"/>
          <w:szCs w:val="24"/>
        </w:rPr>
        <w:t xml:space="preserve">for birkemus </w:t>
      </w:r>
      <w:r w:rsidR="006D5F03" w:rsidRPr="006D5F03">
        <w:rPr>
          <w:rFonts w:ascii="Times New Roman" w:eastAsia="Times New Roman" w:hAnsi="Times New Roman" w:cs="Times New Roman"/>
          <w:color w:val="000000"/>
          <w:sz w:val="24"/>
          <w:szCs w:val="24"/>
        </w:rPr>
        <w:t>inden for undersøgelseskorridoren</w:t>
      </w:r>
      <w:r w:rsidR="00064C3B">
        <w:rPr>
          <w:rFonts w:ascii="Times New Roman" w:eastAsia="Times New Roman" w:hAnsi="Times New Roman" w:cs="Times New Roman"/>
          <w:color w:val="000000"/>
          <w:sz w:val="24"/>
          <w:szCs w:val="24"/>
        </w:rPr>
        <w:t xml:space="preserve">. </w:t>
      </w:r>
      <w:r w:rsidRPr="00830700">
        <w:rPr>
          <w:rFonts w:ascii="Times New Roman" w:eastAsia="Times New Roman" w:hAnsi="Times New Roman" w:cs="Times New Roman"/>
          <w:color w:val="000000"/>
          <w:sz w:val="24"/>
          <w:szCs w:val="24"/>
        </w:rPr>
        <w:t xml:space="preserve">Der </w:t>
      </w:r>
      <w:r w:rsidR="008B1D98">
        <w:rPr>
          <w:rFonts w:ascii="Times New Roman" w:eastAsia="Times New Roman" w:hAnsi="Times New Roman" w:cs="Times New Roman"/>
          <w:color w:val="000000"/>
          <w:sz w:val="24"/>
          <w:szCs w:val="24"/>
        </w:rPr>
        <w:t>er</w:t>
      </w:r>
      <w:r w:rsidR="008B1D98" w:rsidRPr="00830700">
        <w:rPr>
          <w:rFonts w:ascii="Times New Roman" w:eastAsia="Times New Roman" w:hAnsi="Times New Roman" w:cs="Times New Roman"/>
          <w:color w:val="000000"/>
          <w:sz w:val="24"/>
          <w:szCs w:val="24"/>
        </w:rPr>
        <w:t xml:space="preserve"> </w:t>
      </w:r>
      <w:r w:rsidRPr="00830700">
        <w:rPr>
          <w:rFonts w:ascii="Times New Roman" w:eastAsia="Times New Roman" w:hAnsi="Times New Roman" w:cs="Times New Roman"/>
          <w:color w:val="000000"/>
          <w:sz w:val="24"/>
          <w:szCs w:val="24"/>
        </w:rPr>
        <w:t>ikke registreret birkemus ved feltbesigtigelserne</w:t>
      </w:r>
      <w:r w:rsidR="00E4167F">
        <w:rPr>
          <w:rFonts w:ascii="Times New Roman" w:eastAsia="Times New Roman" w:hAnsi="Times New Roman" w:cs="Times New Roman"/>
          <w:color w:val="000000"/>
          <w:sz w:val="24"/>
          <w:szCs w:val="24"/>
        </w:rPr>
        <w:t>.</w:t>
      </w:r>
    </w:p>
    <w:p w14:paraId="75F7C0E9" w14:textId="77777777" w:rsidR="001E414F" w:rsidRPr="00B70F81" w:rsidRDefault="001E414F" w:rsidP="005322E4">
      <w:pPr>
        <w:spacing w:line="276" w:lineRule="auto"/>
        <w:jc w:val="both"/>
        <w:rPr>
          <w:rFonts w:ascii="Times New Roman" w:eastAsia="Times New Roman" w:hAnsi="Times New Roman" w:cs="Times New Roman"/>
          <w:color w:val="000000"/>
          <w:sz w:val="24"/>
          <w:szCs w:val="24"/>
        </w:rPr>
      </w:pPr>
    </w:p>
    <w:p w14:paraId="3CB091C0"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24" w:name="_Toc161386740"/>
      <w:bookmarkStart w:id="125" w:name="_Toc161387122"/>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8.5 Afværgeforanstaltninger</w:t>
      </w:r>
      <w:bookmarkEnd w:id="124"/>
      <w:bookmarkEnd w:id="125"/>
      <w:r w:rsidRPr="00B70F81">
        <w:rPr>
          <w:rFonts w:ascii="Times New Roman" w:eastAsia="Times New Roman" w:hAnsi="Times New Roman" w:cs="Times New Roman"/>
          <w:color w:val="000000"/>
          <w:sz w:val="24"/>
          <w:szCs w:val="24"/>
        </w:rPr>
        <w:t> </w:t>
      </w:r>
    </w:p>
    <w:p w14:paraId="4462D806" w14:textId="2C0DD5A7" w:rsidR="009A73E7" w:rsidRPr="009A73E7" w:rsidRDefault="00456B64" w:rsidP="009A73E7">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For at</w:t>
      </w:r>
      <w:r w:rsidR="009A73E7" w:rsidRPr="009A73E7">
        <w:rPr>
          <w:rFonts w:ascii="Times New Roman" w:eastAsia="Times New Roman" w:hAnsi="Times New Roman" w:cs="Times New Roman"/>
          <w:color w:val="000000"/>
          <w:sz w:val="24"/>
          <w:szCs w:val="24"/>
        </w:rPr>
        <w:t xml:space="preserve"> </w:t>
      </w:r>
      <w:r w:rsidR="004E06F2">
        <w:rPr>
          <w:rFonts w:ascii="Times New Roman" w:eastAsia="Times New Roman" w:hAnsi="Times New Roman" w:cs="Times New Roman"/>
          <w:color w:val="000000"/>
          <w:sz w:val="24"/>
          <w:szCs w:val="24"/>
        </w:rPr>
        <w:t>redu</w:t>
      </w:r>
      <w:r>
        <w:rPr>
          <w:rFonts w:ascii="Times New Roman" w:eastAsia="Times New Roman" w:hAnsi="Times New Roman" w:cs="Times New Roman"/>
          <w:color w:val="000000"/>
          <w:sz w:val="24"/>
          <w:szCs w:val="24"/>
        </w:rPr>
        <w:t>c</w:t>
      </w:r>
      <w:r w:rsidR="004E06F2">
        <w:rPr>
          <w:rFonts w:ascii="Times New Roman" w:eastAsia="Times New Roman" w:hAnsi="Times New Roman" w:cs="Times New Roman"/>
          <w:color w:val="000000"/>
          <w:sz w:val="24"/>
          <w:szCs w:val="24"/>
        </w:rPr>
        <w:t>ere</w:t>
      </w:r>
      <w:r w:rsidR="004E06F2" w:rsidRPr="009A73E7">
        <w:rPr>
          <w:rFonts w:ascii="Times New Roman" w:eastAsia="Times New Roman" w:hAnsi="Times New Roman" w:cs="Times New Roman"/>
          <w:color w:val="000000"/>
          <w:sz w:val="24"/>
          <w:szCs w:val="24"/>
        </w:rPr>
        <w:t xml:space="preserve"> </w:t>
      </w:r>
      <w:r w:rsidR="009A73E7" w:rsidRPr="009A73E7">
        <w:rPr>
          <w:rFonts w:ascii="Times New Roman" w:eastAsia="Times New Roman" w:hAnsi="Times New Roman" w:cs="Times New Roman"/>
          <w:color w:val="000000"/>
          <w:sz w:val="24"/>
          <w:szCs w:val="24"/>
        </w:rPr>
        <w:t xml:space="preserve">eller </w:t>
      </w:r>
      <w:r w:rsidR="004E06F2">
        <w:rPr>
          <w:rFonts w:ascii="Times New Roman" w:eastAsia="Times New Roman" w:hAnsi="Times New Roman" w:cs="Times New Roman"/>
          <w:color w:val="000000"/>
          <w:sz w:val="24"/>
          <w:szCs w:val="24"/>
        </w:rPr>
        <w:t>afværge</w:t>
      </w:r>
      <w:r w:rsidR="004E06F2" w:rsidRPr="009A73E7">
        <w:rPr>
          <w:rFonts w:ascii="Times New Roman" w:eastAsia="Times New Roman" w:hAnsi="Times New Roman" w:cs="Times New Roman"/>
          <w:color w:val="000000"/>
          <w:sz w:val="24"/>
          <w:szCs w:val="24"/>
        </w:rPr>
        <w:t xml:space="preserve"> </w:t>
      </w:r>
      <w:r w:rsidR="009A73E7" w:rsidRPr="009A73E7">
        <w:rPr>
          <w:rFonts w:ascii="Times New Roman" w:eastAsia="Times New Roman" w:hAnsi="Times New Roman" w:cs="Times New Roman"/>
          <w:color w:val="000000"/>
          <w:sz w:val="24"/>
          <w:szCs w:val="24"/>
        </w:rPr>
        <w:t xml:space="preserve">projektets påvirkninger </w:t>
      </w:r>
      <w:r>
        <w:rPr>
          <w:rFonts w:ascii="Times New Roman" w:eastAsia="Times New Roman" w:hAnsi="Times New Roman" w:cs="Times New Roman"/>
          <w:color w:val="000000"/>
          <w:sz w:val="24"/>
          <w:szCs w:val="24"/>
        </w:rPr>
        <w:t xml:space="preserve">på </w:t>
      </w:r>
      <w:r w:rsidR="00B23AE3">
        <w:rPr>
          <w:rFonts w:ascii="Times New Roman" w:eastAsia="Times New Roman" w:hAnsi="Times New Roman" w:cs="Times New Roman"/>
          <w:color w:val="000000"/>
          <w:sz w:val="24"/>
          <w:szCs w:val="24"/>
        </w:rPr>
        <w:t>natur og arter</w:t>
      </w:r>
      <w:r>
        <w:rPr>
          <w:rFonts w:ascii="Times New Roman" w:eastAsia="Times New Roman" w:hAnsi="Times New Roman" w:cs="Times New Roman"/>
          <w:color w:val="000000"/>
          <w:sz w:val="24"/>
          <w:szCs w:val="24"/>
        </w:rPr>
        <w:t>, er det en forudsætning</w:t>
      </w:r>
      <w:r w:rsidR="002158C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a</w:t>
      </w:r>
      <w:r w:rsidR="00E5031D">
        <w:rPr>
          <w:rFonts w:ascii="Times New Roman" w:eastAsia="Times New Roman" w:hAnsi="Times New Roman" w:cs="Times New Roman"/>
          <w:color w:val="000000"/>
          <w:sz w:val="24"/>
          <w:szCs w:val="24"/>
        </w:rPr>
        <w:t xml:space="preserve">t </w:t>
      </w:r>
      <w:r w:rsidR="002158CF">
        <w:rPr>
          <w:rFonts w:ascii="Times New Roman" w:eastAsia="Times New Roman" w:hAnsi="Times New Roman" w:cs="Times New Roman"/>
          <w:color w:val="000000"/>
          <w:sz w:val="24"/>
          <w:szCs w:val="24"/>
        </w:rPr>
        <w:t xml:space="preserve">der </w:t>
      </w:r>
      <w:r w:rsidR="00F3544B">
        <w:rPr>
          <w:rFonts w:ascii="Times New Roman" w:eastAsia="Times New Roman" w:hAnsi="Times New Roman" w:cs="Times New Roman"/>
          <w:color w:val="000000"/>
          <w:sz w:val="24"/>
          <w:szCs w:val="24"/>
        </w:rPr>
        <w:t>indarbejdes afværgeforanstaltninger, som beskrevet i det følgende</w:t>
      </w:r>
      <w:r w:rsidR="005163A9" w:rsidDel="00456B64">
        <w:rPr>
          <w:rFonts w:ascii="Times New Roman" w:eastAsia="Times New Roman" w:hAnsi="Times New Roman" w:cs="Times New Roman"/>
          <w:color w:val="000000"/>
          <w:sz w:val="24"/>
          <w:szCs w:val="24"/>
        </w:rPr>
        <w:t>.</w:t>
      </w:r>
    </w:p>
    <w:p w14:paraId="619649F1" w14:textId="77777777" w:rsidR="00825B3C" w:rsidRDefault="00BE3D13" w:rsidP="00BE3D13">
      <w:pPr>
        <w:spacing w:line="276" w:lineRule="auto"/>
        <w:rPr>
          <w:rFonts w:ascii="Times New Roman" w:eastAsia="Times New Roman" w:hAnsi="Times New Roman" w:cs="Times New Roman"/>
          <w:color w:val="000000" w:themeColor="text1"/>
          <w:sz w:val="24"/>
          <w:szCs w:val="24"/>
        </w:rPr>
      </w:pPr>
      <w:r w:rsidRPr="16B7722A">
        <w:rPr>
          <w:rFonts w:ascii="Times New Roman" w:eastAsia="Times New Roman" w:hAnsi="Times New Roman" w:cs="Times New Roman"/>
          <w:color w:val="000000" w:themeColor="text1"/>
          <w:sz w:val="24"/>
          <w:szCs w:val="24"/>
        </w:rPr>
        <w:t xml:space="preserve">Erstatningsnatur for </w:t>
      </w:r>
      <w:r w:rsidR="00F74E35" w:rsidRPr="16B7722A">
        <w:rPr>
          <w:rFonts w:ascii="Times New Roman" w:eastAsia="Times New Roman" w:hAnsi="Times New Roman" w:cs="Times New Roman"/>
          <w:color w:val="000000" w:themeColor="text1"/>
          <w:sz w:val="24"/>
          <w:szCs w:val="24"/>
        </w:rPr>
        <w:t xml:space="preserve">påvirket </w:t>
      </w:r>
      <w:r w:rsidRPr="16B7722A">
        <w:rPr>
          <w:rFonts w:ascii="Times New Roman" w:eastAsia="Times New Roman" w:hAnsi="Times New Roman" w:cs="Times New Roman"/>
          <w:color w:val="000000" w:themeColor="text1"/>
          <w:sz w:val="24"/>
          <w:szCs w:val="24"/>
        </w:rPr>
        <w:t>§</w:t>
      </w:r>
      <w:r w:rsidR="2950709E" w:rsidRPr="16B7722A">
        <w:rPr>
          <w:rFonts w:ascii="Times New Roman" w:eastAsia="Times New Roman" w:hAnsi="Times New Roman" w:cs="Times New Roman"/>
          <w:color w:val="000000" w:themeColor="text1"/>
          <w:sz w:val="24"/>
          <w:szCs w:val="24"/>
        </w:rPr>
        <w:t xml:space="preserve"> </w:t>
      </w:r>
      <w:r w:rsidRPr="16B7722A">
        <w:rPr>
          <w:rFonts w:ascii="Times New Roman" w:eastAsia="Times New Roman" w:hAnsi="Times New Roman" w:cs="Times New Roman"/>
          <w:color w:val="000000" w:themeColor="text1"/>
          <w:sz w:val="24"/>
          <w:szCs w:val="24"/>
        </w:rPr>
        <w:t>3-beskyttet natur</w:t>
      </w:r>
      <w:r w:rsidR="00F74E35" w:rsidRPr="16B7722A">
        <w:rPr>
          <w:rFonts w:ascii="Times New Roman" w:eastAsia="Times New Roman" w:hAnsi="Times New Roman" w:cs="Times New Roman"/>
          <w:color w:val="000000" w:themeColor="text1"/>
          <w:sz w:val="24"/>
          <w:szCs w:val="24"/>
        </w:rPr>
        <w:t>,</w:t>
      </w:r>
      <w:r w:rsidRPr="16B7722A">
        <w:rPr>
          <w:rFonts w:ascii="Times New Roman" w:eastAsia="Times New Roman" w:hAnsi="Times New Roman" w:cs="Times New Roman"/>
          <w:color w:val="000000" w:themeColor="text1"/>
          <w:sz w:val="24"/>
          <w:szCs w:val="24"/>
        </w:rPr>
        <w:t xml:space="preserve"> etableres i nærhed til eksisterende natur</w:t>
      </w:r>
      <w:r w:rsidR="003353DB" w:rsidRPr="16B7722A">
        <w:rPr>
          <w:rFonts w:ascii="Times New Roman" w:eastAsia="Times New Roman" w:hAnsi="Times New Roman" w:cs="Times New Roman"/>
          <w:color w:val="000000" w:themeColor="text1"/>
          <w:sz w:val="24"/>
          <w:szCs w:val="24"/>
        </w:rPr>
        <w:t>,</w:t>
      </w:r>
      <w:r w:rsidRPr="16B7722A">
        <w:rPr>
          <w:rFonts w:ascii="Times New Roman" w:eastAsia="Times New Roman" w:hAnsi="Times New Roman" w:cs="Times New Roman"/>
          <w:color w:val="000000" w:themeColor="text1"/>
          <w:sz w:val="24"/>
          <w:szCs w:val="24"/>
        </w:rPr>
        <w:t xml:space="preserve"> i forholdet </w:t>
      </w:r>
      <w:r w:rsidR="00C817F7" w:rsidRPr="16B7722A">
        <w:rPr>
          <w:rFonts w:ascii="Times New Roman" w:eastAsia="Times New Roman" w:hAnsi="Times New Roman" w:cs="Times New Roman"/>
          <w:color w:val="000000" w:themeColor="text1"/>
          <w:sz w:val="24"/>
          <w:szCs w:val="24"/>
        </w:rPr>
        <w:t xml:space="preserve">minimum </w:t>
      </w:r>
      <w:r w:rsidRPr="16B7722A">
        <w:rPr>
          <w:rFonts w:ascii="Times New Roman" w:eastAsia="Times New Roman" w:hAnsi="Times New Roman" w:cs="Times New Roman"/>
          <w:color w:val="000000" w:themeColor="text1"/>
          <w:sz w:val="24"/>
          <w:szCs w:val="24"/>
        </w:rPr>
        <w:t>1:2</w:t>
      </w:r>
      <w:r w:rsidR="00555960" w:rsidRPr="16B7722A">
        <w:rPr>
          <w:rFonts w:ascii="Times New Roman" w:eastAsia="Times New Roman" w:hAnsi="Times New Roman" w:cs="Times New Roman"/>
          <w:color w:val="000000" w:themeColor="text1"/>
          <w:sz w:val="24"/>
          <w:szCs w:val="24"/>
        </w:rPr>
        <w:t xml:space="preserve"> og i overensstemmelse med kommende dispensationer fra kommunerne</w:t>
      </w:r>
      <w:r w:rsidRPr="16B7722A">
        <w:rPr>
          <w:rFonts w:ascii="Times New Roman" w:eastAsia="Times New Roman" w:hAnsi="Times New Roman" w:cs="Times New Roman"/>
          <w:color w:val="000000" w:themeColor="text1"/>
          <w:sz w:val="24"/>
          <w:szCs w:val="24"/>
        </w:rPr>
        <w:t>.</w:t>
      </w:r>
      <w:r w:rsidR="00825B3C">
        <w:rPr>
          <w:rFonts w:ascii="Times New Roman" w:eastAsia="Times New Roman" w:hAnsi="Times New Roman" w:cs="Times New Roman"/>
          <w:color w:val="000000" w:themeColor="text1"/>
          <w:sz w:val="24"/>
          <w:szCs w:val="24"/>
        </w:rPr>
        <w:t xml:space="preserve"> </w:t>
      </w:r>
    </w:p>
    <w:p w14:paraId="097DA9E4" w14:textId="65C7258C" w:rsidR="00BE3D13" w:rsidRPr="009A73E7" w:rsidRDefault="00825B3C" w:rsidP="00BE3D13">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themeColor="text1"/>
          <w:sz w:val="24"/>
          <w:szCs w:val="24"/>
        </w:rPr>
        <w:t>Fredskov</w:t>
      </w:r>
      <w:r w:rsidR="00EA2FE8">
        <w:rPr>
          <w:rFonts w:ascii="Times New Roman" w:eastAsia="Times New Roman" w:hAnsi="Times New Roman" w:cs="Times New Roman"/>
          <w:color w:val="000000" w:themeColor="text1"/>
          <w:sz w:val="24"/>
          <w:szCs w:val="24"/>
        </w:rPr>
        <w:t>spligtige arealer</w:t>
      </w:r>
      <w:r>
        <w:rPr>
          <w:rFonts w:ascii="Times New Roman" w:eastAsia="Times New Roman" w:hAnsi="Times New Roman" w:cs="Times New Roman"/>
          <w:color w:val="000000" w:themeColor="text1"/>
          <w:sz w:val="24"/>
          <w:szCs w:val="24"/>
        </w:rPr>
        <w:t xml:space="preserve"> erstattes i forhold 1:2 og i overensstemmelse med kommende dispensationer</w:t>
      </w:r>
      <w:r w:rsidR="00873FCF">
        <w:rPr>
          <w:rFonts w:ascii="Times New Roman" w:eastAsia="Times New Roman" w:hAnsi="Times New Roman" w:cs="Times New Roman"/>
          <w:color w:val="000000" w:themeColor="text1"/>
          <w:sz w:val="24"/>
          <w:szCs w:val="24"/>
        </w:rPr>
        <w:t xml:space="preserve"> i henhold</w:t>
      </w:r>
      <w:r w:rsidR="00AF5576">
        <w:rPr>
          <w:rFonts w:ascii="Times New Roman" w:eastAsia="Times New Roman" w:hAnsi="Times New Roman" w:cs="Times New Roman"/>
          <w:color w:val="000000" w:themeColor="text1"/>
          <w:sz w:val="24"/>
          <w:szCs w:val="24"/>
        </w:rPr>
        <w:t xml:space="preserve"> til skovloven</w:t>
      </w:r>
      <w:r>
        <w:rPr>
          <w:rFonts w:ascii="Times New Roman" w:eastAsia="Times New Roman" w:hAnsi="Times New Roman" w:cs="Times New Roman"/>
          <w:color w:val="000000" w:themeColor="text1"/>
          <w:sz w:val="24"/>
          <w:szCs w:val="24"/>
        </w:rPr>
        <w:t xml:space="preserve">. </w:t>
      </w:r>
    </w:p>
    <w:p w14:paraId="5A421E80" w14:textId="0E1E5DBA" w:rsidR="009A73E7" w:rsidRPr="009A73E7" w:rsidRDefault="00256754" w:rsidP="009A73E7">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Inden nedrivning af </w:t>
      </w:r>
      <w:r w:rsidR="009A73E7" w:rsidRPr="16B7722A">
        <w:rPr>
          <w:rFonts w:ascii="Times New Roman" w:eastAsia="Times New Roman" w:hAnsi="Times New Roman" w:cs="Times New Roman"/>
          <w:color w:val="000000" w:themeColor="text1"/>
          <w:sz w:val="24"/>
          <w:szCs w:val="24"/>
        </w:rPr>
        <w:t xml:space="preserve">huse </w:t>
      </w:r>
      <w:r w:rsidR="000A208F" w:rsidRPr="16B7722A">
        <w:rPr>
          <w:rFonts w:ascii="Times New Roman" w:eastAsia="Times New Roman" w:hAnsi="Times New Roman" w:cs="Times New Roman"/>
          <w:color w:val="000000" w:themeColor="text1"/>
          <w:sz w:val="24"/>
          <w:szCs w:val="24"/>
        </w:rPr>
        <w:t>eller fældning af træer</w:t>
      </w:r>
      <w:r w:rsidR="009A73E7" w:rsidRPr="16B7722A">
        <w:rPr>
          <w:rFonts w:ascii="Times New Roman" w:eastAsia="Times New Roman" w:hAnsi="Times New Roman" w:cs="Times New Roman"/>
          <w:color w:val="000000" w:themeColor="text1"/>
          <w:sz w:val="24"/>
          <w:szCs w:val="24"/>
        </w:rPr>
        <w:t xml:space="preserve">, </w:t>
      </w:r>
      <w:r w:rsidR="00182D98" w:rsidRPr="16B7722A">
        <w:rPr>
          <w:rFonts w:ascii="Times New Roman" w:eastAsia="Times New Roman" w:hAnsi="Times New Roman" w:cs="Times New Roman"/>
          <w:color w:val="000000" w:themeColor="text1"/>
          <w:sz w:val="24"/>
          <w:szCs w:val="24"/>
        </w:rPr>
        <w:t xml:space="preserve">der potentielt kan udgøre levesteder for flagermus, </w:t>
      </w:r>
      <w:r w:rsidR="009A73E7" w:rsidRPr="16B7722A">
        <w:rPr>
          <w:rFonts w:ascii="Times New Roman" w:eastAsia="Times New Roman" w:hAnsi="Times New Roman" w:cs="Times New Roman"/>
          <w:color w:val="000000" w:themeColor="text1"/>
          <w:sz w:val="24"/>
          <w:szCs w:val="24"/>
        </w:rPr>
        <w:t xml:space="preserve">skal de </w:t>
      </w:r>
      <w:r w:rsidR="001B54C8" w:rsidRPr="16B7722A">
        <w:rPr>
          <w:rFonts w:ascii="Times New Roman" w:eastAsia="Times New Roman" w:hAnsi="Times New Roman" w:cs="Times New Roman"/>
          <w:color w:val="000000" w:themeColor="text1"/>
          <w:sz w:val="24"/>
          <w:szCs w:val="24"/>
        </w:rPr>
        <w:t>pågældende huse eller træer</w:t>
      </w:r>
      <w:r w:rsidR="009A73E7" w:rsidRPr="16B7722A">
        <w:rPr>
          <w:rFonts w:ascii="Times New Roman" w:eastAsia="Times New Roman" w:hAnsi="Times New Roman" w:cs="Times New Roman"/>
          <w:color w:val="000000" w:themeColor="text1"/>
          <w:sz w:val="24"/>
          <w:szCs w:val="24"/>
        </w:rPr>
        <w:t xml:space="preserve"> </w:t>
      </w:r>
      <w:r w:rsidR="003B078A" w:rsidRPr="16B7722A">
        <w:rPr>
          <w:rFonts w:ascii="Times New Roman" w:eastAsia="Times New Roman" w:hAnsi="Times New Roman" w:cs="Times New Roman"/>
          <w:color w:val="000000" w:themeColor="text1"/>
          <w:sz w:val="24"/>
          <w:szCs w:val="24"/>
        </w:rPr>
        <w:t>i god tid</w:t>
      </w:r>
      <w:r w:rsidR="001234E7" w:rsidRPr="16B7722A">
        <w:rPr>
          <w:rFonts w:ascii="Times New Roman" w:eastAsia="Times New Roman" w:hAnsi="Times New Roman" w:cs="Times New Roman"/>
          <w:color w:val="000000" w:themeColor="text1"/>
          <w:sz w:val="24"/>
          <w:szCs w:val="24"/>
        </w:rPr>
        <w:t xml:space="preserve"> inden</w:t>
      </w:r>
      <w:r w:rsidR="009A73E7" w:rsidRPr="16B7722A">
        <w:rPr>
          <w:rFonts w:ascii="Times New Roman" w:eastAsia="Times New Roman" w:hAnsi="Times New Roman" w:cs="Times New Roman"/>
          <w:color w:val="000000" w:themeColor="text1"/>
          <w:sz w:val="24"/>
          <w:szCs w:val="24"/>
        </w:rPr>
        <w:t xml:space="preserve"> </w:t>
      </w:r>
      <w:r w:rsidR="00A7020C" w:rsidRPr="16B7722A">
        <w:rPr>
          <w:rFonts w:ascii="Times New Roman" w:eastAsia="Times New Roman" w:hAnsi="Times New Roman" w:cs="Times New Roman"/>
          <w:color w:val="000000" w:themeColor="text1"/>
          <w:sz w:val="24"/>
          <w:szCs w:val="24"/>
        </w:rPr>
        <w:t>undersøge</w:t>
      </w:r>
      <w:r w:rsidR="00BB54AA" w:rsidRPr="16B7722A">
        <w:rPr>
          <w:rFonts w:ascii="Times New Roman" w:eastAsia="Times New Roman" w:hAnsi="Times New Roman" w:cs="Times New Roman"/>
          <w:color w:val="000000" w:themeColor="text1"/>
          <w:sz w:val="24"/>
          <w:szCs w:val="24"/>
        </w:rPr>
        <w:t>s for flagermus</w:t>
      </w:r>
      <w:r w:rsidR="00CE7342" w:rsidRPr="16B7722A">
        <w:rPr>
          <w:rFonts w:ascii="Times New Roman" w:eastAsia="Times New Roman" w:hAnsi="Times New Roman" w:cs="Times New Roman"/>
          <w:color w:val="000000" w:themeColor="text1"/>
          <w:sz w:val="24"/>
          <w:szCs w:val="24"/>
        </w:rPr>
        <w:t xml:space="preserve">. </w:t>
      </w:r>
      <w:r w:rsidR="00E96716" w:rsidRPr="16B7722A">
        <w:rPr>
          <w:rFonts w:ascii="Times New Roman" w:eastAsia="Times New Roman" w:hAnsi="Times New Roman" w:cs="Times New Roman"/>
          <w:color w:val="000000" w:themeColor="text1"/>
          <w:sz w:val="24"/>
          <w:szCs w:val="24"/>
        </w:rPr>
        <w:lastRenderedPageBreak/>
        <w:t>Dette sikre</w:t>
      </w:r>
      <w:r w:rsidR="00182D98" w:rsidRPr="16B7722A">
        <w:rPr>
          <w:rFonts w:ascii="Times New Roman" w:eastAsia="Times New Roman" w:hAnsi="Times New Roman" w:cs="Times New Roman"/>
          <w:color w:val="000000" w:themeColor="text1"/>
          <w:sz w:val="24"/>
          <w:szCs w:val="24"/>
        </w:rPr>
        <w:t>r</w:t>
      </w:r>
      <w:r w:rsidR="00E96716" w:rsidRPr="16B7722A">
        <w:rPr>
          <w:rFonts w:ascii="Times New Roman" w:eastAsia="Times New Roman" w:hAnsi="Times New Roman" w:cs="Times New Roman"/>
          <w:color w:val="000000" w:themeColor="text1"/>
          <w:sz w:val="24"/>
          <w:szCs w:val="24"/>
        </w:rPr>
        <w:t xml:space="preserve"> </w:t>
      </w:r>
      <w:r w:rsidR="006878DB" w:rsidRPr="16B7722A">
        <w:rPr>
          <w:rFonts w:ascii="Times New Roman" w:eastAsia="Times New Roman" w:hAnsi="Times New Roman" w:cs="Times New Roman"/>
          <w:color w:val="000000" w:themeColor="text1"/>
          <w:sz w:val="24"/>
          <w:szCs w:val="24"/>
        </w:rPr>
        <w:t xml:space="preserve">korrekt udslusning </w:t>
      </w:r>
      <w:r w:rsidR="00E96716" w:rsidRPr="16B7722A">
        <w:rPr>
          <w:rFonts w:ascii="Times New Roman" w:eastAsia="Times New Roman" w:hAnsi="Times New Roman" w:cs="Times New Roman"/>
          <w:color w:val="000000" w:themeColor="text1"/>
          <w:sz w:val="24"/>
          <w:szCs w:val="24"/>
        </w:rPr>
        <w:t>og fældning</w:t>
      </w:r>
      <w:r w:rsidR="009736FD" w:rsidRPr="16B7722A">
        <w:rPr>
          <w:rFonts w:ascii="Times New Roman" w:eastAsia="Times New Roman" w:hAnsi="Times New Roman" w:cs="Times New Roman"/>
          <w:color w:val="000000" w:themeColor="text1"/>
          <w:sz w:val="24"/>
          <w:szCs w:val="24"/>
        </w:rPr>
        <w:t xml:space="preserve"> med henblik på </w:t>
      </w:r>
      <w:r w:rsidR="006878DB" w:rsidRPr="16B7722A">
        <w:rPr>
          <w:rFonts w:ascii="Times New Roman" w:eastAsia="Times New Roman" w:hAnsi="Times New Roman" w:cs="Times New Roman"/>
          <w:color w:val="000000" w:themeColor="text1"/>
          <w:sz w:val="24"/>
          <w:szCs w:val="24"/>
        </w:rPr>
        <w:t>beskyttelse af individer</w:t>
      </w:r>
      <w:r w:rsidR="009F034D" w:rsidRPr="16B7722A">
        <w:rPr>
          <w:rFonts w:ascii="Times New Roman" w:eastAsia="Times New Roman" w:hAnsi="Times New Roman" w:cs="Times New Roman"/>
          <w:color w:val="000000" w:themeColor="text1"/>
          <w:sz w:val="24"/>
          <w:szCs w:val="24"/>
        </w:rPr>
        <w:t>.</w:t>
      </w:r>
      <w:r w:rsidR="006878DB" w:rsidRPr="16B7722A">
        <w:rPr>
          <w:rFonts w:ascii="Times New Roman" w:eastAsia="Times New Roman" w:hAnsi="Times New Roman" w:cs="Times New Roman"/>
          <w:color w:val="000000" w:themeColor="text1"/>
          <w:sz w:val="24"/>
          <w:szCs w:val="24"/>
        </w:rPr>
        <w:t xml:space="preserve"> </w:t>
      </w:r>
      <w:r w:rsidR="007C19EC" w:rsidRPr="16B7722A">
        <w:rPr>
          <w:rFonts w:ascii="Times New Roman" w:eastAsia="Times New Roman" w:hAnsi="Times New Roman" w:cs="Times New Roman"/>
          <w:color w:val="000000" w:themeColor="text1"/>
          <w:sz w:val="24"/>
          <w:szCs w:val="24"/>
        </w:rPr>
        <w:t>Samtidig</w:t>
      </w:r>
      <w:r w:rsidR="00CE7342" w:rsidRPr="16B7722A">
        <w:rPr>
          <w:rFonts w:ascii="Times New Roman" w:eastAsia="Times New Roman" w:hAnsi="Times New Roman" w:cs="Times New Roman"/>
          <w:color w:val="000000" w:themeColor="text1"/>
          <w:sz w:val="24"/>
          <w:szCs w:val="24"/>
        </w:rPr>
        <w:t xml:space="preserve"> </w:t>
      </w:r>
      <w:bookmarkStart w:id="126" w:name="_Hlk164766776"/>
      <w:r w:rsidR="0046087A" w:rsidRPr="16B7722A">
        <w:rPr>
          <w:rFonts w:ascii="Times New Roman" w:eastAsia="Times New Roman" w:hAnsi="Times New Roman" w:cs="Times New Roman"/>
          <w:color w:val="000000" w:themeColor="text1"/>
          <w:sz w:val="24"/>
          <w:szCs w:val="24"/>
        </w:rPr>
        <w:t>afklare</w:t>
      </w:r>
      <w:r w:rsidR="007C19EC" w:rsidRPr="16B7722A">
        <w:rPr>
          <w:rFonts w:ascii="Times New Roman" w:eastAsia="Times New Roman" w:hAnsi="Times New Roman" w:cs="Times New Roman"/>
          <w:color w:val="000000" w:themeColor="text1"/>
          <w:sz w:val="24"/>
          <w:szCs w:val="24"/>
        </w:rPr>
        <w:t>s</w:t>
      </w:r>
      <w:r w:rsidR="4D3C763B" w:rsidRPr="16B7722A">
        <w:rPr>
          <w:rFonts w:ascii="Times New Roman" w:eastAsia="Times New Roman" w:hAnsi="Times New Roman" w:cs="Times New Roman"/>
          <w:color w:val="000000" w:themeColor="text1"/>
          <w:sz w:val="24"/>
          <w:szCs w:val="24"/>
        </w:rPr>
        <w:t>,</w:t>
      </w:r>
      <w:r w:rsidR="0046087A" w:rsidRPr="16B7722A">
        <w:rPr>
          <w:rFonts w:ascii="Times New Roman" w:eastAsia="Times New Roman" w:hAnsi="Times New Roman" w:cs="Times New Roman"/>
          <w:color w:val="000000" w:themeColor="text1"/>
          <w:sz w:val="24"/>
          <w:szCs w:val="24"/>
        </w:rPr>
        <w:t xml:space="preserve"> hvilke arter af flagermus der eventuelt findes i de pågældende bygninger og træer, </w:t>
      </w:r>
      <w:r w:rsidR="00CE7342" w:rsidRPr="16B7722A">
        <w:rPr>
          <w:rFonts w:ascii="Times New Roman" w:eastAsia="Times New Roman" w:hAnsi="Times New Roman" w:cs="Times New Roman"/>
          <w:color w:val="000000" w:themeColor="text1"/>
          <w:sz w:val="24"/>
          <w:szCs w:val="24"/>
        </w:rPr>
        <w:t>hvorved</w:t>
      </w:r>
      <w:r w:rsidR="0046087A" w:rsidRPr="16B7722A">
        <w:rPr>
          <w:rFonts w:ascii="Times New Roman" w:eastAsia="Times New Roman" w:hAnsi="Times New Roman" w:cs="Times New Roman"/>
          <w:color w:val="000000" w:themeColor="text1"/>
          <w:sz w:val="24"/>
          <w:szCs w:val="24"/>
        </w:rPr>
        <w:t xml:space="preserve"> der kan </w:t>
      </w:r>
      <w:r w:rsidR="00713F80" w:rsidRPr="16B7722A">
        <w:rPr>
          <w:rFonts w:ascii="Times New Roman" w:eastAsia="Times New Roman" w:hAnsi="Times New Roman" w:cs="Times New Roman"/>
          <w:color w:val="000000" w:themeColor="text1"/>
          <w:sz w:val="24"/>
          <w:szCs w:val="24"/>
        </w:rPr>
        <w:t>vurderes</w:t>
      </w:r>
      <w:r w:rsidR="00270148" w:rsidRPr="16B7722A">
        <w:rPr>
          <w:rFonts w:ascii="Times New Roman" w:eastAsia="Times New Roman" w:hAnsi="Times New Roman" w:cs="Times New Roman"/>
          <w:color w:val="000000" w:themeColor="text1"/>
          <w:sz w:val="24"/>
          <w:szCs w:val="24"/>
        </w:rPr>
        <w:t>,</w:t>
      </w:r>
      <w:r w:rsidR="00713F80" w:rsidRPr="16B7722A">
        <w:rPr>
          <w:rFonts w:ascii="Times New Roman" w:eastAsia="Times New Roman" w:hAnsi="Times New Roman" w:cs="Times New Roman"/>
          <w:color w:val="000000" w:themeColor="text1"/>
          <w:sz w:val="24"/>
          <w:szCs w:val="24"/>
        </w:rPr>
        <w:t xml:space="preserve"> hvilke</w:t>
      </w:r>
      <w:r w:rsidR="0046087A" w:rsidRPr="16B7722A">
        <w:rPr>
          <w:rFonts w:ascii="Times New Roman" w:eastAsia="Times New Roman" w:hAnsi="Times New Roman" w:cs="Times New Roman"/>
          <w:color w:val="000000" w:themeColor="text1"/>
          <w:sz w:val="24"/>
          <w:szCs w:val="24"/>
        </w:rPr>
        <w:t xml:space="preserve"> afværgeforanstaltninger</w:t>
      </w:r>
      <w:r w:rsidR="00713F80" w:rsidRPr="16B7722A">
        <w:rPr>
          <w:rFonts w:ascii="Times New Roman" w:eastAsia="Times New Roman" w:hAnsi="Times New Roman" w:cs="Times New Roman"/>
          <w:color w:val="000000" w:themeColor="text1"/>
          <w:sz w:val="24"/>
          <w:szCs w:val="24"/>
        </w:rPr>
        <w:t xml:space="preserve"> der vil være korrekte i forhold til </w:t>
      </w:r>
      <w:r w:rsidR="0046087A" w:rsidRPr="16B7722A">
        <w:rPr>
          <w:rFonts w:ascii="Times New Roman" w:eastAsia="Times New Roman" w:hAnsi="Times New Roman" w:cs="Times New Roman"/>
          <w:color w:val="000000" w:themeColor="text1"/>
          <w:sz w:val="24"/>
          <w:szCs w:val="24"/>
        </w:rPr>
        <w:t xml:space="preserve">fjernelse af levesteder. </w:t>
      </w:r>
      <w:r w:rsidR="004729C6" w:rsidRPr="16B7722A">
        <w:rPr>
          <w:rFonts w:ascii="Times New Roman" w:eastAsia="Times New Roman" w:hAnsi="Times New Roman" w:cs="Times New Roman"/>
          <w:color w:val="000000" w:themeColor="text1"/>
          <w:sz w:val="24"/>
          <w:szCs w:val="24"/>
        </w:rPr>
        <w:t>Påvirkning af levesteder i træer afværges ved, at der for hvert flagermusegnet træ vil ske veteranisering i forholdet 1:2</w:t>
      </w:r>
      <w:r w:rsidR="00034A94" w:rsidRPr="16B7722A">
        <w:rPr>
          <w:rFonts w:ascii="Times New Roman" w:eastAsia="Times New Roman" w:hAnsi="Times New Roman" w:cs="Times New Roman"/>
          <w:color w:val="000000" w:themeColor="text1"/>
          <w:sz w:val="24"/>
          <w:szCs w:val="24"/>
        </w:rPr>
        <w:t>, samt fredning af et træ</w:t>
      </w:r>
      <w:r w:rsidR="63BD5DFF" w:rsidRPr="29595C25">
        <w:rPr>
          <w:rFonts w:ascii="Times New Roman" w:eastAsia="Times New Roman" w:hAnsi="Times New Roman" w:cs="Times New Roman"/>
          <w:color w:val="000000" w:themeColor="text1"/>
          <w:sz w:val="24"/>
          <w:szCs w:val="24"/>
        </w:rPr>
        <w:t xml:space="preserve">, inden </w:t>
      </w:r>
      <w:r w:rsidR="63BD5DFF" w:rsidRPr="19CCECD6">
        <w:rPr>
          <w:rFonts w:ascii="Times New Roman" w:eastAsia="Times New Roman" w:hAnsi="Times New Roman" w:cs="Times New Roman"/>
          <w:color w:val="000000" w:themeColor="text1"/>
          <w:sz w:val="24"/>
          <w:szCs w:val="24"/>
        </w:rPr>
        <w:t>træerne fældes</w:t>
      </w:r>
      <w:r w:rsidR="00034A94" w:rsidRPr="19CCECD6">
        <w:rPr>
          <w:rFonts w:ascii="Times New Roman" w:eastAsia="Times New Roman" w:hAnsi="Times New Roman" w:cs="Times New Roman"/>
          <w:color w:val="000000" w:themeColor="text1"/>
          <w:sz w:val="24"/>
          <w:szCs w:val="24"/>
        </w:rPr>
        <w:t>.</w:t>
      </w:r>
      <w:r w:rsidR="00034A94" w:rsidRPr="16B7722A">
        <w:rPr>
          <w:rFonts w:ascii="Times New Roman" w:eastAsia="Times New Roman" w:hAnsi="Times New Roman" w:cs="Times New Roman"/>
          <w:color w:val="000000" w:themeColor="text1"/>
          <w:sz w:val="24"/>
          <w:szCs w:val="24"/>
        </w:rPr>
        <w:t xml:space="preserve"> </w:t>
      </w:r>
      <w:r w:rsidR="00F170C6">
        <w:rPr>
          <w:rFonts w:ascii="Times New Roman" w:eastAsia="Times New Roman" w:hAnsi="Times New Roman" w:cs="Times New Roman"/>
          <w:color w:val="000000" w:themeColor="text1"/>
          <w:sz w:val="24"/>
          <w:szCs w:val="24"/>
        </w:rPr>
        <w:t>Ved p</w:t>
      </w:r>
      <w:r w:rsidR="37546F53" w:rsidRPr="5E1B6945">
        <w:rPr>
          <w:rFonts w:ascii="Times New Roman" w:eastAsia="Times New Roman" w:hAnsi="Times New Roman" w:cs="Times New Roman"/>
          <w:color w:val="000000" w:themeColor="text1"/>
          <w:sz w:val="24"/>
          <w:szCs w:val="24"/>
        </w:rPr>
        <w:t xml:space="preserve">åvirkning af levesteder i </w:t>
      </w:r>
      <w:r w:rsidR="56993FAC" w:rsidRPr="136EACD7">
        <w:rPr>
          <w:rFonts w:ascii="Times New Roman" w:eastAsia="Times New Roman" w:hAnsi="Times New Roman" w:cs="Times New Roman"/>
          <w:color w:val="000000" w:themeColor="text1"/>
          <w:sz w:val="24"/>
          <w:szCs w:val="24"/>
        </w:rPr>
        <w:t>bygni</w:t>
      </w:r>
      <w:r w:rsidR="2123C4CD" w:rsidRPr="136EACD7">
        <w:rPr>
          <w:rFonts w:ascii="Times New Roman" w:eastAsia="Times New Roman" w:hAnsi="Times New Roman" w:cs="Times New Roman"/>
          <w:color w:val="000000" w:themeColor="text1"/>
          <w:sz w:val="24"/>
          <w:szCs w:val="24"/>
        </w:rPr>
        <w:t>n</w:t>
      </w:r>
      <w:r w:rsidR="56993FAC" w:rsidRPr="136EACD7">
        <w:rPr>
          <w:rFonts w:ascii="Times New Roman" w:eastAsia="Times New Roman" w:hAnsi="Times New Roman" w:cs="Times New Roman"/>
          <w:color w:val="000000" w:themeColor="text1"/>
          <w:sz w:val="24"/>
          <w:szCs w:val="24"/>
        </w:rPr>
        <w:t>ger</w:t>
      </w:r>
      <w:r w:rsidR="37546F53" w:rsidRPr="5E1B6945">
        <w:rPr>
          <w:rFonts w:ascii="Times New Roman" w:eastAsia="Times New Roman" w:hAnsi="Times New Roman" w:cs="Times New Roman"/>
          <w:color w:val="000000" w:themeColor="text1"/>
          <w:sz w:val="24"/>
          <w:szCs w:val="24"/>
        </w:rPr>
        <w:t xml:space="preserve">, vurderes </w:t>
      </w:r>
      <w:r w:rsidR="39393C9A" w:rsidRPr="136EACD7">
        <w:rPr>
          <w:rFonts w:ascii="Times New Roman" w:eastAsia="Times New Roman" w:hAnsi="Times New Roman" w:cs="Times New Roman"/>
          <w:color w:val="000000" w:themeColor="text1"/>
          <w:sz w:val="24"/>
          <w:szCs w:val="24"/>
        </w:rPr>
        <w:t xml:space="preserve">afværgeforanstaltninger </w:t>
      </w:r>
      <w:r w:rsidR="37546F53" w:rsidRPr="5E1B6945">
        <w:rPr>
          <w:rFonts w:ascii="Times New Roman" w:eastAsia="Times New Roman" w:hAnsi="Times New Roman" w:cs="Times New Roman"/>
          <w:color w:val="000000" w:themeColor="text1"/>
          <w:sz w:val="24"/>
          <w:szCs w:val="24"/>
        </w:rPr>
        <w:t xml:space="preserve">konkret </w:t>
      </w:r>
      <w:r w:rsidR="7958815F" w:rsidRPr="136EACD7">
        <w:rPr>
          <w:rFonts w:ascii="Times New Roman" w:eastAsia="Times New Roman" w:hAnsi="Times New Roman" w:cs="Times New Roman"/>
          <w:color w:val="000000" w:themeColor="text1"/>
          <w:sz w:val="24"/>
          <w:szCs w:val="24"/>
        </w:rPr>
        <w:t xml:space="preserve">for den enkelte art. </w:t>
      </w:r>
      <w:r w:rsidR="1A72CC73" w:rsidRPr="136EACD7">
        <w:rPr>
          <w:rFonts w:ascii="Times New Roman" w:eastAsia="Times New Roman" w:hAnsi="Times New Roman" w:cs="Times New Roman"/>
          <w:color w:val="000000" w:themeColor="text1"/>
          <w:sz w:val="24"/>
          <w:szCs w:val="24"/>
        </w:rPr>
        <w:t xml:space="preserve">Ved </w:t>
      </w:r>
      <w:r w:rsidR="21037F0A" w:rsidRPr="26056C52">
        <w:rPr>
          <w:rFonts w:ascii="Times New Roman" w:eastAsia="Times New Roman" w:hAnsi="Times New Roman" w:cs="Times New Roman"/>
          <w:color w:val="000000" w:themeColor="text1"/>
          <w:sz w:val="24"/>
          <w:szCs w:val="24"/>
        </w:rPr>
        <w:t xml:space="preserve">påvirkning </w:t>
      </w:r>
      <w:r w:rsidR="0230204C" w:rsidRPr="136EACD7">
        <w:rPr>
          <w:rFonts w:ascii="Times New Roman" w:eastAsia="Times New Roman" w:hAnsi="Times New Roman" w:cs="Times New Roman"/>
          <w:color w:val="000000" w:themeColor="text1"/>
          <w:sz w:val="24"/>
          <w:szCs w:val="24"/>
        </w:rPr>
        <w:t>på</w:t>
      </w:r>
      <w:r w:rsidR="21037F0A" w:rsidRPr="26056C52">
        <w:rPr>
          <w:rFonts w:ascii="Times New Roman" w:eastAsia="Times New Roman" w:hAnsi="Times New Roman" w:cs="Times New Roman"/>
          <w:color w:val="000000" w:themeColor="text1"/>
          <w:sz w:val="24"/>
          <w:szCs w:val="24"/>
        </w:rPr>
        <w:t xml:space="preserve"> </w:t>
      </w:r>
      <w:r w:rsidR="21037F0A" w:rsidRPr="6D1F27C1">
        <w:rPr>
          <w:rFonts w:ascii="Times New Roman" w:eastAsia="Times New Roman" w:hAnsi="Times New Roman" w:cs="Times New Roman"/>
          <w:color w:val="000000" w:themeColor="text1"/>
          <w:sz w:val="24"/>
          <w:szCs w:val="24"/>
        </w:rPr>
        <w:t xml:space="preserve">arter der </w:t>
      </w:r>
      <w:r w:rsidR="21037F0A" w:rsidRPr="3586CCE7">
        <w:rPr>
          <w:rFonts w:ascii="Times New Roman" w:eastAsia="Times New Roman" w:hAnsi="Times New Roman" w:cs="Times New Roman"/>
          <w:color w:val="000000" w:themeColor="text1"/>
          <w:sz w:val="24"/>
          <w:szCs w:val="24"/>
        </w:rPr>
        <w:t xml:space="preserve">både anvender </w:t>
      </w:r>
      <w:r w:rsidR="5BC246E0" w:rsidRPr="136EACD7">
        <w:rPr>
          <w:rFonts w:ascii="Times New Roman" w:eastAsia="Times New Roman" w:hAnsi="Times New Roman" w:cs="Times New Roman"/>
          <w:color w:val="000000" w:themeColor="text1"/>
          <w:sz w:val="24"/>
          <w:szCs w:val="24"/>
        </w:rPr>
        <w:t>bygni</w:t>
      </w:r>
      <w:r w:rsidR="12A84476" w:rsidRPr="136EACD7">
        <w:rPr>
          <w:rFonts w:ascii="Times New Roman" w:eastAsia="Times New Roman" w:hAnsi="Times New Roman" w:cs="Times New Roman"/>
          <w:color w:val="000000" w:themeColor="text1"/>
          <w:sz w:val="24"/>
          <w:szCs w:val="24"/>
        </w:rPr>
        <w:t>n</w:t>
      </w:r>
      <w:r w:rsidR="5BC246E0" w:rsidRPr="136EACD7">
        <w:rPr>
          <w:rFonts w:ascii="Times New Roman" w:eastAsia="Times New Roman" w:hAnsi="Times New Roman" w:cs="Times New Roman"/>
          <w:color w:val="000000" w:themeColor="text1"/>
          <w:sz w:val="24"/>
          <w:szCs w:val="24"/>
        </w:rPr>
        <w:t>ger</w:t>
      </w:r>
      <w:r w:rsidR="21037F0A" w:rsidRPr="3586CCE7">
        <w:rPr>
          <w:rFonts w:ascii="Times New Roman" w:eastAsia="Times New Roman" w:hAnsi="Times New Roman" w:cs="Times New Roman"/>
          <w:color w:val="000000" w:themeColor="text1"/>
          <w:sz w:val="24"/>
          <w:szCs w:val="24"/>
        </w:rPr>
        <w:t xml:space="preserve"> og </w:t>
      </w:r>
      <w:r w:rsidR="21037F0A" w:rsidRPr="26056C52">
        <w:rPr>
          <w:rFonts w:ascii="Times New Roman" w:eastAsia="Times New Roman" w:hAnsi="Times New Roman" w:cs="Times New Roman"/>
          <w:color w:val="000000" w:themeColor="text1"/>
          <w:sz w:val="24"/>
          <w:szCs w:val="24"/>
        </w:rPr>
        <w:t>træer</w:t>
      </w:r>
      <w:r w:rsidR="4FEC6612" w:rsidRPr="136EACD7">
        <w:rPr>
          <w:rFonts w:ascii="Times New Roman" w:eastAsia="Times New Roman" w:hAnsi="Times New Roman" w:cs="Times New Roman"/>
          <w:color w:val="000000" w:themeColor="text1"/>
          <w:sz w:val="24"/>
          <w:szCs w:val="24"/>
        </w:rPr>
        <w:t xml:space="preserve"> som levested</w:t>
      </w:r>
      <w:r w:rsidR="21037F0A" w:rsidRPr="136EACD7">
        <w:rPr>
          <w:rFonts w:ascii="Times New Roman" w:eastAsia="Times New Roman" w:hAnsi="Times New Roman" w:cs="Times New Roman"/>
          <w:color w:val="000000" w:themeColor="text1"/>
          <w:sz w:val="24"/>
          <w:szCs w:val="24"/>
        </w:rPr>
        <w:t xml:space="preserve">, </w:t>
      </w:r>
      <w:r w:rsidR="21037F0A" w:rsidRPr="24B8E1B9">
        <w:rPr>
          <w:rFonts w:ascii="Times New Roman" w:eastAsia="Times New Roman" w:hAnsi="Times New Roman" w:cs="Times New Roman"/>
          <w:color w:val="000000" w:themeColor="text1"/>
          <w:sz w:val="24"/>
          <w:szCs w:val="24"/>
        </w:rPr>
        <w:t>afværges</w:t>
      </w:r>
      <w:r w:rsidR="21037F0A" w:rsidRPr="26056C52">
        <w:rPr>
          <w:rFonts w:ascii="Times New Roman" w:eastAsia="Times New Roman" w:hAnsi="Times New Roman" w:cs="Times New Roman"/>
          <w:color w:val="000000" w:themeColor="text1"/>
          <w:sz w:val="24"/>
          <w:szCs w:val="24"/>
        </w:rPr>
        <w:t xml:space="preserve"> </w:t>
      </w:r>
      <w:r w:rsidR="2C658B18" w:rsidRPr="136EACD7">
        <w:rPr>
          <w:rFonts w:ascii="Times New Roman" w:eastAsia="Times New Roman" w:hAnsi="Times New Roman" w:cs="Times New Roman"/>
          <w:color w:val="000000" w:themeColor="text1"/>
          <w:sz w:val="24"/>
          <w:szCs w:val="24"/>
        </w:rPr>
        <w:t xml:space="preserve">påvirkningen </w:t>
      </w:r>
      <w:r w:rsidR="21037F0A" w:rsidRPr="26056C52">
        <w:rPr>
          <w:rFonts w:ascii="Times New Roman" w:eastAsia="Times New Roman" w:hAnsi="Times New Roman" w:cs="Times New Roman"/>
          <w:color w:val="000000" w:themeColor="text1"/>
          <w:sz w:val="24"/>
          <w:szCs w:val="24"/>
        </w:rPr>
        <w:t>ved</w:t>
      </w:r>
      <w:r w:rsidR="6A0316F7" w:rsidRPr="26056C52">
        <w:rPr>
          <w:rFonts w:ascii="Times New Roman" w:eastAsia="Times New Roman" w:hAnsi="Times New Roman" w:cs="Times New Roman"/>
          <w:color w:val="000000" w:themeColor="text1"/>
          <w:sz w:val="24"/>
          <w:szCs w:val="24"/>
        </w:rPr>
        <w:t xml:space="preserve"> veteranisering af træer</w:t>
      </w:r>
      <w:r w:rsidR="7154C091" w:rsidRPr="136EACD7">
        <w:rPr>
          <w:rFonts w:ascii="Times New Roman" w:eastAsia="Times New Roman" w:hAnsi="Times New Roman" w:cs="Times New Roman"/>
          <w:color w:val="000000" w:themeColor="text1"/>
          <w:sz w:val="24"/>
          <w:szCs w:val="24"/>
        </w:rPr>
        <w:t>.</w:t>
      </w:r>
      <w:r w:rsidR="16BEAB25" w:rsidRPr="136EACD7">
        <w:rPr>
          <w:rFonts w:ascii="Times New Roman" w:eastAsia="Times New Roman" w:hAnsi="Times New Roman" w:cs="Times New Roman"/>
          <w:color w:val="000000" w:themeColor="text1"/>
          <w:sz w:val="24"/>
          <w:szCs w:val="24"/>
        </w:rPr>
        <w:t xml:space="preserve"> Der etableres ikke afværgeforanstaltninger for sydflagermus</w:t>
      </w:r>
      <w:r w:rsidR="6A0316F7" w:rsidRPr="26056C52">
        <w:rPr>
          <w:rFonts w:ascii="Times New Roman" w:eastAsia="Times New Roman" w:hAnsi="Times New Roman" w:cs="Times New Roman"/>
          <w:color w:val="000000" w:themeColor="text1"/>
          <w:sz w:val="24"/>
          <w:szCs w:val="24"/>
        </w:rPr>
        <w:t xml:space="preserve">, som </w:t>
      </w:r>
      <w:r w:rsidR="6A0316F7" w:rsidRPr="2352E411">
        <w:rPr>
          <w:rFonts w:ascii="Times New Roman" w:eastAsia="Times New Roman" w:hAnsi="Times New Roman" w:cs="Times New Roman"/>
          <w:color w:val="000000" w:themeColor="text1"/>
          <w:sz w:val="24"/>
          <w:szCs w:val="24"/>
        </w:rPr>
        <w:t xml:space="preserve">udelukkende anvender </w:t>
      </w:r>
      <w:r w:rsidR="1DE9E55E" w:rsidRPr="136EACD7">
        <w:rPr>
          <w:rFonts w:ascii="Times New Roman" w:eastAsia="Times New Roman" w:hAnsi="Times New Roman" w:cs="Times New Roman"/>
          <w:color w:val="000000" w:themeColor="text1"/>
          <w:sz w:val="24"/>
          <w:szCs w:val="24"/>
        </w:rPr>
        <w:t>bygninger</w:t>
      </w:r>
      <w:r w:rsidR="6A0316F7" w:rsidRPr="2352E411">
        <w:rPr>
          <w:rFonts w:ascii="Times New Roman" w:eastAsia="Times New Roman" w:hAnsi="Times New Roman" w:cs="Times New Roman"/>
          <w:color w:val="000000" w:themeColor="text1"/>
          <w:sz w:val="24"/>
          <w:szCs w:val="24"/>
        </w:rPr>
        <w:t xml:space="preserve"> som</w:t>
      </w:r>
      <w:r w:rsidR="79DE6998" w:rsidRPr="2FC9562A">
        <w:rPr>
          <w:rFonts w:ascii="Times New Roman" w:eastAsia="Times New Roman" w:hAnsi="Times New Roman" w:cs="Times New Roman"/>
          <w:color w:val="000000" w:themeColor="text1"/>
          <w:sz w:val="24"/>
          <w:szCs w:val="24"/>
        </w:rPr>
        <w:t xml:space="preserve"> </w:t>
      </w:r>
      <w:r w:rsidR="79DE6998" w:rsidRPr="24B8E1B9">
        <w:rPr>
          <w:rFonts w:ascii="Times New Roman" w:eastAsia="Times New Roman" w:hAnsi="Times New Roman" w:cs="Times New Roman"/>
          <w:color w:val="000000" w:themeColor="text1"/>
          <w:sz w:val="24"/>
          <w:szCs w:val="24"/>
        </w:rPr>
        <w:t>levested</w:t>
      </w:r>
      <w:r w:rsidR="21037F0A" w:rsidRPr="26056C52">
        <w:rPr>
          <w:rFonts w:ascii="Times New Roman" w:eastAsia="Times New Roman" w:hAnsi="Times New Roman" w:cs="Times New Roman"/>
          <w:color w:val="000000" w:themeColor="text1"/>
          <w:sz w:val="24"/>
          <w:szCs w:val="24"/>
        </w:rPr>
        <w:t>,</w:t>
      </w:r>
      <w:r w:rsidR="21037F0A" w:rsidRPr="3586CCE7">
        <w:rPr>
          <w:rFonts w:ascii="Times New Roman" w:eastAsia="Times New Roman" w:hAnsi="Times New Roman" w:cs="Times New Roman"/>
          <w:color w:val="000000" w:themeColor="text1"/>
          <w:sz w:val="24"/>
          <w:szCs w:val="24"/>
        </w:rPr>
        <w:t xml:space="preserve"> </w:t>
      </w:r>
      <w:r w:rsidR="16BEAB25" w:rsidRPr="136EACD7">
        <w:rPr>
          <w:rFonts w:ascii="Times New Roman" w:eastAsia="Times New Roman" w:hAnsi="Times New Roman" w:cs="Times New Roman"/>
          <w:color w:val="000000" w:themeColor="text1"/>
          <w:sz w:val="24"/>
          <w:szCs w:val="24"/>
        </w:rPr>
        <w:t xml:space="preserve">idet det konkret </w:t>
      </w:r>
      <w:r w:rsidR="1B3B3640" w:rsidRPr="21F9350C">
        <w:rPr>
          <w:rFonts w:ascii="Times New Roman" w:eastAsia="Times New Roman" w:hAnsi="Times New Roman" w:cs="Times New Roman"/>
          <w:color w:val="000000" w:themeColor="text1"/>
          <w:sz w:val="24"/>
          <w:szCs w:val="24"/>
        </w:rPr>
        <w:t xml:space="preserve">vurderes at </w:t>
      </w:r>
      <w:r w:rsidR="16BEAB25" w:rsidRPr="136EACD7">
        <w:rPr>
          <w:rFonts w:ascii="Times New Roman" w:eastAsia="Times New Roman" w:hAnsi="Times New Roman" w:cs="Times New Roman"/>
          <w:color w:val="000000" w:themeColor="text1"/>
          <w:sz w:val="24"/>
          <w:szCs w:val="24"/>
        </w:rPr>
        <w:t>der er</w:t>
      </w:r>
      <w:r w:rsidR="1B3B3640" w:rsidRPr="136EACD7">
        <w:rPr>
          <w:rFonts w:ascii="Times New Roman" w:eastAsia="Times New Roman" w:hAnsi="Times New Roman" w:cs="Times New Roman"/>
          <w:color w:val="000000" w:themeColor="text1"/>
          <w:sz w:val="24"/>
          <w:szCs w:val="24"/>
        </w:rPr>
        <w:t xml:space="preserve"> </w:t>
      </w:r>
      <w:r w:rsidR="1B3B3640" w:rsidRPr="68707B3A">
        <w:rPr>
          <w:rFonts w:ascii="Times New Roman" w:eastAsia="Times New Roman" w:hAnsi="Times New Roman" w:cs="Times New Roman"/>
          <w:color w:val="000000" w:themeColor="text1"/>
          <w:sz w:val="24"/>
          <w:szCs w:val="24"/>
        </w:rPr>
        <w:t>egnede bygninger i området</w:t>
      </w:r>
      <w:r w:rsidR="529597EB" w:rsidRPr="136EACD7">
        <w:rPr>
          <w:rFonts w:ascii="Times New Roman" w:eastAsia="Times New Roman" w:hAnsi="Times New Roman" w:cs="Times New Roman"/>
          <w:color w:val="000000" w:themeColor="text1"/>
          <w:sz w:val="24"/>
          <w:szCs w:val="24"/>
        </w:rPr>
        <w:t xml:space="preserve"> for arten.</w:t>
      </w:r>
      <w:r w:rsidR="21037F0A" w:rsidRPr="21F9350C">
        <w:rPr>
          <w:rFonts w:ascii="Times New Roman" w:eastAsia="Times New Roman" w:hAnsi="Times New Roman" w:cs="Times New Roman"/>
          <w:color w:val="000000" w:themeColor="text1"/>
          <w:sz w:val="24"/>
          <w:szCs w:val="24"/>
        </w:rPr>
        <w:t xml:space="preserve"> </w:t>
      </w:r>
      <w:r w:rsidR="0046087A" w:rsidRPr="5E1B6945">
        <w:rPr>
          <w:rFonts w:ascii="Times New Roman" w:eastAsia="Times New Roman" w:hAnsi="Times New Roman" w:cs="Times New Roman"/>
          <w:color w:val="000000" w:themeColor="text1"/>
          <w:sz w:val="24"/>
          <w:szCs w:val="24"/>
        </w:rPr>
        <w:t>Ved</w:t>
      </w:r>
      <w:r w:rsidR="0046087A" w:rsidRPr="16B7722A">
        <w:rPr>
          <w:rFonts w:ascii="Times New Roman" w:eastAsia="Times New Roman" w:hAnsi="Times New Roman" w:cs="Times New Roman"/>
          <w:color w:val="000000" w:themeColor="text1"/>
          <w:sz w:val="24"/>
          <w:szCs w:val="24"/>
        </w:rPr>
        <w:t xml:space="preserve"> etablering af afværgeforanstaltninger i projektet vil den økologiske funktionalitet af </w:t>
      </w:r>
      <w:r w:rsidR="00970078" w:rsidRPr="16B7722A">
        <w:rPr>
          <w:rFonts w:ascii="Times New Roman" w:eastAsia="Times New Roman" w:hAnsi="Times New Roman" w:cs="Times New Roman"/>
          <w:color w:val="000000" w:themeColor="text1"/>
          <w:sz w:val="24"/>
          <w:szCs w:val="24"/>
        </w:rPr>
        <w:t>eventuelle</w:t>
      </w:r>
      <w:r w:rsidR="0046087A" w:rsidRPr="16B7722A">
        <w:rPr>
          <w:rFonts w:ascii="Times New Roman" w:eastAsia="Times New Roman" w:hAnsi="Times New Roman" w:cs="Times New Roman"/>
          <w:color w:val="000000" w:themeColor="text1"/>
          <w:sz w:val="24"/>
          <w:szCs w:val="24"/>
        </w:rPr>
        <w:t xml:space="preserve"> påvirkede arter kunne opretholdes</w:t>
      </w:r>
      <w:bookmarkEnd w:id="126"/>
      <w:r w:rsidR="0046087A" w:rsidRPr="16B7722A">
        <w:rPr>
          <w:rFonts w:ascii="Times New Roman" w:eastAsia="Times New Roman" w:hAnsi="Times New Roman" w:cs="Times New Roman"/>
          <w:color w:val="000000" w:themeColor="text1"/>
          <w:sz w:val="24"/>
          <w:szCs w:val="24"/>
        </w:rPr>
        <w:t>.</w:t>
      </w:r>
    </w:p>
    <w:p w14:paraId="27F907B8" w14:textId="26FACFB9" w:rsidR="00286627" w:rsidRPr="009A73E7" w:rsidRDefault="001B54C8" w:rsidP="00286627">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Det tilstræbes a</w:t>
      </w:r>
      <w:r w:rsidR="00286627" w:rsidRPr="009A73E7">
        <w:rPr>
          <w:rFonts w:ascii="Times New Roman" w:eastAsia="Times New Roman" w:hAnsi="Times New Roman" w:cs="Times New Roman"/>
          <w:color w:val="000000"/>
          <w:sz w:val="24"/>
          <w:szCs w:val="24"/>
        </w:rPr>
        <w:t>f hensyn til flagermus</w:t>
      </w:r>
      <w:r>
        <w:rPr>
          <w:rFonts w:ascii="Times New Roman" w:eastAsia="Times New Roman" w:hAnsi="Times New Roman" w:cs="Times New Roman"/>
          <w:color w:val="000000"/>
          <w:sz w:val="24"/>
          <w:szCs w:val="24"/>
        </w:rPr>
        <w:t>, at</w:t>
      </w:r>
      <w:r w:rsidR="00286627" w:rsidRPr="009A73E7">
        <w:rPr>
          <w:rFonts w:ascii="Times New Roman" w:eastAsia="Times New Roman" w:hAnsi="Times New Roman" w:cs="Times New Roman"/>
          <w:color w:val="000000"/>
          <w:sz w:val="24"/>
          <w:szCs w:val="24"/>
        </w:rPr>
        <w:t xml:space="preserve"> broen over Alslev Å ikke nedrammes. Hvis </w:t>
      </w:r>
      <w:r>
        <w:rPr>
          <w:rFonts w:ascii="Times New Roman" w:eastAsia="Times New Roman" w:hAnsi="Times New Roman" w:cs="Times New Roman"/>
          <w:color w:val="000000"/>
          <w:sz w:val="24"/>
          <w:szCs w:val="24"/>
        </w:rPr>
        <w:t xml:space="preserve">det alligevel er nødvendigt at </w:t>
      </w:r>
      <w:r w:rsidR="00286627" w:rsidRPr="009A73E7">
        <w:rPr>
          <w:rFonts w:ascii="Times New Roman" w:eastAsia="Times New Roman" w:hAnsi="Times New Roman" w:cs="Times New Roman"/>
          <w:color w:val="000000"/>
          <w:sz w:val="24"/>
          <w:szCs w:val="24"/>
        </w:rPr>
        <w:t xml:space="preserve">anlægge </w:t>
      </w:r>
      <w:r>
        <w:rPr>
          <w:rFonts w:ascii="Times New Roman" w:eastAsia="Times New Roman" w:hAnsi="Times New Roman" w:cs="Times New Roman"/>
          <w:color w:val="000000"/>
          <w:sz w:val="24"/>
          <w:szCs w:val="24"/>
        </w:rPr>
        <w:t>broen</w:t>
      </w:r>
      <w:r w:rsidR="00286627" w:rsidRPr="009A73E7">
        <w:rPr>
          <w:rFonts w:ascii="Times New Roman" w:eastAsia="Times New Roman" w:hAnsi="Times New Roman" w:cs="Times New Roman"/>
          <w:color w:val="000000"/>
          <w:sz w:val="24"/>
          <w:szCs w:val="24"/>
        </w:rPr>
        <w:t xml:space="preserve"> med ramning</w:t>
      </w:r>
      <w:r w:rsidR="00286627">
        <w:rPr>
          <w:rFonts w:ascii="Times New Roman" w:eastAsia="Times New Roman" w:hAnsi="Times New Roman" w:cs="Times New Roman"/>
          <w:color w:val="000000"/>
          <w:sz w:val="24"/>
          <w:szCs w:val="24"/>
        </w:rPr>
        <w:t>,</w:t>
      </w:r>
      <w:r w:rsidR="00286627" w:rsidRPr="009A73E7">
        <w:rPr>
          <w:rFonts w:ascii="Times New Roman" w:eastAsia="Times New Roman" w:hAnsi="Times New Roman" w:cs="Times New Roman"/>
          <w:color w:val="000000"/>
          <w:sz w:val="24"/>
          <w:szCs w:val="24"/>
        </w:rPr>
        <w:t xml:space="preserve"> skal ramning opstartes i de ikke-sårbare perioder for flagermus fra 1. maj til 1. juni og 15. august til 15. september, hvor de ikke yngler eller er i dvale.</w:t>
      </w:r>
      <w:r w:rsidR="00286627">
        <w:rPr>
          <w:rFonts w:ascii="Times New Roman" w:eastAsia="Times New Roman" w:hAnsi="Times New Roman" w:cs="Times New Roman"/>
          <w:color w:val="000000"/>
          <w:sz w:val="24"/>
          <w:szCs w:val="24"/>
        </w:rPr>
        <w:t xml:space="preserve"> For at </w:t>
      </w:r>
      <w:r w:rsidR="00286627" w:rsidRPr="00DB071D">
        <w:rPr>
          <w:rFonts w:ascii="Times New Roman" w:eastAsia="Times New Roman" w:hAnsi="Times New Roman" w:cs="Times New Roman"/>
          <w:color w:val="000000"/>
          <w:sz w:val="24"/>
          <w:szCs w:val="24"/>
        </w:rPr>
        <w:t>begrænse påvirkningen på vandrende fisk mest muligt</w:t>
      </w:r>
      <w:r w:rsidR="00286627">
        <w:rPr>
          <w:rFonts w:ascii="Times New Roman" w:eastAsia="Times New Roman" w:hAnsi="Times New Roman" w:cs="Times New Roman"/>
          <w:color w:val="000000"/>
          <w:sz w:val="24"/>
          <w:szCs w:val="24"/>
        </w:rPr>
        <w:t>, skal e</w:t>
      </w:r>
      <w:r w:rsidR="00286627" w:rsidRPr="00DB071D">
        <w:rPr>
          <w:rFonts w:ascii="Times New Roman" w:eastAsia="Times New Roman" w:hAnsi="Times New Roman" w:cs="Times New Roman"/>
          <w:color w:val="000000"/>
          <w:sz w:val="24"/>
          <w:szCs w:val="24"/>
        </w:rPr>
        <w:t>ventuel nedramning af pæle i forbindelse med etablering af fundering/brovederlag til stibro over Alslev Å</w:t>
      </w:r>
      <w:r w:rsidR="00286627">
        <w:rPr>
          <w:rFonts w:ascii="Times New Roman" w:eastAsia="Times New Roman" w:hAnsi="Times New Roman" w:cs="Times New Roman"/>
          <w:color w:val="000000"/>
          <w:sz w:val="24"/>
          <w:szCs w:val="24"/>
        </w:rPr>
        <w:t xml:space="preserve">, </w:t>
      </w:r>
      <w:r w:rsidR="00286627" w:rsidRPr="00DB071D">
        <w:rPr>
          <w:rFonts w:ascii="Times New Roman" w:eastAsia="Times New Roman" w:hAnsi="Times New Roman" w:cs="Times New Roman"/>
          <w:color w:val="000000"/>
          <w:sz w:val="24"/>
          <w:szCs w:val="24"/>
        </w:rPr>
        <w:t>ske i dagtimerne.</w:t>
      </w:r>
    </w:p>
    <w:p w14:paraId="7BAB2069" w14:textId="6DBA1DB9" w:rsidR="00F63391" w:rsidRDefault="00F63391" w:rsidP="00BE3D13">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Hvis der opstår behov for natarbejde skal </w:t>
      </w:r>
      <w:r w:rsidR="67CF8AB0" w:rsidRPr="16B7722A">
        <w:rPr>
          <w:rFonts w:ascii="Times New Roman" w:eastAsia="Times New Roman" w:hAnsi="Times New Roman" w:cs="Times New Roman"/>
          <w:color w:val="000000" w:themeColor="text1"/>
          <w:sz w:val="24"/>
          <w:szCs w:val="24"/>
        </w:rPr>
        <w:t>de</w:t>
      </w:r>
      <w:r w:rsidR="55312C77" w:rsidRPr="16B7722A">
        <w:rPr>
          <w:rFonts w:ascii="Times New Roman" w:eastAsia="Times New Roman" w:hAnsi="Times New Roman" w:cs="Times New Roman"/>
          <w:color w:val="000000" w:themeColor="text1"/>
          <w:sz w:val="24"/>
          <w:szCs w:val="24"/>
        </w:rPr>
        <w:t>t</w:t>
      </w:r>
      <w:r w:rsidRPr="16B7722A">
        <w:rPr>
          <w:rFonts w:ascii="Times New Roman" w:eastAsia="Times New Roman" w:hAnsi="Times New Roman" w:cs="Times New Roman"/>
          <w:color w:val="000000" w:themeColor="text1"/>
          <w:sz w:val="24"/>
          <w:szCs w:val="24"/>
        </w:rPr>
        <w:t xml:space="preserve"> sikres, at natarbejde ikke udføres i nærheden af yngle- og rasteområder for flagermus</w:t>
      </w:r>
      <w:r w:rsidR="003913D4" w:rsidRPr="16B7722A">
        <w:rPr>
          <w:rFonts w:ascii="Times New Roman" w:eastAsia="Times New Roman" w:hAnsi="Times New Roman" w:cs="Times New Roman"/>
          <w:color w:val="000000" w:themeColor="text1"/>
          <w:sz w:val="24"/>
          <w:szCs w:val="24"/>
        </w:rPr>
        <w:t>.</w:t>
      </w:r>
      <w:r w:rsidRPr="16B7722A">
        <w:rPr>
          <w:rFonts w:ascii="Times New Roman" w:eastAsia="Times New Roman" w:hAnsi="Times New Roman" w:cs="Times New Roman"/>
          <w:color w:val="000000" w:themeColor="text1"/>
          <w:sz w:val="24"/>
          <w:szCs w:val="24"/>
        </w:rPr>
        <w:t xml:space="preserve"> </w:t>
      </w:r>
    </w:p>
    <w:p w14:paraId="5860FD87" w14:textId="7818E6B4" w:rsidR="00BE3D13" w:rsidRPr="009A73E7" w:rsidRDefault="00B44306" w:rsidP="00BE3D13">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r w:rsidR="00BE3D13" w:rsidRPr="009A73E7">
        <w:rPr>
          <w:rFonts w:ascii="Times New Roman" w:eastAsia="Times New Roman" w:hAnsi="Times New Roman" w:cs="Times New Roman"/>
          <w:color w:val="000000"/>
          <w:sz w:val="24"/>
          <w:szCs w:val="24"/>
        </w:rPr>
        <w:t>nlægsarbejder</w:t>
      </w:r>
      <w:r w:rsidR="008335D3">
        <w:rPr>
          <w:rFonts w:ascii="Times New Roman" w:eastAsia="Times New Roman" w:hAnsi="Times New Roman" w:cs="Times New Roman"/>
          <w:color w:val="000000"/>
          <w:sz w:val="24"/>
          <w:szCs w:val="24"/>
        </w:rPr>
        <w:t xml:space="preserve"> og</w:t>
      </w:r>
      <w:r w:rsidR="00BE3D13" w:rsidRPr="009A73E7">
        <w:rPr>
          <w:rFonts w:ascii="Times New Roman" w:eastAsia="Times New Roman" w:hAnsi="Times New Roman" w:cs="Times New Roman"/>
          <w:color w:val="000000"/>
          <w:sz w:val="24"/>
          <w:szCs w:val="24"/>
        </w:rPr>
        <w:t xml:space="preserve"> muldafrømning </w:t>
      </w:r>
      <w:r>
        <w:rPr>
          <w:rFonts w:ascii="Times New Roman" w:eastAsia="Times New Roman" w:hAnsi="Times New Roman" w:cs="Times New Roman"/>
          <w:color w:val="000000"/>
          <w:sz w:val="24"/>
          <w:szCs w:val="24"/>
        </w:rPr>
        <w:t>vil</w:t>
      </w:r>
      <w:r w:rsidR="00BE3D13" w:rsidRPr="009A73E7">
        <w:rPr>
          <w:rFonts w:ascii="Times New Roman" w:eastAsia="Times New Roman" w:hAnsi="Times New Roman" w:cs="Times New Roman"/>
          <w:color w:val="000000"/>
          <w:sz w:val="24"/>
          <w:szCs w:val="24"/>
        </w:rPr>
        <w:t xml:space="preserve"> foregå i </w:t>
      </w:r>
      <w:r w:rsidR="00BE3D13" w:rsidRPr="00B44306">
        <w:rPr>
          <w:rFonts w:ascii="Times New Roman" w:eastAsia="Times New Roman" w:hAnsi="Times New Roman" w:cs="Times New Roman"/>
          <w:color w:val="000000"/>
          <w:sz w:val="24"/>
          <w:szCs w:val="24"/>
        </w:rPr>
        <w:t>perioderne 15. maj - 15. juni eller 1</w:t>
      </w:r>
      <w:r w:rsidR="00BE3D13" w:rsidRPr="009A73E7">
        <w:rPr>
          <w:rFonts w:ascii="Times New Roman" w:eastAsia="Times New Roman" w:hAnsi="Times New Roman" w:cs="Times New Roman"/>
          <w:color w:val="000000"/>
          <w:sz w:val="24"/>
          <w:szCs w:val="24"/>
        </w:rPr>
        <w:t>. september - 1. oktober inden for birkemus-relevante områder</w:t>
      </w:r>
      <w:r w:rsidR="001B1F8B">
        <w:rPr>
          <w:rFonts w:ascii="Times New Roman" w:eastAsia="Times New Roman" w:hAnsi="Times New Roman" w:cs="Times New Roman"/>
          <w:color w:val="000000"/>
          <w:sz w:val="24"/>
          <w:szCs w:val="24"/>
        </w:rPr>
        <w:t xml:space="preserve"> omkring Alslev Å</w:t>
      </w:r>
      <w:r w:rsidR="00BE3D13" w:rsidRPr="009A73E7">
        <w:rPr>
          <w:rFonts w:ascii="Times New Roman" w:eastAsia="Times New Roman" w:hAnsi="Times New Roman" w:cs="Times New Roman"/>
          <w:color w:val="000000"/>
          <w:sz w:val="24"/>
          <w:szCs w:val="24"/>
        </w:rPr>
        <w:t>.</w:t>
      </w:r>
    </w:p>
    <w:p w14:paraId="1BF41370" w14:textId="1813366C" w:rsidR="009A73E7" w:rsidRDefault="009A73E7" w:rsidP="009A73E7">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Erstatningsbiotop for </w:t>
      </w:r>
      <w:r w:rsidR="00BE31A9" w:rsidRPr="16B7722A">
        <w:rPr>
          <w:rFonts w:ascii="Times New Roman" w:eastAsia="Times New Roman" w:hAnsi="Times New Roman" w:cs="Times New Roman"/>
          <w:color w:val="000000" w:themeColor="text1"/>
          <w:sz w:val="24"/>
          <w:szCs w:val="24"/>
        </w:rPr>
        <w:t xml:space="preserve">mulig spredningskorridor for </w:t>
      </w:r>
      <w:r w:rsidRPr="16B7722A">
        <w:rPr>
          <w:rFonts w:ascii="Times New Roman" w:eastAsia="Times New Roman" w:hAnsi="Times New Roman" w:cs="Times New Roman"/>
          <w:color w:val="000000" w:themeColor="text1"/>
          <w:sz w:val="24"/>
          <w:szCs w:val="24"/>
        </w:rPr>
        <w:t xml:space="preserve">birkemus omkring Alslev Å etableres i forholdet 1:2. Etablering af erstatningsbiotopen </w:t>
      </w:r>
      <w:r w:rsidR="00A177DD" w:rsidRPr="16B7722A">
        <w:rPr>
          <w:rFonts w:ascii="Times New Roman" w:eastAsia="Times New Roman" w:hAnsi="Times New Roman" w:cs="Times New Roman"/>
          <w:color w:val="000000" w:themeColor="text1"/>
          <w:sz w:val="24"/>
          <w:szCs w:val="24"/>
        </w:rPr>
        <w:t xml:space="preserve">skal </w:t>
      </w:r>
      <w:r w:rsidRPr="16B7722A">
        <w:rPr>
          <w:rFonts w:ascii="Times New Roman" w:eastAsia="Times New Roman" w:hAnsi="Times New Roman" w:cs="Times New Roman"/>
          <w:color w:val="000000" w:themeColor="text1"/>
          <w:sz w:val="24"/>
          <w:szCs w:val="24"/>
        </w:rPr>
        <w:t xml:space="preserve">finde sted minimum </w:t>
      </w:r>
      <w:r w:rsidR="00CE1F2E" w:rsidRPr="16B7722A">
        <w:rPr>
          <w:rFonts w:ascii="Times New Roman" w:eastAsia="Times New Roman" w:hAnsi="Times New Roman" w:cs="Times New Roman"/>
          <w:color w:val="000000" w:themeColor="text1"/>
          <w:sz w:val="24"/>
          <w:szCs w:val="24"/>
        </w:rPr>
        <w:t>et</w:t>
      </w:r>
      <w:r w:rsidR="009736FD" w:rsidRPr="16B7722A">
        <w:rPr>
          <w:rFonts w:ascii="Times New Roman" w:eastAsia="Times New Roman" w:hAnsi="Times New Roman" w:cs="Times New Roman"/>
          <w:color w:val="000000" w:themeColor="text1"/>
          <w:sz w:val="24"/>
          <w:szCs w:val="24"/>
        </w:rPr>
        <w:t xml:space="preserve"> år</w:t>
      </w:r>
      <w:r w:rsidRPr="16B7722A">
        <w:rPr>
          <w:rFonts w:ascii="Times New Roman" w:eastAsia="Times New Roman" w:hAnsi="Times New Roman" w:cs="Times New Roman"/>
          <w:color w:val="000000" w:themeColor="text1"/>
          <w:sz w:val="24"/>
          <w:szCs w:val="24"/>
        </w:rPr>
        <w:t xml:space="preserve"> før arealinddragelse</w:t>
      </w:r>
      <w:r w:rsidR="009736FD" w:rsidRPr="16B7722A">
        <w:rPr>
          <w:rFonts w:ascii="Times New Roman" w:eastAsia="Times New Roman" w:hAnsi="Times New Roman" w:cs="Times New Roman"/>
          <w:color w:val="000000" w:themeColor="text1"/>
          <w:sz w:val="24"/>
          <w:szCs w:val="24"/>
        </w:rPr>
        <w:t xml:space="preserve">, således at det sikres, at erstatningsbiotopen er funktionel, inden </w:t>
      </w:r>
      <w:r w:rsidR="00CE1F2E" w:rsidRPr="16B7722A">
        <w:rPr>
          <w:rFonts w:ascii="Times New Roman" w:eastAsia="Times New Roman" w:hAnsi="Times New Roman" w:cs="Times New Roman"/>
          <w:color w:val="000000" w:themeColor="text1"/>
          <w:sz w:val="24"/>
          <w:szCs w:val="24"/>
        </w:rPr>
        <w:t xml:space="preserve">der skal </w:t>
      </w:r>
      <w:r w:rsidR="3104C9F4" w:rsidRPr="16B7722A">
        <w:rPr>
          <w:rFonts w:ascii="Times New Roman" w:eastAsia="Times New Roman" w:hAnsi="Times New Roman" w:cs="Times New Roman"/>
          <w:color w:val="000000" w:themeColor="text1"/>
          <w:sz w:val="24"/>
          <w:szCs w:val="24"/>
        </w:rPr>
        <w:t>ske</w:t>
      </w:r>
      <w:r w:rsidR="28D7AEE3" w:rsidRPr="16B7722A">
        <w:rPr>
          <w:rFonts w:ascii="Times New Roman" w:eastAsia="Times New Roman" w:hAnsi="Times New Roman" w:cs="Times New Roman"/>
          <w:color w:val="000000" w:themeColor="text1"/>
          <w:sz w:val="24"/>
          <w:szCs w:val="24"/>
        </w:rPr>
        <w:t xml:space="preserve"> </w:t>
      </w:r>
      <w:r w:rsidR="00CE1F2E" w:rsidRPr="16B7722A">
        <w:rPr>
          <w:rFonts w:ascii="Times New Roman" w:eastAsia="Times New Roman" w:hAnsi="Times New Roman" w:cs="Times New Roman"/>
          <w:color w:val="000000" w:themeColor="text1"/>
          <w:sz w:val="24"/>
          <w:szCs w:val="24"/>
        </w:rPr>
        <w:t>inddragelse af arealer</w:t>
      </w:r>
      <w:r w:rsidRPr="16B7722A">
        <w:rPr>
          <w:rFonts w:ascii="Times New Roman" w:eastAsia="Times New Roman" w:hAnsi="Times New Roman" w:cs="Times New Roman"/>
          <w:color w:val="000000" w:themeColor="text1"/>
          <w:sz w:val="24"/>
          <w:szCs w:val="24"/>
        </w:rPr>
        <w:t>.</w:t>
      </w:r>
    </w:p>
    <w:p w14:paraId="0F971675" w14:textId="6DCD6A4A" w:rsidR="003D0460" w:rsidRDefault="003D0460" w:rsidP="003D0460">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I forbindelse med vejens udbygning vil barriereeffekten blive større, </w:t>
      </w:r>
      <w:r w:rsidR="000D6449" w:rsidRPr="16B7722A">
        <w:rPr>
          <w:rFonts w:ascii="Times New Roman" w:eastAsia="Times New Roman" w:hAnsi="Times New Roman" w:cs="Times New Roman"/>
          <w:color w:val="000000" w:themeColor="text1"/>
          <w:sz w:val="24"/>
          <w:szCs w:val="24"/>
        </w:rPr>
        <w:t xml:space="preserve">hvilket medfører, at </w:t>
      </w:r>
      <w:r w:rsidRPr="16B7722A">
        <w:rPr>
          <w:rFonts w:ascii="Times New Roman" w:eastAsia="Times New Roman" w:hAnsi="Times New Roman" w:cs="Times New Roman"/>
          <w:color w:val="000000" w:themeColor="text1"/>
          <w:sz w:val="24"/>
          <w:szCs w:val="24"/>
        </w:rPr>
        <w:t xml:space="preserve">det vil blive sværere for dyr at krydse vejen uden at blive kørt ned. </w:t>
      </w:r>
      <w:r w:rsidR="000D6449" w:rsidRPr="16B7722A">
        <w:rPr>
          <w:rFonts w:ascii="Times New Roman" w:eastAsia="Times New Roman" w:hAnsi="Times New Roman" w:cs="Times New Roman"/>
          <w:color w:val="000000" w:themeColor="text1"/>
          <w:sz w:val="24"/>
          <w:szCs w:val="24"/>
        </w:rPr>
        <w:t xml:space="preserve">For at </w:t>
      </w:r>
      <w:r w:rsidR="00EC2E5D" w:rsidRPr="16B7722A">
        <w:rPr>
          <w:rFonts w:ascii="Times New Roman" w:eastAsia="Times New Roman" w:hAnsi="Times New Roman" w:cs="Times New Roman"/>
          <w:color w:val="000000" w:themeColor="text1"/>
          <w:sz w:val="24"/>
          <w:szCs w:val="24"/>
        </w:rPr>
        <w:t>begrænse</w:t>
      </w:r>
      <w:r w:rsidR="000D6449" w:rsidRPr="16B7722A">
        <w:rPr>
          <w:rFonts w:ascii="Times New Roman" w:eastAsia="Times New Roman" w:hAnsi="Times New Roman" w:cs="Times New Roman"/>
          <w:color w:val="000000" w:themeColor="text1"/>
          <w:sz w:val="24"/>
          <w:szCs w:val="24"/>
        </w:rPr>
        <w:t xml:space="preserve"> barriereeffekten</w:t>
      </w:r>
      <w:r w:rsidR="0043529E" w:rsidRPr="16B7722A">
        <w:rPr>
          <w:rFonts w:ascii="Times New Roman" w:eastAsia="Times New Roman" w:hAnsi="Times New Roman" w:cs="Times New Roman"/>
          <w:color w:val="000000" w:themeColor="text1"/>
          <w:sz w:val="24"/>
          <w:szCs w:val="24"/>
        </w:rPr>
        <w:t xml:space="preserve"> for padder</w:t>
      </w:r>
      <w:r w:rsidR="000D6449" w:rsidRPr="16B7722A">
        <w:rPr>
          <w:rFonts w:ascii="Times New Roman" w:eastAsia="Times New Roman" w:hAnsi="Times New Roman" w:cs="Times New Roman"/>
          <w:color w:val="000000" w:themeColor="text1"/>
          <w:sz w:val="24"/>
          <w:szCs w:val="24"/>
        </w:rPr>
        <w:t xml:space="preserve">, </w:t>
      </w:r>
      <w:r w:rsidRPr="16B7722A">
        <w:rPr>
          <w:rFonts w:ascii="Times New Roman" w:eastAsia="Times New Roman" w:hAnsi="Times New Roman" w:cs="Times New Roman"/>
          <w:color w:val="000000" w:themeColor="text1"/>
          <w:sz w:val="24"/>
          <w:szCs w:val="24"/>
        </w:rPr>
        <w:t xml:space="preserve">etableres </w:t>
      </w:r>
      <w:r w:rsidR="000D6449" w:rsidRPr="16B7722A">
        <w:rPr>
          <w:rFonts w:ascii="Times New Roman" w:eastAsia="Times New Roman" w:hAnsi="Times New Roman" w:cs="Times New Roman"/>
          <w:color w:val="000000" w:themeColor="text1"/>
          <w:sz w:val="24"/>
          <w:szCs w:val="24"/>
        </w:rPr>
        <w:t xml:space="preserve">der </w:t>
      </w:r>
      <w:r w:rsidRPr="16B7722A">
        <w:rPr>
          <w:rFonts w:ascii="Times New Roman" w:eastAsia="Times New Roman" w:hAnsi="Times New Roman" w:cs="Times New Roman"/>
          <w:color w:val="000000" w:themeColor="text1"/>
          <w:sz w:val="24"/>
          <w:szCs w:val="24"/>
        </w:rPr>
        <w:t>en paddepassage ved Sdr. Plantage, der skal understøtte spredningen mellem vandhuller på tværs af vejen og rasteområder.</w:t>
      </w:r>
      <w:r w:rsidR="008B3DAA" w:rsidRPr="16B7722A">
        <w:rPr>
          <w:rFonts w:ascii="Times New Roman" w:eastAsia="Times New Roman" w:hAnsi="Times New Roman" w:cs="Times New Roman"/>
          <w:color w:val="000000" w:themeColor="text1"/>
          <w:sz w:val="24"/>
          <w:szCs w:val="24"/>
        </w:rPr>
        <w:t xml:space="preserve"> </w:t>
      </w:r>
      <w:r w:rsidR="00B4478C">
        <w:rPr>
          <w:rFonts w:ascii="Times New Roman" w:eastAsia="Times New Roman" w:hAnsi="Times New Roman" w:cs="Times New Roman"/>
          <w:color w:val="000000" w:themeColor="text1"/>
          <w:sz w:val="24"/>
          <w:szCs w:val="24"/>
        </w:rPr>
        <w:t>I tilkn</w:t>
      </w:r>
      <w:r w:rsidR="007D2F92">
        <w:rPr>
          <w:rFonts w:ascii="Times New Roman" w:eastAsia="Times New Roman" w:hAnsi="Times New Roman" w:cs="Times New Roman"/>
          <w:color w:val="000000" w:themeColor="text1"/>
          <w:sz w:val="24"/>
          <w:szCs w:val="24"/>
        </w:rPr>
        <w:t>ytning til p</w:t>
      </w:r>
      <w:r w:rsidR="00F245D6">
        <w:rPr>
          <w:rFonts w:ascii="Times New Roman" w:eastAsia="Times New Roman" w:hAnsi="Times New Roman" w:cs="Times New Roman"/>
          <w:color w:val="000000" w:themeColor="text1"/>
          <w:sz w:val="24"/>
          <w:szCs w:val="24"/>
        </w:rPr>
        <w:t>a</w:t>
      </w:r>
      <w:r w:rsidR="0017583E">
        <w:rPr>
          <w:rFonts w:ascii="Times New Roman" w:eastAsia="Times New Roman" w:hAnsi="Times New Roman" w:cs="Times New Roman"/>
          <w:color w:val="000000" w:themeColor="text1"/>
          <w:sz w:val="24"/>
          <w:szCs w:val="24"/>
        </w:rPr>
        <w:t>ddepassagen</w:t>
      </w:r>
      <w:r w:rsidR="009B5A03">
        <w:rPr>
          <w:rFonts w:ascii="Times New Roman" w:eastAsia="Times New Roman" w:hAnsi="Times New Roman" w:cs="Times New Roman"/>
          <w:color w:val="000000" w:themeColor="text1"/>
          <w:sz w:val="24"/>
          <w:szCs w:val="24"/>
        </w:rPr>
        <w:t xml:space="preserve"> etableres paddehegn</w:t>
      </w:r>
      <w:r w:rsidR="005F77BA">
        <w:rPr>
          <w:rFonts w:ascii="Times New Roman" w:eastAsia="Times New Roman" w:hAnsi="Times New Roman" w:cs="Times New Roman"/>
          <w:color w:val="000000" w:themeColor="text1"/>
          <w:sz w:val="24"/>
          <w:szCs w:val="24"/>
        </w:rPr>
        <w:t>, som</w:t>
      </w:r>
      <w:r w:rsidR="0017583E">
        <w:rPr>
          <w:rFonts w:ascii="Times New Roman" w:eastAsia="Times New Roman" w:hAnsi="Times New Roman" w:cs="Times New Roman"/>
          <w:color w:val="000000" w:themeColor="text1"/>
          <w:sz w:val="24"/>
          <w:szCs w:val="24"/>
        </w:rPr>
        <w:t xml:space="preserve"> </w:t>
      </w:r>
      <w:r w:rsidR="00086F12" w:rsidRPr="00F67FDC">
        <w:rPr>
          <w:rFonts w:ascii="Times New Roman" w:eastAsia="Times New Roman" w:hAnsi="Times New Roman" w:cs="Times New Roman"/>
          <w:color w:val="000000" w:themeColor="text1"/>
          <w:sz w:val="24"/>
          <w:szCs w:val="24"/>
        </w:rPr>
        <w:t>holder padderne borte fra vejen og leder dem mod passagen.</w:t>
      </w:r>
      <w:r w:rsidR="008B3DAA" w:rsidRPr="16B7722A">
        <w:rPr>
          <w:rFonts w:ascii="Times New Roman" w:eastAsia="Times New Roman" w:hAnsi="Times New Roman" w:cs="Times New Roman"/>
          <w:color w:val="000000" w:themeColor="text1"/>
          <w:sz w:val="24"/>
          <w:szCs w:val="24"/>
        </w:rPr>
        <w:t xml:space="preserve"> Ved Alslev Å etableres en fast banket for at forbedre </w:t>
      </w:r>
      <w:r w:rsidR="00840CDD" w:rsidRPr="16B7722A">
        <w:rPr>
          <w:rFonts w:ascii="Times New Roman" w:eastAsia="Times New Roman" w:hAnsi="Times New Roman" w:cs="Times New Roman"/>
          <w:color w:val="000000" w:themeColor="text1"/>
          <w:sz w:val="24"/>
          <w:szCs w:val="24"/>
        </w:rPr>
        <w:t>passagemulighed for odder.</w:t>
      </w:r>
    </w:p>
    <w:p w14:paraId="5B5DE235" w14:textId="77777777" w:rsidR="001E414F" w:rsidRPr="00B70F81" w:rsidRDefault="001E414F" w:rsidP="005322E4">
      <w:pPr>
        <w:spacing w:line="276" w:lineRule="auto"/>
        <w:rPr>
          <w:rFonts w:eastAsia="Arial" w:cs="Arial"/>
          <w:color w:val="000000"/>
          <w:sz w:val="19"/>
          <w:szCs w:val="19"/>
        </w:rPr>
      </w:pPr>
    </w:p>
    <w:p w14:paraId="3BBBFC52" w14:textId="63625109"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27" w:name="_Toc161386741"/>
      <w:bookmarkStart w:id="128" w:name="_Toc161387123"/>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8.6 Natura 2000 væsentligheds</w:t>
      </w:r>
      <w:bookmarkEnd w:id="127"/>
      <w:bookmarkEnd w:id="128"/>
      <w:r w:rsidR="00135B83">
        <w:rPr>
          <w:rFonts w:ascii="Times New Roman" w:eastAsia="Times New Roman" w:hAnsi="Times New Roman" w:cs="Times New Roman"/>
          <w:color w:val="000000"/>
          <w:sz w:val="24"/>
          <w:szCs w:val="24"/>
        </w:rPr>
        <w:t>vurdering</w:t>
      </w:r>
    </w:p>
    <w:p w14:paraId="3CBA37AB" w14:textId="2252E7AF" w:rsidR="00046C6D" w:rsidRPr="00046C6D" w:rsidRDefault="00046C6D" w:rsidP="00046C6D">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Natura 2000</w:t>
      </w:r>
      <w:r w:rsidR="010380B9" w:rsidRPr="16B7722A">
        <w:rPr>
          <w:rFonts w:ascii="Times New Roman" w:eastAsia="Times New Roman" w:hAnsi="Times New Roman" w:cs="Times New Roman"/>
          <w:color w:val="000000" w:themeColor="text1"/>
          <w:sz w:val="24"/>
          <w:szCs w:val="24"/>
        </w:rPr>
        <w:t>-</w:t>
      </w:r>
      <w:r w:rsidRPr="16B7722A">
        <w:rPr>
          <w:rFonts w:ascii="Times New Roman" w:eastAsia="Times New Roman" w:hAnsi="Times New Roman" w:cs="Times New Roman"/>
          <w:color w:val="000000" w:themeColor="text1"/>
          <w:sz w:val="24"/>
          <w:szCs w:val="24"/>
        </w:rPr>
        <w:t>område N89, Vadehavet med habitatområdet H239 Alslev Ådal ligger ca. 300 meter vest for undersøgelseskorridorens grænse. Alslev Å løber igennem undersøgelseskorridoren opstrøms habitatområdet.</w:t>
      </w:r>
    </w:p>
    <w:p w14:paraId="62AA5ED2" w14:textId="2E6995E3" w:rsidR="001E414F" w:rsidRDefault="00046C6D" w:rsidP="00046C6D">
      <w:pPr>
        <w:spacing w:line="276" w:lineRule="auto"/>
        <w:rPr>
          <w:rFonts w:ascii="Times New Roman" w:eastAsia="Times New Roman" w:hAnsi="Times New Roman" w:cs="Times New Roman"/>
          <w:color w:val="000000"/>
          <w:sz w:val="24"/>
          <w:szCs w:val="24"/>
        </w:rPr>
      </w:pPr>
      <w:r w:rsidRPr="00046C6D">
        <w:rPr>
          <w:rFonts w:ascii="Times New Roman" w:eastAsia="Times New Roman" w:hAnsi="Times New Roman" w:cs="Times New Roman"/>
          <w:color w:val="000000"/>
          <w:sz w:val="24"/>
          <w:szCs w:val="24"/>
        </w:rPr>
        <w:lastRenderedPageBreak/>
        <w:t xml:space="preserve">Desuden ligger </w:t>
      </w:r>
      <w:r w:rsidR="00B53881">
        <w:rPr>
          <w:rFonts w:ascii="Times New Roman" w:eastAsia="Times New Roman" w:hAnsi="Times New Roman" w:cs="Times New Roman"/>
          <w:color w:val="000000"/>
          <w:sz w:val="24"/>
          <w:szCs w:val="24"/>
        </w:rPr>
        <w:t>h</w:t>
      </w:r>
      <w:r w:rsidRPr="00046C6D">
        <w:rPr>
          <w:rFonts w:ascii="Times New Roman" w:eastAsia="Times New Roman" w:hAnsi="Times New Roman" w:cs="Times New Roman"/>
          <w:color w:val="000000"/>
          <w:sz w:val="24"/>
          <w:szCs w:val="24"/>
        </w:rPr>
        <w:t xml:space="preserve">abitatområdet H78 Vadehavet med Ribe Å, Tved Å og Varde Å vest for Varde og </w:t>
      </w:r>
      <w:r w:rsidR="00B53881">
        <w:rPr>
          <w:rFonts w:ascii="Times New Roman" w:eastAsia="Times New Roman" w:hAnsi="Times New Roman" w:cs="Times New Roman"/>
          <w:color w:val="000000"/>
          <w:sz w:val="24"/>
          <w:szCs w:val="24"/>
        </w:rPr>
        <w:t>f</w:t>
      </w:r>
      <w:r w:rsidRPr="00046C6D">
        <w:rPr>
          <w:rFonts w:ascii="Times New Roman" w:eastAsia="Times New Roman" w:hAnsi="Times New Roman" w:cs="Times New Roman"/>
          <w:color w:val="000000"/>
          <w:sz w:val="24"/>
          <w:szCs w:val="24"/>
        </w:rPr>
        <w:t xml:space="preserve">uglebeskyttelsesområde F49 Engarealer ved Ho Bugt ca. 1.700 m nord for undersøgelseskorridoren. Disse områder er ligeledes en del af Natura 2000-område N89 Vadehavet. </w:t>
      </w:r>
    </w:p>
    <w:p w14:paraId="114A7D78" w14:textId="332ACD49" w:rsidR="00CA086D" w:rsidRPr="00B70F81" w:rsidRDefault="00CA086D" w:rsidP="00046C6D">
      <w:pPr>
        <w:spacing w:line="276" w:lineRule="auto"/>
        <w:rPr>
          <w:rFonts w:ascii="Times New Roman" w:eastAsia="Times New Roman" w:hAnsi="Times New Roman" w:cs="Times New Roman"/>
          <w:color w:val="000000"/>
          <w:sz w:val="24"/>
          <w:szCs w:val="24"/>
        </w:rPr>
      </w:pPr>
      <w:r w:rsidRPr="00CA086D">
        <w:rPr>
          <w:rFonts w:ascii="Times New Roman" w:eastAsia="Times New Roman" w:hAnsi="Times New Roman" w:cs="Times New Roman"/>
          <w:color w:val="000000"/>
          <w:sz w:val="24"/>
          <w:szCs w:val="24"/>
        </w:rPr>
        <w:t>Habitatområde H239 udgør et areal på 457 ha samt 12 km vandløb. Alslev Å og Ådal er en vigtig spredningskorridor med forbindelser til Varde Å, Marbækområdet og Vadehavet. H239 er særligt udpeget på baggrund af væsentlig tilstedeværelse af naturtyperne Vandløb med vandplanter (3260), surt overdrev (6230), revling-indlandsklit (2320) tør- og våd hede (4030 og 4010), kilde-væld (7220) og arterne havlampret, bæklampret, flodlampret, laks, snæbel og odder der lever i Alslev Å.</w:t>
      </w:r>
    </w:p>
    <w:p w14:paraId="6F47C497" w14:textId="2B731919" w:rsidR="00301120" w:rsidRDefault="001A438B" w:rsidP="005322E4">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Der er foretaget væsentlighedsvurdering vedrørende </w:t>
      </w:r>
      <w:r w:rsidR="22016EA9" w:rsidRPr="16B7722A">
        <w:rPr>
          <w:rFonts w:ascii="Times New Roman" w:eastAsia="Times New Roman" w:hAnsi="Times New Roman" w:cs="Times New Roman"/>
          <w:color w:val="000000" w:themeColor="text1"/>
          <w:sz w:val="24"/>
          <w:szCs w:val="24"/>
        </w:rPr>
        <w:t>Natura</w:t>
      </w:r>
      <w:r w:rsidR="13B7537F" w:rsidRPr="16B7722A">
        <w:rPr>
          <w:rFonts w:ascii="Times New Roman" w:eastAsia="Times New Roman" w:hAnsi="Times New Roman" w:cs="Times New Roman"/>
          <w:color w:val="000000" w:themeColor="text1"/>
          <w:sz w:val="24"/>
          <w:szCs w:val="24"/>
        </w:rPr>
        <w:t xml:space="preserve"> </w:t>
      </w:r>
      <w:r w:rsidR="22016EA9" w:rsidRPr="16B7722A">
        <w:rPr>
          <w:rFonts w:ascii="Times New Roman" w:eastAsia="Times New Roman" w:hAnsi="Times New Roman" w:cs="Times New Roman"/>
          <w:color w:val="000000" w:themeColor="text1"/>
          <w:sz w:val="24"/>
          <w:szCs w:val="24"/>
        </w:rPr>
        <w:t>2000</w:t>
      </w:r>
      <w:r w:rsidRPr="16B7722A">
        <w:rPr>
          <w:rFonts w:ascii="Times New Roman" w:eastAsia="Times New Roman" w:hAnsi="Times New Roman" w:cs="Times New Roman"/>
          <w:color w:val="000000" w:themeColor="text1"/>
          <w:sz w:val="24"/>
          <w:szCs w:val="24"/>
        </w:rPr>
        <w:t>-område</w:t>
      </w:r>
      <w:r w:rsidR="00301120" w:rsidRPr="16B7722A">
        <w:rPr>
          <w:rFonts w:ascii="Times New Roman" w:eastAsia="Times New Roman" w:hAnsi="Times New Roman" w:cs="Times New Roman"/>
          <w:color w:val="000000" w:themeColor="text1"/>
          <w:sz w:val="24"/>
          <w:szCs w:val="24"/>
        </w:rPr>
        <w:t xml:space="preserve">t, som </w:t>
      </w:r>
      <w:r w:rsidR="001E414F" w:rsidRPr="16B7722A">
        <w:rPr>
          <w:rFonts w:ascii="Times New Roman" w:eastAsia="Times New Roman" w:hAnsi="Times New Roman" w:cs="Times New Roman"/>
          <w:color w:val="000000" w:themeColor="text1"/>
          <w:sz w:val="24"/>
          <w:szCs w:val="24"/>
        </w:rPr>
        <w:t xml:space="preserve">indeholder vurderinger af de mulige påvirkninger, som </w:t>
      </w:r>
      <w:r w:rsidR="00495F6F" w:rsidRPr="16B7722A">
        <w:rPr>
          <w:rFonts w:ascii="Times New Roman" w:eastAsia="Times New Roman" w:hAnsi="Times New Roman" w:cs="Times New Roman"/>
          <w:color w:val="000000" w:themeColor="text1"/>
          <w:sz w:val="24"/>
          <w:szCs w:val="24"/>
        </w:rPr>
        <w:t>anlægs</w:t>
      </w:r>
      <w:r w:rsidR="001E414F" w:rsidRPr="16B7722A">
        <w:rPr>
          <w:rFonts w:ascii="Times New Roman" w:eastAsia="Times New Roman" w:hAnsi="Times New Roman" w:cs="Times New Roman"/>
          <w:color w:val="000000" w:themeColor="text1"/>
          <w:sz w:val="24"/>
          <w:szCs w:val="24"/>
        </w:rPr>
        <w:t>projektet vil kunne have på udpegningsgrundlaget for Natura 2000-området.</w:t>
      </w:r>
      <w:r w:rsidR="00C040A9" w:rsidRPr="16B7722A">
        <w:rPr>
          <w:rFonts w:ascii="Times New Roman" w:eastAsia="Times New Roman" w:hAnsi="Times New Roman" w:cs="Times New Roman"/>
          <w:color w:val="000000" w:themeColor="text1"/>
          <w:sz w:val="24"/>
          <w:szCs w:val="24"/>
        </w:rPr>
        <w:t xml:space="preserve"> </w:t>
      </w:r>
    </w:p>
    <w:p w14:paraId="5BD0488F" w14:textId="667C70E8" w:rsidR="00C3677D" w:rsidRDefault="00C040A9" w:rsidP="005322E4">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Rute 11 krydser </w:t>
      </w:r>
      <w:r w:rsidR="00E93BE2" w:rsidRPr="16B7722A">
        <w:rPr>
          <w:rFonts w:ascii="Times New Roman" w:eastAsia="Times New Roman" w:hAnsi="Times New Roman" w:cs="Times New Roman"/>
          <w:color w:val="000000" w:themeColor="text1"/>
          <w:sz w:val="24"/>
          <w:szCs w:val="24"/>
        </w:rPr>
        <w:t>Alslev Å</w:t>
      </w:r>
      <w:r w:rsidR="4932CC5C" w:rsidRPr="16B7722A">
        <w:rPr>
          <w:rFonts w:ascii="Times New Roman" w:eastAsia="Times New Roman" w:hAnsi="Times New Roman" w:cs="Times New Roman"/>
          <w:color w:val="000000" w:themeColor="text1"/>
          <w:sz w:val="24"/>
          <w:szCs w:val="24"/>
        </w:rPr>
        <w:t>,</w:t>
      </w:r>
      <w:r w:rsidR="00E93BE2" w:rsidRPr="16B7722A">
        <w:rPr>
          <w:rFonts w:ascii="Times New Roman" w:eastAsia="Times New Roman" w:hAnsi="Times New Roman" w:cs="Times New Roman"/>
          <w:color w:val="000000" w:themeColor="text1"/>
          <w:sz w:val="24"/>
          <w:szCs w:val="24"/>
        </w:rPr>
        <w:t xml:space="preserve"> </w:t>
      </w:r>
      <w:r w:rsidRPr="16B7722A">
        <w:rPr>
          <w:rFonts w:ascii="Times New Roman" w:eastAsia="Times New Roman" w:hAnsi="Times New Roman" w:cs="Times New Roman"/>
          <w:color w:val="000000" w:themeColor="text1"/>
          <w:sz w:val="24"/>
          <w:szCs w:val="24"/>
        </w:rPr>
        <w:t>som ligger</w:t>
      </w:r>
      <w:r w:rsidR="00E93BE2" w:rsidRPr="16B7722A">
        <w:rPr>
          <w:rFonts w:ascii="Times New Roman" w:eastAsia="Times New Roman" w:hAnsi="Times New Roman" w:cs="Times New Roman"/>
          <w:color w:val="000000" w:themeColor="text1"/>
          <w:sz w:val="24"/>
          <w:szCs w:val="24"/>
        </w:rPr>
        <w:t xml:space="preserve"> opstrøms habitatområdet. I forbindelse med </w:t>
      </w:r>
      <w:r w:rsidR="00495F6F" w:rsidRPr="16B7722A">
        <w:rPr>
          <w:rFonts w:ascii="Times New Roman" w:eastAsia="Times New Roman" w:hAnsi="Times New Roman" w:cs="Times New Roman"/>
          <w:color w:val="000000" w:themeColor="text1"/>
          <w:sz w:val="24"/>
          <w:szCs w:val="24"/>
        </w:rPr>
        <w:t>anlægs</w:t>
      </w:r>
      <w:r w:rsidR="00E93BE2" w:rsidRPr="16B7722A">
        <w:rPr>
          <w:rFonts w:ascii="Times New Roman" w:eastAsia="Times New Roman" w:hAnsi="Times New Roman" w:cs="Times New Roman"/>
          <w:color w:val="000000" w:themeColor="text1"/>
          <w:sz w:val="24"/>
          <w:szCs w:val="24"/>
        </w:rPr>
        <w:t>projektet skal der udledes vand fra 4 bassiner til Alslev Å</w:t>
      </w:r>
      <w:r w:rsidR="00721392" w:rsidRPr="16B7722A">
        <w:rPr>
          <w:rFonts w:ascii="Times New Roman" w:eastAsia="Times New Roman" w:hAnsi="Times New Roman" w:cs="Times New Roman"/>
          <w:color w:val="000000" w:themeColor="text1"/>
          <w:sz w:val="24"/>
          <w:szCs w:val="24"/>
        </w:rPr>
        <w:t xml:space="preserve"> og tilløb til Alslev Å</w:t>
      </w:r>
      <w:r w:rsidR="00E93BE2" w:rsidRPr="16B7722A">
        <w:rPr>
          <w:rFonts w:ascii="Times New Roman" w:eastAsia="Times New Roman" w:hAnsi="Times New Roman" w:cs="Times New Roman"/>
          <w:color w:val="000000" w:themeColor="text1"/>
          <w:sz w:val="24"/>
          <w:szCs w:val="24"/>
        </w:rPr>
        <w:t>, der</w:t>
      </w:r>
      <w:r w:rsidR="00832947" w:rsidRPr="16B7722A">
        <w:rPr>
          <w:rFonts w:ascii="Times New Roman" w:eastAsia="Times New Roman" w:hAnsi="Times New Roman" w:cs="Times New Roman"/>
          <w:color w:val="000000" w:themeColor="text1"/>
          <w:sz w:val="24"/>
          <w:szCs w:val="24"/>
        </w:rPr>
        <w:t xml:space="preserve"> begge</w:t>
      </w:r>
      <w:r w:rsidR="00E93BE2" w:rsidRPr="16B7722A">
        <w:rPr>
          <w:rFonts w:ascii="Times New Roman" w:eastAsia="Times New Roman" w:hAnsi="Times New Roman" w:cs="Times New Roman"/>
          <w:color w:val="000000" w:themeColor="text1"/>
          <w:sz w:val="24"/>
          <w:szCs w:val="24"/>
        </w:rPr>
        <w:t xml:space="preserve"> nedstrøms er en del af H239. </w:t>
      </w:r>
    </w:p>
    <w:p w14:paraId="4FCFEBF3" w14:textId="0063096D" w:rsidR="00CA38A9" w:rsidRDefault="006E3F1F" w:rsidP="005322E4">
      <w:pPr>
        <w:spacing w:line="276" w:lineRule="auto"/>
        <w:rPr>
          <w:rFonts w:ascii="Times New Roman" w:eastAsia="Times New Roman" w:hAnsi="Times New Roman" w:cs="Times New Roman"/>
          <w:color w:val="000000"/>
          <w:sz w:val="24"/>
          <w:szCs w:val="24"/>
        </w:rPr>
      </w:pPr>
      <w:r w:rsidRPr="006E3F1F">
        <w:rPr>
          <w:rFonts w:ascii="Times New Roman" w:eastAsia="Times New Roman" w:hAnsi="Times New Roman" w:cs="Times New Roman"/>
          <w:color w:val="000000"/>
          <w:sz w:val="24"/>
          <w:szCs w:val="24"/>
        </w:rPr>
        <w:t>Alslev Å og tilløbet har begge høje brinker</w:t>
      </w:r>
      <w:r w:rsidR="00495F6F">
        <w:rPr>
          <w:rFonts w:ascii="Times New Roman" w:eastAsia="Times New Roman" w:hAnsi="Times New Roman" w:cs="Times New Roman"/>
          <w:color w:val="000000"/>
          <w:sz w:val="24"/>
          <w:szCs w:val="24"/>
        </w:rPr>
        <w:t>,</w:t>
      </w:r>
      <w:r w:rsidRPr="006E3F1F">
        <w:rPr>
          <w:rFonts w:ascii="Times New Roman" w:eastAsia="Times New Roman" w:hAnsi="Times New Roman" w:cs="Times New Roman"/>
          <w:color w:val="000000"/>
          <w:sz w:val="24"/>
          <w:szCs w:val="24"/>
        </w:rPr>
        <w:t xml:space="preserve"> og</w:t>
      </w:r>
      <w:r w:rsidR="00D0370F">
        <w:rPr>
          <w:rFonts w:ascii="Times New Roman" w:eastAsia="Times New Roman" w:hAnsi="Times New Roman" w:cs="Times New Roman"/>
          <w:color w:val="000000"/>
          <w:sz w:val="24"/>
          <w:szCs w:val="24"/>
        </w:rPr>
        <w:t xml:space="preserve"> det vurderes, at</w:t>
      </w:r>
      <w:r w:rsidRPr="006E3F1F">
        <w:rPr>
          <w:rFonts w:ascii="Times New Roman" w:eastAsia="Times New Roman" w:hAnsi="Times New Roman" w:cs="Times New Roman"/>
          <w:color w:val="000000"/>
          <w:sz w:val="24"/>
          <w:szCs w:val="24"/>
        </w:rPr>
        <w:t xml:space="preserve"> der ikke </w:t>
      </w:r>
      <w:r w:rsidR="00D0370F">
        <w:rPr>
          <w:rFonts w:ascii="Times New Roman" w:eastAsia="Times New Roman" w:hAnsi="Times New Roman" w:cs="Times New Roman"/>
          <w:color w:val="000000"/>
          <w:sz w:val="24"/>
          <w:szCs w:val="24"/>
        </w:rPr>
        <w:t xml:space="preserve">vil </w:t>
      </w:r>
      <w:r w:rsidRPr="006E3F1F">
        <w:rPr>
          <w:rFonts w:ascii="Times New Roman" w:eastAsia="Times New Roman" w:hAnsi="Times New Roman" w:cs="Times New Roman"/>
          <w:color w:val="000000"/>
          <w:sz w:val="24"/>
          <w:szCs w:val="24"/>
        </w:rPr>
        <w:t>ske oversvømmelse af hverken Alslev Å eller tilløbet til Alslev Å. Da der ikke sker en oversvømmelse fra å-systemet</w:t>
      </w:r>
      <w:r w:rsidR="00A913E1">
        <w:rPr>
          <w:rFonts w:ascii="Times New Roman" w:eastAsia="Times New Roman" w:hAnsi="Times New Roman" w:cs="Times New Roman"/>
          <w:color w:val="000000"/>
          <w:sz w:val="24"/>
          <w:szCs w:val="24"/>
        </w:rPr>
        <w:t>,</w:t>
      </w:r>
      <w:r w:rsidRPr="006E3F1F">
        <w:rPr>
          <w:rFonts w:ascii="Times New Roman" w:eastAsia="Times New Roman" w:hAnsi="Times New Roman" w:cs="Times New Roman"/>
          <w:color w:val="000000"/>
          <w:sz w:val="24"/>
          <w:szCs w:val="24"/>
        </w:rPr>
        <w:t xml:space="preserve"> kan det afvises, at der sker en væsentlig påvirkning af naturtyperne visse-indlandsklit, revling-indlandsklit, søbred med småurter, næringsrig sø, brunvandet sø, våd hede, tør hede, surt overdrev, tidsvis våd eng, urtebræmmer, hængesæk, kildevæld, rigkær og elle- og askeskov. Derved vil der ikke blive påvirket terrestriske habitatnaturtyper ved en udledning til Alslev Å-systemet ved oversvømmelse.</w:t>
      </w:r>
    </w:p>
    <w:p w14:paraId="4AFE90E2" w14:textId="451F0CB5" w:rsidR="00CA38A9" w:rsidRDefault="00BB2673" w:rsidP="005322E4">
      <w:pPr>
        <w:spacing w:line="276" w:lineRule="auto"/>
        <w:rPr>
          <w:rFonts w:ascii="Times New Roman" w:eastAsia="Times New Roman" w:hAnsi="Times New Roman" w:cs="Times New Roman"/>
          <w:color w:val="000000"/>
          <w:sz w:val="24"/>
          <w:szCs w:val="24"/>
        </w:rPr>
      </w:pPr>
      <w:r w:rsidRPr="00BB2673">
        <w:rPr>
          <w:rFonts w:ascii="Times New Roman" w:eastAsia="Times New Roman" w:hAnsi="Times New Roman" w:cs="Times New Roman"/>
          <w:color w:val="000000"/>
          <w:sz w:val="24"/>
          <w:szCs w:val="24"/>
        </w:rPr>
        <w:t>Vandspejlsstigning</w:t>
      </w:r>
      <w:r w:rsidR="001143BA">
        <w:rPr>
          <w:rFonts w:ascii="Times New Roman" w:eastAsia="Times New Roman" w:hAnsi="Times New Roman" w:cs="Times New Roman"/>
          <w:color w:val="000000"/>
          <w:sz w:val="24"/>
          <w:szCs w:val="24"/>
        </w:rPr>
        <w:t xml:space="preserve"> vil være lille (</w:t>
      </w:r>
      <w:r w:rsidR="00A733C1">
        <w:rPr>
          <w:rFonts w:ascii="Times New Roman" w:eastAsia="Times New Roman" w:hAnsi="Times New Roman" w:cs="Times New Roman"/>
          <w:color w:val="000000"/>
          <w:sz w:val="24"/>
          <w:szCs w:val="24"/>
        </w:rPr>
        <w:t xml:space="preserve">under </w:t>
      </w:r>
      <w:r w:rsidRPr="00BB2673">
        <w:rPr>
          <w:rFonts w:ascii="Times New Roman" w:eastAsia="Times New Roman" w:hAnsi="Times New Roman" w:cs="Times New Roman"/>
          <w:color w:val="000000"/>
          <w:sz w:val="24"/>
          <w:szCs w:val="24"/>
        </w:rPr>
        <w:t>5 cm</w:t>
      </w:r>
      <w:r w:rsidR="001143BA">
        <w:rPr>
          <w:rFonts w:ascii="Times New Roman" w:eastAsia="Times New Roman" w:hAnsi="Times New Roman" w:cs="Times New Roman"/>
          <w:color w:val="000000"/>
          <w:sz w:val="24"/>
          <w:szCs w:val="24"/>
        </w:rPr>
        <w:t>).</w:t>
      </w:r>
      <w:r w:rsidRPr="00BB2673">
        <w:rPr>
          <w:rFonts w:ascii="Times New Roman" w:eastAsia="Times New Roman" w:hAnsi="Times New Roman" w:cs="Times New Roman"/>
          <w:color w:val="000000"/>
          <w:sz w:val="24"/>
          <w:szCs w:val="24"/>
        </w:rPr>
        <w:t xml:space="preserve"> Ændringen i vandspejlet anses som værende så begrænset, at den ikke vil give anledning til en påvirkning af vandløbet. Da vandtilførslen er lille i forhold til vandløbets kapacitet, vurderes det, at tilførslen af vand fra bassiner ikke vil påvirke habitatnaturtypen vandløb, i dette tilfælde Alslev Å.</w:t>
      </w:r>
    </w:p>
    <w:p w14:paraId="0C545FF9" w14:textId="0CDBC764" w:rsidR="00B02C9A" w:rsidRDefault="00FB0E92" w:rsidP="005322E4">
      <w:pPr>
        <w:spacing w:line="276" w:lineRule="auto"/>
        <w:rPr>
          <w:rFonts w:ascii="Times New Roman" w:eastAsia="Times New Roman" w:hAnsi="Times New Roman" w:cs="Times New Roman"/>
          <w:color w:val="000000"/>
          <w:sz w:val="24"/>
          <w:szCs w:val="24"/>
        </w:rPr>
      </w:pPr>
      <w:r w:rsidRPr="00FB0E92">
        <w:rPr>
          <w:rFonts w:ascii="Times New Roman" w:eastAsia="Times New Roman" w:hAnsi="Times New Roman" w:cs="Times New Roman"/>
          <w:color w:val="000000"/>
          <w:sz w:val="24"/>
          <w:szCs w:val="24"/>
        </w:rPr>
        <w:t xml:space="preserve">En mulig påvirkning af snæbel, flodlampret, bæklampret, havlampret og laks er øget stoftransport i vandløbet. </w:t>
      </w:r>
      <w:r>
        <w:rPr>
          <w:rFonts w:ascii="Times New Roman" w:eastAsia="Times New Roman" w:hAnsi="Times New Roman" w:cs="Times New Roman"/>
          <w:color w:val="000000"/>
          <w:sz w:val="24"/>
          <w:szCs w:val="24"/>
        </w:rPr>
        <w:t>B</w:t>
      </w:r>
      <w:r w:rsidRPr="00FB0E92">
        <w:rPr>
          <w:rFonts w:ascii="Times New Roman" w:eastAsia="Times New Roman" w:hAnsi="Times New Roman" w:cs="Times New Roman"/>
          <w:color w:val="000000"/>
          <w:sz w:val="24"/>
          <w:szCs w:val="24"/>
        </w:rPr>
        <w:t>eregningerne for de miljøforurenende stoffer i vejvand</w:t>
      </w:r>
      <w:r>
        <w:rPr>
          <w:rFonts w:ascii="Times New Roman" w:eastAsia="Times New Roman" w:hAnsi="Times New Roman" w:cs="Times New Roman"/>
          <w:color w:val="000000"/>
          <w:sz w:val="24"/>
          <w:szCs w:val="24"/>
        </w:rPr>
        <w:t xml:space="preserve"> viser</w:t>
      </w:r>
      <w:r w:rsidRPr="00FB0E92">
        <w:rPr>
          <w:rFonts w:ascii="Times New Roman" w:eastAsia="Times New Roman" w:hAnsi="Times New Roman" w:cs="Times New Roman"/>
          <w:color w:val="000000"/>
          <w:sz w:val="24"/>
          <w:szCs w:val="24"/>
        </w:rPr>
        <w:t>, at der for udledningen af overfladevand fra bassiner til tilløb til Alslev Å ikke sker overskridelser af gældende miljøkvalitetskrav. Derved kan det afvises, at ovenstående arter på udpegningsgrundlaget for H239 bliver påvirket af projektet.</w:t>
      </w:r>
    </w:p>
    <w:p w14:paraId="7DE6CDDA" w14:textId="0297B785" w:rsidR="00A24485" w:rsidRDefault="00EC7518" w:rsidP="00216176">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Odder er på udpegningsgrundlaget for H239. O</w:t>
      </w:r>
      <w:r w:rsidR="00216176" w:rsidRPr="16B7722A">
        <w:rPr>
          <w:rFonts w:ascii="Times New Roman" w:eastAsia="Times New Roman" w:hAnsi="Times New Roman" w:cs="Times New Roman"/>
          <w:color w:val="000000" w:themeColor="text1"/>
          <w:sz w:val="24"/>
          <w:szCs w:val="24"/>
        </w:rPr>
        <w:t>dderen er nataktiv</w:t>
      </w:r>
      <w:r w:rsidRPr="16B7722A">
        <w:rPr>
          <w:rFonts w:ascii="Times New Roman" w:eastAsia="Times New Roman" w:hAnsi="Times New Roman" w:cs="Times New Roman"/>
          <w:color w:val="000000" w:themeColor="text1"/>
          <w:sz w:val="24"/>
          <w:szCs w:val="24"/>
        </w:rPr>
        <w:t xml:space="preserve"> og </w:t>
      </w:r>
      <w:r w:rsidR="00216176" w:rsidRPr="16B7722A">
        <w:rPr>
          <w:rFonts w:ascii="Times New Roman" w:eastAsia="Times New Roman" w:hAnsi="Times New Roman" w:cs="Times New Roman"/>
          <w:color w:val="000000" w:themeColor="text1"/>
          <w:sz w:val="24"/>
          <w:szCs w:val="24"/>
        </w:rPr>
        <w:t>opholder sig om dagen i hule</w:t>
      </w:r>
      <w:r w:rsidRPr="16B7722A">
        <w:rPr>
          <w:rFonts w:ascii="Times New Roman" w:eastAsia="Times New Roman" w:hAnsi="Times New Roman" w:cs="Times New Roman"/>
          <w:color w:val="000000" w:themeColor="text1"/>
          <w:sz w:val="24"/>
          <w:szCs w:val="24"/>
        </w:rPr>
        <w:t>r</w:t>
      </w:r>
      <w:r w:rsidR="00216176" w:rsidRPr="16B7722A">
        <w:rPr>
          <w:rFonts w:ascii="Times New Roman" w:eastAsia="Times New Roman" w:hAnsi="Times New Roman" w:cs="Times New Roman"/>
          <w:color w:val="000000" w:themeColor="text1"/>
          <w:sz w:val="24"/>
          <w:szCs w:val="24"/>
        </w:rPr>
        <w:t xml:space="preserve"> i brinken, under trærødder eller under buske. Da der ikke sker en påvirkning af vandløbets brinker </w:t>
      </w:r>
      <w:r w:rsidR="00477797" w:rsidRPr="16B7722A">
        <w:rPr>
          <w:rFonts w:ascii="Times New Roman" w:eastAsia="Times New Roman" w:hAnsi="Times New Roman" w:cs="Times New Roman"/>
          <w:color w:val="000000" w:themeColor="text1"/>
          <w:sz w:val="24"/>
          <w:szCs w:val="24"/>
        </w:rPr>
        <w:t>ved</w:t>
      </w:r>
      <w:r w:rsidR="00216176" w:rsidRPr="16B7722A">
        <w:rPr>
          <w:rFonts w:ascii="Times New Roman" w:eastAsia="Times New Roman" w:hAnsi="Times New Roman" w:cs="Times New Roman"/>
          <w:color w:val="000000" w:themeColor="text1"/>
          <w:sz w:val="24"/>
          <w:szCs w:val="24"/>
        </w:rPr>
        <w:t xml:space="preserve"> projektet</w:t>
      </w:r>
      <w:r w:rsidR="00477797" w:rsidRPr="16B7722A">
        <w:rPr>
          <w:rFonts w:ascii="Times New Roman" w:eastAsia="Times New Roman" w:hAnsi="Times New Roman" w:cs="Times New Roman"/>
          <w:color w:val="000000" w:themeColor="text1"/>
          <w:sz w:val="24"/>
          <w:szCs w:val="24"/>
        </w:rPr>
        <w:t>,</w:t>
      </w:r>
      <w:r w:rsidR="00E059C4" w:rsidRPr="16B7722A">
        <w:rPr>
          <w:rFonts w:ascii="Times New Roman" w:eastAsia="Times New Roman" w:hAnsi="Times New Roman" w:cs="Times New Roman"/>
          <w:color w:val="000000" w:themeColor="text1"/>
          <w:sz w:val="24"/>
          <w:szCs w:val="24"/>
        </w:rPr>
        <w:t xml:space="preserve"> </w:t>
      </w:r>
      <w:r w:rsidR="00216176" w:rsidRPr="16B7722A">
        <w:rPr>
          <w:rFonts w:ascii="Times New Roman" w:eastAsia="Times New Roman" w:hAnsi="Times New Roman" w:cs="Times New Roman"/>
          <w:color w:val="000000" w:themeColor="text1"/>
          <w:sz w:val="24"/>
          <w:szCs w:val="24"/>
        </w:rPr>
        <w:t>kan det afvises, at der sker en væsentlig påvirkning af vandløb eller øvrige naturområder, der kan være levested for odder.</w:t>
      </w:r>
      <w:r w:rsidR="00B31C31" w:rsidRPr="16B7722A">
        <w:rPr>
          <w:rFonts w:ascii="Times New Roman" w:eastAsia="Times New Roman" w:hAnsi="Times New Roman" w:cs="Times New Roman"/>
          <w:color w:val="000000" w:themeColor="text1"/>
          <w:sz w:val="24"/>
          <w:szCs w:val="24"/>
        </w:rPr>
        <w:t xml:space="preserve"> </w:t>
      </w:r>
      <w:r w:rsidR="008A795D" w:rsidRPr="16B7722A">
        <w:rPr>
          <w:rFonts w:ascii="Times New Roman" w:eastAsia="Times New Roman" w:hAnsi="Times New Roman" w:cs="Times New Roman"/>
          <w:color w:val="000000" w:themeColor="text1"/>
          <w:sz w:val="24"/>
          <w:szCs w:val="24"/>
        </w:rPr>
        <w:t>Ved etablering af en fast banket med kampesten, forbedres odders mulighed for at passere.</w:t>
      </w:r>
    </w:p>
    <w:p w14:paraId="4265EE0A" w14:textId="13E45774" w:rsidR="00B02C9A" w:rsidRDefault="00A24485" w:rsidP="00216176">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r w:rsidR="00A2723D">
        <w:rPr>
          <w:rFonts w:ascii="Times New Roman" w:eastAsia="Times New Roman" w:hAnsi="Times New Roman" w:cs="Times New Roman"/>
          <w:color w:val="000000"/>
          <w:sz w:val="24"/>
          <w:szCs w:val="24"/>
        </w:rPr>
        <w:t xml:space="preserve">er etableres </w:t>
      </w:r>
      <w:r w:rsidRPr="00A24485">
        <w:rPr>
          <w:rFonts w:ascii="Times New Roman" w:eastAsia="Times New Roman" w:hAnsi="Times New Roman" w:cs="Times New Roman"/>
          <w:color w:val="000000"/>
          <w:sz w:val="24"/>
          <w:szCs w:val="24"/>
        </w:rPr>
        <w:t xml:space="preserve">en ny stibro over Alslev Å parallelt med den eksisterende bro, men med en afstand, der sikrer lys til vandløbet. På baggrund af stibroens lette konstruktion og placering med afstand til den eksisterende vejbro, således at der er adgang for dagslys mellem den </w:t>
      </w:r>
      <w:r w:rsidRPr="00A24485">
        <w:rPr>
          <w:rFonts w:ascii="Times New Roman" w:eastAsia="Times New Roman" w:hAnsi="Times New Roman" w:cs="Times New Roman"/>
          <w:color w:val="000000"/>
          <w:sz w:val="24"/>
          <w:szCs w:val="24"/>
        </w:rPr>
        <w:lastRenderedPageBreak/>
        <w:t>eksisterende vej og stibroen, vurderes stibroens skyggevirkning på vandløbet ikke at påvirke fisk og smådyrs passage i vandløbet</w:t>
      </w:r>
      <w:r w:rsidR="007111FE">
        <w:rPr>
          <w:rFonts w:ascii="Times New Roman" w:eastAsia="Times New Roman" w:hAnsi="Times New Roman" w:cs="Times New Roman"/>
          <w:color w:val="000000"/>
          <w:sz w:val="24"/>
          <w:szCs w:val="24"/>
        </w:rPr>
        <w:t>.</w:t>
      </w:r>
      <w:r w:rsidR="000524A3">
        <w:rPr>
          <w:rFonts w:ascii="Times New Roman" w:eastAsia="Times New Roman" w:hAnsi="Times New Roman" w:cs="Times New Roman"/>
          <w:color w:val="000000"/>
          <w:sz w:val="24"/>
          <w:szCs w:val="24"/>
        </w:rPr>
        <w:t xml:space="preserve"> </w:t>
      </w:r>
      <w:r w:rsidR="000524A3" w:rsidRPr="000524A3">
        <w:rPr>
          <w:rFonts w:ascii="Times New Roman" w:eastAsia="Times New Roman" w:hAnsi="Times New Roman" w:cs="Times New Roman"/>
          <w:color w:val="000000"/>
          <w:sz w:val="24"/>
          <w:szCs w:val="24"/>
        </w:rPr>
        <w:t>Det kan på den baggrund afvises</w:t>
      </w:r>
      <w:r w:rsidR="00C62D86">
        <w:rPr>
          <w:rFonts w:ascii="Times New Roman" w:eastAsia="Times New Roman" w:hAnsi="Times New Roman" w:cs="Times New Roman"/>
          <w:color w:val="000000"/>
          <w:sz w:val="24"/>
          <w:szCs w:val="24"/>
        </w:rPr>
        <w:t>,</w:t>
      </w:r>
      <w:r w:rsidR="000524A3" w:rsidRPr="000524A3">
        <w:rPr>
          <w:rFonts w:ascii="Times New Roman" w:eastAsia="Times New Roman" w:hAnsi="Times New Roman" w:cs="Times New Roman"/>
          <w:color w:val="000000"/>
          <w:sz w:val="24"/>
          <w:szCs w:val="24"/>
        </w:rPr>
        <w:t xml:space="preserve"> at skyggevirkningerne vil påvirke fisk på udpegningsgrundlaget for habitatområdet (snæbel, havlampret, flodlampret, bæklampret og laks).</w:t>
      </w:r>
      <w:r w:rsidR="00B31C31">
        <w:rPr>
          <w:rFonts w:ascii="Times New Roman" w:eastAsia="Times New Roman" w:hAnsi="Times New Roman" w:cs="Times New Roman"/>
          <w:color w:val="000000"/>
          <w:sz w:val="24"/>
          <w:szCs w:val="24"/>
        </w:rPr>
        <w:t xml:space="preserve"> </w:t>
      </w:r>
    </w:p>
    <w:p w14:paraId="4E12A43B" w14:textId="62D5332C" w:rsidR="00623880" w:rsidRDefault="0050235F" w:rsidP="00216176">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Samlet set vurderes p</w:t>
      </w:r>
      <w:r w:rsidR="004E7F52" w:rsidRPr="16B7722A">
        <w:rPr>
          <w:rFonts w:ascii="Times New Roman" w:eastAsia="Times New Roman" w:hAnsi="Times New Roman" w:cs="Times New Roman"/>
          <w:color w:val="000000" w:themeColor="text1"/>
          <w:sz w:val="24"/>
          <w:szCs w:val="24"/>
        </w:rPr>
        <w:t xml:space="preserve">åvirkningerne fra anlægsperioden og driftsfasen </w:t>
      </w:r>
      <w:r w:rsidR="00F5488A" w:rsidRPr="16B7722A">
        <w:rPr>
          <w:rFonts w:ascii="Times New Roman" w:eastAsia="Times New Roman" w:hAnsi="Times New Roman" w:cs="Times New Roman"/>
          <w:color w:val="000000" w:themeColor="text1"/>
          <w:sz w:val="24"/>
          <w:szCs w:val="24"/>
        </w:rPr>
        <w:t xml:space="preserve">ikke at medføre en væsentlig påvirkning på </w:t>
      </w:r>
      <w:r w:rsidR="164B0D0A" w:rsidRPr="16B7722A">
        <w:rPr>
          <w:rFonts w:ascii="Times New Roman" w:eastAsia="Times New Roman" w:hAnsi="Times New Roman" w:cs="Times New Roman"/>
          <w:color w:val="000000" w:themeColor="text1"/>
          <w:sz w:val="24"/>
          <w:szCs w:val="24"/>
        </w:rPr>
        <w:t>Natura</w:t>
      </w:r>
      <w:r w:rsidR="33C6DFAA" w:rsidRPr="16B7722A">
        <w:rPr>
          <w:rFonts w:ascii="Times New Roman" w:eastAsia="Times New Roman" w:hAnsi="Times New Roman" w:cs="Times New Roman"/>
          <w:color w:val="000000" w:themeColor="text1"/>
          <w:sz w:val="24"/>
          <w:szCs w:val="24"/>
        </w:rPr>
        <w:t xml:space="preserve"> </w:t>
      </w:r>
      <w:r w:rsidR="164B0D0A" w:rsidRPr="16B7722A">
        <w:rPr>
          <w:rFonts w:ascii="Times New Roman" w:eastAsia="Times New Roman" w:hAnsi="Times New Roman" w:cs="Times New Roman"/>
          <w:color w:val="000000" w:themeColor="text1"/>
          <w:sz w:val="24"/>
          <w:szCs w:val="24"/>
        </w:rPr>
        <w:t>2000</w:t>
      </w:r>
      <w:r w:rsidR="00F5488A" w:rsidRPr="16B7722A">
        <w:rPr>
          <w:rFonts w:ascii="Times New Roman" w:eastAsia="Times New Roman" w:hAnsi="Times New Roman" w:cs="Times New Roman"/>
          <w:color w:val="000000" w:themeColor="text1"/>
          <w:sz w:val="24"/>
          <w:szCs w:val="24"/>
        </w:rPr>
        <w:t xml:space="preserve">-området. </w:t>
      </w:r>
    </w:p>
    <w:p w14:paraId="1B9EB88B" w14:textId="77777777" w:rsidR="00F5488A" w:rsidRDefault="00F5488A" w:rsidP="00216176">
      <w:pPr>
        <w:spacing w:line="276" w:lineRule="auto"/>
        <w:rPr>
          <w:rFonts w:ascii="Times New Roman" w:eastAsia="Times New Roman" w:hAnsi="Times New Roman" w:cs="Times New Roman"/>
          <w:color w:val="000000"/>
          <w:sz w:val="24"/>
          <w:szCs w:val="24"/>
        </w:rPr>
      </w:pPr>
    </w:p>
    <w:p w14:paraId="205D6D13" w14:textId="77777777" w:rsidR="001E414F" w:rsidRPr="00B70F81" w:rsidRDefault="001E414F" w:rsidP="005322E4">
      <w:pPr>
        <w:keepNext/>
        <w:keepLines/>
        <w:spacing w:before="40" w:line="276" w:lineRule="auto"/>
        <w:jc w:val="both"/>
        <w:outlineLvl w:val="1"/>
        <w:rPr>
          <w:rFonts w:ascii="Times New Roman" w:eastAsia="Times New Roman" w:hAnsi="Times New Roman" w:cs="Times New Roman"/>
          <w:b/>
          <w:bCs/>
          <w:color w:val="000000"/>
          <w:sz w:val="24"/>
          <w:szCs w:val="24"/>
        </w:rPr>
      </w:pPr>
      <w:bookmarkStart w:id="129" w:name="_Toc161386742"/>
      <w:bookmarkStart w:id="130" w:name="_Toc161387124"/>
      <w:r w:rsidRPr="00B70F81">
        <w:rPr>
          <w:rFonts w:ascii="Times New Roman" w:eastAsia="Times New Roman" w:hAnsi="Times New Roman" w:cs="Times New Roman"/>
          <w:b/>
          <w:bCs/>
          <w:sz w:val="24"/>
          <w:szCs w:val="24"/>
        </w:rPr>
        <w:t>9.9 Grundvand og hydrologi</w:t>
      </w:r>
      <w:bookmarkEnd w:id="129"/>
      <w:bookmarkEnd w:id="130"/>
      <w:r w:rsidRPr="00B70F81">
        <w:rPr>
          <w:rFonts w:ascii="Times New Roman" w:eastAsia="Times New Roman" w:hAnsi="Times New Roman" w:cs="Times New Roman"/>
          <w:b/>
          <w:bCs/>
          <w:sz w:val="24"/>
          <w:szCs w:val="24"/>
        </w:rPr>
        <w:t xml:space="preserve"> </w:t>
      </w:r>
    </w:p>
    <w:p w14:paraId="3B2E28E6"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31" w:name="_Toc161386743"/>
      <w:bookmarkStart w:id="132" w:name="_Toc161387125"/>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9.1 Eksisterende forhold</w:t>
      </w:r>
      <w:bookmarkEnd w:id="131"/>
      <w:bookmarkEnd w:id="132"/>
      <w:r w:rsidRPr="00B70F81">
        <w:rPr>
          <w:rFonts w:ascii="Times New Roman" w:eastAsia="Times New Roman" w:hAnsi="Times New Roman" w:cs="Times New Roman"/>
          <w:color w:val="000000"/>
          <w:sz w:val="24"/>
          <w:szCs w:val="24"/>
        </w:rPr>
        <w:t> </w:t>
      </w:r>
    </w:p>
    <w:p w14:paraId="465ED645" w14:textId="108A9C67" w:rsidR="00B763B5" w:rsidRDefault="001E414F" w:rsidP="009C09AA">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Områdets jordlag spiller en vigtig rolle i vurderingen af den naturlige beskyttelse af grundvandsmagasinet, da det kan have en reducerende virkning </w:t>
      </w:r>
      <w:r w:rsidR="2C4EDDCE" w:rsidRPr="16B7722A">
        <w:rPr>
          <w:rFonts w:ascii="Times New Roman" w:eastAsia="Times New Roman" w:hAnsi="Times New Roman" w:cs="Times New Roman"/>
          <w:color w:val="000000" w:themeColor="text1"/>
          <w:sz w:val="24"/>
          <w:szCs w:val="24"/>
        </w:rPr>
        <w:t>over</w:t>
      </w:r>
      <w:r w:rsidR="263F3D3C" w:rsidRPr="16B7722A">
        <w:rPr>
          <w:rFonts w:ascii="Times New Roman" w:eastAsia="Times New Roman" w:hAnsi="Times New Roman" w:cs="Times New Roman"/>
          <w:color w:val="000000" w:themeColor="text1"/>
          <w:sz w:val="24"/>
          <w:szCs w:val="24"/>
        </w:rPr>
        <w:t xml:space="preserve"> </w:t>
      </w:r>
      <w:r w:rsidR="2C4EDDCE" w:rsidRPr="16B7722A">
        <w:rPr>
          <w:rFonts w:ascii="Times New Roman" w:eastAsia="Times New Roman" w:hAnsi="Times New Roman" w:cs="Times New Roman"/>
          <w:color w:val="000000" w:themeColor="text1"/>
          <w:sz w:val="24"/>
          <w:szCs w:val="24"/>
        </w:rPr>
        <w:t>for</w:t>
      </w:r>
      <w:r w:rsidRPr="16B7722A">
        <w:rPr>
          <w:rFonts w:ascii="Times New Roman" w:eastAsia="Times New Roman" w:hAnsi="Times New Roman" w:cs="Times New Roman"/>
          <w:color w:val="000000" w:themeColor="text1"/>
          <w:sz w:val="24"/>
          <w:szCs w:val="24"/>
        </w:rPr>
        <w:t xml:space="preserve"> nedsivende nitratholdigt vand og andre forurenende stoffer. </w:t>
      </w:r>
    </w:p>
    <w:p w14:paraId="581CF005" w14:textId="6927297D" w:rsidR="007F4425" w:rsidRDefault="009C09AA" w:rsidP="009C09AA">
      <w:pPr>
        <w:spacing w:line="276" w:lineRule="auto"/>
        <w:rPr>
          <w:rFonts w:ascii="Times New Roman" w:eastAsia="Times New Roman" w:hAnsi="Times New Roman" w:cs="Times New Roman"/>
          <w:color w:val="000000"/>
          <w:sz w:val="24"/>
          <w:szCs w:val="24"/>
        </w:rPr>
      </w:pPr>
      <w:r w:rsidRPr="00C66BA1">
        <w:rPr>
          <w:rFonts w:ascii="Times New Roman" w:eastAsia="Times New Roman" w:hAnsi="Times New Roman" w:cs="Times New Roman"/>
          <w:color w:val="000000"/>
          <w:sz w:val="24"/>
          <w:szCs w:val="24"/>
        </w:rPr>
        <w:t>Den terrænnære geologi omkring Rute 11 består overvejende af sandede aflejringer, og der er hydraulisk kontakt mellem de terrænnære og dybe magasiner.</w:t>
      </w:r>
      <w:r w:rsidR="00E07B96">
        <w:rPr>
          <w:rFonts w:ascii="Times New Roman" w:eastAsia="Times New Roman" w:hAnsi="Times New Roman" w:cs="Times New Roman"/>
          <w:color w:val="000000"/>
          <w:sz w:val="24"/>
          <w:szCs w:val="24"/>
        </w:rPr>
        <w:t xml:space="preserve"> </w:t>
      </w:r>
      <w:r w:rsidR="00592065">
        <w:rPr>
          <w:rFonts w:ascii="Times New Roman" w:eastAsia="Times New Roman" w:hAnsi="Times New Roman" w:cs="Times New Roman"/>
          <w:color w:val="000000"/>
          <w:sz w:val="24"/>
          <w:szCs w:val="24"/>
        </w:rPr>
        <w:t>G</w:t>
      </w:r>
      <w:r w:rsidRPr="00C66BA1">
        <w:rPr>
          <w:rFonts w:ascii="Times New Roman" w:eastAsia="Times New Roman" w:hAnsi="Times New Roman" w:cs="Times New Roman"/>
          <w:color w:val="000000"/>
          <w:sz w:val="24"/>
          <w:szCs w:val="24"/>
        </w:rPr>
        <w:t>rundvandet langs strækningen</w:t>
      </w:r>
      <w:r w:rsidR="00592065">
        <w:rPr>
          <w:rFonts w:ascii="Times New Roman" w:eastAsia="Times New Roman" w:hAnsi="Times New Roman" w:cs="Times New Roman"/>
          <w:color w:val="000000"/>
          <w:sz w:val="24"/>
          <w:szCs w:val="24"/>
        </w:rPr>
        <w:t xml:space="preserve"> er</w:t>
      </w:r>
      <w:r w:rsidR="002D2096">
        <w:rPr>
          <w:rFonts w:ascii="Times New Roman" w:eastAsia="Times New Roman" w:hAnsi="Times New Roman" w:cs="Times New Roman"/>
          <w:color w:val="000000"/>
          <w:sz w:val="24"/>
          <w:szCs w:val="24"/>
        </w:rPr>
        <w:t xml:space="preserve"> derfor</w:t>
      </w:r>
      <w:r w:rsidRPr="00C66BA1">
        <w:rPr>
          <w:rFonts w:ascii="Times New Roman" w:eastAsia="Times New Roman" w:hAnsi="Times New Roman" w:cs="Times New Roman"/>
          <w:color w:val="000000"/>
          <w:sz w:val="24"/>
          <w:szCs w:val="24"/>
        </w:rPr>
        <w:t xml:space="preserve">, geologisk set, sårbart overfor påvirkninger fra aktiviteter på terræn. </w:t>
      </w:r>
    </w:p>
    <w:p w14:paraId="448F4677" w14:textId="714DFE2D" w:rsidR="009C09AA" w:rsidRPr="00C66BA1" w:rsidRDefault="009C09AA" w:rsidP="009C09AA">
      <w:pPr>
        <w:spacing w:line="276" w:lineRule="auto"/>
        <w:rPr>
          <w:rFonts w:ascii="Times New Roman" w:eastAsia="Times New Roman" w:hAnsi="Times New Roman" w:cs="Times New Roman"/>
          <w:color w:val="000000"/>
          <w:sz w:val="24"/>
          <w:szCs w:val="24"/>
        </w:rPr>
      </w:pPr>
      <w:r w:rsidRPr="00C66BA1">
        <w:rPr>
          <w:rFonts w:ascii="Times New Roman" w:eastAsia="Times New Roman" w:hAnsi="Times New Roman" w:cs="Times New Roman"/>
          <w:color w:val="000000"/>
          <w:sz w:val="24"/>
          <w:szCs w:val="24"/>
        </w:rPr>
        <w:t xml:space="preserve">Der er ikke udlagt værdifulde geologiske områder langs strækningen. </w:t>
      </w:r>
    </w:p>
    <w:p w14:paraId="6CFA96B6" w14:textId="0DA64505" w:rsidR="00C66BA1" w:rsidRPr="00C66BA1" w:rsidRDefault="00C66BA1" w:rsidP="00C66BA1">
      <w:pPr>
        <w:spacing w:line="276" w:lineRule="auto"/>
        <w:rPr>
          <w:rFonts w:ascii="Times New Roman" w:eastAsia="Times New Roman" w:hAnsi="Times New Roman" w:cs="Times New Roman"/>
          <w:color w:val="000000"/>
          <w:sz w:val="24"/>
          <w:szCs w:val="24"/>
        </w:rPr>
      </w:pPr>
      <w:r w:rsidRPr="00C66BA1">
        <w:rPr>
          <w:rFonts w:ascii="Times New Roman" w:eastAsia="Times New Roman" w:hAnsi="Times New Roman" w:cs="Times New Roman"/>
          <w:color w:val="000000"/>
          <w:sz w:val="24"/>
          <w:szCs w:val="24"/>
        </w:rPr>
        <w:t xml:space="preserve">Den nordlige del af linjeføringen ligger i et område med særlige drikkevandsinteresser, mens den centrale og sydlige del af strækningen ligger i et område med drikkevandsinteresser. </w:t>
      </w:r>
    </w:p>
    <w:p w14:paraId="62DEE4E5" w14:textId="11CD0C6C" w:rsidR="001E414F" w:rsidRDefault="00A64BDC" w:rsidP="005322E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vando</w:t>
      </w:r>
      <w:r w:rsidR="00CF0991">
        <w:rPr>
          <w:rFonts w:ascii="Times New Roman" w:eastAsia="Times New Roman" w:hAnsi="Times New Roman" w:cs="Times New Roman"/>
          <w:color w:val="000000"/>
          <w:sz w:val="24"/>
          <w:szCs w:val="24"/>
        </w:rPr>
        <w:t>mrådep</w:t>
      </w:r>
      <w:r w:rsidR="00086483">
        <w:rPr>
          <w:rFonts w:ascii="Times New Roman" w:eastAsia="Times New Roman" w:hAnsi="Times New Roman" w:cs="Times New Roman"/>
          <w:color w:val="000000"/>
          <w:sz w:val="24"/>
          <w:szCs w:val="24"/>
        </w:rPr>
        <w:t>l</w:t>
      </w:r>
      <w:r w:rsidR="00CF0991">
        <w:rPr>
          <w:rFonts w:ascii="Times New Roman" w:eastAsia="Times New Roman" w:hAnsi="Times New Roman" w:cs="Times New Roman"/>
          <w:color w:val="000000"/>
          <w:sz w:val="24"/>
          <w:szCs w:val="24"/>
        </w:rPr>
        <w:t xml:space="preserve">an 2021-2027 </w:t>
      </w:r>
      <w:r w:rsidR="003719B1">
        <w:rPr>
          <w:rFonts w:ascii="Times New Roman" w:eastAsia="Times New Roman" w:hAnsi="Times New Roman" w:cs="Times New Roman"/>
          <w:color w:val="000000"/>
          <w:sz w:val="24"/>
          <w:szCs w:val="24"/>
        </w:rPr>
        <w:t xml:space="preserve">er der udpeget flere </w:t>
      </w:r>
      <w:r w:rsidR="00333AD6">
        <w:rPr>
          <w:rFonts w:ascii="Times New Roman" w:eastAsia="Times New Roman" w:hAnsi="Times New Roman" w:cs="Times New Roman"/>
          <w:color w:val="000000"/>
          <w:sz w:val="24"/>
          <w:szCs w:val="24"/>
        </w:rPr>
        <w:t>grundvandsforekom</w:t>
      </w:r>
      <w:r w:rsidR="00086483">
        <w:rPr>
          <w:rFonts w:ascii="Times New Roman" w:eastAsia="Times New Roman" w:hAnsi="Times New Roman" w:cs="Times New Roman"/>
          <w:color w:val="000000"/>
          <w:sz w:val="24"/>
          <w:szCs w:val="24"/>
        </w:rPr>
        <w:t>s</w:t>
      </w:r>
      <w:r w:rsidR="00333AD6">
        <w:rPr>
          <w:rFonts w:ascii="Times New Roman" w:eastAsia="Times New Roman" w:hAnsi="Times New Roman" w:cs="Times New Roman"/>
          <w:color w:val="000000"/>
          <w:sz w:val="24"/>
          <w:szCs w:val="24"/>
        </w:rPr>
        <w:t>ter</w:t>
      </w:r>
      <w:r w:rsidR="00086483">
        <w:rPr>
          <w:rFonts w:ascii="Times New Roman" w:eastAsia="Times New Roman" w:hAnsi="Times New Roman" w:cs="Times New Roman"/>
          <w:color w:val="000000"/>
          <w:sz w:val="24"/>
          <w:szCs w:val="24"/>
        </w:rPr>
        <w:t>,</w:t>
      </w:r>
      <w:r w:rsidR="00333AD6">
        <w:rPr>
          <w:rFonts w:ascii="Times New Roman" w:eastAsia="Times New Roman" w:hAnsi="Times New Roman" w:cs="Times New Roman"/>
          <w:color w:val="000000"/>
          <w:sz w:val="24"/>
          <w:szCs w:val="24"/>
        </w:rPr>
        <w:t xml:space="preserve"> der overlapper </w:t>
      </w:r>
      <w:r w:rsidR="000E0DF2">
        <w:rPr>
          <w:rFonts w:ascii="Times New Roman" w:eastAsia="Times New Roman" w:hAnsi="Times New Roman" w:cs="Times New Roman"/>
          <w:color w:val="000000"/>
          <w:sz w:val="24"/>
          <w:szCs w:val="24"/>
        </w:rPr>
        <w:t xml:space="preserve">delvist </w:t>
      </w:r>
      <w:r w:rsidR="00333AD6">
        <w:rPr>
          <w:rFonts w:ascii="Times New Roman" w:eastAsia="Times New Roman" w:hAnsi="Times New Roman" w:cs="Times New Roman"/>
          <w:color w:val="000000"/>
          <w:sz w:val="24"/>
          <w:szCs w:val="24"/>
        </w:rPr>
        <w:t xml:space="preserve">med undersøgelsesområder. </w:t>
      </w:r>
      <w:r w:rsidR="00DF0C93" w:rsidRPr="007D66BB">
        <w:rPr>
          <w:rFonts w:ascii="Times New Roman" w:eastAsia="Times New Roman" w:hAnsi="Times New Roman" w:cs="Times New Roman"/>
          <w:color w:val="000000"/>
          <w:sz w:val="24"/>
          <w:szCs w:val="24"/>
        </w:rPr>
        <w:t xml:space="preserve">Den nordlige del af strækningen er omfattet af en terrænnær grundvandsforekomst med god kemisk og god kvantitativ tilstand. </w:t>
      </w:r>
      <w:r w:rsidR="000A4C9C" w:rsidRPr="000A4C9C">
        <w:rPr>
          <w:rFonts w:ascii="Times New Roman" w:eastAsia="Times New Roman" w:hAnsi="Times New Roman" w:cs="Times New Roman"/>
          <w:color w:val="000000"/>
          <w:sz w:val="24"/>
          <w:szCs w:val="24"/>
        </w:rPr>
        <w:t xml:space="preserve">Strækningen krydser to regionale grundvandsforekomster, begge med god kvantitativ tilstand og ringe kemisk tilstand pga. </w:t>
      </w:r>
      <w:r w:rsidR="0017624D">
        <w:rPr>
          <w:rFonts w:ascii="Times New Roman" w:eastAsia="Times New Roman" w:hAnsi="Times New Roman" w:cs="Times New Roman"/>
          <w:color w:val="000000"/>
          <w:sz w:val="24"/>
          <w:szCs w:val="24"/>
        </w:rPr>
        <w:t>p</w:t>
      </w:r>
      <w:r w:rsidR="000A4C9C" w:rsidRPr="000A4C9C">
        <w:rPr>
          <w:rFonts w:ascii="Times New Roman" w:eastAsia="Times New Roman" w:hAnsi="Times New Roman" w:cs="Times New Roman"/>
          <w:color w:val="000000"/>
          <w:sz w:val="24"/>
          <w:szCs w:val="24"/>
        </w:rPr>
        <w:t xml:space="preserve">esticider, </w:t>
      </w:r>
      <w:r w:rsidR="0017624D">
        <w:rPr>
          <w:rFonts w:ascii="Times New Roman" w:eastAsia="Times New Roman" w:hAnsi="Times New Roman" w:cs="Times New Roman"/>
          <w:color w:val="000000"/>
          <w:sz w:val="24"/>
          <w:szCs w:val="24"/>
        </w:rPr>
        <w:t>n</w:t>
      </w:r>
      <w:r w:rsidR="000A4C9C" w:rsidRPr="000A4C9C">
        <w:rPr>
          <w:rFonts w:ascii="Times New Roman" w:eastAsia="Times New Roman" w:hAnsi="Times New Roman" w:cs="Times New Roman"/>
          <w:color w:val="000000"/>
          <w:sz w:val="24"/>
          <w:szCs w:val="24"/>
        </w:rPr>
        <w:t xml:space="preserve">ikkel og </w:t>
      </w:r>
      <w:r w:rsidR="0017624D">
        <w:rPr>
          <w:rFonts w:ascii="Times New Roman" w:eastAsia="Times New Roman" w:hAnsi="Times New Roman" w:cs="Times New Roman"/>
          <w:color w:val="000000"/>
          <w:sz w:val="24"/>
          <w:szCs w:val="24"/>
        </w:rPr>
        <w:t>n</w:t>
      </w:r>
      <w:r w:rsidR="000A4C9C" w:rsidRPr="000A4C9C">
        <w:rPr>
          <w:rFonts w:ascii="Times New Roman" w:eastAsia="Times New Roman" w:hAnsi="Times New Roman" w:cs="Times New Roman"/>
          <w:color w:val="000000"/>
          <w:sz w:val="24"/>
          <w:szCs w:val="24"/>
        </w:rPr>
        <w:t xml:space="preserve">itrat, samt to dybe grundvandsforekomster, begge med god kvantitativ tilstand, men ringe kemisk tilstand for den ene af forekomsterne pga. </w:t>
      </w:r>
      <w:r w:rsidR="00BD6A94">
        <w:rPr>
          <w:rFonts w:ascii="Times New Roman" w:eastAsia="Times New Roman" w:hAnsi="Times New Roman" w:cs="Times New Roman"/>
          <w:color w:val="000000"/>
          <w:sz w:val="24"/>
          <w:szCs w:val="24"/>
        </w:rPr>
        <w:t>p</w:t>
      </w:r>
      <w:r w:rsidR="000A4C9C" w:rsidRPr="000A4C9C">
        <w:rPr>
          <w:rFonts w:ascii="Times New Roman" w:eastAsia="Times New Roman" w:hAnsi="Times New Roman" w:cs="Times New Roman"/>
          <w:color w:val="000000"/>
          <w:sz w:val="24"/>
          <w:szCs w:val="24"/>
        </w:rPr>
        <w:t>esticider.</w:t>
      </w:r>
    </w:p>
    <w:p w14:paraId="1F347B2D" w14:textId="77777777" w:rsidR="00704467" w:rsidRPr="007D66BB" w:rsidRDefault="00704467" w:rsidP="005322E4">
      <w:pPr>
        <w:spacing w:line="276" w:lineRule="auto"/>
        <w:rPr>
          <w:rFonts w:ascii="Times New Roman" w:eastAsia="Times New Roman" w:hAnsi="Times New Roman" w:cs="Times New Roman"/>
          <w:color w:val="000000"/>
          <w:sz w:val="24"/>
          <w:szCs w:val="24"/>
        </w:rPr>
      </w:pPr>
    </w:p>
    <w:p w14:paraId="1C000780" w14:textId="1838819A"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33" w:name="_Toc161386744"/>
      <w:bookmarkStart w:id="134" w:name="_Toc161387126"/>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9.2 Påvirkning i anlægsperioden</w:t>
      </w:r>
      <w:bookmarkEnd w:id="133"/>
      <w:bookmarkEnd w:id="134"/>
      <w:r w:rsidRPr="00B70F81">
        <w:rPr>
          <w:rFonts w:ascii="Times New Roman" w:eastAsia="Times New Roman" w:hAnsi="Times New Roman" w:cs="Times New Roman"/>
          <w:color w:val="000000"/>
          <w:sz w:val="24"/>
          <w:szCs w:val="24"/>
        </w:rPr>
        <w:t> </w:t>
      </w:r>
    </w:p>
    <w:p w14:paraId="3FBE96FC" w14:textId="2C03042E" w:rsidR="007D66BB" w:rsidRDefault="00CB16DE" w:rsidP="00D2391A">
      <w:pPr>
        <w:spacing w:line="276" w:lineRule="auto"/>
        <w:rPr>
          <w:rFonts w:ascii="Times New Roman" w:eastAsia="Times New Roman" w:hAnsi="Times New Roman" w:cs="Times New Roman"/>
          <w:color w:val="000000"/>
          <w:sz w:val="24"/>
          <w:szCs w:val="24"/>
        </w:rPr>
      </w:pPr>
      <w:r w:rsidRPr="00FD4E80">
        <w:rPr>
          <w:rFonts w:ascii="Times New Roman" w:eastAsia="Times New Roman" w:hAnsi="Times New Roman" w:cs="Times New Roman"/>
          <w:color w:val="000000"/>
          <w:sz w:val="24"/>
          <w:szCs w:val="24"/>
        </w:rPr>
        <w:t>De potentielle kilder til påvirkning af grundvandsforholdene i anlægs</w:t>
      </w:r>
      <w:r w:rsidR="002D2096">
        <w:rPr>
          <w:rFonts w:ascii="Times New Roman" w:eastAsia="Times New Roman" w:hAnsi="Times New Roman" w:cs="Times New Roman"/>
          <w:color w:val="000000"/>
          <w:sz w:val="24"/>
          <w:szCs w:val="24"/>
        </w:rPr>
        <w:t>perioden</w:t>
      </w:r>
      <w:r w:rsidRPr="00FD4E80">
        <w:rPr>
          <w:rFonts w:ascii="Times New Roman" w:eastAsia="Times New Roman" w:hAnsi="Times New Roman" w:cs="Times New Roman"/>
          <w:color w:val="000000"/>
          <w:sz w:val="24"/>
          <w:szCs w:val="24"/>
        </w:rPr>
        <w:t>, er knyttet til spild og uheld</w:t>
      </w:r>
      <w:r w:rsidR="00B763B5">
        <w:rPr>
          <w:rFonts w:ascii="Times New Roman" w:eastAsia="Times New Roman" w:hAnsi="Times New Roman" w:cs="Times New Roman"/>
          <w:color w:val="000000"/>
          <w:sz w:val="24"/>
          <w:szCs w:val="24"/>
        </w:rPr>
        <w:t xml:space="preserve"> i forbindelse med anlægsarbejderne</w:t>
      </w:r>
      <w:r w:rsidRPr="00FD4E80">
        <w:rPr>
          <w:rFonts w:ascii="Times New Roman" w:eastAsia="Times New Roman" w:hAnsi="Times New Roman" w:cs="Times New Roman"/>
          <w:color w:val="000000"/>
          <w:sz w:val="24"/>
          <w:szCs w:val="24"/>
        </w:rPr>
        <w:t>. I anlægs</w:t>
      </w:r>
      <w:r w:rsidR="007D66BB">
        <w:rPr>
          <w:rFonts w:ascii="Times New Roman" w:eastAsia="Times New Roman" w:hAnsi="Times New Roman" w:cs="Times New Roman"/>
          <w:color w:val="000000"/>
          <w:sz w:val="24"/>
          <w:szCs w:val="24"/>
        </w:rPr>
        <w:t>perioden</w:t>
      </w:r>
      <w:r w:rsidRPr="00FD4E80">
        <w:rPr>
          <w:rFonts w:ascii="Times New Roman" w:eastAsia="Times New Roman" w:hAnsi="Times New Roman" w:cs="Times New Roman"/>
          <w:color w:val="000000"/>
          <w:sz w:val="24"/>
          <w:szCs w:val="24"/>
        </w:rPr>
        <w:t xml:space="preserve"> vurderes konsekvensen for påvirkning af grundvandsmagasiner som begrænset, </w:t>
      </w:r>
      <w:r w:rsidR="002D2096">
        <w:rPr>
          <w:rFonts w:ascii="Times New Roman" w:eastAsia="Times New Roman" w:hAnsi="Times New Roman" w:cs="Times New Roman"/>
          <w:color w:val="000000"/>
          <w:sz w:val="24"/>
          <w:szCs w:val="24"/>
        </w:rPr>
        <w:t>da</w:t>
      </w:r>
      <w:r w:rsidRPr="00FD4E80">
        <w:rPr>
          <w:rFonts w:ascii="Times New Roman" w:eastAsia="Times New Roman" w:hAnsi="Times New Roman" w:cs="Times New Roman"/>
          <w:color w:val="000000"/>
          <w:sz w:val="24"/>
          <w:szCs w:val="24"/>
        </w:rPr>
        <w:t xml:space="preserve"> </w:t>
      </w:r>
      <w:r w:rsidR="00A61AC0">
        <w:rPr>
          <w:rFonts w:ascii="Times New Roman" w:eastAsia="Times New Roman" w:hAnsi="Times New Roman" w:cs="Times New Roman"/>
          <w:color w:val="000000"/>
          <w:sz w:val="24"/>
          <w:szCs w:val="24"/>
        </w:rPr>
        <w:t>det er en forudsætning</w:t>
      </w:r>
      <w:r w:rsidR="00BD1579">
        <w:rPr>
          <w:rFonts w:ascii="Times New Roman" w:eastAsia="Times New Roman" w:hAnsi="Times New Roman" w:cs="Times New Roman"/>
          <w:color w:val="000000"/>
          <w:sz w:val="24"/>
          <w:szCs w:val="24"/>
        </w:rPr>
        <w:t>,</w:t>
      </w:r>
      <w:r w:rsidR="00A61AC0">
        <w:rPr>
          <w:rFonts w:ascii="Times New Roman" w:eastAsia="Times New Roman" w:hAnsi="Times New Roman" w:cs="Times New Roman"/>
          <w:color w:val="000000"/>
          <w:sz w:val="24"/>
          <w:szCs w:val="24"/>
        </w:rPr>
        <w:t xml:space="preserve"> </w:t>
      </w:r>
      <w:r w:rsidR="00BD1579">
        <w:rPr>
          <w:rFonts w:ascii="Times New Roman" w:eastAsia="Times New Roman" w:hAnsi="Times New Roman" w:cs="Times New Roman"/>
          <w:color w:val="000000"/>
          <w:sz w:val="24"/>
          <w:szCs w:val="24"/>
        </w:rPr>
        <w:t>at</w:t>
      </w:r>
      <w:r w:rsidR="00A61AC0">
        <w:rPr>
          <w:rFonts w:ascii="Times New Roman" w:eastAsia="Times New Roman" w:hAnsi="Times New Roman" w:cs="Times New Roman"/>
          <w:color w:val="000000"/>
          <w:sz w:val="24"/>
          <w:szCs w:val="24"/>
        </w:rPr>
        <w:t xml:space="preserve"> </w:t>
      </w:r>
      <w:r w:rsidRPr="00FD4E80">
        <w:rPr>
          <w:rFonts w:ascii="Times New Roman" w:eastAsia="Times New Roman" w:hAnsi="Times New Roman" w:cs="Times New Roman"/>
          <w:color w:val="000000"/>
          <w:sz w:val="24"/>
          <w:szCs w:val="24"/>
        </w:rPr>
        <w:t xml:space="preserve">spild håndteres i henhold til </w:t>
      </w:r>
      <w:r w:rsidR="00F8017E">
        <w:rPr>
          <w:rFonts w:ascii="Times New Roman" w:eastAsia="Times New Roman" w:hAnsi="Times New Roman" w:cs="Times New Roman"/>
          <w:color w:val="000000"/>
          <w:sz w:val="24"/>
          <w:szCs w:val="24"/>
        </w:rPr>
        <w:t xml:space="preserve">en </w:t>
      </w:r>
      <w:r w:rsidRPr="00FD4E80">
        <w:rPr>
          <w:rFonts w:ascii="Times New Roman" w:eastAsia="Times New Roman" w:hAnsi="Times New Roman" w:cs="Times New Roman"/>
          <w:color w:val="000000"/>
          <w:sz w:val="24"/>
          <w:szCs w:val="24"/>
        </w:rPr>
        <w:t>beredskabsplan</w:t>
      </w:r>
      <w:r w:rsidR="00AB7403">
        <w:rPr>
          <w:rFonts w:ascii="Times New Roman" w:eastAsia="Times New Roman" w:hAnsi="Times New Roman" w:cs="Times New Roman"/>
          <w:color w:val="000000"/>
          <w:sz w:val="24"/>
          <w:szCs w:val="24"/>
        </w:rPr>
        <w:t xml:space="preserve"> </w:t>
      </w:r>
      <w:r w:rsidR="00FD4E80" w:rsidRPr="00FD4E80">
        <w:rPr>
          <w:rFonts w:ascii="Times New Roman" w:eastAsia="Times New Roman" w:hAnsi="Times New Roman" w:cs="Times New Roman"/>
          <w:color w:val="000000"/>
          <w:sz w:val="24"/>
          <w:szCs w:val="24"/>
        </w:rPr>
        <w:t>for håndtering af spild og uheld, så risikoen for spild til jorden ved oplagringen af brændstof til entreprenørmaskiner, håndteringen af mobile entreprenørtanke og tankning minimeres</w:t>
      </w:r>
      <w:r w:rsidRPr="00FD4E80">
        <w:rPr>
          <w:rFonts w:ascii="Times New Roman" w:eastAsia="Times New Roman" w:hAnsi="Times New Roman" w:cs="Times New Roman"/>
          <w:color w:val="000000"/>
          <w:sz w:val="24"/>
          <w:szCs w:val="24"/>
        </w:rPr>
        <w:t xml:space="preserve">. </w:t>
      </w:r>
    </w:p>
    <w:p w14:paraId="10846F2A" w14:textId="1757A895" w:rsidR="00670D25" w:rsidRDefault="00CB16DE" w:rsidP="002266DB">
      <w:pPr>
        <w:spacing w:line="276" w:lineRule="auto"/>
        <w:rPr>
          <w:rFonts w:ascii="Times New Roman" w:hAnsi="Times New Roman" w:cs="Times New Roman"/>
          <w:sz w:val="24"/>
          <w:szCs w:val="24"/>
        </w:rPr>
      </w:pPr>
      <w:r w:rsidRPr="00FD4E80">
        <w:rPr>
          <w:rFonts w:ascii="Times New Roman" w:eastAsia="Times New Roman" w:hAnsi="Times New Roman" w:cs="Times New Roman"/>
          <w:color w:val="000000"/>
          <w:sz w:val="24"/>
          <w:szCs w:val="24"/>
        </w:rPr>
        <w:t>Spild og uheld i anlægs</w:t>
      </w:r>
      <w:r w:rsidR="002D2096">
        <w:rPr>
          <w:rFonts w:ascii="Times New Roman" w:eastAsia="Times New Roman" w:hAnsi="Times New Roman" w:cs="Times New Roman"/>
          <w:color w:val="000000"/>
          <w:sz w:val="24"/>
          <w:szCs w:val="24"/>
        </w:rPr>
        <w:t>perioden</w:t>
      </w:r>
      <w:r w:rsidRPr="00FD4E80">
        <w:rPr>
          <w:rFonts w:ascii="Times New Roman" w:eastAsia="Times New Roman" w:hAnsi="Times New Roman" w:cs="Times New Roman"/>
          <w:color w:val="000000"/>
          <w:sz w:val="24"/>
          <w:szCs w:val="24"/>
        </w:rPr>
        <w:t xml:space="preserve"> kan desuden medføre en begrænset-moderat påvirkning af private boringer langs linjeføringen. </w:t>
      </w:r>
      <w:r w:rsidR="007D66BB" w:rsidRPr="007D66BB">
        <w:rPr>
          <w:rFonts w:ascii="Times New Roman" w:hAnsi="Times New Roman" w:cs="Times New Roman"/>
          <w:sz w:val="24"/>
          <w:szCs w:val="24"/>
        </w:rPr>
        <w:t>Arbejdsarealer placeres og indrettes, så påvirkning af omgivelser</w:t>
      </w:r>
      <w:r w:rsidR="00704467">
        <w:rPr>
          <w:rFonts w:ascii="Times New Roman" w:hAnsi="Times New Roman" w:cs="Times New Roman"/>
          <w:sz w:val="24"/>
          <w:szCs w:val="24"/>
        </w:rPr>
        <w:t xml:space="preserve">, herunder </w:t>
      </w:r>
      <w:r w:rsidR="007D66BB" w:rsidRPr="007D66BB">
        <w:rPr>
          <w:rFonts w:ascii="Times New Roman" w:hAnsi="Times New Roman" w:cs="Times New Roman"/>
          <w:sz w:val="24"/>
          <w:szCs w:val="24"/>
        </w:rPr>
        <w:t>private boringer, fra eventuel</w:t>
      </w:r>
      <w:r w:rsidR="007D66BB">
        <w:rPr>
          <w:rFonts w:ascii="Times New Roman" w:hAnsi="Times New Roman" w:cs="Times New Roman"/>
          <w:sz w:val="24"/>
          <w:szCs w:val="24"/>
        </w:rPr>
        <w:t>t</w:t>
      </w:r>
      <w:r w:rsidR="007D66BB" w:rsidRPr="007D66BB">
        <w:rPr>
          <w:rFonts w:ascii="Times New Roman" w:hAnsi="Times New Roman" w:cs="Times New Roman"/>
          <w:sz w:val="24"/>
          <w:szCs w:val="24"/>
        </w:rPr>
        <w:t xml:space="preserve"> spild og uheld i anlægs</w:t>
      </w:r>
      <w:r w:rsidR="00FD4E80">
        <w:rPr>
          <w:rFonts w:ascii="Times New Roman" w:hAnsi="Times New Roman" w:cs="Times New Roman"/>
          <w:sz w:val="24"/>
          <w:szCs w:val="24"/>
        </w:rPr>
        <w:t>perioden</w:t>
      </w:r>
      <w:r w:rsidR="007D66BB" w:rsidRPr="007D66BB">
        <w:rPr>
          <w:rFonts w:ascii="Times New Roman" w:hAnsi="Times New Roman" w:cs="Times New Roman"/>
          <w:sz w:val="24"/>
          <w:szCs w:val="24"/>
        </w:rPr>
        <w:t xml:space="preserve">, minimeres.  </w:t>
      </w:r>
    </w:p>
    <w:p w14:paraId="770286E0" w14:textId="06B60903" w:rsidR="002266DB" w:rsidRPr="00FD4E80" w:rsidRDefault="00131F48" w:rsidP="00FD4E80">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Påvirkningen i anlægsperioden vurderes derfor at være begrænset. </w:t>
      </w:r>
    </w:p>
    <w:p w14:paraId="6298F583" w14:textId="0A181421" w:rsidR="00293920" w:rsidRDefault="00293920" w:rsidP="005322E4">
      <w:pPr>
        <w:spacing w:line="276" w:lineRule="auto"/>
        <w:jc w:val="both"/>
        <w:rPr>
          <w:rFonts w:ascii="Times New Roman" w:eastAsia="Times New Roman" w:hAnsi="Times New Roman" w:cs="Times New Roman"/>
          <w:color w:val="000000"/>
          <w:sz w:val="24"/>
          <w:szCs w:val="24"/>
        </w:rPr>
      </w:pPr>
      <w:r w:rsidRPr="00704467">
        <w:rPr>
          <w:rFonts w:ascii="Times New Roman" w:eastAsia="Times New Roman" w:hAnsi="Times New Roman" w:cs="Times New Roman"/>
          <w:color w:val="000000"/>
          <w:sz w:val="24"/>
          <w:szCs w:val="24"/>
        </w:rPr>
        <w:t>Det forventes, at anlægsarbejdet kan foretages uden grundvandssænkning, og der er derfor ikke vurderet miljømæssige påvirkninger som følge af grundvandssænkning, hverken i anlægs</w:t>
      </w:r>
      <w:r w:rsidR="00981267">
        <w:rPr>
          <w:rFonts w:ascii="Times New Roman" w:eastAsia="Times New Roman" w:hAnsi="Times New Roman" w:cs="Times New Roman"/>
          <w:color w:val="000000"/>
          <w:sz w:val="24"/>
          <w:szCs w:val="24"/>
        </w:rPr>
        <w:t>perioden</w:t>
      </w:r>
      <w:r w:rsidRPr="00704467">
        <w:rPr>
          <w:rFonts w:ascii="Times New Roman" w:eastAsia="Times New Roman" w:hAnsi="Times New Roman" w:cs="Times New Roman"/>
          <w:color w:val="000000"/>
          <w:sz w:val="24"/>
          <w:szCs w:val="24"/>
        </w:rPr>
        <w:t xml:space="preserve"> eller driftsfasen</w:t>
      </w:r>
      <w:r w:rsidR="00FD4E80">
        <w:rPr>
          <w:rFonts w:ascii="Times New Roman" w:eastAsia="Times New Roman" w:hAnsi="Times New Roman" w:cs="Times New Roman"/>
          <w:color w:val="000000"/>
          <w:sz w:val="24"/>
          <w:szCs w:val="24"/>
        </w:rPr>
        <w:t>.</w:t>
      </w:r>
      <w:r w:rsidRPr="00B70F81">
        <w:rPr>
          <w:rFonts w:ascii="Times New Roman" w:eastAsia="Times New Roman" w:hAnsi="Times New Roman" w:cs="Times New Roman"/>
          <w:color w:val="000000"/>
          <w:sz w:val="24"/>
          <w:szCs w:val="24"/>
        </w:rPr>
        <w:t xml:space="preserve"> </w:t>
      </w:r>
    </w:p>
    <w:p w14:paraId="08A0AB60" w14:textId="77777777" w:rsidR="001E414F" w:rsidRPr="00B70F81" w:rsidRDefault="001E414F" w:rsidP="005322E4">
      <w:pPr>
        <w:spacing w:line="276" w:lineRule="auto"/>
        <w:rPr>
          <w:rFonts w:ascii="Times New Roman" w:eastAsia="Times New Roman" w:hAnsi="Times New Roman" w:cs="Times New Roman"/>
          <w:color w:val="E40000"/>
          <w:sz w:val="24"/>
          <w:szCs w:val="24"/>
        </w:rPr>
      </w:pPr>
    </w:p>
    <w:p w14:paraId="16DB3594"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35" w:name="_Toc161386745"/>
      <w:bookmarkStart w:id="136" w:name="_Toc161387127"/>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9.3 Påvirkning efter udbygning</w:t>
      </w:r>
      <w:bookmarkEnd w:id="135"/>
      <w:bookmarkEnd w:id="136"/>
      <w:r w:rsidRPr="00B70F81">
        <w:rPr>
          <w:rFonts w:ascii="Times New Roman" w:eastAsia="Times New Roman" w:hAnsi="Times New Roman" w:cs="Times New Roman"/>
          <w:color w:val="000000"/>
          <w:sz w:val="24"/>
          <w:szCs w:val="24"/>
        </w:rPr>
        <w:t> </w:t>
      </w:r>
    </w:p>
    <w:p w14:paraId="4F2EDD0F" w14:textId="5A6AB6BB" w:rsidR="00426FA5" w:rsidRDefault="00426FA5" w:rsidP="008B07CC">
      <w:pPr>
        <w:spacing w:line="276" w:lineRule="auto"/>
        <w:jc w:val="both"/>
        <w:rPr>
          <w:rFonts w:ascii="Times New Roman" w:eastAsia="Times New Roman" w:hAnsi="Times New Roman" w:cs="Times New Roman"/>
          <w:color w:val="000000"/>
          <w:sz w:val="24"/>
          <w:szCs w:val="24"/>
        </w:rPr>
      </w:pPr>
      <w:r w:rsidRPr="008B07CC">
        <w:rPr>
          <w:rFonts w:ascii="Times New Roman" w:eastAsia="Times New Roman" w:hAnsi="Times New Roman" w:cs="Times New Roman"/>
          <w:color w:val="000000"/>
          <w:sz w:val="24"/>
          <w:szCs w:val="24"/>
        </w:rPr>
        <w:t xml:space="preserve">Langs hovedparten af strækningen opsamles vejvandet og ledes til tætte bassiner og </w:t>
      </w:r>
      <w:r>
        <w:rPr>
          <w:rFonts w:ascii="Times New Roman" w:eastAsia="Times New Roman" w:hAnsi="Times New Roman" w:cs="Times New Roman"/>
          <w:color w:val="000000"/>
          <w:sz w:val="24"/>
          <w:szCs w:val="24"/>
        </w:rPr>
        <w:t xml:space="preserve">herefter </w:t>
      </w:r>
      <w:r w:rsidRPr="008B07CC">
        <w:rPr>
          <w:rFonts w:ascii="Times New Roman" w:eastAsia="Times New Roman" w:hAnsi="Times New Roman" w:cs="Times New Roman"/>
          <w:color w:val="000000"/>
          <w:sz w:val="24"/>
          <w:szCs w:val="24"/>
        </w:rPr>
        <w:t>videre til recipient</w:t>
      </w:r>
      <w:r w:rsidR="00B763B5">
        <w:rPr>
          <w:rFonts w:ascii="Times New Roman" w:eastAsia="Times New Roman" w:hAnsi="Times New Roman" w:cs="Times New Roman"/>
          <w:color w:val="000000"/>
          <w:sz w:val="24"/>
          <w:szCs w:val="24"/>
        </w:rPr>
        <w:t>. Det vurderes, at der ikke vil være en påvirkning på</w:t>
      </w:r>
      <w:r w:rsidRPr="008B07CC">
        <w:rPr>
          <w:rFonts w:ascii="Times New Roman" w:eastAsia="Times New Roman" w:hAnsi="Times New Roman" w:cs="Times New Roman"/>
          <w:color w:val="000000"/>
          <w:sz w:val="24"/>
          <w:szCs w:val="24"/>
        </w:rPr>
        <w:t xml:space="preserve"> </w:t>
      </w:r>
      <w:r w:rsidR="00B763B5">
        <w:rPr>
          <w:rFonts w:ascii="Times New Roman" w:eastAsia="Times New Roman" w:hAnsi="Times New Roman" w:cs="Times New Roman"/>
          <w:color w:val="000000"/>
          <w:sz w:val="24"/>
          <w:szCs w:val="24"/>
        </w:rPr>
        <w:t xml:space="preserve">grundvandsmagasinerne og -forekomster ved opsamlingen af vejvandet i tætte bassiner. </w:t>
      </w:r>
    </w:p>
    <w:p w14:paraId="20C0099A" w14:textId="6EBDFFDB" w:rsidR="008B07CC" w:rsidRPr="008B07CC" w:rsidRDefault="00B763B5" w:rsidP="008B07CC">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Vejvand på den sydlige del af strækningen vil blive neds</w:t>
      </w:r>
      <w:r w:rsidR="004D28E5">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vet i bassiner på grund af hensyn til Esbjerg Lufthavn. Nedsivning af regnvand i bassinerne kan medføre en påvirkning på grundvandsmagasinerne.</w:t>
      </w:r>
      <w:r w:rsidR="008B07CC" w:rsidRPr="008B07CC">
        <w:rPr>
          <w:rFonts w:ascii="Times New Roman" w:eastAsia="Times New Roman" w:hAnsi="Times New Roman" w:cs="Times New Roman"/>
          <w:color w:val="000000"/>
          <w:sz w:val="24"/>
          <w:szCs w:val="24"/>
        </w:rPr>
        <w:t xml:space="preserve"> </w:t>
      </w:r>
      <w:r w:rsidR="00704467">
        <w:rPr>
          <w:rFonts w:ascii="Times New Roman" w:eastAsia="Times New Roman" w:hAnsi="Times New Roman" w:cs="Times New Roman"/>
          <w:color w:val="000000"/>
          <w:sz w:val="24"/>
          <w:szCs w:val="24"/>
        </w:rPr>
        <w:t>Vejvand</w:t>
      </w:r>
      <w:r w:rsidR="00237185">
        <w:rPr>
          <w:rFonts w:ascii="Times New Roman" w:eastAsia="Times New Roman" w:hAnsi="Times New Roman" w:cs="Times New Roman"/>
          <w:color w:val="000000"/>
          <w:sz w:val="24"/>
          <w:szCs w:val="24"/>
        </w:rPr>
        <w:t xml:space="preserve"> langs strækningen</w:t>
      </w:r>
      <w:r w:rsidR="00704467">
        <w:rPr>
          <w:rFonts w:ascii="Times New Roman" w:eastAsia="Times New Roman" w:hAnsi="Times New Roman" w:cs="Times New Roman"/>
          <w:color w:val="000000"/>
          <w:sz w:val="24"/>
          <w:szCs w:val="24"/>
        </w:rPr>
        <w:t xml:space="preserve"> nedsives </w:t>
      </w:r>
      <w:r w:rsidR="00237185">
        <w:rPr>
          <w:rFonts w:ascii="Times New Roman" w:eastAsia="Times New Roman" w:hAnsi="Times New Roman" w:cs="Times New Roman"/>
          <w:color w:val="000000"/>
          <w:sz w:val="24"/>
          <w:szCs w:val="24"/>
        </w:rPr>
        <w:t>allerede inden udbygningen</w:t>
      </w:r>
      <w:r w:rsidR="00980F26">
        <w:rPr>
          <w:rFonts w:ascii="Times New Roman" w:eastAsia="Times New Roman" w:hAnsi="Times New Roman" w:cs="Times New Roman"/>
          <w:color w:val="000000"/>
          <w:sz w:val="24"/>
          <w:szCs w:val="24"/>
        </w:rPr>
        <w:t>, og vurderes dermed at udgøre en eksisterende påvirkning af grun</w:t>
      </w:r>
      <w:r w:rsidR="00DE5DCE">
        <w:rPr>
          <w:rFonts w:ascii="Times New Roman" w:eastAsia="Times New Roman" w:hAnsi="Times New Roman" w:cs="Times New Roman"/>
          <w:color w:val="000000"/>
          <w:sz w:val="24"/>
          <w:szCs w:val="24"/>
        </w:rPr>
        <w:t>dvandsmagasinerne i området.</w:t>
      </w:r>
      <w:r w:rsidR="00E14E3B">
        <w:rPr>
          <w:rFonts w:ascii="Times New Roman" w:eastAsia="Times New Roman" w:hAnsi="Times New Roman" w:cs="Times New Roman"/>
          <w:color w:val="000000"/>
          <w:sz w:val="24"/>
          <w:szCs w:val="24"/>
        </w:rPr>
        <w:t xml:space="preserve"> </w:t>
      </w:r>
    </w:p>
    <w:p w14:paraId="4C244E10" w14:textId="15597D5C" w:rsidR="00B763B5" w:rsidRDefault="008B07CC" w:rsidP="000D41F3">
      <w:pPr>
        <w:spacing w:line="276" w:lineRule="auto"/>
        <w:jc w:val="both"/>
        <w:rPr>
          <w:rFonts w:ascii="Times New Roman" w:eastAsia="Times New Roman" w:hAnsi="Times New Roman" w:cs="Times New Roman"/>
          <w:color w:val="000000"/>
          <w:sz w:val="24"/>
          <w:szCs w:val="24"/>
        </w:rPr>
      </w:pPr>
      <w:r w:rsidRPr="008B07CC">
        <w:rPr>
          <w:rFonts w:ascii="Times New Roman" w:eastAsia="Times New Roman" w:hAnsi="Times New Roman" w:cs="Times New Roman"/>
          <w:color w:val="000000"/>
          <w:sz w:val="24"/>
          <w:szCs w:val="24"/>
        </w:rPr>
        <w:t>I driftsfasen vurderes konsekvensen for påvirkning af grundvandsmagasiner og -forekomster som moderat, da grundvandsressourcen er sårbar, og der kan ske en påvirkning i nærområdet i forbindelse med nedsivning af vejvand i områder med drikkevandsinteresser</w:t>
      </w:r>
      <w:r w:rsidR="00B763B5">
        <w:rPr>
          <w:rFonts w:ascii="Times New Roman" w:eastAsia="Times New Roman" w:hAnsi="Times New Roman" w:cs="Times New Roman"/>
          <w:color w:val="000000"/>
          <w:sz w:val="24"/>
          <w:szCs w:val="24"/>
        </w:rPr>
        <w:t xml:space="preserve">. Da nedsivningsbassinerne </w:t>
      </w:r>
      <w:r w:rsidRPr="008B07CC">
        <w:rPr>
          <w:rFonts w:ascii="Times New Roman" w:eastAsia="Times New Roman" w:hAnsi="Times New Roman" w:cs="Times New Roman"/>
          <w:color w:val="000000"/>
          <w:sz w:val="24"/>
          <w:szCs w:val="24"/>
        </w:rPr>
        <w:t>er</w:t>
      </w:r>
      <w:r w:rsidR="00B763B5">
        <w:rPr>
          <w:rFonts w:ascii="Times New Roman" w:eastAsia="Times New Roman" w:hAnsi="Times New Roman" w:cs="Times New Roman"/>
          <w:color w:val="000000"/>
          <w:sz w:val="24"/>
          <w:szCs w:val="24"/>
        </w:rPr>
        <w:t xml:space="preserve"> placeret</w:t>
      </w:r>
      <w:r w:rsidRPr="008B07CC">
        <w:rPr>
          <w:rFonts w:ascii="Times New Roman" w:eastAsia="Times New Roman" w:hAnsi="Times New Roman" w:cs="Times New Roman"/>
          <w:color w:val="000000"/>
          <w:sz w:val="24"/>
          <w:szCs w:val="24"/>
        </w:rPr>
        <w:t xml:space="preserve"> mere end</w:t>
      </w:r>
      <w:r w:rsidR="000D41F3">
        <w:rPr>
          <w:rFonts w:ascii="Times New Roman" w:eastAsia="Times New Roman" w:hAnsi="Times New Roman" w:cs="Times New Roman"/>
          <w:color w:val="000000"/>
          <w:sz w:val="24"/>
          <w:szCs w:val="24"/>
        </w:rPr>
        <w:t xml:space="preserve"> </w:t>
      </w:r>
      <w:r w:rsidR="000D41F3" w:rsidRPr="000D41F3">
        <w:rPr>
          <w:rFonts w:ascii="Times New Roman" w:eastAsia="Times New Roman" w:hAnsi="Times New Roman" w:cs="Times New Roman"/>
          <w:color w:val="000000"/>
          <w:sz w:val="24"/>
          <w:szCs w:val="24"/>
        </w:rPr>
        <w:t>300 m til nærmeste boring med krav om drikkevandskvalitet</w:t>
      </w:r>
      <w:r w:rsidR="00B763B5">
        <w:rPr>
          <w:rFonts w:ascii="Times New Roman" w:eastAsia="Times New Roman" w:hAnsi="Times New Roman" w:cs="Times New Roman"/>
          <w:color w:val="000000"/>
          <w:sz w:val="24"/>
          <w:szCs w:val="24"/>
        </w:rPr>
        <w:t>, vurderes konsekvensen for påvirkning af indvinding af grundvand som begrænset</w:t>
      </w:r>
      <w:r w:rsidR="000D41F3" w:rsidRPr="000D41F3">
        <w:rPr>
          <w:rFonts w:ascii="Times New Roman" w:eastAsia="Times New Roman" w:hAnsi="Times New Roman" w:cs="Times New Roman"/>
          <w:color w:val="000000"/>
          <w:sz w:val="24"/>
          <w:szCs w:val="24"/>
        </w:rPr>
        <w:t xml:space="preserve">. </w:t>
      </w:r>
    </w:p>
    <w:p w14:paraId="28AE7538" w14:textId="4A4BE149" w:rsidR="00E548AD" w:rsidRDefault="000D41F3" w:rsidP="000D41F3">
      <w:pPr>
        <w:spacing w:line="276" w:lineRule="auto"/>
        <w:jc w:val="both"/>
        <w:rPr>
          <w:rFonts w:ascii="Times New Roman" w:eastAsia="Times New Roman" w:hAnsi="Times New Roman" w:cs="Times New Roman"/>
          <w:color w:val="000000"/>
          <w:sz w:val="24"/>
          <w:szCs w:val="24"/>
        </w:rPr>
      </w:pPr>
      <w:r w:rsidRPr="000D41F3">
        <w:rPr>
          <w:rFonts w:ascii="Times New Roman" w:eastAsia="Times New Roman" w:hAnsi="Times New Roman" w:cs="Times New Roman"/>
          <w:color w:val="000000"/>
          <w:sz w:val="24"/>
          <w:szCs w:val="24"/>
        </w:rPr>
        <w:t>Da påvirkningen af grundvandsressourcen ved nedsivning af vejvand fra bassiner vurderes at være</w:t>
      </w:r>
      <w:r w:rsidR="00EB144B">
        <w:rPr>
          <w:rFonts w:ascii="Times New Roman" w:eastAsia="Times New Roman" w:hAnsi="Times New Roman" w:cs="Times New Roman"/>
          <w:color w:val="000000"/>
          <w:sz w:val="24"/>
          <w:szCs w:val="24"/>
        </w:rPr>
        <w:t xml:space="preserve"> </w:t>
      </w:r>
      <w:r w:rsidRPr="000D41F3">
        <w:rPr>
          <w:rFonts w:ascii="Times New Roman" w:eastAsia="Times New Roman" w:hAnsi="Times New Roman" w:cs="Times New Roman"/>
          <w:color w:val="000000"/>
          <w:sz w:val="24"/>
          <w:szCs w:val="24"/>
        </w:rPr>
        <w:t xml:space="preserve">begrænset til nærområdet, </w:t>
      </w:r>
      <w:r w:rsidR="00B763B5">
        <w:rPr>
          <w:rFonts w:ascii="Times New Roman" w:eastAsia="Times New Roman" w:hAnsi="Times New Roman" w:cs="Times New Roman"/>
          <w:color w:val="000000"/>
          <w:sz w:val="24"/>
          <w:szCs w:val="24"/>
        </w:rPr>
        <w:t>vurderes det, at der ikke er</w:t>
      </w:r>
      <w:r w:rsidRPr="000D41F3">
        <w:rPr>
          <w:rFonts w:ascii="Times New Roman" w:eastAsia="Times New Roman" w:hAnsi="Times New Roman" w:cs="Times New Roman"/>
          <w:color w:val="000000"/>
          <w:sz w:val="24"/>
          <w:szCs w:val="24"/>
        </w:rPr>
        <w:t xml:space="preserve"> væsentlige påvirkning af grundvandsforekomster, </w:t>
      </w:r>
      <w:r w:rsidR="00B763B5">
        <w:rPr>
          <w:rFonts w:ascii="Times New Roman" w:eastAsia="Times New Roman" w:hAnsi="Times New Roman" w:cs="Times New Roman"/>
          <w:color w:val="000000"/>
          <w:sz w:val="24"/>
          <w:szCs w:val="24"/>
        </w:rPr>
        <w:t>samt at</w:t>
      </w:r>
      <w:r w:rsidRPr="000D41F3">
        <w:rPr>
          <w:rFonts w:ascii="Times New Roman" w:eastAsia="Times New Roman" w:hAnsi="Times New Roman" w:cs="Times New Roman"/>
          <w:color w:val="000000"/>
          <w:sz w:val="24"/>
          <w:szCs w:val="24"/>
        </w:rPr>
        <w:t xml:space="preserve"> nedsivning af vejvand fra bassiner på den sydlige del af strækningen ikke vil resultere i</w:t>
      </w:r>
      <w:r w:rsidR="00B42884">
        <w:rPr>
          <w:rFonts w:ascii="Times New Roman" w:eastAsia="Times New Roman" w:hAnsi="Times New Roman" w:cs="Times New Roman"/>
          <w:color w:val="000000"/>
          <w:sz w:val="24"/>
          <w:szCs w:val="24"/>
        </w:rPr>
        <w:t xml:space="preserve"> forringelse af </w:t>
      </w:r>
      <w:r w:rsidR="00BE124B">
        <w:rPr>
          <w:rFonts w:ascii="Times New Roman" w:eastAsia="Times New Roman" w:hAnsi="Times New Roman" w:cs="Times New Roman"/>
          <w:color w:val="000000"/>
          <w:sz w:val="24"/>
          <w:szCs w:val="24"/>
        </w:rPr>
        <w:t>den nuværende kvalitet eller kvantitet af området grundvandsforekomster</w:t>
      </w:r>
      <w:r w:rsidR="007D0DE7">
        <w:rPr>
          <w:rFonts w:ascii="Times New Roman" w:eastAsia="Times New Roman" w:hAnsi="Times New Roman" w:cs="Times New Roman"/>
          <w:color w:val="000000"/>
          <w:sz w:val="24"/>
          <w:szCs w:val="24"/>
        </w:rPr>
        <w:t xml:space="preserve"> eller vil hindre</w:t>
      </w:r>
      <w:r w:rsidRPr="000D41F3">
        <w:rPr>
          <w:rFonts w:ascii="Times New Roman" w:eastAsia="Times New Roman" w:hAnsi="Times New Roman" w:cs="Times New Roman"/>
          <w:color w:val="000000"/>
          <w:sz w:val="24"/>
          <w:szCs w:val="24"/>
        </w:rPr>
        <w:t xml:space="preserve"> </w:t>
      </w:r>
      <w:r w:rsidR="00BE124B">
        <w:rPr>
          <w:rFonts w:ascii="Times New Roman" w:eastAsia="Times New Roman" w:hAnsi="Times New Roman" w:cs="Times New Roman"/>
          <w:color w:val="000000"/>
          <w:sz w:val="24"/>
          <w:szCs w:val="24"/>
        </w:rPr>
        <w:t xml:space="preserve">målopfyldelse. </w:t>
      </w:r>
    </w:p>
    <w:p w14:paraId="51DB0863" w14:textId="77777777" w:rsidR="001E414F" w:rsidRPr="00B70F81" w:rsidRDefault="001E414F" w:rsidP="005322E4">
      <w:pPr>
        <w:spacing w:line="276" w:lineRule="auto"/>
        <w:jc w:val="both"/>
        <w:rPr>
          <w:rFonts w:ascii="Times New Roman" w:eastAsia="Times New Roman" w:hAnsi="Times New Roman" w:cs="Times New Roman"/>
          <w:color w:val="000000"/>
          <w:sz w:val="24"/>
          <w:szCs w:val="24"/>
        </w:rPr>
      </w:pPr>
    </w:p>
    <w:p w14:paraId="5ADDAAD6" w14:textId="77777777"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137" w:name="_Toc161386746"/>
      <w:bookmarkStart w:id="138" w:name="_Toc161387128"/>
      <w:r w:rsidRPr="00B70F81">
        <w:rPr>
          <w:rFonts w:ascii="Times New Roman" w:eastAsia="Times New Roman" w:hAnsi="Times New Roman" w:cs="Times New Roman"/>
          <w:b/>
          <w:bCs/>
          <w:sz w:val="24"/>
          <w:szCs w:val="24"/>
        </w:rPr>
        <w:t>9.10 Overfladevand</w:t>
      </w:r>
      <w:bookmarkEnd w:id="137"/>
      <w:bookmarkEnd w:id="138"/>
      <w:r w:rsidRPr="00B70F81">
        <w:rPr>
          <w:rFonts w:ascii="Times New Roman" w:eastAsia="Times New Roman" w:hAnsi="Times New Roman" w:cs="Times New Roman"/>
          <w:b/>
          <w:bCs/>
          <w:sz w:val="24"/>
          <w:szCs w:val="24"/>
        </w:rPr>
        <w:t> </w:t>
      </w:r>
    </w:p>
    <w:p w14:paraId="04EFAAAA"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39" w:name="_Toc161386747"/>
      <w:bookmarkStart w:id="140" w:name="_Toc161387129"/>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10.1 Eksisterende forhold</w:t>
      </w:r>
      <w:bookmarkEnd w:id="139"/>
      <w:bookmarkEnd w:id="140"/>
      <w:r w:rsidRPr="00B70F81">
        <w:rPr>
          <w:rFonts w:ascii="Times New Roman" w:eastAsia="Times New Roman" w:hAnsi="Times New Roman" w:cs="Times New Roman"/>
          <w:color w:val="000000"/>
          <w:sz w:val="24"/>
          <w:szCs w:val="24"/>
        </w:rPr>
        <w:t> </w:t>
      </w:r>
    </w:p>
    <w:p w14:paraId="1CF5BC03" w14:textId="026060B6" w:rsidR="00AC6CDC" w:rsidRPr="00025BB5" w:rsidRDefault="00025BB5" w:rsidP="00025BB5">
      <w:pPr>
        <w:spacing w:line="276" w:lineRule="auto"/>
        <w:jc w:val="both"/>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Den eksisterende Rute 11 krydses i dag af Alslev Å, som er et målsat tilløb til Varde Å. Målsætningen er god tilstand med udgangen af 2027, hvilket betyder</w:t>
      </w:r>
      <w:r w:rsidR="013E5E39" w:rsidRPr="16B7722A">
        <w:rPr>
          <w:rFonts w:ascii="Times New Roman" w:eastAsia="Times New Roman" w:hAnsi="Times New Roman" w:cs="Times New Roman"/>
          <w:color w:val="000000" w:themeColor="text1"/>
          <w:sz w:val="24"/>
          <w:szCs w:val="24"/>
        </w:rPr>
        <w:t>,</w:t>
      </w:r>
      <w:r w:rsidRPr="16B7722A">
        <w:rPr>
          <w:rFonts w:ascii="Times New Roman" w:eastAsia="Times New Roman" w:hAnsi="Times New Roman" w:cs="Times New Roman"/>
          <w:color w:val="000000" w:themeColor="text1"/>
          <w:sz w:val="24"/>
          <w:szCs w:val="24"/>
        </w:rPr>
        <w:t xml:space="preserve"> at både den økologiske tilstand og kemiske tilstand samlet set skal være god. </w:t>
      </w:r>
      <w:r w:rsidR="00306C21" w:rsidRPr="16B7722A">
        <w:rPr>
          <w:rFonts w:ascii="Times New Roman" w:eastAsia="Times New Roman" w:hAnsi="Times New Roman" w:cs="Times New Roman"/>
          <w:color w:val="000000" w:themeColor="text1"/>
          <w:sz w:val="24"/>
          <w:szCs w:val="24"/>
        </w:rPr>
        <w:t>Åen har flere forgreninger</w:t>
      </w:r>
      <w:r w:rsidR="00BA6C76" w:rsidRPr="16B7722A">
        <w:rPr>
          <w:rFonts w:ascii="Times New Roman" w:eastAsia="Times New Roman" w:hAnsi="Times New Roman" w:cs="Times New Roman"/>
          <w:color w:val="000000" w:themeColor="text1"/>
          <w:sz w:val="24"/>
          <w:szCs w:val="24"/>
        </w:rPr>
        <w:t xml:space="preserve">, </w:t>
      </w:r>
      <w:r w:rsidR="00EF1D6B" w:rsidRPr="16B7722A">
        <w:rPr>
          <w:rFonts w:ascii="Times New Roman" w:eastAsia="Times New Roman" w:hAnsi="Times New Roman" w:cs="Times New Roman"/>
          <w:color w:val="000000" w:themeColor="text1"/>
          <w:sz w:val="24"/>
          <w:szCs w:val="24"/>
        </w:rPr>
        <w:t>hvoraf en del ikke er målsat.</w:t>
      </w:r>
      <w:r w:rsidR="00AB5B6C" w:rsidRPr="16B7722A">
        <w:rPr>
          <w:rFonts w:ascii="Times New Roman" w:eastAsia="Times New Roman" w:hAnsi="Times New Roman" w:cs="Times New Roman"/>
          <w:color w:val="000000" w:themeColor="text1"/>
          <w:sz w:val="24"/>
          <w:szCs w:val="24"/>
        </w:rPr>
        <w:t xml:space="preserve"> </w:t>
      </w:r>
      <w:r w:rsidR="00AC6CDC" w:rsidRPr="16B7722A">
        <w:rPr>
          <w:rFonts w:ascii="Times New Roman" w:eastAsia="Times New Roman" w:hAnsi="Times New Roman" w:cs="Times New Roman"/>
          <w:color w:val="000000" w:themeColor="text1"/>
          <w:sz w:val="24"/>
          <w:szCs w:val="24"/>
        </w:rPr>
        <w:t>Der er ingen målsatte søer</w:t>
      </w:r>
      <w:r w:rsidR="00AB5B6C" w:rsidRPr="16B7722A">
        <w:rPr>
          <w:rFonts w:ascii="Times New Roman" w:eastAsia="Times New Roman" w:hAnsi="Times New Roman" w:cs="Times New Roman"/>
          <w:color w:val="000000" w:themeColor="text1"/>
          <w:sz w:val="24"/>
          <w:szCs w:val="24"/>
        </w:rPr>
        <w:t xml:space="preserve"> i undersøgel</w:t>
      </w:r>
      <w:r w:rsidR="007D66BB" w:rsidRPr="16B7722A">
        <w:rPr>
          <w:rFonts w:ascii="Times New Roman" w:eastAsia="Times New Roman" w:hAnsi="Times New Roman" w:cs="Times New Roman"/>
          <w:color w:val="000000" w:themeColor="text1"/>
          <w:sz w:val="24"/>
          <w:szCs w:val="24"/>
        </w:rPr>
        <w:t>s</w:t>
      </w:r>
      <w:r w:rsidR="00AB5B6C" w:rsidRPr="16B7722A">
        <w:rPr>
          <w:rFonts w:ascii="Times New Roman" w:eastAsia="Times New Roman" w:hAnsi="Times New Roman" w:cs="Times New Roman"/>
          <w:color w:val="000000" w:themeColor="text1"/>
          <w:sz w:val="24"/>
          <w:szCs w:val="24"/>
        </w:rPr>
        <w:t>esområdet.</w:t>
      </w:r>
      <w:r w:rsidR="00AC6CDC" w:rsidRPr="16B7722A">
        <w:rPr>
          <w:rFonts w:ascii="Times New Roman" w:eastAsia="Times New Roman" w:hAnsi="Times New Roman" w:cs="Times New Roman"/>
          <w:color w:val="000000" w:themeColor="text1"/>
          <w:sz w:val="24"/>
          <w:szCs w:val="24"/>
        </w:rPr>
        <w:t xml:space="preserve"> </w:t>
      </w:r>
    </w:p>
    <w:p w14:paraId="479BB620" w14:textId="77777777" w:rsidR="001E414F" w:rsidRPr="00B70F81" w:rsidRDefault="001E414F" w:rsidP="005322E4">
      <w:pPr>
        <w:spacing w:line="276" w:lineRule="auto"/>
        <w:jc w:val="both"/>
        <w:rPr>
          <w:rFonts w:ascii="Times New Roman" w:eastAsia="Times New Roman" w:hAnsi="Times New Roman" w:cs="Times New Roman"/>
          <w:color w:val="000000"/>
          <w:sz w:val="24"/>
          <w:szCs w:val="24"/>
        </w:rPr>
      </w:pPr>
    </w:p>
    <w:p w14:paraId="3BA6CFC1"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41" w:name="_Toc161386748"/>
      <w:bookmarkStart w:id="142" w:name="_Toc161387130"/>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10.2 Påvirkning i anlægsperioden</w:t>
      </w:r>
      <w:bookmarkEnd w:id="141"/>
      <w:bookmarkEnd w:id="142"/>
      <w:r w:rsidRPr="00B70F81">
        <w:rPr>
          <w:rFonts w:ascii="Times New Roman" w:eastAsia="Times New Roman" w:hAnsi="Times New Roman" w:cs="Times New Roman"/>
          <w:color w:val="000000"/>
          <w:sz w:val="24"/>
          <w:szCs w:val="24"/>
        </w:rPr>
        <w:t xml:space="preserve"> </w:t>
      </w:r>
    </w:p>
    <w:p w14:paraId="65A750ED" w14:textId="6A7390A8" w:rsidR="00374E05" w:rsidRDefault="00406905" w:rsidP="00DD5E59">
      <w:pPr>
        <w:spacing w:line="276" w:lineRule="auto"/>
        <w:jc w:val="both"/>
        <w:rPr>
          <w:rFonts w:ascii="Times New Roman" w:eastAsia="Times New Roman" w:hAnsi="Times New Roman" w:cs="Times New Roman"/>
          <w:color w:val="000000"/>
          <w:sz w:val="24"/>
          <w:szCs w:val="24"/>
        </w:rPr>
      </w:pPr>
      <w:r w:rsidRPr="00406905">
        <w:rPr>
          <w:rFonts w:ascii="Times New Roman" w:eastAsia="Times New Roman" w:hAnsi="Times New Roman" w:cs="Times New Roman"/>
          <w:color w:val="000000"/>
          <w:sz w:val="24"/>
          <w:szCs w:val="24"/>
        </w:rPr>
        <w:t>Der vil i anlægs</w:t>
      </w:r>
      <w:r w:rsidR="00510F29">
        <w:rPr>
          <w:rFonts w:ascii="Times New Roman" w:eastAsia="Times New Roman" w:hAnsi="Times New Roman" w:cs="Times New Roman"/>
          <w:color w:val="000000"/>
          <w:sz w:val="24"/>
          <w:szCs w:val="24"/>
        </w:rPr>
        <w:t>perioden</w:t>
      </w:r>
      <w:r w:rsidRPr="00406905">
        <w:rPr>
          <w:rFonts w:ascii="Times New Roman" w:eastAsia="Times New Roman" w:hAnsi="Times New Roman" w:cs="Times New Roman"/>
          <w:color w:val="000000"/>
          <w:sz w:val="24"/>
          <w:szCs w:val="24"/>
        </w:rPr>
        <w:t xml:space="preserve"> kunne forekomme udvaskning af finkornet materiale samt spild</w:t>
      </w:r>
      <w:r w:rsidR="00374E05">
        <w:rPr>
          <w:rFonts w:ascii="Times New Roman" w:eastAsia="Times New Roman" w:hAnsi="Times New Roman" w:cs="Times New Roman"/>
          <w:color w:val="000000"/>
          <w:sz w:val="24"/>
          <w:szCs w:val="24"/>
        </w:rPr>
        <w:t xml:space="preserve"> af </w:t>
      </w:r>
      <w:r w:rsidR="00383783">
        <w:rPr>
          <w:rFonts w:ascii="Times New Roman" w:eastAsia="Times New Roman" w:hAnsi="Times New Roman" w:cs="Times New Roman"/>
          <w:color w:val="000000"/>
          <w:sz w:val="24"/>
          <w:szCs w:val="24"/>
        </w:rPr>
        <w:t>miljøfarlige stoffer</w:t>
      </w:r>
      <w:r w:rsidRPr="00406905">
        <w:rPr>
          <w:rFonts w:ascii="Times New Roman" w:eastAsia="Times New Roman" w:hAnsi="Times New Roman" w:cs="Times New Roman"/>
          <w:color w:val="000000"/>
          <w:sz w:val="24"/>
          <w:szCs w:val="24"/>
        </w:rPr>
        <w:t>, som vil kunne påvirke overfladevand. Påvirkningen vurderes at være begrænset, da arbejde langs med vandløb skal begrænses</w:t>
      </w:r>
      <w:r w:rsidR="00332B38">
        <w:rPr>
          <w:rFonts w:ascii="Times New Roman" w:eastAsia="Times New Roman" w:hAnsi="Times New Roman" w:cs="Times New Roman"/>
          <w:color w:val="000000"/>
          <w:sz w:val="24"/>
          <w:szCs w:val="24"/>
        </w:rPr>
        <w:t>,</w:t>
      </w:r>
      <w:r w:rsidRPr="00406905">
        <w:rPr>
          <w:rFonts w:ascii="Times New Roman" w:eastAsia="Times New Roman" w:hAnsi="Times New Roman" w:cs="Times New Roman"/>
          <w:color w:val="000000"/>
          <w:sz w:val="24"/>
          <w:szCs w:val="24"/>
        </w:rPr>
        <w:t xml:space="preserve"> og regnvandsbassiner</w:t>
      </w:r>
      <w:r w:rsidR="00045096">
        <w:rPr>
          <w:rFonts w:ascii="Times New Roman" w:eastAsia="Times New Roman" w:hAnsi="Times New Roman" w:cs="Times New Roman"/>
          <w:color w:val="000000"/>
          <w:sz w:val="24"/>
          <w:szCs w:val="24"/>
        </w:rPr>
        <w:t xml:space="preserve">, der </w:t>
      </w:r>
      <w:r w:rsidR="002A73F3">
        <w:rPr>
          <w:rFonts w:ascii="Times New Roman" w:eastAsia="Times New Roman" w:hAnsi="Times New Roman" w:cs="Times New Roman"/>
          <w:color w:val="000000"/>
          <w:sz w:val="24"/>
          <w:szCs w:val="24"/>
        </w:rPr>
        <w:t xml:space="preserve">er </w:t>
      </w:r>
      <w:r w:rsidR="002120B5">
        <w:rPr>
          <w:rFonts w:ascii="Times New Roman" w:eastAsia="Times New Roman" w:hAnsi="Times New Roman" w:cs="Times New Roman"/>
          <w:color w:val="000000"/>
          <w:sz w:val="24"/>
          <w:szCs w:val="24"/>
        </w:rPr>
        <w:t>forsyne</w:t>
      </w:r>
      <w:r w:rsidR="002A73F3">
        <w:rPr>
          <w:rFonts w:ascii="Times New Roman" w:eastAsia="Times New Roman" w:hAnsi="Times New Roman" w:cs="Times New Roman"/>
          <w:color w:val="000000"/>
          <w:sz w:val="24"/>
          <w:szCs w:val="24"/>
        </w:rPr>
        <w:t>t</w:t>
      </w:r>
      <w:r w:rsidR="002120B5">
        <w:rPr>
          <w:rFonts w:ascii="Times New Roman" w:eastAsia="Times New Roman" w:hAnsi="Times New Roman" w:cs="Times New Roman"/>
          <w:color w:val="000000"/>
          <w:sz w:val="24"/>
          <w:szCs w:val="24"/>
        </w:rPr>
        <w:t xml:space="preserve"> </w:t>
      </w:r>
      <w:r w:rsidR="002120B5">
        <w:rPr>
          <w:rFonts w:ascii="Times New Roman" w:eastAsia="Times New Roman" w:hAnsi="Times New Roman" w:cs="Times New Roman"/>
          <w:color w:val="000000"/>
          <w:sz w:val="24"/>
          <w:szCs w:val="24"/>
        </w:rPr>
        <w:lastRenderedPageBreak/>
        <w:t>med dykket udløb og afspærringsmulighed,</w:t>
      </w:r>
      <w:r w:rsidRPr="00406905">
        <w:rPr>
          <w:rFonts w:ascii="Times New Roman" w:eastAsia="Times New Roman" w:hAnsi="Times New Roman" w:cs="Times New Roman"/>
          <w:color w:val="000000"/>
          <w:sz w:val="24"/>
          <w:szCs w:val="24"/>
        </w:rPr>
        <w:t xml:space="preserve"> etableres tidligt i anlægs</w:t>
      </w:r>
      <w:r w:rsidR="00374E05">
        <w:rPr>
          <w:rFonts w:ascii="Times New Roman" w:eastAsia="Times New Roman" w:hAnsi="Times New Roman" w:cs="Times New Roman"/>
          <w:color w:val="000000"/>
          <w:sz w:val="24"/>
          <w:szCs w:val="24"/>
        </w:rPr>
        <w:t>perioden</w:t>
      </w:r>
      <w:r w:rsidRPr="00406905">
        <w:rPr>
          <w:rFonts w:ascii="Times New Roman" w:eastAsia="Times New Roman" w:hAnsi="Times New Roman" w:cs="Times New Roman"/>
          <w:color w:val="000000"/>
          <w:sz w:val="24"/>
          <w:szCs w:val="24"/>
        </w:rPr>
        <w:t xml:space="preserve"> for at kunne modstå eventuelle spilduheld samt udvaskning af finkornet materiale til recipient. </w:t>
      </w:r>
    </w:p>
    <w:p w14:paraId="1DDED194" w14:textId="7BF3A499" w:rsidR="001075CA" w:rsidRDefault="00096873" w:rsidP="00DD5E59">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Ved e</w:t>
      </w:r>
      <w:r w:rsidR="00406905" w:rsidRPr="00406905">
        <w:rPr>
          <w:rFonts w:ascii="Times New Roman" w:eastAsia="Times New Roman" w:hAnsi="Times New Roman" w:cs="Times New Roman"/>
          <w:color w:val="000000"/>
          <w:sz w:val="24"/>
          <w:szCs w:val="24"/>
        </w:rPr>
        <w:t>tablering af en ny cykelstibro over åen samt ved etablering</w:t>
      </w:r>
      <w:r w:rsidR="00DD5E59">
        <w:rPr>
          <w:rFonts w:ascii="Times New Roman" w:eastAsia="Times New Roman" w:hAnsi="Times New Roman" w:cs="Times New Roman"/>
          <w:color w:val="000000"/>
          <w:sz w:val="24"/>
          <w:szCs w:val="24"/>
        </w:rPr>
        <w:t xml:space="preserve"> </w:t>
      </w:r>
      <w:r w:rsidR="00DD5E59" w:rsidRPr="00DD5E59">
        <w:rPr>
          <w:rFonts w:ascii="Times New Roman" w:eastAsia="Times New Roman" w:hAnsi="Times New Roman" w:cs="Times New Roman"/>
          <w:color w:val="000000"/>
          <w:sz w:val="24"/>
          <w:szCs w:val="24"/>
        </w:rPr>
        <w:t>af en odderbanket i den eksisterende vejunderføring for Alslev Å</w:t>
      </w:r>
      <w:r w:rsidR="006E0126">
        <w:rPr>
          <w:rFonts w:ascii="Times New Roman" w:eastAsia="Times New Roman" w:hAnsi="Times New Roman" w:cs="Times New Roman"/>
          <w:color w:val="000000"/>
          <w:sz w:val="24"/>
          <w:szCs w:val="24"/>
        </w:rPr>
        <w:t xml:space="preserve"> </w:t>
      </w:r>
      <w:r w:rsidR="00140483">
        <w:rPr>
          <w:rFonts w:ascii="Times New Roman" w:eastAsia="Times New Roman" w:hAnsi="Times New Roman" w:cs="Times New Roman"/>
          <w:color w:val="000000"/>
          <w:sz w:val="24"/>
          <w:szCs w:val="24"/>
        </w:rPr>
        <w:t xml:space="preserve">kan potentielt påvirke </w:t>
      </w:r>
      <w:r w:rsidR="00CA0C6D">
        <w:rPr>
          <w:rFonts w:ascii="Times New Roman" w:eastAsia="Times New Roman" w:hAnsi="Times New Roman" w:cs="Times New Roman"/>
          <w:color w:val="000000"/>
          <w:sz w:val="24"/>
          <w:szCs w:val="24"/>
        </w:rPr>
        <w:t>Alslev Å.</w:t>
      </w:r>
      <w:r w:rsidR="009478A0" w:rsidRPr="009478A0">
        <w:rPr>
          <w:rFonts w:ascii="Times New Roman" w:eastAsia="Times New Roman" w:hAnsi="Times New Roman" w:cs="Times New Roman"/>
          <w:color w:val="000000"/>
          <w:sz w:val="24"/>
          <w:szCs w:val="24"/>
        </w:rPr>
        <w:t xml:space="preserve"> </w:t>
      </w:r>
      <w:r w:rsidR="009478A0">
        <w:rPr>
          <w:rFonts w:ascii="Times New Roman" w:eastAsia="Times New Roman" w:hAnsi="Times New Roman" w:cs="Times New Roman"/>
          <w:color w:val="000000"/>
          <w:sz w:val="24"/>
          <w:szCs w:val="24"/>
        </w:rPr>
        <w:t>O</w:t>
      </w:r>
      <w:r w:rsidR="009478A0" w:rsidRPr="00C46812">
        <w:rPr>
          <w:rFonts w:ascii="Times New Roman" w:eastAsia="Times New Roman" w:hAnsi="Times New Roman" w:cs="Times New Roman"/>
          <w:color w:val="000000"/>
          <w:sz w:val="24"/>
          <w:szCs w:val="24"/>
        </w:rPr>
        <w:t>phvirvling af finkornet materiale</w:t>
      </w:r>
      <w:r w:rsidR="009478A0">
        <w:rPr>
          <w:rFonts w:ascii="Times New Roman" w:eastAsia="Times New Roman" w:hAnsi="Times New Roman" w:cs="Times New Roman"/>
          <w:color w:val="000000"/>
          <w:sz w:val="24"/>
          <w:szCs w:val="24"/>
        </w:rPr>
        <w:t xml:space="preserve"> begrænses ved</w:t>
      </w:r>
      <w:r w:rsidR="00510F29">
        <w:rPr>
          <w:rFonts w:ascii="Times New Roman" w:eastAsia="Times New Roman" w:hAnsi="Times New Roman" w:cs="Times New Roman"/>
          <w:color w:val="000000"/>
          <w:sz w:val="24"/>
          <w:szCs w:val="24"/>
        </w:rPr>
        <w:t>,</w:t>
      </w:r>
      <w:r w:rsidR="009478A0">
        <w:rPr>
          <w:rFonts w:ascii="Times New Roman" w:eastAsia="Times New Roman" w:hAnsi="Times New Roman" w:cs="Times New Roman"/>
          <w:color w:val="000000"/>
          <w:sz w:val="24"/>
          <w:szCs w:val="24"/>
        </w:rPr>
        <w:t xml:space="preserve"> at g</w:t>
      </w:r>
      <w:r w:rsidR="009478A0" w:rsidRPr="00C46812">
        <w:rPr>
          <w:rFonts w:ascii="Times New Roman" w:eastAsia="Times New Roman" w:hAnsi="Times New Roman" w:cs="Times New Roman"/>
          <w:color w:val="000000"/>
          <w:sz w:val="24"/>
          <w:szCs w:val="24"/>
        </w:rPr>
        <w:t>rus og sten til opbygning af odderpassage afvaskes før nedlægning i vandløbet.</w:t>
      </w:r>
      <w:r w:rsidR="009478A0">
        <w:rPr>
          <w:rFonts w:ascii="Times New Roman" w:eastAsia="Times New Roman" w:hAnsi="Times New Roman" w:cs="Times New Roman"/>
          <w:color w:val="000000"/>
          <w:sz w:val="24"/>
          <w:szCs w:val="24"/>
        </w:rPr>
        <w:t xml:space="preserve"> </w:t>
      </w:r>
    </w:p>
    <w:p w14:paraId="67EE6FBE" w14:textId="77777777" w:rsidR="00A0075B" w:rsidRDefault="00A0075B" w:rsidP="005322E4">
      <w:pPr>
        <w:spacing w:line="276" w:lineRule="auto"/>
        <w:jc w:val="both"/>
        <w:rPr>
          <w:rFonts w:ascii="Times New Roman" w:eastAsia="Times New Roman" w:hAnsi="Times New Roman" w:cs="Times New Roman"/>
          <w:color w:val="000000"/>
          <w:sz w:val="24"/>
          <w:szCs w:val="24"/>
        </w:rPr>
      </w:pPr>
      <w:r w:rsidRPr="00BF3A7B">
        <w:rPr>
          <w:rFonts w:ascii="Times New Roman" w:eastAsia="Times New Roman" w:hAnsi="Times New Roman" w:cs="Times New Roman"/>
          <w:color w:val="000000"/>
          <w:sz w:val="24"/>
          <w:szCs w:val="24"/>
        </w:rPr>
        <w:t xml:space="preserve">Der vil ikke ske udledning af miljøfarlige forurenede stoffer i anlægsperioden. </w:t>
      </w:r>
    </w:p>
    <w:p w14:paraId="7D88BC5D" w14:textId="3F6FE213" w:rsidR="001E414F" w:rsidRPr="00BF3A7B" w:rsidRDefault="00742B64" w:rsidP="005322E4">
      <w:pPr>
        <w:spacing w:line="276" w:lineRule="auto"/>
        <w:jc w:val="both"/>
        <w:rPr>
          <w:rFonts w:ascii="Times New Roman" w:eastAsia="Times New Roman" w:hAnsi="Times New Roman" w:cs="Times New Roman"/>
          <w:color w:val="000000"/>
          <w:sz w:val="24"/>
          <w:szCs w:val="24"/>
        </w:rPr>
      </w:pPr>
      <w:r w:rsidRPr="00BF3A7B">
        <w:rPr>
          <w:rFonts w:ascii="Times New Roman" w:eastAsia="Times New Roman" w:hAnsi="Times New Roman" w:cs="Times New Roman"/>
          <w:color w:val="000000"/>
          <w:sz w:val="24"/>
          <w:szCs w:val="24"/>
        </w:rPr>
        <w:t>Anlægsarbejdet vurderes ikke at forringe tilstand</w:t>
      </w:r>
      <w:r w:rsidR="00AC7DFB" w:rsidRPr="00BF3A7B">
        <w:rPr>
          <w:rFonts w:ascii="Times New Roman" w:eastAsia="Times New Roman" w:hAnsi="Times New Roman" w:cs="Times New Roman"/>
          <w:color w:val="000000"/>
          <w:sz w:val="24"/>
          <w:szCs w:val="24"/>
        </w:rPr>
        <w:t>en</w:t>
      </w:r>
      <w:r w:rsidRPr="00BF3A7B">
        <w:rPr>
          <w:rFonts w:ascii="Times New Roman" w:eastAsia="Times New Roman" w:hAnsi="Times New Roman" w:cs="Times New Roman"/>
          <w:color w:val="000000"/>
          <w:sz w:val="24"/>
          <w:szCs w:val="24"/>
        </w:rPr>
        <w:t xml:space="preserve"> af </w:t>
      </w:r>
      <w:r w:rsidR="00843171" w:rsidRPr="00BF3A7B">
        <w:rPr>
          <w:rFonts w:ascii="Times New Roman" w:eastAsia="Times New Roman" w:hAnsi="Times New Roman" w:cs="Times New Roman"/>
          <w:color w:val="000000"/>
          <w:sz w:val="24"/>
          <w:szCs w:val="24"/>
        </w:rPr>
        <w:t>A</w:t>
      </w:r>
      <w:r w:rsidRPr="00BF3A7B">
        <w:rPr>
          <w:rFonts w:ascii="Times New Roman" w:eastAsia="Times New Roman" w:hAnsi="Times New Roman" w:cs="Times New Roman"/>
          <w:color w:val="000000"/>
          <w:sz w:val="24"/>
          <w:szCs w:val="24"/>
        </w:rPr>
        <w:t xml:space="preserve">lslev Å eller hindre målopfyldelse. </w:t>
      </w:r>
    </w:p>
    <w:p w14:paraId="01AF2AD5" w14:textId="572CF858" w:rsidR="001E414F" w:rsidRPr="00B70F81" w:rsidRDefault="001E414F" w:rsidP="005322E4">
      <w:pPr>
        <w:spacing w:line="276" w:lineRule="auto"/>
        <w:rPr>
          <w:rFonts w:ascii="Times New Roman" w:eastAsia="Times New Roman" w:hAnsi="Times New Roman" w:cs="Times New Roman"/>
          <w:color w:val="000000"/>
          <w:sz w:val="24"/>
          <w:szCs w:val="24"/>
        </w:rPr>
      </w:pPr>
      <w:r w:rsidRPr="00BF3A7B">
        <w:rPr>
          <w:rFonts w:ascii="Times New Roman" w:eastAsia="Times New Roman" w:hAnsi="Times New Roman" w:cs="Times New Roman"/>
          <w:color w:val="000000"/>
          <w:sz w:val="24"/>
          <w:szCs w:val="24"/>
        </w:rPr>
        <w:t>Det vurderes dermed, at anlægsarbejderne ikke vil medføre risiko for, at den aktuelle tilstand i disse områder bliver forringet, ligesom der ikke vil være risiko for at deres fastlagte miljømål hindres.</w:t>
      </w:r>
      <w:r w:rsidRPr="00B70F81">
        <w:rPr>
          <w:rFonts w:ascii="Times New Roman" w:eastAsia="Times New Roman" w:hAnsi="Times New Roman" w:cs="Times New Roman"/>
          <w:color w:val="000000"/>
          <w:sz w:val="24"/>
          <w:szCs w:val="24"/>
        </w:rPr>
        <w:t xml:space="preserve"> </w:t>
      </w:r>
    </w:p>
    <w:p w14:paraId="380AE859" w14:textId="77777777" w:rsidR="001E414F" w:rsidRPr="00B70F81" w:rsidRDefault="001E414F" w:rsidP="005322E4">
      <w:pPr>
        <w:spacing w:line="276" w:lineRule="auto"/>
        <w:rPr>
          <w:rFonts w:ascii="Times New Roman" w:eastAsia="Times New Roman" w:hAnsi="Times New Roman" w:cs="Times New Roman"/>
          <w:color w:val="000000"/>
          <w:sz w:val="24"/>
          <w:szCs w:val="24"/>
        </w:rPr>
      </w:pPr>
    </w:p>
    <w:p w14:paraId="1580764E"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43" w:name="_Toc161386749"/>
      <w:bookmarkStart w:id="144" w:name="_Toc161387131"/>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10.3 Påvirkning efter udbygning</w:t>
      </w:r>
      <w:bookmarkEnd w:id="143"/>
      <w:bookmarkEnd w:id="144"/>
      <w:r w:rsidRPr="00B70F81">
        <w:rPr>
          <w:rFonts w:ascii="Times New Roman" w:eastAsia="Times New Roman" w:hAnsi="Times New Roman" w:cs="Times New Roman"/>
          <w:color w:val="000000"/>
          <w:sz w:val="24"/>
          <w:szCs w:val="24"/>
        </w:rPr>
        <w:t> </w:t>
      </w:r>
    </w:p>
    <w:p w14:paraId="61681D87" w14:textId="63296A32" w:rsidR="00F65BAA" w:rsidRDefault="003E6FE3">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w:t>
      </w:r>
      <w:r w:rsidR="007C7800" w:rsidRPr="00480CA5">
        <w:rPr>
          <w:rFonts w:ascii="Times New Roman" w:eastAsia="Times New Roman" w:hAnsi="Times New Roman" w:cs="Times New Roman"/>
          <w:color w:val="000000"/>
          <w:sz w:val="24"/>
          <w:szCs w:val="24"/>
        </w:rPr>
        <w:t xml:space="preserve">ejvand </w:t>
      </w:r>
      <w:r>
        <w:rPr>
          <w:rFonts w:ascii="Times New Roman" w:eastAsia="Times New Roman" w:hAnsi="Times New Roman" w:cs="Times New Roman"/>
          <w:color w:val="000000"/>
          <w:sz w:val="24"/>
          <w:szCs w:val="24"/>
        </w:rPr>
        <w:t xml:space="preserve">vil efter udbygningen </w:t>
      </w:r>
      <w:r w:rsidR="007C7800" w:rsidRPr="00480CA5">
        <w:rPr>
          <w:rFonts w:ascii="Times New Roman" w:eastAsia="Times New Roman" w:hAnsi="Times New Roman" w:cs="Times New Roman"/>
          <w:color w:val="000000"/>
          <w:sz w:val="24"/>
          <w:szCs w:val="24"/>
        </w:rPr>
        <w:t xml:space="preserve">blive håndteret </w:t>
      </w:r>
      <w:r w:rsidR="003D24AD">
        <w:rPr>
          <w:rFonts w:ascii="Times New Roman" w:eastAsia="Times New Roman" w:hAnsi="Times New Roman" w:cs="Times New Roman"/>
          <w:color w:val="000000"/>
          <w:sz w:val="24"/>
          <w:szCs w:val="24"/>
        </w:rPr>
        <w:t xml:space="preserve">dels </w:t>
      </w:r>
      <w:r w:rsidR="007C7800" w:rsidRPr="00480CA5">
        <w:rPr>
          <w:rFonts w:ascii="Times New Roman" w:eastAsia="Times New Roman" w:hAnsi="Times New Roman" w:cs="Times New Roman"/>
          <w:color w:val="000000"/>
          <w:sz w:val="24"/>
          <w:szCs w:val="24"/>
        </w:rPr>
        <w:t>ved kantopsamling</w:t>
      </w:r>
      <w:r w:rsidR="002B39DC">
        <w:rPr>
          <w:rFonts w:ascii="Times New Roman" w:eastAsia="Times New Roman" w:hAnsi="Times New Roman" w:cs="Times New Roman"/>
          <w:color w:val="000000"/>
          <w:sz w:val="24"/>
          <w:szCs w:val="24"/>
        </w:rPr>
        <w:t>, hvor det</w:t>
      </w:r>
      <w:r w:rsidR="007C7800" w:rsidRPr="00480CA5">
        <w:rPr>
          <w:rFonts w:ascii="Times New Roman" w:eastAsia="Times New Roman" w:hAnsi="Times New Roman" w:cs="Times New Roman"/>
          <w:color w:val="000000"/>
          <w:sz w:val="24"/>
          <w:szCs w:val="24"/>
        </w:rPr>
        <w:t xml:space="preserve"> </w:t>
      </w:r>
      <w:r w:rsidR="000E3C0A">
        <w:rPr>
          <w:rFonts w:ascii="Times New Roman" w:eastAsia="Times New Roman" w:hAnsi="Times New Roman" w:cs="Times New Roman"/>
          <w:color w:val="000000"/>
          <w:sz w:val="24"/>
          <w:szCs w:val="24"/>
        </w:rPr>
        <w:t>ledes</w:t>
      </w:r>
      <w:r w:rsidR="007C7800" w:rsidRPr="00480CA5">
        <w:rPr>
          <w:rFonts w:ascii="Times New Roman" w:eastAsia="Times New Roman" w:hAnsi="Times New Roman" w:cs="Times New Roman"/>
          <w:color w:val="000000"/>
          <w:sz w:val="24"/>
          <w:szCs w:val="24"/>
        </w:rPr>
        <w:t xml:space="preserve"> i </w:t>
      </w:r>
      <w:r w:rsidR="00F65BAA">
        <w:rPr>
          <w:rFonts w:ascii="Times New Roman" w:eastAsia="Times New Roman" w:hAnsi="Times New Roman" w:cs="Times New Roman"/>
          <w:color w:val="000000"/>
          <w:sz w:val="24"/>
          <w:szCs w:val="24"/>
        </w:rPr>
        <w:t xml:space="preserve">henholdsvis </w:t>
      </w:r>
      <w:r w:rsidR="00D234EB">
        <w:rPr>
          <w:rFonts w:ascii="Times New Roman" w:eastAsia="Times New Roman" w:hAnsi="Times New Roman" w:cs="Times New Roman"/>
          <w:color w:val="000000"/>
          <w:sz w:val="24"/>
          <w:szCs w:val="24"/>
        </w:rPr>
        <w:t xml:space="preserve">fire </w:t>
      </w:r>
      <w:r w:rsidR="007C7800" w:rsidRPr="00480CA5">
        <w:rPr>
          <w:rFonts w:ascii="Times New Roman" w:eastAsia="Times New Roman" w:hAnsi="Times New Roman" w:cs="Times New Roman"/>
          <w:color w:val="000000"/>
          <w:sz w:val="24"/>
          <w:szCs w:val="24"/>
        </w:rPr>
        <w:t>regnvandsbassiner</w:t>
      </w:r>
      <w:r w:rsidR="00215A52">
        <w:rPr>
          <w:rFonts w:ascii="Times New Roman" w:eastAsia="Times New Roman" w:hAnsi="Times New Roman" w:cs="Times New Roman"/>
          <w:color w:val="000000"/>
          <w:sz w:val="24"/>
          <w:szCs w:val="24"/>
        </w:rPr>
        <w:t xml:space="preserve"> og </w:t>
      </w:r>
      <w:r w:rsidR="002B39DC">
        <w:rPr>
          <w:rFonts w:ascii="Times New Roman" w:eastAsia="Times New Roman" w:hAnsi="Times New Roman" w:cs="Times New Roman"/>
          <w:color w:val="000000"/>
          <w:sz w:val="24"/>
          <w:szCs w:val="24"/>
        </w:rPr>
        <w:t xml:space="preserve">dels i grøfter, hvor det ledes til </w:t>
      </w:r>
      <w:r w:rsidR="00D234EB">
        <w:rPr>
          <w:rFonts w:ascii="Times New Roman" w:eastAsia="Times New Roman" w:hAnsi="Times New Roman" w:cs="Times New Roman"/>
          <w:color w:val="000000"/>
          <w:sz w:val="24"/>
          <w:szCs w:val="24"/>
        </w:rPr>
        <w:t xml:space="preserve">to </w:t>
      </w:r>
      <w:r w:rsidR="00215A52">
        <w:rPr>
          <w:rFonts w:ascii="Times New Roman" w:eastAsia="Times New Roman" w:hAnsi="Times New Roman" w:cs="Times New Roman"/>
          <w:color w:val="000000"/>
          <w:sz w:val="24"/>
          <w:szCs w:val="24"/>
        </w:rPr>
        <w:t>nedsivningsbassiner</w:t>
      </w:r>
      <w:r w:rsidR="007C7800" w:rsidRPr="00480CA5">
        <w:rPr>
          <w:rFonts w:ascii="Times New Roman" w:eastAsia="Times New Roman" w:hAnsi="Times New Roman" w:cs="Times New Roman"/>
          <w:color w:val="000000"/>
          <w:sz w:val="24"/>
          <w:szCs w:val="24"/>
        </w:rPr>
        <w:t xml:space="preserve">. </w:t>
      </w:r>
      <w:r w:rsidR="0055785F">
        <w:rPr>
          <w:rFonts w:ascii="Times New Roman" w:eastAsia="Times New Roman" w:hAnsi="Times New Roman" w:cs="Times New Roman"/>
          <w:color w:val="000000"/>
          <w:sz w:val="24"/>
          <w:szCs w:val="24"/>
        </w:rPr>
        <w:t xml:space="preserve">Der henvises til punkt. 9.9.3 for vurderingen af påvirkningen </w:t>
      </w:r>
      <w:r w:rsidR="00D36362">
        <w:rPr>
          <w:rFonts w:ascii="Times New Roman" w:eastAsia="Times New Roman" w:hAnsi="Times New Roman" w:cs="Times New Roman"/>
          <w:color w:val="000000"/>
          <w:sz w:val="24"/>
          <w:szCs w:val="24"/>
        </w:rPr>
        <w:t xml:space="preserve">ved nedsivning. </w:t>
      </w:r>
      <w:r w:rsidR="00147691">
        <w:rPr>
          <w:rFonts w:ascii="Times New Roman" w:eastAsia="Times New Roman" w:hAnsi="Times New Roman" w:cs="Times New Roman"/>
          <w:color w:val="000000"/>
          <w:sz w:val="24"/>
          <w:szCs w:val="24"/>
        </w:rPr>
        <w:t>De f</w:t>
      </w:r>
      <w:r w:rsidR="007C7800" w:rsidRPr="00480CA5">
        <w:rPr>
          <w:rFonts w:ascii="Times New Roman" w:eastAsia="Times New Roman" w:hAnsi="Times New Roman" w:cs="Times New Roman"/>
          <w:color w:val="000000"/>
          <w:sz w:val="24"/>
          <w:szCs w:val="24"/>
        </w:rPr>
        <w:t xml:space="preserve">ire regnvandsbassiner vil have udledning til </w:t>
      </w:r>
      <w:r w:rsidR="00F41412">
        <w:rPr>
          <w:rFonts w:ascii="Times New Roman" w:eastAsia="Times New Roman" w:hAnsi="Times New Roman" w:cs="Times New Roman"/>
          <w:color w:val="000000"/>
          <w:sz w:val="24"/>
          <w:szCs w:val="24"/>
        </w:rPr>
        <w:t xml:space="preserve">to </w:t>
      </w:r>
      <w:r w:rsidR="007C7800" w:rsidRPr="00480CA5">
        <w:rPr>
          <w:rFonts w:ascii="Times New Roman" w:eastAsia="Times New Roman" w:hAnsi="Times New Roman" w:cs="Times New Roman"/>
          <w:color w:val="000000"/>
          <w:sz w:val="24"/>
          <w:szCs w:val="24"/>
        </w:rPr>
        <w:t>recipient</w:t>
      </w:r>
      <w:r w:rsidR="00F41412">
        <w:rPr>
          <w:rFonts w:ascii="Times New Roman" w:eastAsia="Times New Roman" w:hAnsi="Times New Roman" w:cs="Times New Roman"/>
          <w:color w:val="000000"/>
          <w:sz w:val="24"/>
          <w:szCs w:val="24"/>
        </w:rPr>
        <w:t>er</w:t>
      </w:r>
      <w:r w:rsidR="00822761">
        <w:rPr>
          <w:rFonts w:ascii="Times New Roman" w:eastAsia="Times New Roman" w:hAnsi="Times New Roman" w:cs="Times New Roman"/>
          <w:color w:val="000000"/>
          <w:sz w:val="24"/>
          <w:szCs w:val="24"/>
        </w:rPr>
        <w:t>, hhv. Alslev Å og Tilløb til Alslev Å</w:t>
      </w:r>
      <w:r w:rsidR="007C7800" w:rsidRPr="00480CA5">
        <w:rPr>
          <w:rFonts w:ascii="Times New Roman" w:eastAsia="Times New Roman" w:hAnsi="Times New Roman" w:cs="Times New Roman"/>
          <w:color w:val="000000"/>
          <w:sz w:val="24"/>
          <w:szCs w:val="24"/>
        </w:rPr>
        <w:t xml:space="preserve">. </w:t>
      </w:r>
    </w:p>
    <w:p w14:paraId="4225B9C2" w14:textId="0CF2A9A4" w:rsidR="00D93A10" w:rsidRDefault="00645108" w:rsidP="00D93A10">
      <w:pPr>
        <w:shd w:val="clear" w:color="auto" w:fill="FFFFFF"/>
        <w:spacing w:after="0" w:line="240" w:lineRule="auto"/>
        <w:jc w:val="both"/>
        <w:rPr>
          <w:rFonts w:ascii="Times New Roman" w:eastAsia="Times New Roman" w:hAnsi="Times New Roman" w:cs="Times New Roman"/>
          <w:color w:val="000000"/>
          <w:sz w:val="24"/>
          <w:szCs w:val="24"/>
        </w:rPr>
      </w:pPr>
      <w:r w:rsidRPr="00480CA5">
        <w:rPr>
          <w:rFonts w:ascii="Times New Roman" w:eastAsia="Times New Roman" w:hAnsi="Times New Roman" w:cs="Times New Roman"/>
          <w:color w:val="000000"/>
          <w:sz w:val="24"/>
          <w:szCs w:val="24"/>
        </w:rPr>
        <w:t>Regnvandsbassinerne dimensioneres</w:t>
      </w:r>
      <w:r w:rsidR="005A1D14">
        <w:rPr>
          <w:rFonts w:ascii="Times New Roman" w:eastAsia="Times New Roman" w:hAnsi="Times New Roman" w:cs="Times New Roman"/>
          <w:color w:val="000000"/>
          <w:sz w:val="24"/>
          <w:szCs w:val="24"/>
        </w:rPr>
        <w:t xml:space="preserve"> </w:t>
      </w:r>
      <w:r w:rsidR="005A1D14" w:rsidRPr="00A77E8B">
        <w:rPr>
          <w:rFonts w:ascii="Times New Roman" w:eastAsia="Times New Roman" w:hAnsi="Times New Roman" w:cs="Times New Roman"/>
          <w:color w:val="000000"/>
          <w:sz w:val="24"/>
          <w:szCs w:val="24"/>
        </w:rPr>
        <w:t>i henhold til den bedst anvendelige teknologi (BAT)</w:t>
      </w:r>
      <w:r w:rsidRPr="00480CA5">
        <w:rPr>
          <w:rFonts w:ascii="Times New Roman" w:eastAsia="Times New Roman" w:hAnsi="Times New Roman" w:cs="Times New Roman"/>
          <w:color w:val="000000"/>
          <w:sz w:val="24"/>
          <w:szCs w:val="24"/>
        </w:rPr>
        <w:t xml:space="preserve"> så</w:t>
      </w:r>
      <w:r w:rsidR="003D3F61">
        <w:rPr>
          <w:rFonts w:ascii="Times New Roman" w:eastAsia="Times New Roman" w:hAnsi="Times New Roman" w:cs="Times New Roman"/>
          <w:color w:val="000000"/>
          <w:sz w:val="24"/>
          <w:szCs w:val="24"/>
        </w:rPr>
        <w:t>ledes, at</w:t>
      </w:r>
      <w:r w:rsidR="00E908E1">
        <w:rPr>
          <w:rFonts w:ascii="Times New Roman" w:eastAsia="Times New Roman" w:hAnsi="Times New Roman" w:cs="Times New Roman"/>
          <w:color w:val="000000"/>
          <w:sz w:val="24"/>
          <w:szCs w:val="24"/>
        </w:rPr>
        <w:t xml:space="preserve"> udledningerne fra bassinerne </w:t>
      </w:r>
      <w:r w:rsidR="00225612">
        <w:rPr>
          <w:rFonts w:ascii="Times New Roman" w:eastAsia="Times New Roman" w:hAnsi="Times New Roman" w:cs="Times New Roman"/>
          <w:color w:val="000000"/>
          <w:sz w:val="24"/>
          <w:szCs w:val="24"/>
        </w:rPr>
        <w:t>ikke medfører en påvirkning</w:t>
      </w:r>
      <w:r w:rsidR="004E6753">
        <w:rPr>
          <w:rFonts w:ascii="Times New Roman" w:eastAsia="Times New Roman" w:hAnsi="Times New Roman" w:cs="Times New Roman"/>
          <w:color w:val="000000"/>
          <w:sz w:val="24"/>
          <w:szCs w:val="24"/>
        </w:rPr>
        <w:t xml:space="preserve"> på </w:t>
      </w:r>
      <w:r w:rsidR="00754F46">
        <w:rPr>
          <w:rFonts w:ascii="Times New Roman" w:eastAsia="Times New Roman" w:hAnsi="Times New Roman" w:cs="Times New Roman"/>
          <w:color w:val="000000"/>
          <w:sz w:val="24"/>
          <w:szCs w:val="24"/>
        </w:rPr>
        <w:t xml:space="preserve">recipienternes hydrauliske </w:t>
      </w:r>
      <w:r w:rsidR="00E423AF">
        <w:rPr>
          <w:rFonts w:ascii="Times New Roman" w:eastAsia="Times New Roman" w:hAnsi="Times New Roman" w:cs="Times New Roman"/>
          <w:color w:val="000000"/>
          <w:sz w:val="24"/>
          <w:szCs w:val="24"/>
        </w:rPr>
        <w:t>forhold</w:t>
      </w:r>
      <w:r w:rsidR="009F3548">
        <w:rPr>
          <w:rFonts w:ascii="Times New Roman" w:eastAsia="Times New Roman" w:hAnsi="Times New Roman" w:cs="Times New Roman"/>
          <w:color w:val="000000"/>
          <w:sz w:val="24"/>
          <w:szCs w:val="24"/>
        </w:rPr>
        <w:t xml:space="preserve">, samt </w:t>
      </w:r>
      <w:r w:rsidR="00B15CD2">
        <w:rPr>
          <w:rFonts w:ascii="Times New Roman" w:eastAsia="Times New Roman" w:hAnsi="Times New Roman" w:cs="Times New Roman"/>
          <w:color w:val="000000"/>
          <w:sz w:val="24"/>
          <w:szCs w:val="24"/>
        </w:rPr>
        <w:t>at</w:t>
      </w:r>
      <w:r w:rsidR="00D93A10" w:rsidRPr="00A77E8B">
        <w:rPr>
          <w:rFonts w:ascii="Times New Roman" w:eastAsia="Times New Roman" w:hAnsi="Times New Roman" w:cs="Times New Roman"/>
          <w:color w:val="000000"/>
          <w:sz w:val="24"/>
          <w:szCs w:val="24"/>
        </w:rPr>
        <w:t xml:space="preserve"> indholdet af metaller og andre miljøfarlige stoffer fra vejen og trafikken renses så meget, at vejvandet</w:t>
      </w:r>
      <w:r w:rsidR="00B15CD2">
        <w:rPr>
          <w:rFonts w:ascii="Times New Roman" w:eastAsia="Times New Roman" w:hAnsi="Times New Roman" w:cs="Times New Roman"/>
          <w:color w:val="000000"/>
          <w:sz w:val="24"/>
          <w:szCs w:val="24"/>
        </w:rPr>
        <w:t xml:space="preserve">, </w:t>
      </w:r>
      <w:r w:rsidR="00F844A0" w:rsidRPr="00F844A0">
        <w:rPr>
          <w:rFonts w:ascii="Times New Roman" w:eastAsia="Times New Roman" w:hAnsi="Times New Roman" w:cs="Times New Roman"/>
          <w:color w:val="000000"/>
          <w:sz w:val="24"/>
          <w:szCs w:val="24"/>
        </w:rPr>
        <w:t>efter umiddelbar fortynding i udløbet til vandløbene</w:t>
      </w:r>
      <w:r w:rsidR="00B15CD2">
        <w:rPr>
          <w:rFonts w:ascii="Times New Roman" w:eastAsia="Times New Roman" w:hAnsi="Times New Roman" w:cs="Times New Roman"/>
          <w:color w:val="000000"/>
          <w:sz w:val="24"/>
          <w:szCs w:val="24"/>
        </w:rPr>
        <w:t>,</w:t>
      </w:r>
      <w:r w:rsidR="00D93A10" w:rsidRPr="00A77E8B">
        <w:rPr>
          <w:rFonts w:ascii="Times New Roman" w:eastAsia="Times New Roman" w:hAnsi="Times New Roman" w:cs="Times New Roman"/>
          <w:color w:val="000000"/>
          <w:sz w:val="24"/>
          <w:szCs w:val="24"/>
        </w:rPr>
        <w:t xml:space="preserve"> ikke påvirker vandkvaliteten i vandløbene.</w:t>
      </w:r>
    </w:p>
    <w:p w14:paraId="6AD6BDEA" w14:textId="1850B16C" w:rsidR="00D93A10" w:rsidRDefault="00D93A10" w:rsidP="00D93A10">
      <w:pPr>
        <w:shd w:val="clear" w:color="auto" w:fill="FFFFFF"/>
        <w:spacing w:after="0" w:line="240" w:lineRule="auto"/>
        <w:jc w:val="both"/>
        <w:rPr>
          <w:rFonts w:ascii="Times New Roman" w:eastAsia="Times New Roman" w:hAnsi="Times New Roman" w:cs="Times New Roman"/>
          <w:color w:val="000000"/>
          <w:sz w:val="24"/>
          <w:szCs w:val="24"/>
        </w:rPr>
      </w:pPr>
    </w:p>
    <w:p w14:paraId="1123AE31" w14:textId="269AA9C0" w:rsidR="005003F1" w:rsidRDefault="007C7800" w:rsidP="005322E4">
      <w:pPr>
        <w:spacing w:line="276" w:lineRule="auto"/>
        <w:rPr>
          <w:rFonts w:ascii="Times New Roman" w:eastAsia="Times New Roman" w:hAnsi="Times New Roman" w:cs="Times New Roman"/>
          <w:color w:val="000000"/>
          <w:sz w:val="24"/>
          <w:szCs w:val="24"/>
        </w:rPr>
      </w:pPr>
      <w:r w:rsidRPr="00480CA5">
        <w:rPr>
          <w:rFonts w:ascii="Times New Roman" w:eastAsia="Times New Roman" w:hAnsi="Times New Roman" w:cs="Times New Roman"/>
          <w:color w:val="000000"/>
          <w:sz w:val="24"/>
          <w:szCs w:val="24"/>
        </w:rPr>
        <w:t xml:space="preserve">Det er vurderet, at udledningen af vejvand ikke </w:t>
      </w:r>
      <w:r w:rsidR="003632ED">
        <w:rPr>
          <w:rFonts w:ascii="Times New Roman" w:eastAsia="Times New Roman" w:hAnsi="Times New Roman" w:cs="Times New Roman"/>
          <w:color w:val="000000"/>
          <w:sz w:val="24"/>
          <w:szCs w:val="24"/>
        </w:rPr>
        <w:t>medfører</w:t>
      </w:r>
      <w:r w:rsidR="003476B7">
        <w:rPr>
          <w:rFonts w:ascii="Times New Roman" w:eastAsia="Times New Roman" w:hAnsi="Times New Roman" w:cs="Times New Roman"/>
          <w:color w:val="000000"/>
          <w:sz w:val="24"/>
          <w:szCs w:val="24"/>
        </w:rPr>
        <w:t xml:space="preserve">, at der sker </w:t>
      </w:r>
      <w:r w:rsidRPr="00480CA5">
        <w:rPr>
          <w:rFonts w:ascii="Times New Roman" w:eastAsia="Times New Roman" w:hAnsi="Times New Roman" w:cs="Times New Roman"/>
          <w:color w:val="000000"/>
          <w:sz w:val="24"/>
          <w:szCs w:val="24"/>
        </w:rPr>
        <w:t>forringe</w:t>
      </w:r>
      <w:r w:rsidR="003632ED">
        <w:rPr>
          <w:rFonts w:ascii="Times New Roman" w:eastAsia="Times New Roman" w:hAnsi="Times New Roman" w:cs="Times New Roman"/>
          <w:color w:val="000000"/>
          <w:sz w:val="24"/>
          <w:szCs w:val="24"/>
        </w:rPr>
        <w:t>lse</w:t>
      </w:r>
      <w:r w:rsidRPr="00480CA5">
        <w:rPr>
          <w:rFonts w:ascii="Times New Roman" w:eastAsia="Times New Roman" w:hAnsi="Times New Roman" w:cs="Times New Roman"/>
          <w:color w:val="000000"/>
          <w:sz w:val="24"/>
          <w:szCs w:val="24"/>
        </w:rPr>
        <w:t xml:space="preserve"> </w:t>
      </w:r>
      <w:r w:rsidR="00F57B80">
        <w:rPr>
          <w:rFonts w:ascii="Times New Roman" w:eastAsia="Times New Roman" w:hAnsi="Times New Roman" w:cs="Times New Roman"/>
          <w:color w:val="000000"/>
          <w:sz w:val="24"/>
          <w:szCs w:val="24"/>
        </w:rPr>
        <w:t xml:space="preserve">af </w:t>
      </w:r>
      <w:r w:rsidRPr="00480CA5">
        <w:rPr>
          <w:rFonts w:ascii="Times New Roman" w:eastAsia="Times New Roman" w:hAnsi="Times New Roman" w:cs="Times New Roman"/>
          <w:color w:val="000000"/>
          <w:sz w:val="24"/>
          <w:szCs w:val="24"/>
        </w:rPr>
        <w:t>tilstand</w:t>
      </w:r>
      <w:r w:rsidR="00F57B80">
        <w:rPr>
          <w:rFonts w:ascii="Times New Roman" w:eastAsia="Times New Roman" w:hAnsi="Times New Roman" w:cs="Times New Roman"/>
          <w:color w:val="000000"/>
          <w:sz w:val="24"/>
          <w:szCs w:val="24"/>
        </w:rPr>
        <w:t>en</w:t>
      </w:r>
      <w:r w:rsidRPr="00480CA5">
        <w:rPr>
          <w:rFonts w:ascii="Times New Roman" w:eastAsia="Times New Roman" w:hAnsi="Times New Roman" w:cs="Times New Roman"/>
          <w:color w:val="000000"/>
          <w:sz w:val="24"/>
          <w:szCs w:val="24"/>
        </w:rPr>
        <w:t xml:space="preserve"> eller hindr</w:t>
      </w:r>
      <w:r w:rsidR="001E6ED5">
        <w:rPr>
          <w:rFonts w:ascii="Times New Roman" w:eastAsia="Times New Roman" w:hAnsi="Times New Roman" w:cs="Times New Roman"/>
          <w:color w:val="000000"/>
          <w:sz w:val="24"/>
          <w:szCs w:val="24"/>
        </w:rPr>
        <w:t>ing af</w:t>
      </w:r>
      <w:r w:rsidRPr="00480CA5">
        <w:rPr>
          <w:rFonts w:ascii="Times New Roman" w:eastAsia="Times New Roman" w:hAnsi="Times New Roman" w:cs="Times New Roman"/>
          <w:color w:val="000000"/>
          <w:sz w:val="24"/>
          <w:szCs w:val="24"/>
        </w:rPr>
        <w:t xml:space="preserve"> målopfyldelse </w:t>
      </w:r>
      <w:r w:rsidR="00F57B80">
        <w:rPr>
          <w:rFonts w:ascii="Times New Roman" w:eastAsia="Times New Roman" w:hAnsi="Times New Roman" w:cs="Times New Roman"/>
          <w:color w:val="000000"/>
          <w:sz w:val="24"/>
          <w:szCs w:val="24"/>
        </w:rPr>
        <w:t>i Tilløb til Alslev Å</w:t>
      </w:r>
      <w:r w:rsidR="009E1190">
        <w:rPr>
          <w:rFonts w:ascii="Times New Roman" w:eastAsia="Times New Roman" w:hAnsi="Times New Roman" w:cs="Times New Roman"/>
          <w:color w:val="000000"/>
          <w:sz w:val="24"/>
          <w:szCs w:val="24"/>
        </w:rPr>
        <w:t xml:space="preserve">, </w:t>
      </w:r>
      <w:r w:rsidR="00D93A10">
        <w:rPr>
          <w:rFonts w:ascii="Times New Roman" w:eastAsia="Times New Roman" w:hAnsi="Times New Roman" w:cs="Times New Roman"/>
          <w:color w:val="000000"/>
          <w:sz w:val="24"/>
          <w:szCs w:val="24"/>
        </w:rPr>
        <w:t>Alslev Å</w:t>
      </w:r>
      <w:r w:rsidR="009E1190">
        <w:rPr>
          <w:rFonts w:ascii="Times New Roman" w:eastAsia="Times New Roman" w:hAnsi="Times New Roman" w:cs="Times New Roman"/>
          <w:color w:val="000000"/>
          <w:sz w:val="24"/>
          <w:szCs w:val="24"/>
        </w:rPr>
        <w:t xml:space="preserve"> </w:t>
      </w:r>
      <w:r w:rsidR="009E1190" w:rsidRPr="00B3425F">
        <w:rPr>
          <w:rFonts w:ascii="Times New Roman" w:eastAsia="Times New Roman" w:hAnsi="Times New Roman" w:cs="Times New Roman"/>
          <w:color w:val="000000"/>
          <w:sz w:val="24"/>
          <w:szCs w:val="24"/>
        </w:rPr>
        <w:t>eller det nedstrømsliggende vandområde Varde Å</w:t>
      </w:r>
      <w:r w:rsidR="009E1190">
        <w:rPr>
          <w:rFonts w:ascii="Times New Roman" w:eastAsia="Times New Roman" w:hAnsi="Times New Roman" w:cs="Times New Roman"/>
          <w:color w:val="000000"/>
          <w:sz w:val="24"/>
          <w:szCs w:val="24"/>
        </w:rPr>
        <w:t xml:space="preserve"> samt </w:t>
      </w:r>
      <w:r w:rsidR="009E1190" w:rsidRPr="00B3425F">
        <w:rPr>
          <w:rFonts w:ascii="Times New Roman" w:eastAsia="Times New Roman" w:hAnsi="Times New Roman" w:cs="Times New Roman"/>
          <w:color w:val="000000"/>
          <w:sz w:val="24"/>
          <w:szCs w:val="24"/>
        </w:rPr>
        <w:t>slutrecipienten Grådyb</w:t>
      </w:r>
      <w:r w:rsidR="00D93A10">
        <w:rPr>
          <w:rFonts w:ascii="Times New Roman" w:eastAsia="Times New Roman" w:hAnsi="Times New Roman" w:cs="Times New Roman"/>
          <w:color w:val="000000"/>
          <w:sz w:val="24"/>
          <w:szCs w:val="24"/>
        </w:rPr>
        <w:t xml:space="preserve"> </w:t>
      </w:r>
      <w:r w:rsidRPr="00480CA5">
        <w:rPr>
          <w:rFonts w:ascii="Times New Roman" w:eastAsia="Times New Roman" w:hAnsi="Times New Roman" w:cs="Times New Roman"/>
          <w:color w:val="000000"/>
          <w:sz w:val="24"/>
          <w:szCs w:val="24"/>
        </w:rPr>
        <w:t>målt ud fra miljøforurenende stoffer, som typisk forefindes i vejvand</w:t>
      </w:r>
      <w:r w:rsidR="002962E8">
        <w:rPr>
          <w:rFonts w:ascii="Times New Roman" w:eastAsia="Times New Roman" w:hAnsi="Times New Roman" w:cs="Times New Roman"/>
          <w:color w:val="000000"/>
          <w:sz w:val="24"/>
          <w:szCs w:val="24"/>
        </w:rPr>
        <w:t>.</w:t>
      </w:r>
      <w:r w:rsidRPr="00480CA5">
        <w:rPr>
          <w:rFonts w:ascii="Times New Roman" w:eastAsia="Times New Roman" w:hAnsi="Times New Roman" w:cs="Times New Roman"/>
          <w:color w:val="000000"/>
          <w:sz w:val="24"/>
          <w:szCs w:val="24"/>
        </w:rPr>
        <w:t xml:space="preserve"> </w:t>
      </w:r>
      <w:r w:rsidR="002962E8">
        <w:rPr>
          <w:rFonts w:ascii="Times New Roman" w:eastAsia="Times New Roman" w:hAnsi="Times New Roman" w:cs="Times New Roman"/>
          <w:color w:val="000000"/>
          <w:sz w:val="24"/>
          <w:szCs w:val="24"/>
        </w:rPr>
        <w:t xml:space="preserve"> </w:t>
      </w:r>
    </w:p>
    <w:p w14:paraId="76C64D28" w14:textId="5A48A790" w:rsidR="001E414F" w:rsidRDefault="001E414F" w:rsidP="005322E4">
      <w:pPr>
        <w:spacing w:line="276" w:lineRule="auto"/>
        <w:rPr>
          <w:rFonts w:ascii="Times New Roman" w:eastAsia="Calibri" w:hAnsi="Times New Roman" w:cs="Arial"/>
          <w:sz w:val="24"/>
          <w:szCs w:val="24"/>
        </w:rPr>
      </w:pPr>
      <w:r w:rsidRPr="00B70F81">
        <w:rPr>
          <w:rFonts w:ascii="Times New Roman" w:eastAsia="Calibri" w:hAnsi="Times New Roman" w:cs="Times New Roman"/>
          <w:sz w:val="24"/>
          <w:szCs w:val="24"/>
        </w:rPr>
        <w:t>Som led i miljøvurderingen er det fastslået, at koncentrationen af</w:t>
      </w:r>
      <w:r w:rsidR="000E635C">
        <w:rPr>
          <w:rFonts w:ascii="Times New Roman" w:eastAsia="Calibri" w:hAnsi="Times New Roman" w:cs="Times New Roman"/>
          <w:sz w:val="24"/>
          <w:szCs w:val="24"/>
        </w:rPr>
        <w:t xml:space="preserve"> kobber og bisphenol A samt</w:t>
      </w:r>
      <w:r w:rsidR="00432B9D">
        <w:rPr>
          <w:rFonts w:ascii="Times New Roman" w:eastAsia="Calibri" w:hAnsi="Times New Roman" w:cs="Times New Roman"/>
          <w:sz w:val="24"/>
          <w:szCs w:val="24"/>
        </w:rPr>
        <w:t xml:space="preserve"> fire PAH’er;</w:t>
      </w:r>
      <w:r w:rsidRPr="00B70F81">
        <w:rPr>
          <w:rFonts w:ascii="Times New Roman" w:eastAsia="Calibri" w:hAnsi="Times New Roman" w:cs="Times New Roman"/>
          <w:sz w:val="24"/>
          <w:szCs w:val="24"/>
        </w:rPr>
        <w:t xml:space="preserve"> benz(a)pyren</w:t>
      </w:r>
      <w:r w:rsidR="00B7224B">
        <w:rPr>
          <w:rFonts w:ascii="Times New Roman" w:eastAsia="Calibri" w:hAnsi="Times New Roman" w:cs="Times New Roman"/>
          <w:sz w:val="24"/>
          <w:szCs w:val="24"/>
        </w:rPr>
        <w:t xml:space="preserve">, </w:t>
      </w:r>
      <w:r w:rsidR="00241346">
        <w:rPr>
          <w:rFonts w:ascii="Times New Roman" w:eastAsia="Times New Roman" w:hAnsi="Times New Roman" w:cs="Times New Roman"/>
          <w:color w:val="000000"/>
          <w:sz w:val="24"/>
          <w:szCs w:val="24"/>
        </w:rPr>
        <w:t>b</w:t>
      </w:r>
      <w:r w:rsidR="00432B9D" w:rsidRPr="008D0AB8">
        <w:rPr>
          <w:rFonts w:ascii="Times New Roman" w:eastAsia="Times New Roman" w:hAnsi="Times New Roman" w:cs="Times New Roman"/>
          <w:color w:val="000000"/>
          <w:sz w:val="24"/>
          <w:szCs w:val="24"/>
        </w:rPr>
        <w:t>enz(bjk)fluoranthen</w:t>
      </w:r>
      <w:r w:rsidR="009D6A50" w:rsidRPr="008D0AB8">
        <w:rPr>
          <w:rFonts w:ascii="Times New Roman" w:eastAsia="Times New Roman" w:hAnsi="Times New Roman" w:cs="Times New Roman"/>
          <w:color w:val="000000"/>
          <w:sz w:val="24"/>
          <w:szCs w:val="24"/>
        </w:rPr>
        <w:t xml:space="preserve">, </w:t>
      </w:r>
      <w:r w:rsidR="00241346">
        <w:rPr>
          <w:rFonts w:ascii="Times New Roman" w:eastAsia="Times New Roman" w:hAnsi="Times New Roman" w:cs="Times New Roman"/>
          <w:color w:val="000000"/>
          <w:sz w:val="24"/>
          <w:szCs w:val="24"/>
        </w:rPr>
        <w:t>i</w:t>
      </w:r>
      <w:r w:rsidR="009D6A50" w:rsidRPr="008D0AB8">
        <w:rPr>
          <w:rFonts w:ascii="Times New Roman" w:eastAsia="Times New Roman" w:hAnsi="Times New Roman" w:cs="Times New Roman"/>
          <w:color w:val="000000"/>
          <w:sz w:val="24"/>
          <w:szCs w:val="24"/>
        </w:rPr>
        <w:t>ndeno(1,2,3cd)pyren</w:t>
      </w:r>
      <w:r w:rsidR="00432B9D" w:rsidRPr="008D0AB8">
        <w:rPr>
          <w:rFonts w:ascii="Times New Roman" w:eastAsia="Times New Roman" w:hAnsi="Times New Roman" w:cs="Times New Roman"/>
          <w:color w:val="000000"/>
          <w:sz w:val="24"/>
          <w:szCs w:val="24"/>
        </w:rPr>
        <w:t xml:space="preserve"> </w:t>
      </w:r>
      <w:r w:rsidR="008D0AB8" w:rsidRPr="008D0AB8">
        <w:rPr>
          <w:rFonts w:ascii="Times New Roman" w:eastAsia="Times New Roman" w:hAnsi="Times New Roman" w:cs="Times New Roman"/>
          <w:color w:val="000000"/>
          <w:sz w:val="24"/>
          <w:szCs w:val="24"/>
        </w:rPr>
        <w:t xml:space="preserve">og </w:t>
      </w:r>
      <w:r w:rsidR="00241346">
        <w:rPr>
          <w:rFonts w:ascii="Times New Roman" w:eastAsia="Times New Roman" w:hAnsi="Times New Roman" w:cs="Times New Roman"/>
          <w:color w:val="000000"/>
          <w:sz w:val="24"/>
          <w:szCs w:val="24"/>
        </w:rPr>
        <w:t>b</w:t>
      </w:r>
      <w:r w:rsidR="008D0AB8" w:rsidRPr="008D0AB8">
        <w:rPr>
          <w:rFonts w:ascii="Times New Roman" w:eastAsia="Times New Roman" w:hAnsi="Times New Roman" w:cs="Times New Roman"/>
          <w:color w:val="000000"/>
          <w:sz w:val="24"/>
          <w:szCs w:val="24"/>
        </w:rPr>
        <w:t xml:space="preserve">enz(ghi)perylen </w:t>
      </w:r>
      <w:r w:rsidRPr="00B70F81">
        <w:rPr>
          <w:rFonts w:ascii="Times New Roman" w:eastAsia="Calibri" w:hAnsi="Times New Roman" w:cs="Times New Roman"/>
          <w:sz w:val="24"/>
          <w:szCs w:val="24"/>
        </w:rPr>
        <w:t xml:space="preserve">i vejvand på beregningsniveau ligger over de generelle miljøkvalitetskriterier for de pågældende stoffer. </w:t>
      </w:r>
      <w:r w:rsidRPr="00B70F81">
        <w:rPr>
          <w:rFonts w:ascii="Times New Roman" w:eastAsia="Times New Roman" w:hAnsi="Times New Roman" w:cs="Times New Roman"/>
          <w:color w:val="000000"/>
          <w:sz w:val="24"/>
          <w:szCs w:val="24"/>
        </w:rPr>
        <w:t>Det er et iboende faktum ved alle regnvandsbetingede udløb</w:t>
      </w:r>
      <w:r w:rsidR="00462F61">
        <w:rPr>
          <w:rFonts w:ascii="Times New Roman" w:eastAsia="Times New Roman" w:hAnsi="Times New Roman" w:cs="Times New Roman"/>
          <w:color w:val="000000"/>
          <w:sz w:val="24"/>
          <w:szCs w:val="24"/>
        </w:rPr>
        <w:t>,</w:t>
      </w:r>
      <w:r w:rsidRPr="00B70F81">
        <w:rPr>
          <w:rFonts w:ascii="Times New Roman" w:eastAsia="Times New Roman" w:hAnsi="Times New Roman" w:cs="Times New Roman"/>
          <w:color w:val="000000"/>
          <w:sz w:val="24"/>
          <w:szCs w:val="24"/>
        </w:rPr>
        <w:t xml:space="preserve"> </w:t>
      </w:r>
      <w:r w:rsidR="00663E6D">
        <w:rPr>
          <w:rFonts w:ascii="Times New Roman" w:eastAsia="Times New Roman" w:hAnsi="Times New Roman" w:cs="Times New Roman"/>
          <w:color w:val="000000"/>
          <w:sz w:val="24"/>
          <w:szCs w:val="24"/>
        </w:rPr>
        <w:t xml:space="preserve">at indholdet </w:t>
      </w:r>
      <w:r w:rsidRPr="00B70F81">
        <w:rPr>
          <w:rFonts w:ascii="Times New Roman" w:eastAsia="Times New Roman" w:hAnsi="Times New Roman" w:cs="Times New Roman"/>
          <w:color w:val="000000"/>
          <w:sz w:val="24"/>
          <w:szCs w:val="24"/>
        </w:rPr>
        <w:t>med de nuværende teknologiske muligheder</w:t>
      </w:r>
      <w:r w:rsidR="00663E6D">
        <w:rPr>
          <w:rFonts w:ascii="Times New Roman" w:eastAsia="Times New Roman" w:hAnsi="Times New Roman" w:cs="Times New Roman"/>
          <w:color w:val="000000"/>
          <w:sz w:val="24"/>
          <w:szCs w:val="24"/>
        </w:rPr>
        <w:t>,</w:t>
      </w:r>
      <w:r w:rsidRPr="00B70F81">
        <w:rPr>
          <w:rFonts w:ascii="Times New Roman" w:eastAsia="Times New Roman" w:hAnsi="Times New Roman" w:cs="Times New Roman"/>
          <w:color w:val="000000"/>
          <w:sz w:val="24"/>
          <w:szCs w:val="24"/>
        </w:rPr>
        <w:t xml:space="preserve"> ikke </w:t>
      </w:r>
      <w:r w:rsidR="0019191F">
        <w:rPr>
          <w:rFonts w:ascii="Times New Roman" w:eastAsia="Times New Roman" w:hAnsi="Times New Roman" w:cs="Times New Roman"/>
          <w:color w:val="000000"/>
          <w:sz w:val="24"/>
          <w:szCs w:val="24"/>
        </w:rPr>
        <w:t xml:space="preserve">kan </w:t>
      </w:r>
      <w:r w:rsidRPr="00B70F81">
        <w:rPr>
          <w:rFonts w:ascii="Times New Roman" w:eastAsia="Times New Roman" w:hAnsi="Times New Roman" w:cs="Times New Roman"/>
          <w:color w:val="000000"/>
          <w:sz w:val="24"/>
          <w:szCs w:val="24"/>
        </w:rPr>
        <w:t>elimineres fuldstændigt.</w:t>
      </w:r>
      <w:r w:rsidR="00927D3A" w:rsidRPr="00927D3A">
        <w:rPr>
          <w:rFonts w:ascii="Times New Roman" w:eastAsia="Times New Roman" w:hAnsi="Times New Roman" w:cs="Times New Roman"/>
          <w:color w:val="000000"/>
          <w:sz w:val="24"/>
          <w:szCs w:val="24"/>
        </w:rPr>
        <w:t xml:space="preserve"> </w:t>
      </w:r>
      <w:r w:rsidR="00927D3A" w:rsidRPr="00B70F81">
        <w:rPr>
          <w:rFonts w:ascii="Times New Roman" w:eastAsia="Times New Roman" w:hAnsi="Times New Roman" w:cs="Times New Roman"/>
          <w:color w:val="000000"/>
          <w:sz w:val="24"/>
          <w:szCs w:val="24"/>
        </w:rPr>
        <w:t>Det medfører, at der kan ske overskridelse af de generelle miljøkvalitetskriterie</w:t>
      </w:r>
      <w:r w:rsidR="008D0AB8">
        <w:rPr>
          <w:rFonts w:ascii="Times New Roman" w:eastAsia="Times New Roman" w:hAnsi="Times New Roman" w:cs="Times New Roman"/>
          <w:color w:val="000000"/>
          <w:sz w:val="24"/>
          <w:szCs w:val="24"/>
        </w:rPr>
        <w:t>r</w:t>
      </w:r>
      <w:r w:rsidR="00927D3A" w:rsidRPr="00B70F81">
        <w:rPr>
          <w:rFonts w:ascii="Times New Roman" w:eastAsia="Times New Roman" w:hAnsi="Times New Roman" w:cs="Times New Roman"/>
          <w:color w:val="000000"/>
          <w:sz w:val="24"/>
          <w:szCs w:val="24"/>
        </w:rPr>
        <w:t xml:space="preserve"> for </w:t>
      </w:r>
      <w:r w:rsidR="008D0AB8">
        <w:rPr>
          <w:rFonts w:ascii="Times New Roman" w:eastAsia="Times New Roman" w:hAnsi="Times New Roman" w:cs="Times New Roman"/>
          <w:color w:val="000000"/>
          <w:sz w:val="24"/>
          <w:szCs w:val="24"/>
        </w:rPr>
        <w:t>de pågældende stoffer</w:t>
      </w:r>
      <w:r w:rsidR="00927D3A" w:rsidRPr="00B70F81">
        <w:rPr>
          <w:rFonts w:ascii="Times New Roman" w:eastAsia="Times New Roman" w:hAnsi="Times New Roman" w:cs="Times New Roman"/>
          <w:color w:val="000000"/>
          <w:sz w:val="24"/>
          <w:szCs w:val="24"/>
        </w:rPr>
        <w:t xml:space="preserve"> i selve udledningspunktet til de</w:t>
      </w:r>
      <w:r w:rsidR="00871DF1">
        <w:rPr>
          <w:rFonts w:ascii="Times New Roman" w:eastAsia="Times New Roman" w:hAnsi="Times New Roman" w:cs="Times New Roman"/>
          <w:color w:val="000000"/>
          <w:sz w:val="24"/>
          <w:szCs w:val="24"/>
        </w:rPr>
        <w:t>n</w:t>
      </w:r>
      <w:r w:rsidR="00927D3A" w:rsidRPr="00B70F81">
        <w:rPr>
          <w:rFonts w:ascii="Times New Roman" w:eastAsia="Times New Roman" w:hAnsi="Times New Roman" w:cs="Times New Roman"/>
          <w:color w:val="000000"/>
          <w:sz w:val="24"/>
          <w:szCs w:val="24"/>
        </w:rPr>
        <w:t xml:space="preserve"> ikke-målsatte</w:t>
      </w:r>
      <w:r w:rsidR="00D818D4">
        <w:rPr>
          <w:rFonts w:ascii="Times New Roman" w:eastAsia="Times New Roman" w:hAnsi="Times New Roman" w:cs="Times New Roman"/>
          <w:color w:val="000000"/>
          <w:sz w:val="24"/>
          <w:szCs w:val="24"/>
        </w:rPr>
        <w:t xml:space="preserve"> vandforekomst</w:t>
      </w:r>
      <w:r w:rsidR="0077556F">
        <w:rPr>
          <w:rFonts w:ascii="Times New Roman" w:eastAsia="Times New Roman" w:hAnsi="Times New Roman" w:cs="Times New Roman"/>
          <w:color w:val="000000"/>
          <w:sz w:val="24"/>
          <w:szCs w:val="24"/>
        </w:rPr>
        <w:t xml:space="preserve"> i</w:t>
      </w:r>
      <w:r w:rsidR="00871DF1">
        <w:rPr>
          <w:rFonts w:ascii="Times New Roman" w:eastAsia="Times New Roman" w:hAnsi="Times New Roman" w:cs="Times New Roman"/>
          <w:color w:val="000000"/>
          <w:sz w:val="24"/>
          <w:szCs w:val="24"/>
        </w:rPr>
        <w:t xml:space="preserve"> </w:t>
      </w:r>
      <w:r w:rsidR="00D818D4">
        <w:rPr>
          <w:rFonts w:ascii="Times New Roman" w:eastAsia="Times New Roman" w:hAnsi="Times New Roman" w:cs="Times New Roman"/>
          <w:color w:val="000000"/>
          <w:sz w:val="24"/>
          <w:szCs w:val="24"/>
        </w:rPr>
        <w:t>T</w:t>
      </w:r>
      <w:r w:rsidR="00871DF1">
        <w:rPr>
          <w:rFonts w:ascii="Times New Roman" w:eastAsia="Times New Roman" w:hAnsi="Times New Roman" w:cs="Times New Roman"/>
          <w:color w:val="000000"/>
          <w:sz w:val="24"/>
          <w:szCs w:val="24"/>
        </w:rPr>
        <w:t>illøb til Alslev Å</w:t>
      </w:r>
      <w:r w:rsidR="00927D3A" w:rsidRPr="00B70F81">
        <w:rPr>
          <w:rFonts w:ascii="Times New Roman" w:eastAsia="Times New Roman" w:hAnsi="Times New Roman" w:cs="Times New Roman"/>
          <w:color w:val="000000"/>
          <w:sz w:val="24"/>
          <w:szCs w:val="24"/>
        </w:rPr>
        <w:t xml:space="preserve">. Selvom </w:t>
      </w:r>
      <w:r w:rsidR="00D818D4">
        <w:rPr>
          <w:rFonts w:ascii="Times New Roman" w:eastAsia="Times New Roman" w:hAnsi="Times New Roman" w:cs="Times New Roman"/>
          <w:color w:val="000000"/>
          <w:sz w:val="24"/>
          <w:szCs w:val="24"/>
        </w:rPr>
        <w:t xml:space="preserve">de </w:t>
      </w:r>
      <w:r w:rsidR="00927D3A" w:rsidRPr="00B70F81">
        <w:rPr>
          <w:rFonts w:ascii="Times New Roman" w:eastAsia="Times New Roman" w:hAnsi="Times New Roman" w:cs="Times New Roman"/>
          <w:color w:val="000000"/>
          <w:sz w:val="24"/>
          <w:szCs w:val="24"/>
        </w:rPr>
        <w:t>generelle miljøkvalitetskriteri</w:t>
      </w:r>
      <w:r w:rsidR="00D818D4">
        <w:rPr>
          <w:rFonts w:ascii="Times New Roman" w:eastAsia="Times New Roman" w:hAnsi="Times New Roman" w:cs="Times New Roman"/>
          <w:color w:val="000000"/>
          <w:sz w:val="24"/>
          <w:szCs w:val="24"/>
        </w:rPr>
        <w:t>e</w:t>
      </w:r>
      <w:r w:rsidR="008D0AB8">
        <w:rPr>
          <w:rFonts w:ascii="Times New Roman" w:eastAsia="Times New Roman" w:hAnsi="Times New Roman" w:cs="Times New Roman"/>
          <w:color w:val="000000"/>
          <w:sz w:val="24"/>
          <w:szCs w:val="24"/>
        </w:rPr>
        <w:t>r</w:t>
      </w:r>
      <w:r w:rsidR="00D818D4">
        <w:rPr>
          <w:rFonts w:ascii="Times New Roman" w:eastAsia="Times New Roman" w:hAnsi="Times New Roman" w:cs="Times New Roman"/>
          <w:color w:val="000000"/>
          <w:sz w:val="24"/>
          <w:szCs w:val="24"/>
        </w:rPr>
        <w:t xml:space="preserve"> skulle overskrides</w:t>
      </w:r>
      <w:r w:rsidR="00927D3A" w:rsidRPr="00B70F81">
        <w:rPr>
          <w:rFonts w:ascii="Times New Roman" w:eastAsia="Times New Roman" w:hAnsi="Times New Roman" w:cs="Times New Roman"/>
          <w:color w:val="000000"/>
          <w:sz w:val="24"/>
          <w:szCs w:val="24"/>
        </w:rPr>
        <w:t xml:space="preserve"> i selve udledningspunktet, vil den</w:t>
      </w:r>
      <w:r w:rsidR="00927D3A" w:rsidRPr="00B70F81">
        <w:rPr>
          <w:rFonts w:ascii="Times New Roman" w:eastAsia="Calibri" w:hAnsi="Times New Roman" w:cs="Arial"/>
          <w:sz w:val="24"/>
          <w:szCs w:val="24"/>
        </w:rPr>
        <w:t xml:space="preserve"> umiddelbare fortynding i de</w:t>
      </w:r>
      <w:r w:rsidR="00D818D4">
        <w:rPr>
          <w:rFonts w:ascii="Times New Roman" w:eastAsia="Calibri" w:hAnsi="Times New Roman" w:cs="Arial"/>
          <w:sz w:val="24"/>
          <w:szCs w:val="24"/>
        </w:rPr>
        <w:t>n</w:t>
      </w:r>
      <w:r w:rsidR="00927D3A" w:rsidRPr="00B70F81">
        <w:rPr>
          <w:rFonts w:ascii="Times New Roman" w:eastAsia="Calibri" w:hAnsi="Times New Roman" w:cs="Arial"/>
          <w:sz w:val="24"/>
          <w:szCs w:val="24"/>
        </w:rPr>
        <w:t xml:space="preserve"> ikke-målsatte vandforekomst medføre, at koncentratione</w:t>
      </w:r>
      <w:r w:rsidR="001674DE">
        <w:rPr>
          <w:rFonts w:ascii="Times New Roman" w:eastAsia="Calibri" w:hAnsi="Times New Roman" w:cs="Arial"/>
          <w:sz w:val="24"/>
          <w:szCs w:val="24"/>
        </w:rPr>
        <w:t>rne</w:t>
      </w:r>
      <w:r w:rsidR="00927D3A" w:rsidRPr="00B70F81">
        <w:rPr>
          <w:rFonts w:ascii="Times New Roman" w:eastAsia="Calibri" w:hAnsi="Times New Roman" w:cs="Arial"/>
          <w:sz w:val="24"/>
          <w:szCs w:val="24"/>
        </w:rPr>
        <w:t xml:space="preserve"> af</w:t>
      </w:r>
      <w:r w:rsidR="001F15A6">
        <w:rPr>
          <w:rFonts w:ascii="Times New Roman" w:eastAsia="Calibri" w:hAnsi="Times New Roman" w:cs="Arial"/>
          <w:sz w:val="24"/>
          <w:szCs w:val="24"/>
        </w:rPr>
        <w:t xml:space="preserve"> </w:t>
      </w:r>
      <w:r w:rsidR="008D0AB8">
        <w:rPr>
          <w:rFonts w:ascii="Times New Roman" w:eastAsia="Calibri" w:hAnsi="Times New Roman" w:cs="Arial"/>
          <w:sz w:val="24"/>
          <w:szCs w:val="24"/>
        </w:rPr>
        <w:t>de pågældende stoffer</w:t>
      </w:r>
      <w:r w:rsidR="00927D3A" w:rsidRPr="00B70F81">
        <w:rPr>
          <w:rFonts w:ascii="Times New Roman" w:eastAsia="Calibri" w:hAnsi="Times New Roman" w:cs="Arial"/>
          <w:sz w:val="24"/>
          <w:szCs w:val="24"/>
        </w:rPr>
        <w:t xml:space="preserve"> </w:t>
      </w:r>
      <w:r w:rsidR="001674DE" w:rsidRPr="00B70F81">
        <w:rPr>
          <w:rFonts w:ascii="Times New Roman" w:eastAsia="Calibri" w:hAnsi="Times New Roman" w:cs="Arial"/>
          <w:sz w:val="24"/>
          <w:szCs w:val="24"/>
        </w:rPr>
        <w:t xml:space="preserve">vil være inden for de gældende miljøkvalitetskriterier </w:t>
      </w:r>
      <w:r w:rsidR="001674DE">
        <w:rPr>
          <w:rFonts w:ascii="Times New Roman" w:eastAsia="Calibri" w:hAnsi="Times New Roman" w:cs="Arial"/>
          <w:sz w:val="24"/>
          <w:szCs w:val="24"/>
        </w:rPr>
        <w:t>i</w:t>
      </w:r>
      <w:r w:rsidR="001674DE" w:rsidRPr="00B70F81">
        <w:rPr>
          <w:rFonts w:ascii="Times New Roman" w:eastAsia="Calibri" w:hAnsi="Times New Roman" w:cs="Arial"/>
          <w:sz w:val="24"/>
          <w:szCs w:val="24"/>
        </w:rPr>
        <w:t xml:space="preserve"> de</w:t>
      </w:r>
      <w:r w:rsidR="001674DE">
        <w:rPr>
          <w:rFonts w:ascii="Times New Roman" w:eastAsia="Calibri" w:hAnsi="Times New Roman" w:cs="Arial"/>
          <w:sz w:val="24"/>
          <w:szCs w:val="24"/>
        </w:rPr>
        <w:t>n</w:t>
      </w:r>
      <w:r w:rsidR="001674DE" w:rsidRPr="00B70F81">
        <w:rPr>
          <w:rFonts w:ascii="Times New Roman" w:eastAsia="Calibri" w:hAnsi="Times New Roman" w:cs="Arial"/>
          <w:sz w:val="24"/>
          <w:szCs w:val="24"/>
        </w:rPr>
        <w:t xml:space="preserve"> målsatte vandforekoms</w:t>
      </w:r>
      <w:r w:rsidR="001674DE">
        <w:rPr>
          <w:rFonts w:ascii="Times New Roman" w:eastAsia="Calibri" w:hAnsi="Times New Roman" w:cs="Arial"/>
          <w:sz w:val="24"/>
          <w:szCs w:val="24"/>
        </w:rPr>
        <w:t>t</w:t>
      </w:r>
      <w:r w:rsidR="0077556F">
        <w:rPr>
          <w:rFonts w:ascii="Times New Roman" w:eastAsia="Calibri" w:hAnsi="Times New Roman" w:cs="Arial"/>
          <w:sz w:val="24"/>
          <w:szCs w:val="24"/>
        </w:rPr>
        <w:t xml:space="preserve"> i</w:t>
      </w:r>
      <w:r w:rsidR="001674DE">
        <w:rPr>
          <w:rFonts w:ascii="Times New Roman" w:eastAsia="Calibri" w:hAnsi="Times New Roman" w:cs="Arial"/>
          <w:sz w:val="24"/>
          <w:szCs w:val="24"/>
        </w:rPr>
        <w:t xml:space="preserve"> </w:t>
      </w:r>
      <w:r w:rsidR="00D818D4">
        <w:rPr>
          <w:rFonts w:ascii="Times New Roman" w:eastAsia="Calibri" w:hAnsi="Times New Roman" w:cs="Arial"/>
          <w:sz w:val="24"/>
          <w:szCs w:val="24"/>
        </w:rPr>
        <w:t>Tilløb til Alslev Å</w:t>
      </w:r>
      <w:r w:rsidR="00927D3A" w:rsidRPr="00B70F81">
        <w:rPr>
          <w:rFonts w:ascii="Times New Roman" w:eastAsia="Calibri" w:hAnsi="Times New Roman" w:cs="Arial"/>
          <w:sz w:val="24"/>
          <w:szCs w:val="24"/>
        </w:rPr>
        <w:t>.</w:t>
      </w:r>
    </w:p>
    <w:p w14:paraId="55370B5E" w14:textId="20E5DEA7" w:rsidR="00371720" w:rsidRPr="001F15A6" w:rsidRDefault="00B30E09" w:rsidP="005322E4">
      <w:pPr>
        <w:spacing w:line="276" w:lineRule="auto"/>
        <w:rPr>
          <w:rFonts w:ascii="Times New Roman" w:eastAsia="Times New Roman" w:hAnsi="Times New Roman" w:cs="Times New Roman"/>
          <w:color w:val="000000"/>
          <w:sz w:val="24"/>
          <w:szCs w:val="24"/>
        </w:rPr>
      </w:pPr>
      <w:r>
        <w:rPr>
          <w:rFonts w:ascii="Times New Roman" w:eastAsia="Calibri" w:hAnsi="Times New Roman" w:cs="Arial"/>
          <w:sz w:val="24"/>
          <w:szCs w:val="24"/>
        </w:rPr>
        <w:lastRenderedPageBreak/>
        <w:t>U</w:t>
      </w:r>
      <w:r w:rsidR="00371720">
        <w:rPr>
          <w:rFonts w:ascii="Times New Roman" w:eastAsia="Calibri" w:hAnsi="Times New Roman" w:cs="Arial"/>
          <w:sz w:val="24"/>
          <w:szCs w:val="24"/>
        </w:rPr>
        <w:t>dledning</w:t>
      </w:r>
      <w:r>
        <w:rPr>
          <w:rFonts w:ascii="Times New Roman" w:eastAsia="Calibri" w:hAnsi="Times New Roman" w:cs="Arial"/>
          <w:sz w:val="24"/>
          <w:szCs w:val="24"/>
        </w:rPr>
        <w:t>en</w:t>
      </w:r>
      <w:r w:rsidR="00371720">
        <w:rPr>
          <w:rFonts w:ascii="Times New Roman" w:eastAsia="Calibri" w:hAnsi="Times New Roman" w:cs="Arial"/>
          <w:sz w:val="24"/>
          <w:szCs w:val="24"/>
        </w:rPr>
        <w:t xml:space="preserve"> af vejvand </w:t>
      </w:r>
      <w:r>
        <w:rPr>
          <w:rFonts w:ascii="Times New Roman" w:eastAsia="Calibri" w:hAnsi="Times New Roman" w:cs="Arial"/>
          <w:sz w:val="24"/>
          <w:szCs w:val="24"/>
        </w:rPr>
        <w:t>vil ikke medføre en</w:t>
      </w:r>
      <w:r w:rsidR="00371720">
        <w:rPr>
          <w:rFonts w:ascii="Times New Roman" w:eastAsia="Calibri" w:hAnsi="Times New Roman" w:cs="Arial"/>
          <w:sz w:val="24"/>
          <w:szCs w:val="24"/>
        </w:rPr>
        <w:t xml:space="preserve"> </w:t>
      </w:r>
      <w:r w:rsidR="007E5486">
        <w:rPr>
          <w:rFonts w:ascii="Times New Roman" w:eastAsia="Calibri" w:hAnsi="Times New Roman" w:cs="Arial"/>
          <w:sz w:val="24"/>
          <w:szCs w:val="24"/>
        </w:rPr>
        <w:t xml:space="preserve">ophobning </w:t>
      </w:r>
      <w:r>
        <w:rPr>
          <w:rFonts w:ascii="Times New Roman" w:eastAsia="Calibri" w:hAnsi="Times New Roman" w:cs="Arial"/>
          <w:sz w:val="24"/>
          <w:szCs w:val="24"/>
        </w:rPr>
        <w:t xml:space="preserve">i sediment </w:t>
      </w:r>
      <w:r w:rsidR="007E5486">
        <w:rPr>
          <w:rFonts w:ascii="Times New Roman" w:eastAsia="Calibri" w:hAnsi="Times New Roman" w:cs="Arial"/>
          <w:sz w:val="24"/>
          <w:szCs w:val="24"/>
        </w:rPr>
        <w:t xml:space="preserve">af stoffer i koncentrationer, der vil medføre en forringelse eller hindrer målopfyldelse i </w:t>
      </w:r>
      <w:r>
        <w:rPr>
          <w:rFonts w:ascii="Times New Roman" w:eastAsia="Calibri" w:hAnsi="Times New Roman" w:cs="Arial"/>
          <w:sz w:val="24"/>
          <w:szCs w:val="24"/>
        </w:rPr>
        <w:t>Tilløb til Alslev Å</w:t>
      </w:r>
      <w:r w:rsidR="005C06CC">
        <w:rPr>
          <w:rFonts w:ascii="Times New Roman" w:eastAsia="Calibri" w:hAnsi="Times New Roman" w:cs="Arial"/>
          <w:sz w:val="24"/>
          <w:szCs w:val="24"/>
        </w:rPr>
        <w:t xml:space="preserve">, </w:t>
      </w:r>
      <w:r>
        <w:rPr>
          <w:rFonts w:ascii="Times New Roman" w:eastAsia="Calibri" w:hAnsi="Times New Roman" w:cs="Arial"/>
          <w:sz w:val="24"/>
          <w:szCs w:val="24"/>
        </w:rPr>
        <w:t>Alslev Å</w:t>
      </w:r>
      <w:r w:rsidR="005C06CC">
        <w:rPr>
          <w:rFonts w:ascii="Times New Roman" w:eastAsia="Calibri" w:hAnsi="Times New Roman" w:cs="Arial"/>
          <w:sz w:val="24"/>
          <w:szCs w:val="24"/>
        </w:rPr>
        <w:t xml:space="preserve"> eller de nedst</w:t>
      </w:r>
      <w:r w:rsidR="00BD1579">
        <w:rPr>
          <w:rFonts w:ascii="Times New Roman" w:eastAsia="Calibri" w:hAnsi="Times New Roman" w:cs="Arial"/>
          <w:sz w:val="24"/>
          <w:szCs w:val="24"/>
        </w:rPr>
        <w:t>r</w:t>
      </w:r>
      <w:r w:rsidR="005C06CC">
        <w:rPr>
          <w:rFonts w:ascii="Times New Roman" w:eastAsia="Calibri" w:hAnsi="Times New Roman" w:cs="Arial"/>
          <w:sz w:val="24"/>
          <w:szCs w:val="24"/>
        </w:rPr>
        <w:t>ømsliggende recipienter</w:t>
      </w:r>
      <w:r w:rsidR="007E5486">
        <w:rPr>
          <w:rFonts w:ascii="Times New Roman" w:eastAsia="Calibri" w:hAnsi="Times New Roman" w:cs="Arial"/>
          <w:sz w:val="24"/>
          <w:szCs w:val="24"/>
        </w:rPr>
        <w:t>.</w:t>
      </w:r>
    </w:p>
    <w:p w14:paraId="04B7CD73" w14:textId="1DB61DF5" w:rsidR="0007298C" w:rsidRPr="00480CA5" w:rsidRDefault="009048D4" w:rsidP="009048D4">
      <w:pPr>
        <w:spacing w:line="276" w:lineRule="auto"/>
        <w:jc w:val="both"/>
        <w:rPr>
          <w:rFonts w:ascii="Times New Roman" w:eastAsia="Times New Roman" w:hAnsi="Times New Roman" w:cs="Times New Roman"/>
          <w:color w:val="000000"/>
          <w:sz w:val="24"/>
          <w:szCs w:val="24"/>
        </w:rPr>
      </w:pPr>
      <w:r w:rsidRPr="00480CA5">
        <w:rPr>
          <w:rFonts w:ascii="Times New Roman" w:eastAsia="Times New Roman" w:hAnsi="Times New Roman" w:cs="Times New Roman"/>
          <w:color w:val="000000"/>
          <w:sz w:val="24"/>
          <w:szCs w:val="24"/>
        </w:rPr>
        <w:t xml:space="preserve">Indsnævring af Alslev Å på strækningen </w:t>
      </w:r>
      <w:r w:rsidR="00733935" w:rsidRPr="00480CA5">
        <w:rPr>
          <w:rFonts w:ascii="Times New Roman" w:eastAsia="Times New Roman" w:hAnsi="Times New Roman" w:cs="Times New Roman"/>
          <w:color w:val="000000"/>
          <w:sz w:val="24"/>
          <w:szCs w:val="24"/>
        </w:rPr>
        <w:t>som følge af</w:t>
      </w:r>
      <w:r w:rsidR="008E39AC" w:rsidRPr="00480CA5">
        <w:rPr>
          <w:rFonts w:ascii="Times New Roman" w:eastAsia="Times New Roman" w:hAnsi="Times New Roman" w:cs="Times New Roman"/>
          <w:color w:val="000000"/>
          <w:sz w:val="24"/>
          <w:szCs w:val="24"/>
        </w:rPr>
        <w:t xml:space="preserve"> etablering af banket til odderpassage</w:t>
      </w:r>
      <w:r w:rsidR="00C64CFE" w:rsidRPr="00480CA5">
        <w:rPr>
          <w:rFonts w:ascii="Times New Roman" w:eastAsia="Times New Roman" w:hAnsi="Times New Roman" w:cs="Times New Roman"/>
          <w:color w:val="000000"/>
          <w:sz w:val="24"/>
          <w:szCs w:val="24"/>
        </w:rPr>
        <w:t xml:space="preserve"> i Alslev Å</w:t>
      </w:r>
      <w:r w:rsidR="008E39AC" w:rsidRPr="00480CA5">
        <w:rPr>
          <w:rFonts w:ascii="Times New Roman" w:eastAsia="Times New Roman" w:hAnsi="Times New Roman" w:cs="Times New Roman"/>
          <w:color w:val="000000"/>
          <w:sz w:val="24"/>
          <w:szCs w:val="24"/>
        </w:rPr>
        <w:t xml:space="preserve"> </w:t>
      </w:r>
      <w:r w:rsidRPr="00480CA5">
        <w:rPr>
          <w:rFonts w:ascii="Times New Roman" w:eastAsia="Times New Roman" w:hAnsi="Times New Roman" w:cs="Times New Roman"/>
          <w:color w:val="000000"/>
          <w:sz w:val="24"/>
          <w:szCs w:val="24"/>
        </w:rPr>
        <w:t xml:space="preserve">kan medføre </w:t>
      </w:r>
      <w:r w:rsidR="00733935" w:rsidRPr="00480CA5">
        <w:rPr>
          <w:rFonts w:ascii="Times New Roman" w:eastAsia="Times New Roman" w:hAnsi="Times New Roman" w:cs="Times New Roman"/>
          <w:color w:val="000000"/>
          <w:sz w:val="24"/>
          <w:szCs w:val="24"/>
        </w:rPr>
        <w:t xml:space="preserve">en mindre </w:t>
      </w:r>
      <w:r w:rsidRPr="00480CA5">
        <w:rPr>
          <w:rFonts w:ascii="Times New Roman" w:eastAsia="Times New Roman" w:hAnsi="Times New Roman" w:cs="Times New Roman"/>
          <w:color w:val="000000"/>
          <w:sz w:val="24"/>
          <w:szCs w:val="24"/>
        </w:rPr>
        <w:t>forøge</w:t>
      </w:r>
      <w:r w:rsidR="00733935" w:rsidRPr="00480CA5">
        <w:rPr>
          <w:rFonts w:ascii="Times New Roman" w:eastAsia="Times New Roman" w:hAnsi="Times New Roman" w:cs="Times New Roman"/>
          <w:color w:val="000000"/>
          <w:sz w:val="24"/>
          <w:szCs w:val="24"/>
        </w:rPr>
        <w:t>lse af</w:t>
      </w:r>
      <w:r w:rsidRPr="00480CA5">
        <w:rPr>
          <w:rFonts w:ascii="Times New Roman" w:eastAsia="Times New Roman" w:hAnsi="Times New Roman" w:cs="Times New Roman"/>
          <w:color w:val="000000"/>
          <w:sz w:val="24"/>
          <w:szCs w:val="24"/>
        </w:rPr>
        <w:t xml:space="preserve"> vandhastighed</w:t>
      </w:r>
      <w:r w:rsidR="00733935" w:rsidRPr="00480CA5">
        <w:rPr>
          <w:rFonts w:ascii="Times New Roman" w:eastAsia="Times New Roman" w:hAnsi="Times New Roman" w:cs="Times New Roman"/>
          <w:color w:val="000000"/>
          <w:sz w:val="24"/>
          <w:szCs w:val="24"/>
        </w:rPr>
        <w:t>en</w:t>
      </w:r>
      <w:r w:rsidRPr="00480CA5">
        <w:rPr>
          <w:rFonts w:ascii="Times New Roman" w:eastAsia="Times New Roman" w:hAnsi="Times New Roman" w:cs="Times New Roman"/>
          <w:color w:val="000000"/>
          <w:sz w:val="24"/>
          <w:szCs w:val="24"/>
        </w:rPr>
        <w:t xml:space="preserve"> igennem underføringen samt en </w:t>
      </w:r>
      <w:r w:rsidR="0099009A" w:rsidRPr="00480CA5">
        <w:rPr>
          <w:rFonts w:ascii="Times New Roman" w:eastAsia="Times New Roman" w:hAnsi="Times New Roman" w:cs="Times New Roman"/>
          <w:color w:val="000000"/>
          <w:sz w:val="24"/>
          <w:szCs w:val="24"/>
        </w:rPr>
        <w:t>begrænset</w:t>
      </w:r>
      <w:r w:rsidR="00733935" w:rsidRPr="00480CA5">
        <w:rPr>
          <w:rFonts w:ascii="Times New Roman" w:eastAsia="Times New Roman" w:hAnsi="Times New Roman" w:cs="Times New Roman"/>
          <w:color w:val="000000"/>
          <w:sz w:val="24"/>
          <w:szCs w:val="24"/>
        </w:rPr>
        <w:t xml:space="preserve"> </w:t>
      </w:r>
      <w:r w:rsidRPr="00480CA5">
        <w:rPr>
          <w:rFonts w:ascii="Times New Roman" w:eastAsia="Times New Roman" w:hAnsi="Times New Roman" w:cs="Times New Roman"/>
          <w:color w:val="000000"/>
          <w:sz w:val="24"/>
          <w:szCs w:val="24"/>
        </w:rPr>
        <w:t xml:space="preserve">forøgelse af vandspejlet opstrøms indsnævringen. </w:t>
      </w:r>
      <w:r w:rsidR="00384AE4" w:rsidRPr="00480CA5">
        <w:rPr>
          <w:rFonts w:ascii="Times New Roman" w:eastAsia="Times New Roman" w:hAnsi="Times New Roman" w:cs="Times New Roman"/>
          <w:color w:val="000000"/>
          <w:sz w:val="24"/>
          <w:szCs w:val="24"/>
        </w:rPr>
        <w:t>Der etableres afværgeforanstaltninger, således at det sikres, at f</w:t>
      </w:r>
      <w:r w:rsidR="00F04447" w:rsidRPr="00480CA5">
        <w:rPr>
          <w:rFonts w:ascii="Times New Roman" w:eastAsia="Times New Roman" w:hAnsi="Times New Roman" w:cs="Times New Roman"/>
          <w:color w:val="000000"/>
          <w:sz w:val="24"/>
          <w:szCs w:val="24"/>
        </w:rPr>
        <w:t xml:space="preserve">orøgelsen </w:t>
      </w:r>
      <w:r w:rsidR="00D76513" w:rsidRPr="00480CA5">
        <w:rPr>
          <w:rFonts w:ascii="Times New Roman" w:eastAsia="Times New Roman" w:hAnsi="Times New Roman" w:cs="Times New Roman"/>
          <w:color w:val="000000"/>
          <w:sz w:val="24"/>
          <w:szCs w:val="24"/>
        </w:rPr>
        <w:t xml:space="preserve">af vandhastigheden </w:t>
      </w:r>
      <w:r w:rsidR="00CB5115" w:rsidRPr="00480CA5">
        <w:rPr>
          <w:rFonts w:ascii="Times New Roman" w:eastAsia="Times New Roman" w:hAnsi="Times New Roman" w:cs="Times New Roman"/>
          <w:color w:val="000000"/>
          <w:sz w:val="24"/>
          <w:szCs w:val="24"/>
        </w:rPr>
        <w:t>i</w:t>
      </w:r>
      <w:r w:rsidR="00D76513" w:rsidRPr="00480CA5">
        <w:rPr>
          <w:rFonts w:ascii="Times New Roman" w:eastAsia="Times New Roman" w:hAnsi="Times New Roman" w:cs="Times New Roman"/>
          <w:color w:val="000000"/>
          <w:sz w:val="24"/>
          <w:szCs w:val="24"/>
        </w:rPr>
        <w:t xml:space="preserve">gennem </w:t>
      </w:r>
      <w:r w:rsidR="00CB5115" w:rsidRPr="00480CA5">
        <w:rPr>
          <w:rFonts w:ascii="Times New Roman" w:eastAsia="Times New Roman" w:hAnsi="Times New Roman" w:cs="Times New Roman"/>
          <w:color w:val="000000"/>
          <w:sz w:val="24"/>
          <w:szCs w:val="24"/>
        </w:rPr>
        <w:t>underføringen</w:t>
      </w:r>
      <w:r w:rsidR="00D76513" w:rsidRPr="00480CA5">
        <w:rPr>
          <w:rFonts w:ascii="Times New Roman" w:eastAsia="Times New Roman" w:hAnsi="Times New Roman" w:cs="Times New Roman"/>
          <w:color w:val="000000"/>
          <w:sz w:val="24"/>
          <w:szCs w:val="24"/>
        </w:rPr>
        <w:t xml:space="preserve"> </w:t>
      </w:r>
      <w:r w:rsidR="00384AE4" w:rsidRPr="00480CA5">
        <w:rPr>
          <w:rFonts w:ascii="Times New Roman" w:eastAsia="Times New Roman" w:hAnsi="Times New Roman" w:cs="Times New Roman"/>
          <w:color w:val="000000"/>
          <w:sz w:val="24"/>
          <w:szCs w:val="24"/>
        </w:rPr>
        <w:t>ikke</w:t>
      </w:r>
      <w:r w:rsidR="00D76513" w:rsidRPr="00480CA5">
        <w:rPr>
          <w:rFonts w:ascii="Times New Roman" w:eastAsia="Times New Roman" w:hAnsi="Times New Roman" w:cs="Times New Roman"/>
          <w:color w:val="000000"/>
          <w:sz w:val="24"/>
          <w:szCs w:val="24"/>
        </w:rPr>
        <w:t xml:space="preserve"> medføre</w:t>
      </w:r>
      <w:r w:rsidR="00384AE4" w:rsidRPr="00480CA5">
        <w:rPr>
          <w:rFonts w:ascii="Times New Roman" w:eastAsia="Times New Roman" w:hAnsi="Times New Roman" w:cs="Times New Roman"/>
          <w:color w:val="000000"/>
          <w:sz w:val="24"/>
          <w:szCs w:val="24"/>
        </w:rPr>
        <w:t>r</w:t>
      </w:r>
      <w:r w:rsidR="00D76513" w:rsidRPr="00480CA5">
        <w:rPr>
          <w:rFonts w:ascii="Times New Roman" w:eastAsia="Times New Roman" w:hAnsi="Times New Roman" w:cs="Times New Roman"/>
          <w:color w:val="000000"/>
          <w:sz w:val="24"/>
          <w:szCs w:val="24"/>
        </w:rPr>
        <w:t xml:space="preserve"> erosion</w:t>
      </w:r>
      <w:r w:rsidR="000C43EB" w:rsidRPr="00480CA5">
        <w:rPr>
          <w:rFonts w:ascii="Times New Roman" w:eastAsia="Times New Roman" w:hAnsi="Times New Roman" w:cs="Times New Roman"/>
          <w:color w:val="000000"/>
          <w:sz w:val="24"/>
          <w:szCs w:val="24"/>
        </w:rPr>
        <w:t xml:space="preserve"> i og omkring </w:t>
      </w:r>
      <w:r w:rsidR="00C64CFE" w:rsidRPr="00480CA5">
        <w:rPr>
          <w:rFonts w:ascii="Times New Roman" w:eastAsia="Times New Roman" w:hAnsi="Times New Roman" w:cs="Times New Roman"/>
          <w:color w:val="000000"/>
          <w:sz w:val="24"/>
          <w:szCs w:val="24"/>
        </w:rPr>
        <w:t>underføringen</w:t>
      </w:r>
      <w:r w:rsidR="00384AE4" w:rsidRPr="00480CA5">
        <w:rPr>
          <w:rFonts w:ascii="Times New Roman" w:eastAsia="Times New Roman" w:hAnsi="Times New Roman" w:cs="Times New Roman"/>
          <w:color w:val="000000"/>
          <w:sz w:val="24"/>
          <w:szCs w:val="24"/>
        </w:rPr>
        <w:t xml:space="preserve">. </w:t>
      </w:r>
    </w:p>
    <w:p w14:paraId="003F935D" w14:textId="229C36E8" w:rsidR="00EF388A" w:rsidRPr="004B4FDB" w:rsidRDefault="00C41F29" w:rsidP="009048D4">
      <w:pPr>
        <w:spacing w:line="276" w:lineRule="auto"/>
        <w:jc w:val="both"/>
        <w:rPr>
          <w:rFonts w:ascii="Times New Roman" w:eastAsia="Times New Roman" w:hAnsi="Times New Roman" w:cs="Times New Roman"/>
          <w:color w:val="000000"/>
          <w:sz w:val="24"/>
          <w:szCs w:val="24"/>
        </w:rPr>
      </w:pPr>
      <w:r w:rsidRPr="00480CA5">
        <w:rPr>
          <w:rFonts w:ascii="Times New Roman" w:eastAsia="Times New Roman" w:hAnsi="Times New Roman" w:cs="Times New Roman"/>
          <w:color w:val="000000"/>
          <w:sz w:val="24"/>
          <w:szCs w:val="24"/>
        </w:rPr>
        <w:t>Forøgelsen i vandhastigheden som følge af indsnævringen</w:t>
      </w:r>
      <w:r w:rsidR="00D929FA" w:rsidRPr="00480CA5">
        <w:rPr>
          <w:rFonts w:ascii="Times New Roman" w:eastAsia="Times New Roman" w:hAnsi="Times New Roman" w:cs="Times New Roman"/>
          <w:color w:val="000000"/>
          <w:sz w:val="24"/>
          <w:szCs w:val="24"/>
        </w:rPr>
        <w:t xml:space="preserve"> af Alslev Å medfører ikke en påvirkning på</w:t>
      </w:r>
      <w:r w:rsidRPr="00480CA5">
        <w:rPr>
          <w:rFonts w:ascii="Times New Roman" w:eastAsia="Times New Roman" w:hAnsi="Times New Roman" w:cs="Times New Roman"/>
          <w:color w:val="000000"/>
          <w:sz w:val="24"/>
          <w:szCs w:val="24"/>
        </w:rPr>
        <w:t xml:space="preserve"> kvalitetselementerne fisk, </w:t>
      </w:r>
      <w:r w:rsidR="00371B87" w:rsidRPr="00480CA5">
        <w:rPr>
          <w:rFonts w:ascii="Times New Roman" w:eastAsia="Times New Roman" w:hAnsi="Times New Roman" w:cs="Times New Roman"/>
          <w:color w:val="000000"/>
          <w:sz w:val="24"/>
          <w:szCs w:val="24"/>
        </w:rPr>
        <w:t xml:space="preserve">smådyr, </w:t>
      </w:r>
      <w:r w:rsidR="00AE6F1A" w:rsidRPr="00480CA5">
        <w:rPr>
          <w:rFonts w:ascii="Times New Roman" w:eastAsia="Times New Roman" w:hAnsi="Times New Roman" w:cs="Times New Roman"/>
          <w:color w:val="000000"/>
          <w:sz w:val="24"/>
          <w:szCs w:val="24"/>
        </w:rPr>
        <w:t xml:space="preserve">alger og planter. </w:t>
      </w:r>
      <w:r w:rsidR="00EF388A" w:rsidRPr="00480CA5">
        <w:rPr>
          <w:rFonts w:ascii="Times New Roman" w:eastAsia="Times New Roman" w:hAnsi="Times New Roman" w:cs="Times New Roman"/>
          <w:color w:val="000000"/>
          <w:sz w:val="24"/>
          <w:szCs w:val="24"/>
        </w:rPr>
        <w:t xml:space="preserve">Indsnævringen </w:t>
      </w:r>
      <w:r w:rsidR="008B1F2C" w:rsidRPr="00480CA5">
        <w:rPr>
          <w:rFonts w:ascii="Times New Roman" w:eastAsia="Times New Roman" w:hAnsi="Times New Roman" w:cs="Times New Roman"/>
          <w:color w:val="000000"/>
          <w:sz w:val="24"/>
          <w:szCs w:val="24"/>
        </w:rPr>
        <w:t xml:space="preserve">af Alslev Å medfører </w:t>
      </w:r>
      <w:r w:rsidR="00A624D7" w:rsidRPr="00480CA5">
        <w:rPr>
          <w:rFonts w:ascii="Times New Roman" w:eastAsia="Times New Roman" w:hAnsi="Times New Roman" w:cs="Times New Roman"/>
          <w:color w:val="000000"/>
          <w:sz w:val="24"/>
          <w:szCs w:val="24"/>
        </w:rPr>
        <w:t xml:space="preserve">derved </w:t>
      </w:r>
      <w:r w:rsidR="008B1F2C" w:rsidRPr="00480CA5">
        <w:rPr>
          <w:rFonts w:ascii="Times New Roman" w:eastAsia="Times New Roman" w:hAnsi="Times New Roman" w:cs="Times New Roman"/>
          <w:color w:val="000000"/>
          <w:sz w:val="24"/>
          <w:szCs w:val="24"/>
        </w:rPr>
        <w:t xml:space="preserve">ikke en forringelse eller hindring af målopfyldelse </w:t>
      </w:r>
      <w:r w:rsidR="00F17E30">
        <w:rPr>
          <w:rFonts w:ascii="Times New Roman" w:eastAsia="Times New Roman" w:hAnsi="Times New Roman" w:cs="Times New Roman"/>
          <w:color w:val="000000"/>
          <w:sz w:val="24"/>
          <w:szCs w:val="24"/>
        </w:rPr>
        <w:t xml:space="preserve">i </w:t>
      </w:r>
      <w:r w:rsidR="00D71A22" w:rsidRPr="00480CA5">
        <w:rPr>
          <w:rFonts w:ascii="Times New Roman" w:eastAsia="Times New Roman" w:hAnsi="Times New Roman" w:cs="Times New Roman"/>
          <w:color w:val="000000"/>
          <w:sz w:val="24"/>
          <w:szCs w:val="24"/>
        </w:rPr>
        <w:t>Alslev Å</w:t>
      </w:r>
      <w:r w:rsidR="00B916FF" w:rsidRPr="00480CA5">
        <w:rPr>
          <w:rFonts w:ascii="Times New Roman" w:eastAsia="Times New Roman" w:hAnsi="Times New Roman" w:cs="Times New Roman"/>
          <w:color w:val="000000"/>
          <w:sz w:val="24"/>
          <w:szCs w:val="24"/>
        </w:rPr>
        <w:t xml:space="preserve"> eller </w:t>
      </w:r>
      <w:r w:rsidR="001677D1" w:rsidRPr="00480CA5">
        <w:rPr>
          <w:rFonts w:ascii="Times New Roman" w:eastAsia="Times New Roman" w:hAnsi="Times New Roman" w:cs="Times New Roman"/>
          <w:color w:val="000000"/>
          <w:sz w:val="24"/>
          <w:szCs w:val="24"/>
        </w:rPr>
        <w:t xml:space="preserve">det nedstrømsliggende </w:t>
      </w:r>
      <w:r w:rsidR="00B916FF" w:rsidRPr="00480CA5">
        <w:rPr>
          <w:rFonts w:ascii="Times New Roman" w:eastAsia="Times New Roman" w:hAnsi="Times New Roman" w:cs="Times New Roman"/>
          <w:color w:val="000000"/>
          <w:sz w:val="24"/>
          <w:szCs w:val="24"/>
        </w:rPr>
        <w:t>van</w:t>
      </w:r>
      <w:r w:rsidR="00AF2FFA" w:rsidRPr="00480CA5">
        <w:rPr>
          <w:rFonts w:ascii="Times New Roman" w:eastAsia="Times New Roman" w:hAnsi="Times New Roman" w:cs="Times New Roman"/>
          <w:color w:val="000000"/>
          <w:sz w:val="24"/>
          <w:szCs w:val="24"/>
        </w:rPr>
        <w:t>dområde Varde Å</w:t>
      </w:r>
      <w:r w:rsidR="00AB2C50">
        <w:rPr>
          <w:rFonts w:ascii="Times New Roman" w:eastAsia="Times New Roman" w:hAnsi="Times New Roman" w:cs="Times New Roman"/>
          <w:color w:val="000000"/>
          <w:sz w:val="24"/>
          <w:szCs w:val="24"/>
        </w:rPr>
        <w:t xml:space="preserve"> samt </w:t>
      </w:r>
      <w:r w:rsidR="00B75C8D" w:rsidRPr="00480CA5">
        <w:rPr>
          <w:rFonts w:ascii="Times New Roman" w:eastAsia="Times New Roman" w:hAnsi="Times New Roman" w:cs="Times New Roman"/>
          <w:color w:val="000000"/>
          <w:sz w:val="24"/>
          <w:szCs w:val="24"/>
        </w:rPr>
        <w:t>slutrecipienten Grådyb</w:t>
      </w:r>
      <w:r w:rsidR="00B916FF" w:rsidRPr="00480CA5">
        <w:rPr>
          <w:rFonts w:ascii="Times New Roman" w:eastAsia="Times New Roman" w:hAnsi="Times New Roman" w:cs="Times New Roman"/>
          <w:color w:val="000000"/>
          <w:sz w:val="24"/>
          <w:szCs w:val="24"/>
        </w:rPr>
        <w:t xml:space="preserve">. </w:t>
      </w:r>
    </w:p>
    <w:p w14:paraId="3E1F5E3C" w14:textId="0037A3A7" w:rsidR="001E414F" w:rsidRDefault="001E414F" w:rsidP="005322E4">
      <w:pPr>
        <w:spacing w:line="276" w:lineRule="auto"/>
        <w:jc w:val="both"/>
        <w:rPr>
          <w:rFonts w:ascii="Times New Roman" w:eastAsia="Times New Roman" w:hAnsi="Times New Roman" w:cs="Times New Roman"/>
          <w:color w:val="000000"/>
          <w:sz w:val="24"/>
          <w:szCs w:val="24"/>
        </w:rPr>
      </w:pPr>
      <w:r w:rsidRPr="006B0986">
        <w:rPr>
          <w:rFonts w:ascii="Times New Roman" w:eastAsia="Times New Roman" w:hAnsi="Times New Roman" w:cs="Times New Roman"/>
          <w:color w:val="000000"/>
          <w:sz w:val="24"/>
          <w:szCs w:val="24"/>
        </w:rPr>
        <w:t>Det vurderes samlet set, at projektet ikke vil indebære risiko for, at den aktuelle tilstand i de berørte målsatte vandforekomster, herunder også slutrecipienter, vil blive forringet, og at der ikke vil være forhold, der vil hindre målopfyldelse.</w:t>
      </w:r>
      <w:r w:rsidRPr="00B70F81">
        <w:rPr>
          <w:rFonts w:ascii="Times New Roman" w:eastAsia="Times New Roman" w:hAnsi="Times New Roman" w:cs="Times New Roman"/>
          <w:color w:val="000000"/>
          <w:sz w:val="24"/>
          <w:szCs w:val="24"/>
        </w:rPr>
        <w:t xml:space="preserve"> </w:t>
      </w:r>
    </w:p>
    <w:p w14:paraId="60E9A6F0" w14:textId="77777777" w:rsidR="0008208F" w:rsidRPr="00B70F81" w:rsidRDefault="0008208F" w:rsidP="005322E4">
      <w:pPr>
        <w:spacing w:line="276" w:lineRule="auto"/>
        <w:jc w:val="both"/>
        <w:rPr>
          <w:rFonts w:ascii="Times New Roman" w:eastAsia="Times New Roman" w:hAnsi="Times New Roman" w:cs="Times New Roman"/>
          <w:color w:val="000000"/>
          <w:sz w:val="24"/>
          <w:szCs w:val="24"/>
        </w:rPr>
      </w:pPr>
    </w:p>
    <w:p w14:paraId="4074F157" w14:textId="06F86540" w:rsidR="00384AE4" w:rsidRPr="00B70F81" w:rsidRDefault="00384AE4" w:rsidP="00384AE4">
      <w:pPr>
        <w:keepNext/>
        <w:keepLines/>
        <w:spacing w:before="40" w:line="276" w:lineRule="auto"/>
        <w:outlineLvl w:val="2"/>
        <w:rPr>
          <w:rFonts w:ascii="Times New Roman" w:eastAsia="Times New Roman" w:hAnsi="Times New Roman" w:cs="Times New Roman"/>
          <w:i/>
          <w:iCs/>
          <w:color w:val="000000"/>
          <w:sz w:val="24"/>
          <w:szCs w:val="24"/>
        </w:rPr>
      </w:pPr>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10.</w:t>
      </w:r>
      <w:r>
        <w:rPr>
          <w:rFonts w:ascii="Times New Roman" w:eastAsia="Times New Roman" w:hAnsi="Times New Roman" w:cs="Times New Roman"/>
          <w:color w:val="000000"/>
          <w:sz w:val="24"/>
          <w:szCs w:val="24"/>
        </w:rPr>
        <w:t>4</w:t>
      </w:r>
      <w:r w:rsidRPr="00B70F8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Afværgeforanstaltninger</w:t>
      </w:r>
      <w:r w:rsidRPr="00B70F81">
        <w:rPr>
          <w:rFonts w:ascii="Times New Roman" w:eastAsia="Times New Roman" w:hAnsi="Times New Roman" w:cs="Times New Roman"/>
          <w:color w:val="000000"/>
          <w:sz w:val="24"/>
          <w:szCs w:val="24"/>
        </w:rPr>
        <w:t> </w:t>
      </w:r>
    </w:p>
    <w:p w14:paraId="7896CFBE" w14:textId="143C99F8" w:rsidR="005434F3" w:rsidRDefault="00CA6D5C" w:rsidP="005322E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w:t>
      </w:r>
      <w:r w:rsidRPr="00C46812">
        <w:rPr>
          <w:rFonts w:ascii="Times New Roman" w:eastAsia="Times New Roman" w:hAnsi="Times New Roman" w:cs="Times New Roman"/>
          <w:color w:val="000000"/>
          <w:sz w:val="24"/>
          <w:szCs w:val="24"/>
        </w:rPr>
        <w:t>phvirvling af finkornet materiale</w:t>
      </w:r>
      <w:r>
        <w:rPr>
          <w:rFonts w:ascii="Times New Roman" w:eastAsia="Times New Roman" w:hAnsi="Times New Roman" w:cs="Times New Roman"/>
          <w:color w:val="000000"/>
          <w:sz w:val="24"/>
          <w:szCs w:val="24"/>
        </w:rPr>
        <w:t xml:space="preserve"> begrænses ved, at g</w:t>
      </w:r>
      <w:r w:rsidRPr="00C46812">
        <w:rPr>
          <w:rFonts w:ascii="Times New Roman" w:eastAsia="Times New Roman" w:hAnsi="Times New Roman" w:cs="Times New Roman"/>
          <w:color w:val="000000"/>
          <w:sz w:val="24"/>
          <w:szCs w:val="24"/>
        </w:rPr>
        <w:t>rus og sten til opbygning af odderpassage afvaskes før nedlægning i vandløbet.</w:t>
      </w:r>
    </w:p>
    <w:p w14:paraId="41B54415" w14:textId="3CE99B6F" w:rsidR="0080438B" w:rsidRDefault="00BD7A84" w:rsidP="005322E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Der etableres </w:t>
      </w:r>
      <w:r w:rsidR="00A024DC">
        <w:rPr>
          <w:rFonts w:ascii="Times New Roman" w:eastAsia="Times New Roman" w:hAnsi="Times New Roman" w:cs="Times New Roman"/>
          <w:color w:val="000000"/>
          <w:sz w:val="24"/>
          <w:szCs w:val="24"/>
        </w:rPr>
        <w:t>erosionssikring</w:t>
      </w:r>
      <w:r>
        <w:rPr>
          <w:rFonts w:ascii="Times New Roman" w:eastAsia="Times New Roman" w:hAnsi="Times New Roman" w:cs="Times New Roman"/>
          <w:color w:val="000000"/>
          <w:sz w:val="24"/>
          <w:szCs w:val="24"/>
        </w:rPr>
        <w:t xml:space="preserve"> i</w:t>
      </w:r>
      <w:r w:rsidRPr="00C46812">
        <w:rPr>
          <w:rFonts w:ascii="Times New Roman" w:eastAsia="Times New Roman" w:hAnsi="Times New Roman" w:cs="Times New Roman"/>
          <w:color w:val="000000"/>
          <w:sz w:val="24"/>
          <w:szCs w:val="24"/>
        </w:rPr>
        <w:t xml:space="preserve"> forbindelse med etablering af banket til odderpassage i vejunderføringe</w:t>
      </w:r>
      <w:r w:rsidR="00926BE2">
        <w:rPr>
          <w:rFonts w:ascii="Times New Roman" w:eastAsia="Times New Roman" w:hAnsi="Times New Roman" w:cs="Times New Roman"/>
          <w:color w:val="000000"/>
          <w:sz w:val="24"/>
          <w:szCs w:val="24"/>
        </w:rPr>
        <w:t>n</w:t>
      </w:r>
      <w:r w:rsidRPr="00C46812">
        <w:rPr>
          <w:rFonts w:ascii="Times New Roman" w:eastAsia="Times New Roman" w:hAnsi="Times New Roman" w:cs="Times New Roman"/>
          <w:color w:val="000000"/>
          <w:sz w:val="24"/>
          <w:szCs w:val="24"/>
        </w:rPr>
        <w:t xml:space="preserve"> </w:t>
      </w:r>
      <w:r w:rsidR="00C607ED">
        <w:rPr>
          <w:rFonts w:ascii="Times New Roman" w:eastAsia="Times New Roman" w:hAnsi="Times New Roman" w:cs="Times New Roman"/>
          <w:color w:val="000000"/>
          <w:sz w:val="24"/>
          <w:szCs w:val="24"/>
        </w:rPr>
        <w:t>i</w:t>
      </w:r>
      <w:r w:rsidRPr="00C46812">
        <w:rPr>
          <w:rFonts w:ascii="Times New Roman" w:eastAsia="Times New Roman" w:hAnsi="Times New Roman" w:cs="Times New Roman"/>
          <w:color w:val="000000"/>
          <w:sz w:val="24"/>
          <w:szCs w:val="24"/>
        </w:rPr>
        <w:t xml:space="preserve"> Alslev Å</w:t>
      </w:r>
      <w:r w:rsidR="00271C62">
        <w:rPr>
          <w:rFonts w:ascii="Times New Roman" w:eastAsia="Times New Roman" w:hAnsi="Times New Roman" w:cs="Times New Roman"/>
          <w:color w:val="000000"/>
          <w:sz w:val="24"/>
          <w:szCs w:val="24"/>
        </w:rPr>
        <w:t xml:space="preserve">. Erosionssikringen etableres </w:t>
      </w:r>
      <w:r w:rsidR="00BF4CEF">
        <w:rPr>
          <w:rFonts w:ascii="Times New Roman" w:eastAsia="Times New Roman" w:hAnsi="Times New Roman" w:cs="Times New Roman"/>
          <w:color w:val="000000"/>
          <w:sz w:val="24"/>
          <w:szCs w:val="24"/>
        </w:rPr>
        <w:t xml:space="preserve">som en stensikring omkring broen, </w:t>
      </w:r>
      <w:r w:rsidR="00271C62">
        <w:rPr>
          <w:rFonts w:ascii="Times New Roman" w:eastAsia="Times New Roman" w:hAnsi="Times New Roman" w:cs="Times New Roman"/>
          <w:color w:val="000000"/>
          <w:sz w:val="24"/>
          <w:szCs w:val="24"/>
        </w:rPr>
        <w:t xml:space="preserve">således </w:t>
      </w:r>
      <w:r w:rsidR="003B57EB">
        <w:rPr>
          <w:rFonts w:ascii="Times New Roman" w:eastAsia="Times New Roman" w:hAnsi="Times New Roman" w:cs="Times New Roman"/>
          <w:color w:val="000000"/>
          <w:sz w:val="24"/>
          <w:szCs w:val="24"/>
        </w:rPr>
        <w:t>at</w:t>
      </w:r>
      <w:r w:rsidR="00444032">
        <w:rPr>
          <w:rFonts w:ascii="Times New Roman" w:eastAsia="Times New Roman" w:hAnsi="Times New Roman" w:cs="Times New Roman"/>
          <w:color w:val="000000"/>
          <w:sz w:val="24"/>
          <w:szCs w:val="24"/>
        </w:rPr>
        <w:t xml:space="preserve"> det sikres, a</w:t>
      </w:r>
      <w:r w:rsidR="00490B9E">
        <w:rPr>
          <w:rFonts w:ascii="Times New Roman" w:eastAsia="Times New Roman" w:hAnsi="Times New Roman" w:cs="Times New Roman"/>
          <w:color w:val="000000"/>
          <w:sz w:val="24"/>
          <w:szCs w:val="24"/>
        </w:rPr>
        <w:t xml:space="preserve">t </w:t>
      </w:r>
      <w:r w:rsidR="003B57EB">
        <w:rPr>
          <w:rFonts w:ascii="Times New Roman" w:eastAsia="Times New Roman" w:hAnsi="Times New Roman" w:cs="Times New Roman"/>
          <w:color w:val="000000"/>
          <w:sz w:val="24"/>
          <w:szCs w:val="24"/>
        </w:rPr>
        <w:t>den forøgede van</w:t>
      </w:r>
      <w:r w:rsidR="00B73F81">
        <w:rPr>
          <w:rFonts w:ascii="Times New Roman" w:eastAsia="Times New Roman" w:hAnsi="Times New Roman" w:cs="Times New Roman"/>
          <w:color w:val="000000"/>
          <w:sz w:val="24"/>
          <w:szCs w:val="24"/>
        </w:rPr>
        <w:t>dføring ikke</w:t>
      </w:r>
      <w:r w:rsidR="003B57EB">
        <w:rPr>
          <w:rFonts w:ascii="Times New Roman" w:eastAsia="Times New Roman" w:hAnsi="Times New Roman" w:cs="Times New Roman"/>
          <w:color w:val="000000"/>
          <w:sz w:val="24"/>
          <w:szCs w:val="24"/>
        </w:rPr>
        <w:t xml:space="preserve"> </w:t>
      </w:r>
      <w:r w:rsidRPr="00C46812">
        <w:rPr>
          <w:rFonts w:ascii="Times New Roman" w:eastAsia="Times New Roman" w:hAnsi="Times New Roman" w:cs="Times New Roman"/>
          <w:color w:val="000000"/>
          <w:sz w:val="24"/>
          <w:szCs w:val="24"/>
        </w:rPr>
        <w:t>medføre</w:t>
      </w:r>
      <w:r w:rsidR="00B73F81">
        <w:rPr>
          <w:rFonts w:ascii="Times New Roman" w:eastAsia="Times New Roman" w:hAnsi="Times New Roman" w:cs="Times New Roman"/>
          <w:color w:val="000000"/>
          <w:sz w:val="24"/>
          <w:szCs w:val="24"/>
        </w:rPr>
        <w:t>r</w:t>
      </w:r>
      <w:r w:rsidRPr="00C46812">
        <w:rPr>
          <w:rFonts w:ascii="Times New Roman" w:eastAsia="Times New Roman" w:hAnsi="Times New Roman" w:cs="Times New Roman"/>
          <w:color w:val="000000"/>
          <w:sz w:val="24"/>
          <w:szCs w:val="24"/>
        </w:rPr>
        <w:t xml:space="preserve"> erosion i og omkring </w:t>
      </w:r>
      <w:r w:rsidR="00B73F81">
        <w:rPr>
          <w:rFonts w:ascii="Times New Roman" w:eastAsia="Times New Roman" w:hAnsi="Times New Roman" w:cs="Times New Roman"/>
          <w:color w:val="000000"/>
          <w:sz w:val="24"/>
          <w:szCs w:val="24"/>
        </w:rPr>
        <w:t>underføringen</w:t>
      </w:r>
      <w:r w:rsidR="009F5A63">
        <w:rPr>
          <w:rFonts w:ascii="Times New Roman" w:eastAsia="Times New Roman" w:hAnsi="Times New Roman" w:cs="Times New Roman"/>
          <w:color w:val="000000"/>
          <w:sz w:val="24"/>
          <w:szCs w:val="24"/>
        </w:rPr>
        <w:t>, samt for at</w:t>
      </w:r>
      <w:r w:rsidR="00C124E6">
        <w:rPr>
          <w:rFonts w:ascii="Times New Roman" w:eastAsia="Times New Roman" w:hAnsi="Times New Roman" w:cs="Times New Roman"/>
          <w:color w:val="000000"/>
          <w:sz w:val="24"/>
          <w:szCs w:val="24"/>
        </w:rPr>
        <w:t xml:space="preserve"> begrænse</w:t>
      </w:r>
      <w:r w:rsidR="009F5A63">
        <w:rPr>
          <w:rFonts w:ascii="Times New Roman" w:eastAsia="Times New Roman" w:hAnsi="Times New Roman" w:cs="Times New Roman"/>
          <w:color w:val="000000"/>
          <w:sz w:val="24"/>
          <w:szCs w:val="24"/>
        </w:rPr>
        <w:t xml:space="preserve"> </w:t>
      </w:r>
      <w:r w:rsidR="0097584E">
        <w:rPr>
          <w:rFonts w:ascii="Times New Roman" w:eastAsia="Times New Roman" w:hAnsi="Times New Roman" w:cs="Times New Roman"/>
          <w:color w:val="000000"/>
          <w:sz w:val="24"/>
          <w:szCs w:val="24"/>
        </w:rPr>
        <w:t>sandvand</w:t>
      </w:r>
      <w:r w:rsidR="00BF4CEF">
        <w:rPr>
          <w:rFonts w:ascii="Times New Roman" w:eastAsia="Times New Roman" w:hAnsi="Times New Roman" w:cs="Times New Roman"/>
          <w:color w:val="000000"/>
          <w:sz w:val="24"/>
          <w:szCs w:val="24"/>
        </w:rPr>
        <w:t>r</w:t>
      </w:r>
      <w:r w:rsidR="0097584E">
        <w:rPr>
          <w:rFonts w:ascii="Times New Roman" w:eastAsia="Times New Roman" w:hAnsi="Times New Roman" w:cs="Times New Roman"/>
          <w:color w:val="000000"/>
          <w:sz w:val="24"/>
          <w:szCs w:val="24"/>
        </w:rPr>
        <w:t>ing</w:t>
      </w:r>
      <w:r w:rsidR="00C124E6">
        <w:rPr>
          <w:rFonts w:ascii="Times New Roman" w:eastAsia="Times New Roman" w:hAnsi="Times New Roman" w:cs="Times New Roman"/>
          <w:color w:val="000000"/>
          <w:sz w:val="24"/>
          <w:szCs w:val="24"/>
        </w:rPr>
        <w:t xml:space="preserve">, således at </w:t>
      </w:r>
      <w:r w:rsidR="00D701D5">
        <w:rPr>
          <w:rFonts w:ascii="Times New Roman" w:eastAsia="Times New Roman" w:hAnsi="Times New Roman" w:cs="Times New Roman"/>
          <w:color w:val="000000"/>
          <w:sz w:val="24"/>
          <w:szCs w:val="24"/>
        </w:rPr>
        <w:t xml:space="preserve">der ikke sker påvirkning af </w:t>
      </w:r>
      <w:r w:rsidR="00CF1A2D">
        <w:rPr>
          <w:rFonts w:ascii="Times New Roman" w:eastAsia="Times New Roman" w:hAnsi="Times New Roman" w:cs="Times New Roman"/>
          <w:color w:val="000000"/>
          <w:sz w:val="24"/>
          <w:szCs w:val="24"/>
        </w:rPr>
        <w:t>fisk og smådyr, der ikke tåler større mængder suspendere</w:t>
      </w:r>
      <w:r w:rsidR="00BD1579">
        <w:rPr>
          <w:rFonts w:ascii="Times New Roman" w:eastAsia="Times New Roman" w:hAnsi="Times New Roman" w:cs="Times New Roman"/>
          <w:color w:val="000000"/>
          <w:sz w:val="24"/>
          <w:szCs w:val="24"/>
        </w:rPr>
        <w:t>t</w:t>
      </w:r>
      <w:r w:rsidR="00CF1A2D">
        <w:rPr>
          <w:rFonts w:ascii="Times New Roman" w:eastAsia="Times New Roman" w:hAnsi="Times New Roman" w:cs="Times New Roman"/>
          <w:color w:val="000000"/>
          <w:sz w:val="24"/>
          <w:szCs w:val="24"/>
        </w:rPr>
        <w:t xml:space="preserve"> materiale i vandfasen samt i gydebanker</w:t>
      </w:r>
      <w:r w:rsidR="008678E7">
        <w:rPr>
          <w:rFonts w:ascii="Times New Roman" w:eastAsia="Times New Roman" w:hAnsi="Times New Roman" w:cs="Times New Roman"/>
          <w:color w:val="000000"/>
          <w:sz w:val="24"/>
          <w:szCs w:val="24"/>
        </w:rPr>
        <w:t xml:space="preserve"> m</w:t>
      </w:r>
      <w:r w:rsidR="006A6BFE">
        <w:rPr>
          <w:rFonts w:ascii="Times New Roman" w:eastAsia="Times New Roman" w:hAnsi="Times New Roman" w:cs="Times New Roman"/>
          <w:color w:val="000000"/>
          <w:sz w:val="24"/>
          <w:szCs w:val="24"/>
        </w:rPr>
        <w:t>.m</w:t>
      </w:r>
      <w:r w:rsidR="00A024DC" w:rsidRPr="00480CA5">
        <w:rPr>
          <w:rFonts w:ascii="Times New Roman" w:eastAsia="Times New Roman" w:hAnsi="Times New Roman" w:cs="Times New Roman"/>
          <w:color w:val="000000"/>
          <w:sz w:val="24"/>
          <w:szCs w:val="24"/>
        </w:rPr>
        <w:t>.</w:t>
      </w:r>
      <w:r w:rsidR="00977AAA">
        <w:rPr>
          <w:rFonts w:ascii="Times New Roman" w:eastAsia="Times New Roman" w:hAnsi="Times New Roman" w:cs="Times New Roman"/>
          <w:color w:val="000000"/>
          <w:sz w:val="24"/>
          <w:szCs w:val="24"/>
        </w:rPr>
        <w:t xml:space="preserve"> </w:t>
      </w:r>
    </w:p>
    <w:p w14:paraId="28AE6B52" w14:textId="77777777" w:rsidR="00384AE4" w:rsidRPr="00B70F81" w:rsidRDefault="00384AE4" w:rsidP="005322E4">
      <w:pPr>
        <w:spacing w:line="276" w:lineRule="auto"/>
        <w:jc w:val="both"/>
        <w:rPr>
          <w:rFonts w:ascii="Times New Roman" w:eastAsia="Times New Roman" w:hAnsi="Times New Roman" w:cs="Times New Roman"/>
          <w:color w:val="000000"/>
          <w:sz w:val="24"/>
          <w:szCs w:val="24"/>
        </w:rPr>
      </w:pPr>
    </w:p>
    <w:p w14:paraId="70499231" w14:textId="66E27432" w:rsidR="001E414F" w:rsidRPr="005322E4"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145" w:name="_Toc161386750"/>
      <w:bookmarkStart w:id="146" w:name="_Toc161387132"/>
      <w:r w:rsidRPr="00B70F81">
        <w:rPr>
          <w:rFonts w:ascii="Times New Roman" w:eastAsia="Times New Roman" w:hAnsi="Times New Roman" w:cs="Times New Roman"/>
          <w:b/>
          <w:bCs/>
          <w:sz w:val="24"/>
          <w:szCs w:val="24"/>
        </w:rPr>
        <w:t>9.11 Jord og forurenet jord</w:t>
      </w:r>
      <w:bookmarkEnd w:id="145"/>
      <w:bookmarkEnd w:id="146"/>
      <w:r w:rsidRPr="00B70F81">
        <w:rPr>
          <w:rFonts w:ascii="Times New Roman" w:eastAsia="Times New Roman" w:hAnsi="Times New Roman" w:cs="Times New Roman"/>
          <w:b/>
          <w:bCs/>
          <w:sz w:val="24"/>
          <w:szCs w:val="24"/>
        </w:rPr>
        <w:t> </w:t>
      </w:r>
    </w:p>
    <w:p w14:paraId="517A4F0C"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47" w:name="_Toc161386751"/>
      <w:bookmarkStart w:id="148" w:name="_Toc161387133"/>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11.1 Eksisterende forhold</w:t>
      </w:r>
      <w:bookmarkEnd w:id="147"/>
      <w:bookmarkEnd w:id="148"/>
      <w:r w:rsidRPr="00B70F81">
        <w:rPr>
          <w:rFonts w:ascii="Times New Roman" w:eastAsia="Times New Roman" w:hAnsi="Times New Roman" w:cs="Times New Roman"/>
          <w:color w:val="000000"/>
          <w:sz w:val="24"/>
          <w:szCs w:val="24"/>
        </w:rPr>
        <w:t> </w:t>
      </w:r>
    </w:p>
    <w:p w14:paraId="51745610" w14:textId="76C92B04" w:rsidR="001E414F" w:rsidRPr="005322E4" w:rsidRDefault="001E414F" w:rsidP="005322E4">
      <w:pPr>
        <w:spacing w:line="276" w:lineRule="auto"/>
        <w:rPr>
          <w:rFonts w:ascii="Times New Roman" w:eastAsia="Times New Roman" w:hAnsi="Times New Roman" w:cs="Times New Roman"/>
          <w:color w:val="000000"/>
          <w:sz w:val="24"/>
          <w:szCs w:val="24"/>
        </w:rPr>
      </w:pPr>
      <w:r w:rsidRPr="7722FC65">
        <w:rPr>
          <w:rFonts w:ascii="Times New Roman" w:eastAsia="Times New Roman" w:hAnsi="Times New Roman" w:cs="Times New Roman"/>
          <w:color w:val="000000" w:themeColor="text1"/>
          <w:sz w:val="24"/>
          <w:szCs w:val="24"/>
        </w:rPr>
        <w:t xml:space="preserve">Anlægsarbejdet for </w:t>
      </w:r>
      <w:r w:rsidR="00FD0E94" w:rsidRPr="7722FC65">
        <w:rPr>
          <w:rFonts w:ascii="Times New Roman" w:eastAsia="Times New Roman" w:hAnsi="Times New Roman" w:cs="Times New Roman"/>
          <w:color w:val="000000" w:themeColor="text1"/>
          <w:sz w:val="24"/>
          <w:szCs w:val="24"/>
        </w:rPr>
        <w:t xml:space="preserve">udbygningen af </w:t>
      </w:r>
      <w:r w:rsidR="073AE6C9" w:rsidRPr="7722FC65">
        <w:rPr>
          <w:rFonts w:ascii="Times New Roman" w:eastAsia="Times New Roman" w:hAnsi="Times New Roman" w:cs="Times New Roman"/>
          <w:color w:val="000000" w:themeColor="text1"/>
          <w:sz w:val="24"/>
          <w:szCs w:val="24"/>
        </w:rPr>
        <w:t>R</w:t>
      </w:r>
      <w:r w:rsidR="3E794265" w:rsidRPr="7722FC65">
        <w:rPr>
          <w:rFonts w:ascii="Times New Roman" w:eastAsia="Times New Roman" w:hAnsi="Times New Roman" w:cs="Times New Roman"/>
          <w:color w:val="000000" w:themeColor="text1"/>
          <w:sz w:val="24"/>
          <w:szCs w:val="24"/>
        </w:rPr>
        <w:t>ute</w:t>
      </w:r>
      <w:r w:rsidR="00FD0E94" w:rsidRPr="7722FC65">
        <w:rPr>
          <w:rFonts w:ascii="Times New Roman" w:eastAsia="Times New Roman" w:hAnsi="Times New Roman" w:cs="Times New Roman"/>
          <w:color w:val="000000" w:themeColor="text1"/>
          <w:sz w:val="24"/>
          <w:szCs w:val="24"/>
        </w:rPr>
        <w:t xml:space="preserve"> 11</w:t>
      </w:r>
      <w:r w:rsidRPr="7722FC65">
        <w:rPr>
          <w:rFonts w:ascii="Times New Roman" w:eastAsia="Times New Roman" w:hAnsi="Times New Roman" w:cs="Times New Roman"/>
          <w:color w:val="000000" w:themeColor="text1"/>
          <w:sz w:val="24"/>
          <w:szCs w:val="24"/>
        </w:rPr>
        <w:t xml:space="preserve"> forudsætter, at </w:t>
      </w:r>
      <w:r w:rsidR="00FD0E94" w:rsidRPr="7722FC65">
        <w:rPr>
          <w:rFonts w:ascii="Times New Roman" w:eastAsia="Times New Roman" w:hAnsi="Times New Roman" w:cs="Times New Roman"/>
          <w:color w:val="000000" w:themeColor="text1"/>
          <w:sz w:val="24"/>
          <w:szCs w:val="24"/>
        </w:rPr>
        <w:t>en</w:t>
      </w:r>
      <w:r w:rsidRPr="7722FC65">
        <w:rPr>
          <w:rFonts w:ascii="Times New Roman" w:eastAsia="Times New Roman" w:hAnsi="Times New Roman" w:cs="Times New Roman"/>
          <w:color w:val="000000" w:themeColor="text1"/>
          <w:sz w:val="24"/>
          <w:szCs w:val="24"/>
        </w:rPr>
        <w:t xml:space="preserve"> mængde jord skal håndteres og transporteres. Projektet omfatter arealer, hvor jorden kan være forurenet og kortlagt efter jordforureningsloven. Jord inden for vejareal, herunder rabatjord, betragtes ifølge jordflytningsbekendtgørelsen som lettere forurenet, da jorden kan indeholde forhøjede koncentrationer af tjærestoffer, tungmetaller eller tung olie. </w:t>
      </w:r>
    </w:p>
    <w:p w14:paraId="134F5A52" w14:textId="099E7C18" w:rsidR="62C139F4" w:rsidRDefault="62C139F4" w:rsidP="7722FC65">
      <w:pPr>
        <w:spacing w:line="276" w:lineRule="auto"/>
        <w:rPr>
          <w:rFonts w:ascii="Times New Roman" w:eastAsia="Times New Roman" w:hAnsi="Times New Roman" w:cs="Times New Roman"/>
          <w:color w:val="000000" w:themeColor="text1"/>
          <w:sz w:val="24"/>
          <w:szCs w:val="24"/>
        </w:rPr>
      </w:pPr>
      <w:r w:rsidRPr="7722FC65">
        <w:rPr>
          <w:rFonts w:ascii="Times New Roman" w:eastAsia="Times New Roman" w:hAnsi="Times New Roman" w:cs="Times New Roman"/>
          <w:color w:val="000000" w:themeColor="text1"/>
          <w:sz w:val="24"/>
          <w:szCs w:val="24"/>
        </w:rPr>
        <w:t>Der er foretaget en systematisk gennemgang og flyfotokortlægning for at lokalisere fokusområder i undersøgelsesområdet i forhold til potentiel forurening og potentiel blødbund.</w:t>
      </w:r>
    </w:p>
    <w:p w14:paraId="5B8C867F" w14:textId="0EFB48BE" w:rsidR="62C139F4" w:rsidRDefault="62C139F4" w:rsidP="7722FC65">
      <w:pPr>
        <w:spacing w:line="276" w:lineRule="auto"/>
        <w:rPr>
          <w:rFonts w:ascii="Times New Roman" w:eastAsia="Times New Roman" w:hAnsi="Times New Roman" w:cs="Times New Roman"/>
          <w:color w:val="000000" w:themeColor="text1"/>
          <w:sz w:val="24"/>
          <w:szCs w:val="24"/>
        </w:rPr>
      </w:pPr>
      <w:r w:rsidRPr="7722FC65">
        <w:rPr>
          <w:rFonts w:ascii="Times New Roman" w:eastAsia="Times New Roman" w:hAnsi="Times New Roman" w:cs="Times New Roman"/>
          <w:color w:val="000000" w:themeColor="text1"/>
          <w:sz w:val="24"/>
          <w:szCs w:val="24"/>
        </w:rPr>
        <w:lastRenderedPageBreak/>
        <w:t>Der er registreret syv forureningskortlagte arealer nær Rute 11. Derudover er der nogle arealer, kaldet fokusområder, som opfyldte vandhuller og råstofgrave. Rabatjord langs veje er desuden generelt lettere forurenet med olie, oliestoffer og tungmetaller.</w:t>
      </w:r>
    </w:p>
    <w:p w14:paraId="6C091BED" w14:textId="6B4CE5C8" w:rsidR="001E414F" w:rsidRPr="00B70F81" w:rsidRDefault="532F968B" w:rsidP="7722FC65">
      <w:pPr>
        <w:spacing w:line="276" w:lineRule="auto"/>
        <w:rPr>
          <w:rFonts w:ascii="Times New Roman" w:eastAsia="Times New Roman" w:hAnsi="Times New Roman" w:cs="Times New Roman"/>
          <w:color w:val="E40000"/>
          <w:sz w:val="24"/>
          <w:szCs w:val="24"/>
        </w:rPr>
      </w:pPr>
      <w:r w:rsidRPr="7722FC65">
        <w:rPr>
          <w:rFonts w:ascii="Times New Roman" w:eastAsia="Times New Roman" w:hAnsi="Times New Roman" w:cs="Times New Roman"/>
          <w:color w:val="000000" w:themeColor="text1"/>
          <w:sz w:val="24"/>
          <w:szCs w:val="24"/>
        </w:rPr>
        <w:t>Når projektet er detailprojekteret, skal der udarbejdes en jordhåndteringsplan</w:t>
      </w:r>
      <w:r w:rsidR="2C85FC01" w:rsidRPr="16B7722A">
        <w:rPr>
          <w:rFonts w:ascii="Times New Roman" w:eastAsia="Times New Roman" w:hAnsi="Times New Roman" w:cs="Times New Roman"/>
          <w:color w:val="000000" w:themeColor="text1"/>
          <w:sz w:val="24"/>
          <w:szCs w:val="24"/>
        </w:rPr>
        <w:t>,</w:t>
      </w:r>
      <w:r w:rsidR="296337E1" w:rsidRPr="7722FC65">
        <w:rPr>
          <w:rFonts w:ascii="Times New Roman" w:eastAsia="Times New Roman" w:hAnsi="Times New Roman" w:cs="Times New Roman"/>
          <w:color w:val="000000" w:themeColor="text1"/>
          <w:sz w:val="24"/>
          <w:szCs w:val="24"/>
        </w:rPr>
        <w:t xml:space="preserve"> jf. gældende lovgivning</w:t>
      </w:r>
      <w:r w:rsidR="00132359">
        <w:rPr>
          <w:rFonts w:ascii="Times New Roman" w:eastAsia="Times New Roman" w:hAnsi="Times New Roman" w:cs="Times New Roman"/>
          <w:color w:val="000000" w:themeColor="text1"/>
          <w:sz w:val="24"/>
          <w:szCs w:val="24"/>
        </w:rPr>
        <w:t xml:space="preserve">, herunder </w:t>
      </w:r>
      <w:hyperlink r:id="rId15" w:history="1">
        <w:r w:rsidR="00132359" w:rsidRPr="00132359">
          <w:rPr>
            <w:rFonts w:ascii="Times New Roman" w:eastAsia="Times New Roman" w:hAnsi="Times New Roman" w:cs="Times New Roman"/>
            <w:color w:val="000000" w:themeColor="text1"/>
            <w:sz w:val="24"/>
            <w:szCs w:val="24"/>
          </w:rPr>
          <w:t>jordforureningsloven</w:t>
        </w:r>
      </w:hyperlink>
      <w:r w:rsidR="00132359" w:rsidRPr="00132359">
        <w:rPr>
          <w:rFonts w:ascii="Times New Roman" w:eastAsia="Times New Roman" w:hAnsi="Times New Roman" w:cs="Times New Roman"/>
          <w:color w:val="000000" w:themeColor="text1"/>
          <w:sz w:val="24"/>
          <w:szCs w:val="24"/>
        </w:rPr>
        <w:t>, </w:t>
      </w:r>
      <w:hyperlink r:id="rId16" w:history="1">
        <w:r w:rsidR="00132359" w:rsidRPr="00132359">
          <w:rPr>
            <w:rFonts w:ascii="Times New Roman" w:eastAsia="Times New Roman" w:hAnsi="Times New Roman" w:cs="Times New Roman"/>
            <w:color w:val="000000" w:themeColor="text1"/>
            <w:sz w:val="24"/>
            <w:szCs w:val="24"/>
          </w:rPr>
          <w:t>miljøbeskyttelsesloven</w:t>
        </w:r>
      </w:hyperlink>
      <w:r w:rsidR="00132359" w:rsidRPr="00132359">
        <w:rPr>
          <w:rFonts w:ascii="Times New Roman" w:eastAsia="Times New Roman" w:hAnsi="Times New Roman" w:cs="Times New Roman"/>
          <w:color w:val="000000" w:themeColor="text1"/>
          <w:sz w:val="24"/>
          <w:szCs w:val="24"/>
        </w:rPr>
        <w:t> og regler udstedt i medfør heraf</w:t>
      </w:r>
      <w:r w:rsidR="296337E1" w:rsidRPr="7722FC65">
        <w:rPr>
          <w:rFonts w:ascii="Times New Roman" w:eastAsia="Times New Roman" w:hAnsi="Times New Roman" w:cs="Times New Roman"/>
          <w:color w:val="000000" w:themeColor="text1"/>
          <w:sz w:val="24"/>
          <w:szCs w:val="24"/>
        </w:rPr>
        <w:t>.</w:t>
      </w:r>
      <w:r w:rsidRPr="7722FC65">
        <w:rPr>
          <w:rFonts w:ascii="Times New Roman" w:eastAsia="Times New Roman" w:hAnsi="Times New Roman" w:cs="Times New Roman"/>
          <w:color w:val="E40000"/>
          <w:sz w:val="24"/>
          <w:szCs w:val="24"/>
        </w:rPr>
        <w:t xml:space="preserve"> </w:t>
      </w:r>
    </w:p>
    <w:p w14:paraId="7A94C04C" w14:textId="77777777" w:rsidR="009B0334" w:rsidRPr="00B70F81" w:rsidRDefault="009B0334" w:rsidP="7722FC65">
      <w:pPr>
        <w:spacing w:line="276" w:lineRule="auto"/>
        <w:rPr>
          <w:rFonts w:ascii="Times New Roman" w:eastAsia="Times New Roman" w:hAnsi="Times New Roman" w:cs="Times New Roman"/>
          <w:color w:val="E40000"/>
          <w:sz w:val="24"/>
          <w:szCs w:val="24"/>
        </w:rPr>
      </w:pPr>
    </w:p>
    <w:p w14:paraId="515C7E7B"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49" w:name="_Toc161386752"/>
      <w:bookmarkStart w:id="150" w:name="_Toc161387134"/>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11.2 Påvirkning i anlægsperioden</w:t>
      </w:r>
      <w:bookmarkEnd w:id="149"/>
      <w:bookmarkEnd w:id="150"/>
    </w:p>
    <w:p w14:paraId="4771153D" w14:textId="7F84A3C1"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Håndtering og mellemdeponering af forurenet jord i anlægsperioden skal ske med fokus på at minimere og så vidt muligt undgå påvirkning af det omgivne miljø, herunder grundvand, overfladevand og følsom natur. </w:t>
      </w:r>
      <w:r w:rsidR="00752606" w:rsidRPr="00394851">
        <w:rPr>
          <w:rFonts w:ascii="Times New Roman" w:eastAsia="Times New Roman" w:hAnsi="Times New Roman" w:cs="Times New Roman"/>
          <w:color w:val="000000"/>
          <w:sz w:val="24"/>
          <w:szCs w:val="24"/>
        </w:rPr>
        <w:t>Håndtering af forurenet jord skal ske forskriftsmæssigt i henhold til gældende lovgivning, herunder </w:t>
      </w:r>
      <w:hyperlink r:id="rId17" w:history="1">
        <w:r w:rsidR="00752606" w:rsidRPr="00394851">
          <w:rPr>
            <w:rFonts w:ascii="Times New Roman" w:eastAsia="Times New Roman" w:hAnsi="Times New Roman" w:cs="Times New Roman"/>
            <w:color w:val="000000"/>
            <w:sz w:val="24"/>
            <w:szCs w:val="24"/>
          </w:rPr>
          <w:t>jordforureningsloven</w:t>
        </w:r>
      </w:hyperlink>
      <w:r w:rsidR="00752606" w:rsidRPr="00394851">
        <w:rPr>
          <w:rFonts w:ascii="Times New Roman" w:eastAsia="Times New Roman" w:hAnsi="Times New Roman" w:cs="Times New Roman"/>
          <w:color w:val="000000"/>
          <w:sz w:val="24"/>
          <w:szCs w:val="24"/>
        </w:rPr>
        <w:t>, </w:t>
      </w:r>
      <w:hyperlink r:id="rId18" w:history="1">
        <w:r w:rsidR="00752606" w:rsidRPr="00394851">
          <w:rPr>
            <w:rFonts w:ascii="Times New Roman" w:eastAsia="Times New Roman" w:hAnsi="Times New Roman" w:cs="Times New Roman"/>
            <w:color w:val="000000"/>
            <w:sz w:val="24"/>
            <w:szCs w:val="24"/>
          </w:rPr>
          <w:t>miljøbeskyttelsesloven</w:t>
        </w:r>
      </w:hyperlink>
      <w:r w:rsidR="00752606" w:rsidRPr="00394851">
        <w:rPr>
          <w:rFonts w:ascii="Times New Roman" w:eastAsia="Times New Roman" w:hAnsi="Times New Roman" w:cs="Times New Roman"/>
          <w:color w:val="000000"/>
          <w:sz w:val="24"/>
          <w:szCs w:val="24"/>
        </w:rPr>
        <w:t> og regler udstedt i medfør heraf.</w:t>
      </w:r>
    </w:p>
    <w:p w14:paraId="757E6F5E" w14:textId="7D81CDD9"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Der søges anvendt så meget projektjord som muligt i forbindelse med anlægsarbejdet. </w:t>
      </w:r>
    </w:p>
    <w:p w14:paraId="28EC81C5" w14:textId="4ED9AE95" w:rsidR="532F968B" w:rsidRDefault="532F968B" w:rsidP="7722FC65">
      <w:pPr>
        <w:spacing w:line="276" w:lineRule="auto"/>
        <w:rPr>
          <w:rFonts w:ascii="Times New Roman" w:eastAsia="Times New Roman" w:hAnsi="Times New Roman" w:cs="Times New Roman"/>
          <w:color w:val="000000" w:themeColor="text1"/>
          <w:sz w:val="24"/>
          <w:szCs w:val="24"/>
        </w:rPr>
      </w:pPr>
      <w:r w:rsidRPr="7722FC65">
        <w:rPr>
          <w:rFonts w:ascii="Times New Roman" w:eastAsia="Times New Roman" w:hAnsi="Times New Roman" w:cs="Times New Roman"/>
          <w:color w:val="000000" w:themeColor="text1"/>
          <w:sz w:val="24"/>
          <w:szCs w:val="24"/>
        </w:rPr>
        <w:t>Som udgangspunkt forventes det, at den jord, som opgraves uden for kortlagte arealer, vil være ren eller kun lettere forurenet og på denne baggrund egnet til genindbygning</w:t>
      </w:r>
      <w:r w:rsidR="3907830E" w:rsidRPr="7722FC65">
        <w:rPr>
          <w:rFonts w:ascii="Times New Roman" w:eastAsia="Times New Roman" w:hAnsi="Times New Roman" w:cs="Times New Roman"/>
          <w:color w:val="000000" w:themeColor="text1"/>
          <w:sz w:val="24"/>
          <w:szCs w:val="24"/>
        </w:rPr>
        <w:t xml:space="preserve">. </w:t>
      </w:r>
      <w:r w:rsidR="00354D3B">
        <w:rPr>
          <w:rFonts w:ascii="Times New Roman" w:eastAsia="Times New Roman" w:hAnsi="Times New Roman" w:cs="Times New Roman"/>
          <w:color w:val="000000" w:themeColor="text1"/>
          <w:sz w:val="24"/>
          <w:szCs w:val="24"/>
        </w:rPr>
        <w:t>anlægsp</w:t>
      </w:r>
      <w:r w:rsidR="3907830E" w:rsidRPr="7722FC65">
        <w:rPr>
          <w:rFonts w:ascii="Times New Roman" w:eastAsia="Times New Roman" w:hAnsi="Times New Roman" w:cs="Times New Roman"/>
          <w:color w:val="000000" w:themeColor="text1"/>
          <w:sz w:val="24"/>
          <w:szCs w:val="24"/>
        </w:rPr>
        <w:t>rojektets samlede miljøpåvirkning ift. risiko for spredning af forurenet jord vurderes at være begrænset</w:t>
      </w:r>
      <w:r w:rsidR="003D1FCD">
        <w:rPr>
          <w:rFonts w:ascii="Times New Roman" w:eastAsia="Times New Roman" w:hAnsi="Times New Roman" w:cs="Times New Roman"/>
          <w:color w:val="000000" w:themeColor="text1"/>
          <w:sz w:val="24"/>
          <w:szCs w:val="24"/>
        </w:rPr>
        <w:t>.</w:t>
      </w:r>
    </w:p>
    <w:p w14:paraId="1E5774D3" w14:textId="77777777" w:rsidR="009D58F0" w:rsidRDefault="009D58F0" w:rsidP="7722FC65">
      <w:pPr>
        <w:spacing w:line="276" w:lineRule="auto"/>
        <w:rPr>
          <w:rFonts w:ascii="Times New Roman" w:eastAsia="Times New Roman" w:hAnsi="Times New Roman" w:cs="Times New Roman"/>
          <w:color w:val="000000" w:themeColor="text1"/>
          <w:sz w:val="24"/>
          <w:szCs w:val="24"/>
        </w:rPr>
      </w:pPr>
    </w:p>
    <w:p w14:paraId="5B5F5B91"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51" w:name="_Toc161386753"/>
      <w:bookmarkStart w:id="152" w:name="_Toc161387135"/>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11.3 Påvirkning efter udbygning</w:t>
      </w:r>
      <w:bookmarkEnd w:id="151"/>
      <w:bookmarkEnd w:id="152"/>
    </w:p>
    <w:p w14:paraId="33BB903E" w14:textId="6F4462B6" w:rsidR="532F968B" w:rsidRDefault="532F968B" w:rsidP="7722FC65">
      <w:pPr>
        <w:spacing w:line="276" w:lineRule="auto"/>
        <w:rPr>
          <w:rFonts w:ascii="Times New Roman" w:eastAsia="Times New Roman" w:hAnsi="Times New Roman" w:cs="Times New Roman"/>
          <w:color w:val="000000" w:themeColor="text1"/>
          <w:sz w:val="24"/>
          <w:szCs w:val="24"/>
        </w:rPr>
      </w:pPr>
      <w:r w:rsidRPr="7722FC65">
        <w:rPr>
          <w:rFonts w:ascii="Times New Roman" w:eastAsia="Times New Roman" w:hAnsi="Times New Roman" w:cs="Times New Roman"/>
          <w:color w:val="000000" w:themeColor="text1"/>
          <w:sz w:val="24"/>
          <w:szCs w:val="24"/>
        </w:rPr>
        <w:t xml:space="preserve">Langs den udbyggede </w:t>
      </w:r>
      <w:r w:rsidR="10885010" w:rsidRPr="7722FC65">
        <w:rPr>
          <w:rFonts w:ascii="Times New Roman" w:eastAsia="Times New Roman" w:hAnsi="Times New Roman" w:cs="Times New Roman"/>
          <w:color w:val="000000" w:themeColor="text1"/>
          <w:sz w:val="24"/>
          <w:szCs w:val="24"/>
        </w:rPr>
        <w:t xml:space="preserve">vej </w:t>
      </w:r>
      <w:r w:rsidRPr="7722FC65">
        <w:rPr>
          <w:rFonts w:ascii="Times New Roman" w:eastAsia="Times New Roman" w:hAnsi="Times New Roman" w:cs="Times New Roman"/>
          <w:color w:val="000000" w:themeColor="text1"/>
          <w:sz w:val="24"/>
          <w:szCs w:val="24"/>
        </w:rPr>
        <w:t>vil jorden med tiden blive diffust forurenet med tungmetaller, olieprodukter og tjærestoffer</w:t>
      </w:r>
      <w:r w:rsidR="1E17739A" w:rsidRPr="7722FC65">
        <w:rPr>
          <w:rFonts w:ascii="Times New Roman" w:eastAsia="Times New Roman" w:hAnsi="Times New Roman" w:cs="Times New Roman"/>
          <w:color w:val="000000" w:themeColor="text1"/>
          <w:sz w:val="24"/>
          <w:szCs w:val="24"/>
        </w:rPr>
        <w:t xml:space="preserve"> (PAH)</w:t>
      </w:r>
      <w:r w:rsidRPr="7722FC65">
        <w:rPr>
          <w:rFonts w:ascii="Times New Roman" w:eastAsia="Times New Roman" w:hAnsi="Times New Roman" w:cs="Times New Roman"/>
          <w:color w:val="000000" w:themeColor="text1"/>
          <w:sz w:val="24"/>
          <w:szCs w:val="24"/>
        </w:rPr>
        <w:t xml:space="preserve"> fra trafikken. </w:t>
      </w:r>
      <w:r w:rsidR="6602E27C" w:rsidRPr="7722FC65">
        <w:rPr>
          <w:rFonts w:ascii="Times New Roman" w:eastAsia="Times New Roman" w:hAnsi="Times New Roman" w:cs="Times New Roman"/>
          <w:color w:val="000000" w:themeColor="text1"/>
          <w:sz w:val="24"/>
          <w:szCs w:val="24"/>
        </w:rPr>
        <w:t>Jorden vil i fremtiden blive betragtet som lettere forurenet vejjord.</w:t>
      </w:r>
    </w:p>
    <w:p w14:paraId="363542F6" w14:textId="45733399" w:rsidR="79F53BFF" w:rsidRDefault="79F53BFF" w:rsidP="7722FC65">
      <w:pPr>
        <w:spacing w:line="276" w:lineRule="auto"/>
        <w:rPr>
          <w:rFonts w:ascii="Times New Roman" w:eastAsia="Times New Roman" w:hAnsi="Times New Roman" w:cs="Times New Roman"/>
          <w:color w:val="000000" w:themeColor="text1"/>
          <w:sz w:val="24"/>
          <w:szCs w:val="24"/>
        </w:rPr>
      </w:pPr>
      <w:r w:rsidRPr="7722FC65">
        <w:rPr>
          <w:rFonts w:ascii="Times New Roman" w:eastAsia="Times New Roman" w:hAnsi="Times New Roman" w:cs="Times New Roman"/>
          <w:color w:val="000000" w:themeColor="text1"/>
          <w:sz w:val="24"/>
          <w:szCs w:val="24"/>
        </w:rPr>
        <w:t>Påvirkning af jord og grundvandsforurening ved s</w:t>
      </w:r>
      <w:r w:rsidR="513091AE" w:rsidRPr="7722FC65">
        <w:rPr>
          <w:rFonts w:ascii="Times New Roman" w:eastAsia="Times New Roman" w:hAnsi="Times New Roman" w:cs="Times New Roman"/>
          <w:color w:val="000000" w:themeColor="text1"/>
          <w:sz w:val="24"/>
          <w:szCs w:val="24"/>
        </w:rPr>
        <w:t xml:space="preserve">pild af olie og andre miljøfremmede stoffer i forbindelse med uheld </w:t>
      </w:r>
      <w:r w:rsidR="6CF2F40A" w:rsidRPr="7722FC65">
        <w:rPr>
          <w:rFonts w:ascii="Times New Roman" w:eastAsia="Times New Roman" w:hAnsi="Times New Roman" w:cs="Times New Roman"/>
          <w:color w:val="000000" w:themeColor="text1"/>
          <w:sz w:val="24"/>
          <w:szCs w:val="24"/>
        </w:rPr>
        <w:t xml:space="preserve">vurderes at være begrænset, da </w:t>
      </w:r>
      <w:r w:rsidR="0FA8418E" w:rsidRPr="7722FC65">
        <w:rPr>
          <w:rFonts w:ascii="Times New Roman" w:eastAsia="Times New Roman" w:hAnsi="Times New Roman" w:cs="Times New Roman"/>
          <w:color w:val="000000" w:themeColor="text1"/>
          <w:sz w:val="24"/>
          <w:szCs w:val="24"/>
        </w:rPr>
        <w:t>oprydningsarbejdet vil sikre</w:t>
      </w:r>
      <w:r w:rsidR="64CC8F5B" w:rsidRPr="16B7722A">
        <w:rPr>
          <w:rFonts w:ascii="Times New Roman" w:eastAsia="Times New Roman" w:hAnsi="Times New Roman" w:cs="Times New Roman"/>
          <w:color w:val="000000" w:themeColor="text1"/>
          <w:sz w:val="24"/>
          <w:szCs w:val="24"/>
        </w:rPr>
        <w:t>,</w:t>
      </w:r>
      <w:r w:rsidR="0FA8418E" w:rsidRPr="7722FC65">
        <w:rPr>
          <w:rFonts w:ascii="Times New Roman" w:eastAsia="Times New Roman" w:hAnsi="Times New Roman" w:cs="Times New Roman"/>
          <w:color w:val="000000" w:themeColor="text1"/>
          <w:sz w:val="24"/>
          <w:szCs w:val="24"/>
        </w:rPr>
        <w:t xml:space="preserve"> at større spild fjernes.</w:t>
      </w:r>
    </w:p>
    <w:p w14:paraId="5D626293" w14:textId="5A0499AA" w:rsidR="0FA8418E" w:rsidRDefault="0FA8418E" w:rsidP="7722FC65">
      <w:pPr>
        <w:spacing w:line="276" w:lineRule="auto"/>
        <w:rPr>
          <w:rFonts w:ascii="Times New Roman" w:eastAsia="Times New Roman" w:hAnsi="Times New Roman" w:cs="Times New Roman"/>
          <w:color w:val="000000" w:themeColor="text1"/>
          <w:sz w:val="24"/>
          <w:szCs w:val="24"/>
        </w:rPr>
      </w:pPr>
      <w:r w:rsidRPr="7722FC65">
        <w:rPr>
          <w:rFonts w:ascii="Times New Roman" w:eastAsia="Times New Roman" w:hAnsi="Times New Roman" w:cs="Times New Roman"/>
          <w:color w:val="000000" w:themeColor="text1"/>
          <w:sz w:val="24"/>
          <w:szCs w:val="24"/>
        </w:rPr>
        <w:t>R</w:t>
      </w:r>
      <w:r w:rsidR="6602E27C" w:rsidRPr="7722FC65">
        <w:rPr>
          <w:rFonts w:ascii="Times New Roman" w:eastAsia="Times New Roman" w:hAnsi="Times New Roman" w:cs="Times New Roman"/>
          <w:color w:val="000000" w:themeColor="text1"/>
          <w:sz w:val="24"/>
          <w:szCs w:val="24"/>
        </w:rPr>
        <w:t xml:space="preserve">egnvandsbassinerne </w:t>
      </w:r>
      <w:r w:rsidR="08A31976" w:rsidRPr="7722FC65">
        <w:rPr>
          <w:rFonts w:ascii="Times New Roman" w:eastAsia="Times New Roman" w:hAnsi="Times New Roman" w:cs="Times New Roman"/>
          <w:color w:val="000000" w:themeColor="text1"/>
          <w:sz w:val="24"/>
          <w:szCs w:val="24"/>
        </w:rPr>
        <w:t xml:space="preserve">anlægges med dykket udløb og afspærringsmulighed, så </w:t>
      </w:r>
      <w:r w:rsidR="55E1FE26" w:rsidRPr="7722FC65">
        <w:rPr>
          <w:rFonts w:ascii="Times New Roman" w:eastAsia="Times New Roman" w:hAnsi="Times New Roman" w:cs="Times New Roman"/>
          <w:color w:val="000000" w:themeColor="text1"/>
          <w:sz w:val="24"/>
          <w:szCs w:val="24"/>
        </w:rPr>
        <w:t xml:space="preserve">evt. </w:t>
      </w:r>
      <w:r w:rsidR="009B15FB">
        <w:rPr>
          <w:rFonts w:ascii="Times New Roman" w:eastAsia="Times New Roman" w:hAnsi="Times New Roman" w:cs="Times New Roman"/>
          <w:color w:val="000000" w:themeColor="text1"/>
          <w:sz w:val="24"/>
          <w:szCs w:val="24"/>
        </w:rPr>
        <w:t>s</w:t>
      </w:r>
      <w:r w:rsidR="55E1FE26" w:rsidRPr="7722FC65">
        <w:rPr>
          <w:rFonts w:ascii="Times New Roman" w:eastAsia="Times New Roman" w:hAnsi="Times New Roman" w:cs="Times New Roman"/>
          <w:color w:val="000000" w:themeColor="text1"/>
          <w:sz w:val="24"/>
          <w:szCs w:val="24"/>
        </w:rPr>
        <w:t xml:space="preserve">pild på vejen kan tilbageholdes i bassinerne inden udløb til recipienten. </w:t>
      </w:r>
      <w:r w:rsidR="781C2AAF" w:rsidRPr="7722FC65">
        <w:rPr>
          <w:rFonts w:ascii="Times New Roman" w:eastAsia="Times New Roman" w:hAnsi="Times New Roman" w:cs="Times New Roman"/>
          <w:color w:val="000000" w:themeColor="text1"/>
          <w:sz w:val="24"/>
          <w:szCs w:val="24"/>
        </w:rPr>
        <w:t>Ved d</w:t>
      </w:r>
      <w:r w:rsidR="55E1FE26" w:rsidRPr="7722FC65">
        <w:rPr>
          <w:rFonts w:ascii="Times New Roman" w:eastAsia="Times New Roman" w:hAnsi="Times New Roman" w:cs="Times New Roman"/>
          <w:color w:val="000000" w:themeColor="text1"/>
          <w:sz w:val="24"/>
          <w:szCs w:val="24"/>
        </w:rPr>
        <w:t xml:space="preserve">rift </w:t>
      </w:r>
      <w:r w:rsidR="75030011" w:rsidRPr="7722FC65">
        <w:rPr>
          <w:rFonts w:ascii="Times New Roman" w:eastAsia="Times New Roman" w:hAnsi="Times New Roman" w:cs="Times New Roman"/>
          <w:color w:val="000000" w:themeColor="text1"/>
          <w:sz w:val="24"/>
          <w:szCs w:val="24"/>
        </w:rPr>
        <w:t xml:space="preserve">skal </w:t>
      </w:r>
      <w:r w:rsidR="42B24FD5" w:rsidRPr="7722FC65">
        <w:rPr>
          <w:rFonts w:ascii="Times New Roman" w:eastAsia="Times New Roman" w:hAnsi="Times New Roman" w:cs="Times New Roman"/>
          <w:color w:val="000000" w:themeColor="text1"/>
          <w:sz w:val="24"/>
          <w:szCs w:val="24"/>
        </w:rPr>
        <w:t>bassinerne oprenses jævnligt for at fjerne sediment og bundslam.</w:t>
      </w:r>
    </w:p>
    <w:p w14:paraId="3159377A" w14:textId="6D31B8FA" w:rsidR="001E414F" w:rsidRPr="00B70F81" w:rsidRDefault="5B0F015D" w:rsidP="005322E4">
      <w:pPr>
        <w:spacing w:line="276" w:lineRule="auto"/>
        <w:rPr>
          <w:rFonts w:ascii="Times New Roman" w:eastAsia="Times New Roman" w:hAnsi="Times New Roman" w:cs="Times New Roman"/>
          <w:color w:val="000000"/>
          <w:sz w:val="24"/>
          <w:szCs w:val="24"/>
        </w:rPr>
      </w:pPr>
      <w:r w:rsidRPr="7722FC65">
        <w:rPr>
          <w:rFonts w:ascii="Times New Roman" w:eastAsia="Times New Roman" w:hAnsi="Times New Roman" w:cs="Times New Roman"/>
          <w:color w:val="000000" w:themeColor="text1"/>
          <w:sz w:val="24"/>
          <w:szCs w:val="24"/>
        </w:rPr>
        <w:t>Der vil derfor skulle ske h</w:t>
      </w:r>
      <w:r w:rsidR="532F968B" w:rsidRPr="7722FC65">
        <w:rPr>
          <w:rFonts w:ascii="Times New Roman" w:eastAsia="Times New Roman" w:hAnsi="Times New Roman" w:cs="Times New Roman"/>
          <w:color w:val="000000" w:themeColor="text1"/>
          <w:sz w:val="24"/>
          <w:szCs w:val="24"/>
        </w:rPr>
        <w:t>åndtering</w:t>
      </w:r>
      <w:r w:rsidR="001E414F" w:rsidRPr="7722FC65">
        <w:rPr>
          <w:rFonts w:ascii="Times New Roman" w:eastAsia="Times New Roman" w:hAnsi="Times New Roman" w:cs="Times New Roman"/>
          <w:color w:val="000000" w:themeColor="text1"/>
          <w:sz w:val="24"/>
          <w:szCs w:val="24"/>
        </w:rPr>
        <w:t xml:space="preserve"> af rabatjord og slam fra regnvandsbassiner i forbindelse med drift, fremtidige anlægsarbejder langs </w:t>
      </w:r>
      <w:r w:rsidR="6D9CC71F" w:rsidRPr="7722FC65">
        <w:rPr>
          <w:rFonts w:ascii="Times New Roman" w:eastAsia="Times New Roman" w:hAnsi="Times New Roman" w:cs="Times New Roman"/>
          <w:color w:val="000000" w:themeColor="text1"/>
          <w:sz w:val="24"/>
          <w:szCs w:val="24"/>
        </w:rPr>
        <w:t xml:space="preserve">Rute 11 og </w:t>
      </w:r>
      <w:r w:rsidR="532F968B" w:rsidRPr="7722FC65">
        <w:rPr>
          <w:rFonts w:ascii="Times New Roman" w:eastAsia="Times New Roman" w:hAnsi="Times New Roman" w:cs="Times New Roman"/>
          <w:color w:val="000000" w:themeColor="text1"/>
          <w:sz w:val="24"/>
          <w:szCs w:val="24"/>
        </w:rPr>
        <w:t>oprensning af regnvandsbassinern</w:t>
      </w:r>
      <w:r w:rsidR="000B3F15">
        <w:rPr>
          <w:rFonts w:ascii="Times New Roman" w:eastAsia="Times New Roman" w:hAnsi="Times New Roman" w:cs="Times New Roman"/>
          <w:color w:val="000000" w:themeColor="text1"/>
          <w:sz w:val="24"/>
          <w:szCs w:val="24"/>
        </w:rPr>
        <w:t>e.</w:t>
      </w:r>
      <w:r w:rsidR="001E414F" w:rsidRPr="7722FC65">
        <w:rPr>
          <w:rFonts w:ascii="Times New Roman" w:eastAsia="Times New Roman" w:hAnsi="Times New Roman" w:cs="Times New Roman"/>
          <w:color w:val="000000" w:themeColor="text1"/>
          <w:sz w:val="24"/>
          <w:szCs w:val="24"/>
        </w:rPr>
        <w:t xml:space="preserve">  </w:t>
      </w:r>
    </w:p>
    <w:p w14:paraId="46B21D02" w14:textId="77777777" w:rsidR="001E414F" w:rsidRPr="00B70F81" w:rsidRDefault="001E414F" w:rsidP="005322E4">
      <w:pPr>
        <w:spacing w:line="276" w:lineRule="auto"/>
        <w:jc w:val="both"/>
        <w:rPr>
          <w:rFonts w:ascii="Times New Roman" w:eastAsia="Times New Roman" w:hAnsi="Times New Roman" w:cs="Times New Roman"/>
          <w:color w:val="000000"/>
          <w:sz w:val="18"/>
          <w:szCs w:val="18"/>
        </w:rPr>
      </w:pPr>
    </w:p>
    <w:p w14:paraId="3A0FBFD3" w14:textId="77777777"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153" w:name="_Toc161386754"/>
      <w:bookmarkStart w:id="154" w:name="_Toc161387136"/>
      <w:r w:rsidRPr="00B70F81">
        <w:rPr>
          <w:rFonts w:ascii="Times New Roman" w:eastAsia="Times New Roman" w:hAnsi="Times New Roman" w:cs="Times New Roman"/>
          <w:b/>
          <w:bCs/>
          <w:sz w:val="24"/>
          <w:szCs w:val="24"/>
        </w:rPr>
        <w:t>9.12 Råstoffer og affald</w:t>
      </w:r>
      <w:bookmarkEnd w:id="153"/>
      <w:bookmarkEnd w:id="154"/>
      <w:r w:rsidRPr="00B70F81">
        <w:rPr>
          <w:rFonts w:ascii="Times New Roman" w:eastAsia="Times New Roman" w:hAnsi="Times New Roman" w:cs="Times New Roman"/>
          <w:b/>
          <w:bCs/>
          <w:sz w:val="24"/>
          <w:szCs w:val="24"/>
        </w:rPr>
        <w:t> </w:t>
      </w:r>
    </w:p>
    <w:p w14:paraId="05D7ED70" w14:textId="3DC1BAF8" w:rsidR="001E414F" w:rsidRDefault="00D370E5" w:rsidP="005322E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 er udpeget flere råstofområder og interesseområder</w:t>
      </w:r>
      <w:r w:rsidR="00725675">
        <w:rPr>
          <w:rFonts w:ascii="Times New Roman" w:eastAsia="Times New Roman" w:hAnsi="Times New Roman" w:cs="Times New Roman"/>
          <w:color w:val="000000"/>
          <w:sz w:val="24"/>
          <w:szCs w:val="24"/>
        </w:rPr>
        <w:t xml:space="preserve"> langs Rute 11.</w:t>
      </w:r>
      <w:r w:rsidR="004541C6">
        <w:rPr>
          <w:rFonts w:ascii="Times New Roman" w:eastAsia="Times New Roman" w:hAnsi="Times New Roman" w:cs="Times New Roman"/>
          <w:color w:val="000000"/>
          <w:sz w:val="24"/>
          <w:szCs w:val="24"/>
        </w:rPr>
        <w:t xml:space="preserve"> </w:t>
      </w:r>
      <w:r w:rsidR="00F71F18">
        <w:rPr>
          <w:rFonts w:ascii="Times New Roman" w:eastAsia="Times New Roman" w:hAnsi="Times New Roman" w:cs="Times New Roman"/>
          <w:color w:val="000000"/>
          <w:sz w:val="24"/>
          <w:szCs w:val="24"/>
        </w:rPr>
        <w:t xml:space="preserve">I </w:t>
      </w:r>
      <w:r w:rsidR="00F71F18" w:rsidRPr="00F71F18">
        <w:rPr>
          <w:rFonts w:ascii="Times New Roman" w:eastAsia="Times New Roman" w:hAnsi="Times New Roman" w:cs="Times New Roman"/>
          <w:color w:val="000000"/>
          <w:sz w:val="24"/>
          <w:szCs w:val="24"/>
        </w:rPr>
        <w:t xml:space="preserve">og nær </w:t>
      </w:r>
      <w:r w:rsidR="00F71F18">
        <w:rPr>
          <w:rFonts w:ascii="Times New Roman" w:eastAsia="Times New Roman" w:hAnsi="Times New Roman" w:cs="Times New Roman"/>
          <w:color w:val="000000"/>
          <w:sz w:val="24"/>
          <w:szCs w:val="24"/>
        </w:rPr>
        <w:t xml:space="preserve">projektets </w:t>
      </w:r>
      <w:r w:rsidR="00F71F18" w:rsidRPr="00F71F18">
        <w:rPr>
          <w:rFonts w:ascii="Times New Roman" w:eastAsia="Times New Roman" w:hAnsi="Times New Roman" w:cs="Times New Roman"/>
          <w:color w:val="000000"/>
          <w:sz w:val="24"/>
          <w:szCs w:val="24"/>
        </w:rPr>
        <w:t>undersøgelsesområd</w:t>
      </w:r>
      <w:r w:rsidR="000F0378">
        <w:rPr>
          <w:rFonts w:ascii="Times New Roman" w:eastAsia="Times New Roman" w:hAnsi="Times New Roman" w:cs="Times New Roman"/>
          <w:color w:val="000000"/>
          <w:sz w:val="24"/>
          <w:szCs w:val="24"/>
        </w:rPr>
        <w:t>e</w:t>
      </w:r>
      <w:r w:rsidR="00F71F18" w:rsidRPr="00F71F18">
        <w:rPr>
          <w:rFonts w:ascii="Times New Roman" w:eastAsia="Times New Roman" w:hAnsi="Times New Roman" w:cs="Times New Roman"/>
          <w:color w:val="000000"/>
          <w:sz w:val="24"/>
          <w:szCs w:val="24"/>
        </w:rPr>
        <w:t xml:space="preserve"> findes Søhale grusgrav, et råstofgraveområde for sand, grus og sten</w:t>
      </w:r>
      <w:r w:rsidR="00794A4E">
        <w:rPr>
          <w:rFonts w:ascii="Times New Roman" w:eastAsia="Times New Roman" w:hAnsi="Times New Roman" w:cs="Times New Roman"/>
          <w:color w:val="000000"/>
          <w:sz w:val="24"/>
          <w:szCs w:val="24"/>
        </w:rPr>
        <w:t>.</w:t>
      </w:r>
      <w:r w:rsidR="000F0378">
        <w:rPr>
          <w:rFonts w:ascii="Times New Roman" w:eastAsia="Times New Roman" w:hAnsi="Times New Roman" w:cs="Times New Roman"/>
          <w:color w:val="000000"/>
          <w:sz w:val="24"/>
          <w:szCs w:val="24"/>
        </w:rPr>
        <w:t xml:space="preserve"> Syd for </w:t>
      </w:r>
      <w:r w:rsidR="00F06878">
        <w:rPr>
          <w:rFonts w:ascii="Times New Roman" w:eastAsia="Times New Roman" w:hAnsi="Times New Roman" w:cs="Times New Roman"/>
          <w:color w:val="000000"/>
          <w:sz w:val="24"/>
          <w:szCs w:val="24"/>
        </w:rPr>
        <w:t xml:space="preserve">Esbjergmotorvejen findes </w:t>
      </w:r>
      <w:r w:rsidR="009F4623">
        <w:rPr>
          <w:rFonts w:ascii="Times New Roman" w:eastAsia="Times New Roman" w:hAnsi="Times New Roman" w:cs="Times New Roman"/>
          <w:color w:val="000000"/>
          <w:sz w:val="24"/>
          <w:szCs w:val="24"/>
        </w:rPr>
        <w:t>råstofinteresseområde</w:t>
      </w:r>
      <w:r w:rsidR="00823EAB">
        <w:rPr>
          <w:rFonts w:ascii="Times New Roman" w:eastAsia="Times New Roman" w:hAnsi="Times New Roman" w:cs="Times New Roman"/>
          <w:color w:val="000000"/>
          <w:sz w:val="24"/>
          <w:szCs w:val="24"/>
        </w:rPr>
        <w:t xml:space="preserve"> Skads.</w:t>
      </w:r>
    </w:p>
    <w:p w14:paraId="4DA08872" w14:textId="18BF8B79" w:rsidR="00357999" w:rsidRPr="00B70F81" w:rsidRDefault="00357999" w:rsidP="005322E4">
      <w:pPr>
        <w:spacing w:line="276" w:lineRule="auto"/>
        <w:jc w:val="both"/>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lastRenderedPageBreak/>
        <w:t>For bygge- og anlægsaffald forudsættes</w:t>
      </w:r>
      <w:r w:rsidR="54D77C6C" w:rsidRPr="16B7722A">
        <w:rPr>
          <w:rFonts w:ascii="Times New Roman" w:eastAsia="Times New Roman" w:hAnsi="Times New Roman" w:cs="Times New Roman"/>
          <w:color w:val="000000" w:themeColor="text1"/>
          <w:sz w:val="24"/>
          <w:szCs w:val="24"/>
        </w:rPr>
        <w:t>,</w:t>
      </w:r>
      <w:r w:rsidR="00135180" w:rsidRPr="16B7722A">
        <w:rPr>
          <w:rFonts w:ascii="Times New Roman" w:eastAsia="Times New Roman" w:hAnsi="Times New Roman" w:cs="Times New Roman"/>
          <w:color w:val="000000" w:themeColor="text1"/>
          <w:sz w:val="24"/>
          <w:szCs w:val="24"/>
        </w:rPr>
        <w:t xml:space="preserve"> at det</w:t>
      </w:r>
      <w:r w:rsidRPr="16B7722A">
        <w:rPr>
          <w:rFonts w:ascii="Times New Roman" w:eastAsia="Times New Roman" w:hAnsi="Times New Roman" w:cs="Times New Roman"/>
          <w:color w:val="000000" w:themeColor="text1"/>
          <w:sz w:val="24"/>
          <w:szCs w:val="24"/>
        </w:rPr>
        <w:t xml:space="preserve"> håndteres og bortskaffes forsvarligt via bestående ordninger</w:t>
      </w:r>
      <w:r w:rsidR="0034086C" w:rsidRPr="16B7722A">
        <w:rPr>
          <w:rFonts w:ascii="Times New Roman" w:eastAsia="Times New Roman" w:hAnsi="Times New Roman" w:cs="Times New Roman"/>
          <w:color w:val="000000" w:themeColor="text1"/>
          <w:sz w:val="24"/>
          <w:szCs w:val="24"/>
        </w:rPr>
        <w:t xml:space="preserve"> </w:t>
      </w:r>
      <w:r w:rsidR="008F146B" w:rsidRPr="16B7722A">
        <w:rPr>
          <w:rFonts w:ascii="Times New Roman" w:eastAsia="Times New Roman" w:hAnsi="Times New Roman" w:cs="Times New Roman"/>
          <w:color w:val="000000" w:themeColor="text1"/>
          <w:sz w:val="24"/>
          <w:szCs w:val="24"/>
        </w:rPr>
        <w:t>i henhold til</w:t>
      </w:r>
      <w:r w:rsidR="001F1D21">
        <w:rPr>
          <w:rFonts w:ascii="Times New Roman" w:eastAsia="Times New Roman" w:hAnsi="Times New Roman" w:cs="Times New Roman"/>
          <w:color w:val="000000" w:themeColor="text1"/>
          <w:sz w:val="24"/>
          <w:szCs w:val="24"/>
        </w:rPr>
        <w:t xml:space="preserve"> Esbjerg og Varde Kommuners</w:t>
      </w:r>
      <w:r w:rsidR="008F146B" w:rsidRPr="16B7722A">
        <w:rPr>
          <w:rFonts w:ascii="Times New Roman" w:eastAsia="Times New Roman" w:hAnsi="Times New Roman" w:cs="Times New Roman"/>
          <w:color w:val="000000" w:themeColor="text1"/>
          <w:sz w:val="24"/>
          <w:szCs w:val="24"/>
        </w:rPr>
        <w:t xml:space="preserve"> </w:t>
      </w:r>
      <w:r w:rsidR="0089344D" w:rsidRPr="16B7722A">
        <w:rPr>
          <w:rFonts w:ascii="Times New Roman" w:eastAsia="Times New Roman" w:hAnsi="Times New Roman" w:cs="Times New Roman"/>
          <w:color w:val="000000" w:themeColor="text1"/>
          <w:sz w:val="24"/>
          <w:szCs w:val="24"/>
        </w:rPr>
        <w:t xml:space="preserve">gældende </w:t>
      </w:r>
      <w:r w:rsidR="00EE1BBB">
        <w:rPr>
          <w:rFonts w:ascii="Times New Roman" w:eastAsia="Times New Roman" w:hAnsi="Times New Roman" w:cs="Times New Roman"/>
          <w:color w:val="000000" w:themeColor="text1"/>
          <w:sz w:val="24"/>
          <w:szCs w:val="24"/>
        </w:rPr>
        <w:t>affalds</w:t>
      </w:r>
      <w:r w:rsidR="00F26C73">
        <w:rPr>
          <w:rFonts w:ascii="Times New Roman" w:eastAsia="Times New Roman" w:hAnsi="Times New Roman" w:cs="Times New Roman"/>
          <w:color w:val="000000" w:themeColor="text1"/>
          <w:sz w:val="24"/>
          <w:szCs w:val="24"/>
        </w:rPr>
        <w:t>regulative</w:t>
      </w:r>
      <w:r w:rsidR="00EE1BBB">
        <w:rPr>
          <w:rFonts w:ascii="Times New Roman" w:eastAsia="Times New Roman" w:hAnsi="Times New Roman" w:cs="Times New Roman"/>
          <w:color w:val="000000" w:themeColor="text1"/>
          <w:sz w:val="24"/>
          <w:szCs w:val="24"/>
        </w:rPr>
        <w:t>r</w:t>
      </w:r>
      <w:r w:rsidRPr="16B7722A">
        <w:rPr>
          <w:rFonts w:ascii="Times New Roman" w:eastAsia="Times New Roman" w:hAnsi="Times New Roman" w:cs="Times New Roman"/>
          <w:color w:val="000000" w:themeColor="text1"/>
          <w:sz w:val="24"/>
          <w:szCs w:val="24"/>
        </w:rPr>
        <w:t>.</w:t>
      </w:r>
    </w:p>
    <w:p w14:paraId="47BC8A26" w14:textId="77777777" w:rsidR="001E414F" w:rsidRPr="00B70F81" w:rsidRDefault="001E414F" w:rsidP="005322E4">
      <w:pPr>
        <w:spacing w:line="276" w:lineRule="auto"/>
        <w:jc w:val="both"/>
        <w:rPr>
          <w:rFonts w:ascii="Times New Roman" w:eastAsia="Times New Roman" w:hAnsi="Times New Roman" w:cs="Times New Roman"/>
          <w:color w:val="000000"/>
          <w:sz w:val="24"/>
          <w:szCs w:val="24"/>
        </w:rPr>
      </w:pPr>
    </w:p>
    <w:p w14:paraId="270CB0F1"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55" w:name="_Toc161386755"/>
      <w:bookmarkStart w:id="156" w:name="_Toc161387137"/>
      <w:r w:rsidRPr="00B70F81">
        <w:rPr>
          <w:rFonts w:ascii="Times New Roman" w:eastAsia="Times New Roman" w:hAnsi="Times New Roman" w:cs="Times New Roman"/>
          <w:sz w:val="24"/>
          <w:szCs w:val="24"/>
        </w:rPr>
        <w:t>9.12.1 Påvirkning i anlægsperioden</w:t>
      </w:r>
      <w:bookmarkEnd w:id="155"/>
      <w:bookmarkEnd w:id="156"/>
    </w:p>
    <w:p w14:paraId="3E5079A4" w14:textId="379C320F" w:rsidR="001E414F" w:rsidRDefault="001E414F" w:rsidP="002C0806">
      <w:pPr>
        <w:tabs>
          <w:tab w:val="left" w:pos="1740"/>
        </w:tabs>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I anlægsperioden vil der blive brug for råstoffer og materialer i form af især grus, asfalt</w:t>
      </w:r>
      <w:r w:rsidR="00CC7957">
        <w:rPr>
          <w:rFonts w:ascii="Times New Roman" w:eastAsia="Times New Roman" w:hAnsi="Times New Roman" w:cs="Times New Roman"/>
          <w:color w:val="000000"/>
          <w:sz w:val="24"/>
          <w:szCs w:val="24"/>
        </w:rPr>
        <w:t xml:space="preserve"> og </w:t>
      </w:r>
      <w:r w:rsidRPr="00B70F81">
        <w:rPr>
          <w:rFonts w:ascii="Times New Roman" w:eastAsia="Times New Roman" w:hAnsi="Times New Roman" w:cs="Times New Roman"/>
          <w:color w:val="000000"/>
          <w:sz w:val="24"/>
          <w:szCs w:val="24"/>
        </w:rPr>
        <w:t xml:space="preserve">beton. </w:t>
      </w:r>
      <w:r w:rsidR="00E13976" w:rsidRPr="00B70F81">
        <w:rPr>
          <w:rFonts w:ascii="Times New Roman" w:eastAsia="Times New Roman" w:hAnsi="Times New Roman" w:cs="Times New Roman"/>
          <w:color w:val="000000"/>
          <w:sz w:val="24"/>
          <w:szCs w:val="24"/>
        </w:rPr>
        <w:t xml:space="preserve">Behovet for råstoffer til udbygning af </w:t>
      </w:r>
      <w:r w:rsidR="00E13976">
        <w:rPr>
          <w:rFonts w:ascii="Times New Roman" w:eastAsia="Times New Roman" w:hAnsi="Times New Roman" w:cs="Times New Roman"/>
          <w:color w:val="000000"/>
          <w:sz w:val="24"/>
          <w:szCs w:val="24"/>
        </w:rPr>
        <w:t>Rute 11 vurderes at være begrænset</w:t>
      </w:r>
      <w:r w:rsidR="00E13976" w:rsidRPr="00B70F81">
        <w:rPr>
          <w:rFonts w:ascii="Times New Roman" w:eastAsia="Times New Roman" w:hAnsi="Times New Roman" w:cs="Times New Roman"/>
          <w:color w:val="000000"/>
          <w:sz w:val="24"/>
          <w:szCs w:val="24"/>
        </w:rPr>
        <w:t>.</w:t>
      </w:r>
    </w:p>
    <w:p w14:paraId="2FBED6F8" w14:textId="22354116" w:rsidR="002C0806" w:rsidRPr="002C0806" w:rsidRDefault="002C0806" w:rsidP="002C0806">
      <w:pPr>
        <w:tabs>
          <w:tab w:val="left" w:pos="1740"/>
        </w:tabs>
        <w:spacing w:line="276" w:lineRule="auto"/>
        <w:rPr>
          <w:rFonts w:ascii="Times New Roman" w:eastAsia="Times New Roman" w:hAnsi="Times New Roman" w:cs="Times New Roman"/>
          <w:color w:val="000000"/>
          <w:sz w:val="24"/>
          <w:szCs w:val="24"/>
        </w:rPr>
      </w:pPr>
      <w:r w:rsidRPr="002C0806">
        <w:rPr>
          <w:rFonts w:ascii="Times New Roman" w:eastAsia="Times New Roman" w:hAnsi="Times New Roman" w:cs="Times New Roman"/>
          <w:color w:val="000000"/>
          <w:sz w:val="24"/>
          <w:szCs w:val="24"/>
        </w:rPr>
        <w:t xml:space="preserve">Bortskaffelse af affald fra projektet forudsættes at overholde regulativer og lovgivning på området. Miljøpåvirkningen afhænger af mængder og muligheder for genanvendelse. Den opbrudte asfalt kan blive genanvendt til ny asfalt efter nedknusning, afhængig af kvalitet. Ligeledes kan f.eks. grus fra eksisterende vejkasser, der opbrydes, genbruges i projektet. </w:t>
      </w:r>
    </w:p>
    <w:p w14:paraId="72116B01" w14:textId="22760CBC" w:rsidR="002C0806" w:rsidRPr="00B70F81" w:rsidRDefault="002C0806" w:rsidP="002C0806">
      <w:pPr>
        <w:tabs>
          <w:tab w:val="left" w:pos="1740"/>
        </w:tabs>
        <w:spacing w:line="276" w:lineRule="auto"/>
        <w:rPr>
          <w:rFonts w:ascii="Times New Roman" w:eastAsia="Times New Roman" w:hAnsi="Times New Roman" w:cs="Times New Roman"/>
          <w:color w:val="000000"/>
          <w:sz w:val="24"/>
          <w:szCs w:val="24"/>
        </w:rPr>
      </w:pPr>
      <w:r w:rsidRPr="002C0806">
        <w:rPr>
          <w:rFonts w:ascii="Times New Roman" w:eastAsia="Times New Roman" w:hAnsi="Times New Roman" w:cs="Times New Roman"/>
          <w:color w:val="000000"/>
          <w:sz w:val="24"/>
          <w:szCs w:val="24"/>
        </w:rPr>
        <w:t>Andet affald, som ikke kan genanvendes eller nyttiggøres, vil blive deponeret. De</w:t>
      </w:r>
      <w:r>
        <w:rPr>
          <w:rFonts w:ascii="Times New Roman" w:eastAsia="Times New Roman" w:hAnsi="Times New Roman" w:cs="Times New Roman"/>
          <w:color w:val="000000"/>
          <w:sz w:val="24"/>
          <w:szCs w:val="24"/>
        </w:rPr>
        <w:t>r</w:t>
      </w:r>
      <w:r w:rsidRPr="002C0806">
        <w:rPr>
          <w:rFonts w:ascii="Times New Roman" w:eastAsia="Times New Roman" w:hAnsi="Times New Roman" w:cs="Times New Roman"/>
          <w:color w:val="000000"/>
          <w:sz w:val="24"/>
          <w:szCs w:val="24"/>
        </w:rPr>
        <w:t xml:space="preserve"> er et overskud af jord på strækningen</w:t>
      </w:r>
      <w:r w:rsidR="00707DA5">
        <w:rPr>
          <w:rFonts w:ascii="Times New Roman" w:eastAsia="Times New Roman" w:hAnsi="Times New Roman" w:cs="Times New Roman"/>
          <w:color w:val="000000"/>
          <w:sz w:val="24"/>
          <w:szCs w:val="24"/>
        </w:rPr>
        <w:t>,</w:t>
      </w:r>
      <w:r w:rsidRPr="002C0806">
        <w:rPr>
          <w:rFonts w:ascii="Times New Roman" w:eastAsia="Times New Roman" w:hAnsi="Times New Roman" w:cs="Times New Roman"/>
          <w:color w:val="000000"/>
          <w:sz w:val="24"/>
          <w:szCs w:val="24"/>
        </w:rPr>
        <w:t xml:space="preserve"> og der skal derfor i mindre omfang tilføjes jord udefra. Det bliver nærmere undersøgt i forbindelse med detailprojektet, hvordan jordbalancen kan forbedres.</w:t>
      </w:r>
    </w:p>
    <w:p w14:paraId="464873DA" w14:textId="77777777" w:rsidR="00A457E0" w:rsidRPr="00B70F81" w:rsidRDefault="00A457E0" w:rsidP="002C0806">
      <w:pPr>
        <w:tabs>
          <w:tab w:val="left" w:pos="1740"/>
        </w:tabs>
        <w:spacing w:line="276" w:lineRule="auto"/>
        <w:rPr>
          <w:rFonts w:ascii="Times New Roman" w:eastAsia="Times New Roman" w:hAnsi="Times New Roman" w:cs="Times New Roman"/>
          <w:color w:val="000000"/>
          <w:sz w:val="24"/>
          <w:szCs w:val="24"/>
        </w:rPr>
      </w:pPr>
    </w:p>
    <w:p w14:paraId="305762B8" w14:textId="77777777" w:rsidR="001E414F" w:rsidRPr="00B70F81"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57" w:name="_Toc161386756"/>
      <w:bookmarkStart w:id="158" w:name="_Toc161387138"/>
      <w:r w:rsidRPr="00B70F81">
        <w:rPr>
          <w:rFonts w:ascii="Times New Roman" w:eastAsia="Times New Roman" w:hAnsi="Times New Roman" w:cs="Times New Roman"/>
          <w:sz w:val="24"/>
          <w:szCs w:val="24"/>
        </w:rPr>
        <w:t>9.</w:t>
      </w:r>
      <w:r w:rsidRPr="00B70F81">
        <w:rPr>
          <w:rFonts w:ascii="Times New Roman" w:eastAsia="Times New Roman" w:hAnsi="Times New Roman" w:cs="Times New Roman"/>
          <w:color w:val="000000"/>
          <w:sz w:val="24"/>
          <w:szCs w:val="24"/>
        </w:rPr>
        <w:t>12.2 Påvirkning efter udbygning</w:t>
      </w:r>
      <w:bookmarkEnd w:id="157"/>
      <w:bookmarkEnd w:id="158"/>
    </w:p>
    <w:p w14:paraId="65A81287" w14:textId="38CF7BF0" w:rsidR="001E414F" w:rsidRDefault="009C6030" w:rsidP="005322E4">
      <w:pPr>
        <w:spacing w:line="276" w:lineRule="auto"/>
        <w:jc w:val="both"/>
        <w:rPr>
          <w:rFonts w:ascii="Times New Roman" w:eastAsia="Times New Roman" w:hAnsi="Times New Roman" w:cs="Times New Roman"/>
          <w:color w:val="000000"/>
          <w:sz w:val="24"/>
          <w:szCs w:val="24"/>
        </w:rPr>
      </w:pPr>
      <w:r w:rsidRPr="009C6030">
        <w:rPr>
          <w:rFonts w:ascii="Times New Roman" w:eastAsia="Times New Roman" w:hAnsi="Times New Roman" w:cs="Times New Roman"/>
          <w:color w:val="000000"/>
          <w:sz w:val="24"/>
          <w:szCs w:val="24"/>
        </w:rPr>
        <w:t>I forbindelse med almindelig drift og vedligeholdelse af vejen vil der løbende være et mindre forbrug af materialer i form af sand, grus, asfalt og stål/metal. Der vil desuden blive dannet mindre mængder affald i forbindelse med den almindelige drift og vedligeholdelse af Rute 11, som håndteres i henhold til de gældende kommunale regulativer. Derfor vurderes konsekvensen at være ubetydelig.</w:t>
      </w:r>
    </w:p>
    <w:p w14:paraId="001CF160" w14:textId="77777777" w:rsidR="009C6030" w:rsidRPr="00B70F81" w:rsidRDefault="009C6030" w:rsidP="005322E4">
      <w:pPr>
        <w:spacing w:line="276" w:lineRule="auto"/>
        <w:jc w:val="both"/>
        <w:rPr>
          <w:rFonts w:ascii="Times New Roman" w:eastAsia="Times New Roman" w:hAnsi="Times New Roman" w:cs="Times New Roman"/>
          <w:color w:val="000000"/>
          <w:sz w:val="18"/>
          <w:szCs w:val="18"/>
        </w:rPr>
      </w:pPr>
    </w:p>
    <w:p w14:paraId="7BDBB1B0" w14:textId="1218FDE4"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159" w:name="_Toc161386757"/>
      <w:bookmarkStart w:id="160" w:name="_Toc161387139"/>
      <w:r w:rsidRPr="00B70F81">
        <w:rPr>
          <w:rFonts w:ascii="Times New Roman" w:eastAsia="Times New Roman" w:hAnsi="Times New Roman" w:cs="Times New Roman"/>
          <w:b/>
          <w:bCs/>
          <w:sz w:val="24"/>
          <w:szCs w:val="24"/>
        </w:rPr>
        <w:t xml:space="preserve">9.13 </w:t>
      </w:r>
      <w:r w:rsidRPr="00B70F81" w:rsidDel="000F76E9">
        <w:rPr>
          <w:rFonts w:ascii="Times New Roman" w:eastAsia="Times New Roman" w:hAnsi="Times New Roman" w:cs="Times New Roman"/>
          <w:b/>
          <w:bCs/>
          <w:sz w:val="24"/>
          <w:szCs w:val="24"/>
        </w:rPr>
        <w:t xml:space="preserve">Arealindgreb og </w:t>
      </w:r>
      <w:bookmarkEnd w:id="159"/>
      <w:bookmarkEnd w:id="160"/>
      <w:r w:rsidRPr="00B70F81">
        <w:rPr>
          <w:rFonts w:ascii="Times New Roman" w:eastAsia="Times New Roman" w:hAnsi="Times New Roman" w:cs="Times New Roman"/>
          <w:b/>
          <w:bCs/>
          <w:sz w:val="24"/>
          <w:szCs w:val="24"/>
        </w:rPr>
        <w:t>ledninger </w:t>
      </w:r>
    </w:p>
    <w:p w14:paraId="363C9550" w14:textId="76B518AB" w:rsidR="001E414F" w:rsidRPr="00B70F81" w:rsidDel="000F76E9" w:rsidRDefault="001E414F" w:rsidP="005322E4">
      <w:pPr>
        <w:keepNext/>
        <w:keepLines/>
        <w:spacing w:before="40" w:line="276" w:lineRule="auto"/>
        <w:outlineLvl w:val="2"/>
        <w:rPr>
          <w:rFonts w:ascii="Times New Roman" w:eastAsia="Times New Roman" w:hAnsi="Times New Roman" w:cs="Times New Roman"/>
          <w:i/>
          <w:iCs/>
          <w:color w:val="000000"/>
          <w:sz w:val="24"/>
          <w:szCs w:val="24"/>
        </w:rPr>
      </w:pPr>
      <w:bookmarkStart w:id="161" w:name="_Toc161386758"/>
      <w:bookmarkStart w:id="162" w:name="_Toc161387140"/>
      <w:r w:rsidRPr="00B70F81" w:rsidDel="000F76E9">
        <w:rPr>
          <w:rFonts w:ascii="Times New Roman" w:eastAsia="Times New Roman" w:hAnsi="Times New Roman" w:cs="Times New Roman"/>
          <w:sz w:val="24"/>
          <w:szCs w:val="24"/>
        </w:rPr>
        <w:t>9.</w:t>
      </w:r>
      <w:r w:rsidRPr="00B70F81" w:rsidDel="000F76E9">
        <w:rPr>
          <w:rFonts w:ascii="Times New Roman" w:eastAsia="Times New Roman" w:hAnsi="Times New Roman" w:cs="Times New Roman"/>
          <w:color w:val="000000"/>
          <w:sz w:val="24"/>
          <w:szCs w:val="24"/>
        </w:rPr>
        <w:t>13.1 Påvirkning af arealer</w:t>
      </w:r>
      <w:bookmarkEnd w:id="161"/>
      <w:bookmarkEnd w:id="162"/>
      <w:r w:rsidRPr="00B70F81" w:rsidDel="000F76E9">
        <w:rPr>
          <w:rFonts w:ascii="Times New Roman" w:eastAsia="Times New Roman" w:hAnsi="Times New Roman" w:cs="Times New Roman"/>
          <w:color w:val="000000"/>
          <w:sz w:val="24"/>
          <w:szCs w:val="24"/>
        </w:rPr>
        <w:t xml:space="preserve">   </w:t>
      </w:r>
    </w:p>
    <w:p w14:paraId="124A5D51" w14:textId="4EBFB3A0" w:rsidR="004F1F9E" w:rsidRPr="00B70F81" w:rsidRDefault="004F1F9E" w:rsidP="004F1F9E">
      <w:pPr>
        <w:spacing w:line="276" w:lineRule="auto"/>
        <w:rPr>
          <w:rFonts w:ascii="Times New Roman" w:eastAsia="Times New Roman" w:hAnsi="Times New Roman" w:cs="Times New Roman"/>
          <w:color w:val="000000"/>
          <w:sz w:val="19"/>
          <w:szCs w:val="19"/>
        </w:rPr>
      </w:pPr>
      <w:r w:rsidRPr="004F1F9E">
        <w:rPr>
          <w:rFonts w:ascii="Times New Roman" w:eastAsia="Times New Roman" w:hAnsi="Times New Roman" w:cs="Times New Roman"/>
          <w:color w:val="000000" w:themeColor="text1"/>
          <w:sz w:val="24"/>
          <w:szCs w:val="24"/>
        </w:rPr>
        <w:t>Det forventes, at der skal erhverves ca. 51,4 ha til selve udbygningen af Rute 11 og ca. 19,3 ha til midlertidige arbejdsarealer. Omkring 73 ejendomme forventes berørt af ekspropriation i forskelligt omfang. Det estimeres, at 10-15 ejendomme kan blive totaleksproprieret.</w:t>
      </w:r>
      <w:r w:rsidRPr="030826C6">
        <w:rPr>
          <w:rFonts w:ascii="Times New Roman" w:eastAsia="Times New Roman" w:hAnsi="Times New Roman" w:cs="Times New Roman"/>
          <w:color w:val="000000" w:themeColor="text1"/>
          <w:sz w:val="19"/>
          <w:szCs w:val="19"/>
        </w:rPr>
        <w:t xml:space="preserve"> </w:t>
      </w:r>
    </w:p>
    <w:p w14:paraId="1DB368C8" w14:textId="49EAA2C0" w:rsidR="001E414F" w:rsidRPr="00B70F81" w:rsidRDefault="001E414F" w:rsidP="005322E4">
      <w:pPr>
        <w:spacing w:line="276" w:lineRule="auto"/>
        <w:rPr>
          <w:rFonts w:ascii="Times New Roman" w:eastAsia="Times New Roman" w:hAnsi="Times New Roman" w:cs="Times New Roman"/>
          <w:color w:val="000000"/>
          <w:sz w:val="24"/>
          <w:szCs w:val="24"/>
        </w:rPr>
      </w:pPr>
    </w:p>
    <w:p w14:paraId="06C786B8" w14:textId="3D3732FA" w:rsidR="001E414F" w:rsidRPr="00B70F81" w:rsidRDefault="001E414F" w:rsidP="005322E4">
      <w:pPr>
        <w:keepNext/>
        <w:keepLines/>
        <w:spacing w:before="40" w:line="276" w:lineRule="auto"/>
        <w:outlineLvl w:val="2"/>
        <w:rPr>
          <w:rFonts w:ascii="Times New Roman" w:eastAsia="Times New Roman" w:hAnsi="Times New Roman" w:cs="Times New Roman"/>
          <w:sz w:val="24"/>
          <w:szCs w:val="24"/>
        </w:rPr>
      </w:pPr>
      <w:bookmarkStart w:id="163" w:name="_Toc161386759"/>
      <w:bookmarkStart w:id="164" w:name="_Toc161387141"/>
      <w:r w:rsidRPr="00B70F81">
        <w:rPr>
          <w:rFonts w:ascii="Times New Roman" w:eastAsia="Times New Roman" w:hAnsi="Times New Roman" w:cs="Times New Roman"/>
          <w:sz w:val="24"/>
          <w:szCs w:val="24"/>
        </w:rPr>
        <w:t>9.13.</w:t>
      </w:r>
      <w:r w:rsidRPr="00B70F81" w:rsidDel="00903DBB">
        <w:rPr>
          <w:rFonts w:ascii="Times New Roman" w:eastAsia="Times New Roman" w:hAnsi="Times New Roman" w:cs="Times New Roman"/>
          <w:sz w:val="24"/>
          <w:szCs w:val="24"/>
        </w:rPr>
        <w:t>2</w:t>
      </w:r>
      <w:r w:rsidRPr="00B70F81">
        <w:rPr>
          <w:rFonts w:ascii="Times New Roman" w:eastAsia="Times New Roman" w:hAnsi="Times New Roman" w:cs="Times New Roman"/>
          <w:sz w:val="24"/>
          <w:szCs w:val="24"/>
        </w:rPr>
        <w:t xml:space="preserve"> Påvirkning af ledninger</w:t>
      </w:r>
      <w:bookmarkEnd w:id="163"/>
      <w:bookmarkEnd w:id="164"/>
      <w:r w:rsidRPr="00B70F81">
        <w:rPr>
          <w:rFonts w:ascii="Times New Roman" w:eastAsia="Times New Roman" w:hAnsi="Times New Roman" w:cs="Times New Roman"/>
          <w:sz w:val="24"/>
          <w:szCs w:val="24"/>
        </w:rPr>
        <w:t xml:space="preserve"> </w:t>
      </w:r>
    </w:p>
    <w:p w14:paraId="4B8194C5" w14:textId="10677A6D" w:rsidR="00C10631" w:rsidRPr="00C10631" w:rsidRDefault="00C10631" w:rsidP="00C10631">
      <w:pPr>
        <w:spacing w:line="276" w:lineRule="auto"/>
        <w:rPr>
          <w:rFonts w:ascii="Times New Roman" w:eastAsia="Times New Roman" w:hAnsi="Times New Roman" w:cs="Times New Roman"/>
          <w:color w:val="000000"/>
          <w:sz w:val="24"/>
          <w:szCs w:val="24"/>
        </w:rPr>
      </w:pPr>
      <w:r w:rsidRPr="00C10631">
        <w:rPr>
          <w:rFonts w:ascii="Times New Roman" w:eastAsia="Times New Roman" w:hAnsi="Times New Roman" w:cs="Times New Roman"/>
          <w:color w:val="000000"/>
          <w:sz w:val="24"/>
          <w:szCs w:val="24"/>
        </w:rPr>
        <w:t xml:space="preserve">Større ledninger i og i nærheden af Rute 11 er blevet kortlagt, og </w:t>
      </w:r>
      <w:r w:rsidR="006B5F8A">
        <w:rPr>
          <w:rFonts w:ascii="Times New Roman" w:eastAsia="Times New Roman" w:hAnsi="Times New Roman" w:cs="Times New Roman"/>
          <w:color w:val="000000"/>
          <w:sz w:val="24"/>
          <w:szCs w:val="24"/>
        </w:rPr>
        <w:t>omlægning af ledninger</w:t>
      </w:r>
      <w:r w:rsidR="00412F79">
        <w:rPr>
          <w:rFonts w:ascii="Times New Roman" w:eastAsia="Times New Roman" w:hAnsi="Times New Roman" w:cs="Times New Roman"/>
          <w:color w:val="000000"/>
          <w:sz w:val="24"/>
          <w:szCs w:val="24"/>
        </w:rPr>
        <w:t xml:space="preserve"> vil</w:t>
      </w:r>
      <w:r w:rsidRPr="00C10631">
        <w:rPr>
          <w:rFonts w:ascii="Times New Roman" w:eastAsia="Times New Roman" w:hAnsi="Times New Roman" w:cs="Times New Roman"/>
          <w:color w:val="000000"/>
          <w:sz w:val="24"/>
          <w:szCs w:val="24"/>
        </w:rPr>
        <w:t xml:space="preserve"> ske efter dialog og aftale med ledningsejerne</w:t>
      </w:r>
      <w:r w:rsidR="00412F79">
        <w:rPr>
          <w:rFonts w:ascii="Times New Roman" w:eastAsia="Times New Roman" w:hAnsi="Times New Roman" w:cs="Times New Roman"/>
          <w:color w:val="000000"/>
          <w:sz w:val="24"/>
          <w:szCs w:val="24"/>
        </w:rPr>
        <w:t xml:space="preserve"> i </w:t>
      </w:r>
      <w:r w:rsidR="00E047C9">
        <w:rPr>
          <w:rFonts w:ascii="Times New Roman" w:eastAsia="Times New Roman" w:hAnsi="Times New Roman" w:cs="Times New Roman"/>
          <w:color w:val="000000"/>
          <w:sz w:val="24"/>
          <w:szCs w:val="24"/>
        </w:rPr>
        <w:t>projektering</w:t>
      </w:r>
      <w:r w:rsidR="00211CA4">
        <w:rPr>
          <w:rFonts w:ascii="Times New Roman" w:eastAsia="Times New Roman" w:hAnsi="Times New Roman" w:cs="Times New Roman"/>
          <w:color w:val="000000"/>
          <w:sz w:val="24"/>
          <w:szCs w:val="24"/>
        </w:rPr>
        <w:t>sfasen.</w:t>
      </w:r>
    </w:p>
    <w:p w14:paraId="45352CB2" w14:textId="77777777" w:rsidR="00C10631" w:rsidRPr="00C10631" w:rsidRDefault="00C10631" w:rsidP="00C10631">
      <w:pPr>
        <w:spacing w:line="276" w:lineRule="auto"/>
        <w:rPr>
          <w:rFonts w:ascii="Times New Roman" w:eastAsia="Times New Roman" w:hAnsi="Times New Roman" w:cs="Times New Roman"/>
          <w:color w:val="000000"/>
          <w:sz w:val="24"/>
          <w:szCs w:val="24"/>
        </w:rPr>
      </w:pPr>
      <w:r w:rsidRPr="00C10631">
        <w:rPr>
          <w:rFonts w:ascii="Times New Roman" w:eastAsia="Times New Roman" w:hAnsi="Times New Roman" w:cs="Times New Roman"/>
          <w:color w:val="000000"/>
          <w:sz w:val="24"/>
          <w:szCs w:val="24"/>
        </w:rPr>
        <w:t>På strækningen krydses større og mindre ledninger. Syd for krydset mellem Ribevej og Esbjergvej krydses Evidas gasfordelingsledning. Nord for Alslev Å krydses Energinets to 100 kV-ledninger og Forsvarets olieledning krydses syd for Alslev Å. Umiddelbart nord for Skærbækvej krydses en 30 kV-luftledning. Langs med nordlig til- og frakørselsrampe ved Esbjergmotorvejen ligger en vandhovedledning.</w:t>
      </w:r>
    </w:p>
    <w:p w14:paraId="24008E6B" w14:textId="77777777" w:rsidR="00C10631" w:rsidRPr="00C10631" w:rsidRDefault="00C10631" w:rsidP="00C10631">
      <w:pPr>
        <w:spacing w:line="276" w:lineRule="auto"/>
        <w:rPr>
          <w:rFonts w:ascii="Times New Roman" w:eastAsia="Times New Roman" w:hAnsi="Times New Roman" w:cs="Times New Roman"/>
          <w:color w:val="000000"/>
          <w:sz w:val="24"/>
          <w:szCs w:val="24"/>
        </w:rPr>
      </w:pPr>
      <w:r w:rsidRPr="00C10631">
        <w:rPr>
          <w:rFonts w:ascii="Times New Roman" w:eastAsia="Times New Roman" w:hAnsi="Times New Roman" w:cs="Times New Roman"/>
          <w:color w:val="000000"/>
          <w:sz w:val="24"/>
          <w:szCs w:val="24"/>
        </w:rPr>
        <w:lastRenderedPageBreak/>
        <w:t>Der ligger desuden mange andre ledninger, kabler og rør, fx tele- og fiberkabler, mindre vand- og spildevandsledninger og elkabler, som også vil blive kortlagt og håndteret i den kommende projekteringsfase i samarbejde med de enkelte ledningsejere. </w:t>
      </w:r>
    </w:p>
    <w:p w14:paraId="19F46FF8" w14:textId="77777777" w:rsidR="001E414F" w:rsidRPr="00B70F81" w:rsidRDefault="001E414F" w:rsidP="005322E4">
      <w:pPr>
        <w:spacing w:line="276" w:lineRule="auto"/>
        <w:rPr>
          <w:rFonts w:ascii="Times New Roman" w:eastAsia="Times New Roman" w:hAnsi="Times New Roman" w:cs="Times New Roman"/>
          <w:color w:val="E40000"/>
          <w:sz w:val="24"/>
          <w:szCs w:val="24"/>
        </w:rPr>
      </w:pPr>
    </w:p>
    <w:p w14:paraId="51784147" w14:textId="77777777" w:rsidR="001E414F" w:rsidRPr="00B70F81" w:rsidRDefault="001E414F" w:rsidP="005322E4">
      <w:pPr>
        <w:keepNext/>
        <w:keepLines/>
        <w:spacing w:before="40" w:line="276" w:lineRule="auto"/>
        <w:outlineLvl w:val="1"/>
        <w:rPr>
          <w:rFonts w:ascii="Times New Roman" w:eastAsia="Times New Roman" w:hAnsi="Times New Roman" w:cs="Times New Roman"/>
          <w:color w:val="000000"/>
          <w:sz w:val="24"/>
          <w:szCs w:val="24"/>
        </w:rPr>
      </w:pPr>
      <w:bookmarkStart w:id="165" w:name="_Toc161386760"/>
      <w:bookmarkStart w:id="166" w:name="_Toc161387142"/>
      <w:r w:rsidRPr="00B70F81">
        <w:rPr>
          <w:rFonts w:ascii="Times New Roman" w:eastAsia="Times New Roman" w:hAnsi="Times New Roman" w:cs="Times New Roman"/>
          <w:b/>
          <w:bCs/>
          <w:sz w:val="24"/>
          <w:szCs w:val="24"/>
        </w:rPr>
        <w:t xml:space="preserve">9.14 </w:t>
      </w:r>
      <w:r w:rsidRPr="00B70F81">
        <w:rPr>
          <w:rFonts w:ascii="Times New Roman" w:eastAsia="Times New Roman" w:hAnsi="Times New Roman" w:cs="Times New Roman"/>
          <w:b/>
          <w:bCs/>
          <w:color w:val="000000"/>
          <w:sz w:val="24"/>
          <w:szCs w:val="24"/>
        </w:rPr>
        <w:t>Støjisoleringsordningen</w:t>
      </w:r>
      <w:bookmarkEnd w:id="165"/>
      <w:bookmarkEnd w:id="166"/>
    </w:p>
    <w:p w14:paraId="2F52B720" w14:textId="6476BBB4" w:rsidR="001E414F" w:rsidRPr="00B70F81" w:rsidRDefault="6F2AA650" w:rsidP="005322E4">
      <w:pPr>
        <w:spacing w:line="276" w:lineRule="auto"/>
        <w:rPr>
          <w:rFonts w:ascii="Times New Roman" w:eastAsia="Calibri" w:hAnsi="Times New Roman" w:cs="Times New Roman"/>
          <w:sz w:val="24"/>
          <w:szCs w:val="24"/>
          <w:lang w:eastAsia="da-DK"/>
        </w:rPr>
      </w:pPr>
      <w:r w:rsidRPr="16B7722A">
        <w:rPr>
          <w:rFonts w:ascii="Times New Roman" w:eastAsia="Calibri" w:hAnsi="Times New Roman" w:cs="Times New Roman"/>
          <w:sz w:val="24"/>
          <w:szCs w:val="24"/>
          <w:lang w:eastAsia="da-DK"/>
        </w:rPr>
        <w:t xml:space="preserve">Der vil blive </w:t>
      </w:r>
      <w:r w:rsidR="2C4EDDCE" w:rsidRPr="16B7722A">
        <w:rPr>
          <w:rFonts w:ascii="Times New Roman" w:eastAsia="Calibri" w:hAnsi="Times New Roman" w:cs="Times New Roman"/>
          <w:sz w:val="24"/>
          <w:szCs w:val="24"/>
          <w:lang w:eastAsia="da-DK"/>
        </w:rPr>
        <w:t>etablere</w:t>
      </w:r>
      <w:r w:rsidR="2694AD21" w:rsidRPr="16B7722A">
        <w:rPr>
          <w:rFonts w:ascii="Times New Roman" w:eastAsia="Calibri" w:hAnsi="Times New Roman" w:cs="Times New Roman"/>
          <w:sz w:val="24"/>
          <w:szCs w:val="24"/>
          <w:lang w:eastAsia="da-DK"/>
        </w:rPr>
        <w:t>t</w:t>
      </w:r>
      <w:r w:rsidR="001E414F" w:rsidRPr="00B70F81">
        <w:rPr>
          <w:rFonts w:ascii="Times New Roman" w:eastAsia="Calibri" w:hAnsi="Times New Roman" w:cs="Times New Roman"/>
          <w:sz w:val="24"/>
          <w:szCs w:val="24"/>
          <w:lang w:eastAsia="da-DK"/>
        </w:rPr>
        <w:t xml:space="preserve"> en ordning om tilskud til facadeisolering af særligt støjramte helårsboliger.</w:t>
      </w:r>
    </w:p>
    <w:p w14:paraId="505A4F2E" w14:textId="73407F69" w:rsidR="001E414F" w:rsidRPr="00B70F81" w:rsidRDefault="001E414F" w:rsidP="005322E4">
      <w:pPr>
        <w:spacing w:line="276" w:lineRule="auto"/>
        <w:rPr>
          <w:rFonts w:ascii="Times New Roman" w:eastAsia="Calibri" w:hAnsi="Times New Roman" w:cs="Times New Roman"/>
          <w:sz w:val="24"/>
          <w:szCs w:val="24"/>
          <w:lang w:eastAsia="da-DK"/>
        </w:rPr>
      </w:pPr>
      <w:r w:rsidRPr="00B70F81">
        <w:rPr>
          <w:rFonts w:ascii="Times New Roman" w:eastAsia="Calibri" w:hAnsi="Times New Roman" w:cs="Times New Roman"/>
          <w:sz w:val="24"/>
          <w:szCs w:val="24"/>
          <w:lang w:eastAsia="da-DK"/>
        </w:rPr>
        <w:t xml:space="preserve">Vejdirektoratet </w:t>
      </w:r>
      <w:r w:rsidR="666F2E81" w:rsidRPr="16B7722A">
        <w:rPr>
          <w:rFonts w:ascii="Times New Roman" w:eastAsia="Calibri" w:hAnsi="Times New Roman" w:cs="Times New Roman"/>
          <w:sz w:val="24"/>
          <w:szCs w:val="24"/>
          <w:lang w:eastAsia="da-DK"/>
        </w:rPr>
        <w:t xml:space="preserve">vil </w:t>
      </w:r>
      <w:r w:rsidRPr="00B70F81">
        <w:rPr>
          <w:rFonts w:ascii="Times New Roman" w:eastAsia="Calibri" w:hAnsi="Times New Roman" w:cs="Times New Roman"/>
          <w:sz w:val="24"/>
          <w:szCs w:val="24"/>
          <w:lang w:eastAsia="da-DK"/>
        </w:rPr>
        <w:t xml:space="preserve">administrere ordningen og udpeger de boliger, der omfattes af denne på baggrund af et særskilt administrationsgrundlag. Støjisolering af boliger </w:t>
      </w:r>
      <w:r w:rsidR="26F789AA" w:rsidRPr="16B7722A">
        <w:rPr>
          <w:rFonts w:ascii="Times New Roman" w:eastAsia="Calibri" w:hAnsi="Times New Roman" w:cs="Times New Roman"/>
          <w:sz w:val="24"/>
          <w:szCs w:val="24"/>
          <w:lang w:eastAsia="da-DK"/>
        </w:rPr>
        <w:t>vil</w:t>
      </w:r>
      <w:r w:rsidRPr="00B70F81">
        <w:rPr>
          <w:rFonts w:ascii="Times New Roman" w:eastAsia="Calibri" w:hAnsi="Times New Roman" w:cs="Times New Roman"/>
          <w:sz w:val="24"/>
          <w:szCs w:val="24"/>
          <w:lang w:eastAsia="da-DK"/>
        </w:rPr>
        <w:t xml:space="preserve"> typisk</w:t>
      </w:r>
      <w:r w:rsidR="50B5AE2C" w:rsidRPr="16B7722A">
        <w:rPr>
          <w:rFonts w:ascii="Times New Roman" w:eastAsia="Calibri" w:hAnsi="Times New Roman" w:cs="Times New Roman"/>
          <w:sz w:val="24"/>
          <w:szCs w:val="24"/>
          <w:lang w:eastAsia="da-DK"/>
        </w:rPr>
        <w:t xml:space="preserve"> omfatte</w:t>
      </w:r>
      <w:r w:rsidRPr="00B70F81">
        <w:rPr>
          <w:rFonts w:ascii="Times New Roman" w:eastAsia="Calibri" w:hAnsi="Times New Roman" w:cs="Times New Roman"/>
          <w:sz w:val="24"/>
          <w:szCs w:val="24"/>
          <w:lang w:eastAsia="da-DK"/>
        </w:rPr>
        <w:t xml:space="preserve"> forbedring eller udskiftning af vinduer med henblik på at dæmpe det indendørs støjniveau fra vejanlægget. Udpegningen sker ud fra facadestøjberegninger på baggrund af forholdene 12 måneder efter, at det pågældende vejanlæg er taget i brug. Anlægget betragtes som taget i brug, når det udbyggede vejanlæg er åbnet for trafik i alle spor.</w:t>
      </w:r>
    </w:p>
    <w:p w14:paraId="339C6C4E" w14:textId="515EAF94" w:rsidR="001E414F"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Calibri" w:hAnsi="Times New Roman" w:cs="Times New Roman"/>
          <w:sz w:val="24"/>
          <w:szCs w:val="24"/>
          <w:lang w:eastAsia="da-DK"/>
        </w:rPr>
        <w:t xml:space="preserve">Ordningen </w:t>
      </w:r>
      <w:r w:rsidR="068633A0" w:rsidRPr="16B7722A">
        <w:rPr>
          <w:rFonts w:ascii="Times New Roman" w:eastAsia="Calibri" w:hAnsi="Times New Roman" w:cs="Times New Roman"/>
          <w:sz w:val="24"/>
          <w:szCs w:val="24"/>
          <w:lang w:eastAsia="da-DK"/>
        </w:rPr>
        <w:t>vil</w:t>
      </w:r>
      <w:r w:rsidR="2C4EDDCE" w:rsidRPr="16B7722A">
        <w:rPr>
          <w:rFonts w:ascii="Times New Roman" w:eastAsia="Calibri" w:hAnsi="Times New Roman" w:cs="Times New Roman"/>
          <w:sz w:val="24"/>
          <w:szCs w:val="24"/>
          <w:lang w:eastAsia="da-DK"/>
        </w:rPr>
        <w:t xml:space="preserve"> </w:t>
      </w:r>
      <w:r w:rsidRPr="00B70F81">
        <w:rPr>
          <w:rFonts w:ascii="Times New Roman" w:eastAsia="Calibri" w:hAnsi="Times New Roman" w:cs="Times New Roman"/>
          <w:sz w:val="24"/>
          <w:szCs w:val="24"/>
          <w:lang w:eastAsia="da-DK"/>
        </w:rPr>
        <w:t xml:space="preserve">ophøre 60 måneder efter </w:t>
      </w:r>
      <w:r w:rsidR="5FD9276B" w:rsidRPr="16B7722A">
        <w:rPr>
          <w:rFonts w:ascii="Times New Roman" w:eastAsia="Calibri" w:hAnsi="Times New Roman" w:cs="Times New Roman"/>
          <w:sz w:val="24"/>
          <w:szCs w:val="24"/>
          <w:lang w:eastAsia="da-DK"/>
        </w:rPr>
        <w:t>ibrugtagning af</w:t>
      </w:r>
      <w:r w:rsidR="2C4EDDCE" w:rsidRPr="16B7722A">
        <w:rPr>
          <w:rFonts w:ascii="Times New Roman" w:eastAsia="Calibri" w:hAnsi="Times New Roman" w:cs="Times New Roman"/>
          <w:sz w:val="24"/>
          <w:szCs w:val="24"/>
          <w:lang w:eastAsia="da-DK"/>
        </w:rPr>
        <w:t xml:space="preserve"> </w:t>
      </w:r>
      <w:r w:rsidRPr="00B70F81">
        <w:rPr>
          <w:rFonts w:ascii="Times New Roman" w:eastAsia="Calibri" w:hAnsi="Times New Roman" w:cs="Times New Roman"/>
          <w:sz w:val="24"/>
          <w:szCs w:val="24"/>
          <w:lang w:eastAsia="da-DK"/>
        </w:rPr>
        <w:t>det udbyggede vejanlæg.</w:t>
      </w:r>
      <w:r w:rsidRPr="16B7722A">
        <w:rPr>
          <w:rFonts w:ascii="Times New Roman" w:eastAsia="Times New Roman" w:hAnsi="Times New Roman" w:cs="Times New Roman"/>
          <w:color w:val="000000" w:themeColor="text1"/>
          <w:sz w:val="24"/>
          <w:szCs w:val="24"/>
        </w:rPr>
        <w:t> </w:t>
      </w:r>
    </w:p>
    <w:p w14:paraId="271D38BF" w14:textId="77777777" w:rsidR="005322E4" w:rsidRPr="00B70F81" w:rsidRDefault="005322E4" w:rsidP="005322E4">
      <w:pPr>
        <w:spacing w:line="276" w:lineRule="auto"/>
        <w:rPr>
          <w:rFonts w:ascii="Times New Roman" w:eastAsia="Calibri" w:hAnsi="Times New Roman" w:cs="Times New Roman"/>
          <w:sz w:val="24"/>
          <w:szCs w:val="24"/>
          <w:lang w:eastAsia="da-DK"/>
        </w:rPr>
      </w:pPr>
    </w:p>
    <w:p w14:paraId="12F3C8F3" w14:textId="77777777" w:rsidR="001E414F" w:rsidRPr="00B70F81" w:rsidRDefault="001E414F" w:rsidP="005322E4">
      <w:pPr>
        <w:keepNext/>
        <w:keepLines/>
        <w:spacing w:before="240" w:line="276" w:lineRule="auto"/>
        <w:outlineLvl w:val="0"/>
        <w:rPr>
          <w:rFonts w:ascii="Times New Roman" w:eastAsia="Times New Roman" w:hAnsi="Times New Roman" w:cs="Times New Roman"/>
          <w:b/>
          <w:bCs/>
          <w:sz w:val="24"/>
          <w:szCs w:val="24"/>
        </w:rPr>
      </w:pPr>
      <w:bookmarkStart w:id="167" w:name="_Toc161386761"/>
      <w:bookmarkStart w:id="168" w:name="_Toc161387143"/>
      <w:r w:rsidRPr="00B70F81">
        <w:rPr>
          <w:rFonts w:ascii="Times New Roman" w:eastAsia="Times New Roman" w:hAnsi="Times New Roman" w:cs="Times New Roman"/>
          <w:b/>
          <w:bCs/>
          <w:sz w:val="24"/>
          <w:szCs w:val="24"/>
        </w:rPr>
        <w:t>10. Forholdet til EU-retten</w:t>
      </w:r>
      <w:bookmarkEnd w:id="167"/>
      <w:bookmarkEnd w:id="168"/>
      <w:r w:rsidRPr="00B70F81">
        <w:rPr>
          <w:rFonts w:ascii="Times New Roman" w:eastAsia="Times New Roman" w:hAnsi="Times New Roman" w:cs="Times New Roman"/>
          <w:b/>
          <w:bCs/>
          <w:sz w:val="24"/>
          <w:szCs w:val="24"/>
        </w:rPr>
        <w:t> </w:t>
      </w:r>
    </w:p>
    <w:p w14:paraId="5D4AAD29" w14:textId="3882A5B2" w:rsidR="001E414F" w:rsidRPr="00B70F81" w:rsidRDefault="001E414F" w:rsidP="005322E4">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Det vurderes samlet set, at anlægsprojektet </w:t>
      </w:r>
      <w:r w:rsidR="0DC27449" w:rsidRPr="16B7722A">
        <w:rPr>
          <w:rFonts w:ascii="Times New Roman" w:eastAsia="Times New Roman" w:hAnsi="Times New Roman" w:cs="Times New Roman"/>
          <w:color w:val="000000" w:themeColor="text1"/>
          <w:sz w:val="24"/>
          <w:szCs w:val="24"/>
        </w:rPr>
        <w:t>vil kunne</w:t>
      </w:r>
      <w:r w:rsidRPr="16B7722A">
        <w:rPr>
          <w:rFonts w:ascii="Times New Roman" w:eastAsia="Times New Roman" w:hAnsi="Times New Roman" w:cs="Times New Roman"/>
          <w:color w:val="000000" w:themeColor="text1"/>
          <w:sz w:val="24"/>
          <w:szCs w:val="24"/>
        </w:rPr>
        <w:t xml:space="preserve"> gennemføres inden for EU-rettens rammer. </w:t>
      </w:r>
    </w:p>
    <w:p w14:paraId="37745517" w14:textId="3D1688FD"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Lovforslaget lever op til kravene om klage eller domstolsprøvelse i Konvention om adgang til oplysninger, offentlig deltagelse i beslutningsprocesser samt adgang til klage eller domstolsprøvelse på miljøområdet (Århus-konventionen).</w:t>
      </w:r>
    </w:p>
    <w:p w14:paraId="3206B85B" w14:textId="4B14BA5D"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De gennemførte miljøundersøgelser og høringer opfylder kravene i VVM-direktivet som ændret ved Europa-Parlamentets og Rådets direktiv 2014/52/EU af 16. april 2014 om ændring af direktiv 2011/92/EU, for så vidt angår offentlig deltagelse og adgang til domstolsprøvelse. </w:t>
      </w:r>
    </w:p>
    <w:p w14:paraId="46DB5041"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Der er derudover i forbindelse med miljøkonsekvensvurderingen udført de nødvendige vurderinger af anlægsprojektets påvirkninger af Natura 2000-områder i overensstemmelse med Rådets direktiv 92/43/EØF af 21. maj 1992 om bevaring af naturtyper samt vilde dyr og planter (habitatdirektivet) og Europa-Parlamentets og Rådets direktiv 2009/147/EF af 30. november 2009 om beskyttelse af vilde fugle (fuglebeskyttelsesdirektivet).</w:t>
      </w:r>
    </w:p>
    <w:p w14:paraId="66A2953E" w14:textId="77777777" w:rsidR="001E414F" w:rsidRPr="00B70F81" w:rsidRDefault="001E414F" w:rsidP="005322E4">
      <w:pPr>
        <w:spacing w:line="276" w:lineRule="auto"/>
        <w:rPr>
          <w:rFonts w:ascii="Times New Roman" w:eastAsia="Times New Roman" w:hAnsi="Times New Roman" w:cs="Times New Roman"/>
          <w:color w:val="000000"/>
          <w:sz w:val="24"/>
          <w:szCs w:val="24"/>
        </w:rPr>
      </w:pPr>
    </w:p>
    <w:p w14:paraId="06445E3E" w14:textId="77777777"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169" w:name="_Toc161386762"/>
      <w:bookmarkStart w:id="170" w:name="_Toc161387144"/>
      <w:r w:rsidRPr="00B70F81">
        <w:rPr>
          <w:rFonts w:ascii="Times New Roman" w:eastAsia="Times New Roman" w:hAnsi="Times New Roman" w:cs="Times New Roman"/>
          <w:b/>
          <w:bCs/>
          <w:sz w:val="24"/>
          <w:szCs w:val="24"/>
        </w:rPr>
        <w:t>10.1 VVM-direktivet</w:t>
      </w:r>
      <w:bookmarkEnd w:id="169"/>
      <w:bookmarkEnd w:id="170"/>
      <w:r w:rsidRPr="00B70F81">
        <w:rPr>
          <w:rFonts w:ascii="Times New Roman" w:eastAsia="Times New Roman" w:hAnsi="Times New Roman" w:cs="Times New Roman"/>
          <w:b/>
          <w:bCs/>
          <w:sz w:val="24"/>
          <w:szCs w:val="24"/>
        </w:rPr>
        <w:t> </w:t>
      </w:r>
    </w:p>
    <w:p w14:paraId="3D58FF98" w14:textId="48051B48"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VVM-direktivet (Europa-Parlamentets og Rådets direktiv 2011/92/EU af 13. december 2011 om vurdering af visse offentlige og private projekters indvirkning på miljøet, som ændret ved direktivet 2014/52/EU af 16. april 2014), indeholder minimumskrav til proceduren for tilladelse til offentlige projekter, som kan forventes at få væsentlig indvirkning på miljøet.</w:t>
      </w:r>
    </w:p>
    <w:p w14:paraId="60B0A921" w14:textId="121B3AB6"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lastRenderedPageBreak/>
        <w:t>VVM-direktivet er implementeret i vejlovens kapitel 2 a, og regler udstedt i medfør heraf, for så vidt angår statslige vejanlæg og dertil knyttede projekter.</w:t>
      </w:r>
    </w:p>
    <w:p w14:paraId="0513919C" w14:textId="3DB7F54D"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I henhold til vejlovens § 17 a, stk. 3, kræver Vejdirektoratets etablering, udvidelse eller ændring af statslige vejanlæg og dertil knyttede projekter, der er omfattet af vejlovens bilag 1 eller 2, ikke administrativ tilladelse, når projektet opnår tilladelse ved anlægslov.</w:t>
      </w:r>
    </w:p>
    <w:p w14:paraId="7252C0A9" w14:textId="48538BA0" w:rsidR="001E414F" w:rsidRPr="00B70F81" w:rsidRDefault="001E414F" w:rsidP="005322E4">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Folketingets vedtagelse af en anlægslov vil udgøre tilladelsen til anlægsprojektet i overensstemmelse med tilladelseskravet i VVM-direktivets artikel 2, stk. 1</w:t>
      </w:r>
      <w:r w:rsidR="72476D48" w:rsidRPr="16B7722A">
        <w:rPr>
          <w:rFonts w:ascii="Times New Roman" w:eastAsia="Times New Roman" w:hAnsi="Times New Roman" w:cs="Times New Roman"/>
          <w:color w:val="000000" w:themeColor="text1"/>
          <w:sz w:val="24"/>
          <w:szCs w:val="24"/>
        </w:rPr>
        <w:t>.</w:t>
      </w:r>
    </w:p>
    <w:p w14:paraId="4096C34C" w14:textId="1BA23A28" w:rsidR="001E414F" w:rsidRPr="005322E4" w:rsidRDefault="001E414F" w:rsidP="005322E4">
      <w:pPr>
        <w:spacing w:line="276" w:lineRule="auto"/>
        <w:rPr>
          <w:rFonts w:ascii="Times New Roman" w:eastAsia="Times New Roman" w:hAnsi="Times New Roman" w:cs="Times New Roman"/>
          <w:color w:val="212529"/>
          <w:sz w:val="24"/>
          <w:szCs w:val="24"/>
        </w:rPr>
      </w:pPr>
      <w:r w:rsidRPr="00B70F81">
        <w:rPr>
          <w:rFonts w:ascii="Times New Roman" w:eastAsia="Times New Roman" w:hAnsi="Times New Roman" w:cs="Times New Roman"/>
          <w:color w:val="000000"/>
          <w:sz w:val="24"/>
          <w:szCs w:val="24"/>
        </w:rPr>
        <w:t>Anlægsprojektets indvirkning på miljøet er beskrevet og vurderet i miljøkonsekvensrapporten</w:t>
      </w:r>
      <w:r w:rsidR="00A26959">
        <w:rPr>
          <w:rFonts w:ascii="Times New Roman" w:eastAsia="Times New Roman" w:hAnsi="Times New Roman" w:cs="Times New Roman"/>
          <w:color w:val="000000"/>
          <w:sz w:val="24"/>
          <w:szCs w:val="24"/>
        </w:rPr>
        <w:t xml:space="preserve"> </w:t>
      </w:r>
      <w:r w:rsidRPr="00B70F81">
        <w:rPr>
          <w:rFonts w:ascii="Times New Roman" w:eastAsia="Times New Roman" w:hAnsi="Times New Roman" w:cs="Times New Roman"/>
          <w:color w:val="000000"/>
          <w:sz w:val="24"/>
          <w:szCs w:val="24"/>
        </w:rPr>
        <w:t xml:space="preserve">herunder vurdering af anlægsprojektets indvirkning på Natura 2000-områder. Miljøkonsekvensrapporten er udarbejdet i overensstemmelse med kravene i vejlovens kapitel 2 a. De gennemførte miljøundersøgelser og høring opfylder kravene i vejlovens kapitel 2 a, for så vidt angår offentlig deltagelse og adgang til klage eller domstolsprøvelse. Lovforslagets punkt 9 indeholder en sammenfatning af de vurderede påvirkninger af miljøet. Anlægsprojektet er således </w:t>
      </w:r>
      <w:r w:rsidRPr="00B70F81">
        <w:rPr>
          <w:rFonts w:ascii="Times New Roman" w:eastAsia="Times New Roman" w:hAnsi="Times New Roman" w:cs="Times New Roman"/>
          <w:color w:val="212529"/>
          <w:sz w:val="24"/>
          <w:szCs w:val="24"/>
        </w:rPr>
        <w:t xml:space="preserve">miljøkonsekvensvurderet og forberedt til at kunne vedtages af Folketinget i enkeltheder ved lov. </w:t>
      </w:r>
    </w:p>
    <w:p w14:paraId="72CF1D70" w14:textId="77777777" w:rsidR="001E414F" w:rsidRPr="00B70F81" w:rsidRDefault="001E414F" w:rsidP="005322E4">
      <w:pPr>
        <w:spacing w:line="276" w:lineRule="auto"/>
        <w:rPr>
          <w:rFonts w:ascii="Times New Roman" w:eastAsia="Times New Roman" w:hAnsi="Times New Roman" w:cs="Times New Roman"/>
          <w:color w:val="212529"/>
          <w:sz w:val="24"/>
          <w:szCs w:val="24"/>
        </w:rPr>
      </w:pPr>
      <w:r w:rsidRPr="00B70F81">
        <w:rPr>
          <w:rFonts w:ascii="Times New Roman" w:eastAsia="Times New Roman" w:hAnsi="Times New Roman" w:cs="Times New Roman"/>
          <w:color w:val="000000"/>
          <w:sz w:val="24"/>
          <w:szCs w:val="24"/>
        </w:rPr>
        <w:t>Med Folketinge</w:t>
      </w:r>
      <w:r w:rsidRPr="00B70F81">
        <w:rPr>
          <w:rFonts w:ascii="Times New Roman" w:eastAsia="Times New Roman" w:hAnsi="Times New Roman" w:cs="Times New Roman"/>
          <w:color w:val="212529"/>
          <w:sz w:val="24"/>
          <w:szCs w:val="24"/>
        </w:rPr>
        <w:t>ts vedtagelse af et anlægsprojekt i enkeltheder bemyndiges transportministeren til at gennemføre anlægsprojektet i overensstemmelse med lovforslag, projektbeskrivelse og miljøvurderinger. Herefter kan anlægsprojektet gennemføres på grundlag af loven og inden for rammerne af de udførte vurderinger af projektets indvirkning på miljøet. Eventuelle ændringer eller udvidelser af anlægsprojektet og dertil knyttede projekter, der er omfattet af vejlovens bilag 2, vil være omfattet af den administrative procedure i vejlovens kapitel 2 a.</w:t>
      </w:r>
    </w:p>
    <w:p w14:paraId="0EA941EF" w14:textId="77777777" w:rsidR="001E414F" w:rsidRPr="00B70F81" w:rsidRDefault="001E414F" w:rsidP="005322E4">
      <w:pPr>
        <w:spacing w:line="276" w:lineRule="auto"/>
        <w:rPr>
          <w:rFonts w:ascii="Times New Roman" w:eastAsia="Times New Roman" w:hAnsi="Times New Roman" w:cs="Times New Roman"/>
          <w:color w:val="000000"/>
          <w:sz w:val="24"/>
          <w:szCs w:val="24"/>
        </w:rPr>
      </w:pPr>
    </w:p>
    <w:p w14:paraId="0E532533" w14:textId="77777777"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171" w:name="_Toc161386763"/>
      <w:bookmarkStart w:id="172" w:name="_Toc161387145"/>
      <w:r w:rsidRPr="00B70F81">
        <w:rPr>
          <w:rFonts w:ascii="Times New Roman" w:eastAsia="Times New Roman" w:hAnsi="Times New Roman" w:cs="Times New Roman"/>
          <w:b/>
          <w:bCs/>
          <w:sz w:val="24"/>
          <w:szCs w:val="24"/>
        </w:rPr>
        <w:t>10.2 Habitat- og Fuglebeskyttelsesdirektivet</w:t>
      </w:r>
      <w:bookmarkEnd w:id="171"/>
      <w:bookmarkEnd w:id="172"/>
      <w:r w:rsidRPr="00B70F81">
        <w:rPr>
          <w:rFonts w:ascii="Times New Roman" w:eastAsia="Times New Roman" w:hAnsi="Times New Roman" w:cs="Times New Roman"/>
          <w:b/>
          <w:bCs/>
          <w:sz w:val="24"/>
          <w:szCs w:val="24"/>
        </w:rPr>
        <w:t>   </w:t>
      </w:r>
    </w:p>
    <w:p w14:paraId="34700DA5" w14:textId="5413264B"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I medfør af Rådets direktiv 92/43/EØF af 21. maj 1992 om bevaring af naturtyper samt vilde dyr og planter, som ændret senest ved Rådets direktiv 2013/17/EU af 13. maj 2013 (habitatdirektivet), og Europa-Parlamentets og Rådets direktiv 2009/147/EF af 30. november 2009 om beskyttelse af vilde fugle, som ændret senest ved Europa-Parlamentets og Rådets forordning 2019/1010/EU af 5. juni 2019, (fuglebeskyttelsesdirektivet), er der i Danmark udpeget en række særlige beskyttelsesområder (Natura 2000-områder).</w:t>
      </w:r>
    </w:p>
    <w:p w14:paraId="256438C0" w14:textId="413002D5"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Det følger af habitatdirektivets artikel 6, stk. 3, at der i forbindelse med bl.a. anlægsprojekter skal gennemføres en vurdering af projektets virkninger på Natura 2000-området (konsekvensvurdering), hvis en væsentlig påvirkning af Natura 2000-områdets bevaringsmålsætninger ikke kan udelukkes.   </w:t>
      </w:r>
    </w:p>
    <w:p w14:paraId="4637E0CC" w14:textId="1B6DE2AA" w:rsidR="001E414F" w:rsidRPr="005322E4"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Vedtagelsen af anlægsprojektet i lovforslagets § 1 i forhold til habitatdirektivets artikel 6, stk. 3, og de nødvendige undersøgelser af projektets virkninger på Natura 2000-området er derfor gennemført inden lovforslagets vedtagelse. Der er udført de nødvendige vurderinger af projektets påvirkninger af Natura 2000-områder.</w:t>
      </w:r>
    </w:p>
    <w:p w14:paraId="6E0F5B56" w14:textId="071B6AD8" w:rsidR="001E414F" w:rsidRPr="005322E4" w:rsidRDefault="001E414F" w:rsidP="005322E4">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lastRenderedPageBreak/>
        <w:t xml:space="preserve">Som anført i punkt 9 er det i forbindelse med miljøkonsekvensvurderingen af projektet i lovforslagets § 1 konstateret, at der </w:t>
      </w:r>
      <w:r w:rsidR="00AC762A" w:rsidRPr="16B7722A">
        <w:rPr>
          <w:rFonts w:ascii="Times New Roman" w:eastAsia="Times New Roman" w:hAnsi="Times New Roman" w:cs="Times New Roman"/>
          <w:color w:val="000000" w:themeColor="text1"/>
          <w:sz w:val="24"/>
          <w:szCs w:val="24"/>
        </w:rPr>
        <w:t xml:space="preserve">ikke er en væsentlig påvirkning af </w:t>
      </w:r>
      <w:r w:rsidRPr="16B7722A">
        <w:rPr>
          <w:rFonts w:ascii="Times New Roman" w:eastAsia="Times New Roman" w:hAnsi="Times New Roman" w:cs="Times New Roman"/>
          <w:color w:val="000000" w:themeColor="text1"/>
          <w:sz w:val="24"/>
          <w:szCs w:val="24"/>
        </w:rPr>
        <w:t xml:space="preserve">Natura 2000-området </w:t>
      </w:r>
      <w:r w:rsidR="00AC762A" w:rsidRPr="16B7722A">
        <w:rPr>
          <w:rFonts w:ascii="Times New Roman" w:eastAsia="Times New Roman" w:hAnsi="Times New Roman" w:cs="Times New Roman"/>
          <w:color w:val="000000" w:themeColor="text1"/>
          <w:sz w:val="24"/>
          <w:szCs w:val="24"/>
        </w:rPr>
        <w:t>N89, Vadehavet med habitatområde H239 Alslev Ådal. Der er derfor ikke foretaget</w:t>
      </w:r>
      <w:r w:rsidRPr="16B7722A">
        <w:rPr>
          <w:rFonts w:ascii="Times New Roman" w:eastAsia="Times New Roman" w:hAnsi="Times New Roman" w:cs="Times New Roman"/>
          <w:color w:val="000000" w:themeColor="text1"/>
          <w:sz w:val="24"/>
          <w:szCs w:val="24"/>
        </w:rPr>
        <w:t xml:space="preserve"> en konsekvensvurdering</w:t>
      </w:r>
      <w:r w:rsidR="00AC762A" w:rsidRPr="16B7722A">
        <w:rPr>
          <w:rFonts w:ascii="Times New Roman" w:eastAsia="Times New Roman" w:hAnsi="Times New Roman" w:cs="Times New Roman"/>
          <w:color w:val="000000" w:themeColor="text1"/>
          <w:sz w:val="24"/>
          <w:szCs w:val="24"/>
        </w:rPr>
        <w:t xml:space="preserve"> for at afgøre, om projektet er skadeligt for områdets udpegningsgrundlag</w:t>
      </w:r>
      <w:r w:rsidR="29767729" w:rsidRPr="16B7722A">
        <w:rPr>
          <w:rFonts w:ascii="Times New Roman" w:eastAsia="Times New Roman" w:hAnsi="Times New Roman" w:cs="Times New Roman"/>
          <w:color w:val="000000" w:themeColor="text1"/>
          <w:sz w:val="24"/>
          <w:szCs w:val="24"/>
        </w:rPr>
        <w:t>,</w:t>
      </w:r>
      <w:r w:rsidR="6CF435C0" w:rsidRPr="16B7722A">
        <w:rPr>
          <w:rFonts w:ascii="Times New Roman" w:eastAsia="Times New Roman" w:hAnsi="Times New Roman" w:cs="Times New Roman"/>
          <w:color w:val="000000" w:themeColor="text1"/>
          <w:sz w:val="24"/>
          <w:szCs w:val="24"/>
        </w:rPr>
        <w:t xml:space="preserve"> j</w:t>
      </w:r>
      <w:r w:rsidR="27A6C69F" w:rsidRPr="16B7722A">
        <w:rPr>
          <w:rFonts w:ascii="Times New Roman" w:eastAsia="Times New Roman" w:hAnsi="Times New Roman" w:cs="Times New Roman"/>
          <w:color w:val="000000" w:themeColor="text1"/>
          <w:sz w:val="24"/>
          <w:szCs w:val="24"/>
        </w:rPr>
        <w:t>f.</w:t>
      </w:r>
      <w:r w:rsidR="00AC762A" w:rsidRPr="16B7722A">
        <w:rPr>
          <w:rFonts w:ascii="Times New Roman" w:eastAsia="Times New Roman" w:hAnsi="Times New Roman" w:cs="Times New Roman"/>
          <w:color w:val="000000" w:themeColor="text1"/>
          <w:sz w:val="24"/>
          <w:szCs w:val="24"/>
        </w:rPr>
        <w:t xml:space="preserve"> habitatbekendtgørelsens §</w:t>
      </w:r>
      <w:r w:rsidR="275631D4" w:rsidRPr="16B7722A">
        <w:rPr>
          <w:rFonts w:ascii="Times New Roman" w:eastAsia="Times New Roman" w:hAnsi="Times New Roman" w:cs="Times New Roman"/>
          <w:color w:val="000000" w:themeColor="text1"/>
          <w:sz w:val="24"/>
          <w:szCs w:val="24"/>
        </w:rPr>
        <w:t xml:space="preserve"> </w:t>
      </w:r>
      <w:r w:rsidR="00AC762A" w:rsidRPr="16B7722A">
        <w:rPr>
          <w:rFonts w:ascii="Times New Roman" w:eastAsia="Times New Roman" w:hAnsi="Times New Roman" w:cs="Times New Roman"/>
          <w:color w:val="000000" w:themeColor="text1"/>
          <w:sz w:val="24"/>
          <w:szCs w:val="24"/>
        </w:rPr>
        <w:t>6.</w:t>
      </w:r>
    </w:p>
    <w:p w14:paraId="6C7E1EE3" w14:textId="6399AC6D"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Habitatdirektivets artikel 12-16 indeholder bestemmelser om beskyttelse af visse dyre- og plantearter, som er optaget på direktivets bilag IV (bilag IV-arter).</w:t>
      </w:r>
    </w:p>
    <w:p w14:paraId="1ECE442F" w14:textId="3F964655"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Efter habitatdirektivets artikel 12 skal medlemsstaterne træffe de nødvendige foranstaltninger til at indføre en streng beskyttelsesordning i det naturlige udbredelsesområde for de dyrearter, der er omfattet af bilag IV, litra a), med forbud mod bl.a. forsætlig forstyrrelse af disse arter og beskadigelse eller ødelæggelse af yngle- eller rasteområder. En tilsvarende forpligtelse gælder efter artikel 13, for så vidt angår de plantearter, der er omfattet af bilag IV, litra b), og en tilsvarende beskyttelsesordning gælder efter fuglebeskyttelsesdirektivets artikel fem og ni, for så vidt angår fugle, som i vild tilstand har deres naturlige ophold på medlemsstaternes område i Europa, hvor EU-traktaten finder anvendelse.</w:t>
      </w:r>
    </w:p>
    <w:p w14:paraId="16136118" w14:textId="7433B63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Det følger af habitatdirektivets artikel 16, at hvis der ikke findes nogen anden brugbar løsning, og fravigelse ikke hindrer opretholdelse af den pågældende bestands bevaringsstatus i dens naturlige udbredelsesområde, kan bestemmelserne i artikel 12 og 13 fraviges af hensyn til andre bydende nødvendige hensyn til væsentlige samfundsmæssige interesser.</w:t>
      </w:r>
    </w:p>
    <w:p w14:paraId="5D7DFBF3" w14:textId="0721672F"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Habitatdirektivets artikel 12, stk. 1, artikel 13, stk. 1, og fuglebeskyttelsesdirektivets artikel 5 er gennemført i dansk ret ved en række bestemmelser, herunder det generelle forbud i naturbeskyttelseslovens § 29 a og jagt og vildtforvaltningslovens § 6 a og § 7, samt artsfredningsbekendtgørelsen. Ved dette lovforslag sker der ikke fravigelse af den nævnte lovgivning.</w:t>
      </w:r>
    </w:p>
    <w:p w14:paraId="7AAFC9E3" w14:textId="40D1B8BB" w:rsidR="001E414F" w:rsidRPr="00755AF3"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Der er i forbindelse med miljøkonsekvensvurderingerne konstateret påvirkning af en række bilag IV-arter, hvorfor der er fastsat afværgeforanstaltninger herfor, som er nærmere beskrevet i de bagvedliggende miljøvurderinger. Anlægsmyndigheden udfører afværgeforanstaltninger i henhold til de gennemførte miljøkonsekvensvurderinger ved gennemførelsen af anlægsprojekterne.</w:t>
      </w:r>
    </w:p>
    <w:p w14:paraId="44E0F570" w14:textId="77777777" w:rsidR="001E414F" w:rsidRPr="00B70F81" w:rsidRDefault="001E414F" w:rsidP="005322E4">
      <w:pPr>
        <w:spacing w:line="276" w:lineRule="auto"/>
        <w:rPr>
          <w:rFonts w:ascii="Times New Roman" w:eastAsia="Times New Roman" w:hAnsi="Times New Roman" w:cs="Times New Roman"/>
          <w:color w:val="FF0000"/>
          <w:sz w:val="24"/>
          <w:szCs w:val="24"/>
        </w:rPr>
      </w:pPr>
      <w:r w:rsidRPr="00B70F81">
        <w:rPr>
          <w:rFonts w:ascii="Times New Roman" w:eastAsia="Times New Roman" w:hAnsi="Times New Roman" w:cs="Times New Roman"/>
          <w:color w:val="000000"/>
          <w:sz w:val="24"/>
          <w:szCs w:val="24"/>
        </w:rPr>
        <w:t>Det er for alle bilag IV-arterne i undersøgelseskorridoren for projektet vurderet, at den økologiske funktionalitet er opretholdt i driftsfasen</w:t>
      </w:r>
      <w:r w:rsidRPr="00B70F81">
        <w:rPr>
          <w:rFonts w:ascii="Times New Roman" w:eastAsia="Times New Roman" w:hAnsi="Times New Roman" w:cs="Times New Roman"/>
          <w:color w:val="FF0000"/>
          <w:sz w:val="24"/>
          <w:szCs w:val="24"/>
        </w:rPr>
        <w:t>.</w:t>
      </w:r>
    </w:p>
    <w:p w14:paraId="053499CA" w14:textId="77777777" w:rsidR="001E414F" w:rsidRPr="00B70F81" w:rsidRDefault="001E414F" w:rsidP="005322E4">
      <w:pPr>
        <w:spacing w:line="276" w:lineRule="auto"/>
        <w:rPr>
          <w:rFonts w:ascii="Times New Roman" w:eastAsia="Times New Roman" w:hAnsi="Times New Roman" w:cs="Times New Roman"/>
          <w:color w:val="000000"/>
          <w:sz w:val="24"/>
          <w:szCs w:val="24"/>
        </w:rPr>
      </w:pPr>
    </w:p>
    <w:p w14:paraId="4DFC9487" w14:textId="77777777"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173" w:name="_Toc161386764"/>
      <w:bookmarkStart w:id="174" w:name="_Toc161387146"/>
      <w:r w:rsidRPr="00B70F81">
        <w:rPr>
          <w:rFonts w:ascii="Times New Roman" w:eastAsia="Times New Roman" w:hAnsi="Times New Roman" w:cs="Times New Roman"/>
          <w:b/>
          <w:bCs/>
          <w:sz w:val="24"/>
          <w:szCs w:val="24"/>
        </w:rPr>
        <w:t>10.3 Århus-konventionen</w:t>
      </w:r>
      <w:bookmarkEnd w:id="173"/>
      <w:bookmarkEnd w:id="174"/>
      <w:r w:rsidRPr="00B70F81">
        <w:rPr>
          <w:rFonts w:ascii="Times New Roman" w:eastAsia="Times New Roman" w:hAnsi="Times New Roman" w:cs="Times New Roman"/>
          <w:b/>
          <w:bCs/>
          <w:sz w:val="24"/>
          <w:szCs w:val="24"/>
        </w:rPr>
        <w:t> </w:t>
      </w:r>
    </w:p>
    <w:p w14:paraId="7F7A2AE0" w14:textId="10656BC5"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Lovforslaget lever op til kravene om klage eller domstolsprøvelse i Konvention om adgang til oplysninger, offentlig deltagelse i beslutningsprocesser samt adgang til klage eller domstolsprøvelse på miljøområdet (Århuskonventionen). EU er kontraherende part under Århus-konventionen, og konventionen er derfor også gennemført i EU-retten, jf. herved Europa-Parlamentets og Rådets direktiv 2003/35/EF af 26. maj 2003 om mulighed for offentlig deltagelse i forbindelse med udarbejdelse af visse planer og programmer på </w:t>
      </w:r>
      <w:r w:rsidRPr="00B70F81">
        <w:rPr>
          <w:rFonts w:ascii="Times New Roman" w:eastAsia="Times New Roman" w:hAnsi="Times New Roman" w:cs="Times New Roman"/>
          <w:color w:val="000000"/>
          <w:sz w:val="24"/>
          <w:szCs w:val="24"/>
        </w:rPr>
        <w:lastRenderedPageBreak/>
        <w:t>miljøområdet og om ændring af Rådets direktiv 85/337 /EØF (det tidligere VVM-direktiv) og Rådets direktiv 96/61 /EF af 24. september 1996 om integreret forebyggelse og bekæmpelse af forurening (det tidligere I PPC-direktiv), for så vidt angår offentlig deltagelse og adgang til klage og domstolsprøvelse.</w:t>
      </w:r>
    </w:p>
    <w:p w14:paraId="000842F8" w14:textId="625CFFA8"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Efter Århus-konventionens artikel 9, stk. 2, skal enhver part under konventionen inden for rammerne af dens nationale lovgivning sikre, at medlemmer af den berørte offentlighed, som har tilstrækkelig interesse, har adgang til ved en domstol og/eller et andet ved lov etableret uafhængigt og upartisk organ at få prøvet den materielle og processuelle lovlighed af enhver afgørelse, handling eller undladelse, der er omfattet af bestemmelserne i konventionens artikel 6. Hvad der udgør tilstrækkelig interesse, fastsættes i overensstemmelse med dansk rets almindelige regler og i overensstemmelse med det mål at give den berørte offentlighed vid adgang til domstolsprøvelse inden for rammerne af konventionen. Ikke-statslige organisationer, der arbejder for at fremme miljøbeskyttelse, og som imødekommer alle krav efter national lovgivning, anses for at have tilstrækkelig interesse, jf. også konventionens artikel 2, stk. 5.</w:t>
      </w:r>
    </w:p>
    <w:p w14:paraId="3F217AC6" w14:textId="4924EAA2"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Reglerne om klage og domstolsprøvelse i forhold til miljøvurdering af konkrete projekter (VVM) er gennemført i EU-retten i artikel 11 i VVM-direktivet.</w:t>
      </w:r>
    </w:p>
    <w:p w14:paraId="18D20570" w14:textId="4371C71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Det følger af Århus-konventionens artikel 9, stk. 3, at medlemmer af offentligheden, der opfylder eventuelle kriterier i national ret, skal have adgang til administrative eller retslige procedurer for at anfægte private personers og offentlige myndigheders handlinger eller undladelser, der er i strid med nationale bestemmelser, der vedrører miljøet. Denne forpligtelse, som ikke er gennemført i særskilte EU-regler, anses i relation til nærværende lovforslag også for at være opfyldt ved dansk rets almindelige adgang til at anlægge et civilt søgsmål.</w:t>
      </w:r>
    </w:p>
    <w:p w14:paraId="1CD07587" w14:textId="68441166"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Efter Århus-konventionens artikel 9, stk. 4, skal procedurer omfattet af bestemmelsens stk. 2 og 3 stille tilstrækkelige og effektive retsmidler til rådighed, inklusive foreløbige retsmidler, hvor dette findes passende, der skal være rimelige og retfærdige, betimelige og ikke uoverkommeligt dyre.</w:t>
      </w:r>
    </w:p>
    <w:p w14:paraId="04397B5D" w14:textId="41DE9764"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Processen ved danske domstole forudsættes at leve op til kravene i Århus-konventionen og VVM-direktivet mv. Efter dansk praksis kan enhver, der har retlig interesse efter dansk rets almindelige regler, herunder også organisationer omfattet af Århus-konventionens artikel 2, stk. 5, således bl.a. indbringe spørgsmålet om en lovs forenelighed med EU-retten for de danske domstole. I lyset af EU-Domstolens dom af 13. februar 2014 i sag C-530/11 </w:t>
      </w:r>
      <w:r w:rsidR="460FC8C5" w:rsidRPr="16B7722A">
        <w:rPr>
          <w:rFonts w:ascii="Times New Roman" w:eastAsia="Times New Roman" w:hAnsi="Times New Roman" w:cs="Times New Roman"/>
          <w:color w:val="000000" w:themeColor="text1"/>
          <w:sz w:val="24"/>
          <w:szCs w:val="24"/>
        </w:rPr>
        <w:t>(</w:t>
      </w:r>
      <w:r w:rsidRPr="16B7722A">
        <w:rPr>
          <w:rFonts w:ascii="Times New Roman" w:eastAsia="Times New Roman" w:hAnsi="Times New Roman" w:cs="Times New Roman"/>
          <w:color w:val="000000" w:themeColor="text1"/>
          <w:sz w:val="24"/>
          <w:szCs w:val="24"/>
        </w:rPr>
        <w:t>Kommissionen mod Storbritannien</w:t>
      </w:r>
      <w:r w:rsidR="50E5AFC8" w:rsidRPr="16B7722A">
        <w:rPr>
          <w:rFonts w:ascii="Times New Roman" w:eastAsia="Times New Roman" w:hAnsi="Times New Roman" w:cs="Times New Roman"/>
          <w:color w:val="000000" w:themeColor="text1"/>
          <w:sz w:val="24"/>
          <w:szCs w:val="24"/>
        </w:rPr>
        <w:t>)</w:t>
      </w:r>
      <w:r w:rsidRPr="16B7722A">
        <w:rPr>
          <w:rFonts w:ascii="Times New Roman" w:eastAsia="Times New Roman" w:hAnsi="Times New Roman" w:cs="Times New Roman"/>
          <w:color w:val="000000" w:themeColor="text1"/>
          <w:sz w:val="24"/>
          <w:szCs w:val="24"/>
        </w:rPr>
        <w:t xml:space="preserve"> vil retten ved søgsmål om forhold vedrørende miljøet, der er omfattet af dette lovforslag, skulle påse, at omkostningerne ved sagen ikke er uoverkommeligt høje for de berørte parter. Forpligtelsen påhviler samtlige retsinstanser. </w:t>
      </w:r>
    </w:p>
    <w:p w14:paraId="2C3E3E8E" w14:textId="77777777"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w:t>
      </w:r>
    </w:p>
    <w:p w14:paraId="6AF2A806" w14:textId="77777777"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175" w:name="_Toc161386765"/>
      <w:bookmarkStart w:id="176" w:name="_Toc161387147"/>
      <w:r w:rsidRPr="00B70F81">
        <w:rPr>
          <w:rFonts w:ascii="Times New Roman" w:eastAsia="Times New Roman" w:hAnsi="Times New Roman" w:cs="Times New Roman"/>
          <w:b/>
          <w:bCs/>
          <w:sz w:val="24"/>
          <w:szCs w:val="24"/>
        </w:rPr>
        <w:t>10.4 Vandrammedirektivet og grundvandsdirektivet</w:t>
      </w:r>
      <w:bookmarkEnd w:id="175"/>
      <w:bookmarkEnd w:id="176"/>
      <w:r w:rsidRPr="00B70F81">
        <w:rPr>
          <w:rFonts w:ascii="Times New Roman" w:eastAsia="Times New Roman" w:hAnsi="Times New Roman" w:cs="Times New Roman"/>
          <w:b/>
          <w:bCs/>
          <w:sz w:val="24"/>
          <w:szCs w:val="24"/>
        </w:rPr>
        <w:t>  </w:t>
      </w:r>
    </w:p>
    <w:p w14:paraId="717BC9BA" w14:textId="08252E60"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Det følger bl.a. af vandrammedirektivet, at medlemsstaterne skal forebygge forringelse af tilstanden for alle målsatte overfladevandområder og grundvandsforekomster og beskytte, </w:t>
      </w:r>
      <w:r w:rsidRPr="00B70F81">
        <w:rPr>
          <w:rFonts w:ascii="Times New Roman" w:eastAsia="Times New Roman" w:hAnsi="Times New Roman" w:cs="Times New Roman"/>
          <w:color w:val="000000"/>
          <w:sz w:val="24"/>
          <w:szCs w:val="24"/>
        </w:rPr>
        <w:lastRenderedPageBreak/>
        <w:t>forbedre og restaurere alle overfladevandområder og grundvandsforekomster med henblik på at opnå god økologisk og god kemisk tilstand for overfladevandområder og god kemisk og kvantitativ tilstand for grundvandsforekomster senest 2015. Denne frist kan under visse betingelser forlænges for de enkelte vandforekomster til 2021, henholdsvis 2027. Fristforlængelse og grundlaget herfor skal fremgå af vandområdeplanen.</w:t>
      </w:r>
    </w:p>
    <w:p w14:paraId="7F82485D" w14:textId="47482FEA"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EU-Domstolen har i Weser-dommen (C-461/13) fastslået, at der foreligger en forringelse af den økologiske tilstand af et overfladevandområde, hvis et eller flere kvalitetselementer (f.eks. ålegræs, klorofyl eller bundfauna) falder en klasse - f.eks. fra god til moderat tilstand - selvom det ikke betyder, at hele vandområdet falder en klasse. Hvis vandområdet allerede befinder sig i den laveste klasse (dårlig tilstand), vil enhver yderligere forringelse af dette vandområde udgøre en forringelse i direktivets forstand.</w:t>
      </w:r>
    </w:p>
    <w:p w14:paraId="74A95C1B" w14:textId="7C116060"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EU-Domstolen har i Association France Nature Environnement-dommen (C-525/20) endvidere fastslået, at også en midlertidig kortsigtet forringelse uden langsigtede konsekvenser kan udgøre en forringelse i vandrammedirektivets forstand.</w:t>
      </w:r>
    </w:p>
    <w:p w14:paraId="3A73A4E0" w14:textId="2A65B3EA" w:rsidR="001E414F"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Europa-Parlamentets og Rådets direktiv 2006/118/EF af 12. december 2006 om beskyttelse af grundvandet mod forurening og forringelse (herefter grundvandsdirektivet) fastsætter nærmere bestemmelser med henblik på at opfylde vandrammedirektivets artikel 17 om strategier til forebyggelse og kontrol med forurening af grundvandet. Grundvandsdirektivet supplerer således vandrammedirektivet med mere specifikke kriterier for vurdering af grundvandets kemiske tilstand.  </w:t>
      </w:r>
    </w:p>
    <w:p w14:paraId="5B084A2D" w14:textId="77777777" w:rsidR="00EF3BCE" w:rsidRPr="00EF3BCE" w:rsidRDefault="00EF3BCE" w:rsidP="00EF3BCE">
      <w:pPr>
        <w:rPr>
          <w:rFonts w:ascii="Times New Roman" w:eastAsia="Times New Roman" w:hAnsi="Times New Roman" w:cs="Times New Roman"/>
          <w:color w:val="000000"/>
          <w:sz w:val="24"/>
          <w:szCs w:val="24"/>
        </w:rPr>
      </w:pPr>
      <w:r w:rsidRPr="00EF3BCE">
        <w:rPr>
          <w:rFonts w:ascii="Times New Roman" w:eastAsia="Times New Roman" w:hAnsi="Times New Roman" w:cs="Times New Roman"/>
          <w:color w:val="000000"/>
          <w:sz w:val="24"/>
          <w:szCs w:val="24"/>
        </w:rPr>
        <w:t>Formålet med grundvandsdirektivet er at forebygge og bekæmpe forurening af grundvandet i Den Europæiske Union (EU). Direktivet indeholder procedurer til vurdering af grundvandets kemiske status og foranstaltninger til at reducere niveauet af forurenende stoffer.</w:t>
      </w:r>
    </w:p>
    <w:p w14:paraId="2A5EB8A9" w14:textId="240C854B" w:rsidR="00EF3BCE" w:rsidRPr="00EF3BCE" w:rsidRDefault="00EF3BCE" w:rsidP="00EF3BCE">
      <w:pPr>
        <w:rPr>
          <w:rFonts w:ascii="Times New Roman" w:eastAsia="Times New Roman" w:hAnsi="Times New Roman" w:cs="Times New Roman"/>
          <w:color w:val="000000"/>
          <w:sz w:val="24"/>
          <w:szCs w:val="24"/>
        </w:rPr>
      </w:pPr>
      <w:r w:rsidRPr="00EF3BCE">
        <w:rPr>
          <w:rFonts w:ascii="Times New Roman" w:eastAsia="Times New Roman" w:hAnsi="Times New Roman" w:cs="Times New Roman"/>
          <w:color w:val="000000"/>
          <w:sz w:val="24"/>
          <w:szCs w:val="24"/>
        </w:rPr>
        <w:t>Direktivet har ligeledes fokus på grundvandsforekomsternes indvirkninger på indbyrdes forbindelse med tilknyttede overfladeområder og terrestriske økosystemer, som ligeledes skal beskyttes.</w:t>
      </w:r>
    </w:p>
    <w:p w14:paraId="7D15F0C8" w14:textId="4FF7B97B"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EU-Domstolen har i dommen Land Nordrhein-Westfalen (C-535/18) fastslået, at principperne i afgørelsen C-461/13 om forringelse af tilstanden for overfladevandområder også gælder for grundvandsforekomster.</w:t>
      </w:r>
    </w:p>
    <w:p w14:paraId="531D3BF8" w14:textId="6CB5F82F"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Det skal sikres, at projektet ikke vil medføre varig eller midlertidig forringelse af tilstanden i målsatte vandforekomster eller hindre opfyldelsen af de fastsatte mål for forekomsterne i bekendtgørelse om miljømål for overfladevandområder og grundvandsforekomster.</w:t>
      </w:r>
    </w:p>
    <w:p w14:paraId="361ABAEC" w14:textId="5E55CD73" w:rsidR="0088463B" w:rsidRPr="000A4F81" w:rsidRDefault="001E414F" w:rsidP="00EC2163">
      <w:pPr>
        <w:spacing w:line="276" w:lineRule="auto"/>
        <w:rPr>
          <w:rFonts w:ascii="Times New Roman" w:eastAsia="Times New Roman" w:hAnsi="Times New Roman" w:cs="Times New Roman"/>
          <w:color w:val="000000" w:themeColor="text1"/>
          <w:sz w:val="24"/>
          <w:szCs w:val="24"/>
        </w:rPr>
      </w:pPr>
      <w:r w:rsidRPr="29595C25">
        <w:rPr>
          <w:rFonts w:ascii="Times New Roman" w:eastAsia="Times New Roman" w:hAnsi="Times New Roman" w:cs="Times New Roman"/>
          <w:color w:val="000000" w:themeColor="text1"/>
          <w:sz w:val="24"/>
          <w:szCs w:val="24"/>
        </w:rPr>
        <w:t>Direktivet er bl.a. implementeret i dansk ret ved lov om vandplanlægning, jf. lovbekendtgørelse nr. 126 af 26. januar 2017, med tilhørende bekendtgørelser</w:t>
      </w:r>
      <w:r w:rsidR="00011B7C" w:rsidRPr="00011B7C">
        <w:rPr>
          <w:rFonts w:ascii="Roboto" w:hAnsi="Roboto"/>
          <w:color w:val="2F2F2B"/>
          <w:spacing w:val="2"/>
          <w:bdr w:val="none" w:sz="0" w:space="0" w:color="auto" w:frame="1"/>
          <w:shd w:val="clear" w:color="auto" w:fill="FFFFFF"/>
        </w:rPr>
        <w:t xml:space="preserve"> </w:t>
      </w:r>
      <w:r w:rsidR="00011B7C" w:rsidRPr="00011B7C">
        <w:rPr>
          <w:rFonts w:ascii="Times New Roman" w:eastAsia="Times New Roman" w:hAnsi="Times New Roman" w:cs="Times New Roman"/>
          <w:color w:val="000000" w:themeColor="text1"/>
          <w:sz w:val="24"/>
          <w:szCs w:val="24"/>
        </w:rPr>
        <w:t>Bindende vandplanlægning for </w:t>
      </w:r>
      <w:hyperlink r:id="rId19" w:history="1">
        <w:r w:rsidR="00011B7C" w:rsidRPr="00011B7C">
          <w:rPr>
            <w:rFonts w:ascii="Times New Roman" w:eastAsia="Times New Roman" w:hAnsi="Times New Roman" w:cs="Times New Roman"/>
            <w:color w:val="000000" w:themeColor="text1"/>
            <w:sz w:val="24"/>
            <w:szCs w:val="24"/>
          </w:rPr>
          <w:t>vandrammedirektivets</w:t>
        </w:r>
      </w:hyperlink>
      <w:r w:rsidR="00011B7C" w:rsidRPr="00011B7C">
        <w:rPr>
          <w:rFonts w:ascii="Times New Roman" w:eastAsia="Times New Roman" w:hAnsi="Times New Roman" w:cs="Times New Roman"/>
          <w:color w:val="000000" w:themeColor="text1"/>
          <w:sz w:val="24"/>
          <w:szCs w:val="24"/>
        </w:rPr>
        <w:t> tredje planperiode 2021-2027 er fastsat efter lov om vandplanlægning i bekendtgørelse om miljømål for overfladevandområder og grundvandsforekomster, bekendtgørelse om overvågning af overfladevandets, grundvandets og beskyttede områders tilstand og om naturovervågning af internationale naturbeskyttelsesområder og bekendtgørelse om indsatsprogrammer for vandområdedistrikter.</w:t>
      </w:r>
      <w:r w:rsidR="000A4F81">
        <w:rPr>
          <w:rFonts w:ascii="Times New Roman" w:eastAsia="Times New Roman" w:hAnsi="Times New Roman" w:cs="Times New Roman"/>
          <w:color w:val="000000" w:themeColor="text1"/>
          <w:sz w:val="24"/>
          <w:szCs w:val="24"/>
        </w:rPr>
        <w:t xml:space="preserve"> </w:t>
      </w:r>
      <w:r w:rsidR="0088463B" w:rsidRPr="00EC2163">
        <w:rPr>
          <w:rFonts w:ascii="Times New Roman" w:eastAsia="Times New Roman" w:hAnsi="Times New Roman" w:cs="Times New Roman"/>
          <w:color w:val="000000" w:themeColor="text1"/>
          <w:sz w:val="24"/>
          <w:szCs w:val="24"/>
        </w:rPr>
        <w:t xml:space="preserve">Konkrete miljømål er herved fastlagt ved bekendtgørelse nr. 448 af 11. </w:t>
      </w:r>
      <w:r w:rsidR="0088463B" w:rsidRPr="00EC2163">
        <w:rPr>
          <w:rFonts w:ascii="Times New Roman" w:eastAsia="Times New Roman" w:hAnsi="Times New Roman" w:cs="Times New Roman"/>
          <w:color w:val="000000" w:themeColor="text1"/>
          <w:sz w:val="24"/>
          <w:szCs w:val="24"/>
        </w:rPr>
        <w:lastRenderedPageBreak/>
        <w:t xml:space="preserve">april 2019 om miljømål for overfladevandområder og grundvandsforekomster. Fravigelse kan kun ske inden for rammerne af § 4 i bekendtgørelsen og/eller § 7 i bekendtgørelse nr. 449 af 11. april 2019 om indsatsprogrammer for vandområdedistrikter. Bestemmelserne implementerer vandrammedirektivets artikel 4, stk. 7 omhandlende fravigelser. </w:t>
      </w:r>
    </w:p>
    <w:p w14:paraId="5054BCAD" w14:textId="77777777" w:rsidR="00F3084C" w:rsidRDefault="0088463B" w:rsidP="0088463B">
      <w:pPr>
        <w:rPr>
          <w:rFonts w:ascii="Times New Roman" w:eastAsia="Times New Roman" w:hAnsi="Times New Roman" w:cs="Times New Roman"/>
          <w:color w:val="000000"/>
          <w:sz w:val="24"/>
          <w:szCs w:val="24"/>
        </w:rPr>
      </w:pPr>
      <w:r w:rsidRPr="00EC2163">
        <w:rPr>
          <w:rFonts w:ascii="Times New Roman" w:eastAsia="Times New Roman" w:hAnsi="Times New Roman" w:cs="Times New Roman"/>
          <w:color w:val="000000"/>
          <w:sz w:val="24"/>
          <w:szCs w:val="24"/>
        </w:rPr>
        <w:t>EU-Domstolene har i dommene i C-461/13 og C-535/18 endvidere fastslået, at kompetente myndigheder ikke kan træffe en afgørelse, der indebærer en forringelse af målsatte vandforekomster, medmindre de strenge betingelser i vandrammedirektivets art. 4, stk.7, litra a-d, er opfyldte, og at myndighedens vurdering af, om et projekt m.v. vil indebære en forringelse, skal være gennemført, inden myndigheden kan træffe afgørelse.</w:t>
      </w:r>
    </w:p>
    <w:p w14:paraId="5EB770E3" w14:textId="5BC02122" w:rsidR="004E40EB" w:rsidRDefault="0088463B" w:rsidP="00EC2163">
      <w:pPr>
        <w:rPr>
          <w:rFonts w:ascii="Times New Roman" w:eastAsia="Times New Roman" w:hAnsi="Times New Roman" w:cs="Times New Roman"/>
          <w:color w:val="000000"/>
          <w:sz w:val="24"/>
          <w:szCs w:val="24"/>
        </w:rPr>
      </w:pPr>
      <w:r w:rsidRPr="00EC2163">
        <w:rPr>
          <w:rFonts w:ascii="Times New Roman" w:eastAsia="Times New Roman" w:hAnsi="Times New Roman" w:cs="Times New Roman"/>
          <w:color w:val="000000"/>
          <w:sz w:val="24"/>
          <w:szCs w:val="24"/>
        </w:rPr>
        <w:t>Udgangspunktet fremgår af § 8 i bekendtgørelse om indsatsprogrammer for</w:t>
      </w:r>
      <w:r w:rsidR="00F3084C">
        <w:rPr>
          <w:rFonts w:ascii="Times New Roman" w:eastAsia="Times New Roman" w:hAnsi="Times New Roman" w:cs="Times New Roman"/>
          <w:color w:val="000000"/>
          <w:sz w:val="24"/>
          <w:szCs w:val="24"/>
        </w:rPr>
        <w:t xml:space="preserve"> </w:t>
      </w:r>
      <w:r w:rsidRPr="00EC2163">
        <w:rPr>
          <w:rFonts w:ascii="Times New Roman" w:eastAsia="Times New Roman" w:hAnsi="Times New Roman" w:cs="Times New Roman"/>
          <w:color w:val="000000"/>
          <w:sz w:val="24"/>
          <w:szCs w:val="24"/>
        </w:rPr>
        <w:t>vandområdedistrikter, hvorefter myndigheder ved administration af øvrig lovgivning, herunder også dette lovforslag efter vedtagelse, skal forebygge forringelse af vandområders tilstand og sikre, at opfyldelse af deres miljømål ikke hindres. Fravigelse kan kun ske inden for rammerne af § 4 i bekendtgørelse om miljømål og/eller § 7 i bekendtgørelse om indsatsprogrammer, hvorefter det, under en række skærpede betingelser, kan undlades at gennemføre eventuelle foranstaltninger fastlagt for det konkrete</w:t>
      </w:r>
      <w:r w:rsidR="00F3084C">
        <w:rPr>
          <w:rFonts w:ascii="Times New Roman" w:eastAsia="Times New Roman" w:hAnsi="Times New Roman" w:cs="Times New Roman"/>
          <w:color w:val="000000"/>
          <w:sz w:val="24"/>
          <w:szCs w:val="24"/>
        </w:rPr>
        <w:t xml:space="preserve"> </w:t>
      </w:r>
      <w:r w:rsidRPr="00EC2163">
        <w:rPr>
          <w:rFonts w:ascii="Times New Roman" w:eastAsia="Times New Roman" w:hAnsi="Times New Roman" w:cs="Times New Roman"/>
          <w:color w:val="000000"/>
          <w:sz w:val="24"/>
          <w:szCs w:val="24"/>
        </w:rPr>
        <w:t>vandområde og/eller fravige miljømålet</w:t>
      </w:r>
      <w:r w:rsidR="00F3084C">
        <w:rPr>
          <w:rFonts w:ascii="Times New Roman" w:eastAsia="Times New Roman" w:hAnsi="Times New Roman" w:cs="Times New Roman"/>
          <w:color w:val="000000"/>
          <w:sz w:val="24"/>
          <w:szCs w:val="24"/>
        </w:rPr>
        <w:t xml:space="preserve">. </w:t>
      </w:r>
      <w:r w:rsidRPr="00EC2163">
        <w:rPr>
          <w:rFonts w:ascii="Times New Roman" w:eastAsia="Times New Roman" w:hAnsi="Times New Roman" w:cs="Times New Roman"/>
          <w:color w:val="000000"/>
          <w:sz w:val="24"/>
          <w:szCs w:val="24"/>
        </w:rPr>
        <w:t>Fravigelsen skal skyldes ændringer af et overfladevandområdes fysiske karakteristika eller ændringer i en grundvandsforekomsts niveau,</w:t>
      </w:r>
      <w:r w:rsidR="00A91BA3">
        <w:rPr>
          <w:rFonts w:ascii="Times New Roman" w:eastAsia="Times New Roman" w:hAnsi="Times New Roman" w:cs="Times New Roman"/>
          <w:color w:val="000000"/>
          <w:sz w:val="24"/>
          <w:szCs w:val="24"/>
        </w:rPr>
        <w:t xml:space="preserve"> d</w:t>
      </w:r>
      <w:r w:rsidRPr="00EC2163">
        <w:rPr>
          <w:rFonts w:ascii="Times New Roman" w:eastAsia="Times New Roman" w:hAnsi="Times New Roman" w:cs="Times New Roman"/>
          <w:color w:val="000000"/>
          <w:sz w:val="24"/>
          <w:szCs w:val="24"/>
        </w:rPr>
        <w:t xml:space="preserve">en skadelige indvirkning på vandforekomstens tilstand skal mindskes mest muligt, </w:t>
      </w:r>
      <w:r w:rsidR="00A91BA3">
        <w:rPr>
          <w:rFonts w:ascii="Times New Roman" w:eastAsia="Times New Roman" w:hAnsi="Times New Roman" w:cs="Times New Roman"/>
          <w:color w:val="000000"/>
          <w:sz w:val="24"/>
          <w:szCs w:val="24"/>
        </w:rPr>
        <w:t>æ</w:t>
      </w:r>
      <w:r w:rsidRPr="00EC2163">
        <w:rPr>
          <w:rFonts w:ascii="Times New Roman" w:eastAsia="Times New Roman" w:hAnsi="Times New Roman" w:cs="Times New Roman"/>
          <w:color w:val="000000"/>
          <w:sz w:val="24"/>
          <w:szCs w:val="24"/>
        </w:rPr>
        <w:t>ndringerne skal være begrundet i væsentlige samfundsinteresser, og</w:t>
      </w:r>
      <w:r w:rsidR="00A91BA3">
        <w:rPr>
          <w:rFonts w:ascii="Times New Roman" w:eastAsia="Times New Roman" w:hAnsi="Times New Roman" w:cs="Times New Roman"/>
          <w:color w:val="000000"/>
          <w:sz w:val="24"/>
          <w:szCs w:val="24"/>
        </w:rPr>
        <w:t xml:space="preserve"> d</w:t>
      </w:r>
      <w:r w:rsidRPr="00EC2163">
        <w:rPr>
          <w:rFonts w:ascii="Times New Roman" w:eastAsia="Times New Roman" w:hAnsi="Times New Roman" w:cs="Times New Roman"/>
          <w:color w:val="000000"/>
          <w:sz w:val="24"/>
          <w:szCs w:val="24"/>
        </w:rPr>
        <w:t>er må ikke være alternativer, som er en miljømæssigt væsentlig bedre løsning. Fravigelse kræver Miljøstyrelsens tilladelse.</w:t>
      </w:r>
    </w:p>
    <w:p w14:paraId="56EC41A9" w14:textId="47E039A9"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Det er i miljøkonsekvensrapporten vurderet, at der ikke umiddelbart synes at være nogle væsentlige konflikter vedrørende vandløb, omfattet af vandplanlægningen, på strækningerne. Dette afklares og håndteres i nødvendigt omfang endeligt ved detailprojekteringen. Det sikres, at anlægsprojektet ikke vil medføre varig eller midlertidig forringelse af tilstanden i målsatte vandforekomster eller hindre opfyldelsen af de fastsatte mål for forekomsten i bekendtgørelse om miljømål for overfladevandområder og grundvandsforekomster.</w:t>
      </w:r>
    </w:p>
    <w:p w14:paraId="409FC6B7" w14:textId="77777777" w:rsidR="001E414F" w:rsidRPr="00B70F81" w:rsidRDefault="001E414F" w:rsidP="005322E4">
      <w:pPr>
        <w:spacing w:line="276"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Dele af anlægsprojektet går igennem områder med særlige drikkevandsinteresser. I forbindelse med detailprojekteringen vil der blive udført supplerende undersøgelser med henblik på at dokumentere, at eventuel grundvandssænkning i forbindelse med etablering af projektet ikke påvirker drikkevandsindvindingen eller de berørte grundvandsforekomsters tilstand.</w:t>
      </w:r>
    </w:p>
    <w:p w14:paraId="4C972E8D"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w:t>
      </w:r>
    </w:p>
    <w:p w14:paraId="5EE1A96B" w14:textId="77777777" w:rsidR="001E414F" w:rsidRPr="00B70F81" w:rsidRDefault="001E414F" w:rsidP="005322E4">
      <w:pPr>
        <w:keepNext/>
        <w:keepLines/>
        <w:spacing w:before="40" w:line="276" w:lineRule="auto"/>
        <w:outlineLvl w:val="1"/>
        <w:rPr>
          <w:rFonts w:ascii="Times New Roman" w:eastAsia="Times New Roman" w:hAnsi="Times New Roman" w:cs="Times New Roman"/>
          <w:b/>
          <w:bCs/>
          <w:sz w:val="24"/>
          <w:szCs w:val="24"/>
        </w:rPr>
      </w:pPr>
      <w:bookmarkStart w:id="177" w:name="_Toc161386766"/>
      <w:bookmarkStart w:id="178" w:name="_Toc161387148"/>
      <w:r w:rsidRPr="00B70F81">
        <w:rPr>
          <w:rFonts w:ascii="Times New Roman" w:eastAsia="Times New Roman" w:hAnsi="Times New Roman" w:cs="Times New Roman"/>
          <w:b/>
          <w:bCs/>
          <w:sz w:val="24"/>
          <w:szCs w:val="24"/>
        </w:rPr>
        <w:t>10.5 Havstrategidirektivet</w:t>
      </w:r>
      <w:bookmarkEnd w:id="177"/>
      <w:bookmarkEnd w:id="178"/>
      <w:r w:rsidRPr="00B70F81">
        <w:rPr>
          <w:rFonts w:ascii="Times New Roman" w:eastAsia="Times New Roman" w:hAnsi="Times New Roman" w:cs="Times New Roman"/>
          <w:b/>
          <w:bCs/>
          <w:sz w:val="24"/>
          <w:szCs w:val="24"/>
        </w:rPr>
        <w:t> </w:t>
      </w:r>
    </w:p>
    <w:p w14:paraId="6FA33196" w14:textId="4B4AEAE6"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I henhold til havstrategidirektivet (Europa-Parlamentets og Rådets direktiv 2008/56/EF af 17. juni 2008 om fastlæggelse af en ramme for Fællesskabets havmiljøpolitiske foranstaltninger - EU-tidende 2008 nr. L 164), er Danmark forpligtet til at opnå eller opretholde god miljøtilstand i danske havområder. </w:t>
      </w:r>
    </w:p>
    <w:p w14:paraId="6ABD7D45" w14:textId="1362B6A4" w:rsidR="001E414F" w:rsidRPr="00B70F81" w:rsidRDefault="001E414F" w:rsidP="005322E4">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Direktivet er implementeret ved lov om havstrategi, jf. lovbekendtgørelse nr. </w:t>
      </w:r>
      <w:r w:rsidR="00115AD4" w:rsidRPr="16B7722A">
        <w:rPr>
          <w:rFonts w:ascii="Times New Roman" w:eastAsia="Times New Roman" w:hAnsi="Times New Roman" w:cs="Times New Roman"/>
          <w:color w:val="000000" w:themeColor="text1"/>
          <w:sz w:val="24"/>
          <w:szCs w:val="24"/>
        </w:rPr>
        <w:t>123</w:t>
      </w:r>
      <w:r w:rsidRPr="16B7722A">
        <w:rPr>
          <w:rFonts w:ascii="Times New Roman" w:eastAsia="Times New Roman" w:hAnsi="Times New Roman" w:cs="Times New Roman"/>
          <w:color w:val="000000" w:themeColor="text1"/>
          <w:sz w:val="24"/>
          <w:szCs w:val="24"/>
        </w:rPr>
        <w:t xml:space="preserve"> af </w:t>
      </w:r>
      <w:r w:rsidR="00115AD4" w:rsidRPr="16B7722A">
        <w:rPr>
          <w:rFonts w:ascii="Times New Roman" w:eastAsia="Times New Roman" w:hAnsi="Times New Roman" w:cs="Times New Roman"/>
          <w:color w:val="000000" w:themeColor="text1"/>
          <w:sz w:val="24"/>
          <w:szCs w:val="24"/>
        </w:rPr>
        <w:t>1. februar 2024</w:t>
      </w:r>
      <w:r w:rsidRPr="16B7722A">
        <w:rPr>
          <w:rFonts w:ascii="Times New Roman" w:eastAsia="Times New Roman" w:hAnsi="Times New Roman" w:cs="Times New Roman"/>
          <w:color w:val="000000" w:themeColor="text1"/>
          <w:sz w:val="24"/>
          <w:szCs w:val="24"/>
        </w:rPr>
        <w:t xml:space="preserve"> (herefter havstrategiloven). Havstrategiloven omfatter alle danske farvande herunder havbund og undergrund på søterritoriet og i de eksklusive økonomiske zoner. Havstrategiloven finder imidlertid ikke anvendelse på indre og ydre territoriale farvande, der </w:t>
      </w:r>
      <w:r w:rsidRPr="16B7722A">
        <w:rPr>
          <w:rFonts w:ascii="Times New Roman" w:eastAsia="Times New Roman" w:hAnsi="Times New Roman" w:cs="Times New Roman"/>
          <w:color w:val="000000" w:themeColor="text1"/>
          <w:sz w:val="24"/>
          <w:szCs w:val="24"/>
        </w:rPr>
        <w:lastRenderedPageBreak/>
        <w:t xml:space="preserve">strækker sig ud til én sømil uden for basislinjen, i det omfang disse farvande er omfattet af vandplanlægningen efter lov om vandplanlægning og/eller indsatser, der indgår i en vedtaget Natura 2000-plan efter </w:t>
      </w:r>
      <w:r w:rsidR="6E3E1B79" w:rsidRPr="16B7722A">
        <w:rPr>
          <w:rFonts w:ascii="Times New Roman" w:eastAsia="Times New Roman" w:hAnsi="Times New Roman" w:cs="Times New Roman"/>
          <w:color w:val="000000" w:themeColor="text1"/>
          <w:sz w:val="24"/>
          <w:szCs w:val="24"/>
        </w:rPr>
        <w:t>Miljømålsloven, jf.</w:t>
      </w:r>
      <w:r w:rsidR="2C4EDDCE" w:rsidRPr="16B7722A">
        <w:rPr>
          <w:rFonts w:ascii="Times New Roman" w:eastAsia="Times New Roman" w:hAnsi="Times New Roman" w:cs="Times New Roman"/>
          <w:color w:val="000000" w:themeColor="text1"/>
          <w:sz w:val="24"/>
          <w:szCs w:val="24"/>
        </w:rPr>
        <w:t xml:space="preserve"> </w:t>
      </w:r>
      <w:r w:rsidRPr="16B7722A">
        <w:rPr>
          <w:rFonts w:ascii="Times New Roman" w:eastAsia="Times New Roman" w:hAnsi="Times New Roman" w:cs="Times New Roman"/>
          <w:color w:val="000000" w:themeColor="text1"/>
          <w:sz w:val="24"/>
          <w:szCs w:val="24"/>
        </w:rPr>
        <w:t xml:space="preserve">lovbekendtgørelse nr. </w:t>
      </w:r>
      <w:r w:rsidR="4D11E1C2" w:rsidRPr="16B7722A">
        <w:rPr>
          <w:rFonts w:ascii="Times New Roman" w:eastAsia="Times New Roman" w:hAnsi="Times New Roman" w:cs="Times New Roman"/>
          <w:color w:val="000000" w:themeColor="text1"/>
          <w:sz w:val="24"/>
          <w:szCs w:val="24"/>
        </w:rPr>
        <w:t xml:space="preserve">692 af 26. </w:t>
      </w:r>
      <w:r w:rsidR="3A8952B7" w:rsidRPr="16B7722A">
        <w:rPr>
          <w:rFonts w:ascii="Times New Roman" w:eastAsia="Times New Roman" w:hAnsi="Times New Roman" w:cs="Times New Roman"/>
          <w:color w:val="000000" w:themeColor="text1"/>
          <w:sz w:val="24"/>
          <w:szCs w:val="24"/>
        </w:rPr>
        <w:t>m</w:t>
      </w:r>
      <w:r w:rsidR="4D11E1C2" w:rsidRPr="16B7722A">
        <w:rPr>
          <w:rFonts w:ascii="Times New Roman" w:eastAsia="Times New Roman" w:hAnsi="Times New Roman" w:cs="Times New Roman"/>
          <w:color w:val="000000" w:themeColor="text1"/>
          <w:sz w:val="24"/>
          <w:szCs w:val="24"/>
        </w:rPr>
        <w:t>aj</w:t>
      </w:r>
      <w:r w:rsidR="2C4EDDCE" w:rsidRPr="16B7722A">
        <w:rPr>
          <w:rFonts w:ascii="Times New Roman" w:eastAsia="Times New Roman" w:hAnsi="Times New Roman" w:cs="Times New Roman"/>
          <w:color w:val="000000" w:themeColor="text1"/>
          <w:sz w:val="24"/>
          <w:szCs w:val="24"/>
        </w:rPr>
        <w:t xml:space="preserve"> </w:t>
      </w:r>
      <w:r w:rsidR="3ED09CE7" w:rsidRPr="16B7722A">
        <w:rPr>
          <w:rFonts w:ascii="Times New Roman" w:eastAsia="Times New Roman" w:hAnsi="Times New Roman" w:cs="Times New Roman"/>
          <w:color w:val="000000" w:themeColor="text1"/>
          <w:sz w:val="24"/>
          <w:szCs w:val="24"/>
        </w:rPr>
        <w:t>2023</w:t>
      </w:r>
      <w:r w:rsidRPr="16B7722A">
        <w:rPr>
          <w:rFonts w:ascii="Times New Roman" w:eastAsia="Times New Roman" w:hAnsi="Times New Roman" w:cs="Times New Roman"/>
          <w:color w:val="000000" w:themeColor="text1"/>
          <w:sz w:val="24"/>
          <w:szCs w:val="24"/>
        </w:rPr>
        <w:t xml:space="preserve"> om miljømål mv. for internationale naturbeskyttelsesområder</w:t>
      </w:r>
      <w:r w:rsidR="0C32E212" w:rsidRPr="16B7722A">
        <w:rPr>
          <w:rFonts w:ascii="Times New Roman" w:eastAsia="Times New Roman" w:hAnsi="Times New Roman" w:cs="Times New Roman"/>
          <w:color w:val="000000" w:themeColor="text1"/>
          <w:sz w:val="24"/>
          <w:szCs w:val="24"/>
        </w:rPr>
        <w:t xml:space="preserve"> (Miljømålsloven)</w:t>
      </w:r>
      <w:r w:rsidR="2C4EDDCE" w:rsidRPr="16B7722A">
        <w:rPr>
          <w:rFonts w:ascii="Times New Roman" w:eastAsia="Times New Roman" w:hAnsi="Times New Roman" w:cs="Times New Roman"/>
          <w:color w:val="000000" w:themeColor="text1"/>
          <w:sz w:val="24"/>
          <w:szCs w:val="24"/>
        </w:rPr>
        <w:t>.</w:t>
      </w:r>
    </w:p>
    <w:p w14:paraId="5F5296D5" w14:textId="2453F21C"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Som led i implementeringen af havstrategidirektivet gennemfører regeringen havstrategier over seksårige cyklusser. Havstrategierne indeholder en vurdering af tilstanden i havet og de kumulative effekter fra presfaktorer på havmiljøet. Med havstrategierne fastsættes desuden miljømål samt overvågnings- og indsatsprogrammer.</w:t>
      </w:r>
    </w:p>
    <w:p w14:paraId="7E715DF7" w14:textId="4D0566DA" w:rsidR="001E414F" w:rsidRPr="00B70F81" w:rsidRDefault="001E414F" w:rsidP="005322E4">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Det følger af § 18 i havstrategiloven, at statslige, regionale og kommunale myndigheder ved udøvelse af beføjelser i medfør af lovgivningen er bundet af de miljømål og indsatsprogrammer, der er fastsat i havstrategierne.</w:t>
      </w:r>
    </w:p>
    <w:p w14:paraId="45CECF42" w14:textId="4FECA9BD" w:rsidR="001E414F" w:rsidRPr="00B70F81" w:rsidRDefault="001E414F" w:rsidP="00115AD4">
      <w:pPr>
        <w:spacing w:line="276"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Det er i miljøkonsekvensvurderingen af anlægsprojektet </w:t>
      </w:r>
      <w:r w:rsidR="3943BDA0" w:rsidRPr="16B7722A">
        <w:rPr>
          <w:rFonts w:ascii="Times New Roman" w:eastAsia="Times New Roman" w:hAnsi="Times New Roman" w:cs="Times New Roman"/>
          <w:color w:val="000000" w:themeColor="text1"/>
          <w:sz w:val="24"/>
          <w:szCs w:val="24"/>
        </w:rPr>
        <w:t>i dette lovforslag</w:t>
      </w:r>
      <w:r w:rsidR="2C4EDDCE" w:rsidRPr="16B7722A">
        <w:rPr>
          <w:rFonts w:ascii="Times New Roman" w:eastAsia="Times New Roman" w:hAnsi="Times New Roman" w:cs="Times New Roman"/>
          <w:color w:val="000000" w:themeColor="text1"/>
          <w:sz w:val="24"/>
          <w:szCs w:val="24"/>
        </w:rPr>
        <w:t xml:space="preserve"> </w:t>
      </w:r>
      <w:r w:rsidR="2A083D67" w:rsidRPr="16B7722A">
        <w:rPr>
          <w:rFonts w:ascii="Times New Roman" w:eastAsia="Times New Roman" w:hAnsi="Times New Roman" w:cs="Times New Roman"/>
          <w:color w:val="000000" w:themeColor="text1"/>
          <w:sz w:val="24"/>
          <w:szCs w:val="24"/>
        </w:rPr>
        <w:t>vurderet</w:t>
      </w:r>
      <w:r w:rsidRPr="16B7722A">
        <w:rPr>
          <w:rFonts w:ascii="Times New Roman" w:eastAsia="Times New Roman" w:hAnsi="Times New Roman" w:cs="Times New Roman"/>
          <w:color w:val="000000" w:themeColor="text1"/>
          <w:sz w:val="24"/>
          <w:szCs w:val="24"/>
        </w:rPr>
        <w:t>, at der ikke vil være en væsentlig påvirkning af de direkte recipienter. Deraf følger, at der heller ikke vil være påvirkning af det marine økosystem. </w:t>
      </w:r>
    </w:p>
    <w:p w14:paraId="578BC986" w14:textId="77777777" w:rsidR="00115AD4" w:rsidRPr="00B70F81" w:rsidRDefault="00115AD4" w:rsidP="00115AD4">
      <w:pPr>
        <w:spacing w:line="276" w:lineRule="auto"/>
        <w:rPr>
          <w:rFonts w:ascii="Times New Roman" w:eastAsia="Times New Roman" w:hAnsi="Times New Roman" w:cs="Times New Roman"/>
          <w:color w:val="000000"/>
          <w:sz w:val="24"/>
          <w:szCs w:val="24"/>
        </w:rPr>
      </w:pPr>
    </w:p>
    <w:p w14:paraId="29F1E042" w14:textId="77777777" w:rsidR="001E414F" w:rsidRPr="00B70F81" w:rsidRDefault="001E414F" w:rsidP="005322E4">
      <w:pPr>
        <w:keepNext/>
        <w:keepLines/>
        <w:spacing w:before="240" w:line="276" w:lineRule="auto"/>
        <w:outlineLvl w:val="0"/>
        <w:rPr>
          <w:rFonts w:ascii="Times New Roman" w:eastAsia="Times New Roman" w:hAnsi="Times New Roman" w:cs="Times New Roman"/>
          <w:b/>
          <w:bCs/>
          <w:sz w:val="24"/>
          <w:szCs w:val="24"/>
        </w:rPr>
      </w:pPr>
      <w:bookmarkStart w:id="179" w:name="_Toc161386767"/>
      <w:bookmarkStart w:id="180" w:name="_Toc161387149"/>
      <w:r w:rsidRPr="00B70F81">
        <w:rPr>
          <w:rFonts w:ascii="Times New Roman" w:eastAsia="Times New Roman" w:hAnsi="Times New Roman" w:cs="Times New Roman"/>
          <w:b/>
          <w:bCs/>
          <w:sz w:val="24"/>
          <w:szCs w:val="24"/>
        </w:rPr>
        <w:t>11. Hørte myndigheder og organisationer mv.</w:t>
      </w:r>
      <w:bookmarkEnd w:id="179"/>
      <w:bookmarkEnd w:id="180"/>
      <w:r w:rsidRPr="00B70F81">
        <w:rPr>
          <w:rFonts w:ascii="Times New Roman" w:eastAsia="Times New Roman" w:hAnsi="Times New Roman" w:cs="Times New Roman"/>
          <w:b/>
          <w:bCs/>
          <w:sz w:val="24"/>
          <w:szCs w:val="24"/>
        </w:rPr>
        <w:t> </w:t>
      </w:r>
    </w:p>
    <w:p w14:paraId="71BA8422" w14:textId="7A9A6556" w:rsidR="001E414F" w:rsidRPr="00B70F81" w:rsidRDefault="001E414F" w:rsidP="005322E4">
      <w:pPr>
        <w:spacing w:line="276" w:lineRule="auto"/>
        <w:rPr>
          <w:rFonts w:ascii="Times New Roman" w:eastAsia="Times New Roman" w:hAnsi="Times New Roman" w:cs="Times New Roman"/>
          <w:color w:val="000000"/>
          <w:sz w:val="24"/>
          <w:szCs w:val="24"/>
        </w:rPr>
      </w:pPr>
      <w:r w:rsidRPr="0F42BB6E">
        <w:rPr>
          <w:rFonts w:ascii="Times New Roman" w:eastAsia="Times New Roman" w:hAnsi="Times New Roman" w:cs="Times New Roman"/>
          <w:color w:val="000000" w:themeColor="text1"/>
          <w:sz w:val="24"/>
          <w:szCs w:val="24"/>
        </w:rPr>
        <w:t>Et udkast til lovforslag har i perioden fra den 15. december 2023 til den 15. januar 2024 været sendt i høring hos følgende myndigheder og organisationer mv.:</w:t>
      </w:r>
    </w:p>
    <w:p w14:paraId="188413DB" w14:textId="4B4BF2D2" w:rsidR="001E414F" w:rsidRPr="00B70F81" w:rsidRDefault="009E6964" w:rsidP="005322E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Esbjerg</w:t>
      </w:r>
      <w:r w:rsidR="001E414F" w:rsidRPr="00B70F81">
        <w:rPr>
          <w:rFonts w:ascii="Times New Roman" w:eastAsia="Times New Roman" w:hAnsi="Times New Roman" w:cs="Times New Roman"/>
          <w:color w:val="000000"/>
          <w:sz w:val="24"/>
          <w:szCs w:val="24"/>
        </w:rPr>
        <w:t xml:space="preserve"> Kommune, </w:t>
      </w:r>
      <w:r>
        <w:rPr>
          <w:rFonts w:ascii="Times New Roman" w:eastAsia="Times New Roman" w:hAnsi="Times New Roman" w:cs="Times New Roman"/>
          <w:color w:val="000000"/>
          <w:sz w:val="24"/>
          <w:szCs w:val="24"/>
        </w:rPr>
        <w:t>Va</w:t>
      </w:r>
      <w:r w:rsidR="00171FEA">
        <w:rPr>
          <w:rFonts w:ascii="Times New Roman" w:eastAsia="Times New Roman" w:hAnsi="Times New Roman" w:cs="Times New Roman"/>
          <w:color w:val="000000"/>
          <w:sz w:val="24"/>
          <w:szCs w:val="24"/>
        </w:rPr>
        <w:t>r</w:t>
      </w:r>
      <w:r>
        <w:rPr>
          <w:rFonts w:ascii="Times New Roman" w:eastAsia="Times New Roman" w:hAnsi="Times New Roman" w:cs="Times New Roman"/>
          <w:color w:val="000000"/>
          <w:sz w:val="24"/>
          <w:szCs w:val="24"/>
        </w:rPr>
        <w:t>de</w:t>
      </w:r>
      <w:r w:rsidR="001E414F" w:rsidRPr="00B70F81">
        <w:rPr>
          <w:rFonts w:ascii="Times New Roman" w:eastAsia="Times New Roman" w:hAnsi="Times New Roman" w:cs="Times New Roman"/>
          <w:color w:val="000000"/>
          <w:sz w:val="24"/>
          <w:szCs w:val="24"/>
        </w:rPr>
        <w:t xml:space="preserve"> Kommune, Kommunerne Landsforening (KL), Danske Regioner, Region </w:t>
      </w:r>
      <w:r>
        <w:rPr>
          <w:rFonts w:ascii="Times New Roman" w:eastAsia="Times New Roman" w:hAnsi="Times New Roman" w:cs="Times New Roman"/>
          <w:color w:val="000000"/>
          <w:sz w:val="24"/>
          <w:szCs w:val="24"/>
        </w:rPr>
        <w:t>Syddanmark</w:t>
      </w:r>
      <w:r w:rsidR="001E414F" w:rsidRPr="00B70F81">
        <w:rPr>
          <w:rFonts w:ascii="Times New Roman" w:eastAsia="Times New Roman" w:hAnsi="Times New Roman" w:cs="Times New Roman"/>
          <w:color w:val="000000"/>
          <w:sz w:val="24"/>
          <w:szCs w:val="24"/>
        </w:rPr>
        <w:t xml:space="preserve">, </w:t>
      </w:r>
      <w:r w:rsidR="0082403E">
        <w:rPr>
          <w:rFonts w:ascii="Times New Roman" w:eastAsia="Times New Roman" w:hAnsi="Times New Roman" w:cs="Times New Roman"/>
          <w:color w:val="000000"/>
          <w:sz w:val="24"/>
          <w:szCs w:val="24"/>
        </w:rPr>
        <w:t>Bered</w:t>
      </w:r>
      <w:r w:rsidR="00D61421">
        <w:rPr>
          <w:rFonts w:ascii="Times New Roman" w:eastAsia="Times New Roman" w:hAnsi="Times New Roman" w:cs="Times New Roman"/>
          <w:color w:val="000000"/>
          <w:sz w:val="24"/>
          <w:szCs w:val="24"/>
        </w:rPr>
        <w:t>sk</w:t>
      </w:r>
      <w:r w:rsidR="0082403E">
        <w:rPr>
          <w:rFonts w:ascii="Times New Roman" w:eastAsia="Times New Roman" w:hAnsi="Times New Roman" w:cs="Times New Roman"/>
          <w:color w:val="000000"/>
          <w:sz w:val="24"/>
          <w:szCs w:val="24"/>
        </w:rPr>
        <w:t xml:space="preserve">absstyrelsen </w:t>
      </w:r>
      <w:r w:rsidR="00D61421">
        <w:rPr>
          <w:rFonts w:ascii="Times New Roman" w:eastAsia="Times New Roman" w:hAnsi="Times New Roman" w:cs="Times New Roman"/>
          <w:color w:val="000000"/>
          <w:sz w:val="24"/>
          <w:szCs w:val="24"/>
        </w:rPr>
        <w:t>Sydjylland</w:t>
      </w:r>
      <w:r w:rsidR="001E414F" w:rsidRPr="00B70F81">
        <w:rPr>
          <w:rFonts w:ascii="Times New Roman" w:eastAsia="Times New Roman" w:hAnsi="Times New Roman" w:cs="Times New Roman"/>
          <w:color w:val="000000"/>
          <w:sz w:val="24"/>
          <w:szCs w:val="24"/>
        </w:rPr>
        <w:t>, DSB, Trafikselskaber i Danmark, Arbejderbevægelsens Erhvervsråd, Dansk Byggeri, Dansk Erhverv, Dansk Erhvervsfremme, Dansk Metal, Dansk Transport og Logistik (DTL), DI Transport, Fagligt Fælles Forbund – 3F, FOA, Håndværksrådet, ITD, Landsorganisationen i Danmark (LO), Cyklistforbundet, Danmarks Naturfredningsforening, Dansk Ledningsejerforum, Dansk Ornitologisk Forening, Dansk Vandrelaug, Dansk Vejforening, Danske Havne, Danske Motorcyklister, Det Økologiske Råd, Energinet, FDM, Forbrugerrådet, Friluftsrådet, Kommissarius</w:t>
      </w:r>
      <w:r w:rsidR="00D145FF">
        <w:rPr>
          <w:rFonts w:ascii="Times New Roman" w:eastAsia="Times New Roman" w:hAnsi="Times New Roman" w:cs="Times New Roman"/>
          <w:color w:val="000000"/>
          <w:sz w:val="24"/>
          <w:szCs w:val="24"/>
        </w:rPr>
        <w:t xml:space="preserve"> </w:t>
      </w:r>
      <w:r w:rsidR="00D145FF">
        <w:rPr>
          <w:rFonts w:ascii="Times New Roman" w:eastAsia="Times New Roman" w:hAnsi="Times New Roman" w:cs="Times New Roman"/>
          <w:color w:val="000000" w:themeColor="text1"/>
          <w:sz w:val="24"/>
          <w:szCs w:val="24"/>
        </w:rPr>
        <w:t>ved Statens Ekspropriationer på Øerne</w:t>
      </w:r>
      <w:r w:rsidR="001E414F" w:rsidRPr="00B70F81">
        <w:rPr>
          <w:rFonts w:ascii="Times New Roman" w:eastAsia="Times New Roman" w:hAnsi="Times New Roman" w:cs="Times New Roman"/>
          <w:color w:val="000000"/>
          <w:sz w:val="24"/>
          <w:szCs w:val="24"/>
        </w:rPr>
        <w:t>, NOAH, Rigsrevision, Rådet for Bæredygtig Trafik og Rådet for Sikker Trafik.</w:t>
      </w:r>
    </w:p>
    <w:p w14:paraId="1DFA800B" w14:textId="77777777" w:rsidR="001E414F" w:rsidRPr="00B70F81" w:rsidRDefault="001E414F" w:rsidP="005322E4">
      <w:pPr>
        <w:spacing w:line="276" w:lineRule="auto"/>
        <w:rPr>
          <w:rFonts w:eastAsia="Arial" w:cs="Arial"/>
          <w:color w:val="000000"/>
          <w:sz w:val="19"/>
          <w:szCs w:val="19"/>
        </w:rPr>
      </w:pPr>
      <w:r w:rsidRPr="00B70F81">
        <w:rPr>
          <w:rFonts w:eastAsia="Arial" w:cs="Arial"/>
          <w:color w:val="000000"/>
          <w:sz w:val="19"/>
          <w:szCs w:val="19"/>
        </w:rPr>
        <w:t> </w:t>
      </w:r>
    </w:p>
    <w:p w14:paraId="2E0EE46A" w14:textId="77777777" w:rsidR="001E414F" w:rsidRPr="00B70F81" w:rsidRDefault="001E414F" w:rsidP="005322E4">
      <w:pPr>
        <w:keepNext/>
        <w:keepLines/>
        <w:spacing w:before="240" w:line="276" w:lineRule="auto"/>
        <w:outlineLvl w:val="0"/>
        <w:rPr>
          <w:rFonts w:ascii="Times New Roman" w:eastAsia="Times New Roman" w:hAnsi="Times New Roman" w:cs="Times New Roman"/>
          <w:b/>
          <w:bCs/>
          <w:sz w:val="24"/>
          <w:szCs w:val="24"/>
        </w:rPr>
      </w:pPr>
      <w:bookmarkStart w:id="181" w:name="_Toc161386768"/>
      <w:bookmarkStart w:id="182" w:name="_Toc161387150"/>
      <w:r w:rsidRPr="00B70F81">
        <w:rPr>
          <w:rFonts w:ascii="Times New Roman" w:eastAsia="Times New Roman" w:hAnsi="Times New Roman" w:cs="Times New Roman"/>
          <w:b/>
          <w:bCs/>
          <w:sz w:val="24"/>
          <w:szCs w:val="24"/>
        </w:rPr>
        <w:t>12. Sammenfattende skema</w:t>
      </w:r>
      <w:bookmarkEnd w:id="181"/>
      <w:bookmarkEnd w:id="182"/>
      <w:r w:rsidRPr="00B70F81">
        <w:rPr>
          <w:rFonts w:ascii="Times New Roman" w:eastAsia="Times New Roman" w:hAnsi="Times New Roman" w:cs="Times New Roman"/>
          <w:b/>
          <w:bCs/>
          <w:sz w:val="24"/>
          <w:szCs w:val="24"/>
        </w:rPr>
        <w:t> </w:t>
      </w:r>
    </w:p>
    <w:tbl>
      <w:tblPr>
        <w:tblW w:w="9015" w:type="dxa"/>
        <w:tblInd w:w="28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5"/>
        <w:gridCol w:w="3005"/>
        <w:gridCol w:w="3005"/>
      </w:tblGrid>
      <w:tr w:rsidR="001E414F" w:rsidRPr="00B70F81" w14:paraId="3F4E5D82" w14:textId="77777777">
        <w:trPr>
          <w:trHeight w:val="300"/>
        </w:trPr>
        <w:tc>
          <w:tcPr>
            <w:tcW w:w="3005" w:type="dxa"/>
            <w:tcBorders>
              <w:top w:val="single" w:sz="6" w:space="0" w:color="000000"/>
              <w:left w:val="single" w:sz="6" w:space="0" w:color="000000"/>
              <w:bottom w:val="single" w:sz="6" w:space="0" w:color="000000"/>
              <w:right w:val="single" w:sz="6" w:space="0" w:color="000000"/>
            </w:tcBorders>
          </w:tcPr>
          <w:p w14:paraId="0C5D75C0"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w:t>
            </w:r>
          </w:p>
        </w:tc>
        <w:tc>
          <w:tcPr>
            <w:tcW w:w="3005" w:type="dxa"/>
            <w:tcBorders>
              <w:top w:val="single" w:sz="6" w:space="0" w:color="000000"/>
              <w:left w:val="single" w:sz="6" w:space="0" w:color="000000"/>
              <w:bottom w:val="single" w:sz="6" w:space="0" w:color="000000"/>
              <w:right w:val="single" w:sz="6" w:space="0" w:color="000000"/>
            </w:tcBorders>
          </w:tcPr>
          <w:p w14:paraId="787B05E9"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Positive konsekvenser/mindre udgifter (hvis ja, angiv omfang/Hvis nej, anfør »Ingen«) </w:t>
            </w:r>
          </w:p>
        </w:tc>
        <w:tc>
          <w:tcPr>
            <w:tcW w:w="3005" w:type="dxa"/>
            <w:tcBorders>
              <w:top w:val="single" w:sz="6" w:space="0" w:color="000000"/>
              <w:left w:val="single" w:sz="6" w:space="0" w:color="000000"/>
              <w:bottom w:val="single" w:sz="6" w:space="0" w:color="000000"/>
              <w:right w:val="single" w:sz="6" w:space="0" w:color="000000"/>
            </w:tcBorders>
          </w:tcPr>
          <w:p w14:paraId="229EC092"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Negative konsekvenser/merudgifter (hvis ja, angiv omfang/Hvis nej, anfør »Ingen«) </w:t>
            </w:r>
          </w:p>
        </w:tc>
      </w:tr>
      <w:tr w:rsidR="001E414F" w:rsidRPr="00B70F81" w14:paraId="513FD22D" w14:textId="77777777">
        <w:trPr>
          <w:trHeight w:val="300"/>
        </w:trPr>
        <w:tc>
          <w:tcPr>
            <w:tcW w:w="3005" w:type="dxa"/>
            <w:tcBorders>
              <w:top w:val="single" w:sz="6" w:space="0" w:color="000000"/>
              <w:left w:val="single" w:sz="6" w:space="0" w:color="000000"/>
              <w:bottom w:val="single" w:sz="6" w:space="0" w:color="000000"/>
              <w:right w:val="single" w:sz="6" w:space="0" w:color="000000"/>
            </w:tcBorders>
          </w:tcPr>
          <w:p w14:paraId="3C660E1B"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lastRenderedPageBreak/>
              <w:t>Økonomiske konsekvenser for stat, kommuner og regioner </w:t>
            </w:r>
          </w:p>
        </w:tc>
        <w:tc>
          <w:tcPr>
            <w:tcW w:w="3005" w:type="dxa"/>
            <w:tcBorders>
              <w:top w:val="single" w:sz="6" w:space="0" w:color="000000"/>
              <w:left w:val="single" w:sz="6" w:space="0" w:color="000000"/>
              <w:bottom w:val="single" w:sz="6" w:space="0" w:color="000000"/>
              <w:right w:val="single" w:sz="6" w:space="0" w:color="000000"/>
            </w:tcBorders>
          </w:tcPr>
          <w:p w14:paraId="3237FF65"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Ingen</w:t>
            </w:r>
          </w:p>
          <w:p w14:paraId="294D9A83" w14:textId="77777777" w:rsidR="001E414F" w:rsidRPr="00B70F81" w:rsidRDefault="001E414F" w:rsidP="005322E4">
            <w:pPr>
              <w:spacing w:line="276" w:lineRule="auto"/>
              <w:rPr>
                <w:rFonts w:ascii="Times New Roman" w:eastAsia="Calibri" w:hAnsi="Times New Roman" w:cs="Times New Roman"/>
                <w:sz w:val="24"/>
                <w:szCs w:val="24"/>
              </w:rPr>
            </w:pPr>
          </w:p>
        </w:tc>
        <w:tc>
          <w:tcPr>
            <w:tcW w:w="3005" w:type="dxa"/>
            <w:tcBorders>
              <w:top w:val="single" w:sz="6" w:space="0" w:color="000000"/>
              <w:left w:val="single" w:sz="6" w:space="0" w:color="000000"/>
              <w:bottom w:val="single" w:sz="6" w:space="0" w:color="000000"/>
              <w:right w:val="single" w:sz="6" w:space="0" w:color="000000"/>
            </w:tcBorders>
          </w:tcPr>
          <w:p w14:paraId="212D5EBF"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 xml:space="preserve">Projektet finansieres via finansloven af Transportministeriet. </w:t>
            </w:r>
          </w:p>
          <w:p w14:paraId="64987FFB" w14:textId="77777777" w:rsidR="001E414F" w:rsidRPr="00B70F81" w:rsidRDefault="001E414F" w:rsidP="005322E4">
            <w:pPr>
              <w:spacing w:line="276" w:lineRule="auto"/>
              <w:rPr>
                <w:rFonts w:ascii="Times New Roman" w:eastAsia="Calibri" w:hAnsi="Times New Roman" w:cs="Times New Roman"/>
                <w:sz w:val="24"/>
                <w:szCs w:val="24"/>
              </w:rPr>
            </w:pPr>
          </w:p>
          <w:p w14:paraId="49729BAC"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 xml:space="preserve">Anlægsudgifterne (samlet anlægsbudget i mia. kr. 2023-prisniveau, FL-23 125,86) anslås til 1.724,3 mio. kr. i 2024-2028. </w:t>
            </w:r>
          </w:p>
          <w:p w14:paraId="4CCAE702" w14:textId="77777777" w:rsidR="001E414F" w:rsidRPr="00B70F81" w:rsidRDefault="001E414F" w:rsidP="005322E4">
            <w:pPr>
              <w:spacing w:line="276" w:lineRule="auto"/>
              <w:rPr>
                <w:rFonts w:ascii="Times New Roman" w:eastAsia="Calibri" w:hAnsi="Times New Roman" w:cs="Times New Roman"/>
                <w:sz w:val="24"/>
                <w:szCs w:val="24"/>
              </w:rPr>
            </w:pPr>
          </w:p>
          <w:p w14:paraId="1F0D032F"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Udgifter for Vejdirektoratet til drift og vedligehold af de udbyggede statsveje.</w:t>
            </w:r>
          </w:p>
        </w:tc>
      </w:tr>
      <w:tr w:rsidR="001E414F" w:rsidRPr="00B70F81" w14:paraId="72B07C90" w14:textId="77777777">
        <w:trPr>
          <w:trHeight w:val="300"/>
        </w:trPr>
        <w:tc>
          <w:tcPr>
            <w:tcW w:w="3005" w:type="dxa"/>
            <w:tcBorders>
              <w:top w:val="single" w:sz="6" w:space="0" w:color="000000"/>
              <w:left w:val="single" w:sz="6" w:space="0" w:color="000000"/>
              <w:bottom w:val="single" w:sz="6" w:space="0" w:color="000000"/>
              <w:right w:val="single" w:sz="6" w:space="0" w:color="000000"/>
            </w:tcBorders>
          </w:tcPr>
          <w:p w14:paraId="186EF9B8"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Implementeringskonsekvenser for stat, kommuner og regioner </w:t>
            </w:r>
          </w:p>
        </w:tc>
        <w:tc>
          <w:tcPr>
            <w:tcW w:w="3005" w:type="dxa"/>
            <w:tcBorders>
              <w:top w:val="single" w:sz="6" w:space="0" w:color="000000"/>
              <w:left w:val="single" w:sz="6" w:space="0" w:color="000000"/>
              <w:bottom w:val="single" w:sz="6" w:space="0" w:color="000000"/>
              <w:right w:val="single" w:sz="6" w:space="0" w:color="000000"/>
            </w:tcBorders>
          </w:tcPr>
          <w:p w14:paraId="746EB480"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Ingen</w:t>
            </w:r>
          </w:p>
          <w:p w14:paraId="560F763B" w14:textId="77777777" w:rsidR="001E414F" w:rsidRPr="00B70F81" w:rsidRDefault="001E414F" w:rsidP="005322E4">
            <w:pPr>
              <w:spacing w:line="276" w:lineRule="auto"/>
              <w:rPr>
                <w:rFonts w:ascii="Times New Roman" w:eastAsia="Calibri" w:hAnsi="Times New Roman" w:cs="Times New Roman"/>
                <w:sz w:val="24"/>
                <w:szCs w:val="24"/>
              </w:rPr>
            </w:pPr>
          </w:p>
        </w:tc>
        <w:tc>
          <w:tcPr>
            <w:tcW w:w="3005" w:type="dxa"/>
            <w:tcBorders>
              <w:top w:val="single" w:sz="6" w:space="0" w:color="000000"/>
              <w:left w:val="single" w:sz="6" w:space="0" w:color="000000"/>
              <w:bottom w:val="single" w:sz="6" w:space="0" w:color="000000"/>
              <w:right w:val="single" w:sz="6" w:space="0" w:color="000000"/>
            </w:tcBorders>
          </w:tcPr>
          <w:p w14:paraId="2A378648"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 xml:space="preserve">Begrænset meradministration i anlægsperioden for henholdsvis Transportministeriet og Vejdirektoratet. </w:t>
            </w:r>
          </w:p>
          <w:p w14:paraId="2F27519F" w14:textId="77777777" w:rsidR="001E414F" w:rsidRPr="00B70F81" w:rsidRDefault="001E414F" w:rsidP="005322E4">
            <w:pPr>
              <w:spacing w:line="276" w:lineRule="auto"/>
              <w:rPr>
                <w:rFonts w:ascii="Times New Roman" w:eastAsia="Calibri" w:hAnsi="Times New Roman" w:cs="Times New Roman"/>
                <w:sz w:val="24"/>
                <w:szCs w:val="24"/>
              </w:rPr>
            </w:pPr>
          </w:p>
          <w:p w14:paraId="127315F5"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De berørte kommuner vil i relation til projektet skulle behandle diverse ansøgninger og anmeldelser.</w:t>
            </w:r>
          </w:p>
          <w:p w14:paraId="641E1FA2" w14:textId="77777777" w:rsidR="001E414F" w:rsidRPr="00B70F81" w:rsidRDefault="001E414F" w:rsidP="005322E4">
            <w:pPr>
              <w:spacing w:line="276" w:lineRule="auto"/>
              <w:rPr>
                <w:rFonts w:ascii="Times New Roman" w:eastAsia="Calibri" w:hAnsi="Times New Roman" w:cs="Times New Roman"/>
                <w:sz w:val="24"/>
                <w:szCs w:val="24"/>
              </w:rPr>
            </w:pPr>
          </w:p>
        </w:tc>
      </w:tr>
      <w:tr w:rsidR="001E414F" w:rsidRPr="00B70F81" w14:paraId="5B2AD825" w14:textId="77777777">
        <w:trPr>
          <w:trHeight w:val="300"/>
        </w:trPr>
        <w:tc>
          <w:tcPr>
            <w:tcW w:w="3005" w:type="dxa"/>
            <w:tcBorders>
              <w:top w:val="single" w:sz="6" w:space="0" w:color="000000"/>
              <w:left w:val="single" w:sz="6" w:space="0" w:color="000000"/>
              <w:bottom w:val="single" w:sz="6" w:space="0" w:color="000000"/>
              <w:right w:val="single" w:sz="6" w:space="0" w:color="000000"/>
            </w:tcBorders>
          </w:tcPr>
          <w:p w14:paraId="77A7A409"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Økonomiske konsekvenser for erhvervslivet m.v.</w:t>
            </w:r>
          </w:p>
        </w:tc>
        <w:tc>
          <w:tcPr>
            <w:tcW w:w="3005" w:type="dxa"/>
            <w:tcBorders>
              <w:top w:val="single" w:sz="6" w:space="0" w:color="000000"/>
              <w:left w:val="single" w:sz="6" w:space="0" w:color="000000"/>
              <w:bottom w:val="single" w:sz="6" w:space="0" w:color="000000"/>
              <w:right w:val="single" w:sz="6" w:space="0" w:color="000000"/>
            </w:tcBorders>
          </w:tcPr>
          <w:p w14:paraId="754CD3B2"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 xml:space="preserve">Projektet medfører mindre trængsel og mere pålidelig rejsetid, hvilket medfører positive økonomiske konsekvenser for erhvervslivet. </w:t>
            </w:r>
          </w:p>
          <w:p w14:paraId="1F623932" w14:textId="77777777" w:rsidR="001E414F" w:rsidRPr="00B70F81" w:rsidRDefault="001E414F" w:rsidP="005322E4">
            <w:pPr>
              <w:spacing w:line="276" w:lineRule="auto"/>
              <w:rPr>
                <w:rFonts w:ascii="Times New Roman" w:eastAsia="Calibri" w:hAnsi="Times New Roman" w:cs="Times New Roman"/>
                <w:sz w:val="24"/>
                <w:szCs w:val="24"/>
              </w:rPr>
            </w:pPr>
          </w:p>
          <w:p w14:paraId="20ACEAFA" w14:textId="254B30C9"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 xml:space="preserve">Det fører til flere fordele – både ved transport af varer og bedre adgang til arbejdskraft. </w:t>
            </w:r>
          </w:p>
          <w:p w14:paraId="7080A63A" w14:textId="77777777" w:rsidR="004734ED" w:rsidRPr="00B70F81" w:rsidRDefault="004734ED" w:rsidP="005322E4">
            <w:pPr>
              <w:spacing w:line="276" w:lineRule="auto"/>
              <w:rPr>
                <w:rFonts w:ascii="Times New Roman" w:eastAsia="Calibri" w:hAnsi="Times New Roman" w:cs="Times New Roman"/>
                <w:sz w:val="24"/>
                <w:szCs w:val="24"/>
              </w:rPr>
            </w:pPr>
          </w:p>
          <w:p w14:paraId="24BF30A5"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lastRenderedPageBreak/>
              <w:t>Fordelene kan øge virksomhedernes produktivitet, da deres konkurrenceevne forbedres.</w:t>
            </w:r>
          </w:p>
        </w:tc>
        <w:tc>
          <w:tcPr>
            <w:tcW w:w="3005" w:type="dxa"/>
            <w:tcBorders>
              <w:top w:val="single" w:sz="6" w:space="0" w:color="000000"/>
              <w:left w:val="single" w:sz="6" w:space="0" w:color="000000"/>
              <w:bottom w:val="single" w:sz="6" w:space="0" w:color="000000"/>
              <w:right w:val="single" w:sz="6" w:space="0" w:color="000000"/>
            </w:tcBorders>
          </w:tcPr>
          <w:p w14:paraId="55B9E9C8"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lastRenderedPageBreak/>
              <w:t xml:space="preserve">Der vil under anlægsarbejdet være trafikale gener, men arbejderne bliver tilrettelagt, så de forårsager færrest mulige gener for vejtrafikken. </w:t>
            </w:r>
          </w:p>
          <w:p w14:paraId="584A6E34" w14:textId="769A84D8" w:rsidR="001E414F" w:rsidRPr="00B70F81" w:rsidDel="007652F0" w:rsidRDefault="001E414F" w:rsidP="005322E4">
            <w:pPr>
              <w:spacing w:line="276" w:lineRule="auto"/>
              <w:rPr>
                <w:del w:id="183" w:author="Lene Nøhr Michelsen" w:date="2024-06-20T09:59:00Z"/>
                <w:rFonts w:ascii="Times New Roman" w:eastAsia="Calibri" w:hAnsi="Times New Roman" w:cs="Times New Roman"/>
                <w:sz w:val="24"/>
                <w:szCs w:val="24"/>
              </w:rPr>
            </w:pPr>
          </w:p>
          <w:p w14:paraId="3A72A4D8" w14:textId="3EFE1BD5" w:rsidR="001E414F" w:rsidRPr="00B70F81" w:rsidRDefault="001E414F" w:rsidP="005322E4">
            <w:pPr>
              <w:spacing w:line="276" w:lineRule="auto"/>
              <w:rPr>
                <w:rFonts w:ascii="Times New Roman" w:eastAsia="Calibri" w:hAnsi="Times New Roman" w:cs="Times New Roman"/>
                <w:sz w:val="24"/>
                <w:szCs w:val="24"/>
              </w:rPr>
            </w:pPr>
          </w:p>
        </w:tc>
      </w:tr>
      <w:tr w:rsidR="001E414F" w:rsidRPr="00B70F81" w14:paraId="4DD4695C" w14:textId="77777777">
        <w:trPr>
          <w:trHeight w:val="300"/>
        </w:trPr>
        <w:tc>
          <w:tcPr>
            <w:tcW w:w="3005" w:type="dxa"/>
            <w:tcBorders>
              <w:top w:val="single" w:sz="6" w:space="0" w:color="000000"/>
              <w:left w:val="single" w:sz="6" w:space="0" w:color="000000"/>
              <w:bottom w:val="single" w:sz="6" w:space="0" w:color="000000"/>
              <w:right w:val="single" w:sz="6" w:space="0" w:color="000000"/>
            </w:tcBorders>
          </w:tcPr>
          <w:p w14:paraId="15B2EFF1"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Administrative konsekvenser for erhvervslivet m.v. </w:t>
            </w:r>
          </w:p>
        </w:tc>
        <w:tc>
          <w:tcPr>
            <w:tcW w:w="3005" w:type="dxa"/>
            <w:tcBorders>
              <w:top w:val="single" w:sz="6" w:space="0" w:color="000000"/>
              <w:left w:val="single" w:sz="6" w:space="0" w:color="000000"/>
              <w:bottom w:val="single" w:sz="6" w:space="0" w:color="000000"/>
              <w:right w:val="single" w:sz="6" w:space="0" w:color="000000"/>
            </w:tcBorders>
          </w:tcPr>
          <w:p w14:paraId="0CABA4A1"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Ingen</w:t>
            </w:r>
          </w:p>
          <w:p w14:paraId="2FD7712E" w14:textId="77777777" w:rsidR="001E414F" w:rsidRPr="00B70F81" w:rsidRDefault="001E414F" w:rsidP="005322E4">
            <w:pPr>
              <w:spacing w:line="276" w:lineRule="auto"/>
              <w:rPr>
                <w:rFonts w:ascii="Times New Roman" w:eastAsia="Calibri" w:hAnsi="Times New Roman" w:cs="Times New Roman"/>
                <w:sz w:val="24"/>
                <w:szCs w:val="24"/>
              </w:rPr>
            </w:pPr>
          </w:p>
        </w:tc>
        <w:tc>
          <w:tcPr>
            <w:tcW w:w="3005" w:type="dxa"/>
            <w:tcBorders>
              <w:top w:val="single" w:sz="6" w:space="0" w:color="000000"/>
              <w:left w:val="single" w:sz="6" w:space="0" w:color="000000"/>
              <w:bottom w:val="single" w:sz="6" w:space="0" w:color="000000"/>
              <w:right w:val="single" w:sz="6" w:space="0" w:color="000000"/>
            </w:tcBorders>
          </w:tcPr>
          <w:p w14:paraId="771DD07E"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Mindre konsekvenser i forbindelse med ekspropriationer.</w:t>
            </w:r>
          </w:p>
        </w:tc>
      </w:tr>
      <w:tr w:rsidR="001E414F" w:rsidRPr="00B70F81" w14:paraId="5AB90336" w14:textId="77777777">
        <w:trPr>
          <w:trHeight w:val="300"/>
        </w:trPr>
        <w:tc>
          <w:tcPr>
            <w:tcW w:w="3005" w:type="dxa"/>
            <w:tcBorders>
              <w:top w:val="single" w:sz="6" w:space="0" w:color="000000"/>
              <w:left w:val="single" w:sz="6" w:space="0" w:color="000000"/>
              <w:bottom w:val="single" w:sz="6" w:space="0" w:color="000000"/>
              <w:right w:val="single" w:sz="6" w:space="0" w:color="000000"/>
            </w:tcBorders>
          </w:tcPr>
          <w:p w14:paraId="68DAC45D"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Administrative konsekvenser for borgerne </w:t>
            </w:r>
          </w:p>
        </w:tc>
        <w:tc>
          <w:tcPr>
            <w:tcW w:w="3005" w:type="dxa"/>
            <w:tcBorders>
              <w:top w:val="single" w:sz="6" w:space="0" w:color="000000"/>
              <w:left w:val="single" w:sz="6" w:space="0" w:color="000000"/>
              <w:bottom w:val="single" w:sz="6" w:space="0" w:color="000000"/>
              <w:right w:val="single" w:sz="6" w:space="0" w:color="000000"/>
            </w:tcBorders>
          </w:tcPr>
          <w:p w14:paraId="2BAC0ABD"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Ingen</w:t>
            </w:r>
          </w:p>
          <w:p w14:paraId="0224BE2B" w14:textId="77777777" w:rsidR="001E414F" w:rsidRPr="00B70F81" w:rsidRDefault="001E414F" w:rsidP="005322E4">
            <w:pPr>
              <w:spacing w:line="276" w:lineRule="auto"/>
              <w:rPr>
                <w:rFonts w:ascii="Times New Roman" w:eastAsia="Calibri" w:hAnsi="Times New Roman" w:cs="Times New Roman"/>
                <w:sz w:val="24"/>
                <w:szCs w:val="24"/>
              </w:rPr>
            </w:pPr>
          </w:p>
        </w:tc>
        <w:tc>
          <w:tcPr>
            <w:tcW w:w="3005" w:type="dxa"/>
            <w:tcBorders>
              <w:top w:val="single" w:sz="6" w:space="0" w:color="000000"/>
              <w:left w:val="single" w:sz="6" w:space="0" w:color="000000"/>
              <w:bottom w:val="single" w:sz="6" w:space="0" w:color="000000"/>
              <w:right w:val="single" w:sz="6" w:space="0" w:color="000000"/>
            </w:tcBorders>
          </w:tcPr>
          <w:p w14:paraId="56A0325D"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Mindre konsekvenser i forbindelse med ekspropriationer.</w:t>
            </w:r>
          </w:p>
        </w:tc>
      </w:tr>
      <w:tr w:rsidR="001E414F" w:rsidRPr="00B70F81" w14:paraId="368BBF53" w14:textId="77777777">
        <w:trPr>
          <w:trHeight w:val="300"/>
        </w:trPr>
        <w:tc>
          <w:tcPr>
            <w:tcW w:w="3005" w:type="dxa"/>
            <w:tcBorders>
              <w:top w:val="single" w:sz="6" w:space="0" w:color="000000"/>
              <w:left w:val="single" w:sz="6" w:space="0" w:color="000000"/>
              <w:bottom w:val="single" w:sz="6" w:space="0" w:color="000000"/>
              <w:right w:val="single" w:sz="6" w:space="0" w:color="000000"/>
            </w:tcBorders>
          </w:tcPr>
          <w:p w14:paraId="06BD0EE7"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Klimamæssige konsekvenser </w:t>
            </w:r>
          </w:p>
        </w:tc>
        <w:tc>
          <w:tcPr>
            <w:tcW w:w="3005" w:type="dxa"/>
            <w:tcBorders>
              <w:top w:val="single" w:sz="6" w:space="0" w:color="000000"/>
              <w:left w:val="single" w:sz="6" w:space="0" w:color="000000"/>
              <w:bottom w:val="single" w:sz="6" w:space="0" w:color="000000"/>
              <w:right w:val="single" w:sz="6" w:space="0" w:color="000000"/>
            </w:tcBorders>
          </w:tcPr>
          <w:p w14:paraId="1DF1770E"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Ingen</w:t>
            </w:r>
          </w:p>
        </w:tc>
        <w:tc>
          <w:tcPr>
            <w:tcW w:w="3005" w:type="dxa"/>
            <w:tcBorders>
              <w:top w:val="single" w:sz="6" w:space="0" w:color="000000"/>
              <w:left w:val="single" w:sz="6" w:space="0" w:color="000000"/>
              <w:bottom w:val="single" w:sz="6" w:space="0" w:color="000000"/>
              <w:right w:val="single" w:sz="6" w:space="0" w:color="000000"/>
            </w:tcBorders>
          </w:tcPr>
          <w:p w14:paraId="53712455"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Der forventes en mindre stigning i trafikken som følge af projektet. Det vil betyde en stigning i CO</w:t>
            </w:r>
            <w:r w:rsidRPr="00B70F81">
              <w:rPr>
                <w:rFonts w:ascii="Times New Roman" w:eastAsia="Calibri" w:hAnsi="Times New Roman" w:cs="Times New Roman"/>
                <w:sz w:val="24"/>
                <w:szCs w:val="24"/>
                <w:vertAlign w:val="subscript"/>
              </w:rPr>
              <w:t>2</w:t>
            </w:r>
            <w:r w:rsidRPr="00B70F81">
              <w:rPr>
                <w:rFonts w:ascii="Times New Roman" w:eastAsia="Calibri" w:hAnsi="Times New Roman" w:cs="Times New Roman"/>
                <w:sz w:val="24"/>
                <w:szCs w:val="24"/>
              </w:rPr>
              <w:t>-udslippet fra trafikken.</w:t>
            </w:r>
          </w:p>
        </w:tc>
      </w:tr>
      <w:tr w:rsidR="001E414F" w:rsidRPr="00B70F81" w14:paraId="6BD21163" w14:textId="77777777">
        <w:trPr>
          <w:trHeight w:val="300"/>
        </w:trPr>
        <w:tc>
          <w:tcPr>
            <w:tcW w:w="3005" w:type="dxa"/>
            <w:tcBorders>
              <w:top w:val="single" w:sz="6" w:space="0" w:color="000000"/>
              <w:left w:val="single" w:sz="6" w:space="0" w:color="000000"/>
              <w:bottom w:val="single" w:sz="18" w:space="0" w:color="auto"/>
              <w:right w:val="single" w:sz="6" w:space="0" w:color="000000"/>
            </w:tcBorders>
          </w:tcPr>
          <w:p w14:paraId="2A37A2F4"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Miljø- og naturmæssige konsekvenser </w:t>
            </w:r>
          </w:p>
        </w:tc>
        <w:tc>
          <w:tcPr>
            <w:tcW w:w="3005" w:type="dxa"/>
            <w:tcBorders>
              <w:top w:val="single" w:sz="6" w:space="0" w:color="000000"/>
              <w:left w:val="single" w:sz="6" w:space="0" w:color="000000"/>
              <w:bottom w:val="single" w:sz="18" w:space="0" w:color="auto"/>
              <w:right w:val="single" w:sz="6" w:space="0" w:color="000000"/>
            </w:tcBorders>
          </w:tcPr>
          <w:p w14:paraId="33732F47"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Færre støjbelastede boliger ved etablering af den planlagte støjafskærmning.</w:t>
            </w:r>
          </w:p>
        </w:tc>
        <w:tc>
          <w:tcPr>
            <w:tcW w:w="3005" w:type="dxa"/>
            <w:tcBorders>
              <w:top w:val="single" w:sz="6" w:space="0" w:color="000000"/>
              <w:left w:val="single" w:sz="6" w:space="0" w:color="000000"/>
              <w:bottom w:val="single" w:sz="18" w:space="0" w:color="auto"/>
              <w:right w:val="single" w:sz="6" w:space="0" w:color="000000"/>
            </w:tcBorders>
          </w:tcPr>
          <w:p w14:paraId="64E978F4"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Inddragelse af beskyttet natur og rekreative områder i anlægsperioden, samt forstyrrelse af befolkning ved jordkørsel, ramning af spunsvægge og andet anlægsarbejde.</w:t>
            </w:r>
          </w:p>
        </w:tc>
      </w:tr>
      <w:tr w:rsidR="001E414F" w:rsidRPr="00B70F81" w14:paraId="62ED984C" w14:textId="77777777">
        <w:trPr>
          <w:trHeight w:val="300"/>
        </w:trPr>
        <w:tc>
          <w:tcPr>
            <w:tcW w:w="3005" w:type="dxa"/>
            <w:tcBorders>
              <w:top w:val="single" w:sz="18" w:space="0" w:color="auto"/>
              <w:left w:val="single" w:sz="6" w:space="0" w:color="000000"/>
              <w:bottom w:val="single" w:sz="6" w:space="0" w:color="auto"/>
              <w:right w:val="single" w:sz="6" w:space="0" w:color="000000"/>
            </w:tcBorders>
          </w:tcPr>
          <w:p w14:paraId="74F2009E"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Forholdet til EU-retten </w:t>
            </w:r>
          </w:p>
        </w:tc>
        <w:tc>
          <w:tcPr>
            <w:tcW w:w="6010" w:type="dxa"/>
            <w:gridSpan w:val="2"/>
            <w:tcBorders>
              <w:top w:val="single" w:sz="18" w:space="0" w:color="auto"/>
              <w:left w:val="single" w:sz="6" w:space="0" w:color="000000"/>
              <w:bottom w:val="single" w:sz="6" w:space="0" w:color="auto"/>
              <w:right w:val="single" w:sz="6" w:space="0" w:color="000000"/>
            </w:tcBorders>
          </w:tcPr>
          <w:p w14:paraId="030E9EC5" w14:textId="77777777" w:rsidR="001E414F" w:rsidRPr="00B70F81" w:rsidRDefault="001E414F" w:rsidP="005322E4">
            <w:pPr>
              <w:spacing w:line="276"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Projektet er omfattet af reglerne om vurdering af indvirkningerne på miljøet og om inddragelse af offentligheden, der følger af Europa-Parlamentets og Rådets direktiv 2011/92/EU af 13. december 2011 om vurdering af visse offentlige og private projekters indvirkning på miljøet (VVM-direktivet) som ændret ved Europa-Parlamentets og Rådets direktiv 2014/52/EU af 16. april 2014 om ændring af direktiv 2011/92/EU. Det er vurderet, at projektet gennemføres inden for rammerne af VVM-direktivet. På baggrund af miljøkonsekvensvurderingen er det vurderingen, at gennemførslen af projektet kan ske inden for rammerne af habitatdirektivet og fuglebeskyttelsesdirektivet.</w:t>
            </w:r>
          </w:p>
        </w:tc>
      </w:tr>
      <w:tr w:rsidR="001E414F" w:rsidRPr="00B70F81" w14:paraId="4CB9B808" w14:textId="77777777">
        <w:trPr>
          <w:trHeight w:val="300"/>
        </w:trPr>
        <w:tc>
          <w:tcPr>
            <w:tcW w:w="3005" w:type="dxa"/>
            <w:tcBorders>
              <w:top w:val="single" w:sz="6" w:space="0" w:color="auto"/>
              <w:left w:val="single" w:sz="6" w:space="0" w:color="000000"/>
              <w:bottom w:val="single" w:sz="6" w:space="0" w:color="000000"/>
              <w:right w:val="single" w:sz="6" w:space="0" w:color="000000"/>
            </w:tcBorders>
          </w:tcPr>
          <w:p w14:paraId="4FF8864F" w14:textId="77777777" w:rsidR="001E414F" w:rsidRPr="00B70F81" w:rsidRDefault="001E414F" w:rsidP="005322E4">
            <w:pPr>
              <w:spacing w:line="276"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Er i strid med de fem principper for implementering af erhvervsrettet EU-regulering (der i relevant omfang også </w:t>
            </w:r>
            <w:r w:rsidRPr="00B70F81">
              <w:rPr>
                <w:rFonts w:ascii="Times New Roman" w:eastAsia="Times New Roman" w:hAnsi="Times New Roman" w:cs="Times New Roman"/>
                <w:sz w:val="24"/>
                <w:szCs w:val="24"/>
              </w:rPr>
              <w:lastRenderedPageBreak/>
              <w:t>gælder implementering af ikke-erhvervsrettet EU-regulering) (sæt X) </w:t>
            </w:r>
          </w:p>
        </w:tc>
        <w:tc>
          <w:tcPr>
            <w:tcW w:w="3005" w:type="dxa"/>
            <w:tcBorders>
              <w:top w:val="single" w:sz="6" w:space="0" w:color="auto"/>
              <w:left w:val="single" w:sz="6" w:space="0" w:color="000000"/>
              <w:bottom w:val="single" w:sz="6" w:space="0" w:color="000000"/>
              <w:right w:val="single" w:sz="6" w:space="0" w:color="000000"/>
            </w:tcBorders>
          </w:tcPr>
          <w:p w14:paraId="0C45685B" w14:textId="77777777" w:rsidR="001E414F" w:rsidRPr="00B70F81" w:rsidRDefault="001E414F" w:rsidP="005322E4">
            <w:pPr>
              <w:spacing w:line="276" w:lineRule="auto"/>
              <w:jc w:val="center"/>
              <w:rPr>
                <w:rFonts w:ascii="Calibri" w:eastAsia="Calibri" w:hAnsi="Calibri" w:cs="Times New Roman"/>
              </w:rPr>
            </w:pPr>
          </w:p>
          <w:p w14:paraId="5DC134DD" w14:textId="77777777" w:rsidR="001E414F" w:rsidRPr="00B70F81" w:rsidRDefault="001E414F" w:rsidP="005322E4">
            <w:pPr>
              <w:spacing w:line="276" w:lineRule="auto"/>
              <w:jc w:val="center"/>
              <w:rPr>
                <w:rFonts w:ascii="Calibri" w:eastAsia="Calibri" w:hAnsi="Calibri" w:cs="Times New Roman"/>
              </w:rPr>
            </w:pPr>
            <w:r w:rsidRPr="00B70F81">
              <w:rPr>
                <w:rFonts w:ascii="Times New Roman" w:eastAsia="Calibri" w:hAnsi="Times New Roman" w:cs="Times New Roman"/>
              </w:rPr>
              <w:t>Ja</w:t>
            </w:r>
          </w:p>
        </w:tc>
        <w:tc>
          <w:tcPr>
            <w:tcW w:w="3005" w:type="dxa"/>
            <w:tcBorders>
              <w:top w:val="single" w:sz="6" w:space="0" w:color="auto"/>
              <w:left w:val="single" w:sz="6" w:space="0" w:color="000000"/>
              <w:bottom w:val="single" w:sz="6" w:space="0" w:color="000000"/>
              <w:right w:val="single" w:sz="6" w:space="0" w:color="000000"/>
            </w:tcBorders>
          </w:tcPr>
          <w:p w14:paraId="5815D8E7" w14:textId="77777777" w:rsidR="001E414F" w:rsidRPr="00B70F81" w:rsidRDefault="001E414F" w:rsidP="005322E4">
            <w:pPr>
              <w:spacing w:line="276" w:lineRule="auto"/>
              <w:jc w:val="center"/>
              <w:rPr>
                <w:rFonts w:ascii="Calibri" w:eastAsia="Calibri" w:hAnsi="Calibri" w:cs="Times New Roman"/>
              </w:rPr>
            </w:pPr>
          </w:p>
          <w:p w14:paraId="592EEEDB" w14:textId="77777777" w:rsidR="001E414F" w:rsidRPr="00B70F81" w:rsidRDefault="001E414F" w:rsidP="005322E4">
            <w:pPr>
              <w:spacing w:line="276" w:lineRule="auto"/>
              <w:jc w:val="center"/>
              <w:rPr>
                <w:rFonts w:ascii="Times New Roman" w:eastAsia="Calibri" w:hAnsi="Times New Roman" w:cs="Times New Roman"/>
              </w:rPr>
            </w:pPr>
            <w:r w:rsidRPr="00B70F81">
              <w:rPr>
                <w:rFonts w:ascii="Times New Roman" w:eastAsia="Calibri" w:hAnsi="Times New Roman" w:cs="Times New Roman"/>
              </w:rPr>
              <w:t>Nej</w:t>
            </w:r>
          </w:p>
          <w:p w14:paraId="788E38B2" w14:textId="77777777" w:rsidR="001E414F" w:rsidRPr="00B70F81" w:rsidRDefault="001E414F" w:rsidP="005322E4">
            <w:pPr>
              <w:spacing w:line="276" w:lineRule="auto"/>
              <w:jc w:val="center"/>
              <w:rPr>
                <w:rFonts w:ascii="Times New Roman" w:eastAsia="Calibri" w:hAnsi="Times New Roman" w:cs="Times New Roman"/>
              </w:rPr>
            </w:pPr>
          </w:p>
          <w:p w14:paraId="03220F83" w14:textId="77777777" w:rsidR="001E414F" w:rsidRPr="00B70F81" w:rsidRDefault="001E414F" w:rsidP="005322E4">
            <w:pPr>
              <w:spacing w:line="276" w:lineRule="auto"/>
              <w:jc w:val="center"/>
              <w:rPr>
                <w:rFonts w:ascii="Times New Roman" w:eastAsia="Calibri" w:hAnsi="Times New Roman" w:cs="Times New Roman"/>
              </w:rPr>
            </w:pPr>
            <w:r w:rsidRPr="00B70F81">
              <w:rPr>
                <w:rFonts w:ascii="Times New Roman" w:eastAsia="Calibri" w:hAnsi="Times New Roman" w:cs="Times New Roman"/>
              </w:rPr>
              <w:lastRenderedPageBreak/>
              <w:t>X</w:t>
            </w:r>
          </w:p>
        </w:tc>
      </w:tr>
    </w:tbl>
    <w:p w14:paraId="0BD5E187"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lastRenderedPageBreak/>
        <w:t> </w:t>
      </w:r>
    </w:p>
    <w:p w14:paraId="2739C1A0" w14:textId="77777777" w:rsidR="001E414F" w:rsidRPr="00B70F81" w:rsidRDefault="001E414F" w:rsidP="005322E4">
      <w:pPr>
        <w:spacing w:line="276"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w:t>
      </w:r>
    </w:p>
    <w:p w14:paraId="6DC5D8D6" w14:textId="77777777" w:rsidR="001E414F" w:rsidRPr="00B70F81" w:rsidRDefault="001E414F" w:rsidP="005322E4">
      <w:pPr>
        <w:spacing w:line="276" w:lineRule="auto"/>
        <w:rPr>
          <w:rFonts w:ascii="Calibri" w:eastAsia="Calibri" w:hAnsi="Calibri" w:cs="Times New Roman"/>
        </w:rPr>
      </w:pPr>
    </w:p>
    <w:p w14:paraId="5A1C6F0B" w14:textId="77777777" w:rsidR="001E414F" w:rsidRPr="00B70F81" w:rsidRDefault="001E414F" w:rsidP="005322E4">
      <w:pPr>
        <w:spacing w:line="276" w:lineRule="auto"/>
        <w:rPr>
          <w:rFonts w:ascii="Calibri" w:eastAsia="Calibri" w:hAnsi="Calibri" w:cs="Times New Roman"/>
        </w:rPr>
      </w:pPr>
    </w:p>
    <w:p w14:paraId="0FDCE904" w14:textId="77777777" w:rsidR="001E414F" w:rsidRPr="00B70F81" w:rsidRDefault="001E414F" w:rsidP="005322E4">
      <w:pPr>
        <w:spacing w:line="276" w:lineRule="auto"/>
        <w:rPr>
          <w:rFonts w:ascii="Calibri" w:eastAsia="Calibri" w:hAnsi="Calibri" w:cs="Times New Roman"/>
        </w:rPr>
      </w:pPr>
    </w:p>
    <w:p w14:paraId="28E40723" w14:textId="77777777" w:rsidR="001E414F" w:rsidRPr="00B70F81" w:rsidRDefault="001E414F" w:rsidP="005322E4">
      <w:pPr>
        <w:spacing w:line="276" w:lineRule="auto"/>
        <w:rPr>
          <w:rFonts w:ascii="Calibri" w:eastAsia="Calibri" w:hAnsi="Calibri" w:cs="Times New Roman"/>
        </w:rPr>
      </w:pPr>
    </w:p>
    <w:p w14:paraId="4EF28488" w14:textId="77777777" w:rsidR="001E414F" w:rsidRPr="00B70F81" w:rsidRDefault="001E414F" w:rsidP="005322E4">
      <w:pPr>
        <w:spacing w:line="276" w:lineRule="auto"/>
        <w:jc w:val="center"/>
        <w:rPr>
          <w:rFonts w:ascii="Times New Roman" w:eastAsia="Times New Roman" w:hAnsi="Times New Roman" w:cs="Times New Roman"/>
          <w:i/>
          <w:iCs/>
          <w:sz w:val="24"/>
          <w:szCs w:val="24"/>
        </w:rPr>
      </w:pPr>
    </w:p>
    <w:p w14:paraId="662714F1" w14:textId="77777777" w:rsidR="00755AF3" w:rsidRDefault="00755AF3">
      <w:pP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br w:type="page"/>
      </w:r>
    </w:p>
    <w:p w14:paraId="48D345CC" w14:textId="102E956C" w:rsidR="001E414F" w:rsidRPr="00B70F81" w:rsidRDefault="001E414F" w:rsidP="005322E4">
      <w:pPr>
        <w:spacing w:line="276"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lastRenderedPageBreak/>
        <w:t>Bemærkninger til lovforslagets enkelte bestemmelser</w:t>
      </w:r>
    </w:p>
    <w:p w14:paraId="6C298EA1" w14:textId="77777777" w:rsidR="001E414F" w:rsidRPr="00B70F81" w:rsidRDefault="001E414F" w:rsidP="005322E4">
      <w:pPr>
        <w:spacing w:line="276" w:lineRule="auto"/>
        <w:jc w:val="center"/>
        <w:rPr>
          <w:rFonts w:ascii="Times New Roman" w:eastAsia="Times New Roman" w:hAnsi="Times New Roman" w:cs="Times New Roman"/>
          <w:i/>
          <w:iCs/>
          <w:sz w:val="24"/>
          <w:szCs w:val="24"/>
        </w:rPr>
      </w:pPr>
    </w:p>
    <w:p w14:paraId="78F5567E"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p>
    <w:p w14:paraId="770407B2"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Til § 1</w:t>
      </w:r>
    </w:p>
    <w:p w14:paraId="70A83577"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 xml:space="preserve"> </w:t>
      </w:r>
    </w:p>
    <w:p w14:paraId="36FEF3A0" w14:textId="31B7FD88"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Calibri" w:hAnsi="Times New Roman" w:cs="Times New Roman"/>
          <w:sz w:val="24"/>
          <w:szCs w:val="24"/>
        </w:rPr>
        <w:t xml:space="preserve">Det foreslås i </w:t>
      </w:r>
      <w:r w:rsidRPr="00B70F81">
        <w:rPr>
          <w:rFonts w:ascii="Times New Roman" w:eastAsia="Calibri" w:hAnsi="Times New Roman" w:cs="Times New Roman"/>
          <w:i/>
          <w:sz w:val="24"/>
          <w:szCs w:val="24"/>
        </w:rPr>
        <w:t xml:space="preserve">§ 1, </w:t>
      </w:r>
      <w:r w:rsidRPr="00B70F81">
        <w:rPr>
          <w:rFonts w:ascii="Times New Roman" w:eastAsia="Calibri" w:hAnsi="Times New Roman" w:cs="Times New Roman"/>
          <w:sz w:val="24"/>
          <w:szCs w:val="24"/>
        </w:rPr>
        <w:t xml:space="preserve">at </w:t>
      </w:r>
      <w:r w:rsidRPr="00B70F81">
        <w:rPr>
          <w:rFonts w:ascii="Times New Roman" w:eastAsia="Times New Roman" w:hAnsi="Times New Roman" w:cs="Times New Roman"/>
          <w:sz w:val="24"/>
          <w:szCs w:val="24"/>
        </w:rPr>
        <w:t xml:space="preserve">transportministeren bemyndiges til at udbygge </w:t>
      </w:r>
      <w:r w:rsidR="00B50236">
        <w:rPr>
          <w:rFonts w:ascii="Times New Roman" w:eastAsia="Times New Roman" w:hAnsi="Times New Roman" w:cs="Times New Roman"/>
          <w:sz w:val="24"/>
          <w:szCs w:val="24"/>
        </w:rPr>
        <w:t>Rute 11 mellem Korskro og Varde</w:t>
      </w:r>
      <w:r w:rsidRPr="00B70F81">
        <w:rPr>
          <w:rFonts w:ascii="Times New Roman" w:eastAsia="Times New Roman" w:hAnsi="Times New Roman" w:cs="Times New Roman"/>
          <w:sz w:val="24"/>
          <w:szCs w:val="24"/>
        </w:rPr>
        <w:t>, jf. bilag 1.</w:t>
      </w:r>
    </w:p>
    <w:p w14:paraId="205C18DD" w14:textId="6A2D88D3"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Kort over anlægsprojektet kan ses i bilag 1 til loven. </w:t>
      </w:r>
    </w:p>
    <w:p w14:paraId="1A7C1A3B" w14:textId="7F1B289F" w:rsidR="00105D71" w:rsidRPr="00B70F81" w:rsidRDefault="4755D9D2" w:rsidP="00105D71">
      <w:pPr>
        <w:spacing w:line="300" w:lineRule="auto"/>
        <w:rPr>
          <w:rFonts w:ascii="Times New Roman" w:eastAsia="Times New Roman" w:hAnsi="Times New Roman" w:cs="Times New Roman"/>
          <w:sz w:val="24"/>
          <w:szCs w:val="24"/>
        </w:rPr>
      </w:pPr>
      <w:r w:rsidRPr="16B7722A">
        <w:rPr>
          <w:rFonts w:ascii="Times New Roman" w:eastAsia="Times New Roman" w:hAnsi="Times New Roman" w:cs="Times New Roman"/>
          <w:sz w:val="24"/>
          <w:szCs w:val="24"/>
        </w:rPr>
        <w:t>Bestemmelsen</w:t>
      </w:r>
      <w:r w:rsidR="00105D71" w:rsidRPr="00B70F81">
        <w:rPr>
          <w:rFonts w:ascii="Times New Roman" w:eastAsia="Times New Roman" w:hAnsi="Times New Roman" w:cs="Times New Roman"/>
          <w:sz w:val="24"/>
          <w:szCs w:val="24"/>
        </w:rPr>
        <w:t xml:space="preserve"> vil </w:t>
      </w:r>
      <w:r w:rsidR="565AAD8F" w:rsidRPr="16B7722A">
        <w:rPr>
          <w:rFonts w:ascii="Times New Roman" w:eastAsia="Times New Roman" w:hAnsi="Times New Roman" w:cs="Times New Roman"/>
          <w:sz w:val="24"/>
          <w:szCs w:val="24"/>
        </w:rPr>
        <w:t>medføre</w:t>
      </w:r>
      <w:r w:rsidR="00105D71" w:rsidRPr="00B70F81">
        <w:rPr>
          <w:rFonts w:ascii="Times New Roman" w:eastAsia="Times New Roman" w:hAnsi="Times New Roman" w:cs="Times New Roman"/>
          <w:sz w:val="24"/>
          <w:szCs w:val="24"/>
        </w:rPr>
        <w:t xml:space="preserve">, at transportministeren vil være bemyndiget til at foretage udbygningen af </w:t>
      </w:r>
      <w:r w:rsidR="00A45436">
        <w:rPr>
          <w:rFonts w:ascii="Times New Roman" w:eastAsia="Times New Roman" w:hAnsi="Times New Roman" w:cs="Times New Roman"/>
          <w:sz w:val="24"/>
          <w:szCs w:val="24"/>
        </w:rPr>
        <w:t>Rute 11 mellem Korskro og Varde</w:t>
      </w:r>
      <w:r w:rsidR="00105D71" w:rsidRPr="00B70F81">
        <w:rPr>
          <w:rFonts w:ascii="Times New Roman" w:eastAsia="Times New Roman" w:hAnsi="Times New Roman" w:cs="Times New Roman"/>
          <w:sz w:val="24"/>
          <w:szCs w:val="24"/>
        </w:rPr>
        <w:t xml:space="preserve">, som foruden udbygning af </w:t>
      </w:r>
      <w:r w:rsidR="00541C26" w:rsidRPr="00532A31">
        <w:rPr>
          <w:rFonts w:ascii="Times New Roman" w:eastAsia="Times New Roman" w:hAnsi="Times New Roman" w:cs="Times New Roman"/>
          <w:sz w:val="24"/>
          <w:szCs w:val="24"/>
        </w:rPr>
        <w:t xml:space="preserve">vejen </w:t>
      </w:r>
      <w:r w:rsidR="351C108B" w:rsidRPr="7E068E71">
        <w:rPr>
          <w:rFonts w:ascii="Times New Roman" w:eastAsia="Times New Roman" w:hAnsi="Times New Roman" w:cs="Times New Roman"/>
          <w:sz w:val="24"/>
          <w:szCs w:val="24"/>
        </w:rPr>
        <w:t xml:space="preserve">med et ekstra spor på størstedelen af </w:t>
      </w:r>
      <w:r w:rsidR="00541C26" w:rsidRPr="00532A31">
        <w:rPr>
          <w:rFonts w:ascii="Times New Roman" w:eastAsia="Times New Roman" w:hAnsi="Times New Roman" w:cs="Times New Roman"/>
          <w:sz w:val="24"/>
          <w:szCs w:val="24"/>
        </w:rPr>
        <w:t>strækningen</w:t>
      </w:r>
      <w:r w:rsidR="00105D71" w:rsidRPr="00B70F81">
        <w:rPr>
          <w:rFonts w:ascii="Times New Roman" w:eastAsia="Times New Roman" w:hAnsi="Times New Roman" w:cs="Times New Roman"/>
          <w:sz w:val="24"/>
          <w:szCs w:val="24"/>
        </w:rPr>
        <w:t xml:space="preserve"> også omfatter </w:t>
      </w:r>
      <w:r w:rsidR="00532A31">
        <w:rPr>
          <w:rFonts w:ascii="Times New Roman" w:eastAsia="Times New Roman" w:hAnsi="Times New Roman" w:cs="Times New Roman"/>
          <w:sz w:val="24"/>
          <w:szCs w:val="24"/>
        </w:rPr>
        <w:t xml:space="preserve">bl.a. </w:t>
      </w:r>
      <w:r w:rsidR="3B523D1E" w:rsidRPr="4EF343DE">
        <w:rPr>
          <w:rFonts w:ascii="Times New Roman" w:eastAsia="Times New Roman" w:hAnsi="Times New Roman" w:cs="Times New Roman"/>
          <w:sz w:val="24"/>
          <w:szCs w:val="24"/>
        </w:rPr>
        <w:t xml:space="preserve">anlæg af nye lokaleveje og </w:t>
      </w:r>
      <w:r w:rsidR="3B523D1E" w:rsidRPr="076E8786">
        <w:rPr>
          <w:rFonts w:ascii="Times New Roman" w:eastAsia="Times New Roman" w:hAnsi="Times New Roman" w:cs="Times New Roman"/>
          <w:sz w:val="24"/>
          <w:szCs w:val="24"/>
        </w:rPr>
        <w:t>adgangsvej</w:t>
      </w:r>
      <w:r w:rsidR="00541C26" w:rsidRPr="00532A31">
        <w:rPr>
          <w:rFonts w:ascii="Times New Roman" w:eastAsia="Times New Roman" w:hAnsi="Times New Roman" w:cs="Times New Roman"/>
          <w:sz w:val="24"/>
          <w:szCs w:val="24"/>
        </w:rPr>
        <w:t xml:space="preserve">, </w:t>
      </w:r>
      <w:r w:rsidR="00105D71" w:rsidRPr="00B70F81">
        <w:rPr>
          <w:rFonts w:ascii="Times New Roman" w:eastAsia="Times New Roman" w:hAnsi="Times New Roman" w:cs="Times New Roman"/>
          <w:sz w:val="24"/>
          <w:szCs w:val="24"/>
        </w:rPr>
        <w:t xml:space="preserve">ombygning af </w:t>
      </w:r>
      <w:r w:rsidR="00541C26" w:rsidRPr="00532A31">
        <w:rPr>
          <w:rFonts w:ascii="Times New Roman" w:eastAsia="Times New Roman" w:hAnsi="Times New Roman" w:cs="Times New Roman"/>
          <w:sz w:val="24"/>
          <w:szCs w:val="24"/>
        </w:rPr>
        <w:t xml:space="preserve">kryds og </w:t>
      </w:r>
      <w:r w:rsidR="17504ABD" w:rsidRPr="076E8786">
        <w:rPr>
          <w:rFonts w:ascii="Times New Roman" w:eastAsia="Times New Roman" w:hAnsi="Times New Roman" w:cs="Times New Roman"/>
          <w:sz w:val="24"/>
          <w:szCs w:val="24"/>
        </w:rPr>
        <w:t>rundkørsle</w:t>
      </w:r>
      <w:r w:rsidR="3E0C3B79" w:rsidRPr="076E8786">
        <w:rPr>
          <w:rFonts w:ascii="Times New Roman" w:eastAsia="Times New Roman" w:hAnsi="Times New Roman" w:cs="Times New Roman"/>
          <w:sz w:val="24"/>
          <w:szCs w:val="24"/>
        </w:rPr>
        <w:t>n ved Esbjergmotorvejen</w:t>
      </w:r>
      <w:r w:rsidR="00E93863" w:rsidRPr="00532A31">
        <w:rPr>
          <w:rFonts w:ascii="Times New Roman" w:eastAsia="Times New Roman" w:hAnsi="Times New Roman" w:cs="Times New Roman"/>
          <w:sz w:val="24"/>
          <w:szCs w:val="24"/>
        </w:rPr>
        <w:t xml:space="preserve"> </w:t>
      </w:r>
      <w:r w:rsidR="00541C26" w:rsidRPr="00532A31">
        <w:rPr>
          <w:rFonts w:ascii="Times New Roman" w:eastAsia="Times New Roman" w:hAnsi="Times New Roman" w:cs="Times New Roman"/>
          <w:sz w:val="24"/>
          <w:szCs w:val="24"/>
        </w:rPr>
        <w:t>samt</w:t>
      </w:r>
      <w:r w:rsidR="00E93863" w:rsidRPr="00532A31">
        <w:rPr>
          <w:rFonts w:ascii="Times New Roman" w:eastAsia="Times New Roman" w:hAnsi="Times New Roman" w:cs="Times New Roman"/>
          <w:sz w:val="24"/>
          <w:szCs w:val="24"/>
        </w:rPr>
        <w:t xml:space="preserve"> en dobbeltrettet cykelsti langs </w:t>
      </w:r>
      <w:r w:rsidR="00532A31" w:rsidRPr="00532A31">
        <w:rPr>
          <w:rFonts w:ascii="Times New Roman" w:eastAsia="Times New Roman" w:hAnsi="Times New Roman" w:cs="Times New Roman"/>
          <w:sz w:val="24"/>
          <w:szCs w:val="24"/>
        </w:rPr>
        <w:t>R</w:t>
      </w:r>
      <w:r w:rsidR="00E93863" w:rsidRPr="00532A31">
        <w:rPr>
          <w:rFonts w:ascii="Times New Roman" w:eastAsia="Times New Roman" w:hAnsi="Times New Roman" w:cs="Times New Roman"/>
          <w:sz w:val="24"/>
          <w:szCs w:val="24"/>
        </w:rPr>
        <w:t>ute 11</w:t>
      </w:r>
      <w:r w:rsidR="00532A31" w:rsidRPr="00532A31">
        <w:rPr>
          <w:rFonts w:ascii="Times New Roman" w:eastAsia="Times New Roman" w:hAnsi="Times New Roman" w:cs="Times New Roman"/>
          <w:sz w:val="24"/>
          <w:szCs w:val="24"/>
        </w:rPr>
        <w:t>.</w:t>
      </w:r>
    </w:p>
    <w:p w14:paraId="260718EF" w14:textId="77777777"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er hensigten, at transportministeren vil delegere sin kompetence til Vejdirektoratet, som står for den egentlige gennemførelse af </w:t>
      </w:r>
      <w:r>
        <w:rPr>
          <w:rFonts w:ascii="Times New Roman" w:eastAsia="Times New Roman" w:hAnsi="Times New Roman" w:cs="Times New Roman"/>
          <w:sz w:val="24"/>
          <w:szCs w:val="24"/>
        </w:rPr>
        <w:t>anlægs</w:t>
      </w:r>
      <w:r w:rsidRPr="00B70F81">
        <w:rPr>
          <w:rFonts w:ascii="Times New Roman" w:eastAsia="Times New Roman" w:hAnsi="Times New Roman" w:cs="Times New Roman"/>
          <w:sz w:val="24"/>
          <w:szCs w:val="24"/>
        </w:rPr>
        <w:t xml:space="preserve">projektet.  </w:t>
      </w:r>
    </w:p>
    <w:p w14:paraId="795457F2" w14:textId="77777777" w:rsidR="00105D71" w:rsidRPr="00B70F81" w:rsidRDefault="00105D71" w:rsidP="00105D71">
      <w:pPr>
        <w:spacing w:line="300" w:lineRule="auto"/>
        <w:rPr>
          <w:rFonts w:ascii="Times New Roman" w:eastAsia="Calibri" w:hAnsi="Times New Roman" w:cs="Times New Roman"/>
        </w:rPr>
      </w:pPr>
    </w:p>
    <w:p w14:paraId="33BED7ED"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Til § 2</w:t>
      </w:r>
    </w:p>
    <w:p w14:paraId="3B6E6010"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 xml:space="preserve"> </w:t>
      </w:r>
    </w:p>
    <w:p w14:paraId="76995D9C" w14:textId="1DF01960"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2</w:t>
      </w:r>
      <w:r w:rsidRPr="00B70F81">
        <w:rPr>
          <w:rFonts w:ascii="Times New Roman" w:eastAsia="Calibri" w:hAnsi="Times New Roman" w:cs="Times New Roman"/>
          <w:i/>
          <w:sz w:val="24"/>
          <w:szCs w:val="24"/>
        </w:rPr>
        <w:t xml:space="preserve">, </w:t>
      </w:r>
      <w:r w:rsidRPr="00B70F81">
        <w:rPr>
          <w:rFonts w:ascii="Times New Roman" w:eastAsia="Times New Roman" w:hAnsi="Times New Roman" w:cs="Times New Roman"/>
          <w:sz w:val="24"/>
          <w:szCs w:val="24"/>
        </w:rPr>
        <w:t xml:space="preserve">at transportministeren kan foretage de dispositioner, som er nødvendige med henblik på gennemførelsen af </w:t>
      </w:r>
      <w:r>
        <w:rPr>
          <w:rFonts w:ascii="Times New Roman" w:eastAsia="Times New Roman" w:hAnsi="Times New Roman" w:cs="Times New Roman"/>
          <w:sz w:val="24"/>
          <w:szCs w:val="24"/>
        </w:rPr>
        <w:t>anlægs</w:t>
      </w:r>
      <w:r w:rsidRPr="00B70F81">
        <w:rPr>
          <w:rFonts w:ascii="Times New Roman" w:eastAsia="Times New Roman" w:hAnsi="Times New Roman" w:cs="Times New Roman"/>
          <w:sz w:val="24"/>
          <w:szCs w:val="24"/>
        </w:rPr>
        <w:t>projektet</w:t>
      </w:r>
      <w:r>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i § 1. </w:t>
      </w:r>
    </w:p>
    <w:p w14:paraId="15964C22" w14:textId="3CBEA13E"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vil medføre, at transportministeren kan gennemføre projektet for udbygning af </w:t>
      </w:r>
      <w:r w:rsidR="0058255A">
        <w:rPr>
          <w:rFonts w:ascii="Times New Roman" w:eastAsia="Times New Roman" w:hAnsi="Times New Roman" w:cs="Times New Roman"/>
          <w:sz w:val="24"/>
          <w:szCs w:val="24"/>
        </w:rPr>
        <w:t>Rute 11</w:t>
      </w:r>
      <w:r w:rsidRPr="00B70F81">
        <w:rPr>
          <w:rFonts w:ascii="Times New Roman" w:eastAsia="Times New Roman" w:hAnsi="Times New Roman" w:cs="Times New Roman"/>
          <w:sz w:val="24"/>
          <w:szCs w:val="24"/>
        </w:rPr>
        <w:t xml:space="preserve"> </w:t>
      </w:r>
      <w:r w:rsidR="0058255A">
        <w:rPr>
          <w:rFonts w:ascii="Times New Roman" w:eastAsia="Times New Roman" w:hAnsi="Times New Roman" w:cs="Times New Roman"/>
          <w:sz w:val="24"/>
          <w:szCs w:val="24"/>
        </w:rPr>
        <w:t>mellem Korskro og Varde</w:t>
      </w:r>
      <w:r w:rsidRPr="00B70F81">
        <w:rPr>
          <w:rFonts w:ascii="Times New Roman" w:eastAsia="Times New Roman" w:hAnsi="Times New Roman" w:cs="Times New Roman"/>
          <w:sz w:val="24"/>
          <w:szCs w:val="24"/>
        </w:rPr>
        <w:t xml:space="preserve"> nævnt i § 1 og de dertilhørende anlæg. Bestemmelsen vil udgøre hjemlen til at foretage de dispositioner, som er nødvendige med henblik på gennemførelsen af den samlede udbygning, herunder bl.a. ekspropriation, anlæg og nødvendige ledningsarbejder </w:t>
      </w:r>
      <w:r w:rsidRPr="5ED7F720">
        <w:rPr>
          <w:rFonts w:ascii="Times New Roman" w:eastAsia="Times New Roman" w:hAnsi="Times New Roman" w:cs="Times New Roman"/>
          <w:sz w:val="24"/>
          <w:szCs w:val="24"/>
        </w:rPr>
        <w:t>m.v</w:t>
      </w:r>
      <w:r w:rsidRPr="00B70F81">
        <w:rPr>
          <w:rFonts w:ascii="Times New Roman" w:eastAsia="Times New Roman" w:hAnsi="Times New Roman" w:cs="Times New Roman"/>
          <w:sz w:val="24"/>
          <w:szCs w:val="24"/>
        </w:rPr>
        <w:t>.</w:t>
      </w:r>
    </w:p>
    <w:p w14:paraId="41F36654" w14:textId="77777777"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Bemyndigelsen skal endvidere ses i sammenhæng med lovforslagets § 4, som forpligter transportministeren til at udføre afværgeforanstaltninger af hensyn til naturen ved gennemførelsen af anlægsprojektet.</w:t>
      </w:r>
    </w:p>
    <w:p w14:paraId="31A98446" w14:textId="77777777" w:rsidR="00105D71" w:rsidRPr="00B70F81" w:rsidRDefault="00105D71" w:rsidP="00105D71">
      <w:pPr>
        <w:spacing w:line="300" w:lineRule="auto"/>
        <w:rPr>
          <w:rFonts w:ascii="Times New Roman" w:eastAsia="Calibri" w:hAnsi="Times New Roman" w:cs="Times New Roman"/>
        </w:rPr>
      </w:pPr>
    </w:p>
    <w:p w14:paraId="4F445083"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Til § 3</w:t>
      </w:r>
    </w:p>
    <w:p w14:paraId="0AD19EB0" w14:textId="77777777" w:rsidR="00105D71" w:rsidRPr="00B70F81" w:rsidRDefault="00105D71" w:rsidP="00105D71">
      <w:pPr>
        <w:spacing w:line="300" w:lineRule="auto"/>
        <w:jc w:val="center"/>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 </w:t>
      </w:r>
    </w:p>
    <w:p w14:paraId="6A0D8A24" w14:textId="1F0A4428"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Reglerne for miljøkonsekvensvurdering af statslige vejanlæg </w:t>
      </w:r>
      <w:r w:rsidR="21B57AD5" w:rsidRPr="16B7722A">
        <w:rPr>
          <w:rFonts w:ascii="Times New Roman" w:eastAsia="Times New Roman" w:hAnsi="Times New Roman" w:cs="Times New Roman"/>
          <w:sz w:val="24"/>
          <w:szCs w:val="24"/>
        </w:rPr>
        <w:t>findes</w:t>
      </w:r>
      <w:r w:rsidRPr="00B70F81">
        <w:rPr>
          <w:rFonts w:ascii="Times New Roman" w:eastAsia="Times New Roman" w:hAnsi="Times New Roman" w:cs="Times New Roman"/>
          <w:sz w:val="24"/>
          <w:szCs w:val="24"/>
        </w:rPr>
        <w:t xml:space="preserve"> i vejlovens kapitel 2 a. </w:t>
      </w:r>
    </w:p>
    <w:p w14:paraId="60B89B55" w14:textId="0115A85B"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lastRenderedPageBreak/>
        <w:t xml:space="preserve">Det følger af vejlovens § 17 a, stk. 3, at Vejdirektoratets etablering, udvidelse eller ændring af statslige vejanlæg og dertil knyttede projekter, der er omfattet af bilag 1 eller 2, jf. stk. 1 og 2, ikke kræver administrativ tilladelse, når projektet opnår tilladelse ved anlægslov. Projekter, hvor der meddeles tilladelse ved anlægslov, kan fritages fra høring af offentligheden, jf. § 17 h, stk. 6, forudsat at formålet med dette kapitel, jf. § 1, nr. 6, opfyldes. </w:t>
      </w:r>
    </w:p>
    <w:p w14:paraId="238DEDAF" w14:textId="67E5628F"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3</w:t>
      </w:r>
      <w:r w:rsidRPr="00B70F81">
        <w:rPr>
          <w:rFonts w:ascii="Times New Roman" w:eastAsia="Times New Roman" w:hAnsi="Times New Roman" w:cs="Times New Roman"/>
          <w:sz w:val="24"/>
          <w:szCs w:val="24"/>
        </w:rPr>
        <w:t>, at anlægsprojektet nævnt i § 1 skal gennemføres inden for rammerne af de udførte vurderinger af projektets indvirkninger på miljøet, jf. kapitel 2 a i lov om offentlige veje m.v.</w:t>
      </w:r>
    </w:p>
    <w:p w14:paraId="49F8F6A5" w14:textId="29496050"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Forslaget skal ses i sammenhæng med den foreslåede § 1, hvorefter transportministeren bemyndiges til at </w:t>
      </w:r>
      <w:r w:rsidR="46DF7D57" w:rsidRPr="16B7722A">
        <w:rPr>
          <w:rFonts w:ascii="Times New Roman" w:eastAsia="Times New Roman" w:hAnsi="Times New Roman" w:cs="Times New Roman"/>
          <w:sz w:val="24"/>
          <w:szCs w:val="24"/>
        </w:rPr>
        <w:t>udbygge Rute 11 mellem Korskro og Varde, jf.</w:t>
      </w:r>
      <w:r w:rsidRPr="00B70F81">
        <w:rPr>
          <w:rFonts w:ascii="Times New Roman" w:eastAsia="Times New Roman" w:hAnsi="Times New Roman" w:cs="Times New Roman"/>
          <w:sz w:val="24"/>
          <w:szCs w:val="24"/>
        </w:rPr>
        <w:t xml:space="preserve"> lovens bilag 1 og projektbeskrivelsen i lovforslagets almindelige bemærkninger. Anlægsprojektets indvirkninger på miljøet er beskrevet og vurderet i de miljømæssige undersøgelser af projektet, som ligger til grund for Folketingets vedtagelse af loven.</w:t>
      </w:r>
    </w:p>
    <w:p w14:paraId="79CB3F87" w14:textId="391E3F94"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Med vedtagelsen af lovforslaget vil Folketinget meddele godkendelse af miljøkonsekvensvurderingen til anlægsprojektet og godkendelse i forhold til habitatdirektivets artikel 6, stk. 3. Det betyder, at anlægsprojektet herefter vil skulle gennemføres inden for rammerne af den udførte vurdering af projektets indvirkninger på miljøet, jf. lovens § 3. Dette er i overensstemmelse med vejlovens § 17 a, stk. 3, hvoraf fremgår, at i de tilfælde, hvor Folketinget tillader et projekt ved anlægslov, skal der ikke meddeles administrativ godkendelse af miljøkonsekvensvurderingen. Loven træder i stedet for den administrative tilladelse.</w:t>
      </w:r>
    </w:p>
    <w:p w14:paraId="154F99A2" w14:textId="0CBF166A"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Ved meddelelse af en administrativ godkendelse af miljøkonsekvensvurdering vil det være en forudsætning, eventuelt formuleret som et vilkår, at projektet etableres i overensstemmelse med de forudsætninger, der er lagt til grund i den tilvejebragte miljøkonsekvensrapport. Bestemmelsen i § 3 har et tilsvarende formål i forhold til gennemførelsen af anlægsprojektet. Det er en forudsætning, at projektet vil blive udført inden for rammerne af de miljømæssige vurderinger, der fremgår af og er lagt til grund i miljøkonsekvensrapporterne.</w:t>
      </w:r>
    </w:p>
    <w:p w14:paraId="1F2BCC3F" w14:textId="269014D5"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Det vil således påhvile Vejdirektoratet som anlægsmyndighed – og i praksis dets entreprenører – at udføre de pågældende anlægsarbejder på en sådan måde, at indvirkningerne på miljøet holdes inden for rammerne af de udførte vurderinger af projektets indvirkninger på miljøet.</w:t>
      </w:r>
    </w:p>
    <w:p w14:paraId="6E474023" w14:textId="77777777"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Hvis der efter lovens vedtagelse sker ændringer i projektet, indebærer bestemmelsen i § 3 ikke en begrænsning i adgangen til at gennemføre ændringer eller udvidelser af anlægsprojektet, når dette i anlægsperioden sker i overensstemmelse med reglerne i vejlovens kapitel 2 a. Lovforslaget vil heller ikke være til hinder for, at andre anlægsmetoder med andre afledte miljømæssige konsekvenser, end dem som er beskrevet i loven, anvendes. Nye </w:t>
      </w:r>
      <w:r w:rsidRPr="00B70F81">
        <w:rPr>
          <w:rFonts w:ascii="Times New Roman" w:eastAsia="Times New Roman" w:hAnsi="Times New Roman" w:cs="Times New Roman"/>
          <w:sz w:val="24"/>
          <w:szCs w:val="24"/>
        </w:rPr>
        <w:lastRenderedPageBreak/>
        <w:t>anlægsmetoder med andre miljømæssige konsekvenser end dem, der allerede er belyst i loven, skal i så fald vurderes i overensstemmelse med vejlovens kapitel 2 a.</w:t>
      </w:r>
    </w:p>
    <w:p w14:paraId="3E7461D8" w14:textId="77777777" w:rsidR="00105D71" w:rsidRPr="00B70F81" w:rsidRDefault="00105D71" w:rsidP="00105D71">
      <w:pPr>
        <w:spacing w:line="300" w:lineRule="auto"/>
        <w:rPr>
          <w:rFonts w:ascii="Times New Roman" w:eastAsia="Times New Roman" w:hAnsi="Times New Roman" w:cs="Times New Roman"/>
          <w:sz w:val="24"/>
          <w:szCs w:val="24"/>
        </w:rPr>
      </w:pPr>
    </w:p>
    <w:p w14:paraId="11DA814D" w14:textId="77777777" w:rsidR="00105D7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Til § 4</w:t>
      </w:r>
    </w:p>
    <w:p w14:paraId="0846AD61" w14:textId="77777777" w:rsidR="00D438BA" w:rsidRPr="00B70F81" w:rsidRDefault="00D438BA" w:rsidP="00105D71">
      <w:pPr>
        <w:spacing w:line="300" w:lineRule="auto"/>
        <w:jc w:val="center"/>
        <w:rPr>
          <w:rFonts w:ascii="Times New Roman" w:eastAsia="Times New Roman" w:hAnsi="Times New Roman" w:cs="Times New Roman"/>
          <w:i/>
          <w:iCs/>
          <w:sz w:val="24"/>
          <w:szCs w:val="24"/>
        </w:rPr>
      </w:pPr>
    </w:p>
    <w:p w14:paraId="4EE65E96" w14:textId="3BDB8ECD"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4</w:t>
      </w:r>
      <w:r w:rsidRPr="00B70F81">
        <w:rPr>
          <w:rFonts w:ascii="Times New Roman" w:eastAsia="Calibri" w:hAnsi="Times New Roman" w:cs="Times New Roman"/>
          <w:i/>
          <w:sz w:val="24"/>
          <w:szCs w:val="24"/>
        </w:rPr>
        <w:t>,</w:t>
      </w:r>
      <w:r w:rsidRPr="00B70F81">
        <w:rPr>
          <w:rFonts w:ascii="Times New Roman" w:eastAsia="Times New Roman" w:hAnsi="Times New Roman" w:cs="Times New Roman"/>
          <w:sz w:val="24"/>
          <w:szCs w:val="24"/>
        </w:rPr>
        <w:t xml:space="preserve"> at anlægsmyndigheden </w:t>
      </w:r>
      <w:r w:rsidR="24C9309B" w:rsidRPr="16B7722A">
        <w:rPr>
          <w:rFonts w:ascii="Times New Roman" w:eastAsia="Times New Roman" w:hAnsi="Times New Roman" w:cs="Times New Roman"/>
          <w:sz w:val="24"/>
          <w:szCs w:val="24"/>
        </w:rPr>
        <w:t>udfører</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afværgeforanstaltninger </w:t>
      </w:r>
      <w:r w:rsidR="61BC2D88" w:rsidRPr="16B7722A">
        <w:rPr>
          <w:rFonts w:ascii="Times New Roman" w:eastAsia="Times New Roman" w:hAnsi="Times New Roman" w:cs="Times New Roman"/>
          <w:sz w:val="24"/>
          <w:szCs w:val="24"/>
        </w:rPr>
        <w:t>ved gennemførelse af projektet, jf. § 1,</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i henhold til de gennemførte miljøkonsekvensvurderinger, jf. kapitel 2 a i </w:t>
      </w:r>
      <w:r w:rsidR="6607964E" w:rsidRPr="16B7722A">
        <w:rPr>
          <w:rFonts w:ascii="Times New Roman" w:eastAsia="Times New Roman" w:hAnsi="Times New Roman" w:cs="Times New Roman"/>
          <w:sz w:val="24"/>
          <w:szCs w:val="24"/>
        </w:rPr>
        <w:t>v</w:t>
      </w:r>
      <w:r w:rsidR="16BB6133" w:rsidRPr="16B7722A">
        <w:rPr>
          <w:rFonts w:ascii="Times New Roman" w:eastAsia="Times New Roman" w:hAnsi="Times New Roman" w:cs="Times New Roman"/>
          <w:sz w:val="24"/>
          <w:szCs w:val="24"/>
        </w:rPr>
        <w:t>ejloven</w:t>
      </w:r>
      <w:r w:rsidRPr="00B70F81">
        <w:rPr>
          <w:rFonts w:ascii="Times New Roman" w:eastAsia="Times New Roman" w:hAnsi="Times New Roman" w:cs="Times New Roman"/>
          <w:sz w:val="24"/>
          <w:szCs w:val="24"/>
        </w:rPr>
        <w:t xml:space="preserve">.   </w:t>
      </w:r>
    </w:p>
    <w:p w14:paraId="5D5C642C" w14:textId="03686B4D"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foreslåede vil indebære, at Vejdirektoratet som anlægsmyndighed vil være forpligtet til at iværksætte afværgeforanstaltninger i det omfang, det er nødvendigt for at modvirke eventuel skadelig virkning som følge af anlægsprojektet, og hvis det vurderes nødvendigt af hensyn til de EU-retlige forpligtelser, der følger af fuglebeskyttelsesdirektivet og habitatdirektivet. For at tilgodese disse hensyn iværksættes der gennem loven afværgeforanstaltninger bl.a. for i nødvendigt omfang at medvirke til, at anlægsarbejdet ikke har en skadelig virkning for habitattyperne, arterne og bestandene. </w:t>
      </w:r>
    </w:p>
    <w:p w14:paraId="73610152" w14:textId="58F62215"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I miljøkonsekvensrapporten er beskrevet de afværgeforanstaltninger, som iværksættes. Andre mulige afværgeforanstaltninger end </w:t>
      </w:r>
      <w:r w:rsidR="6607964E" w:rsidRPr="16B7722A">
        <w:rPr>
          <w:rFonts w:ascii="Times New Roman" w:eastAsia="Times New Roman" w:hAnsi="Times New Roman" w:cs="Times New Roman"/>
          <w:sz w:val="24"/>
          <w:szCs w:val="24"/>
        </w:rPr>
        <w:t>de</w:t>
      </w:r>
      <w:r w:rsidR="0FB2E8B0" w:rsidRPr="16B7722A">
        <w:rPr>
          <w:rFonts w:ascii="Times New Roman" w:eastAsia="Times New Roman" w:hAnsi="Times New Roman" w:cs="Times New Roman"/>
          <w:sz w:val="24"/>
          <w:szCs w:val="24"/>
        </w:rPr>
        <w:t>m</w:t>
      </w:r>
      <w:r w:rsidRPr="00B70F81">
        <w:rPr>
          <w:rFonts w:ascii="Times New Roman" w:eastAsia="Times New Roman" w:hAnsi="Times New Roman" w:cs="Times New Roman"/>
          <w:sz w:val="24"/>
          <w:szCs w:val="24"/>
        </w:rPr>
        <w:t xml:space="preserve">, der er nævnt i miljøkonsekvensrapporten, vil kunne blive identificeret i forbindelse med yderligere feltundersøgelser af området og den nærmere udmøntning af projekterne. Sådanne andre afværgeforanstaltninger vil kunne træde i stedet for dem, der er beskrevet i miljøkonsekvensrapporten, i det omfang disse i øvrigt ikke vil kunne skade andre dele af miljøet. Der henvises til punkt 9 </w:t>
      </w:r>
      <w:r>
        <w:rPr>
          <w:rFonts w:ascii="Times New Roman" w:eastAsia="Times New Roman" w:hAnsi="Times New Roman" w:cs="Times New Roman"/>
          <w:sz w:val="24"/>
          <w:szCs w:val="24"/>
        </w:rPr>
        <w:t>i de almindelige bemærkninger.</w:t>
      </w:r>
      <w:r w:rsidRPr="00B70F81">
        <w:rPr>
          <w:rFonts w:ascii="Times New Roman" w:eastAsia="Times New Roman" w:hAnsi="Times New Roman" w:cs="Times New Roman"/>
          <w:sz w:val="24"/>
          <w:szCs w:val="24"/>
        </w:rPr>
        <w:t xml:space="preserve">  </w:t>
      </w:r>
    </w:p>
    <w:p w14:paraId="6B7CA68A" w14:textId="2D8414E1"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På baggrund af de forudsatte afværgeforanstaltninger er det vurderingen, at gennemførelsen af anlægsprojektet kan ske inden for rammerne af naturbeskyttelseslovens §§ 29 a og 30, herunder artsfredningsbekendtgørelsen, § 6 a, stk. 1 og 2, og § 7 i jagtloven, der gennemfører artsbeskyttelsen i EU's fuglebeskyttelsesdirektiv artikel 5 og habitatdirektivets artikel 12.</w:t>
      </w:r>
    </w:p>
    <w:p w14:paraId="280DF0CC" w14:textId="77777777" w:rsidR="00105D71" w:rsidRPr="00B70F81" w:rsidRDefault="00105D71" w:rsidP="00105D71">
      <w:pPr>
        <w:spacing w:line="300" w:lineRule="auto"/>
        <w:rPr>
          <w:rFonts w:ascii="Times New Roman" w:eastAsia="Times New Roman" w:hAnsi="Times New Roman" w:cs="Times New Roman"/>
          <w:sz w:val="24"/>
          <w:szCs w:val="24"/>
        </w:rPr>
      </w:pPr>
    </w:p>
    <w:p w14:paraId="39DB94E8"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Til § 5</w:t>
      </w:r>
    </w:p>
    <w:p w14:paraId="37EC571B"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 xml:space="preserve"> </w:t>
      </w:r>
    </w:p>
    <w:p w14:paraId="4090AC49" w14:textId="2CA79165" w:rsidR="00105D71" w:rsidRPr="00B93E96" w:rsidRDefault="00105D71" w:rsidP="00B93E96">
      <w:pPr>
        <w:spacing w:before="60" w:line="300" w:lineRule="auto"/>
        <w:rPr>
          <w:rFonts w:ascii="Times New Roman" w:eastAsia="Calibri" w:hAnsi="Times New Roman" w:cs="Times New Roman"/>
          <w:sz w:val="24"/>
          <w:szCs w:val="24"/>
          <w:lang w:eastAsia="da-DK"/>
        </w:rPr>
      </w:pPr>
      <w:r w:rsidRPr="00B70F81">
        <w:rPr>
          <w:rFonts w:ascii="Times New Roman" w:eastAsia="Calibri" w:hAnsi="Times New Roman" w:cs="Times New Roman"/>
          <w:sz w:val="24"/>
          <w:szCs w:val="24"/>
          <w:lang w:eastAsia="da-DK"/>
        </w:rPr>
        <w:t xml:space="preserve">De arealer, hvorpå anlægsprojektet skal gennemføres, er omfattet af en række bestemmelser i den almindelige plan-, natur- og miljølovgivning </w:t>
      </w:r>
      <w:r w:rsidRPr="4C39C7E6">
        <w:rPr>
          <w:rFonts w:ascii="Times New Roman" w:eastAsia="Calibri" w:hAnsi="Times New Roman" w:cs="Times New Roman"/>
          <w:sz w:val="24"/>
          <w:szCs w:val="24"/>
          <w:lang w:eastAsia="da-DK"/>
        </w:rPr>
        <w:t>m.v</w:t>
      </w:r>
      <w:r w:rsidRPr="00B70F81">
        <w:rPr>
          <w:rFonts w:ascii="Times New Roman" w:eastAsia="Calibri" w:hAnsi="Times New Roman" w:cs="Times New Roman"/>
          <w:sz w:val="24"/>
          <w:szCs w:val="24"/>
          <w:lang w:eastAsia="da-DK"/>
        </w:rPr>
        <w:t xml:space="preserve">., herunder bl.a. naturbeskyttelsesloven og planloven, som regulerer adgangen til at foretage fysiske arbejder eller indgreb på arealer. </w:t>
      </w:r>
    </w:p>
    <w:p w14:paraId="50CF433A" w14:textId="0B7DDBE3" w:rsidR="00105D71" w:rsidRPr="00B93E96" w:rsidRDefault="00105D71" w:rsidP="00B93E96">
      <w:pPr>
        <w:spacing w:line="300" w:lineRule="auto"/>
        <w:jc w:val="both"/>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t xml:space="preserve">Det foreslås i </w:t>
      </w:r>
      <w:r w:rsidRPr="00B70F81">
        <w:rPr>
          <w:rFonts w:ascii="Times New Roman" w:eastAsia="Times New Roman" w:hAnsi="Times New Roman" w:cs="Times New Roman"/>
          <w:i/>
          <w:iCs/>
          <w:color w:val="000000"/>
          <w:sz w:val="24"/>
          <w:szCs w:val="24"/>
        </w:rPr>
        <w:t xml:space="preserve">§ 5, stk. 1, </w:t>
      </w:r>
      <w:r w:rsidRPr="00B70F81">
        <w:rPr>
          <w:rFonts w:ascii="Times New Roman" w:eastAsia="Times New Roman" w:hAnsi="Times New Roman" w:cs="Times New Roman"/>
          <w:color w:val="000000"/>
          <w:sz w:val="24"/>
          <w:szCs w:val="24"/>
        </w:rPr>
        <w:t>at anlægsprojektet nævnt i § 1, ikke kræver tilladelse efter § 35, stk. 1</w:t>
      </w:r>
      <w:r>
        <w:rPr>
          <w:rFonts w:ascii="Times New Roman" w:eastAsia="Times New Roman" w:hAnsi="Times New Roman" w:cs="Times New Roman"/>
          <w:color w:val="000000"/>
          <w:sz w:val="24"/>
          <w:szCs w:val="24"/>
        </w:rPr>
        <w:t>,</w:t>
      </w:r>
      <w:r w:rsidRPr="00B70F81">
        <w:rPr>
          <w:rFonts w:ascii="Times New Roman" w:eastAsia="Times New Roman" w:hAnsi="Times New Roman" w:cs="Times New Roman"/>
          <w:color w:val="000000"/>
          <w:sz w:val="24"/>
          <w:szCs w:val="24"/>
        </w:rPr>
        <w:t xml:space="preserve"> i lov om planlægning,</w:t>
      </w:r>
      <w:r w:rsidR="00BE2003">
        <w:rPr>
          <w:rFonts w:ascii="Times New Roman" w:eastAsia="Times New Roman" w:hAnsi="Times New Roman" w:cs="Times New Roman"/>
          <w:color w:val="000000"/>
          <w:sz w:val="24"/>
          <w:szCs w:val="24"/>
        </w:rPr>
        <w:t xml:space="preserve"> og § 20,</w:t>
      </w:r>
      <w:r w:rsidRPr="00B70F81">
        <w:rPr>
          <w:rFonts w:ascii="Times New Roman" w:eastAsia="Times New Roman" w:hAnsi="Times New Roman" w:cs="Times New Roman"/>
          <w:color w:val="000000"/>
          <w:sz w:val="24"/>
          <w:szCs w:val="24"/>
        </w:rPr>
        <w:t xml:space="preserve"> § 65, stk. 1</w:t>
      </w:r>
      <w:r w:rsidR="00277F76">
        <w:rPr>
          <w:rFonts w:ascii="Times New Roman" w:eastAsia="Times New Roman" w:hAnsi="Times New Roman" w:cs="Times New Roman"/>
          <w:color w:val="000000"/>
          <w:sz w:val="24"/>
          <w:szCs w:val="24"/>
        </w:rPr>
        <w:t xml:space="preserve"> og stk. 2</w:t>
      </w:r>
      <w:r>
        <w:rPr>
          <w:rFonts w:ascii="Times New Roman" w:eastAsia="Times New Roman" w:hAnsi="Times New Roman" w:cs="Times New Roman"/>
          <w:color w:val="000000"/>
          <w:sz w:val="24"/>
          <w:szCs w:val="24"/>
        </w:rPr>
        <w:t>,</w:t>
      </w:r>
      <w:r w:rsidRPr="00B70F81">
        <w:rPr>
          <w:rFonts w:ascii="Times New Roman" w:eastAsia="Times New Roman" w:hAnsi="Times New Roman" w:cs="Times New Roman"/>
          <w:color w:val="000000"/>
          <w:sz w:val="24"/>
          <w:szCs w:val="24"/>
        </w:rPr>
        <w:t xml:space="preserve"> </w:t>
      </w:r>
      <w:r w:rsidR="00BE2003">
        <w:rPr>
          <w:rFonts w:ascii="Times New Roman" w:eastAsia="Times New Roman" w:hAnsi="Times New Roman" w:cs="Times New Roman"/>
          <w:color w:val="000000"/>
          <w:sz w:val="24"/>
          <w:szCs w:val="24"/>
        </w:rPr>
        <w:t>samt</w:t>
      </w:r>
      <w:r w:rsidR="00BE2003" w:rsidRPr="00B70F81">
        <w:rPr>
          <w:rFonts w:ascii="Times New Roman" w:eastAsia="Times New Roman" w:hAnsi="Times New Roman" w:cs="Times New Roman"/>
          <w:color w:val="000000"/>
          <w:sz w:val="24"/>
          <w:szCs w:val="24"/>
        </w:rPr>
        <w:t xml:space="preserve"> </w:t>
      </w:r>
      <w:r w:rsidRPr="00B70F81">
        <w:rPr>
          <w:rFonts w:ascii="Times New Roman" w:eastAsia="Times New Roman" w:hAnsi="Times New Roman" w:cs="Times New Roman"/>
          <w:color w:val="000000"/>
          <w:sz w:val="24"/>
          <w:szCs w:val="24"/>
        </w:rPr>
        <w:t>§ 65 b, stk. 1</w:t>
      </w:r>
      <w:r>
        <w:rPr>
          <w:rFonts w:ascii="Times New Roman" w:eastAsia="Times New Roman" w:hAnsi="Times New Roman" w:cs="Times New Roman"/>
          <w:color w:val="000000"/>
          <w:sz w:val="24"/>
          <w:szCs w:val="24"/>
        </w:rPr>
        <w:t>,</w:t>
      </w:r>
      <w:r w:rsidRPr="00B70F81">
        <w:rPr>
          <w:rFonts w:ascii="Times New Roman" w:eastAsia="Times New Roman" w:hAnsi="Times New Roman" w:cs="Times New Roman"/>
          <w:color w:val="000000"/>
          <w:sz w:val="24"/>
          <w:szCs w:val="24"/>
        </w:rPr>
        <w:t xml:space="preserve"> i lov om naturbeskyttelse.</w:t>
      </w:r>
    </w:p>
    <w:p w14:paraId="1AE7BFD7" w14:textId="3EBC89C5" w:rsidR="00105D71" w:rsidRDefault="00105D71" w:rsidP="00105D71">
      <w:pPr>
        <w:spacing w:before="60" w:line="300" w:lineRule="auto"/>
        <w:rPr>
          <w:rFonts w:ascii="Times New Roman" w:eastAsia="Calibri" w:hAnsi="Times New Roman" w:cs="Times New Roman"/>
          <w:sz w:val="24"/>
          <w:szCs w:val="24"/>
          <w:lang w:eastAsia="da-DK"/>
        </w:rPr>
      </w:pPr>
      <w:r w:rsidRPr="00B70F81">
        <w:rPr>
          <w:rFonts w:ascii="Times New Roman" w:eastAsia="Calibri" w:hAnsi="Times New Roman" w:cs="Times New Roman"/>
          <w:sz w:val="24"/>
          <w:szCs w:val="24"/>
          <w:lang w:eastAsia="da-DK"/>
        </w:rPr>
        <w:lastRenderedPageBreak/>
        <w:t xml:space="preserve">Det foreslåede vil indebære, at </w:t>
      </w:r>
      <w:r>
        <w:rPr>
          <w:rFonts w:ascii="Times New Roman" w:eastAsia="Calibri" w:hAnsi="Times New Roman" w:cs="Times New Roman"/>
          <w:sz w:val="24"/>
          <w:szCs w:val="24"/>
          <w:lang w:eastAsia="da-DK"/>
        </w:rPr>
        <w:t>anlægsprojektet</w:t>
      </w:r>
      <w:r w:rsidRPr="00B70F81">
        <w:rPr>
          <w:rFonts w:ascii="Times New Roman" w:eastAsia="Calibri" w:hAnsi="Times New Roman" w:cs="Times New Roman"/>
          <w:sz w:val="24"/>
          <w:szCs w:val="24"/>
          <w:lang w:eastAsia="da-DK"/>
        </w:rPr>
        <w:t xml:space="preserve"> omfattet af lovens § 1, vil være undtaget fra </w:t>
      </w:r>
      <w:r w:rsidR="1E0445D5" w:rsidRPr="16B7722A">
        <w:rPr>
          <w:rFonts w:ascii="Times New Roman" w:eastAsia="Calibri" w:hAnsi="Times New Roman" w:cs="Times New Roman"/>
          <w:sz w:val="24"/>
          <w:szCs w:val="24"/>
          <w:lang w:eastAsia="da-DK"/>
        </w:rPr>
        <w:t>kravet om,</w:t>
      </w:r>
      <w:r w:rsidR="6607964E" w:rsidRPr="16B7722A">
        <w:rPr>
          <w:rFonts w:ascii="Times New Roman" w:eastAsia="Calibri" w:hAnsi="Times New Roman" w:cs="Times New Roman"/>
          <w:sz w:val="24"/>
          <w:szCs w:val="24"/>
          <w:lang w:eastAsia="da-DK"/>
        </w:rPr>
        <w:t xml:space="preserve"> at</w:t>
      </w:r>
      <w:r w:rsidR="547593CE" w:rsidRPr="16B7722A">
        <w:rPr>
          <w:rFonts w:ascii="Times New Roman" w:eastAsia="Calibri" w:hAnsi="Times New Roman" w:cs="Times New Roman"/>
          <w:sz w:val="24"/>
          <w:szCs w:val="24"/>
          <w:lang w:eastAsia="da-DK"/>
        </w:rPr>
        <w:t xml:space="preserve"> der skal</w:t>
      </w:r>
      <w:r w:rsidR="6607964E" w:rsidRPr="16B7722A">
        <w:rPr>
          <w:rFonts w:ascii="Times New Roman" w:eastAsia="Calibri" w:hAnsi="Times New Roman" w:cs="Times New Roman"/>
          <w:sz w:val="24"/>
          <w:szCs w:val="24"/>
          <w:lang w:eastAsia="da-DK"/>
        </w:rPr>
        <w:t xml:space="preserve"> indhente</w:t>
      </w:r>
      <w:r w:rsidR="2A8BD3AA" w:rsidRPr="16B7722A">
        <w:rPr>
          <w:rFonts w:ascii="Times New Roman" w:eastAsia="Calibri" w:hAnsi="Times New Roman" w:cs="Times New Roman"/>
          <w:sz w:val="24"/>
          <w:szCs w:val="24"/>
          <w:lang w:eastAsia="da-DK"/>
        </w:rPr>
        <w:t>s</w:t>
      </w:r>
      <w:r w:rsidRPr="00B70F81">
        <w:rPr>
          <w:rFonts w:ascii="Times New Roman" w:eastAsia="Calibri" w:hAnsi="Times New Roman" w:cs="Times New Roman"/>
          <w:sz w:val="24"/>
          <w:szCs w:val="24"/>
          <w:lang w:eastAsia="da-DK"/>
        </w:rPr>
        <w:t xml:space="preserve"> tilladelser efter planlovens § 35, stk. 1</w:t>
      </w:r>
      <w:r w:rsidR="009F458B">
        <w:rPr>
          <w:rFonts w:ascii="Times New Roman" w:eastAsia="Calibri" w:hAnsi="Times New Roman" w:cs="Times New Roman"/>
          <w:sz w:val="24"/>
          <w:szCs w:val="24"/>
          <w:lang w:eastAsia="da-DK"/>
        </w:rPr>
        <w:t xml:space="preserve">, </w:t>
      </w:r>
      <w:r w:rsidRPr="00B70F81">
        <w:rPr>
          <w:rFonts w:ascii="Times New Roman" w:eastAsia="Calibri" w:hAnsi="Times New Roman" w:cs="Times New Roman"/>
          <w:sz w:val="24"/>
          <w:szCs w:val="24"/>
          <w:lang w:eastAsia="da-DK"/>
        </w:rPr>
        <w:t>og</w:t>
      </w:r>
      <w:r w:rsidR="001E5A6C">
        <w:rPr>
          <w:rFonts w:ascii="Times New Roman" w:eastAsia="Calibri" w:hAnsi="Times New Roman" w:cs="Times New Roman"/>
          <w:sz w:val="24"/>
          <w:szCs w:val="24"/>
          <w:lang w:eastAsia="da-DK"/>
        </w:rPr>
        <w:t xml:space="preserve"> </w:t>
      </w:r>
      <w:r w:rsidR="002A6113">
        <w:rPr>
          <w:rFonts w:ascii="Times New Roman" w:eastAsia="Calibri" w:hAnsi="Times New Roman" w:cs="Times New Roman"/>
          <w:sz w:val="24"/>
          <w:szCs w:val="24"/>
          <w:lang w:eastAsia="da-DK"/>
        </w:rPr>
        <w:t>efter nat</w:t>
      </w:r>
      <w:r w:rsidR="009F458B">
        <w:rPr>
          <w:rFonts w:ascii="Times New Roman" w:eastAsia="Calibri" w:hAnsi="Times New Roman" w:cs="Times New Roman"/>
          <w:sz w:val="24"/>
          <w:szCs w:val="24"/>
          <w:lang w:eastAsia="da-DK"/>
        </w:rPr>
        <w:t>urbeskyttelseslovens § 2</w:t>
      </w:r>
      <w:r w:rsidR="00CF10ED">
        <w:rPr>
          <w:rFonts w:ascii="Times New Roman" w:eastAsia="Calibri" w:hAnsi="Times New Roman" w:cs="Times New Roman"/>
          <w:sz w:val="24"/>
          <w:szCs w:val="24"/>
          <w:lang w:eastAsia="da-DK"/>
        </w:rPr>
        <w:t xml:space="preserve">0 </w:t>
      </w:r>
      <w:r w:rsidR="58BDEF24" w:rsidRPr="16B7722A">
        <w:rPr>
          <w:rFonts w:ascii="Times New Roman" w:eastAsia="Calibri" w:hAnsi="Times New Roman" w:cs="Times New Roman"/>
          <w:sz w:val="24"/>
          <w:szCs w:val="24"/>
          <w:lang w:eastAsia="da-DK"/>
        </w:rPr>
        <w:t>og at det ikke vil være nødvendigt at søge</w:t>
      </w:r>
      <w:r w:rsidRPr="00B70F81">
        <w:rPr>
          <w:rFonts w:ascii="Times New Roman" w:eastAsia="Calibri" w:hAnsi="Times New Roman" w:cs="Times New Roman"/>
          <w:sz w:val="24"/>
          <w:szCs w:val="24"/>
          <w:lang w:eastAsia="da-DK"/>
        </w:rPr>
        <w:t xml:space="preserve"> dispensation efter naturbeskyttelseslovens § 65, stk. 1</w:t>
      </w:r>
      <w:r w:rsidR="004C7E86">
        <w:rPr>
          <w:rFonts w:ascii="Times New Roman" w:eastAsia="Calibri" w:hAnsi="Times New Roman" w:cs="Times New Roman"/>
          <w:sz w:val="24"/>
          <w:szCs w:val="24"/>
          <w:lang w:eastAsia="da-DK"/>
        </w:rPr>
        <w:t xml:space="preserve"> og stk. 2</w:t>
      </w:r>
      <w:r w:rsidR="00A62F47">
        <w:rPr>
          <w:rFonts w:ascii="Times New Roman" w:eastAsia="Calibri" w:hAnsi="Times New Roman" w:cs="Times New Roman"/>
          <w:sz w:val="24"/>
          <w:szCs w:val="24"/>
          <w:lang w:eastAsia="da-DK"/>
        </w:rPr>
        <w:t>,</w:t>
      </w:r>
      <w:r w:rsidRPr="00B70F81">
        <w:rPr>
          <w:rFonts w:ascii="Times New Roman" w:eastAsia="Calibri" w:hAnsi="Times New Roman" w:cs="Times New Roman"/>
          <w:sz w:val="24"/>
          <w:szCs w:val="24"/>
          <w:lang w:eastAsia="da-DK"/>
        </w:rPr>
        <w:t xml:space="preserve"> samt § 65 b, stk. 1.</w:t>
      </w:r>
    </w:p>
    <w:p w14:paraId="630E6518" w14:textId="1BA51285" w:rsidR="00105D71" w:rsidRPr="00B93E96" w:rsidRDefault="00105D71" w:rsidP="00B93E96">
      <w:pPr>
        <w:spacing w:before="60" w:line="300" w:lineRule="auto"/>
        <w:rPr>
          <w:rFonts w:ascii="Times New Roman" w:eastAsia="Calibri" w:hAnsi="Times New Roman" w:cs="Times New Roman"/>
          <w:sz w:val="24"/>
          <w:szCs w:val="24"/>
          <w:lang w:eastAsia="da-DK"/>
        </w:rPr>
      </w:pPr>
      <w:r w:rsidRPr="00B70F81">
        <w:rPr>
          <w:rFonts w:ascii="Times New Roman" w:eastAsia="Calibri" w:hAnsi="Times New Roman" w:cs="Times New Roman"/>
          <w:sz w:val="24"/>
          <w:szCs w:val="24"/>
          <w:lang w:eastAsia="da-DK"/>
        </w:rPr>
        <w:t xml:space="preserve">Bestemmelsen skal dermed være med til at </w:t>
      </w:r>
      <w:r>
        <w:rPr>
          <w:rFonts w:ascii="Times New Roman" w:eastAsia="Calibri" w:hAnsi="Times New Roman" w:cs="Times New Roman"/>
          <w:sz w:val="24"/>
          <w:szCs w:val="24"/>
          <w:lang w:eastAsia="da-DK"/>
        </w:rPr>
        <w:t>fastsætte</w:t>
      </w:r>
      <w:r w:rsidRPr="00B70F81">
        <w:rPr>
          <w:rFonts w:ascii="Times New Roman" w:eastAsia="Calibri" w:hAnsi="Times New Roman" w:cs="Times New Roman"/>
          <w:sz w:val="24"/>
          <w:szCs w:val="24"/>
          <w:lang w:eastAsia="da-DK"/>
        </w:rPr>
        <w:t xml:space="preserve"> forholdet mellem anlægsloven og de regler i plan- og naturlovgivningen, der stiller krav om tilladelse eller dispensation </w:t>
      </w:r>
      <w:r w:rsidRPr="2119DC34">
        <w:rPr>
          <w:rFonts w:ascii="Times New Roman" w:eastAsia="Calibri" w:hAnsi="Times New Roman" w:cs="Times New Roman"/>
          <w:sz w:val="24"/>
          <w:szCs w:val="24"/>
          <w:lang w:eastAsia="da-DK"/>
        </w:rPr>
        <w:t>m.v</w:t>
      </w:r>
      <w:r w:rsidRPr="00B70F81">
        <w:rPr>
          <w:rFonts w:ascii="Times New Roman" w:eastAsia="Calibri" w:hAnsi="Times New Roman" w:cs="Times New Roman"/>
          <w:sz w:val="24"/>
          <w:szCs w:val="24"/>
          <w:lang w:eastAsia="da-DK"/>
        </w:rPr>
        <w:t xml:space="preserve">. inden foretagelse af fysiske dispositioner i landskabet </w:t>
      </w:r>
      <w:r w:rsidRPr="5ED7F720">
        <w:rPr>
          <w:rFonts w:ascii="Times New Roman" w:eastAsia="Calibri" w:hAnsi="Times New Roman" w:cs="Times New Roman"/>
          <w:sz w:val="24"/>
          <w:szCs w:val="24"/>
          <w:lang w:eastAsia="da-DK"/>
        </w:rPr>
        <w:t>m.v</w:t>
      </w:r>
      <w:r w:rsidRPr="00B70F81">
        <w:rPr>
          <w:rFonts w:ascii="Times New Roman" w:eastAsia="Calibri" w:hAnsi="Times New Roman" w:cs="Times New Roman"/>
          <w:sz w:val="24"/>
          <w:szCs w:val="24"/>
          <w:lang w:eastAsia="da-DK"/>
        </w:rPr>
        <w:t>.</w:t>
      </w:r>
    </w:p>
    <w:p w14:paraId="260DB248" w14:textId="2AED70D3" w:rsidR="00105D71" w:rsidRPr="00B70F81" w:rsidRDefault="00105D71" w:rsidP="00105D71">
      <w:pPr>
        <w:spacing w:line="300" w:lineRule="auto"/>
        <w:rPr>
          <w:rFonts w:ascii="Times New Roman" w:eastAsia="Calibri" w:hAnsi="Times New Roman" w:cs="Times New Roman"/>
          <w:sz w:val="24"/>
          <w:szCs w:val="24"/>
        </w:rPr>
      </w:pPr>
      <w:r w:rsidRPr="00B70F81">
        <w:rPr>
          <w:rFonts w:ascii="Times New Roman" w:eastAsia="Times New Roman" w:hAnsi="Times New Roman" w:cs="Times New Roman"/>
          <w:sz w:val="24"/>
          <w:szCs w:val="24"/>
        </w:rPr>
        <w:t>Fravigelsen af planlovens § 35 vil betyde</w:t>
      </w:r>
      <w:bookmarkStart w:id="184" w:name="_Hlk86151360"/>
      <w:r w:rsidRPr="00B70F81">
        <w:rPr>
          <w:rFonts w:ascii="Times New Roman" w:eastAsia="Times New Roman" w:hAnsi="Times New Roman" w:cs="Times New Roman"/>
          <w:sz w:val="24"/>
          <w:szCs w:val="24"/>
        </w:rPr>
        <w:t xml:space="preserve">, </w:t>
      </w:r>
      <w:r w:rsidRPr="00B70F81">
        <w:rPr>
          <w:rFonts w:ascii="Times New Roman" w:eastAsia="Calibri" w:hAnsi="Times New Roman" w:cs="Times New Roman"/>
          <w:sz w:val="24"/>
          <w:szCs w:val="24"/>
        </w:rPr>
        <w:t>at der ikke skal indhentes landzonetilladelse til opførelse af anlæg, der er omfattet af lovforslaget, herunder til de midlertidige anlæg og installationer</w:t>
      </w:r>
      <w:bookmarkEnd w:id="184"/>
      <w:r w:rsidRPr="00B70F81">
        <w:rPr>
          <w:rFonts w:ascii="Times New Roman" w:eastAsia="Calibri" w:hAnsi="Times New Roman" w:cs="Times New Roman"/>
          <w:sz w:val="24"/>
          <w:szCs w:val="24"/>
        </w:rPr>
        <w:t>. Det er ved anlægsloven besluttet at opføre anlæg og ændre arealanvendelsen.</w:t>
      </w:r>
      <w:r w:rsidR="009E020A">
        <w:rPr>
          <w:rFonts w:ascii="Times New Roman" w:eastAsia="Calibri" w:hAnsi="Times New Roman" w:cs="Times New Roman"/>
          <w:sz w:val="24"/>
          <w:szCs w:val="24"/>
        </w:rPr>
        <w:t xml:space="preserve"> </w:t>
      </w:r>
    </w:p>
    <w:p w14:paraId="32C77F53" w14:textId="6BC383B6" w:rsidR="00672C53" w:rsidRPr="00B70F81" w:rsidRDefault="00105F78" w:rsidP="00105D71">
      <w:pPr>
        <w:spacing w:line="300" w:lineRule="auto"/>
        <w:rPr>
          <w:rFonts w:ascii="Times New Roman" w:eastAsia="Calibri" w:hAnsi="Times New Roman" w:cs="Times New Roman"/>
          <w:sz w:val="24"/>
          <w:szCs w:val="24"/>
        </w:rPr>
      </w:pPr>
      <w:r>
        <w:rPr>
          <w:rFonts w:ascii="Times New Roman" w:eastAsia="Calibri" w:hAnsi="Times New Roman" w:cs="Times New Roman"/>
          <w:sz w:val="24"/>
          <w:szCs w:val="24"/>
        </w:rPr>
        <w:t>På tilsvarende måde vil f</w:t>
      </w:r>
      <w:r w:rsidR="00176855">
        <w:rPr>
          <w:rFonts w:ascii="Times New Roman" w:eastAsia="Calibri" w:hAnsi="Times New Roman" w:cs="Times New Roman"/>
          <w:sz w:val="24"/>
          <w:szCs w:val="24"/>
        </w:rPr>
        <w:t xml:space="preserve">ravigelsen af </w:t>
      </w:r>
      <w:r w:rsidR="00AE2C8B">
        <w:rPr>
          <w:rFonts w:ascii="Times New Roman" w:eastAsia="Calibri" w:hAnsi="Times New Roman" w:cs="Times New Roman"/>
          <w:sz w:val="24"/>
          <w:szCs w:val="24"/>
        </w:rPr>
        <w:t>naturbeskyttelseslovens § 20</w:t>
      </w:r>
      <w:r w:rsidR="00176855">
        <w:rPr>
          <w:rFonts w:ascii="Times New Roman" w:eastAsia="Calibri" w:hAnsi="Times New Roman" w:cs="Times New Roman"/>
          <w:sz w:val="24"/>
          <w:szCs w:val="24"/>
        </w:rPr>
        <w:t xml:space="preserve"> betyde, at der ikke skal indhentes </w:t>
      </w:r>
      <w:r w:rsidR="00AE2C8B">
        <w:rPr>
          <w:rFonts w:ascii="Times New Roman" w:eastAsia="Calibri" w:hAnsi="Times New Roman" w:cs="Times New Roman"/>
          <w:sz w:val="24"/>
          <w:szCs w:val="24"/>
        </w:rPr>
        <w:t xml:space="preserve">tilladelse til </w:t>
      </w:r>
      <w:r w:rsidR="00F22AFE">
        <w:rPr>
          <w:rFonts w:ascii="Times New Roman" w:eastAsia="Calibri" w:hAnsi="Times New Roman" w:cs="Times New Roman"/>
          <w:sz w:val="24"/>
          <w:szCs w:val="24"/>
        </w:rPr>
        <w:t xml:space="preserve">opførelse af anlæg omfattet af lovforslaget, herunder de midlertidige </w:t>
      </w:r>
      <w:r w:rsidR="00F7565F">
        <w:rPr>
          <w:rFonts w:ascii="Times New Roman" w:eastAsia="Calibri" w:hAnsi="Times New Roman" w:cs="Times New Roman"/>
          <w:sz w:val="24"/>
          <w:szCs w:val="24"/>
        </w:rPr>
        <w:t>anlæg og installationer</w:t>
      </w:r>
      <w:r w:rsidR="00C37F51">
        <w:rPr>
          <w:rFonts w:ascii="Times New Roman" w:eastAsia="Calibri" w:hAnsi="Times New Roman" w:cs="Times New Roman"/>
          <w:sz w:val="24"/>
          <w:szCs w:val="24"/>
        </w:rPr>
        <w:t xml:space="preserve"> i åbent land</w:t>
      </w:r>
      <w:r w:rsidR="00F7565F">
        <w:rPr>
          <w:rFonts w:ascii="Times New Roman" w:eastAsia="Calibri" w:hAnsi="Times New Roman" w:cs="Times New Roman"/>
          <w:sz w:val="24"/>
          <w:szCs w:val="24"/>
        </w:rPr>
        <w:t xml:space="preserve">. </w:t>
      </w:r>
      <w:r w:rsidR="00C37F51">
        <w:rPr>
          <w:rFonts w:ascii="Times New Roman" w:eastAsia="Calibri" w:hAnsi="Times New Roman" w:cs="Times New Roman"/>
          <w:sz w:val="24"/>
          <w:szCs w:val="24"/>
        </w:rPr>
        <w:t>Opførelsen af anlæg</w:t>
      </w:r>
      <w:r w:rsidR="00D846AB">
        <w:rPr>
          <w:rFonts w:ascii="Times New Roman" w:eastAsia="Calibri" w:hAnsi="Times New Roman" w:cs="Times New Roman"/>
          <w:sz w:val="24"/>
          <w:szCs w:val="24"/>
        </w:rPr>
        <w:t xml:space="preserve"> sker under hensyntagen til</w:t>
      </w:r>
      <w:r w:rsidR="00477A70">
        <w:rPr>
          <w:rFonts w:ascii="Times New Roman" w:eastAsia="Calibri" w:hAnsi="Times New Roman" w:cs="Times New Roman"/>
          <w:sz w:val="24"/>
          <w:szCs w:val="24"/>
        </w:rPr>
        <w:t xml:space="preserve"> landskabelige værdier og øvrige </w:t>
      </w:r>
      <w:r w:rsidR="00D2711B">
        <w:rPr>
          <w:rFonts w:ascii="Times New Roman" w:eastAsia="Calibri" w:hAnsi="Times New Roman" w:cs="Times New Roman"/>
          <w:sz w:val="24"/>
          <w:szCs w:val="24"/>
        </w:rPr>
        <w:t>beskyttelsesinteresser,</w:t>
      </w:r>
      <w:r w:rsidR="00B779E4">
        <w:rPr>
          <w:rFonts w:ascii="Times New Roman" w:eastAsia="Calibri" w:hAnsi="Times New Roman" w:cs="Times New Roman"/>
          <w:sz w:val="24"/>
          <w:szCs w:val="24"/>
        </w:rPr>
        <w:t xml:space="preserve"> som </w:t>
      </w:r>
      <w:r w:rsidR="00D2711B">
        <w:rPr>
          <w:rFonts w:ascii="Times New Roman" w:eastAsia="Calibri" w:hAnsi="Times New Roman" w:cs="Times New Roman"/>
          <w:sz w:val="24"/>
          <w:szCs w:val="24"/>
        </w:rPr>
        <w:t xml:space="preserve">bestemmelsen </w:t>
      </w:r>
      <w:r w:rsidR="000A22B6">
        <w:rPr>
          <w:rFonts w:ascii="Times New Roman" w:eastAsia="Calibri" w:hAnsi="Times New Roman" w:cs="Times New Roman"/>
          <w:sz w:val="24"/>
          <w:szCs w:val="24"/>
        </w:rPr>
        <w:t xml:space="preserve">varetager. </w:t>
      </w:r>
    </w:p>
    <w:p w14:paraId="53AE8D32" w14:textId="19AC6B2A" w:rsidR="00F22AFE" w:rsidRDefault="00F22AFE" w:rsidP="00F22AFE">
      <w:pPr>
        <w:spacing w:line="300"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De hensyn, som landzonebestemmelserne sammen med den øvrige fysiske planlægning</w:t>
      </w:r>
      <w:r w:rsidR="00F7565F">
        <w:rPr>
          <w:rFonts w:ascii="Times New Roman" w:eastAsia="Calibri" w:hAnsi="Times New Roman" w:cs="Times New Roman"/>
          <w:sz w:val="24"/>
          <w:szCs w:val="24"/>
        </w:rPr>
        <w:t xml:space="preserve"> og naturbeskyttelseslovens § 20</w:t>
      </w:r>
      <w:r w:rsidRPr="00B70F81">
        <w:rPr>
          <w:rFonts w:ascii="Times New Roman" w:eastAsia="Calibri" w:hAnsi="Times New Roman" w:cs="Times New Roman"/>
          <w:sz w:val="24"/>
          <w:szCs w:val="24"/>
        </w:rPr>
        <w:t xml:space="preserve"> skal varetage, vil blive varetaget gennem den proces, der ligger forud for den forventede vedtagelse af anlægsloven. Der er gennemført en miljøkonsekvensvurdering, hvor bl.a. de planlægningsmæssige, landskabelige og miljømæssige påvirkninger af projektet er beskrevet og vurderet. </w:t>
      </w:r>
    </w:p>
    <w:p w14:paraId="7BA334F8" w14:textId="7783AB48" w:rsidR="00105D71" w:rsidRPr="00B70F81" w:rsidRDefault="00105D71" w:rsidP="00105D71">
      <w:pPr>
        <w:spacing w:line="300"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Hensynet til inddragelse af offentligheden, herunder høring af berørte parter er varetaget, dels gennem den forudgående proces omkring miljøkonsekvensvurderingen, hvor der er afholdt høring med borgermøder, dels gennem den efterfølgende ekspropriationsproces, hvor der også vil blive afholdt offentlige møder og møder med ejerne af de ejendomme, der påvirkes af projektet.</w:t>
      </w:r>
    </w:p>
    <w:p w14:paraId="49EA58CE" w14:textId="49C822E0" w:rsidR="00105D71" w:rsidRPr="00B93E96" w:rsidRDefault="00105D71" w:rsidP="00105D71">
      <w:pPr>
        <w:spacing w:line="300"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 xml:space="preserve">Fravigelsen </w:t>
      </w:r>
      <w:r w:rsidR="00591F90">
        <w:rPr>
          <w:rFonts w:ascii="Times New Roman" w:eastAsia="Calibri" w:hAnsi="Times New Roman" w:cs="Times New Roman"/>
          <w:sz w:val="24"/>
          <w:szCs w:val="24"/>
        </w:rPr>
        <w:t xml:space="preserve">af </w:t>
      </w:r>
      <w:r w:rsidR="002067E7">
        <w:rPr>
          <w:rFonts w:ascii="Times New Roman" w:eastAsia="Calibri" w:hAnsi="Times New Roman" w:cs="Times New Roman"/>
          <w:sz w:val="24"/>
          <w:szCs w:val="24"/>
        </w:rPr>
        <w:t>planlovens § 35 og nat</w:t>
      </w:r>
      <w:r w:rsidR="00B53232">
        <w:rPr>
          <w:rFonts w:ascii="Times New Roman" w:eastAsia="Calibri" w:hAnsi="Times New Roman" w:cs="Times New Roman"/>
          <w:sz w:val="24"/>
          <w:szCs w:val="24"/>
        </w:rPr>
        <w:t xml:space="preserve">urbeskyttelseslovens § 20 </w:t>
      </w:r>
      <w:r w:rsidRPr="00B70F81">
        <w:rPr>
          <w:rFonts w:ascii="Times New Roman" w:eastAsia="Calibri" w:hAnsi="Times New Roman" w:cs="Times New Roman"/>
          <w:sz w:val="24"/>
          <w:szCs w:val="24"/>
        </w:rPr>
        <w:t>vil gælde hele vejanlægget, dvs. selve vejen med tilhørende anlæg, f.eks. regnvandsbassiner, støjvolde eller skærme, samkørselspladser, anvendelse af midlertidige arbejdsarealer og øvrige nødvendige anlæg til brug for vejens etablering og drift. Fravigelsen vil også gælde ved ændringer i projektet inden for rammerne af vejlovens kap</w:t>
      </w:r>
      <w:r w:rsidRPr="1AAB97CA">
        <w:rPr>
          <w:rFonts w:ascii="Times New Roman" w:eastAsia="Calibri" w:hAnsi="Times New Roman" w:cs="Times New Roman"/>
          <w:sz w:val="24"/>
          <w:szCs w:val="24"/>
        </w:rPr>
        <w:t>itel</w:t>
      </w:r>
      <w:r w:rsidRPr="00B70F81">
        <w:rPr>
          <w:rFonts w:ascii="Times New Roman" w:eastAsia="Calibri" w:hAnsi="Times New Roman" w:cs="Times New Roman"/>
          <w:sz w:val="24"/>
          <w:szCs w:val="24"/>
        </w:rPr>
        <w:t xml:space="preserve"> 2 a.  </w:t>
      </w:r>
    </w:p>
    <w:p w14:paraId="2D46B7E4" w14:textId="35A971B2" w:rsidR="00105D71" w:rsidRPr="00B70F81" w:rsidRDefault="00105D71" w:rsidP="00105D71">
      <w:pPr>
        <w:spacing w:line="300"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Bestemmelsen</w:t>
      </w:r>
      <w:r w:rsidR="645354A7" w:rsidRPr="16B7722A">
        <w:rPr>
          <w:rFonts w:ascii="Times New Roman" w:eastAsia="Calibri" w:hAnsi="Times New Roman" w:cs="Times New Roman"/>
          <w:sz w:val="24"/>
          <w:szCs w:val="24"/>
        </w:rPr>
        <w:t xml:space="preserve"> vil endvidere</w:t>
      </w:r>
      <w:r w:rsidRPr="00B70F81">
        <w:rPr>
          <w:rFonts w:ascii="Times New Roman" w:eastAsia="Calibri" w:hAnsi="Times New Roman" w:cs="Times New Roman"/>
          <w:sz w:val="24"/>
          <w:szCs w:val="24"/>
        </w:rPr>
        <w:t xml:space="preserve"> indebære, at der uden dispensation </w:t>
      </w:r>
      <w:r w:rsidR="12F56E4A" w:rsidRPr="16B7722A">
        <w:rPr>
          <w:rFonts w:ascii="Times New Roman" w:eastAsia="Calibri" w:hAnsi="Times New Roman" w:cs="Times New Roman"/>
          <w:sz w:val="24"/>
          <w:szCs w:val="24"/>
        </w:rPr>
        <w:t>efter naturbeskyttelseslovens § 65, stk. 1 o</w:t>
      </w:r>
      <w:r w:rsidR="74DDDC51" w:rsidRPr="16B7722A">
        <w:rPr>
          <w:rFonts w:ascii="Times New Roman" w:eastAsia="Calibri" w:hAnsi="Times New Roman" w:cs="Times New Roman"/>
          <w:sz w:val="24"/>
          <w:szCs w:val="24"/>
        </w:rPr>
        <w:t>g 2</w:t>
      </w:r>
      <w:r w:rsidR="12F56E4A" w:rsidRPr="16B7722A">
        <w:rPr>
          <w:rFonts w:ascii="Times New Roman" w:eastAsia="Calibri" w:hAnsi="Times New Roman" w:cs="Times New Roman"/>
          <w:sz w:val="24"/>
          <w:szCs w:val="24"/>
        </w:rPr>
        <w:t xml:space="preserve"> </w:t>
      </w:r>
      <w:r w:rsidR="67176065" w:rsidRPr="16B7722A">
        <w:rPr>
          <w:rFonts w:ascii="Times New Roman" w:eastAsia="Calibri" w:hAnsi="Times New Roman" w:cs="Times New Roman"/>
          <w:sz w:val="24"/>
          <w:szCs w:val="24"/>
        </w:rPr>
        <w:t>samt</w:t>
      </w:r>
      <w:r w:rsidR="12F56E4A" w:rsidRPr="16B7722A">
        <w:rPr>
          <w:rFonts w:ascii="Times New Roman" w:eastAsia="Calibri" w:hAnsi="Times New Roman" w:cs="Times New Roman"/>
          <w:sz w:val="24"/>
          <w:szCs w:val="24"/>
        </w:rPr>
        <w:t xml:space="preserve"> 65 b, stk. 1</w:t>
      </w:r>
      <w:r w:rsidR="135F596F" w:rsidRPr="16B7722A">
        <w:rPr>
          <w:rFonts w:ascii="Times New Roman" w:eastAsia="Calibri" w:hAnsi="Times New Roman" w:cs="Times New Roman"/>
          <w:sz w:val="24"/>
          <w:szCs w:val="24"/>
        </w:rPr>
        <w:t xml:space="preserve"> </w:t>
      </w:r>
      <w:r w:rsidRPr="00B70F81">
        <w:rPr>
          <w:rFonts w:ascii="Times New Roman" w:eastAsia="Calibri" w:hAnsi="Times New Roman" w:cs="Times New Roman"/>
          <w:sz w:val="24"/>
          <w:szCs w:val="24"/>
        </w:rPr>
        <w:t>kan ske arbejder inden for sø</w:t>
      </w:r>
      <w:r w:rsidR="00F366AF">
        <w:rPr>
          <w:rFonts w:ascii="Times New Roman" w:eastAsia="Calibri" w:hAnsi="Times New Roman" w:cs="Times New Roman"/>
          <w:sz w:val="24"/>
          <w:szCs w:val="24"/>
        </w:rPr>
        <w:t xml:space="preserve">- og </w:t>
      </w:r>
      <w:r w:rsidRPr="00B70F81">
        <w:rPr>
          <w:rFonts w:ascii="Times New Roman" w:eastAsia="Calibri" w:hAnsi="Times New Roman" w:cs="Times New Roman"/>
          <w:sz w:val="24"/>
          <w:szCs w:val="24"/>
        </w:rPr>
        <w:t>å-, skov</w:t>
      </w:r>
      <w:r w:rsidR="00E52488">
        <w:rPr>
          <w:rFonts w:ascii="Times New Roman" w:eastAsia="Calibri" w:hAnsi="Times New Roman" w:cs="Times New Roman"/>
          <w:sz w:val="24"/>
          <w:szCs w:val="24"/>
        </w:rPr>
        <w:t>- og fortidsminde</w:t>
      </w:r>
      <w:r w:rsidRPr="00B70F81">
        <w:rPr>
          <w:rFonts w:ascii="Times New Roman" w:eastAsia="Calibri" w:hAnsi="Times New Roman" w:cs="Times New Roman"/>
          <w:sz w:val="24"/>
          <w:szCs w:val="24"/>
        </w:rPr>
        <w:t>beskyttelseslinjen, jf. naturbeskyttelseslovens §§ 16</w:t>
      </w:r>
      <w:r w:rsidR="00E52488">
        <w:rPr>
          <w:rFonts w:ascii="Times New Roman" w:eastAsia="Calibri" w:hAnsi="Times New Roman" w:cs="Times New Roman"/>
          <w:sz w:val="24"/>
          <w:szCs w:val="24"/>
        </w:rPr>
        <w:t>,</w:t>
      </w:r>
      <w:r w:rsidRPr="00B70F81">
        <w:rPr>
          <w:rFonts w:ascii="Times New Roman" w:eastAsia="Calibri" w:hAnsi="Times New Roman" w:cs="Times New Roman"/>
          <w:sz w:val="24"/>
          <w:szCs w:val="24"/>
        </w:rPr>
        <w:t xml:space="preserve"> 17 og </w:t>
      </w:r>
      <w:r w:rsidR="00E52488">
        <w:rPr>
          <w:rFonts w:ascii="Times New Roman" w:eastAsia="Calibri" w:hAnsi="Times New Roman" w:cs="Times New Roman"/>
          <w:sz w:val="24"/>
          <w:szCs w:val="24"/>
        </w:rPr>
        <w:t>18</w:t>
      </w:r>
      <w:r w:rsidRPr="00B70F81">
        <w:rPr>
          <w:rFonts w:ascii="Times New Roman" w:eastAsia="Calibri" w:hAnsi="Times New Roman" w:cs="Times New Roman"/>
          <w:sz w:val="24"/>
          <w:szCs w:val="24"/>
        </w:rPr>
        <w:t>.  </w:t>
      </w:r>
    </w:p>
    <w:p w14:paraId="3BCAAA77" w14:textId="4AFFF557" w:rsidR="00105D71" w:rsidRPr="00B70F81" w:rsidRDefault="549C7AA8" w:rsidP="00105D71">
      <w:pPr>
        <w:spacing w:line="300" w:lineRule="auto"/>
        <w:rPr>
          <w:rFonts w:ascii="Times New Roman" w:eastAsia="Calibri" w:hAnsi="Times New Roman" w:cs="Times New Roman"/>
          <w:sz w:val="24"/>
          <w:szCs w:val="24"/>
        </w:rPr>
      </w:pPr>
      <w:r w:rsidRPr="16B7722A">
        <w:rPr>
          <w:rFonts w:ascii="Times New Roman" w:eastAsia="Calibri" w:hAnsi="Times New Roman" w:cs="Times New Roman"/>
          <w:sz w:val="24"/>
          <w:szCs w:val="24"/>
        </w:rPr>
        <w:t>Anlægsp</w:t>
      </w:r>
      <w:r w:rsidR="6607964E" w:rsidRPr="16B7722A">
        <w:rPr>
          <w:rFonts w:ascii="Times New Roman" w:eastAsia="Calibri" w:hAnsi="Times New Roman" w:cs="Times New Roman"/>
          <w:sz w:val="24"/>
          <w:szCs w:val="24"/>
        </w:rPr>
        <w:t>rojektet</w:t>
      </w:r>
      <w:r w:rsidR="15C438C9" w:rsidRPr="16B7722A">
        <w:rPr>
          <w:rFonts w:ascii="Times New Roman" w:eastAsia="Calibri" w:hAnsi="Times New Roman" w:cs="Times New Roman"/>
          <w:sz w:val="24"/>
          <w:szCs w:val="24"/>
        </w:rPr>
        <w:t>, jf. § 1</w:t>
      </w:r>
      <w:r w:rsidR="00105D71" w:rsidRPr="00B70F81">
        <w:rPr>
          <w:rFonts w:ascii="Times New Roman" w:eastAsia="Calibri" w:hAnsi="Times New Roman" w:cs="Times New Roman"/>
          <w:sz w:val="24"/>
          <w:szCs w:val="24"/>
        </w:rPr>
        <w:t xml:space="preserve"> vil ikke kunne realiseres uden dispensation fra de omtalte beskyttelseslinjer, hvorfor det vurderes mest hensigtsmæssigt, at kravet om dispensation fra beskyttelseslinjerne fraviges i anlægsloven. Dermed vil der ikke være behov for at søge om en dispensation. </w:t>
      </w:r>
    </w:p>
    <w:p w14:paraId="68554DCA" w14:textId="78C8ED06" w:rsidR="00105D71" w:rsidRPr="00B70F81" w:rsidRDefault="00105D71" w:rsidP="00105D71">
      <w:pPr>
        <w:spacing w:line="300"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lastRenderedPageBreak/>
        <w:t xml:space="preserve">Der henvises til </w:t>
      </w:r>
      <w:r>
        <w:rPr>
          <w:rFonts w:ascii="Times New Roman" w:eastAsia="Calibri" w:hAnsi="Times New Roman" w:cs="Times New Roman"/>
          <w:sz w:val="24"/>
          <w:szCs w:val="24"/>
        </w:rPr>
        <w:t xml:space="preserve">punkt 9 i </w:t>
      </w:r>
      <w:r w:rsidRPr="00B70F81">
        <w:rPr>
          <w:rFonts w:ascii="Times New Roman" w:eastAsia="Calibri" w:hAnsi="Times New Roman" w:cs="Times New Roman"/>
          <w:sz w:val="24"/>
          <w:szCs w:val="24"/>
        </w:rPr>
        <w:t xml:space="preserve">de almindelige bemærkninger samt miljøkonsekvensvurderingen for en beskrivelse af de relevante arbejder, som gennemføres i projektet, og som normalt kan kræve tilladelse efter de omhandlede bestemmelser. </w:t>
      </w:r>
    </w:p>
    <w:p w14:paraId="3C5C4424" w14:textId="21C7BB82" w:rsidR="00105D71" w:rsidRPr="00B70F81" w:rsidRDefault="00105D71" w:rsidP="00105D71">
      <w:pPr>
        <w:spacing w:line="300"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De bestemmelser og krav om tilladelse, godkendelse eller dispensation i den øvrige lovgivning, som ikke udtrykkeligt fraviges, finder stadig anvendelse for projektet, herunder også reglerne om tilsyn, håndhævelse og straf for overtrædelse af regler, som ikke er fraveget. Tilsvarende gælder for andre regler, f.eks. om erstatning eller om miljøskade</w:t>
      </w:r>
      <w:r w:rsidRPr="00B70F81" w:rsidDel="00FB00A2">
        <w:rPr>
          <w:rFonts w:ascii="Times New Roman" w:eastAsia="Calibri" w:hAnsi="Times New Roman" w:cs="Times New Roman"/>
          <w:sz w:val="24"/>
          <w:szCs w:val="24"/>
        </w:rPr>
        <w:t>,</w:t>
      </w:r>
      <w:r w:rsidRPr="00B70F81">
        <w:rPr>
          <w:rFonts w:ascii="Times New Roman" w:eastAsia="Calibri" w:hAnsi="Times New Roman" w:cs="Times New Roman"/>
          <w:sz w:val="24"/>
          <w:szCs w:val="24"/>
        </w:rPr>
        <w:t xml:space="preserve"> i de respektive love. </w:t>
      </w:r>
    </w:p>
    <w:p w14:paraId="64341858" w14:textId="441B1040" w:rsidR="00105D71" w:rsidRPr="00B70F81" w:rsidRDefault="00105D71" w:rsidP="00105D71">
      <w:pPr>
        <w:spacing w:line="300"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 xml:space="preserve">Bestemmelsen </w:t>
      </w:r>
      <w:r w:rsidR="030A4410" w:rsidRPr="16B7722A">
        <w:rPr>
          <w:rFonts w:ascii="Times New Roman" w:eastAsia="Calibri" w:hAnsi="Times New Roman" w:cs="Times New Roman"/>
          <w:sz w:val="24"/>
          <w:szCs w:val="24"/>
        </w:rPr>
        <w:t>vil</w:t>
      </w:r>
      <w:r w:rsidRPr="00B70F81">
        <w:rPr>
          <w:rFonts w:ascii="Times New Roman" w:eastAsia="Calibri" w:hAnsi="Times New Roman" w:cs="Times New Roman"/>
          <w:sz w:val="24"/>
          <w:szCs w:val="24"/>
        </w:rPr>
        <w:t xml:space="preserve"> dog kun </w:t>
      </w:r>
      <w:r w:rsidR="61E0B70C" w:rsidRPr="16B7722A">
        <w:rPr>
          <w:rFonts w:ascii="Times New Roman" w:eastAsia="Calibri" w:hAnsi="Times New Roman" w:cs="Times New Roman"/>
          <w:sz w:val="24"/>
          <w:szCs w:val="24"/>
        </w:rPr>
        <w:t>regulere</w:t>
      </w:r>
      <w:r w:rsidR="6607964E" w:rsidRPr="16B7722A">
        <w:rPr>
          <w:rFonts w:ascii="Times New Roman" w:eastAsia="Calibri" w:hAnsi="Times New Roman" w:cs="Times New Roman"/>
          <w:sz w:val="24"/>
          <w:szCs w:val="24"/>
        </w:rPr>
        <w:t xml:space="preserve"> </w:t>
      </w:r>
      <w:r w:rsidRPr="00B70F81">
        <w:rPr>
          <w:rFonts w:ascii="Times New Roman" w:eastAsia="Calibri" w:hAnsi="Times New Roman" w:cs="Times New Roman"/>
          <w:sz w:val="24"/>
          <w:szCs w:val="24"/>
        </w:rPr>
        <w:t xml:space="preserve">arbejder, der er omfattet af lovforslagets § 1, herunder afværgeforanstaltninger omfattet af § 4. Udførelse af arbejder, der ikke er omfattet af § 1, </w:t>
      </w:r>
      <w:r w:rsidR="2DCE6DDD" w:rsidRPr="16B7722A">
        <w:rPr>
          <w:rFonts w:ascii="Times New Roman" w:eastAsia="Calibri" w:hAnsi="Times New Roman" w:cs="Times New Roman"/>
          <w:sz w:val="24"/>
          <w:szCs w:val="24"/>
        </w:rPr>
        <w:t>vil</w:t>
      </w:r>
      <w:r w:rsidRPr="00B70F81">
        <w:rPr>
          <w:rFonts w:ascii="Times New Roman" w:eastAsia="Calibri" w:hAnsi="Times New Roman" w:cs="Times New Roman"/>
          <w:sz w:val="24"/>
          <w:szCs w:val="24"/>
        </w:rPr>
        <w:t xml:space="preserve"> således stadig</w:t>
      </w:r>
      <w:r w:rsidR="15C29A61" w:rsidRPr="16B7722A">
        <w:rPr>
          <w:rFonts w:ascii="Times New Roman" w:eastAsia="Calibri" w:hAnsi="Times New Roman" w:cs="Times New Roman"/>
          <w:sz w:val="24"/>
          <w:szCs w:val="24"/>
        </w:rPr>
        <w:t xml:space="preserve"> fo</w:t>
      </w:r>
      <w:r w:rsidR="006020A5">
        <w:rPr>
          <w:rFonts w:ascii="Times New Roman" w:eastAsia="Calibri" w:hAnsi="Times New Roman" w:cs="Times New Roman"/>
          <w:sz w:val="24"/>
          <w:szCs w:val="24"/>
        </w:rPr>
        <w:t>r</w:t>
      </w:r>
      <w:r w:rsidR="15C29A61" w:rsidRPr="16B7722A">
        <w:rPr>
          <w:rFonts w:ascii="Times New Roman" w:eastAsia="Calibri" w:hAnsi="Times New Roman" w:cs="Times New Roman"/>
          <w:sz w:val="24"/>
          <w:szCs w:val="24"/>
        </w:rPr>
        <w:t>udsætte</w:t>
      </w:r>
      <w:r w:rsidRPr="00B70F81">
        <w:rPr>
          <w:rFonts w:ascii="Times New Roman" w:eastAsia="Calibri" w:hAnsi="Times New Roman" w:cs="Times New Roman"/>
          <w:sz w:val="24"/>
          <w:szCs w:val="24"/>
        </w:rPr>
        <w:t xml:space="preserve">, at Vejdirektoratet indhenter de fornødne tilladelser og dispensationer </w:t>
      </w:r>
      <w:r w:rsidRPr="13C43AB7">
        <w:rPr>
          <w:rFonts w:ascii="Times New Roman" w:eastAsia="Calibri" w:hAnsi="Times New Roman" w:cs="Times New Roman"/>
          <w:sz w:val="24"/>
          <w:szCs w:val="24"/>
        </w:rPr>
        <w:t>m.v</w:t>
      </w:r>
      <w:r w:rsidRPr="00B70F81">
        <w:rPr>
          <w:rFonts w:ascii="Times New Roman" w:eastAsia="Calibri" w:hAnsi="Times New Roman" w:cs="Times New Roman"/>
          <w:sz w:val="24"/>
          <w:szCs w:val="24"/>
        </w:rPr>
        <w:t>. efter den i § 5 nævnte lovgivning.</w:t>
      </w:r>
    </w:p>
    <w:p w14:paraId="5DD7B9E0" w14:textId="24FE1FEA" w:rsidR="00105D71" w:rsidRPr="00B93E96" w:rsidRDefault="00105D71" w:rsidP="00105D71">
      <w:pPr>
        <w:spacing w:line="300" w:lineRule="auto"/>
        <w:rPr>
          <w:rFonts w:ascii="Times New Roman" w:eastAsia="Calibri" w:hAnsi="Times New Roman" w:cs="Times New Roman"/>
          <w:sz w:val="24"/>
          <w:szCs w:val="24"/>
        </w:rPr>
      </w:pPr>
      <w:r w:rsidRPr="00B70F81">
        <w:rPr>
          <w:rFonts w:ascii="Times New Roman" w:eastAsia="Calibri" w:hAnsi="Times New Roman" w:cs="Times New Roman"/>
          <w:sz w:val="24"/>
          <w:szCs w:val="24"/>
        </w:rPr>
        <w:t xml:space="preserve">Bestemmelsen </w:t>
      </w:r>
      <w:r w:rsidR="089F85AF" w:rsidRPr="16B7722A">
        <w:rPr>
          <w:rFonts w:ascii="Times New Roman" w:eastAsia="Calibri" w:hAnsi="Times New Roman" w:cs="Times New Roman"/>
          <w:sz w:val="24"/>
          <w:szCs w:val="24"/>
        </w:rPr>
        <w:t>vil</w:t>
      </w:r>
      <w:r w:rsidRPr="00B70F81">
        <w:rPr>
          <w:rFonts w:ascii="Times New Roman" w:eastAsia="Calibri" w:hAnsi="Times New Roman" w:cs="Times New Roman"/>
          <w:sz w:val="24"/>
          <w:szCs w:val="24"/>
        </w:rPr>
        <w:t xml:space="preserve"> endvidere alene</w:t>
      </w:r>
      <w:r w:rsidR="4AF7C398" w:rsidRPr="16B7722A">
        <w:rPr>
          <w:rFonts w:ascii="Times New Roman" w:eastAsia="Calibri" w:hAnsi="Times New Roman" w:cs="Times New Roman"/>
          <w:sz w:val="24"/>
          <w:szCs w:val="24"/>
        </w:rPr>
        <w:t xml:space="preserve"> finde</w:t>
      </w:r>
      <w:r w:rsidRPr="00B70F81">
        <w:rPr>
          <w:rFonts w:ascii="Times New Roman" w:eastAsia="Calibri" w:hAnsi="Times New Roman" w:cs="Times New Roman"/>
          <w:sz w:val="24"/>
          <w:szCs w:val="24"/>
        </w:rPr>
        <w:t xml:space="preserve"> anvendelse i anlægsperioden, indtil projektet, jf. § 1, er færdigt i sin helhed. Ved den efterfølgende administration efter de nævnte love skal det lægges til grund, at anlæggene kan drives og vedligeholdes på normal vis, når projektet er gennemført, men hvis der som led i driftsfasen skal foretages nye ændringer i tilstanden, f.eks. i et fredet område eller et naturområde, finder de normale regler anvendelse.</w:t>
      </w:r>
    </w:p>
    <w:p w14:paraId="5A10B566" w14:textId="16F360F1" w:rsidR="00105D71" w:rsidRPr="00B70F81" w:rsidRDefault="00105D71" w:rsidP="00105D71">
      <w:pPr>
        <w:spacing w:line="300" w:lineRule="auto"/>
        <w:rPr>
          <w:rFonts w:ascii="Times New Roman" w:eastAsia="Times New Roman" w:hAnsi="Times New Roman" w:cs="Times New Roman"/>
          <w:color w:val="000000"/>
          <w:sz w:val="24"/>
          <w:szCs w:val="24"/>
        </w:rPr>
      </w:pPr>
      <w:r w:rsidRPr="2AFB9DCF">
        <w:rPr>
          <w:rFonts w:ascii="Times New Roman" w:eastAsia="Times New Roman" w:hAnsi="Times New Roman" w:cs="Times New Roman"/>
          <w:color w:val="000000" w:themeColor="text1"/>
          <w:sz w:val="24"/>
          <w:szCs w:val="24"/>
        </w:rPr>
        <w:t xml:space="preserve">Det foreslås i </w:t>
      </w:r>
      <w:r w:rsidRPr="2AFB9DCF">
        <w:rPr>
          <w:rFonts w:ascii="Times New Roman" w:eastAsia="Times New Roman" w:hAnsi="Times New Roman" w:cs="Times New Roman"/>
          <w:i/>
          <w:color w:val="000000" w:themeColor="text1"/>
          <w:sz w:val="24"/>
          <w:szCs w:val="24"/>
        </w:rPr>
        <w:t>§ 5, stk. 2,</w:t>
      </w:r>
      <w:r w:rsidRPr="2AFB9DCF">
        <w:rPr>
          <w:rFonts w:ascii="Times New Roman" w:eastAsia="Times New Roman" w:hAnsi="Times New Roman" w:cs="Times New Roman"/>
          <w:color w:val="000000" w:themeColor="text1"/>
          <w:sz w:val="24"/>
          <w:szCs w:val="24"/>
        </w:rPr>
        <w:t xml:space="preserve"> at reglerne om kommune- og lokalplaner i lov om planlægning og </w:t>
      </w:r>
      <w:r w:rsidR="1D94A20C" w:rsidRPr="16B7722A">
        <w:rPr>
          <w:rFonts w:ascii="Times New Roman" w:eastAsia="Times New Roman" w:hAnsi="Times New Roman" w:cs="Times New Roman"/>
          <w:color w:val="000000" w:themeColor="text1"/>
          <w:sz w:val="24"/>
          <w:szCs w:val="24"/>
        </w:rPr>
        <w:t>reglerne i</w:t>
      </w:r>
      <w:r w:rsidR="6607964E" w:rsidRPr="16B7722A">
        <w:rPr>
          <w:rFonts w:ascii="Times New Roman" w:eastAsia="Times New Roman" w:hAnsi="Times New Roman" w:cs="Times New Roman"/>
          <w:color w:val="000000" w:themeColor="text1"/>
          <w:sz w:val="24"/>
          <w:szCs w:val="24"/>
        </w:rPr>
        <w:t xml:space="preserve"> </w:t>
      </w:r>
      <w:r w:rsidRPr="2AFB9DCF">
        <w:rPr>
          <w:rFonts w:ascii="Times New Roman" w:eastAsia="Times New Roman" w:hAnsi="Times New Roman" w:cs="Times New Roman"/>
          <w:color w:val="000000" w:themeColor="text1"/>
          <w:sz w:val="24"/>
          <w:szCs w:val="24"/>
        </w:rPr>
        <w:t xml:space="preserve">museumslovens </w:t>
      </w:r>
      <w:r w:rsidRPr="1B803E13">
        <w:rPr>
          <w:rFonts w:ascii="Times New Roman" w:eastAsia="Times New Roman" w:hAnsi="Times New Roman" w:cs="Times New Roman"/>
          <w:color w:val="000000" w:themeColor="text1"/>
          <w:sz w:val="24"/>
          <w:szCs w:val="24"/>
        </w:rPr>
        <w:t>kapitel</w:t>
      </w:r>
      <w:r w:rsidRPr="2AFB9DCF">
        <w:rPr>
          <w:rFonts w:ascii="Times New Roman" w:eastAsia="Times New Roman" w:hAnsi="Times New Roman" w:cs="Times New Roman"/>
          <w:color w:val="000000" w:themeColor="text1"/>
          <w:sz w:val="24"/>
          <w:szCs w:val="24"/>
        </w:rPr>
        <w:t xml:space="preserve"> 8 og 8 a, ikke finder anvendelse på anlægsprojektet nævnt i § 1.</w:t>
      </w:r>
    </w:p>
    <w:p w14:paraId="3A3DEDD6" w14:textId="40356984" w:rsidR="00105D71" w:rsidRPr="00B70F81" w:rsidRDefault="00105D71" w:rsidP="00105D71">
      <w:pPr>
        <w:spacing w:line="300" w:lineRule="auto"/>
        <w:rPr>
          <w:rFonts w:ascii="Times New Roman" w:eastAsia="Calibri" w:hAnsi="Times New Roman" w:cs="Times New Roman"/>
          <w:sz w:val="24"/>
          <w:szCs w:val="24"/>
          <w:lang w:eastAsia="da-DK"/>
        </w:rPr>
      </w:pPr>
      <w:r w:rsidRPr="16B7722A">
        <w:rPr>
          <w:rFonts w:ascii="Times New Roman" w:eastAsia="Times New Roman" w:hAnsi="Times New Roman" w:cs="Times New Roman"/>
          <w:color w:val="000000" w:themeColor="text1"/>
          <w:sz w:val="24"/>
          <w:szCs w:val="24"/>
        </w:rPr>
        <w:t xml:space="preserve">Det foreslåede vil </w:t>
      </w:r>
      <w:r w:rsidR="4C4EB8F1" w:rsidRPr="16B7722A">
        <w:rPr>
          <w:rFonts w:ascii="Times New Roman" w:eastAsia="Times New Roman" w:hAnsi="Times New Roman" w:cs="Times New Roman"/>
          <w:color w:val="000000" w:themeColor="text1"/>
          <w:sz w:val="24"/>
          <w:szCs w:val="24"/>
        </w:rPr>
        <w:t>medføre</w:t>
      </w:r>
      <w:r w:rsidR="00C31345" w:rsidRPr="16B7722A">
        <w:rPr>
          <w:rFonts w:ascii="Times New Roman" w:eastAsia="Times New Roman" w:hAnsi="Times New Roman" w:cs="Times New Roman"/>
          <w:color w:val="000000" w:themeColor="text1"/>
          <w:sz w:val="24"/>
          <w:szCs w:val="24"/>
        </w:rPr>
        <w:t>,</w:t>
      </w:r>
      <w:r w:rsidRPr="16B7722A">
        <w:rPr>
          <w:rFonts w:ascii="Times New Roman" w:eastAsia="Times New Roman" w:hAnsi="Times New Roman" w:cs="Times New Roman"/>
          <w:color w:val="000000" w:themeColor="text1"/>
          <w:sz w:val="24"/>
          <w:szCs w:val="24"/>
        </w:rPr>
        <w:t xml:space="preserve"> at </w:t>
      </w:r>
      <w:r w:rsidRPr="00B70F81">
        <w:rPr>
          <w:rFonts w:ascii="Times New Roman" w:eastAsia="Calibri" w:hAnsi="Times New Roman" w:cs="Times New Roman"/>
          <w:sz w:val="24"/>
          <w:szCs w:val="24"/>
        </w:rPr>
        <w:t xml:space="preserve">anlægsprojektet </w:t>
      </w:r>
      <w:r w:rsidR="1FAD735F" w:rsidRPr="16B7722A">
        <w:rPr>
          <w:rFonts w:ascii="Times New Roman" w:eastAsia="Calibri" w:hAnsi="Times New Roman" w:cs="Times New Roman"/>
          <w:sz w:val="24"/>
          <w:szCs w:val="24"/>
        </w:rPr>
        <w:t>ikke</w:t>
      </w:r>
      <w:r w:rsidR="6607964E" w:rsidRPr="16B7722A">
        <w:rPr>
          <w:rFonts w:ascii="Times New Roman" w:eastAsia="Calibri" w:hAnsi="Times New Roman" w:cs="Times New Roman"/>
          <w:sz w:val="24"/>
          <w:szCs w:val="24"/>
        </w:rPr>
        <w:t xml:space="preserve"> </w:t>
      </w:r>
      <w:r w:rsidRPr="00B70F81">
        <w:rPr>
          <w:rFonts w:ascii="Times New Roman" w:eastAsia="Calibri" w:hAnsi="Times New Roman" w:cs="Times New Roman"/>
          <w:sz w:val="24"/>
          <w:szCs w:val="24"/>
        </w:rPr>
        <w:t>kræver fysisk planlægning efter planloven</w:t>
      </w:r>
      <w:r w:rsidR="1E5B62EE" w:rsidRPr="16B7722A">
        <w:rPr>
          <w:rFonts w:ascii="Times New Roman" w:eastAsia="Calibri" w:hAnsi="Times New Roman" w:cs="Times New Roman"/>
          <w:sz w:val="24"/>
          <w:szCs w:val="24"/>
        </w:rPr>
        <w:t>, men at anlægsloven vil udgøre den retlige ramme for anlægsprojektet</w:t>
      </w:r>
      <w:r w:rsidR="6607964E" w:rsidRPr="16B7722A">
        <w:rPr>
          <w:rFonts w:ascii="Times New Roman" w:eastAsia="Calibri" w:hAnsi="Times New Roman" w:cs="Times New Roman"/>
          <w:sz w:val="24"/>
          <w:szCs w:val="24"/>
        </w:rPr>
        <w:t>.</w:t>
      </w:r>
      <w:r w:rsidRPr="00B70F81">
        <w:rPr>
          <w:rFonts w:ascii="Times New Roman" w:eastAsia="Calibri" w:hAnsi="Times New Roman" w:cs="Times New Roman"/>
          <w:sz w:val="24"/>
          <w:szCs w:val="24"/>
        </w:rPr>
        <w:t xml:space="preserve"> Det vil således ikke være påkrævet at vedtage nye planer eller ændre i eksisterende planlægning for at kunne gennemføre projektet. Arbejderne som følge af anlægsprojektet nævnt i § 1 i både det permanente og det midlertidige projektområde vil heller ikke kræve dispensation eller lignende fra eksisterende planlægning. Eksisterende kommune- og lokalplaner for de arealer, som anlægsloven omhandler, ophæves ikke med anlægsloven. Planerne vil imidlertid ikke finde anvendelse i forbindelse med projektets udførelse.</w:t>
      </w:r>
      <w:r w:rsidRPr="00B70F81">
        <w:rPr>
          <w:rFonts w:ascii="Times New Roman" w:eastAsia="Calibri" w:hAnsi="Times New Roman" w:cs="Times New Roman"/>
          <w:sz w:val="24"/>
          <w:szCs w:val="24"/>
          <w:lang w:eastAsia="da-DK"/>
        </w:rPr>
        <w:t xml:space="preserve"> </w:t>
      </w:r>
    </w:p>
    <w:p w14:paraId="14EAF075" w14:textId="3EEB483E" w:rsidR="00B93E96" w:rsidRPr="00CB73B0" w:rsidRDefault="1E70742A" w:rsidP="00B93E96">
      <w:pPr>
        <w:spacing w:line="300" w:lineRule="auto"/>
        <w:textAlignment w:val="baseline"/>
        <w:rPr>
          <w:rFonts w:ascii="Segoe UI" w:eastAsia="Times New Roman" w:hAnsi="Segoe UI" w:cs="Segoe UI"/>
          <w:sz w:val="18"/>
          <w:szCs w:val="18"/>
          <w:lang w:eastAsia="da-DK"/>
        </w:rPr>
      </w:pPr>
      <w:r w:rsidRPr="16B7722A">
        <w:rPr>
          <w:rFonts w:ascii="Times New Roman" w:eastAsia="Times New Roman" w:hAnsi="Times New Roman" w:cs="Times New Roman"/>
          <w:sz w:val="24"/>
          <w:szCs w:val="24"/>
          <w:lang w:eastAsia="da-DK"/>
        </w:rPr>
        <w:t>Bestemmelsen vil endvidere medføre</w:t>
      </w:r>
      <w:r w:rsidR="00105D71" w:rsidRPr="00B70F81">
        <w:rPr>
          <w:rFonts w:ascii="Times New Roman" w:eastAsia="Times New Roman" w:hAnsi="Times New Roman" w:cs="Times New Roman"/>
          <w:sz w:val="24"/>
          <w:szCs w:val="24"/>
          <w:lang w:eastAsia="da-DK"/>
        </w:rPr>
        <w:t>, at museumslovens kapitel 8 og 8 a ikke finder anvendelse</w:t>
      </w:r>
      <w:r w:rsidR="218A920D" w:rsidRPr="16B7722A">
        <w:rPr>
          <w:rFonts w:ascii="Times New Roman" w:eastAsia="Times New Roman" w:hAnsi="Times New Roman" w:cs="Times New Roman"/>
          <w:sz w:val="24"/>
          <w:szCs w:val="24"/>
          <w:lang w:eastAsia="da-DK"/>
        </w:rPr>
        <w:t>,</w:t>
      </w:r>
      <w:r w:rsidR="52D592AE" w:rsidRPr="16B7722A">
        <w:rPr>
          <w:rFonts w:ascii="Times New Roman" w:eastAsia="Times New Roman" w:hAnsi="Times New Roman" w:cs="Times New Roman"/>
          <w:sz w:val="24"/>
          <w:szCs w:val="24"/>
          <w:lang w:eastAsia="da-DK"/>
        </w:rPr>
        <w:t xml:space="preserve"> så</w:t>
      </w:r>
      <w:r w:rsidR="6607964E" w:rsidRPr="16B7722A">
        <w:rPr>
          <w:rFonts w:ascii="Times New Roman" w:eastAsia="Times New Roman" w:hAnsi="Times New Roman" w:cs="Times New Roman"/>
          <w:sz w:val="24"/>
          <w:szCs w:val="24"/>
          <w:lang w:eastAsia="da-DK"/>
        </w:rPr>
        <w:t xml:space="preserve"> </w:t>
      </w:r>
      <w:r w:rsidR="45408BD3" w:rsidRPr="16B7722A">
        <w:rPr>
          <w:rFonts w:ascii="Times New Roman" w:eastAsia="Times New Roman" w:hAnsi="Times New Roman" w:cs="Times New Roman"/>
          <w:sz w:val="24"/>
          <w:szCs w:val="24"/>
          <w:lang w:eastAsia="da-DK"/>
        </w:rPr>
        <w:t>b</w:t>
      </w:r>
      <w:r w:rsidR="00105D71" w:rsidRPr="00B70F81">
        <w:rPr>
          <w:rFonts w:ascii="Times New Roman" w:eastAsia="Times New Roman" w:hAnsi="Times New Roman" w:cs="Times New Roman"/>
          <w:sz w:val="24"/>
          <w:szCs w:val="24"/>
          <w:lang w:eastAsia="da-DK"/>
        </w:rPr>
        <w:t>evaringsværdige hensyn efter museumsloven for så vidt angår arealer, der er nødvendige for gennemførelsen af de i § 1 nævnte arbejder, varetages af Vejdirektoratet som anlægsmyndighed og med inddragelse af de relevante myndigheder.  </w:t>
      </w:r>
      <w:r w:rsidR="00105D71" w:rsidRPr="00AA3603">
        <w:rPr>
          <w:rFonts w:ascii="Times New Roman" w:eastAsia="Times New Roman" w:hAnsi="Times New Roman" w:cs="Times New Roman"/>
          <w:sz w:val="24"/>
          <w:szCs w:val="24"/>
          <w:lang w:eastAsia="da-DK"/>
        </w:rPr>
        <w:t>  </w:t>
      </w:r>
    </w:p>
    <w:p w14:paraId="31894A41" w14:textId="767A6774" w:rsidR="00105D71" w:rsidRPr="00B93E96" w:rsidRDefault="00105D71" w:rsidP="00B93E96">
      <w:pPr>
        <w:spacing w:line="300" w:lineRule="auto"/>
        <w:textAlignment w:val="baseline"/>
        <w:rPr>
          <w:rFonts w:ascii="Times New Roman" w:eastAsia="Calibri" w:hAnsi="Times New Roman" w:cs="Times New Roman"/>
          <w:sz w:val="24"/>
          <w:szCs w:val="24"/>
        </w:rPr>
      </w:pPr>
      <w:r w:rsidRPr="16B7722A">
        <w:rPr>
          <w:rFonts w:ascii="Times New Roman" w:eastAsia="Times New Roman" w:hAnsi="Times New Roman" w:cs="Times New Roman"/>
          <w:color w:val="000000" w:themeColor="text1"/>
          <w:sz w:val="24"/>
          <w:szCs w:val="24"/>
        </w:rPr>
        <w:t xml:space="preserve">Det foreslås i </w:t>
      </w:r>
      <w:r w:rsidRPr="16B7722A">
        <w:rPr>
          <w:rFonts w:ascii="Times New Roman" w:eastAsia="Times New Roman" w:hAnsi="Times New Roman" w:cs="Times New Roman"/>
          <w:i/>
          <w:color w:val="000000" w:themeColor="text1"/>
          <w:sz w:val="24"/>
          <w:szCs w:val="24"/>
        </w:rPr>
        <w:t>§ 5, stk. 3,</w:t>
      </w:r>
      <w:r w:rsidRPr="16B7722A">
        <w:rPr>
          <w:rFonts w:ascii="Times New Roman" w:eastAsia="Times New Roman" w:hAnsi="Times New Roman" w:cs="Times New Roman"/>
          <w:color w:val="000000" w:themeColor="text1"/>
          <w:sz w:val="24"/>
          <w:szCs w:val="24"/>
        </w:rPr>
        <w:t xml:space="preserve"> at hensynene bag bestemmelserne, der er nævnt i stk. 1 og stk. 2, varetages af transportministeren.</w:t>
      </w:r>
    </w:p>
    <w:p w14:paraId="7AF271CE" w14:textId="6ADCAE62" w:rsidR="00105D71" w:rsidRPr="00B70F81" w:rsidRDefault="00105D71" w:rsidP="00105D71">
      <w:pPr>
        <w:spacing w:line="300" w:lineRule="auto"/>
        <w:rPr>
          <w:rFonts w:ascii="Times New Roman" w:eastAsia="Calibri" w:hAnsi="Times New Roman" w:cs="Times New Roman"/>
          <w:noProof/>
          <w:sz w:val="24"/>
          <w:szCs w:val="24"/>
        </w:rPr>
      </w:pPr>
      <w:r w:rsidRPr="16B7722A">
        <w:rPr>
          <w:rFonts w:ascii="Times New Roman" w:eastAsia="Times New Roman" w:hAnsi="Times New Roman" w:cs="Times New Roman"/>
          <w:color w:val="000000" w:themeColor="text1"/>
          <w:sz w:val="24"/>
          <w:szCs w:val="24"/>
        </w:rPr>
        <w:t>Det foreslåede vil betyde, at s</w:t>
      </w:r>
      <w:r w:rsidRPr="00B70F81">
        <w:rPr>
          <w:rFonts w:ascii="Times New Roman" w:eastAsia="Calibri" w:hAnsi="Times New Roman" w:cs="Times New Roman"/>
          <w:noProof/>
          <w:sz w:val="24"/>
          <w:szCs w:val="24"/>
        </w:rPr>
        <w:t xml:space="preserve">elv om § 5, stk. 1 og 2, </w:t>
      </w:r>
      <w:r w:rsidR="097B77C0" w:rsidRPr="16B7722A">
        <w:rPr>
          <w:rFonts w:ascii="Times New Roman" w:eastAsia="Calibri" w:hAnsi="Times New Roman" w:cs="Times New Roman"/>
          <w:noProof/>
          <w:sz w:val="24"/>
          <w:szCs w:val="24"/>
        </w:rPr>
        <w:t>vil</w:t>
      </w:r>
      <w:r w:rsidR="6607964E" w:rsidRPr="16B7722A">
        <w:rPr>
          <w:rFonts w:ascii="Times New Roman" w:eastAsia="Calibri" w:hAnsi="Times New Roman" w:cs="Times New Roman"/>
          <w:noProof/>
          <w:sz w:val="24"/>
          <w:szCs w:val="24"/>
        </w:rPr>
        <w:t xml:space="preserve"> </w:t>
      </w:r>
      <w:r w:rsidRPr="00B70F81">
        <w:rPr>
          <w:rFonts w:ascii="Times New Roman" w:eastAsia="Calibri" w:hAnsi="Times New Roman" w:cs="Times New Roman"/>
          <w:noProof/>
          <w:sz w:val="24"/>
          <w:szCs w:val="24"/>
        </w:rPr>
        <w:t xml:space="preserve">indebære, at dele af den almindelige plan-, miljø- og naturlovgivning ikke </w:t>
      </w:r>
      <w:r w:rsidR="02AB174D" w:rsidRPr="16B7722A">
        <w:rPr>
          <w:rFonts w:ascii="Times New Roman" w:eastAsia="Calibri" w:hAnsi="Times New Roman" w:cs="Times New Roman"/>
          <w:noProof/>
          <w:sz w:val="24"/>
          <w:szCs w:val="24"/>
        </w:rPr>
        <w:t>vil</w:t>
      </w:r>
      <w:r w:rsidR="6607964E" w:rsidRPr="16B7722A">
        <w:rPr>
          <w:rFonts w:ascii="Times New Roman" w:eastAsia="Calibri" w:hAnsi="Times New Roman" w:cs="Times New Roman"/>
          <w:noProof/>
          <w:sz w:val="24"/>
          <w:szCs w:val="24"/>
        </w:rPr>
        <w:t xml:space="preserve"> </w:t>
      </w:r>
      <w:r w:rsidRPr="00B70F81">
        <w:rPr>
          <w:rFonts w:ascii="Times New Roman" w:eastAsia="Calibri" w:hAnsi="Times New Roman" w:cs="Times New Roman"/>
          <w:noProof/>
          <w:sz w:val="24"/>
          <w:szCs w:val="24"/>
        </w:rPr>
        <w:t xml:space="preserve">finde anvendelse, varetages hensynene bag disse </w:t>
      </w:r>
      <w:r w:rsidRPr="00B70F81">
        <w:rPr>
          <w:rFonts w:ascii="Times New Roman" w:eastAsia="Calibri" w:hAnsi="Times New Roman" w:cs="Times New Roman"/>
          <w:noProof/>
          <w:sz w:val="24"/>
          <w:szCs w:val="24"/>
        </w:rPr>
        <w:lastRenderedPageBreak/>
        <w:t xml:space="preserve">regler stadigvæk i projektet ved, at Vejdirektoratet som anlægsmyndighed skal overholde anlægsloven og de retningslinjer, der fremgår af lovforslagets bemærkninger, samt rammerne i de miljømæssige undersøgelser, jf. bemærkningerne til stk. 1 og 2. Som også nævnt ovenfor </w:t>
      </w:r>
      <w:r w:rsidR="15D35FC3" w:rsidRPr="16B7722A">
        <w:rPr>
          <w:rFonts w:ascii="Times New Roman" w:eastAsia="Calibri" w:hAnsi="Times New Roman" w:cs="Times New Roman"/>
          <w:sz w:val="24"/>
          <w:szCs w:val="24"/>
        </w:rPr>
        <w:t>vil</w:t>
      </w:r>
      <w:r w:rsidRPr="00B70F81">
        <w:rPr>
          <w:rFonts w:ascii="Times New Roman" w:eastAsia="Calibri" w:hAnsi="Times New Roman" w:cs="Times New Roman"/>
          <w:sz w:val="24"/>
          <w:szCs w:val="24"/>
        </w:rPr>
        <w:t xml:space="preserve"> bestemmelserne i § 5, stk. 1 og 2, derfor ikke </w:t>
      </w:r>
      <w:r w:rsidR="08B498E5" w:rsidRPr="16B7722A">
        <w:rPr>
          <w:rFonts w:ascii="Times New Roman" w:eastAsia="Calibri" w:hAnsi="Times New Roman" w:cs="Times New Roman"/>
          <w:sz w:val="24"/>
          <w:szCs w:val="24"/>
        </w:rPr>
        <w:t>få</w:t>
      </w:r>
      <w:r w:rsidR="6607964E" w:rsidRPr="16B7722A">
        <w:rPr>
          <w:rFonts w:ascii="Times New Roman" w:eastAsia="Calibri" w:hAnsi="Times New Roman" w:cs="Times New Roman"/>
          <w:sz w:val="24"/>
          <w:szCs w:val="24"/>
        </w:rPr>
        <w:t xml:space="preserve"> </w:t>
      </w:r>
      <w:r w:rsidRPr="00B70F81">
        <w:rPr>
          <w:rFonts w:ascii="Times New Roman" w:eastAsia="Calibri" w:hAnsi="Times New Roman" w:cs="Times New Roman"/>
          <w:sz w:val="24"/>
          <w:szCs w:val="24"/>
        </w:rPr>
        <w:t>betydning for det beskyttelsesniveau, som normalt vil blive varetaget gennem de fravegne bestemmelser. Administrative tilladelser vil således ikke bidrage til et øget beskyttelsesniveau.</w:t>
      </w:r>
    </w:p>
    <w:p w14:paraId="4204F601" w14:textId="77777777" w:rsidR="00105D71" w:rsidRPr="00B70F81" w:rsidRDefault="00105D71" w:rsidP="00105D71">
      <w:pPr>
        <w:spacing w:line="300" w:lineRule="auto"/>
        <w:rPr>
          <w:rFonts w:ascii="Times New Roman" w:eastAsia="Times New Roman" w:hAnsi="Times New Roman" w:cs="Times New Roman"/>
          <w:color w:val="000000"/>
          <w:sz w:val="24"/>
          <w:szCs w:val="24"/>
        </w:rPr>
      </w:pPr>
    </w:p>
    <w:p w14:paraId="535E5C1A"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Til § 6</w:t>
      </w:r>
    </w:p>
    <w:p w14:paraId="6600462E"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p>
    <w:p w14:paraId="6920ECF0" w14:textId="633F56A0" w:rsidR="00105D71" w:rsidRPr="00B93E96" w:rsidRDefault="00105D71" w:rsidP="00B93E96">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I forbindelse med gennemførelsen af projektet omtalt i forslagets § 1 vil der skulle indhentes diverse administrative tilladelser, f.eks. efter miljøbeskyttelsesloven og lov om vandløb. Det er afgørelser, der træffes af kommunalbestyrelsen. </w:t>
      </w:r>
    </w:p>
    <w:p w14:paraId="291009C4" w14:textId="1B05C845"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følger af § 91, stk. 1, i miljøbeskyttelsesloven, at medmindre andet fremgår af lovens bestemmelser, jf. dog § 92, kan kommunalbestyrelsens afgørelser og beslutninger efter loven eller regler, der er fastsat med hjemmel i loven, påklages til Miljø- og Fødevareklagenævnet, som behandler sagen i en af nævnets afdelinger, jf. § 3, stk. 1, nr. 1-6, i lov nr. 1715 af 27. december 2016 om Miljø- og Fødevareklagenævnet. Tilsvarende gælder for afgørelser truffet af miljøministeren efter regler udstedt i medfør af lovens § 7, stk. 1, nr. 8, lovens kapitel 4-6 og 9 a, afgørelser truffet i medfør af § 25 eller § 82 samt afgørelser efter </w:t>
      </w:r>
      <w:r w:rsidRPr="1D8CA124">
        <w:rPr>
          <w:rFonts w:ascii="Times New Roman" w:eastAsia="Times New Roman" w:hAnsi="Times New Roman" w:cs="Times New Roman"/>
          <w:sz w:val="24"/>
          <w:szCs w:val="24"/>
        </w:rPr>
        <w:t>§§</w:t>
      </w:r>
      <w:r w:rsidRPr="00B70F81">
        <w:rPr>
          <w:rFonts w:ascii="Times New Roman" w:eastAsia="Times New Roman" w:hAnsi="Times New Roman" w:cs="Times New Roman"/>
          <w:sz w:val="24"/>
          <w:szCs w:val="24"/>
        </w:rPr>
        <w:t xml:space="preserve"> 70 a, 70 b og 72, når disse afgørelser vedrører sager efter regler udstedt i medfør af lovens § 7, stk. 1, nr. 8, lovens kapitel 4-6 og 9 a og afgørelser truffet i medfør af § 25 eller § 82. </w:t>
      </w:r>
    </w:p>
    <w:p w14:paraId="080909D4" w14:textId="64E6A5CC" w:rsidR="00105D7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Det følger af § 78, stk. 1, i naturbeskyttelsesloven, at kommunalbestyrelsens afgørelser efter loven eller de regler, der udstedes efter loven, kan påklages til Miljø- og Fødevareklagenævnet. Kommunalbestyrelsens afgørelser efter § 65 a, stk. 2 og 5, kan påklages til Miljø- og Fødevareklagenævnet efter kapitel 12, for så vidt angår retlige spørgsmål. Tilsvarende gælder fredningsnævnets afgørelser efter § 50, stk. 1, der kan påklages til Miljø- og Fødevareklagenævnet, Sagerne behandles i den læge afdeling, jf. § 3, stk. 1, nr. 10, i lov om Miljø- og Fødevareklagenævnet efter bestemmelserne i dette kapitel.  Miljøministerens afgørelser efter § 27, stk. 1 og 2 og § 65 b, stk. 1 og 3-7, kan påklages til Miljø- og Fødevareklagenævnet, som behandler sagen i den læge afdeling. Miljøministerens afgørelser efter § 61 a, stk. 1, og § 65 a, stk. 1 og 4, kan påklages til Miljø- og Fødevareklagenævnet efter kapitel 12, for så vidt angår retlige spørgsmål.</w:t>
      </w:r>
    </w:p>
    <w:p w14:paraId="06E8D2F0" w14:textId="79BD964A" w:rsidR="00CE437A" w:rsidRPr="00CE437A" w:rsidRDefault="00EB0C7F" w:rsidP="00CE437A">
      <w:pPr>
        <w:shd w:val="clear" w:color="auto" w:fill="FFFFFF"/>
        <w:rPr>
          <w:rFonts w:ascii="Roboto" w:eastAsia="Times New Roman" w:hAnsi="Roboto" w:cs="Times New Roman"/>
          <w:color w:val="2F2F2B"/>
          <w:spacing w:val="2"/>
          <w:sz w:val="24"/>
          <w:szCs w:val="24"/>
          <w:lang w:eastAsia="da-DK"/>
        </w:rPr>
      </w:pPr>
      <w:r>
        <w:rPr>
          <w:rFonts w:ascii="Times New Roman" w:eastAsia="Times New Roman" w:hAnsi="Times New Roman" w:cs="Times New Roman"/>
          <w:sz w:val="24"/>
          <w:szCs w:val="24"/>
        </w:rPr>
        <w:t xml:space="preserve">Det følger af </w:t>
      </w:r>
      <w:r w:rsidR="007D62C1">
        <w:rPr>
          <w:rFonts w:ascii="Times New Roman" w:eastAsia="Times New Roman" w:hAnsi="Times New Roman" w:cs="Times New Roman"/>
          <w:sz w:val="24"/>
          <w:szCs w:val="24"/>
        </w:rPr>
        <w:t>§ 60</w:t>
      </w:r>
      <w:r w:rsidR="00CE437A">
        <w:rPr>
          <w:rFonts w:ascii="Times New Roman" w:eastAsia="Times New Roman" w:hAnsi="Times New Roman" w:cs="Times New Roman"/>
          <w:sz w:val="24"/>
          <w:szCs w:val="24"/>
        </w:rPr>
        <w:t xml:space="preserve">, stk. 1, i skovloven, at </w:t>
      </w:r>
      <w:r w:rsidR="0027245F">
        <w:rPr>
          <w:rFonts w:ascii="Times New Roman" w:eastAsia="Times New Roman" w:hAnsi="Times New Roman" w:cs="Times New Roman"/>
          <w:sz w:val="24"/>
          <w:szCs w:val="24"/>
        </w:rPr>
        <w:t>a</w:t>
      </w:r>
      <w:r w:rsidR="00CE437A" w:rsidRPr="002F7DD8">
        <w:rPr>
          <w:rFonts w:ascii="Times New Roman" w:eastAsia="Times New Roman" w:hAnsi="Times New Roman" w:cs="Times New Roman"/>
          <w:sz w:val="24"/>
          <w:szCs w:val="24"/>
        </w:rPr>
        <w:t>fgørelser efter § 4, § 6, § 7, stk. 2, § 13, § 15, stk. 2, § 17, stk. 3, §§ 19-21, § 38, § 39 og § 51, stk. 2 og 3, der er truffet af miljøministeren eller efter bemyndigelse fra ministeren, jf. § 43, kan påklages til Miljø- og Fødevareklagenævnet, som behandler sagen i den læge afdeling, jf. § 3, stk. 1, nr. 10, i lov om Miljø- og Fødevareklagenævnet.</w:t>
      </w:r>
    </w:p>
    <w:p w14:paraId="61BF6093" w14:textId="31E71AF1" w:rsidR="00EB0C7F" w:rsidRPr="00B70F81" w:rsidRDefault="00EB0C7F" w:rsidP="00105D71">
      <w:pPr>
        <w:spacing w:line="300" w:lineRule="auto"/>
        <w:rPr>
          <w:rFonts w:ascii="Times New Roman" w:eastAsia="Times New Roman" w:hAnsi="Times New Roman" w:cs="Times New Roman"/>
          <w:sz w:val="24"/>
          <w:szCs w:val="24"/>
        </w:rPr>
      </w:pPr>
    </w:p>
    <w:p w14:paraId="4652D6C1" w14:textId="033BFA2C"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Det følger af vandløbslovens § 80, stk. 1, at vandløbsmyndighedens afgørelser, bortset fra afgørelser om erstatning og andre økonomiske spørgsmål, og miljøministerens afgørelser efter § 37 a kan påklages til Miljø- og Fødevareklagenævnet, som behandler sagen i den læge afdeling, jf. § 3, stk. 1, nr. 10, i lov om Miljø- og Fødevareklagenævnet. Afgørelser efter § 54 a kan dog ikke påklages.</w:t>
      </w:r>
    </w:p>
    <w:p w14:paraId="372527FC" w14:textId="0FEB2BBE"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Efter gældende ret vil disse afgørelser kunne blive påklaget til Miljø- og Fødevareklagenævnet, hvis den der klager er klageberettiget i sagen.  </w:t>
      </w:r>
    </w:p>
    <w:p w14:paraId="506D6A89" w14:textId="25F45DA3"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Efter kapitel VI i lov om kommunernes styrelse, jf. lovbekendtgørelse nr. 69 af 23. januar 2024, fører Ankestyrelsen tilsyn med, at kommunerne overholder den lovgivning, der særligt gælder for offentlige myndigheder i det omfang, der ikke er særlige klage- og tilsynsmyndigheder, der kan tage stilling til den pågældende sag. Af samme lovs kapitel VII følger det, at indenrigs- og sundhedsministeren er rekursinstans i forhold til en række nærmere angivne afgørelser om sanktioner, samtykke og godkendelse, som træffes af Ankestyrelsen, samt at ministeren er øverste tilsynsmyndighed i forhold til Ankestyrelsens dispositioner eller undladelser som led i udøvelsen af tilsynet. Det følger af § 1, stk. 2, i lov om kommunernes styrelse, at reglerne viger for anden lovgivning.</w:t>
      </w:r>
    </w:p>
    <w:p w14:paraId="6FBD535B" w14:textId="15F2021A"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xml:space="preserve">§ 6, stk. 1, </w:t>
      </w:r>
      <w:r w:rsidRPr="00B70F81">
        <w:rPr>
          <w:rFonts w:ascii="Times New Roman" w:eastAsia="Times New Roman" w:hAnsi="Times New Roman" w:cs="Times New Roman"/>
          <w:sz w:val="24"/>
          <w:szCs w:val="24"/>
        </w:rPr>
        <w:t xml:space="preserve">at kommunalbestyrelsens afgørelse vedrørende anlægsprojektet nævnt i § 1, som træffes efter lov om miljøbeskyttelse, </w:t>
      </w:r>
      <w:r w:rsidR="0079235A">
        <w:rPr>
          <w:rFonts w:ascii="Times New Roman" w:eastAsia="Times New Roman" w:hAnsi="Times New Roman" w:cs="Times New Roman"/>
          <w:sz w:val="24"/>
          <w:szCs w:val="24"/>
        </w:rPr>
        <w:t xml:space="preserve">lov om </w:t>
      </w:r>
      <w:r w:rsidRPr="00B70F81">
        <w:rPr>
          <w:rFonts w:ascii="Times New Roman" w:eastAsia="Times New Roman" w:hAnsi="Times New Roman" w:cs="Times New Roman"/>
          <w:sz w:val="24"/>
          <w:szCs w:val="24"/>
        </w:rPr>
        <w:t>naturbeskyttelse,</w:t>
      </w:r>
      <w:r w:rsidR="006E32B9">
        <w:rPr>
          <w:rFonts w:ascii="Times New Roman" w:eastAsia="Times New Roman" w:hAnsi="Times New Roman" w:cs="Times New Roman"/>
          <w:sz w:val="24"/>
          <w:szCs w:val="24"/>
        </w:rPr>
        <w:t xml:space="preserve"> lov om skove,</w:t>
      </w:r>
      <w:r w:rsidRPr="00B70F81">
        <w:rPr>
          <w:rFonts w:ascii="Times New Roman" w:eastAsia="Times New Roman" w:hAnsi="Times New Roman" w:cs="Times New Roman"/>
          <w:sz w:val="24"/>
          <w:szCs w:val="24"/>
        </w:rPr>
        <w:t xml:space="preserve"> lov om vandløb med undtagelse af kapitel 13, og regler udstedt i medfør af disse love</w:t>
      </w:r>
      <w:r w:rsidR="4FCB7CB0" w:rsidRPr="16B7722A">
        <w:rPr>
          <w:rFonts w:ascii="Times New Roman" w:eastAsia="Times New Roman" w:hAnsi="Times New Roman" w:cs="Times New Roman"/>
          <w:sz w:val="24"/>
          <w:szCs w:val="24"/>
        </w:rPr>
        <w:t>,</w:t>
      </w:r>
      <w:r w:rsidRPr="00B70F81">
        <w:rPr>
          <w:rFonts w:ascii="Times New Roman" w:eastAsia="Times New Roman" w:hAnsi="Times New Roman" w:cs="Times New Roman"/>
          <w:sz w:val="24"/>
          <w:szCs w:val="24"/>
        </w:rPr>
        <w:t xml:space="preserve"> ikke kan påklages til anden administrativ myndighed, jf. dog stk. 2.</w:t>
      </w:r>
    </w:p>
    <w:p w14:paraId="5550D031" w14:textId="6F23DEDF"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Det foreslåede skal ses i sammenhæng med, at reglerne i miljøbeskyttelsesloven, naturbeskyttelsesloven</w:t>
      </w:r>
      <w:r w:rsidR="006E32B9">
        <w:rPr>
          <w:rFonts w:ascii="Times New Roman" w:eastAsia="Times New Roman" w:hAnsi="Times New Roman" w:cs="Times New Roman"/>
          <w:sz w:val="24"/>
          <w:szCs w:val="24"/>
        </w:rPr>
        <w:t>, skovloven</w:t>
      </w:r>
      <w:r w:rsidRPr="00B70F81">
        <w:rPr>
          <w:rFonts w:ascii="Times New Roman" w:eastAsia="Times New Roman" w:hAnsi="Times New Roman" w:cs="Times New Roman"/>
          <w:sz w:val="24"/>
          <w:szCs w:val="24"/>
        </w:rPr>
        <w:t xml:space="preserve"> og vandløbsloven gælder for projektet. Det vil betyde, at der vil blive truffet afgørelser om projektet over for Vejdirektoratet som anlægsmyndighed samt dennes entreprenører. De kompetente myndigheder vil fortsat have tilsynskompetencen, og det kan ikke udelukkes, at der vil blive meddelt påbud, forbud m.v. vedrørende overholdelsen af de afgørelser eller den direkte gældende lovgivning, som fortsat finder anvendelse på projektet.</w:t>
      </w:r>
    </w:p>
    <w:p w14:paraId="47F81469" w14:textId="2C01A708"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Den foreslåede bestemmelse i stk. 1 vil indebære, at reglerne om klageadgang, klagemyndighed og opsættende virkning af klage i de nævnte love fraviges, således at klage over afgørelser efter disse love i forbindelse med arbejder til brug for projektet nævnt i § 1, ikke følger de normale regler i de respektive love, men afskæres.</w:t>
      </w:r>
    </w:p>
    <w:p w14:paraId="4A15A980" w14:textId="268589AA"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En afskæring af klageadgangen er fundet nødvendig af fremdriftshensyn, da klagesager kan indebære betydelige risici og usikkerheder for projektet i form af forsinkelse og fordyrelse. Afgørelserne kan fortsat påklages til transportministeren, jf. § 6, stk. 2, og for domstolene efter de almindelige regler herom, dog inden for seks måneder, jf. lovforslagets § 11. </w:t>
      </w:r>
    </w:p>
    <w:p w14:paraId="759CA0D2" w14:textId="374D7132"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lastRenderedPageBreak/>
        <w:t xml:space="preserve">Den foreslåede bestemmelse vil ikke være begrænset til arbejder i projektområdet, idet bestemmelsen også omfatter andre afgørelser efter de i § 6, stk. 1, nævnte love, når disse påvirker adgangen til at gennemføre projektet eller kan medføre forsinkelse eller lignende. </w:t>
      </w:r>
    </w:p>
    <w:p w14:paraId="6AC9F2A1" w14:textId="1D5BE22F"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Behandlingen af sagerne vil fortsat være reguleret af de nævnte love. Forslaget ændrer således ikke ved, at afgørelserne som hidtil skal træffes efter reglerne i de i § 6, stk. 1, nævnte love, dvs. at de regler, der gælder for ansøgninger, regler om tilsyn og straf og om fremgangsmåden ved afgørelser ligeledes gælder uændret. Tilsvarende gælder de krav og betingelser, som gælder for tilladelser, dispensationer m.v. efter lovene. </w:t>
      </w:r>
    </w:p>
    <w:p w14:paraId="75F3B8C5" w14:textId="653F4764"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Afskæring af klageadgangen gælder alene afgørelser efter miljøbeskyttelsesloven, naturbeskyttelsesloven og vandløbsloven vedrørende anlægsprojektet i anlægsperioden, herunder også ved projektændringer godkendt af Trafikstyrelsen efter proceduren i vejlovens </w:t>
      </w:r>
      <w:r w:rsidRPr="7B5CDF28">
        <w:rPr>
          <w:rFonts w:ascii="Times New Roman" w:eastAsia="Times New Roman" w:hAnsi="Times New Roman" w:cs="Times New Roman"/>
          <w:sz w:val="24"/>
          <w:szCs w:val="24"/>
        </w:rPr>
        <w:t>kapitel</w:t>
      </w:r>
      <w:r w:rsidRPr="00B70F81">
        <w:rPr>
          <w:rFonts w:ascii="Times New Roman" w:eastAsia="Times New Roman" w:hAnsi="Times New Roman" w:cs="Times New Roman"/>
          <w:sz w:val="24"/>
          <w:szCs w:val="24"/>
        </w:rPr>
        <w:t xml:space="preserve"> 2 a.  </w:t>
      </w:r>
    </w:p>
    <w:p w14:paraId="1B774CEF" w14:textId="75CFC63C"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Hvor bestemmelserne i de nævnte love indeholder skønsmæssige beføjelser, og hvor der efter disse kan tages hensyn til bygherrens interesser og samfundets interesser i et givet projekt, er det den generelle vurdering, at hensynet til anlægsprojektet kan indgå med betydelig vægt.</w:t>
      </w:r>
    </w:p>
    <w:p w14:paraId="0B866890" w14:textId="49B74B84"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Afgørelser efter de nævnte love i stk. 1</w:t>
      </w:r>
      <w:r w:rsidRPr="00B70F81" w:rsidDel="000E0A7F">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vedrørende anlægsprojektet vil i nogle tilfælde desuden forudsætte forudgående screening og godkendelse af miljøvurdering. De miljømæssige konsekvenser af anlægsprojektet er beskrevet og vurderet i miljøkonsekvensvurderingerne, og der skal ikke foretages en ny miljøkonsekvensvurdering. Kommunalbestyrelsen eller en statslig myndighed bør tage udgangspunkt i de gennemførte miljøkonsekvensvurderinger, når der i tilladelser skal fastsættes krav og vilkår efter de respektive love.</w:t>
      </w:r>
    </w:p>
    <w:p w14:paraId="6FABC532" w14:textId="7CD75EFD" w:rsidR="00105D71" w:rsidRPr="00B70F81" w:rsidRDefault="00105D71" w:rsidP="00105D71">
      <w:pPr>
        <w:spacing w:line="300" w:lineRule="auto"/>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 xml:space="preserve">Den foreslåede bestemmelse vil ikke ændre ved, at sagerne vil kunne blive indbragt for domstolene. Forslaget </w:t>
      </w:r>
      <w:r w:rsidR="4DCD8B27" w:rsidRPr="16B7722A">
        <w:rPr>
          <w:rFonts w:ascii="Times New Roman" w:eastAsia="Times New Roman" w:hAnsi="Times New Roman" w:cs="Times New Roman"/>
          <w:color w:val="000000" w:themeColor="text1"/>
          <w:sz w:val="24"/>
          <w:szCs w:val="24"/>
        </w:rPr>
        <w:t>vil</w:t>
      </w:r>
      <w:r w:rsidRPr="16B7722A">
        <w:rPr>
          <w:rFonts w:ascii="Times New Roman" w:eastAsia="Times New Roman" w:hAnsi="Times New Roman" w:cs="Times New Roman"/>
          <w:color w:val="000000" w:themeColor="text1"/>
          <w:sz w:val="24"/>
          <w:szCs w:val="24"/>
        </w:rPr>
        <w:t xml:space="preserve"> heller ikke </w:t>
      </w:r>
      <w:r w:rsidR="7075EECF" w:rsidRPr="16B7722A">
        <w:rPr>
          <w:rFonts w:ascii="Times New Roman" w:eastAsia="Times New Roman" w:hAnsi="Times New Roman" w:cs="Times New Roman"/>
          <w:color w:val="000000" w:themeColor="text1"/>
          <w:sz w:val="24"/>
          <w:szCs w:val="24"/>
        </w:rPr>
        <w:t>ændre</w:t>
      </w:r>
      <w:r w:rsidR="6607964E" w:rsidRPr="16B7722A">
        <w:rPr>
          <w:rFonts w:ascii="Times New Roman" w:eastAsia="Times New Roman" w:hAnsi="Times New Roman" w:cs="Times New Roman"/>
          <w:color w:val="000000" w:themeColor="text1"/>
          <w:sz w:val="24"/>
          <w:szCs w:val="24"/>
        </w:rPr>
        <w:t xml:space="preserve"> </w:t>
      </w:r>
      <w:r w:rsidRPr="16B7722A">
        <w:rPr>
          <w:rFonts w:ascii="Times New Roman" w:eastAsia="Times New Roman" w:hAnsi="Times New Roman" w:cs="Times New Roman"/>
          <w:color w:val="000000" w:themeColor="text1"/>
          <w:sz w:val="24"/>
          <w:szCs w:val="24"/>
        </w:rPr>
        <w:t>ved den almindelige adgang til at klage til Folketingets Ombudsmand.</w:t>
      </w:r>
    </w:p>
    <w:p w14:paraId="71F4A47B" w14:textId="17801F2A"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xml:space="preserve">§ 6, stk. </w:t>
      </w:r>
      <w:r w:rsidRPr="00B70F81" w:rsidDel="2413A817">
        <w:rPr>
          <w:rFonts w:ascii="Times New Roman" w:eastAsia="Times New Roman" w:hAnsi="Times New Roman" w:cs="Times New Roman"/>
          <w:sz w:val="24"/>
          <w:szCs w:val="24"/>
        </w:rPr>
        <w:t>2</w:t>
      </w:r>
      <w:r w:rsidRPr="002E0272">
        <w:rPr>
          <w:rFonts w:ascii="Times New Roman" w:eastAsia="Times New Roman" w:hAnsi="Times New Roman" w:cs="Times New Roman"/>
          <w:i/>
          <w:iCs/>
          <w:sz w:val="24"/>
          <w:szCs w:val="24"/>
        </w:rPr>
        <w:t>,</w:t>
      </w:r>
      <w:r w:rsidRPr="00B70F81">
        <w:rPr>
          <w:rFonts w:ascii="Times New Roman" w:eastAsia="Times New Roman" w:hAnsi="Times New Roman" w:cs="Times New Roman"/>
          <w:sz w:val="24"/>
          <w:szCs w:val="24"/>
        </w:rPr>
        <w:t xml:space="preserve"> at kommunalbestyrelsens afgørelser vedrørende anlægsprojektet i henhold til de love, der er nævnt i stk. 1, kan påklages til transportministeren.</w:t>
      </w:r>
    </w:p>
    <w:p w14:paraId="11223B48" w14:textId="385E1B0D"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foreslåede vil betyde, at transportministerens behandling af klagesager efter stk. 2 vil være reguleret af de i stk. 1 nævnte love, dvs. at de krav og betingelser, som gælder for tilladelser, dispensationer </w:t>
      </w:r>
      <w:r w:rsidRPr="5ED7F720">
        <w:rPr>
          <w:rFonts w:ascii="Times New Roman" w:eastAsia="Times New Roman" w:hAnsi="Times New Roman" w:cs="Times New Roman"/>
          <w:sz w:val="24"/>
          <w:szCs w:val="24"/>
        </w:rPr>
        <w:t>m.v</w:t>
      </w:r>
      <w:r w:rsidRPr="00B70F81">
        <w:rPr>
          <w:rFonts w:ascii="Times New Roman" w:eastAsia="Times New Roman" w:hAnsi="Times New Roman" w:cs="Times New Roman"/>
          <w:sz w:val="24"/>
          <w:szCs w:val="24"/>
        </w:rPr>
        <w:t>. efter lovene, vil fortsat gælde. Hvor det ved udøvelsen af et skøn er muligt efter de pågældende love at inddrage hensynet til en ansøger, en bygherre eller et samfundsmæssigt hensyn til anlægsprojektet, vil transportministeren også kunne inddrage og lægge afgørende vægt på disse hensyn ved afgørelse af klagesagen. Ministeren vil i den forbindelse kunne udnytte sin viden om anlægsprojektet.</w:t>
      </w:r>
    </w:p>
    <w:p w14:paraId="3070D495" w14:textId="67326232"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Vurdering af klageberettigelsen følger de angivne kriterier i vandløbsloven og miljøbeskyttelsesloven. </w:t>
      </w:r>
    </w:p>
    <w:p w14:paraId="2D9FCCD9" w14:textId="396C5823" w:rsidR="00105D71" w:rsidRPr="00B70F81" w:rsidRDefault="00105D71" w:rsidP="00105D71">
      <w:pPr>
        <w:spacing w:line="300"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color w:val="000000"/>
          <w:sz w:val="24"/>
          <w:szCs w:val="24"/>
        </w:rPr>
        <w:lastRenderedPageBreak/>
        <w:t xml:space="preserve">Det foreslås i </w:t>
      </w:r>
      <w:r w:rsidRPr="00B70F81">
        <w:rPr>
          <w:rFonts w:ascii="Times New Roman" w:eastAsia="Times New Roman" w:hAnsi="Times New Roman" w:cs="Times New Roman"/>
          <w:i/>
          <w:iCs/>
          <w:color w:val="000000"/>
          <w:sz w:val="24"/>
          <w:szCs w:val="24"/>
        </w:rPr>
        <w:t>§ 6, stk. 3,</w:t>
      </w:r>
      <w:r w:rsidRPr="00B70F81">
        <w:rPr>
          <w:rFonts w:ascii="Times New Roman" w:eastAsia="Times New Roman" w:hAnsi="Times New Roman" w:cs="Times New Roman"/>
          <w:color w:val="000000"/>
          <w:sz w:val="24"/>
          <w:szCs w:val="24"/>
        </w:rPr>
        <w:t xml:space="preserve"> at transportministeren kan beslutte at overtage kommunalbestyrelsens beføjelser efter de </w:t>
      </w:r>
      <w:r>
        <w:rPr>
          <w:rFonts w:ascii="Times New Roman" w:eastAsia="Times New Roman" w:hAnsi="Times New Roman" w:cs="Times New Roman"/>
          <w:color w:val="000000"/>
          <w:sz w:val="24"/>
          <w:szCs w:val="24"/>
        </w:rPr>
        <w:t xml:space="preserve">love og regler, der er nævnt i </w:t>
      </w:r>
      <w:r w:rsidRPr="00B70F81">
        <w:rPr>
          <w:rFonts w:ascii="Times New Roman" w:eastAsia="Times New Roman" w:hAnsi="Times New Roman" w:cs="Times New Roman"/>
          <w:color w:val="000000"/>
          <w:sz w:val="24"/>
          <w:szCs w:val="24"/>
        </w:rPr>
        <w:t>stk. 1</w:t>
      </w:r>
      <w:r>
        <w:rPr>
          <w:rFonts w:ascii="Times New Roman" w:eastAsia="Times New Roman" w:hAnsi="Times New Roman" w:cs="Times New Roman"/>
          <w:color w:val="000000"/>
          <w:sz w:val="24"/>
          <w:szCs w:val="24"/>
        </w:rPr>
        <w:t>,</w:t>
      </w:r>
      <w:r w:rsidRPr="00B70F81">
        <w:rPr>
          <w:rFonts w:ascii="Times New Roman" w:eastAsia="Times New Roman" w:hAnsi="Times New Roman" w:cs="Times New Roman"/>
          <w:color w:val="000000"/>
          <w:sz w:val="24"/>
          <w:szCs w:val="24"/>
        </w:rPr>
        <w:t xml:space="preserve"> i en nærmere bestemt sag, der vedrører anlægsprojektet.</w:t>
      </w:r>
    </w:p>
    <w:p w14:paraId="366F6CBE" w14:textId="0A5F5DBE" w:rsidR="00105D71" w:rsidRPr="00B70F81" w:rsidRDefault="00105D71" w:rsidP="00105D71">
      <w:pPr>
        <w:spacing w:line="300" w:lineRule="auto"/>
        <w:jc w:val="both"/>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Den foreslåede bestemmelse vil alene give ministeren kompetence til at træffe afgørelse i en nærmere bestemt enkeltsag (call</w:t>
      </w:r>
      <w:r w:rsidRPr="79C61569">
        <w:rPr>
          <w:rFonts w:ascii="Times New Roman" w:eastAsia="Times New Roman" w:hAnsi="Times New Roman" w:cs="Times New Roman"/>
          <w:sz w:val="24"/>
          <w:szCs w:val="24"/>
        </w:rPr>
        <w:t>-</w:t>
      </w:r>
      <w:r w:rsidRPr="00B70F81">
        <w:rPr>
          <w:rFonts w:ascii="Times New Roman" w:eastAsia="Times New Roman" w:hAnsi="Times New Roman" w:cs="Times New Roman"/>
          <w:sz w:val="24"/>
          <w:szCs w:val="24"/>
        </w:rPr>
        <w:t>in), som verserer hos kommunalbestyrelsen efter de i stk. 1 nævnte love. Bestemmelsen vil bl.a. blive udnyttet i tilfælde, hvor en sag på grund af væsentlige hensyn til fremdriften i byggeriet kræves behandlet og afgjort af en myndighed, der har betydelig indsigt i sammenhængen og rammerne for det pågældende projekt. Bestemmelsen kan endvidere navnlig være relevant i forhold til stk. 2, hvis kommunen ikke træffer afgørelse i en sag, der er af væsentlig betydning for fremdriften i anlægsprojektet.</w:t>
      </w:r>
    </w:p>
    <w:p w14:paraId="305DBCE8" w14:textId="43B7290F" w:rsidR="00105D71" w:rsidRPr="00B93E96" w:rsidRDefault="00105D71" w:rsidP="00105D71">
      <w:pPr>
        <w:spacing w:line="300" w:lineRule="auto"/>
        <w:jc w:val="both"/>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Transportministeren vil – ligesom efter det foreslåede stk. 2 – skulle træffe afgørelse efter bestemmelserne i og praksis efter de love, der er nævnt i stk. 1</w:t>
      </w:r>
      <w:r w:rsidR="009006C4">
        <w:rPr>
          <w:rFonts w:ascii="Times New Roman" w:eastAsia="Times New Roman" w:hAnsi="Times New Roman" w:cs="Times New Roman"/>
          <w:sz w:val="24"/>
          <w:szCs w:val="24"/>
        </w:rPr>
        <w:t xml:space="preserve">. </w:t>
      </w:r>
      <w:r w:rsidR="00CC4B1D">
        <w:rPr>
          <w:rFonts w:ascii="Times New Roman" w:eastAsia="Times New Roman" w:hAnsi="Times New Roman" w:cs="Times New Roman"/>
          <w:sz w:val="24"/>
          <w:szCs w:val="24"/>
        </w:rPr>
        <w:t>H</w:t>
      </w:r>
      <w:r w:rsidRPr="00B70F81">
        <w:rPr>
          <w:rFonts w:ascii="Times New Roman" w:eastAsia="Times New Roman" w:hAnsi="Times New Roman" w:cs="Times New Roman"/>
          <w:sz w:val="24"/>
          <w:szCs w:val="24"/>
        </w:rPr>
        <w:t>ensynet til anlægsprojektet, herunder til at undgå væsentlig forsinkelse eller fordyrelse af anlægsprojektet,</w:t>
      </w:r>
      <w:r w:rsidR="00CC4B1D">
        <w:rPr>
          <w:rFonts w:ascii="Times New Roman" w:eastAsia="Times New Roman" w:hAnsi="Times New Roman" w:cs="Times New Roman"/>
          <w:sz w:val="24"/>
          <w:szCs w:val="24"/>
        </w:rPr>
        <w:t xml:space="preserve"> kan dog</w:t>
      </w:r>
      <w:r w:rsidR="001B6803">
        <w:rPr>
          <w:rFonts w:ascii="Times New Roman" w:eastAsia="Times New Roman" w:hAnsi="Times New Roman" w:cs="Times New Roman"/>
          <w:sz w:val="24"/>
          <w:szCs w:val="24"/>
        </w:rPr>
        <w:t xml:space="preserve"> tillægges betydning,</w:t>
      </w:r>
      <w:r w:rsidRPr="00B70F81">
        <w:rPr>
          <w:rFonts w:ascii="Times New Roman" w:eastAsia="Times New Roman" w:hAnsi="Times New Roman" w:cs="Times New Roman"/>
          <w:sz w:val="24"/>
          <w:szCs w:val="24"/>
        </w:rPr>
        <w:t xml:space="preserve"> hvis det er muligt efter de pågældende love. Selvom transportministeren måtte beslutte at træffe afgørelse i en nærmere bestemt sag, vil denne beslutning ikke ændre på de almindelige regler om tilsyn og håndhævelse. Transportministeren kan dog også beslutte at overtage kompetencen i en tilsynssag.</w:t>
      </w:r>
    </w:p>
    <w:p w14:paraId="0B45CF22" w14:textId="6A1B5159" w:rsidR="00105D71" w:rsidRPr="00BE3CC0" w:rsidRDefault="00DD59BB" w:rsidP="00BE3CC0">
      <w:pPr>
        <w:spacing w:line="300" w:lineRule="auto"/>
        <w:jc w:val="both"/>
        <w:rPr>
          <w:rFonts w:ascii="Times New Roman" w:eastAsia="Times New Roman" w:hAnsi="Times New Roman" w:cs="Times New Roman"/>
          <w:color w:val="000000"/>
          <w:sz w:val="24"/>
          <w:szCs w:val="24"/>
        </w:rPr>
      </w:pPr>
      <w:r w:rsidRPr="16B7722A">
        <w:rPr>
          <w:rFonts w:ascii="Times New Roman" w:eastAsia="Times New Roman" w:hAnsi="Times New Roman" w:cs="Times New Roman"/>
          <w:color w:val="000000" w:themeColor="text1"/>
          <w:sz w:val="24"/>
          <w:szCs w:val="24"/>
        </w:rPr>
        <w:t>T</w:t>
      </w:r>
      <w:r w:rsidR="00105D71" w:rsidRPr="16B7722A">
        <w:rPr>
          <w:rFonts w:ascii="Times New Roman" w:eastAsia="Times New Roman" w:hAnsi="Times New Roman" w:cs="Times New Roman"/>
          <w:color w:val="000000" w:themeColor="text1"/>
          <w:sz w:val="24"/>
          <w:szCs w:val="24"/>
        </w:rPr>
        <w:t>ransportministerens afgørelse i klagesager efter stk. 2 og i sager, hvor ministeren har overtaget kommunalbestyrelsens beføjelser efter stk. 3, kan</w:t>
      </w:r>
      <w:r w:rsidRPr="16B7722A">
        <w:rPr>
          <w:rFonts w:ascii="Times New Roman" w:eastAsia="Times New Roman" w:hAnsi="Times New Roman" w:cs="Times New Roman"/>
          <w:color w:val="000000" w:themeColor="text1"/>
          <w:sz w:val="24"/>
          <w:szCs w:val="24"/>
        </w:rPr>
        <w:t xml:space="preserve"> ikke</w:t>
      </w:r>
      <w:r w:rsidR="00105D71" w:rsidRPr="16B7722A">
        <w:rPr>
          <w:rFonts w:ascii="Times New Roman" w:eastAsia="Times New Roman" w:hAnsi="Times New Roman" w:cs="Times New Roman"/>
          <w:color w:val="000000" w:themeColor="text1"/>
          <w:sz w:val="24"/>
          <w:szCs w:val="24"/>
        </w:rPr>
        <w:t xml:space="preserve"> påklages til anden administrativ myndighed.</w:t>
      </w:r>
      <w:r w:rsidRPr="16B7722A">
        <w:rPr>
          <w:rFonts w:ascii="Times New Roman" w:eastAsia="Times New Roman" w:hAnsi="Times New Roman" w:cs="Times New Roman"/>
          <w:color w:val="000000" w:themeColor="text1"/>
          <w:sz w:val="24"/>
          <w:szCs w:val="24"/>
        </w:rPr>
        <w:t xml:space="preserve"> S</w:t>
      </w:r>
      <w:r w:rsidR="00105D71" w:rsidRPr="16B7722A">
        <w:rPr>
          <w:rFonts w:ascii="Times New Roman" w:eastAsia="Times New Roman" w:hAnsi="Times New Roman" w:cs="Times New Roman"/>
          <w:color w:val="000000" w:themeColor="text1"/>
          <w:sz w:val="24"/>
          <w:szCs w:val="24"/>
        </w:rPr>
        <w:t xml:space="preserve">agerne vil kunne blive indbragt for domstolene. I tilfælde af søgsmål vedrørende transportministerens afgørelser efter stk. </w:t>
      </w:r>
      <w:r w:rsidR="00214A1C">
        <w:rPr>
          <w:rFonts w:ascii="Times New Roman" w:eastAsia="Times New Roman" w:hAnsi="Times New Roman" w:cs="Times New Roman"/>
          <w:color w:val="000000" w:themeColor="text1"/>
          <w:sz w:val="24"/>
          <w:szCs w:val="24"/>
        </w:rPr>
        <w:t>2</w:t>
      </w:r>
      <w:r w:rsidR="00105D71" w:rsidRPr="16B7722A">
        <w:rPr>
          <w:rFonts w:ascii="Times New Roman" w:eastAsia="Times New Roman" w:hAnsi="Times New Roman" w:cs="Times New Roman"/>
          <w:color w:val="000000" w:themeColor="text1"/>
          <w:sz w:val="24"/>
          <w:szCs w:val="24"/>
        </w:rPr>
        <w:t xml:space="preserve"> og </w:t>
      </w:r>
      <w:r w:rsidR="00214A1C">
        <w:rPr>
          <w:rFonts w:ascii="Times New Roman" w:eastAsia="Times New Roman" w:hAnsi="Times New Roman" w:cs="Times New Roman"/>
          <w:color w:val="000000" w:themeColor="text1"/>
          <w:sz w:val="24"/>
          <w:szCs w:val="24"/>
        </w:rPr>
        <w:t>3</w:t>
      </w:r>
      <w:r w:rsidR="00105D71" w:rsidRPr="16B7722A">
        <w:rPr>
          <w:rFonts w:ascii="Times New Roman" w:eastAsia="Times New Roman" w:hAnsi="Times New Roman" w:cs="Times New Roman"/>
          <w:color w:val="000000" w:themeColor="text1"/>
          <w:sz w:val="24"/>
          <w:szCs w:val="24"/>
        </w:rPr>
        <w:t xml:space="preserve"> gælder reglerne om søgsmålsfrist og omkostninger i lovforslagets § 11. Der henvises til bemærkningerne til § 11.</w:t>
      </w:r>
    </w:p>
    <w:p w14:paraId="6828CB0A" w14:textId="0565D37B" w:rsidR="00105D71" w:rsidRPr="00B70F81" w:rsidRDefault="001D75F2" w:rsidP="00105D71">
      <w:pPr>
        <w:spacing w:line="300" w:lineRule="auto"/>
        <w:rPr>
          <w:rFonts w:ascii="Times New Roman" w:eastAsia="Times New Roman" w:hAnsi="Times New Roman" w:cs="Times New Roman"/>
          <w:color w:val="000000"/>
          <w:sz w:val="24"/>
          <w:szCs w:val="24"/>
        </w:rPr>
      </w:pPr>
      <w:r w:rsidRPr="00BE3CC0">
        <w:rPr>
          <w:rFonts w:ascii="Times New Roman" w:eastAsia="Times New Roman" w:hAnsi="Times New Roman" w:cs="Times New Roman"/>
          <w:color w:val="000000"/>
          <w:sz w:val="24"/>
          <w:szCs w:val="24"/>
        </w:rPr>
        <w:t>D</w:t>
      </w:r>
      <w:r w:rsidR="00105D71" w:rsidRPr="00BE3CC0">
        <w:rPr>
          <w:rFonts w:ascii="Times New Roman" w:eastAsia="Times New Roman" w:hAnsi="Times New Roman" w:cs="Times New Roman"/>
          <w:color w:val="000000"/>
          <w:sz w:val="24"/>
          <w:szCs w:val="24"/>
        </w:rPr>
        <w:t>en almindelige adgang til at klage til Folketingets Ombudsmand</w:t>
      </w:r>
      <w:r w:rsidRPr="00BE3CC0">
        <w:rPr>
          <w:rFonts w:ascii="Times New Roman" w:eastAsia="Times New Roman" w:hAnsi="Times New Roman" w:cs="Times New Roman"/>
          <w:color w:val="000000"/>
          <w:sz w:val="24"/>
          <w:szCs w:val="24"/>
        </w:rPr>
        <w:t xml:space="preserve"> </w:t>
      </w:r>
      <w:r w:rsidR="003832E6" w:rsidRPr="00BE3CC0">
        <w:rPr>
          <w:rFonts w:ascii="Times New Roman" w:eastAsia="Times New Roman" w:hAnsi="Times New Roman" w:cs="Times New Roman"/>
          <w:color w:val="000000"/>
          <w:sz w:val="24"/>
          <w:szCs w:val="24"/>
        </w:rPr>
        <w:t>er fortsat gældende</w:t>
      </w:r>
      <w:r w:rsidR="00105D71" w:rsidRPr="00BE3CC0">
        <w:rPr>
          <w:rFonts w:ascii="Times New Roman" w:eastAsia="Times New Roman" w:hAnsi="Times New Roman" w:cs="Times New Roman"/>
          <w:color w:val="000000"/>
          <w:sz w:val="24"/>
          <w:szCs w:val="24"/>
        </w:rPr>
        <w:t>.</w:t>
      </w:r>
    </w:p>
    <w:p w14:paraId="7B8E79FC" w14:textId="55F7C781" w:rsidR="00B93E96" w:rsidRPr="00B70F81" w:rsidRDefault="00105D71" w:rsidP="00105D71">
      <w:pPr>
        <w:spacing w:line="300" w:lineRule="auto"/>
        <w:rPr>
          <w:rFonts w:ascii="Times New Roman" w:eastAsia="Times New Roman" w:hAnsi="Times New Roman" w:cs="Times New Roman"/>
          <w:color w:val="000000"/>
          <w:sz w:val="24"/>
          <w:szCs w:val="24"/>
        </w:rPr>
      </w:pPr>
      <w:r w:rsidRPr="26D7C1FE">
        <w:rPr>
          <w:rFonts w:ascii="Times New Roman" w:eastAsia="Times New Roman" w:hAnsi="Times New Roman" w:cs="Times New Roman"/>
          <w:color w:val="000000" w:themeColor="text1"/>
          <w:sz w:val="24"/>
          <w:szCs w:val="24"/>
        </w:rPr>
        <w:t xml:space="preserve">Det foreslås i </w:t>
      </w:r>
      <w:r w:rsidRPr="26D7C1FE">
        <w:rPr>
          <w:rFonts w:ascii="Times New Roman" w:eastAsia="Times New Roman" w:hAnsi="Times New Roman" w:cs="Times New Roman"/>
          <w:i/>
          <w:color w:val="000000" w:themeColor="text1"/>
          <w:sz w:val="24"/>
          <w:szCs w:val="24"/>
        </w:rPr>
        <w:t xml:space="preserve">§ 6, stk. </w:t>
      </w:r>
      <w:r w:rsidR="00B305B2">
        <w:rPr>
          <w:rFonts w:ascii="Times New Roman" w:eastAsia="Times New Roman" w:hAnsi="Times New Roman" w:cs="Times New Roman"/>
          <w:i/>
          <w:iCs/>
          <w:color w:val="000000" w:themeColor="text1"/>
          <w:sz w:val="24"/>
          <w:szCs w:val="24"/>
        </w:rPr>
        <w:t>4</w:t>
      </w:r>
      <w:r w:rsidRPr="26D7C1FE">
        <w:rPr>
          <w:rFonts w:ascii="Times New Roman" w:eastAsia="Times New Roman" w:hAnsi="Times New Roman" w:cs="Times New Roman"/>
          <w:i/>
          <w:color w:val="000000" w:themeColor="text1"/>
          <w:sz w:val="24"/>
          <w:szCs w:val="24"/>
        </w:rPr>
        <w:t>,</w:t>
      </w:r>
      <w:r w:rsidRPr="26D7C1FE">
        <w:rPr>
          <w:rFonts w:ascii="Times New Roman" w:eastAsia="Times New Roman" w:hAnsi="Times New Roman" w:cs="Times New Roman"/>
          <w:color w:val="000000" w:themeColor="text1"/>
          <w:sz w:val="24"/>
          <w:szCs w:val="24"/>
        </w:rPr>
        <w:t xml:space="preserve"> at de kommunale tilsynsmyndigheder ikke fører tilsyn kommunalbestyrelsens </w:t>
      </w:r>
      <w:r w:rsidR="00BE3CC0">
        <w:rPr>
          <w:rFonts w:ascii="Times New Roman" w:eastAsia="Times New Roman" w:hAnsi="Times New Roman" w:cs="Times New Roman"/>
          <w:color w:val="000000" w:themeColor="text1"/>
          <w:sz w:val="24"/>
          <w:szCs w:val="24"/>
        </w:rPr>
        <w:t>sager</w:t>
      </w:r>
      <w:r w:rsidRPr="26D7C1FE">
        <w:rPr>
          <w:rFonts w:ascii="Times New Roman" w:eastAsia="Times New Roman" w:hAnsi="Times New Roman" w:cs="Times New Roman"/>
          <w:color w:val="000000" w:themeColor="text1"/>
          <w:sz w:val="24"/>
          <w:szCs w:val="24"/>
        </w:rPr>
        <w:t xml:space="preserve"> omfattet af stk. 1</w:t>
      </w:r>
      <w:r w:rsidR="00BE3CC0">
        <w:rPr>
          <w:rFonts w:ascii="Times New Roman" w:eastAsia="Times New Roman" w:hAnsi="Times New Roman" w:cs="Times New Roman"/>
          <w:color w:val="000000" w:themeColor="text1"/>
          <w:sz w:val="24"/>
          <w:szCs w:val="24"/>
        </w:rPr>
        <w:t>, herunder anmodninger om aktindsigt i disse sager</w:t>
      </w:r>
      <w:r w:rsidRPr="26D7C1FE">
        <w:rPr>
          <w:rFonts w:ascii="Times New Roman" w:eastAsia="Times New Roman" w:hAnsi="Times New Roman" w:cs="Times New Roman"/>
          <w:color w:val="000000" w:themeColor="text1"/>
          <w:sz w:val="24"/>
          <w:szCs w:val="24"/>
        </w:rPr>
        <w:t>.</w:t>
      </w:r>
    </w:p>
    <w:p w14:paraId="55479A97" w14:textId="294DDE31"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Den foreslåede § 6, stk. 1, vil indebære fravigelse af særregler om klageadgang, klagemyndighed og opsættende virkning efter vandløbsloven og miljøbeskyttelsesloven for anlægsprojektet. Når disse særregler fraviges, kan de kommunale tilsynsmyndigheder få en kompetence, som de ikke har efter gældende lovgivning i forhold til andre bygge- og anlægsprojekter. Da dette ikke er hensigtsmæssigt, foreslås det i § 6, stk. </w:t>
      </w:r>
      <w:r w:rsidRPr="26D7C1FE">
        <w:rPr>
          <w:rFonts w:ascii="Times New Roman" w:eastAsia="Times New Roman" w:hAnsi="Times New Roman" w:cs="Times New Roman"/>
          <w:sz w:val="24"/>
          <w:szCs w:val="24"/>
        </w:rPr>
        <w:t>5</w:t>
      </w:r>
      <w:r w:rsidRPr="00B70F81">
        <w:rPr>
          <w:rFonts w:ascii="Times New Roman" w:eastAsia="Times New Roman" w:hAnsi="Times New Roman" w:cs="Times New Roman"/>
          <w:sz w:val="24"/>
          <w:szCs w:val="24"/>
        </w:rPr>
        <w:t xml:space="preserve">, at de kommunale tilsynsmyndigheder ikke fører tilsyn med kommunalbestyrelsens afgørelser omfattet af forslagets § 6, stk. 1, om anlægsprojektet nævnt i § 1. Der henvises til ovenstående begrundelse for at fravige reglerne om klageadgang i de nævnte love. </w:t>
      </w:r>
    </w:p>
    <w:p w14:paraId="763875FE" w14:textId="35953D11"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foreslåede vil indebære, at hverken Ankestyrelsen eller Indenrigs- og Sundhedsministeriet har kompetence til at føre tilsyn med kommunalbestyrelsens </w:t>
      </w:r>
      <w:r w:rsidR="00085D3F">
        <w:rPr>
          <w:rFonts w:ascii="Times New Roman" w:eastAsia="Times New Roman" w:hAnsi="Times New Roman" w:cs="Times New Roman"/>
          <w:sz w:val="24"/>
          <w:szCs w:val="24"/>
        </w:rPr>
        <w:t>sager</w:t>
      </w:r>
      <w:r w:rsidR="00085D3F" w:rsidRPr="00B70F81">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om </w:t>
      </w:r>
      <w:r w:rsidRPr="00B70F81">
        <w:rPr>
          <w:rFonts w:ascii="Times New Roman" w:eastAsia="Times New Roman" w:hAnsi="Times New Roman" w:cs="Times New Roman"/>
          <w:sz w:val="24"/>
          <w:szCs w:val="24"/>
        </w:rPr>
        <w:lastRenderedPageBreak/>
        <w:t>anlægsprojektet efter forslagets § 6, stk. 1, herunder</w:t>
      </w:r>
      <w:r w:rsidR="006120AF">
        <w:rPr>
          <w:rFonts w:ascii="Times New Roman" w:eastAsia="Times New Roman" w:hAnsi="Times New Roman" w:cs="Times New Roman"/>
          <w:sz w:val="24"/>
          <w:szCs w:val="24"/>
        </w:rPr>
        <w:t xml:space="preserve"> anmodninger om aktindsigt og</w:t>
      </w:r>
      <w:r w:rsidRPr="00B70F81">
        <w:rPr>
          <w:rFonts w:ascii="Times New Roman" w:eastAsia="Times New Roman" w:hAnsi="Times New Roman" w:cs="Times New Roman"/>
          <w:sz w:val="24"/>
          <w:szCs w:val="24"/>
        </w:rPr>
        <w:t xml:space="preserve"> sagsbehandlingsregler</w:t>
      </w:r>
      <w:r w:rsidR="002F7DD8">
        <w:rPr>
          <w:rFonts w:ascii="Times New Roman" w:eastAsia="Times New Roman" w:hAnsi="Times New Roman" w:cs="Times New Roman"/>
          <w:sz w:val="24"/>
          <w:szCs w:val="24"/>
        </w:rPr>
        <w:t>.</w:t>
      </w:r>
    </w:p>
    <w:p w14:paraId="5B9E7434" w14:textId="3C1EB665"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vil alene være </w:t>
      </w:r>
      <w:r w:rsidR="006616E2">
        <w:rPr>
          <w:rFonts w:ascii="Times New Roman" w:eastAsia="Times New Roman" w:hAnsi="Times New Roman" w:cs="Times New Roman"/>
          <w:sz w:val="24"/>
          <w:szCs w:val="24"/>
        </w:rPr>
        <w:t>sager</w:t>
      </w:r>
      <w:r w:rsidR="006616E2" w:rsidRPr="00B70F81">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efter forslagets § 6, stk. 1, som de kommunale tilsynsmyndigheder afskæres fra at føre tilsyn med i anlægsperioden. Således vil de kommunale tilsynsmyndigheder ikke kunne påse kommunernes overholdelse af f.eks. reglerne i forvaltningsloven om inhabilitet, partsaktindsigt, partshøring m.v. samt aktindsigt efter offentlighedsloven.</w:t>
      </w:r>
    </w:p>
    <w:p w14:paraId="7A387227" w14:textId="49B361C0" w:rsidR="00105D71" w:rsidRPr="00B70F81" w:rsidRDefault="00105D71" w:rsidP="00105D71">
      <w:pPr>
        <w:spacing w:line="300" w:lineRule="auto"/>
        <w:rPr>
          <w:rFonts w:ascii="Times New Roman" w:eastAsia="Times New Roman" w:hAnsi="Times New Roman" w:cs="Times New Roman"/>
          <w:color w:val="000000" w:themeColor="text1"/>
          <w:sz w:val="24"/>
          <w:szCs w:val="24"/>
        </w:rPr>
      </w:pPr>
      <w:r w:rsidRPr="5659F4AB">
        <w:rPr>
          <w:rFonts w:ascii="Times New Roman" w:eastAsia="Times New Roman" w:hAnsi="Times New Roman" w:cs="Times New Roman"/>
          <w:color w:val="000000" w:themeColor="text1"/>
          <w:sz w:val="24"/>
          <w:szCs w:val="24"/>
        </w:rPr>
        <w:t xml:space="preserve">Det foreslås i </w:t>
      </w:r>
      <w:r w:rsidRPr="5659F4AB">
        <w:rPr>
          <w:rFonts w:ascii="Times New Roman" w:eastAsia="Times New Roman" w:hAnsi="Times New Roman" w:cs="Times New Roman"/>
          <w:i/>
          <w:iCs/>
          <w:color w:val="000000" w:themeColor="text1"/>
          <w:sz w:val="24"/>
          <w:szCs w:val="24"/>
        </w:rPr>
        <w:t xml:space="preserve">§ 6, stk. </w:t>
      </w:r>
      <w:r w:rsidR="00B305B2">
        <w:rPr>
          <w:rFonts w:ascii="Times New Roman" w:eastAsia="Times New Roman" w:hAnsi="Times New Roman" w:cs="Times New Roman"/>
          <w:i/>
          <w:iCs/>
          <w:color w:val="000000" w:themeColor="text1"/>
          <w:sz w:val="24"/>
          <w:szCs w:val="24"/>
        </w:rPr>
        <w:t>5</w:t>
      </w:r>
      <w:r w:rsidRPr="5659F4AB">
        <w:rPr>
          <w:rFonts w:ascii="Times New Roman" w:eastAsia="Times New Roman" w:hAnsi="Times New Roman" w:cs="Times New Roman"/>
          <w:i/>
          <w:iCs/>
          <w:color w:val="000000" w:themeColor="text1"/>
          <w:sz w:val="24"/>
          <w:szCs w:val="24"/>
        </w:rPr>
        <w:t xml:space="preserve">, </w:t>
      </w:r>
      <w:r w:rsidRPr="5659F4AB">
        <w:rPr>
          <w:rFonts w:ascii="Times New Roman" w:eastAsia="Times New Roman" w:hAnsi="Times New Roman" w:cs="Times New Roman"/>
          <w:color w:val="000000" w:themeColor="text1"/>
          <w:sz w:val="24"/>
          <w:szCs w:val="24"/>
        </w:rPr>
        <w:t xml:space="preserve">at transportministeren til brug for behandlingen af sager efter stk. 2 og 3 kan fastsætte regler om kommunalbestyrelsens pligt til at tilvejebringe oplysninger, herunder om, at oplysningerne skal afgives i en bestemt form, til brug for en vurdering af forhold, der reguleres efter de love, der er nævnt i stk. 1, inden for den pågældende kommune. </w:t>
      </w:r>
    </w:p>
    <w:p w14:paraId="62803B53" w14:textId="77777777" w:rsidR="00105D71" w:rsidRPr="00B70F81" w:rsidRDefault="00105D71" w:rsidP="00105D71">
      <w:pPr>
        <w:spacing w:line="300" w:lineRule="auto"/>
        <w:rPr>
          <w:rFonts w:ascii="Times New Roman" w:eastAsia="Times New Roman" w:hAnsi="Times New Roman" w:cs="Times New Roman"/>
          <w:color w:val="000000" w:themeColor="text1"/>
          <w:sz w:val="24"/>
          <w:szCs w:val="24"/>
        </w:rPr>
      </w:pPr>
      <w:r w:rsidRPr="5659F4AB">
        <w:rPr>
          <w:rFonts w:ascii="Times New Roman" w:eastAsia="Times New Roman" w:hAnsi="Times New Roman" w:cs="Times New Roman"/>
          <w:color w:val="000000" w:themeColor="text1"/>
          <w:sz w:val="24"/>
          <w:szCs w:val="24"/>
        </w:rPr>
        <w:t>Det foreslåede skal sikre, at transportministeren vil kunne fastsætte regler om, at kommunalbestyrelsen skal videregive de oplysninger, som kommunalbestyrelsen er i besiddelse af – eller som kommunalbestyrelsen med rimelighed kan pålægges at tilvejebringe – til brug for transportministerens behandling af sagen. Bestemmelsen svarer til dels til bestemmelsen i miljøbeskyttelseslovens § 83, hvorefter miljøministeren kan pålægge kommunalbestyrelser at tilvejebringe oplysninger til brug for en vurdering af forhold, der reguleres efter loven, inden for den enkelte kommunes område. Oplysningerne kan forlanges afgivet i en bestemt form.</w:t>
      </w:r>
    </w:p>
    <w:p w14:paraId="6C70D46A" w14:textId="77777777" w:rsidR="00105D71" w:rsidRPr="00B70F81" w:rsidRDefault="00105D71" w:rsidP="00105D71">
      <w:pPr>
        <w:spacing w:line="300" w:lineRule="auto"/>
        <w:rPr>
          <w:rFonts w:ascii="Times New Roman" w:eastAsia="Times New Roman" w:hAnsi="Times New Roman" w:cs="Times New Roman"/>
          <w:color w:val="000000"/>
          <w:sz w:val="24"/>
          <w:szCs w:val="24"/>
        </w:rPr>
      </w:pPr>
    </w:p>
    <w:p w14:paraId="3F91CA9D" w14:textId="77777777" w:rsidR="00105D71" w:rsidRPr="00B70F81" w:rsidRDefault="00105D71" w:rsidP="00105D71">
      <w:pPr>
        <w:spacing w:line="300" w:lineRule="auto"/>
        <w:jc w:val="center"/>
        <w:rPr>
          <w:rFonts w:ascii="Times New Roman" w:eastAsia="Times New Roman" w:hAnsi="Times New Roman" w:cs="Times New Roman"/>
          <w:sz w:val="24"/>
          <w:szCs w:val="24"/>
        </w:rPr>
      </w:pPr>
      <w:r w:rsidRPr="00B70F81">
        <w:rPr>
          <w:rFonts w:ascii="Times New Roman" w:eastAsia="Times New Roman" w:hAnsi="Times New Roman" w:cs="Times New Roman"/>
          <w:i/>
          <w:iCs/>
          <w:sz w:val="24"/>
          <w:szCs w:val="24"/>
        </w:rPr>
        <w:t>Til § 7</w:t>
      </w:r>
    </w:p>
    <w:p w14:paraId="5716B649" w14:textId="77777777" w:rsidR="00105D71" w:rsidRPr="00B70F81" w:rsidRDefault="00105D71" w:rsidP="00105D71">
      <w:pPr>
        <w:spacing w:line="300" w:lineRule="auto"/>
        <w:rPr>
          <w:rFonts w:ascii="Times New Roman" w:eastAsia="Times New Roman" w:hAnsi="Times New Roman" w:cs="Times New Roman"/>
          <w:sz w:val="24"/>
          <w:szCs w:val="24"/>
        </w:rPr>
      </w:pPr>
    </w:p>
    <w:p w14:paraId="6B7D711D" w14:textId="16C8EFB8"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Det følger af vejlovens § 77, stk. 1 og 2, om gæsteprincippet, at arbejder på ledninger i eller over offentlige veje, herunder om nødvendig flytning af ledninger i forbindelse med arbejder, der iværksættes af vejmyndigheden inden for rammerne af de formål, som vejmyndigheden kan varetage, betales af ledningsejeren, medmindre andet er særligt bestemt ved aftale, kendelse afsagt af en ekspropriationskommission nedsat i henhold til lov om fremgangsmåde ved ekspropriation af fast ejendom eller afgørelse truffet af en kommunalbestyrelse efter vandforsyningslovens §§ 37 og 38, jf. § 40. Tilsvarende bestemmelser findes i § 70 i lov om private fællesveje for så vidt angår ledninger i eller over private fællesveje i byer og bymæssige områder.</w:t>
      </w:r>
    </w:p>
    <w:p w14:paraId="54C43195" w14:textId="78B5BC81" w:rsidR="00105D71" w:rsidRPr="00B93E96" w:rsidRDefault="00105D71" w:rsidP="00105D71">
      <w:pPr>
        <w:spacing w:line="300" w:lineRule="auto"/>
        <w:rPr>
          <w:rFonts w:ascii="Times New Roman" w:eastAsia="Times New Roman" w:hAnsi="Times New Roman" w:cs="Times New Roman"/>
          <w:sz w:val="24"/>
          <w:szCs w:val="24"/>
          <w:highlight w:val="yellow"/>
        </w:rPr>
      </w:pPr>
      <w:r w:rsidRPr="00B015B7">
        <w:rPr>
          <w:rFonts w:ascii="Times New Roman" w:eastAsia="Times New Roman" w:hAnsi="Times New Roman" w:cs="Times New Roman"/>
          <w:sz w:val="24"/>
          <w:szCs w:val="24"/>
        </w:rPr>
        <w:t>Der henvises til de almindelige bemærkninger i punkt 3.6.</w:t>
      </w:r>
    </w:p>
    <w:p w14:paraId="2423F62C" w14:textId="42BC2CC8"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7, stk. 1</w:t>
      </w:r>
      <w:r w:rsidRPr="002E0272">
        <w:rPr>
          <w:rFonts w:ascii="Times New Roman" w:eastAsia="Times New Roman" w:hAnsi="Times New Roman" w:cs="Times New Roman"/>
          <w:i/>
          <w:iCs/>
          <w:sz w:val="24"/>
          <w:szCs w:val="24"/>
        </w:rPr>
        <w:t>,</w:t>
      </w:r>
      <w:r w:rsidRPr="00B70F81">
        <w:rPr>
          <w:rFonts w:ascii="Times New Roman" w:eastAsia="Times New Roman" w:hAnsi="Times New Roman" w:cs="Times New Roman"/>
          <w:sz w:val="24"/>
          <w:szCs w:val="24"/>
        </w:rPr>
        <w:t xml:space="preserve"> at arbejder på ledninger i eller over arealer i området, hvor </w:t>
      </w:r>
      <w:r w:rsidR="6607964E" w:rsidRPr="16B7722A">
        <w:rPr>
          <w:rFonts w:ascii="Times New Roman" w:eastAsia="Times New Roman" w:hAnsi="Times New Roman" w:cs="Times New Roman"/>
          <w:sz w:val="24"/>
          <w:szCs w:val="24"/>
        </w:rPr>
        <w:t>anlægsprojekt</w:t>
      </w:r>
      <w:r w:rsidR="432391E1" w:rsidRPr="16B7722A">
        <w:rPr>
          <w:rFonts w:ascii="Times New Roman" w:eastAsia="Times New Roman" w:hAnsi="Times New Roman" w:cs="Times New Roman"/>
          <w:sz w:val="24"/>
          <w:szCs w:val="24"/>
        </w:rPr>
        <w:t>et</w:t>
      </w:r>
      <w:r w:rsidRPr="00B70F81">
        <w:rPr>
          <w:rFonts w:ascii="Times New Roman" w:eastAsia="Times New Roman" w:hAnsi="Times New Roman" w:cs="Times New Roman"/>
          <w:sz w:val="24"/>
          <w:szCs w:val="24"/>
        </w:rPr>
        <w:t xml:space="preserve"> nævnt i § 1, skal gennemføres, herunder om nødvendigt flytning af </w:t>
      </w:r>
      <w:r w:rsidRPr="00B70F81">
        <w:rPr>
          <w:rFonts w:ascii="Times New Roman" w:eastAsia="Times New Roman" w:hAnsi="Times New Roman" w:cs="Times New Roman"/>
          <w:sz w:val="24"/>
          <w:szCs w:val="24"/>
        </w:rPr>
        <w:lastRenderedPageBreak/>
        <w:t>ledninger, i forbindelse med arbejder, der iværksættes af anlægsmyndigheden under gennemførelsen af anlægsprojektet, betales af ledningsejeren, jf. dog stk. 2.</w:t>
      </w:r>
    </w:p>
    <w:p w14:paraId="4AB18544" w14:textId="6FA1F80B"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foreslåede vil medføre, at arbejder på ledninger i eller over arealer i området, hvor projektet nævnt i § 1 skal gennemføres, herunder om nødvendigt flytning af ledninger i forbindelse med arbejder, der iværksættes under gennemførelsen af projektet, betales af ledningsejeren. </w:t>
      </w:r>
    </w:p>
    <w:p w14:paraId="4B416FAE" w14:textId="16A47890"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xml:space="preserve">§ 7, stk. 2, </w:t>
      </w:r>
      <w:r w:rsidRPr="00B70F81">
        <w:rPr>
          <w:rFonts w:ascii="Times New Roman" w:eastAsia="Times New Roman" w:hAnsi="Times New Roman" w:cs="Times New Roman"/>
          <w:sz w:val="24"/>
          <w:szCs w:val="24"/>
        </w:rPr>
        <w:t xml:space="preserve">at stk. 1 ikke finder anvendelse, hvis andet er særligt bestemt ved aftale, ved kendelse afsagt af en ekspropriationskommission nedsat i henhold til lov om fremgangsmåden ved ekspropriation vedrørende fast ejendom eller ved afgørelse truffet af en kommunalbestyrelse </w:t>
      </w:r>
      <w:r>
        <w:rPr>
          <w:rFonts w:ascii="Times New Roman" w:eastAsia="Times New Roman" w:hAnsi="Times New Roman" w:cs="Times New Roman"/>
          <w:sz w:val="24"/>
          <w:szCs w:val="24"/>
        </w:rPr>
        <w:t xml:space="preserve">efter </w:t>
      </w:r>
      <w:r w:rsidRPr="00B70F81">
        <w:rPr>
          <w:rFonts w:ascii="Times New Roman" w:eastAsia="Times New Roman" w:hAnsi="Times New Roman" w:cs="Times New Roman"/>
          <w:sz w:val="24"/>
          <w:szCs w:val="24"/>
        </w:rPr>
        <w:t>§§ 37 og 38, jf. § 40</w:t>
      </w:r>
      <w:r>
        <w:rPr>
          <w:rFonts w:ascii="Times New Roman" w:eastAsia="Times New Roman" w:hAnsi="Times New Roman" w:cs="Times New Roman"/>
          <w:sz w:val="24"/>
          <w:szCs w:val="24"/>
        </w:rPr>
        <w:t xml:space="preserve"> i lov om vandforsyning m.v.</w:t>
      </w:r>
    </w:p>
    <w:p w14:paraId="75C263BF" w14:textId="5ED14FC2"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foreslåede vil medføre, at ledningsejeren ikke vil skulle betale for en ledningsomlægning, såfremt dette er særligt bestemt ved aftale eller det følger af en kendelse afsagt af en ekspropriationskommission nedsat i henhold til ekspropriationsprocesloven eller afgørelse truffet af en kommunalbestyrelse efter vandforsyningsloven. Det må bero på en konkret vurdering, hvorvidt en ledning er omfattet heraf.  </w:t>
      </w:r>
    </w:p>
    <w:p w14:paraId="796B3504" w14:textId="194F5BE5" w:rsidR="00105D71" w:rsidRPr="00B93E96" w:rsidRDefault="00105D71" w:rsidP="00105D71">
      <w:pPr>
        <w:spacing w:line="300" w:lineRule="auto"/>
        <w:rPr>
          <w:rFonts w:ascii="Times New Roman" w:eastAsia="Calibri" w:hAnsi="Times New Roman" w:cs="Times New Roman"/>
          <w:sz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7, stk. 3,</w:t>
      </w:r>
      <w:r w:rsidRPr="00B70F81">
        <w:rPr>
          <w:rFonts w:ascii="Times New Roman" w:eastAsia="Times New Roman" w:hAnsi="Times New Roman" w:cs="Times New Roman"/>
          <w:sz w:val="24"/>
          <w:szCs w:val="24"/>
        </w:rPr>
        <w:t xml:space="preserve"> at a</w:t>
      </w:r>
      <w:r w:rsidRPr="00B70F81">
        <w:rPr>
          <w:rFonts w:ascii="Times New Roman" w:eastAsia="Calibri" w:hAnsi="Times New Roman" w:cs="Times New Roman"/>
          <w:sz w:val="24"/>
        </w:rPr>
        <w:t>rbejder på ledninger, jf. stk. 1, udføres af vedkommende ledningsejer, medmindre andet er særlig aftalt eller fremgår af § 7, stk. 2.</w:t>
      </w:r>
      <w:r w:rsidRPr="00B70F81">
        <w:rPr>
          <w:rFonts w:ascii="Times New Roman" w:eastAsia="Times New Roman" w:hAnsi="Times New Roman" w:cs="Times New Roman"/>
          <w:sz w:val="24"/>
          <w:szCs w:val="24"/>
        </w:rPr>
        <w:t xml:space="preserve"> </w:t>
      </w:r>
    </w:p>
    <w:p w14:paraId="20DDC8E6" w14:textId="5A973351"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Det foreslåede vil medføre, at det vil blive præciseret, at ledningsarbejder udføres af ledningsejer. For ledningsarbejder inden for offentligt vejareal følger det af vejlovens § 77, stk. 3</w:t>
      </w:r>
      <w:r w:rsidR="00F96C63">
        <w:rPr>
          <w:rFonts w:ascii="Times New Roman" w:eastAsia="Times New Roman" w:hAnsi="Times New Roman" w:cs="Times New Roman"/>
          <w:sz w:val="24"/>
          <w:szCs w:val="24"/>
        </w:rPr>
        <w:t xml:space="preserve">, </w:t>
      </w:r>
      <w:r w:rsidR="00971361">
        <w:rPr>
          <w:rFonts w:ascii="Times New Roman" w:eastAsia="Times New Roman" w:hAnsi="Times New Roman" w:cs="Times New Roman"/>
          <w:sz w:val="24"/>
          <w:szCs w:val="24"/>
        </w:rPr>
        <w:t>at stat</w:t>
      </w:r>
      <w:r w:rsidR="00D40FDE">
        <w:rPr>
          <w:rFonts w:ascii="Times New Roman" w:eastAsia="Times New Roman" w:hAnsi="Times New Roman" w:cs="Times New Roman"/>
          <w:sz w:val="24"/>
          <w:szCs w:val="24"/>
        </w:rPr>
        <w:t>en</w:t>
      </w:r>
      <w:r w:rsidR="00971361">
        <w:rPr>
          <w:rFonts w:ascii="Times New Roman" w:eastAsia="Times New Roman" w:hAnsi="Times New Roman" w:cs="Times New Roman"/>
          <w:sz w:val="24"/>
          <w:szCs w:val="24"/>
        </w:rPr>
        <w:t xml:space="preserve"> afholder udgifterne til </w:t>
      </w:r>
      <w:r w:rsidR="00AA7BB2">
        <w:rPr>
          <w:rFonts w:ascii="Times New Roman" w:eastAsia="Times New Roman" w:hAnsi="Times New Roman" w:cs="Times New Roman"/>
          <w:sz w:val="24"/>
          <w:szCs w:val="24"/>
        </w:rPr>
        <w:t>ledningsarbejder</w:t>
      </w:r>
      <w:r w:rsidR="00DA68D7">
        <w:rPr>
          <w:rFonts w:ascii="Times New Roman" w:eastAsia="Times New Roman" w:hAnsi="Times New Roman" w:cs="Times New Roman"/>
          <w:sz w:val="24"/>
          <w:szCs w:val="24"/>
        </w:rPr>
        <w:t>ne</w:t>
      </w:r>
      <w:r w:rsidR="00AA7BB2">
        <w:rPr>
          <w:rFonts w:ascii="Times New Roman" w:eastAsia="Times New Roman" w:hAnsi="Times New Roman" w:cs="Times New Roman"/>
          <w:sz w:val="24"/>
          <w:szCs w:val="24"/>
        </w:rPr>
        <w:t xml:space="preserve"> </w:t>
      </w:r>
      <w:r w:rsidR="00A64689">
        <w:rPr>
          <w:rFonts w:ascii="Times New Roman" w:eastAsia="Times New Roman" w:hAnsi="Times New Roman" w:cs="Times New Roman"/>
          <w:sz w:val="24"/>
          <w:szCs w:val="24"/>
        </w:rPr>
        <w:t>i forbindelse med et statsvejsanlæg</w:t>
      </w:r>
      <w:r w:rsidRPr="00B70F81">
        <w:rPr>
          <w:rFonts w:ascii="Times New Roman" w:eastAsia="Times New Roman" w:hAnsi="Times New Roman" w:cs="Times New Roman"/>
          <w:sz w:val="24"/>
          <w:szCs w:val="24"/>
        </w:rPr>
        <w:t>. Uden for offentligt vejareal er udgangspunktet og praksis desuden, at det er ledningsejer, der udfører ledningsarbejderne, men med forslaget til stk. 3 præciseres dette.</w:t>
      </w:r>
    </w:p>
    <w:p w14:paraId="7770EF80" w14:textId="77777777" w:rsidR="00105D71" w:rsidRPr="00B70F81" w:rsidRDefault="00105D71" w:rsidP="00105D71">
      <w:pPr>
        <w:spacing w:line="300" w:lineRule="auto"/>
        <w:rPr>
          <w:rFonts w:ascii="Times New Roman" w:eastAsia="Times New Roman" w:hAnsi="Times New Roman" w:cs="Times New Roman"/>
          <w:sz w:val="24"/>
          <w:szCs w:val="24"/>
        </w:rPr>
      </w:pPr>
    </w:p>
    <w:p w14:paraId="42A0FA6F"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Til § 8</w:t>
      </w:r>
    </w:p>
    <w:p w14:paraId="34B454C2"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 xml:space="preserve"> </w:t>
      </w:r>
    </w:p>
    <w:p w14:paraId="60A5543A" w14:textId="230E8A99"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følger af vejlovens § 79, stk. 1, at i forbindelse med en </w:t>
      </w:r>
      <w:r w:rsidR="6607964E" w:rsidRPr="16B7722A">
        <w:rPr>
          <w:rFonts w:ascii="Times New Roman" w:eastAsia="Times New Roman" w:hAnsi="Times New Roman" w:cs="Times New Roman"/>
          <w:sz w:val="24"/>
          <w:szCs w:val="24"/>
        </w:rPr>
        <w:t>vejmyndigheds</w:t>
      </w:r>
      <w:r w:rsidR="1EBD02A8" w:rsidRPr="16B7722A">
        <w:rPr>
          <w:rFonts w:ascii="Times New Roman" w:eastAsia="Times New Roman" w:hAnsi="Times New Roman" w:cs="Times New Roman"/>
          <w:sz w:val="24"/>
          <w:szCs w:val="24"/>
        </w:rPr>
        <w:t xml:space="preserve"> </w:t>
      </w:r>
      <w:r w:rsidR="6607964E" w:rsidRPr="16B7722A">
        <w:rPr>
          <w:rFonts w:ascii="Times New Roman" w:eastAsia="Times New Roman" w:hAnsi="Times New Roman" w:cs="Times New Roman"/>
          <w:sz w:val="24"/>
          <w:szCs w:val="24"/>
        </w:rPr>
        <w:t>arbejder</w:t>
      </w:r>
      <w:r w:rsidRPr="00B70F81">
        <w:rPr>
          <w:rFonts w:ascii="Times New Roman" w:eastAsia="Times New Roman" w:hAnsi="Times New Roman" w:cs="Times New Roman"/>
          <w:sz w:val="24"/>
          <w:szCs w:val="24"/>
        </w:rPr>
        <w:t xml:space="preserve"> efter § 77, der iværksættes af vejmyndigheden inden for rammerne af de formål, som vejmyndigheden kan varetage, skal vejmyndigheden tage hensyn til ledninger i eller over vejarealet. </w:t>
      </w:r>
    </w:p>
    <w:p w14:paraId="44850D75" w14:textId="391D5C4B"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Af vejlovens § 79, stk. 2, fremgår det, at vejmyndigheden så tidligt som muligt skal drøfte et planlagt arbejde med ledningsejeren med henblik på at undersøge, hvordan arbejdet kan tilrettelægges på den mest hensigtsmæssige måde for vejmyndigheden og ledningsejeren.</w:t>
      </w:r>
    </w:p>
    <w:p w14:paraId="33E4D7F1" w14:textId="53314C98" w:rsidR="00105D7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fremgår af vejlovens § 79, stk. 4, at Vejdirektoratet i særlige tilfælde kan lade ledningsarbejder udføre for ledningsejerens regning, hvis der ikke kan opnås enighed mellem vejmyndigheden og ledningsejeren omkring ledningsarbejdets udførelse.  </w:t>
      </w:r>
    </w:p>
    <w:p w14:paraId="11463BEC" w14:textId="77777777" w:rsidR="004F6F24" w:rsidRPr="00B70F81" w:rsidRDefault="004F6F24" w:rsidP="004F6F24">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lastRenderedPageBreak/>
        <w:t>Forsyningsledninger er vigtige infrastrukturanlæg, og det er anerkendt i gældende ret, at anlægsmyndigheder i forbindelse med anlægsprojekter skal vise hensyn til ledningerne, herunder så tidligt som muligt drøfte et planlagt arbejde med ledningsejeren med henblik på, at arbejdet tilrettelægges på den mest hensigtsmæssige måde for både myndigheden og ledningsejeren. Formålet er at sikre, at ledningsejeren får mulighed for at fremsætte forslag til eventuelle ændringer af det planlagte anlægsarbejde, når dette medfører, at ledningsejeren skal afholde udgifter til arbejder på eller flytning af ledningen. Ledningsejeren vil således skulle inddrages med henblik på at undersøge, hvordan et anlægsarbejde kan tilrettelægges på den samfundsøkonomisk mest hensigtsmæssige måde.</w:t>
      </w:r>
    </w:p>
    <w:p w14:paraId="57EC5B0C" w14:textId="72729F53"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8, stk. 1,</w:t>
      </w:r>
      <w:r w:rsidRPr="00B70F81">
        <w:rPr>
          <w:rFonts w:ascii="Times New Roman" w:eastAsia="Times New Roman" w:hAnsi="Times New Roman" w:cs="Times New Roman"/>
          <w:sz w:val="24"/>
          <w:szCs w:val="24"/>
        </w:rPr>
        <w:t xml:space="preserve"> at anlægsmyndigheden </w:t>
      </w:r>
      <w:r w:rsidR="4DC3EE58" w:rsidRPr="16B7722A">
        <w:rPr>
          <w:rFonts w:ascii="Times New Roman" w:eastAsia="Times New Roman" w:hAnsi="Times New Roman" w:cs="Times New Roman"/>
          <w:sz w:val="24"/>
          <w:szCs w:val="24"/>
        </w:rPr>
        <w:t>ved gennemførelsen af anlægsprojektet, jf. § 1, skal</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tage hensyn til ledninger omfattet af § 7 og drøfte et planlagt arbejde med ledningsejeren med henblik på at undersøge, hvordan anlægsarbejdet kan tilrettelægges på den mest hensigtsmæssige måde for begge parter. </w:t>
      </w:r>
    </w:p>
    <w:p w14:paraId="1B6AE825" w14:textId="589F1975"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Den foreslåede bestemmelse vil indebære, at Vejdirektoratet som anlægsmyndighed skal koordinere anlægsarbejdet med ledningsarbejderne bl.a.,</w:t>
      </w:r>
      <w:r w:rsidRPr="00B70F81" w:rsidDel="166914B3">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ved så tidligt som muligt at indgå i en dialog med ledningsejerne og ved at udarbejde ledningsprotokoller </w:t>
      </w:r>
      <w:r w:rsidRPr="5ED7F720">
        <w:rPr>
          <w:rFonts w:ascii="Times New Roman" w:eastAsia="Times New Roman" w:hAnsi="Times New Roman" w:cs="Times New Roman"/>
          <w:sz w:val="24"/>
          <w:szCs w:val="24"/>
        </w:rPr>
        <w:t>m.v</w:t>
      </w:r>
      <w:r w:rsidRPr="00B70F81">
        <w:rPr>
          <w:rFonts w:ascii="Times New Roman" w:eastAsia="Times New Roman" w:hAnsi="Times New Roman" w:cs="Times New Roman"/>
          <w:sz w:val="24"/>
          <w:szCs w:val="24"/>
        </w:rPr>
        <w:t>.</w:t>
      </w:r>
    </w:p>
    <w:p w14:paraId="316DC05B" w14:textId="36BEE15E"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8, stk. 2,</w:t>
      </w:r>
      <w:r w:rsidRPr="00B70F81">
        <w:rPr>
          <w:rFonts w:ascii="Times New Roman" w:eastAsia="Times New Roman" w:hAnsi="Times New Roman" w:cs="Times New Roman"/>
          <w:sz w:val="24"/>
          <w:szCs w:val="24"/>
        </w:rPr>
        <w:t xml:space="preserve"> at </w:t>
      </w:r>
      <w:r w:rsidR="4BBE1402" w:rsidRPr="16B7722A">
        <w:rPr>
          <w:rFonts w:ascii="Times New Roman" w:eastAsia="Times New Roman" w:hAnsi="Times New Roman" w:cs="Times New Roman"/>
          <w:sz w:val="24"/>
          <w:szCs w:val="24"/>
        </w:rPr>
        <w:t>hvis</w:t>
      </w:r>
      <w:r w:rsidRPr="00B70F81">
        <w:rPr>
          <w:rFonts w:ascii="Times New Roman" w:eastAsia="Times New Roman" w:hAnsi="Times New Roman" w:cs="Times New Roman"/>
          <w:sz w:val="24"/>
          <w:szCs w:val="24"/>
        </w:rPr>
        <w:t xml:space="preserve"> der ikke </w:t>
      </w:r>
      <w:r w:rsidR="5AC52AD8" w:rsidRPr="16B7722A">
        <w:rPr>
          <w:rFonts w:ascii="Times New Roman" w:eastAsia="Times New Roman" w:hAnsi="Times New Roman" w:cs="Times New Roman"/>
          <w:sz w:val="24"/>
          <w:szCs w:val="24"/>
        </w:rPr>
        <w:t>kan</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opnås enighed mellem anlægsmyndigheden og ledningsejeren omfattet af § 7 om</w:t>
      </w:r>
      <w:r w:rsidR="26A0A919" w:rsidRPr="16B7722A">
        <w:rPr>
          <w:rFonts w:ascii="Times New Roman" w:eastAsia="Times New Roman" w:hAnsi="Times New Roman" w:cs="Times New Roman"/>
          <w:sz w:val="24"/>
          <w:szCs w:val="24"/>
        </w:rPr>
        <w:t>,</w:t>
      </w:r>
      <w:r w:rsidRPr="00B70F81">
        <w:rPr>
          <w:rFonts w:ascii="Times New Roman" w:eastAsia="Times New Roman" w:hAnsi="Times New Roman" w:cs="Times New Roman"/>
          <w:sz w:val="24"/>
          <w:szCs w:val="24"/>
        </w:rPr>
        <w:t xml:space="preserve"> hvordan planlagte anlægsarbejder på de arealer, hvori eller hvorover ledningerne er anbragt, skal tilrettelægges, kan transportministeren efter at have meddelt ledningsejeren, at det planlagte anlægsarbejde påbegyndes, gennemføre anlægsarbejdet og kræve bestemte ledningsarbejder udført af ledningsejeren.</w:t>
      </w:r>
    </w:p>
    <w:p w14:paraId="7DF53FC7" w14:textId="06F9452E"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Med den foreslåede bestemmelse </w:t>
      </w:r>
      <w:r w:rsidR="61C305E7" w:rsidRPr="16B7722A">
        <w:rPr>
          <w:rFonts w:ascii="Times New Roman" w:eastAsia="Times New Roman" w:hAnsi="Times New Roman" w:cs="Times New Roman"/>
          <w:sz w:val="24"/>
          <w:szCs w:val="24"/>
        </w:rPr>
        <w:t>vil det blive</w:t>
      </w:r>
      <w:r w:rsidR="6607964E" w:rsidRPr="16B7722A">
        <w:rPr>
          <w:rFonts w:ascii="Times New Roman" w:eastAsia="Times New Roman" w:hAnsi="Times New Roman" w:cs="Times New Roman"/>
          <w:sz w:val="24"/>
          <w:szCs w:val="24"/>
        </w:rPr>
        <w:t xml:space="preserve"> fasts</w:t>
      </w:r>
      <w:r w:rsidR="4FE7C7E1" w:rsidRPr="16B7722A">
        <w:rPr>
          <w:rFonts w:ascii="Times New Roman" w:eastAsia="Times New Roman" w:hAnsi="Times New Roman" w:cs="Times New Roman"/>
          <w:sz w:val="24"/>
          <w:szCs w:val="24"/>
        </w:rPr>
        <w:t>at</w:t>
      </w:r>
      <w:r w:rsidRPr="00B70F81">
        <w:rPr>
          <w:rFonts w:ascii="Times New Roman" w:eastAsia="Times New Roman" w:hAnsi="Times New Roman" w:cs="Times New Roman"/>
          <w:sz w:val="24"/>
          <w:szCs w:val="24"/>
        </w:rPr>
        <w:t xml:space="preserve">, hvad der skal gælde, såfremt der ikke kan opnås enighed med ledningsejeren om, hvordan planlagte anlægsarbejder på arealer, hvori og hvorover ledninger er anbragt, skal tilrettelægges. Transportministeren </w:t>
      </w:r>
      <w:r w:rsidR="7B2A5DC0" w:rsidRPr="16B7722A">
        <w:rPr>
          <w:rFonts w:ascii="Times New Roman" w:eastAsia="Times New Roman" w:hAnsi="Times New Roman" w:cs="Times New Roman"/>
          <w:sz w:val="24"/>
          <w:szCs w:val="24"/>
        </w:rPr>
        <w:t>vil</w:t>
      </w:r>
      <w:r w:rsidRPr="00B70F81">
        <w:rPr>
          <w:rFonts w:ascii="Times New Roman" w:eastAsia="Times New Roman" w:hAnsi="Times New Roman" w:cs="Times New Roman"/>
          <w:sz w:val="24"/>
          <w:szCs w:val="24"/>
        </w:rPr>
        <w:t xml:space="preserve"> i så fald </w:t>
      </w:r>
      <w:r w:rsidR="4176C93C" w:rsidRPr="16B7722A">
        <w:rPr>
          <w:rFonts w:ascii="Times New Roman" w:eastAsia="Times New Roman" w:hAnsi="Times New Roman" w:cs="Times New Roman"/>
          <w:sz w:val="24"/>
          <w:szCs w:val="24"/>
        </w:rPr>
        <w:t>kunne</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kræve, det vil sige påbyde, ledningsejeren at udføre de ledningsarbejder, som er nødvendige for gennemførelse af anlægsarbejdet. Bestemmelsen skal sikre, at anlægsprojektet kan gennemføres inden for de fastlagte tidsrammer.</w:t>
      </w:r>
    </w:p>
    <w:p w14:paraId="49001EB6" w14:textId="23DF9ED9"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Transportministerens kompetence efter lovforslagets § 8, stk. 2, til at udstede et påbud til ledningsejeren </w:t>
      </w:r>
      <w:r w:rsidR="52073472" w:rsidRPr="16B7722A">
        <w:rPr>
          <w:rFonts w:ascii="Times New Roman" w:eastAsia="Times New Roman" w:hAnsi="Times New Roman" w:cs="Times New Roman"/>
          <w:sz w:val="24"/>
          <w:szCs w:val="24"/>
        </w:rPr>
        <w:t>vil</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gælde, uanset om det er anlægsprojektet eller dertilhørende arbejder, der gør det nødvendigt at foretage ledningsarbejder. </w:t>
      </w:r>
    </w:p>
    <w:p w14:paraId="3557884A" w14:textId="42F48838"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Vejdirektoratet vil som anlægsmyndighed, hvis forholdene gør det nødvendigt, skulle rette henvendelse om udstedelse af et påbud til transportministeren, som afgør, om der er grundlag for at meddele påbud til ledningsejeren. Vejdirektoratet skal forinden have drøftet det planlagte anlægsarbejde med ledningsejeren med henblik på, at arbejdet tilrettelægges på den mest hensigtsmæssige måde for både anlægsprojektet og ledningsejeren.</w:t>
      </w:r>
    </w:p>
    <w:p w14:paraId="7A575A78" w14:textId="18A1C3F3"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8, stk. 3</w:t>
      </w:r>
      <w:r w:rsidRPr="00B70F81" w:rsidDel="166914B3">
        <w:rPr>
          <w:rFonts w:ascii="Times New Roman" w:eastAsia="Times New Roman" w:hAnsi="Times New Roman" w:cs="Times New Roman"/>
          <w:i/>
          <w:sz w:val="24"/>
          <w:szCs w:val="24"/>
        </w:rPr>
        <w:t>,</w:t>
      </w:r>
      <w:r w:rsidRPr="00B70F81" w:rsidDel="166914B3">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at transportministeren i særlige tilfælde kan lade de ledningsarbejder, der er nævnt i stk. 2, udføre for ledningsejerens regning. </w:t>
      </w:r>
    </w:p>
    <w:p w14:paraId="40C1BC57" w14:textId="43946922"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lastRenderedPageBreak/>
        <w:t xml:space="preserve">Den foreslåede bestemmelse vil kunne finde anvendelse, hvor ledningsejeren ikke inden for en i forhold til anlægsprojektet rimelig frist udfører de påbudte ledningsarbejder og dermed forsinker anlægsprojektet. Særlige tilfælde vil således f.eks. kunne foreligge, hvis en forsinkelse af færdiggørelsen af ledningsarbejder </w:t>
      </w:r>
      <w:r w:rsidR="0E087821" w:rsidRPr="16B7722A">
        <w:rPr>
          <w:rFonts w:ascii="Times New Roman" w:eastAsia="Times New Roman" w:hAnsi="Times New Roman" w:cs="Times New Roman"/>
          <w:sz w:val="24"/>
          <w:szCs w:val="24"/>
        </w:rPr>
        <w:t>vil</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medføre store fordyrelser f.eks. i form af erstatninger eller kompensation til andre entreprenører, der </w:t>
      </w:r>
      <w:r w:rsidR="23367457" w:rsidRPr="16B7722A">
        <w:rPr>
          <w:rFonts w:ascii="Times New Roman" w:eastAsia="Times New Roman" w:hAnsi="Times New Roman" w:cs="Times New Roman"/>
          <w:sz w:val="24"/>
          <w:szCs w:val="24"/>
        </w:rPr>
        <w:t>vil</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blive forsinket i udførelsen af deres arbejdsopgave. Transportministeren vil i givet fald være forpligtet til at lade arbejderne på ledningerne udføre ved en anden med faglig indsigt i det pågældende ledningsarbejde. Det vil omkostningsmæssigt kunne komme ledningsejeren til skade, såfremt ledningsejeren ikke udfører eller bistår i forbindelse med ledningsarbejdet, herunder som minimum ved tekniske anvisninger (manglende iagttagelse af tabsbegrænsningspligt).</w:t>
      </w:r>
    </w:p>
    <w:p w14:paraId="6DA1AB49" w14:textId="317843A0"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Transportministerens kompetence efter lovforslagets § 8, stk. 3, til at udføre de påbudte ledningsarbejder gælder, uanset om det er anlægsprojektet eller dertilhørende arbejder, der gør det nødvendigt at foretage ledningsarbejder.  </w:t>
      </w:r>
    </w:p>
    <w:p w14:paraId="6E34F3EC" w14:textId="7019927B"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Den foreslåede bestemmelse i § 8, stk. 3, svarer desuden, for så vidt angår ledninger i eller over offentlige vejarealer, til bestemmelsen i </w:t>
      </w:r>
      <w:r w:rsidR="0B294A13" w:rsidRPr="16B7722A">
        <w:rPr>
          <w:rFonts w:ascii="Times New Roman" w:eastAsia="Times New Roman" w:hAnsi="Times New Roman" w:cs="Times New Roman"/>
          <w:sz w:val="24"/>
          <w:szCs w:val="24"/>
        </w:rPr>
        <w:t>vejlovens</w:t>
      </w:r>
      <w:r w:rsidRPr="0213757C">
        <w:rPr>
          <w:rFonts w:ascii="Times New Roman" w:eastAsia="Times New Roman" w:hAnsi="Times New Roman" w:cs="Times New Roman"/>
          <w:sz w:val="24"/>
          <w:szCs w:val="24"/>
        </w:rPr>
        <w:t xml:space="preserve"> </w:t>
      </w:r>
      <w:r w:rsidRPr="48DBB567">
        <w:rPr>
          <w:rFonts w:ascii="Times New Roman" w:eastAsia="Times New Roman" w:hAnsi="Times New Roman" w:cs="Times New Roman"/>
          <w:sz w:val="24"/>
          <w:szCs w:val="24"/>
        </w:rPr>
        <w:t>§</w:t>
      </w:r>
      <w:r w:rsidRPr="00B70F81">
        <w:rPr>
          <w:rFonts w:ascii="Times New Roman" w:eastAsia="Times New Roman" w:hAnsi="Times New Roman" w:cs="Times New Roman"/>
          <w:sz w:val="24"/>
          <w:szCs w:val="24"/>
        </w:rPr>
        <w:t xml:space="preserve"> 79, stk. 4.</w:t>
      </w:r>
    </w:p>
    <w:p w14:paraId="007E8DDD" w14:textId="77777777"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 </w:t>
      </w:r>
    </w:p>
    <w:p w14:paraId="121504C5"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 xml:space="preserve"> Til § 9</w:t>
      </w:r>
    </w:p>
    <w:p w14:paraId="4B64B6DC"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 xml:space="preserve"> </w:t>
      </w:r>
    </w:p>
    <w:p w14:paraId="1D97F560" w14:textId="5F3B1AF8"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Det følger af ekspropriationsproceslovens § 13, stk. 1, at ekspropriationskommissionen i forbindelse med prøvelsen af et anlægsprojekt kan tage stilling til bl.a. ledningsomlægninger, herunder træffe beslutning om konkrete tekniske løsninger. Det forudsættes, at Vejdirektoratet som anlægsmyndighed og ledningsejeren så vidt muligt indgår aftaler om tekniske løsninger for ledningsarbejder uden inddragelse af ekspropriationskommissionen, men hvis parterne ikke kan nå til enighed, kan spørgsmålet forelægges kommissionen. Dette gælder dog ikke, hvis transportministeren har meddelt påbud til ledningsejeren om udførelse af bestemte ledningsarbejder, jf. lovens § 8, stk. 2, da ekspropriationskommissionen ikke har kompetence til at efterprøve ministerens afgørelser.</w:t>
      </w:r>
    </w:p>
    <w:p w14:paraId="33B88316" w14:textId="7718B259"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Ekspropriationskommissionen kan også tage stilling til spørgsmål om udgifter forbundet med ledningsarbejder, jf. ekspropriationsproceslovens § 17, stk. 4, om andre økonomiske tab end ekspropriationserstatning. Taksationskommissionen har kompetence til som rekursinstans at behandle tvister om betaling for ledningsarbejder, som har været behandlet af ekspropriationskommissionen.</w:t>
      </w:r>
    </w:p>
    <w:p w14:paraId="6837BC60" w14:textId="2F50C33F"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følger af vejlovens § 103, stk. 1, at erstatning for ekspropriationen efter § 96 og de forberedende undersøgelser, der er nævnt i § 99, fastsættes efter de almindelige erstatningsregler. </w:t>
      </w:r>
    </w:p>
    <w:p w14:paraId="3F2A07A2" w14:textId="555A95DA"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lastRenderedPageBreak/>
        <w:t>Af vejlovens § 103, stk. 2, fremgår det, at en eventuel værdiforøgelse, som den tilbageblivende ejendom skønnes at opnå på grund af ekspropriationen, skal fradrages erstatningen. Erstatningen kan helt bortfalde, hvis ejendommen skønnes at opnå en fordel, der er større end det tab, der påføres ejendommen på grund af ekspropriationen.</w:t>
      </w:r>
    </w:p>
    <w:p w14:paraId="5077CF07" w14:textId="26246C4D" w:rsidR="00105D71" w:rsidRPr="00B93E96"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xml:space="preserve">§ 9, stk. 1, </w:t>
      </w:r>
      <w:r w:rsidRPr="00B70F81">
        <w:rPr>
          <w:rFonts w:ascii="Times New Roman" w:eastAsia="Times New Roman" w:hAnsi="Times New Roman" w:cs="Times New Roman"/>
          <w:sz w:val="24"/>
          <w:szCs w:val="24"/>
        </w:rPr>
        <w:t>at tvister om erstatning for ledningsarbejder omfattet af § 7 og tvister om erstatning som følge af en afgørelse truffet i medfør af § 8 afgøres af ekspropriations- og taksationsmyndighederne i henhold til lov om fremgangsmåden ved ekspropriation vedrørende fast ejendom.</w:t>
      </w:r>
    </w:p>
    <w:p w14:paraId="12029859" w14:textId="7536FE80"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Den foreslåede bestemmelse vil således i overensstemmelse med administrativ praksis på området præcisere, at ekspropriations- og taksationsmyndighederne i henhold til ekspropriationsprocesloven har kompetencen til at afgøre tvister om erstatning for ledningsarbejder omfattet af den foreslåede § 7, og tvister om erstatning som følge af en afgørelse truffet i medfør af den foreslåede § 8, uanset om det konkrete anlægsarbejde, som nødvendiggør ledningsarbejder, i øvrigt skal behandles af ekspropriationskommissionen i forbindelse med ekspropriation af fast ejendom til det pågældende anlægsprojekt. </w:t>
      </w:r>
    </w:p>
    <w:p w14:paraId="45894745" w14:textId="25BDF5A9"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Ekspropriations- og taksationsmyndighedernes kompetence efter lovforslagets § 9 til at behandle tvister omfattet af forslagets §§ 7 og 8 vil gælde, uanset om tvisten udspringer af et ledningsarbejde nødvendiggjort af gennemførelsen af anlægsprojektet.</w:t>
      </w:r>
    </w:p>
    <w:p w14:paraId="4F853E3A" w14:textId="76B0BE3B"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9, stk. 2,</w:t>
      </w:r>
      <w:r w:rsidRPr="00B70F81">
        <w:rPr>
          <w:rFonts w:ascii="Times New Roman" w:eastAsia="Times New Roman" w:hAnsi="Times New Roman" w:cs="Times New Roman"/>
          <w:sz w:val="24"/>
          <w:szCs w:val="24"/>
        </w:rPr>
        <w:t xml:space="preserve"> at reglerne i </w:t>
      </w:r>
      <w:r w:rsidR="33E123B2" w:rsidRPr="16B7722A">
        <w:rPr>
          <w:rFonts w:ascii="Times New Roman" w:eastAsia="Times New Roman" w:hAnsi="Times New Roman" w:cs="Times New Roman"/>
          <w:sz w:val="24"/>
          <w:szCs w:val="24"/>
        </w:rPr>
        <w:t>vejlovens</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 103 </w:t>
      </w:r>
      <w:r w:rsidR="6BF6D535" w:rsidRPr="16B7722A">
        <w:rPr>
          <w:rFonts w:ascii="Times New Roman" w:eastAsia="Times New Roman" w:hAnsi="Times New Roman" w:cs="Times New Roman"/>
          <w:sz w:val="24"/>
          <w:szCs w:val="24"/>
        </w:rPr>
        <w:t xml:space="preserve">finder </w:t>
      </w:r>
      <w:r w:rsidR="6607964E" w:rsidRPr="16B7722A">
        <w:rPr>
          <w:rFonts w:ascii="Times New Roman" w:eastAsia="Times New Roman" w:hAnsi="Times New Roman" w:cs="Times New Roman"/>
          <w:sz w:val="24"/>
          <w:szCs w:val="24"/>
        </w:rPr>
        <w:t>anvendelse</w:t>
      </w:r>
      <w:r w:rsidR="172AC563" w:rsidRPr="16B7722A">
        <w:rPr>
          <w:rFonts w:ascii="Times New Roman" w:eastAsia="Times New Roman" w:hAnsi="Times New Roman" w:cs="Times New Roman"/>
          <w:sz w:val="24"/>
          <w:szCs w:val="24"/>
        </w:rPr>
        <w:t xml:space="preserve"> ved erstatningsfastsættelsen</w:t>
      </w:r>
      <w:r w:rsidR="6607964E" w:rsidRPr="16B7722A">
        <w:rPr>
          <w:rFonts w:ascii="Times New Roman" w:eastAsia="Times New Roman" w:hAnsi="Times New Roman" w:cs="Times New Roman"/>
          <w:sz w:val="24"/>
          <w:szCs w:val="24"/>
        </w:rPr>
        <w:t>.</w:t>
      </w:r>
    </w:p>
    <w:p w14:paraId="45B12058" w14:textId="77777777"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Den foreslåede bestemmelse vil medføre, at reglerne i vejlovens § 103 skal finde anvendelse ved erstatningsfastsættelsen i tvister omfattet af lovforslagets lovens § 9 stk. 1. Det følger heraf, at der i en eventuel erstatning kan foretages fradrag for generelle og specielle fordele, og at erstatningen kan helt bortfalde, hvis indgrebet skønnes at medføre større fordele for ejeren end det tab, der påføres ejeren ved foranstaltningen.</w:t>
      </w:r>
    </w:p>
    <w:p w14:paraId="3732B1AD" w14:textId="77777777"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 </w:t>
      </w:r>
    </w:p>
    <w:p w14:paraId="2ED70E4B"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Til § 10</w:t>
      </w:r>
    </w:p>
    <w:p w14:paraId="0B4C21ED"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 xml:space="preserve"> </w:t>
      </w:r>
    </w:p>
    <w:p w14:paraId="545B8F70" w14:textId="594E3D0B"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I forbindelse med en række andre anlægsprojekter har der været etableret en ordning, hvor støjramte boliger har kunnet søge tilskud til støjisolering, og en lignende ordning foreslås lovfæstet for anlægsprojektet nævnt i lovforslagets § 1.</w:t>
      </w:r>
      <w:r w:rsidR="00614322">
        <w:rPr>
          <w:rFonts w:ascii="Times New Roman" w:eastAsia="Times New Roman" w:hAnsi="Times New Roman" w:cs="Times New Roman"/>
          <w:sz w:val="24"/>
          <w:szCs w:val="24"/>
        </w:rPr>
        <w:t xml:space="preserve"> Der henvises bl.a. til </w:t>
      </w:r>
      <w:r w:rsidR="000C201F">
        <w:rPr>
          <w:rFonts w:ascii="Times New Roman" w:eastAsia="Times New Roman" w:hAnsi="Times New Roman" w:cs="Times New Roman"/>
          <w:sz w:val="24"/>
          <w:szCs w:val="24"/>
        </w:rPr>
        <w:t>l</w:t>
      </w:r>
      <w:r w:rsidR="00463297">
        <w:rPr>
          <w:rFonts w:ascii="Times New Roman" w:eastAsia="Times New Roman" w:hAnsi="Times New Roman" w:cs="Times New Roman"/>
          <w:sz w:val="24"/>
          <w:szCs w:val="24"/>
        </w:rPr>
        <w:t xml:space="preserve">ov </w:t>
      </w:r>
      <w:r w:rsidR="00A6266C">
        <w:rPr>
          <w:rFonts w:ascii="Times New Roman" w:eastAsia="Times New Roman" w:hAnsi="Times New Roman" w:cs="Times New Roman"/>
          <w:sz w:val="24"/>
          <w:szCs w:val="24"/>
        </w:rPr>
        <w:t xml:space="preserve">nr. </w:t>
      </w:r>
      <w:r w:rsidR="00795860">
        <w:rPr>
          <w:rFonts w:ascii="Times New Roman" w:eastAsia="Times New Roman" w:hAnsi="Times New Roman" w:cs="Times New Roman"/>
          <w:sz w:val="24"/>
          <w:szCs w:val="24"/>
        </w:rPr>
        <w:t xml:space="preserve">624 af den 11. juni 2024 </w:t>
      </w:r>
      <w:r w:rsidR="00463297">
        <w:rPr>
          <w:rFonts w:ascii="Times New Roman" w:eastAsia="Times New Roman" w:hAnsi="Times New Roman" w:cs="Times New Roman"/>
          <w:sz w:val="24"/>
          <w:szCs w:val="24"/>
        </w:rPr>
        <w:t xml:space="preserve">om anlæg af en </w:t>
      </w:r>
      <w:r w:rsidR="00CF106E">
        <w:rPr>
          <w:rFonts w:ascii="Times New Roman" w:eastAsia="Times New Roman" w:hAnsi="Times New Roman" w:cs="Times New Roman"/>
          <w:sz w:val="24"/>
          <w:szCs w:val="24"/>
        </w:rPr>
        <w:t xml:space="preserve">3. </w:t>
      </w:r>
      <w:r w:rsidR="00463297">
        <w:rPr>
          <w:rFonts w:ascii="Times New Roman" w:eastAsia="Times New Roman" w:hAnsi="Times New Roman" w:cs="Times New Roman"/>
          <w:sz w:val="24"/>
          <w:szCs w:val="24"/>
        </w:rPr>
        <w:t>L</w:t>
      </w:r>
      <w:r w:rsidR="00CF106E">
        <w:rPr>
          <w:rFonts w:ascii="Times New Roman" w:eastAsia="Times New Roman" w:hAnsi="Times New Roman" w:cs="Times New Roman"/>
          <w:sz w:val="24"/>
          <w:szCs w:val="24"/>
        </w:rPr>
        <w:t>imfjord</w:t>
      </w:r>
      <w:r w:rsidR="00463297">
        <w:rPr>
          <w:rFonts w:ascii="Times New Roman" w:eastAsia="Times New Roman" w:hAnsi="Times New Roman" w:cs="Times New Roman"/>
          <w:sz w:val="24"/>
          <w:szCs w:val="24"/>
        </w:rPr>
        <w:t xml:space="preserve">sforbindelse og </w:t>
      </w:r>
      <w:r w:rsidR="00253FDC">
        <w:rPr>
          <w:rFonts w:ascii="Times New Roman" w:eastAsia="Times New Roman" w:hAnsi="Times New Roman" w:cs="Times New Roman"/>
          <w:sz w:val="24"/>
          <w:szCs w:val="24"/>
        </w:rPr>
        <w:t>l</w:t>
      </w:r>
      <w:r w:rsidR="00463297">
        <w:rPr>
          <w:rFonts w:ascii="Times New Roman" w:eastAsia="Times New Roman" w:hAnsi="Times New Roman" w:cs="Times New Roman"/>
          <w:sz w:val="24"/>
          <w:szCs w:val="24"/>
        </w:rPr>
        <w:t>ov</w:t>
      </w:r>
      <w:r w:rsidR="00253FDC">
        <w:rPr>
          <w:rFonts w:ascii="Times New Roman" w:eastAsia="Times New Roman" w:hAnsi="Times New Roman" w:cs="Times New Roman"/>
          <w:sz w:val="24"/>
          <w:szCs w:val="24"/>
        </w:rPr>
        <w:t xml:space="preserve"> nr. </w:t>
      </w:r>
      <w:r w:rsidR="00836D09">
        <w:rPr>
          <w:rFonts w:ascii="Times New Roman" w:eastAsia="Times New Roman" w:hAnsi="Times New Roman" w:cs="Times New Roman"/>
          <w:sz w:val="24"/>
          <w:szCs w:val="24"/>
        </w:rPr>
        <w:t>625 af den 11. juni 2024</w:t>
      </w:r>
      <w:r w:rsidR="00463297">
        <w:rPr>
          <w:rFonts w:ascii="Times New Roman" w:eastAsia="Times New Roman" w:hAnsi="Times New Roman" w:cs="Times New Roman"/>
          <w:sz w:val="24"/>
          <w:szCs w:val="24"/>
        </w:rPr>
        <w:t xml:space="preserve"> om </w:t>
      </w:r>
      <w:r w:rsidR="00441462">
        <w:rPr>
          <w:rFonts w:ascii="Times New Roman" w:eastAsia="Times New Roman" w:hAnsi="Times New Roman" w:cs="Times New Roman"/>
          <w:sz w:val="24"/>
          <w:szCs w:val="24"/>
        </w:rPr>
        <w:t>udb</w:t>
      </w:r>
      <w:r w:rsidR="00253FDC">
        <w:rPr>
          <w:rFonts w:ascii="Times New Roman" w:eastAsia="Times New Roman" w:hAnsi="Times New Roman" w:cs="Times New Roman"/>
          <w:sz w:val="24"/>
          <w:szCs w:val="24"/>
        </w:rPr>
        <w:t>ygning af E20 Amagermotorvejen</w:t>
      </w:r>
      <w:r w:rsidR="00CA780B">
        <w:rPr>
          <w:rFonts w:ascii="Times New Roman" w:eastAsia="Times New Roman" w:hAnsi="Times New Roman" w:cs="Times New Roman"/>
          <w:sz w:val="24"/>
          <w:szCs w:val="24"/>
        </w:rPr>
        <w:t>.</w:t>
      </w:r>
      <w:r w:rsidRPr="00B70F81">
        <w:rPr>
          <w:rFonts w:ascii="Times New Roman" w:eastAsia="Times New Roman" w:hAnsi="Times New Roman" w:cs="Times New Roman"/>
          <w:sz w:val="24"/>
          <w:szCs w:val="24"/>
        </w:rPr>
        <w:t xml:space="preserve"> </w:t>
      </w:r>
    </w:p>
    <w:p w14:paraId="61CBB4AE" w14:textId="024CAE83" w:rsidR="00105D71" w:rsidRPr="00B93E96" w:rsidRDefault="00105D71" w:rsidP="00105D71">
      <w:pPr>
        <w:spacing w:line="300"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10, stk. 1</w:t>
      </w:r>
      <w:r w:rsidRPr="00B70F81">
        <w:rPr>
          <w:rFonts w:ascii="Times New Roman" w:eastAsia="Calibri" w:hAnsi="Times New Roman" w:cs="Times New Roman"/>
          <w:i/>
          <w:sz w:val="24"/>
        </w:rPr>
        <w:t>,</w:t>
      </w:r>
      <w:r w:rsidRPr="00B70F81">
        <w:rPr>
          <w:rFonts w:ascii="Times New Roman" w:eastAsia="Times New Roman" w:hAnsi="Times New Roman" w:cs="Times New Roman"/>
          <w:sz w:val="24"/>
          <w:szCs w:val="24"/>
        </w:rPr>
        <w:t xml:space="preserve"> at Vejdirektoratet </w:t>
      </w:r>
      <w:r w:rsidRPr="00B70F81">
        <w:rPr>
          <w:rFonts w:ascii="Times New Roman" w:eastAsia="Times New Roman" w:hAnsi="Times New Roman" w:cs="Times New Roman"/>
          <w:color w:val="000000"/>
          <w:sz w:val="24"/>
          <w:szCs w:val="24"/>
        </w:rPr>
        <w:t xml:space="preserve">etablerer en ordning, hvorefter der kan ydes tilskud til facadeisolering af </w:t>
      </w:r>
      <w:r w:rsidRPr="00B70F81">
        <w:rPr>
          <w:rFonts w:ascii="Times New Roman" w:eastAsia="Times New Roman" w:hAnsi="Times New Roman" w:cs="Times New Roman"/>
          <w:sz w:val="24"/>
          <w:szCs w:val="24"/>
        </w:rPr>
        <w:t xml:space="preserve">helårsboliger, der er særligt støjramte efter gennemførelse af </w:t>
      </w:r>
      <w:r>
        <w:rPr>
          <w:rFonts w:ascii="Times New Roman" w:eastAsia="Times New Roman" w:hAnsi="Times New Roman" w:cs="Times New Roman"/>
          <w:sz w:val="24"/>
          <w:szCs w:val="24"/>
        </w:rPr>
        <w:t>anlægs</w:t>
      </w:r>
      <w:r w:rsidRPr="00B70F81">
        <w:rPr>
          <w:rFonts w:ascii="Times New Roman" w:eastAsia="Times New Roman" w:hAnsi="Times New Roman" w:cs="Times New Roman"/>
          <w:sz w:val="24"/>
          <w:szCs w:val="24"/>
        </w:rPr>
        <w:t>projektet nævnt i § 1.</w:t>
      </w:r>
    </w:p>
    <w:p w14:paraId="3AB074D0" w14:textId="575BD8AC" w:rsidR="00105D71" w:rsidRPr="00B93E96" w:rsidRDefault="00105D71" w:rsidP="00105D71">
      <w:pPr>
        <w:spacing w:line="300" w:lineRule="auto"/>
        <w:rPr>
          <w:rFonts w:ascii="Times New Roman" w:eastAsia="Calibri" w:hAnsi="Times New Roman" w:cs="Times New Roman"/>
          <w:sz w:val="24"/>
          <w:szCs w:val="24"/>
          <w:lang w:eastAsia="da-DK"/>
        </w:rPr>
      </w:pPr>
      <w:r w:rsidRPr="00B70F81">
        <w:rPr>
          <w:rFonts w:ascii="Times New Roman" w:eastAsia="Calibri" w:hAnsi="Times New Roman" w:cs="Times New Roman"/>
          <w:sz w:val="24"/>
          <w:szCs w:val="24"/>
          <w:lang w:eastAsia="da-DK"/>
        </w:rPr>
        <w:lastRenderedPageBreak/>
        <w:t xml:space="preserve">Det foreslåede vil </w:t>
      </w:r>
      <w:r w:rsidR="0750C879" w:rsidRPr="16B7722A">
        <w:rPr>
          <w:rFonts w:ascii="Times New Roman" w:eastAsia="Calibri" w:hAnsi="Times New Roman" w:cs="Times New Roman"/>
          <w:sz w:val="24"/>
          <w:szCs w:val="24"/>
          <w:lang w:eastAsia="da-DK"/>
        </w:rPr>
        <w:t>indebære</w:t>
      </w:r>
      <w:r w:rsidRPr="00B70F81">
        <w:rPr>
          <w:rFonts w:ascii="Times New Roman" w:eastAsia="Calibri" w:hAnsi="Times New Roman" w:cs="Times New Roman"/>
          <w:sz w:val="24"/>
          <w:szCs w:val="24"/>
          <w:lang w:eastAsia="da-DK"/>
        </w:rPr>
        <w:t xml:space="preserve">, at Vejdirektoratet skal etablere og administrere en ordning </w:t>
      </w:r>
      <w:r w:rsidRPr="00B70F81">
        <w:rPr>
          <w:rFonts w:ascii="Times New Roman" w:eastAsia="Times New Roman" w:hAnsi="Times New Roman" w:cs="Times New Roman"/>
          <w:sz w:val="24"/>
          <w:szCs w:val="24"/>
        </w:rPr>
        <w:t>om t</w:t>
      </w:r>
      <w:r w:rsidRPr="16B7722A">
        <w:rPr>
          <w:rFonts w:ascii="Times New Roman" w:eastAsia="Times New Roman" w:hAnsi="Times New Roman" w:cs="Times New Roman"/>
          <w:color w:val="000000" w:themeColor="text1"/>
          <w:sz w:val="24"/>
          <w:szCs w:val="24"/>
        </w:rPr>
        <w:t xml:space="preserve">ilskud til facadeisolering af </w:t>
      </w:r>
      <w:r w:rsidRPr="00B70F81">
        <w:rPr>
          <w:rFonts w:ascii="Times New Roman" w:eastAsia="Times New Roman" w:hAnsi="Times New Roman" w:cs="Times New Roman"/>
          <w:sz w:val="24"/>
          <w:szCs w:val="24"/>
        </w:rPr>
        <w:t xml:space="preserve">helårsboliger, der er særligt støjramte efter gennemførelse af </w:t>
      </w:r>
      <w:r>
        <w:rPr>
          <w:rFonts w:ascii="Times New Roman" w:eastAsia="Times New Roman" w:hAnsi="Times New Roman" w:cs="Times New Roman"/>
          <w:sz w:val="24"/>
          <w:szCs w:val="24"/>
        </w:rPr>
        <w:t>anlægs</w:t>
      </w:r>
      <w:r w:rsidRPr="00B70F81">
        <w:rPr>
          <w:rFonts w:ascii="Times New Roman" w:eastAsia="Times New Roman" w:hAnsi="Times New Roman" w:cs="Times New Roman"/>
          <w:sz w:val="24"/>
          <w:szCs w:val="24"/>
        </w:rPr>
        <w:t>projektet nævnt i § 1</w:t>
      </w:r>
      <w:r w:rsidRPr="00B70F81">
        <w:rPr>
          <w:rFonts w:ascii="Times New Roman" w:eastAsia="Calibri" w:hAnsi="Times New Roman" w:cs="Times New Roman"/>
          <w:sz w:val="24"/>
          <w:szCs w:val="24"/>
          <w:lang w:eastAsia="da-DK"/>
        </w:rPr>
        <w:t xml:space="preserve"> på baggrund af et særskilt administrationsgrundlag. Støjisolering af boliger omfatter typisk forbedring eller udskiftning af vinduer med henblik på at dæmpe det indendørs støjniveau fra vejanlægget. Vejdirektoratet udpeger de boliger, der omfattes af ordningen. Udpegningen forventes at ske ud fra facadestøjberegninger på baggrund af forholdene 12 måneder efter, at det pågældende vejanlæg er taget i brug. Anlægget betragtes som taget i brug, når det udbyggede vejanlæg er åbnet for trafik i alle spor.</w:t>
      </w:r>
    </w:p>
    <w:p w14:paraId="6A7435AA" w14:textId="49E8EF66"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Med ordningen vil det blive sikret, at de helårsboliger, som Vejdirektoratet udpeger som særligt ramt af støj som følge af anlæg og udbygning af vejanlægget omfattet af lovforslaget, kan søge om tilskud til støjisolering af facader. </w:t>
      </w:r>
    </w:p>
    <w:p w14:paraId="15BD4C5E" w14:textId="79940FDA" w:rsidR="00105D71" w:rsidRPr="00B93E96" w:rsidRDefault="00105D71" w:rsidP="00105D71">
      <w:pPr>
        <w:spacing w:line="300" w:lineRule="auto"/>
        <w:rPr>
          <w:rFonts w:ascii="Times New Roman" w:eastAsia="Times New Roman" w:hAnsi="Times New Roman" w:cs="Times New Roman"/>
          <w:color w:val="000000"/>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10, stk. 2,</w:t>
      </w:r>
      <w:r w:rsidRPr="00B70F81">
        <w:rPr>
          <w:rFonts w:ascii="Times New Roman" w:eastAsia="Times New Roman" w:hAnsi="Times New Roman" w:cs="Times New Roman"/>
          <w:sz w:val="24"/>
          <w:szCs w:val="24"/>
        </w:rPr>
        <w:t xml:space="preserve"> at a</w:t>
      </w:r>
      <w:r w:rsidRPr="16B7722A">
        <w:rPr>
          <w:rFonts w:ascii="Times New Roman" w:eastAsia="Times New Roman" w:hAnsi="Times New Roman" w:cs="Times New Roman"/>
          <w:color w:val="000000" w:themeColor="text1"/>
          <w:sz w:val="24"/>
          <w:szCs w:val="24"/>
        </w:rPr>
        <w:t xml:space="preserve">nsøgning om tilskud til facadeisolering efter stk. 1 skal være modtaget senest 36 måneder efter vejanlægget er taget i brug. </w:t>
      </w:r>
    </w:p>
    <w:p w14:paraId="744D1E7A" w14:textId="64CF062D"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Den foreslåede ordning </w:t>
      </w:r>
      <w:r w:rsidR="3434D9A7" w:rsidRPr="16B7722A">
        <w:rPr>
          <w:rFonts w:ascii="Times New Roman" w:eastAsia="Times New Roman" w:hAnsi="Times New Roman" w:cs="Times New Roman"/>
          <w:sz w:val="24"/>
          <w:szCs w:val="24"/>
        </w:rPr>
        <w:t>vil være</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omfattet af anlægsprojektets økonomi. Af hensyn til den økonomiske afvikling og afslutning af anlægsprojektet </w:t>
      </w:r>
      <w:r w:rsidR="61D0BABB" w:rsidRPr="16B7722A">
        <w:rPr>
          <w:rFonts w:ascii="Times New Roman" w:eastAsia="Times New Roman" w:hAnsi="Times New Roman" w:cs="Times New Roman"/>
          <w:sz w:val="24"/>
          <w:szCs w:val="24"/>
        </w:rPr>
        <w:t>vil</w:t>
      </w:r>
      <w:r w:rsidRPr="00B70F81">
        <w:rPr>
          <w:rFonts w:ascii="Times New Roman" w:eastAsia="Times New Roman" w:hAnsi="Times New Roman" w:cs="Times New Roman"/>
          <w:sz w:val="24"/>
          <w:szCs w:val="24"/>
        </w:rPr>
        <w:t xml:space="preserve"> det</w:t>
      </w:r>
      <w:r w:rsidR="0483B2D6" w:rsidRPr="16B7722A">
        <w:rPr>
          <w:rFonts w:ascii="Times New Roman" w:eastAsia="Times New Roman" w:hAnsi="Times New Roman" w:cs="Times New Roman"/>
          <w:sz w:val="24"/>
          <w:szCs w:val="24"/>
        </w:rPr>
        <w:t xml:space="preserve"> være</w:t>
      </w:r>
      <w:r w:rsidRPr="00B70F81">
        <w:rPr>
          <w:rFonts w:ascii="Times New Roman" w:eastAsia="Times New Roman" w:hAnsi="Times New Roman" w:cs="Times New Roman"/>
          <w:sz w:val="24"/>
          <w:szCs w:val="24"/>
        </w:rPr>
        <w:t xml:space="preserve"> nødvendigt at indsætte en frist for ansøgning om tilskud. 36 måneder efter et vejanlæg er taget i brug vurderes at være en rimelig periode for </w:t>
      </w:r>
      <w:r w:rsidR="0001C8CD" w:rsidRPr="16B7722A">
        <w:rPr>
          <w:rFonts w:ascii="Times New Roman" w:eastAsia="Times New Roman" w:hAnsi="Times New Roman" w:cs="Times New Roman"/>
          <w:sz w:val="24"/>
          <w:szCs w:val="24"/>
        </w:rPr>
        <w:t>en</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ejer af en støjramt bolig til at beslutte, om man ønsker at foretage støjisolering og søge om tilskud herom. Ansøgning om tilskud er ikke bindende for boligejer.</w:t>
      </w:r>
    </w:p>
    <w:p w14:paraId="38572517" w14:textId="177F9960"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Et vejanlæg betragtes som </w:t>
      </w:r>
      <w:r w:rsidR="345A2BF5" w:rsidRPr="16B7722A">
        <w:rPr>
          <w:rFonts w:ascii="Times New Roman" w:eastAsia="Times New Roman" w:hAnsi="Times New Roman" w:cs="Times New Roman"/>
          <w:sz w:val="24"/>
          <w:szCs w:val="24"/>
        </w:rPr>
        <w:t>nævnt ovenfor som</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taget i brug, når vejen er åbnet for trafik i alle spor.</w:t>
      </w:r>
    </w:p>
    <w:p w14:paraId="0805245A" w14:textId="56E6359E"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10, stk. 3, 1. pkt.,</w:t>
      </w:r>
      <w:r w:rsidRPr="00B70F81">
        <w:rPr>
          <w:rFonts w:ascii="Times New Roman" w:eastAsia="Times New Roman" w:hAnsi="Times New Roman" w:cs="Times New Roman"/>
          <w:sz w:val="24"/>
          <w:szCs w:val="24"/>
        </w:rPr>
        <w:t xml:space="preserve"> at Vejdirektoratets afgørelse om tilskud til facadeisolering efter stk. 1 kan påklages til </w:t>
      </w:r>
      <w:r w:rsidR="7AA45EC8" w:rsidRPr="16B7722A">
        <w:rPr>
          <w:rFonts w:ascii="Times New Roman" w:eastAsia="Times New Roman" w:hAnsi="Times New Roman" w:cs="Times New Roman"/>
          <w:sz w:val="24"/>
          <w:szCs w:val="24"/>
        </w:rPr>
        <w:t>t</w:t>
      </w:r>
      <w:r w:rsidR="6607964E" w:rsidRPr="16B7722A">
        <w:rPr>
          <w:rFonts w:ascii="Times New Roman" w:eastAsia="Times New Roman" w:hAnsi="Times New Roman" w:cs="Times New Roman"/>
          <w:sz w:val="24"/>
          <w:szCs w:val="24"/>
        </w:rPr>
        <w:t>ransportminister</w:t>
      </w:r>
      <w:r w:rsidR="3E2A44EA" w:rsidRPr="16B7722A">
        <w:rPr>
          <w:rFonts w:ascii="Times New Roman" w:eastAsia="Times New Roman" w:hAnsi="Times New Roman" w:cs="Times New Roman"/>
          <w:sz w:val="24"/>
          <w:szCs w:val="24"/>
        </w:rPr>
        <w:t>en</w:t>
      </w:r>
      <w:r w:rsidRPr="00B70F81">
        <w:rPr>
          <w:rFonts w:ascii="Times New Roman" w:eastAsia="Times New Roman" w:hAnsi="Times New Roman" w:cs="Times New Roman"/>
          <w:sz w:val="24"/>
          <w:szCs w:val="24"/>
        </w:rPr>
        <w:t xml:space="preserve">. </w:t>
      </w:r>
    </w:p>
    <w:p w14:paraId="47BC3286" w14:textId="6BB458B8" w:rsidR="00105D71" w:rsidRPr="00B70F81" w:rsidRDefault="6607964E" w:rsidP="00105D71">
      <w:pPr>
        <w:spacing w:line="300" w:lineRule="auto"/>
        <w:rPr>
          <w:rFonts w:ascii="Times New Roman" w:eastAsia="Times New Roman" w:hAnsi="Times New Roman" w:cs="Times New Roman"/>
          <w:sz w:val="24"/>
          <w:szCs w:val="24"/>
        </w:rPr>
      </w:pPr>
      <w:r w:rsidRPr="16B7722A">
        <w:rPr>
          <w:rFonts w:ascii="Times New Roman" w:eastAsia="Times New Roman" w:hAnsi="Times New Roman" w:cs="Times New Roman"/>
          <w:sz w:val="24"/>
          <w:szCs w:val="24"/>
        </w:rPr>
        <w:t>Det</w:t>
      </w:r>
      <w:r w:rsidR="0EE352B9" w:rsidRPr="16B7722A">
        <w:rPr>
          <w:rFonts w:ascii="Times New Roman" w:eastAsia="Times New Roman" w:hAnsi="Times New Roman" w:cs="Times New Roman"/>
          <w:sz w:val="24"/>
          <w:szCs w:val="24"/>
        </w:rPr>
        <w:t xml:space="preserve"> foreslåede vil</w:t>
      </w:r>
      <w:r w:rsidR="00105D71" w:rsidRPr="00B70F81">
        <w:rPr>
          <w:rFonts w:ascii="Times New Roman" w:eastAsia="Times New Roman" w:hAnsi="Times New Roman" w:cs="Times New Roman"/>
          <w:sz w:val="24"/>
          <w:szCs w:val="24"/>
        </w:rPr>
        <w:t xml:space="preserve"> medføre, at Vejdirektoratets afgørelse om tilskud vil kunne påklages til </w:t>
      </w:r>
      <w:r w:rsidR="0CDC2BD8" w:rsidRPr="16B7722A">
        <w:rPr>
          <w:rFonts w:ascii="Times New Roman" w:eastAsia="Times New Roman" w:hAnsi="Times New Roman" w:cs="Times New Roman"/>
          <w:sz w:val="24"/>
          <w:szCs w:val="24"/>
        </w:rPr>
        <w:t>t</w:t>
      </w:r>
      <w:r w:rsidRPr="16B7722A">
        <w:rPr>
          <w:rFonts w:ascii="Times New Roman" w:eastAsia="Times New Roman" w:hAnsi="Times New Roman" w:cs="Times New Roman"/>
          <w:sz w:val="24"/>
          <w:szCs w:val="24"/>
        </w:rPr>
        <w:t>ransportminister</w:t>
      </w:r>
      <w:r w:rsidR="4BE7D5D0" w:rsidRPr="16B7722A">
        <w:rPr>
          <w:rFonts w:ascii="Times New Roman" w:eastAsia="Times New Roman" w:hAnsi="Times New Roman" w:cs="Times New Roman"/>
          <w:sz w:val="24"/>
          <w:szCs w:val="24"/>
        </w:rPr>
        <w:t>en</w:t>
      </w:r>
      <w:r w:rsidRPr="16B7722A">
        <w:rPr>
          <w:rFonts w:ascii="Times New Roman" w:eastAsia="Times New Roman" w:hAnsi="Times New Roman" w:cs="Times New Roman"/>
          <w:sz w:val="24"/>
          <w:szCs w:val="24"/>
        </w:rPr>
        <w:t>.</w:t>
      </w:r>
      <w:r w:rsidR="00105D71" w:rsidRPr="00B70F81">
        <w:rPr>
          <w:rFonts w:ascii="Times New Roman" w:eastAsia="Times New Roman" w:hAnsi="Times New Roman" w:cs="Times New Roman"/>
          <w:sz w:val="24"/>
          <w:szCs w:val="24"/>
        </w:rPr>
        <w:t xml:space="preserve"> At Vejdirektoratets afgørelse om tilskud kan påklages til </w:t>
      </w:r>
      <w:r w:rsidR="1919DC47" w:rsidRPr="16B7722A">
        <w:rPr>
          <w:rFonts w:ascii="Times New Roman" w:eastAsia="Times New Roman" w:hAnsi="Times New Roman" w:cs="Times New Roman"/>
          <w:sz w:val="24"/>
          <w:szCs w:val="24"/>
        </w:rPr>
        <w:t>t</w:t>
      </w:r>
      <w:r w:rsidRPr="16B7722A">
        <w:rPr>
          <w:rFonts w:ascii="Times New Roman" w:eastAsia="Times New Roman" w:hAnsi="Times New Roman" w:cs="Times New Roman"/>
          <w:sz w:val="24"/>
          <w:szCs w:val="24"/>
        </w:rPr>
        <w:t>ransportminister</w:t>
      </w:r>
      <w:r w:rsidR="62BAF2FD" w:rsidRPr="16B7722A">
        <w:rPr>
          <w:rFonts w:ascii="Times New Roman" w:eastAsia="Times New Roman" w:hAnsi="Times New Roman" w:cs="Times New Roman"/>
          <w:sz w:val="24"/>
          <w:szCs w:val="24"/>
        </w:rPr>
        <w:t>en</w:t>
      </w:r>
      <w:r w:rsidR="00105D71" w:rsidRPr="00B70F81">
        <w:rPr>
          <w:rFonts w:ascii="Times New Roman" w:eastAsia="Times New Roman" w:hAnsi="Times New Roman" w:cs="Times New Roman"/>
          <w:sz w:val="24"/>
          <w:szCs w:val="24"/>
        </w:rPr>
        <w:t>, er i overensstemmelse med hidtidig praksis for tilsvarende ordninger i andre anlægsprojekter om tilskud til støjisolering.</w:t>
      </w:r>
    </w:p>
    <w:p w14:paraId="6C0FACDD" w14:textId="40A4799A" w:rsidR="00105D71" w:rsidRPr="00B93E96" w:rsidRDefault="00105D71" w:rsidP="00105D71">
      <w:pPr>
        <w:spacing w:line="300" w:lineRule="auto"/>
        <w:rPr>
          <w:rFonts w:ascii="Times New Roman" w:eastAsia="Calibri"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10, stk. 3, 2. pkt.</w:t>
      </w:r>
      <w:r w:rsidRPr="00B70F81">
        <w:rPr>
          <w:rFonts w:ascii="Times New Roman" w:eastAsia="Calibri" w:hAnsi="Times New Roman" w:cs="Times New Roman"/>
          <w:i/>
          <w:sz w:val="24"/>
        </w:rPr>
        <w:t>,</w:t>
      </w:r>
      <w:r w:rsidRPr="00B70F81">
        <w:rPr>
          <w:rFonts w:ascii="Times New Roman" w:eastAsia="Times New Roman" w:hAnsi="Times New Roman" w:cs="Times New Roman"/>
          <w:sz w:val="24"/>
          <w:szCs w:val="24"/>
        </w:rPr>
        <w:t xml:space="preserve"> at klagefristen er 4 uger fra den dag, afgørelsen er meddelt den pågældende.  </w:t>
      </w:r>
    </w:p>
    <w:p w14:paraId="102E8FB7" w14:textId="25861A97" w:rsidR="00105D71" w:rsidRPr="00B70F81" w:rsidRDefault="00105D71" w:rsidP="00B93E96">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Det foreslåede vil medføre, at modtageren af en afgørelse skal have klaget inden for 4 uger fra den dag, hvor denne har modtaget Vejdirektoratets afgørelse.</w:t>
      </w:r>
    </w:p>
    <w:p w14:paraId="320A37FB" w14:textId="061948CA"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10, stk. 4</w:t>
      </w:r>
      <w:r w:rsidRPr="00B70F81">
        <w:rPr>
          <w:rFonts w:ascii="Times New Roman" w:eastAsia="Times New Roman" w:hAnsi="Times New Roman" w:cs="Times New Roman"/>
          <w:sz w:val="24"/>
          <w:szCs w:val="24"/>
        </w:rPr>
        <w:t>, at ordningen om tilskud til facadeisolering ophører 60 måneder efter</w:t>
      </w:r>
      <w:r>
        <w:rPr>
          <w:rFonts w:ascii="Times New Roman" w:eastAsia="Times New Roman" w:hAnsi="Times New Roman" w:cs="Times New Roman"/>
          <w:sz w:val="24"/>
          <w:szCs w:val="24"/>
        </w:rPr>
        <w:t>, at</w:t>
      </w:r>
      <w:r w:rsidRPr="00B70F81">
        <w:rPr>
          <w:rFonts w:ascii="Times New Roman" w:eastAsia="Times New Roman" w:hAnsi="Times New Roman" w:cs="Times New Roman"/>
          <w:sz w:val="24"/>
          <w:szCs w:val="24"/>
        </w:rPr>
        <w:t xml:space="preserve"> </w:t>
      </w:r>
      <w:r w:rsidRPr="00B70F81">
        <w:rPr>
          <w:rFonts w:ascii="Times New Roman" w:eastAsia="Times New Roman" w:hAnsi="Times New Roman" w:cs="Times New Roman"/>
          <w:color w:val="000000"/>
          <w:sz w:val="24"/>
          <w:szCs w:val="24"/>
        </w:rPr>
        <w:t xml:space="preserve">det pågældende vejanlæg, jf. § 1, er taget i brug.  </w:t>
      </w:r>
      <w:r w:rsidRPr="00B70F81">
        <w:rPr>
          <w:rFonts w:ascii="Times New Roman" w:eastAsia="Times New Roman" w:hAnsi="Times New Roman" w:cs="Times New Roman"/>
          <w:sz w:val="24"/>
          <w:szCs w:val="24"/>
        </w:rPr>
        <w:t xml:space="preserve"> </w:t>
      </w:r>
    </w:p>
    <w:p w14:paraId="542F2A12" w14:textId="36B7C173"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På baggrund af erfaringer med tidligere støjisoleringsordninger vurderes det at være nødvendigt at indsætte en slutdato for ordningen for det enkelte anlægsprojekt. Det</w:t>
      </w:r>
      <w:r w:rsidR="0D26F27C" w:rsidRPr="16B7722A">
        <w:rPr>
          <w:rFonts w:ascii="Times New Roman" w:eastAsia="Times New Roman" w:hAnsi="Times New Roman" w:cs="Times New Roman"/>
          <w:sz w:val="24"/>
          <w:szCs w:val="24"/>
        </w:rPr>
        <w:t xml:space="preserve"> vil</w:t>
      </w:r>
      <w:r w:rsidRPr="00B70F81">
        <w:rPr>
          <w:rFonts w:ascii="Times New Roman" w:eastAsia="Times New Roman" w:hAnsi="Times New Roman" w:cs="Times New Roman"/>
          <w:sz w:val="24"/>
          <w:szCs w:val="24"/>
        </w:rPr>
        <w:t xml:space="preserve"> betyde, at Vejdirektoratets afgørelse om tilskud skal være udnyttet inden 60 måneder efter, at vejanlægget er taget i brug. Det </w:t>
      </w:r>
      <w:r w:rsidR="69B84454" w:rsidRPr="16B7722A">
        <w:rPr>
          <w:rFonts w:ascii="Times New Roman" w:eastAsia="Times New Roman" w:hAnsi="Times New Roman" w:cs="Times New Roman"/>
          <w:sz w:val="24"/>
          <w:szCs w:val="24"/>
        </w:rPr>
        <w:t>foreslåede vil medføre</w:t>
      </w:r>
      <w:r w:rsidRPr="00B70F81">
        <w:rPr>
          <w:rFonts w:ascii="Times New Roman" w:eastAsia="Times New Roman" w:hAnsi="Times New Roman" w:cs="Times New Roman"/>
          <w:sz w:val="24"/>
          <w:szCs w:val="24"/>
        </w:rPr>
        <w:t xml:space="preserve">, at hvis en ansøgning er indsendt </w:t>
      </w:r>
      <w:r w:rsidRPr="00B70F81">
        <w:rPr>
          <w:rFonts w:ascii="Times New Roman" w:eastAsia="Times New Roman" w:hAnsi="Times New Roman" w:cs="Times New Roman"/>
          <w:sz w:val="24"/>
          <w:szCs w:val="24"/>
        </w:rPr>
        <w:lastRenderedPageBreak/>
        <w:t>inden de i stk. 2 foreslåede 36 måneder, skal selve det tilskudsberettigede støjisoleringsarbejdet være udført, færdigmeldt og begæring om udbetaling indsendt inden 60 måneder efter, at vejanlægget er taget i brug.</w:t>
      </w:r>
    </w:p>
    <w:p w14:paraId="306DDD97" w14:textId="77777777" w:rsidR="00105D71" w:rsidRPr="00B70F81" w:rsidRDefault="00105D71" w:rsidP="00105D71">
      <w:pPr>
        <w:spacing w:line="300" w:lineRule="auto"/>
        <w:rPr>
          <w:rFonts w:ascii="Times New Roman" w:eastAsia="Times New Roman" w:hAnsi="Times New Roman" w:cs="Times New Roman"/>
          <w:sz w:val="24"/>
          <w:szCs w:val="24"/>
        </w:rPr>
      </w:pPr>
      <w:r w:rsidRPr="00334311">
        <w:rPr>
          <w:rFonts w:ascii="Times New Roman" w:eastAsia="Times New Roman" w:hAnsi="Times New Roman" w:cs="Times New Roman"/>
          <w:sz w:val="24"/>
          <w:szCs w:val="24"/>
        </w:rPr>
        <w:t xml:space="preserve">Der henvises herudover til </w:t>
      </w:r>
      <w:r w:rsidRPr="00334311">
        <w:rPr>
          <w:rFonts w:ascii="Times New Roman" w:eastAsia="Calibri" w:hAnsi="Times New Roman" w:cs="Times New Roman"/>
          <w:sz w:val="24"/>
          <w:szCs w:val="24"/>
        </w:rPr>
        <w:t>punkt</w:t>
      </w:r>
      <w:r w:rsidRPr="00334311" w:rsidDel="00C1387A">
        <w:rPr>
          <w:rFonts w:ascii="Times New Roman" w:eastAsia="Times New Roman" w:hAnsi="Times New Roman" w:cs="Times New Roman"/>
          <w:sz w:val="24"/>
          <w:szCs w:val="24"/>
        </w:rPr>
        <w:t xml:space="preserve"> </w:t>
      </w:r>
      <w:r w:rsidRPr="00334311">
        <w:rPr>
          <w:rFonts w:ascii="Times New Roman" w:eastAsia="Times New Roman" w:hAnsi="Times New Roman" w:cs="Times New Roman"/>
          <w:sz w:val="24"/>
          <w:szCs w:val="24"/>
        </w:rPr>
        <w:t>9.14 i de almindelige bemærkninger.</w:t>
      </w:r>
    </w:p>
    <w:p w14:paraId="01DAB6A9" w14:textId="77777777" w:rsidR="00105D71" w:rsidRPr="00B70F81" w:rsidRDefault="00105D71" w:rsidP="00105D71">
      <w:pPr>
        <w:spacing w:line="300" w:lineRule="auto"/>
        <w:rPr>
          <w:rFonts w:ascii="Times New Roman" w:eastAsia="Times New Roman" w:hAnsi="Times New Roman" w:cs="Times New Roman"/>
          <w:color w:val="000000"/>
          <w:sz w:val="24"/>
          <w:szCs w:val="24"/>
        </w:rPr>
      </w:pPr>
    </w:p>
    <w:p w14:paraId="3E9E2BD7"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Til § 11</w:t>
      </w:r>
    </w:p>
    <w:p w14:paraId="5504A4A8"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 xml:space="preserve"> </w:t>
      </w:r>
    </w:p>
    <w:p w14:paraId="2A0AC71D" w14:textId="76D034AE" w:rsidR="00105D71" w:rsidRPr="00B70F81" w:rsidRDefault="319F6E73" w:rsidP="00105D71">
      <w:pPr>
        <w:spacing w:line="300" w:lineRule="auto"/>
        <w:rPr>
          <w:rFonts w:ascii="Times New Roman" w:eastAsia="Times New Roman" w:hAnsi="Times New Roman" w:cs="Times New Roman"/>
          <w:sz w:val="24"/>
          <w:szCs w:val="24"/>
        </w:rPr>
      </w:pPr>
      <w:r w:rsidRPr="16B7722A">
        <w:rPr>
          <w:rFonts w:ascii="Times New Roman" w:eastAsia="Times New Roman" w:hAnsi="Times New Roman" w:cs="Times New Roman"/>
          <w:sz w:val="24"/>
          <w:szCs w:val="24"/>
        </w:rPr>
        <w:t xml:space="preserve">Retsplejeloven, jf. </w:t>
      </w:r>
      <w:r w:rsidR="54FC5509" w:rsidRPr="16B7722A">
        <w:rPr>
          <w:rFonts w:ascii="Times New Roman" w:eastAsia="Times New Roman" w:hAnsi="Times New Roman" w:cs="Times New Roman"/>
          <w:sz w:val="24"/>
          <w:szCs w:val="24"/>
        </w:rPr>
        <w:t>l</w:t>
      </w:r>
      <w:r w:rsidR="6607964E" w:rsidRPr="16B7722A">
        <w:rPr>
          <w:rFonts w:ascii="Times New Roman" w:eastAsia="Times New Roman" w:hAnsi="Times New Roman" w:cs="Times New Roman"/>
          <w:sz w:val="24"/>
          <w:szCs w:val="24"/>
        </w:rPr>
        <w:t>ovbekendtgørelse</w:t>
      </w:r>
      <w:r w:rsidR="00105D71" w:rsidRPr="00AE3CD2">
        <w:rPr>
          <w:rFonts w:ascii="Times New Roman" w:eastAsia="Times New Roman" w:hAnsi="Times New Roman" w:cs="Times New Roman"/>
          <w:sz w:val="24"/>
          <w:szCs w:val="24"/>
        </w:rPr>
        <w:t xml:space="preserve"> nr. </w:t>
      </w:r>
      <w:r w:rsidR="57EC6804" w:rsidRPr="16B7722A">
        <w:rPr>
          <w:rFonts w:ascii="Times New Roman" w:eastAsia="Times New Roman" w:hAnsi="Times New Roman" w:cs="Times New Roman"/>
          <w:sz w:val="24"/>
          <w:szCs w:val="24"/>
        </w:rPr>
        <w:t>250 af 4. marts 2024</w:t>
      </w:r>
      <w:r w:rsidR="00105D71" w:rsidRPr="00AE3CD2">
        <w:rPr>
          <w:rFonts w:ascii="Times New Roman" w:eastAsia="Times New Roman" w:hAnsi="Times New Roman" w:cs="Times New Roman"/>
          <w:sz w:val="24"/>
          <w:szCs w:val="24"/>
        </w:rPr>
        <w:t xml:space="preserve"> (herefter retsplejeloven) indeholder regler for prøvelse af sager ved domstolene, herunder om betaling for udgifter.</w:t>
      </w:r>
      <w:r w:rsidR="00105D71" w:rsidRPr="00AE3CD2" w:rsidDel="00AE3CD2">
        <w:rPr>
          <w:rFonts w:ascii="Times New Roman" w:eastAsia="Times New Roman" w:hAnsi="Times New Roman" w:cs="Times New Roman"/>
          <w:sz w:val="24"/>
          <w:szCs w:val="24"/>
        </w:rPr>
        <w:t xml:space="preserve"> </w:t>
      </w:r>
      <w:r w:rsidR="00105D71" w:rsidRPr="00B70F81">
        <w:rPr>
          <w:rFonts w:ascii="Times New Roman" w:eastAsia="Times New Roman" w:hAnsi="Times New Roman" w:cs="Times New Roman"/>
          <w:sz w:val="24"/>
          <w:szCs w:val="24"/>
        </w:rPr>
        <w:t>Udgangspunktet i loven er, at den tabende part erstatter de udgifter, som den vindende part har afholdt, forudsat disse har været fornødne til sagens forsvarlige udførelse. Udgifter til bistand af advokat m</w:t>
      </w:r>
      <w:r w:rsidR="00105D71">
        <w:rPr>
          <w:rFonts w:ascii="Times New Roman" w:eastAsia="Times New Roman" w:hAnsi="Times New Roman" w:cs="Times New Roman"/>
          <w:sz w:val="24"/>
          <w:szCs w:val="24"/>
        </w:rPr>
        <w:t>.</w:t>
      </w:r>
      <w:r w:rsidR="00105D71" w:rsidRPr="00B70F81">
        <w:rPr>
          <w:rFonts w:ascii="Times New Roman" w:eastAsia="Times New Roman" w:hAnsi="Times New Roman" w:cs="Times New Roman"/>
          <w:sz w:val="24"/>
          <w:szCs w:val="24"/>
        </w:rPr>
        <w:t>v. erstattes med et passende beløb, og de øvrige udgifter erstattes fuldt ud. I medfør af retsplejelovens § 312, stk. 3, kan retten dog af egen drift bestemme, at den tabende part ikke eller kun delvist skal erstatte modparten de påførte udgifter, hvis særlige grunde taler for det. Sådanne grunde vil kunne foreligge, hvis omkostningerne i modsat fald vurderes at ville være uoverkommeligt høje for den pågældende, hvor der i henhold til lovgivningen eller internationale forpligtelser m</w:t>
      </w:r>
      <w:r w:rsidR="00105D71">
        <w:rPr>
          <w:rFonts w:ascii="Times New Roman" w:eastAsia="Times New Roman" w:hAnsi="Times New Roman" w:cs="Times New Roman"/>
          <w:sz w:val="24"/>
          <w:szCs w:val="24"/>
        </w:rPr>
        <w:t>.</w:t>
      </w:r>
      <w:r w:rsidR="00105D71" w:rsidRPr="00B70F81">
        <w:rPr>
          <w:rFonts w:ascii="Times New Roman" w:eastAsia="Times New Roman" w:hAnsi="Times New Roman" w:cs="Times New Roman"/>
          <w:sz w:val="24"/>
          <w:szCs w:val="24"/>
        </w:rPr>
        <w:t>v., er et krav om, at de tilgængelige retsmidler ikke må være uoverkommeligt dyre.</w:t>
      </w:r>
    </w:p>
    <w:p w14:paraId="69145800" w14:textId="1F09A467" w:rsidR="00105D71" w:rsidRPr="00105D71" w:rsidRDefault="00105D71" w:rsidP="00105D71">
      <w:pPr>
        <w:spacing w:line="300" w:lineRule="auto"/>
        <w:rPr>
          <w:rFonts w:ascii="Times New Roman" w:eastAsia="Calibri"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B70F81">
        <w:rPr>
          <w:rFonts w:ascii="Times New Roman" w:eastAsia="Times New Roman" w:hAnsi="Times New Roman" w:cs="Times New Roman"/>
          <w:i/>
          <w:iCs/>
          <w:sz w:val="24"/>
          <w:szCs w:val="24"/>
        </w:rPr>
        <w:t xml:space="preserve">§ 11, stk. 1, </w:t>
      </w:r>
      <w:r w:rsidRPr="00B70F81">
        <w:rPr>
          <w:rFonts w:ascii="Times New Roman" w:eastAsia="Times New Roman" w:hAnsi="Times New Roman" w:cs="Times New Roman"/>
          <w:sz w:val="24"/>
          <w:szCs w:val="24"/>
        </w:rPr>
        <w:t xml:space="preserve">at søgsmål til prøvelse af afgørelser efter denne lov skal være anlagt inden seks måneder efter, at afgørelsen er meddelt adressaten eller offentliggjort.  </w:t>
      </w:r>
    </w:p>
    <w:p w14:paraId="0823D292" w14:textId="68CE6CF1"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Med den foreslåede søgsmålsfrist </w:t>
      </w:r>
      <w:r w:rsidR="1A6E2861" w:rsidRPr="16B7722A">
        <w:rPr>
          <w:rFonts w:ascii="Times New Roman" w:eastAsia="Times New Roman" w:hAnsi="Times New Roman" w:cs="Times New Roman"/>
          <w:sz w:val="24"/>
          <w:szCs w:val="24"/>
        </w:rPr>
        <w:t>vil det blive sikret</w:t>
      </w:r>
      <w:r w:rsidRPr="00B70F81">
        <w:rPr>
          <w:rFonts w:ascii="Times New Roman" w:eastAsia="Times New Roman" w:hAnsi="Times New Roman" w:cs="Times New Roman"/>
          <w:sz w:val="24"/>
          <w:szCs w:val="24"/>
        </w:rPr>
        <w:t>, at der efter en vis periode ikke kan rejses tvivl ved domstolene om rigtigheden af en afgørelse efter loven. Fristen</w:t>
      </w:r>
      <w:r w:rsidR="3DF90E83" w:rsidRPr="16B7722A">
        <w:rPr>
          <w:rFonts w:ascii="Times New Roman" w:eastAsia="Times New Roman" w:hAnsi="Times New Roman" w:cs="Times New Roman"/>
          <w:sz w:val="24"/>
          <w:szCs w:val="24"/>
        </w:rPr>
        <w:t xml:space="preserve"> vil</w:t>
      </w:r>
      <w:r w:rsidRPr="00B70F81">
        <w:rPr>
          <w:rFonts w:ascii="Times New Roman" w:eastAsia="Times New Roman" w:hAnsi="Times New Roman" w:cs="Times New Roman"/>
          <w:sz w:val="24"/>
          <w:szCs w:val="24"/>
        </w:rPr>
        <w:t xml:space="preserve"> gælde ethvert søgsmål mod myndighederne, der forudsætter en prøvelse af den pågældende afgørelse. Søgsmålsfristen </w:t>
      </w:r>
      <w:r w:rsidR="00B129F5" w:rsidRPr="16B7722A">
        <w:rPr>
          <w:rFonts w:ascii="Times New Roman" w:eastAsia="Times New Roman" w:hAnsi="Times New Roman" w:cs="Times New Roman"/>
          <w:sz w:val="24"/>
          <w:szCs w:val="24"/>
        </w:rPr>
        <w:t>vil</w:t>
      </w:r>
      <w:r w:rsidR="6607964E" w:rsidRPr="16B7722A">
        <w:rPr>
          <w:rFonts w:ascii="Times New Roman" w:eastAsia="Times New Roman" w:hAnsi="Times New Roman" w:cs="Times New Roman"/>
          <w:sz w:val="24"/>
          <w:szCs w:val="24"/>
        </w:rPr>
        <w:t xml:space="preserve"> ikke</w:t>
      </w:r>
      <w:r w:rsidR="4697D6F2" w:rsidRPr="16B7722A">
        <w:rPr>
          <w:rFonts w:ascii="Times New Roman" w:eastAsia="Times New Roman" w:hAnsi="Times New Roman" w:cs="Times New Roman"/>
          <w:sz w:val="24"/>
          <w:szCs w:val="24"/>
        </w:rPr>
        <w:t xml:space="preserve"> kunne</w:t>
      </w:r>
      <w:r w:rsidRPr="00B70F81">
        <w:rPr>
          <w:rFonts w:ascii="Times New Roman" w:eastAsia="Times New Roman" w:hAnsi="Times New Roman" w:cs="Times New Roman"/>
          <w:sz w:val="24"/>
          <w:szCs w:val="24"/>
        </w:rPr>
        <w:t xml:space="preserve"> fraviges af den myndighed, der har truffet den pågældende afgørelse.</w:t>
      </w:r>
    </w:p>
    <w:p w14:paraId="1C4E0594" w14:textId="38548554"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Alle afgørelser i medfør af loven vil – i anonymiseret form i det omfang det vurderes hensigtsmæssigt – blive bekendtgjort på afgørelsesmyndighedens hjemmeside.</w:t>
      </w:r>
    </w:p>
    <w:p w14:paraId="31B34ADA" w14:textId="22F28792"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Trafikstyrelsens afgørelser i medfør af vejlovens kapitel 2 a vedrørende anlægsprojektet vil blive offentliggjort på Trafikstyrelsens hjemmeside.</w:t>
      </w:r>
    </w:p>
    <w:p w14:paraId="54ED9F40" w14:textId="760F7760"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Søgsmålsfristen regnes fra dagen, hvor afgørelsen bekendtgøres eller er meddelt den pågældende afhængig af, hvilket tidspunkt der ligger sidst. Det </w:t>
      </w:r>
      <w:r w:rsidR="69B6AAC4" w:rsidRPr="16B7722A">
        <w:rPr>
          <w:rFonts w:ascii="Times New Roman" w:eastAsia="Times New Roman" w:hAnsi="Times New Roman" w:cs="Times New Roman"/>
          <w:sz w:val="24"/>
          <w:szCs w:val="24"/>
        </w:rPr>
        <w:t>vil</w:t>
      </w:r>
      <w:r w:rsidRPr="00B70F81">
        <w:rPr>
          <w:rFonts w:ascii="Times New Roman" w:eastAsia="Times New Roman" w:hAnsi="Times New Roman" w:cs="Times New Roman"/>
          <w:sz w:val="24"/>
          <w:szCs w:val="24"/>
        </w:rPr>
        <w:t xml:space="preserve"> i praksis</w:t>
      </w:r>
      <w:r w:rsidR="39715928" w:rsidRPr="16B7722A">
        <w:rPr>
          <w:rFonts w:ascii="Times New Roman" w:eastAsia="Times New Roman" w:hAnsi="Times New Roman" w:cs="Times New Roman"/>
          <w:sz w:val="24"/>
          <w:szCs w:val="24"/>
        </w:rPr>
        <w:t xml:space="preserve"> f.eks. betyde</w:t>
      </w:r>
      <w:r w:rsidRPr="00B70F81">
        <w:rPr>
          <w:rFonts w:ascii="Times New Roman" w:eastAsia="Times New Roman" w:hAnsi="Times New Roman" w:cs="Times New Roman"/>
          <w:sz w:val="24"/>
          <w:szCs w:val="24"/>
        </w:rPr>
        <w:t xml:space="preserve">, at </w:t>
      </w:r>
      <w:r w:rsidR="52E3BC5E" w:rsidRPr="16B7722A">
        <w:rPr>
          <w:rFonts w:ascii="Times New Roman" w:eastAsia="Times New Roman" w:hAnsi="Times New Roman" w:cs="Times New Roman"/>
          <w:sz w:val="24"/>
          <w:szCs w:val="24"/>
        </w:rPr>
        <w:t>i en situation</w:t>
      </w:r>
      <w:r w:rsidRPr="00B70F81">
        <w:rPr>
          <w:rFonts w:ascii="Times New Roman" w:eastAsia="Times New Roman" w:hAnsi="Times New Roman" w:cs="Times New Roman"/>
          <w:sz w:val="24"/>
          <w:szCs w:val="24"/>
        </w:rPr>
        <w:t xml:space="preserve">, hvor afgørelsen er dateret til en mandag, men afgørelsen først offentliggøres om torsdagen i samme uge, da vil fristen skulle regnes fra torsdagen, da </w:t>
      </w:r>
      <w:r w:rsidR="6607964E" w:rsidRPr="16B7722A">
        <w:rPr>
          <w:rFonts w:ascii="Times New Roman" w:eastAsia="Times New Roman" w:hAnsi="Times New Roman" w:cs="Times New Roman"/>
          <w:sz w:val="24"/>
          <w:szCs w:val="24"/>
        </w:rPr>
        <w:t>det</w:t>
      </w:r>
      <w:r w:rsidR="583A9259" w:rsidRPr="16B7722A">
        <w:rPr>
          <w:rFonts w:ascii="Times New Roman" w:eastAsia="Times New Roman" w:hAnsi="Times New Roman" w:cs="Times New Roman"/>
          <w:sz w:val="24"/>
          <w:szCs w:val="24"/>
        </w:rPr>
        <w:t>te</w:t>
      </w:r>
      <w:r w:rsidRPr="00B70F81">
        <w:rPr>
          <w:rFonts w:ascii="Times New Roman" w:eastAsia="Times New Roman" w:hAnsi="Times New Roman" w:cs="Times New Roman"/>
          <w:sz w:val="24"/>
          <w:szCs w:val="24"/>
        </w:rPr>
        <w:t xml:space="preserve"> tidspunkt ligger sidst.</w:t>
      </w:r>
    </w:p>
    <w:p w14:paraId="0919B82E" w14:textId="4A63916A"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lastRenderedPageBreak/>
        <w:t xml:space="preserve">Det foreslås i </w:t>
      </w:r>
      <w:r w:rsidRPr="00B70F81">
        <w:rPr>
          <w:rFonts w:ascii="Times New Roman" w:eastAsia="Times New Roman" w:hAnsi="Times New Roman" w:cs="Times New Roman"/>
          <w:i/>
          <w:iCs/>
          <w:sz w:val="24"/>
          <w:szCs w:val="24"/>
        </w:rPr>
        <w:t>§ 11, stk. 2,</w:t>
      </w:r>
      <w:r w:rsidRPr="00B70F81">
        <w:rPr>
          <w:rFonts w:ascii="Times New Roman" w:eastAsia="Times New Roman" w:hAnsi="Times New Roman" w:cs="Times New Roman"/>
          <w:sz w:val="24"/>
          <w:szCs w:val="24"/>
        </w:rPr>
        <w:t xml:space="preserve"> at</w:t>
      </w:r>
      <w:r w:rsidR="5E3914C7" w:rsidRPr="16B7722A">
        <w:rPr>
          <w:rFonts w:ascii="Times New Roman" w:eastAsia="Times New Roman" w:hAnsi="Times New Roman" w:cs="Times New Roman"/>
          <w:sz w:val="24"/>
          <w:szCs w:val="24"/>
        </w:rPr>
        <w:t xml:space="preserve"> retten</w:t>
      </w:r>
      <w:r w:rsidRPr="00B70F81">
        <w:rPr>
          <w:rFonts w:ascii="Times New Roman" w:eastAsia="Times New Roman" w:hAnsi="Times New Roman" w:cs="Times New Roman"/>
          <w:sz w:val="24"/>
          <w:szCs w:val="24"/>
        </w:rPr>
        <w:t xml:space="preserve"> ved søgsmål om miljøforhold, der er omfattet af denne lov, skal påse, at omkostningerne ved sagen ikke er uoverkommeligt høje for de berørte parter. </w:t>
      </w:r>
    </w:p>
    <w:p w14:paraId="45302313" w14:textId="3B80FB8F"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Bestemmelsen skal ses i sammenhæng med de gældende regler i retsplejeloven om den tabende parts erstatning af udgifter, som den vidende part har afholdt.  Samtidig skal forslaget ses i sammenhæng med reglerne i retsplejelovens kapitel 31 om bl.a. retshjælp og fri proces. </w:t>
      </w:r>
    </w:p>
    <w:p w14:paraId="62BE5D00" w14:textId="5F5379D0"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Den foreslåede bestemmelse </w:t>
      </w:r>
      <w:r w:rsidR="3367E9DA" w:rsidRPr="16B7722A">
        <w:rPr>
          <w:rFonts w:ascii="Times New Roman" w:eastAsia="Times New Roman" w:hAnsi="Times New Roman" w:cs="Times New Roman"/>
          <w:sz w:val="24"/>
          <w:szCs w:val="24"/>
        </w:rPr>
        <w:t>vil</w:t>
      </w:r>
      <w:r w:rsidR="6607964E" w:rsidRPr="16B7722A">
        <w:rPr>
          <w:rFonts w:ascii="Times New Roman" w:eastAsia="Times New Roman" w:hAnsi="Times New Roman" w:cs="Times New Roman"/>
          <w:sz w:val="24"/>
          <w:szCs w:val="24"/>
        </w:rPr>
        <w:t xml:space="preserve"> </w:t>
      </w:r>
      <w:r w:rsidRPr="00B70F81">
        <w:rPr>
          <w:rFonts w:ascii="Times New Roman" w:eastAsia="Times New Roman" w:hAnsi="Times New Roman" w:cs="Times New Roman"/>
          <w:sz w:val="24"/>
          <w:szCs w:val="24"/>
        </w:rPr>
        <w:t xml:space="preserve">sikre overholdelse af kravet i Århus-konventionen om, at de tilgængelige retsmidler ikke må være uoverkommeligt dyre. Bestemmelsen </w:t>
      </w:r>
      <w:r w:rsidR="2CC722A1" w:rsidRPr="16B7722A">
        <w:rPr>
          <w:rFonts w:ascii="Times New Roman" w:eastAsia="Times New Roman" w:hAnsi="Times New Roman" w:cs="Times New Roman"/>
          <w:sz w:val="24"/>
          <w:szCs w:val="24"/>
        </w:rPr>
        <w:t>vil</w:t>
      </w:r>
      <w:r w:rsidRPr="00B70F81">
        <w:rPr>
          <w:rFonts w:ascii="Times New Roman" w:eastAsia="Times New Roman" w:hAnsi="Times New Roman" w:cs="Times New Roman"/>
          <w:sz w:val="24"/>
          <w:szCs w:val="24"/>
        </w:rPr>
        <w:t xml:space="preserve"> derfor</w:t>
      </w:r>
      <w:r w:rsidR="6C9A55C3" w:rsidRPr="16B7722A">
        <w:rPr>
          <w:rFonts w:ascii="Times New Roman" w:eastAsia="Times New Roman" w:hAnsi="Times New Roman" w:cs="Times New Roman"/>
          <w:sz w:val="24"/>
          <w:szCs w:val="24"/>
        </w:rPr>
        <w:t xml:space="preserve"> skulle</w:t>
      </w:r>
      <w:r w:rsidRPr="00B70F81">
        <w:rPr>
          <w:rFonts w:ascii="Times New Roman" w:eastAsia="Times New Roman" w:hAnsi="Times New Roman" w:cs="Times New Roman"/>
          <w:sz w:val="24"/>
          <w:szCs w:val="24"/>
        </w:rPr>
        <w:t xml:space="preserve"> forstås i overensstemmelse med konventionen og VVM-direktivet samt EU-Domstolens praksis, der knytter sig hertil, jf. herved bl.a. EU-Domstolens domme af henholdsvis 11. april 2013 i sag C-260/11, Edwards og Pallikaropoulos, og 13. februar 2014 i sag C-530/11, Kommissionen mod Storbritannien.</w:t>
      </w:r>
    </w:p>
    <w:p w14:paraId="3C02C5AE" w14:textId="77777777"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 </w:t>
      </w:r>
    </w:p>
    <w:p w14:paraId="516687A4" w14:textId="77777777" w:rsidR="00105D71" w:rsidRPr="00B70F81" w:rsidRDefault="00105D71" w:rsidP="00105D71">
      <w:pPr>
        <w:spacing w:line="300" w:lineRule="auto"/>
        <w:jc w:val="center"/>
        <w:rPr>
          <w:rFonts w:ascii="Times New Roman" w:eastAsia="Times New Roman" w:hAnsi="Times New Roman" w:cs="Times New Roman"/>
          <w:i/>
          <w:iCs/>
          <w:sz w:val="24"/>
          <w:szCs w:val="24"/>
        </w:rPr>
      </w:pPr>
      <w:r w:rsidRPr="00B70F81">
        <w:rPr>
          <w:rFonts w:ascii="Times New Roman" w:eastAsia="Times New Roman" w:hAnsi="Times New Roman" w:cs="Times New Roman"/>
          <w:i/>
          <w:iCs/>
          <w:sz w:val="24"/>
          <w:szCs w:val="24"/>
        </w:rPr>
        <w:t>Til § 12</w:t>
      </w:r>
    </w:p>
    <w:p w14:paraId="656E79D7" w14:textId="77777777" w:rsidR="00105D71" w:rsidRPr="00B70F81" w:rsidRDefault="00105D71" w:rsidP="00105D71">
      <w:pPr>
        <w:spacing w:line="300" w:lineRule="auto"/>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 </w:t>
      </w:r>
    </w:p>
    <w:p w14:paraId="2686F3CF" w14:textId="5FD58E78" w:rsidR="00105D71" w:rsidRPr="00B70F81" w:rsidRDefault="00105D71" w:rsidP="00105D71">
      <w:pPr>
        <w:spacing w:line="300" w:lineRule="auto"/>
        <w:jc w:val="both"/>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002E0272">
        <w:rPr>
          <w:rFonts w:ascii="Times New Roman" w:eastAsia="Times New Roman" w:hAnsi="Times New Roman" w:cs="Times New Roman"/>
          <w:i/>
          <w:sz w:val="24"/>
          <w:szCs w:val="24"/>
        </w:rPr>
        <w:t>§</w:t>
      </w:r>
      <w:r w:rsidRPr="002E0272">
        <w:rPr>
          <w:rFonts w:ascii="Times New Roman" w:eastAsia="Times New Roman" w:hAnsi="Times New Roman" w:cs="Times New Roman"/>
          <w:i/>
          <w:iCs/>
          <w:sz w:val="24"/>
          <w:szCs w:val="24"/>
        </w:rPr>
        <w:t xml:space="preserve"> 12, </w:t>
      </w:r>
      <w:r w:rsidRPr="00B70F81">
        <w:rPr>
          <w:rFonts w:ascii="Times New Roman" w:eastAsia="Times New Roman" w:hAnsi="Times New Roman" w:cs="Times New Roman"/>
          <w:i/>
          <w:iCs/>
          <w:sz w:val="24"/>
          <w:szCs w:val="24"/>
        </w:rPr>
        <w:t>stk. 1</w:t>
      </w:r>
      <w:r w:rsidRPr="00B70F81">
        <w:rPr>
          <w:rFonts w:ascii="Times New Roman" w:eastAsia="Calibri" w:hAnsi="Times New Roman" w:cs="Times New Roman"/>
          <w:i/>
          <w:sz w:val="24"/>
          <w:szCs w:val="24"/>
        </w:rPr>
        <w:t>,</w:t>
      </w:r>
      <w:r w:rsidRPr="00B70F81">
        <w:rPr>
          <w:rFonts w:ascii="Times New Roman" w:eastAsia="Times New Roman" w:hAnsi="Times New Roman" w:cs="Times New Roman"/>
          <w:sz w:val="24"/>
          <w:szCs w:val="24"/>
        </w:rPr>
        <w:t xml:space="preserve"> at loven træder i kraft den 1. j</w:t>
      </w:r>
      <w:r w:rsidR="007E067D">
        <w:rPr>
          <w:rFonts w:ascii="Times New Roman" w:eastAsia="Times New Roman" w:hAnsi="Times New Roman" w:cs="Times New Roman"/>
          <w:sz w:val="24"/>
          <w:szCs w:val="24"/>
        </w:rPr>
        <w:t>anuar</w:t>
      </w:r>
      <w:r w:rsidRPr="00B70F81">
        <w:rPr>
          <w:rFonts w:ascii="Times New Roman" w:eastAsia="Times New Roman" w:hAnsi="Times New Roman" w:cs="Times New Roman"/>
          <w:sz w:val="24"/>
          <w:szCs w:val="24"/>
        </w:rPr>
        <w:t xml:space="preserve"> 202</w:t>
      </w:r>
      <w:r w:rsidR="007E067D">
        <w:rPr>
          <w:rFonts w:ascii="Times New Roman" w:eastAsia="Times New Roman" w:hAnsi="Times New Roman" w:cs="Times New Roman"/>
          <w:sz w:val="24"/>
          <w:szCs w:val="24"/>
        </w:rPr>
        <w:t>5</w:t>
      </w:r>
      <w:r w:rsidRPr="00B70F81">
        <w:rPr>
          <w:rFonts w:ascii="Times New Roman" w:eastAsia="Times New Roman" w:hAnsi="Times New Roman" w:cs="Times New Roman"/>
          <w:color w:val="FF0000"/>
          <w:sz w:val="24"/>
          <w:szCs w:val="24"/>
        </w:rPr>
        <w:t>.</w:t>
      </w:r>
    </w:p>
    <w:p w14:paraId="2AC7A711" w14:textId="600C2F4B" w:rsidR="00105D71" w:rsidRPr="00B70F81" w:rsidRDefault="00105D71" w:rsidP="00105D71">
      <w:pPr>
        <w:spacing w:line="300" w:lineRule="auto"/>
        <w:jc w:val="both"/>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 xml:space="preserve">Det foreslås i </w:t>
      </w:r>
      <w:r w:rsidRPr="527B0FC9">
        <w:rPr>
          <w:rFonts w:ascii="Times New Roman" w:eastAsia="Times New Roman" w:hAnsi="Times New Roman" w:cs="Times New Roman"/>
          <w:i/>
          <w:iCs/>
          <w:sz w:val="24"/>
          <w:szCs w:val="24"/>
        </w:rPr>
        <w:t xml:space="preserve">§ 12, </w:t>
      </w:r>
      <w:r w:rsidRPr="00B70F81">
        <w:rPr>
          <w:rFonts w:ascii="Times New Roman" w:eastAsia="Times New Roman" w:hAnsi="Times New Roman" w:cs="Times New Roman"/>
          <w:i/>
          <w:iCs/>
          <w:sz w:val="24"/>
          <w:szCs w:val="24"/>
        </w:rPr>
        <w:t>stk. 2,</w:t>
      </w:r>
      <w:r w:rsidRPr="00B70F81">
        <w:rPr>
          <w:rFonts w:ascii="Times New Roman" w:eastAsia="Times New Roman" w:hAnsi="Times New Roman" w:cs="Times New Roman"/>
          <w:sz w:val="24"/>
          <w:szCs w:val="24"/>
        </w:rPr>
        <w:t xml:space="preserve"> at transportministeren fastsætter tidspunktet for lovens ophævelse.</w:t>
      </w:r>
    </w:p>
    <w:p w14:paraId="4B94FDA1" w14:textId="3808A1CA" w:rsidR="00105D71" w:rsidRPr="00B70F81" w:rsidRDefault="00105D71" w:rsidP="00105D71">
      <w:pPr>
        <w:spacing w:line="300" w:lineRule="auto"/>
        <w:jc w:val="both"/>
        <w:rPr>
          <w:rFonts w:ascii="Times New Roman" w:eastAsia="Times New Roman" w:hAnsi="Times New Roman" w:cs="Times New Roman"/>
          <w:sz w:val="24"/>
          <w:szCs w:val="24"/>
        </w:rPr>
      </w:pPr>
      <w:r w:rsidRPr="00B70F81">
        <w:rPr>
          <w:rFonts w:ascii="Times New Roman" w:eastAsia="Times New Roman" w:hAnsi="Times New Roman" w:cs="Times New Roman"/>
          <w:sz w:val="24"/>
          <w:szCs w:val="24"/>
        </w:rPr>
        <w:t>Det foreslåede vil indebære, at transportministeren ved udstedelse af en bekendtgørelse vil kunne ophæve loven på det tidspunkt, hvor lovens bestemmelser, herunder dennes eventuelle pligter og rettigheder, ikke længere vurderes relevante, hvilket oftest i praksis vil sige, når anlægsarbejderne er tilendebragt, og det færdige anlæg er overgået til en driftsfase.</w:t>
      </w:r>
    </w:p>
    <w:p w14:paraId="2DD2E8B9" w14:textId="77777777" w:rsidR="00105D71" w:rsidRPr="00B70F81" w:rsidRDefault="00105D71" w:rsidP="00105D71">
      <w:pPr>
        <w:spacing w:line="300" w:lineRule="auto"/>
        <w:jc w:val="both"/>
        <w:rPr>
          <w:rFonts w:ascii="Calibri" w:eastAsia="Calibri" w:hAnsi="Calibri" w:cs="Times New Roman"/>
        </w:rPr>
      </w:pPr>
      <w:r w:rsidRPr="00B70F81">
        <w:rPr>
          <w:rFonts w:ascii="Times New Roman" w:eastAsia="Times New Roman" w:hAnsi="Times New Roman" w:cs="Times New Roman"/>
          <w:sz w:val="24"/>
          <w:szCs w:val="24"/>
        </w:rPr>
        <w:t>Det er i øvrigt hensigten at forsyne denne bekendtgørelse med en selvstændig solnedgangsklausul i form af en bestemmelse om, at bekendtgørelsen automatisk ophæves efter det tidspunkt, hvor den har opfyldt sit formål, dvs. har ophævet loven.</w:t>
      </w:r>
    </w:p>
    <w:p w14:paraId="0F36D5E1" w14:textId="77777777" w:rsidR="00105D71" w:rsidRPr="00B70F81" w:rsidRDefault="00105D71" w:rsidP="00105D71"/>
    <w:p w14:paraId="45B7D5F4" w14:textId="77777777" w:rsidR="00105D71" w:rsidRPr="00B70F81" w:rsidRDefault="00105D71" w:rsidP="00105D71">
      <w:pPr>
        <w:tabs>
          <w:tab w:val="left" w:pos="1470"/>
        </w:tabs>
      </w:pPr>
    </w:p>
    <w:p w14:paraId="35FDF745" w14:textId="5A761F10" w:rsidR="00E3293A" w:rsidRPr="00755AF3" w:rsidRDefault="00E3293A" w:rsidP="00105D71">
      <w:pPr>
        <w:spacing w:line="276" w:lineRule="auto"/>
        <w:jc w:val="center"/>
        <w:rPr>
          <w:rFonts w:ascii="Calibri" w:eastAsia="Calibri" w:hAnsi="Calibri" w:cs="Times New Roman"/>
        </w:rPr>
      </w:pPr>
    </w:p>
    <w:sectPr w:rsidR="00E3293A" w:rsidRPr="00755AF3" w:rsidSect="00141DA2">
      <w:foot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3BA907" w14:textId="77777777" w:rsidR="00426337" w:rsidRDefault="00426337" w:rsidP="00755AF3">
      <w:pPr>
        <w:spacing w:after="0" w:line="240" w:lineRule="auto"/>
      </w:pPr>
      <w:r>
        <w:separator/>
      </w:r>
    </w:p>
  </w:endnote>
  <w:endnote w:type="continuationSeparator" w:id="0">
    <w:p w14:paraId="5CD29ADB" w14:textId="77777777" w:rsidR="00426337" w:rsidRDefault="00426337" w:rsidP="00755AF3">
      <w:pPr>
        <w:spacing w:after="0" w:line="240" w:lineRule="auto"/>
      </w:pPr>
      <w:r>
        <w:continuationSeparator/>
      </w:r>
    </w:p>
  </w:endnote>
  <w:endnote w:type="continuationNotice" w:id="1">
    <w:p w14:paraId="08DF58AA" w14:textId="77777777" w:rsidR="00426337" w:rsidRDefault="004263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oboto">
    <w:altName w:val="Arial"/>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B290A" w14:textId="77777777" w:rsidR="00141DA2" w:rsidRDefault="00141DA2" w:rsidP="00141DA2">
    <w:pPr>
      <w:spacing w:after="120" w:line="276" w:lineRule="auto"/>
      <w:ind w:left="85" w:right="-20" w:hanging="85"/>
    </w:pPr>
  </w:p>
  <w:p w14:paraId="18E14B3C" w14:textId="5B99205B" w:rsidR="00141DA2" w:rsidRDefault="00426337" w:rsidP="00141DA2">
    <w:pPr>
      <w:spacing w:after="120" w:line="276" w:lineRule="auto"/>
      <w:ind w:left="85" w:right="-20" w:hanging="85"/>
    </w:pPr>
    <w:hyperlink r:id="rId1" w:anchor="_ftnref1">
      <w:r w:rsidR="00141DA2" w:rsidRPr="37641D50">
        <w:rPr>
          <w:rStyle w:val="Hyperlink"/>
          <w:rFonts w:ascii="Arial" w:eastAsia="Arial" w:hAnsi="Arial" w:cs="Arial"/>
          <w:sz w:val="16"/>
          <w:szCs w:val="16"/>
          <w:vertAlign w:val="superscript"/>
        </w:rPr>
        <w:t>[1]</w:t>
      </w:r>
    </w:hyperlink>
    <w:r w:rsidR="00141DA2" w:rsidRPr="37641D50">
      <w:rPr>
        <w:rFonts w:ascii="Arial" w:eastAsia="Arial" w:hAnsi="Arial" w:cs="Arial"/>
        <w:sz w:val="16"/>
        <w:szCs w:val="16"/>
      </w:rPr>
      <w:t xml:space="preserve"> </w:t>
    </w:r>
    <w:r w:rsidR="00141DA2" w:rsidRPr="37641D50">
      <w:rPr>
        <w:rFonts w:ascii="Times New Roman" w:eastAsia="Times New Roman" w:hAnsi="Times New Roman" w:cs="Times New Roman"/>
        <w:sz w:val="16"/>
        <w:szCs w:val="16"/>
      </w:rPr>
      <w:t>Loven indeholder bestemmelser, der gennemfører dele af Rådets direktiv 92/43/EØF af 21. maj 1992 om bevaring af naturtyper samt vilde dyr og planter, EF-Tidende 1992, nr. L 206, side 7, som ændret senest ved Rådets direktiv 2013/17/EU af 13. maj 2013, EU-Tidende 2013, nr. L 158, side 193, og dele af Europa-Parlamentets og Rådets direktiv 2009/147/EF af 30. november 2009 om beskyttelse af vilde fugle, EU-Tidende 2010, nr. L 20, side 7.</w:t>
    </w:r>
  </w:p>
  <w:p w14:paraId="160FF0A6" w14:textId="77777777" w:rsidR="00141DA2" w:rsidRDefault="00141DA2" w:rsidP="00141DA2">
    <w:pPr>
      <w:spacing w:line="276" w:lineRule="auto"/>
    </w:pPr>
    <w:r>
      <w:br w:type="page"/>
    </w:r>
  </w:p>
  <w:p w14:paraId="40F846E9" w14:textId="77777777" w:rsidR="00141DA2" w:rsidRDefault="00141DA2">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231B75" w14:textId="77777777" w:rsidR="00426337" w:rsidRDefault="00426337" w:rsidP="00755AF3">
      <w:pPr>
        <w:spacing w:after="0" w:line="240" w:lineRule="auto"/>
      </w:pPr>
      <w:r>
        <w:separator/>
      </w:r>
    </w:p>
  </w:footnote>
  <w:footnote w:type="continuationSeparator" w:id="0">
    <w:p w14:paraId="14512195" w14:textId="77777777" w:rsidR="00426337" w:rsidRDefault="00426337" w:rsidP="00755AF3">
      <w:pPr>
        <w:spacing w:after="0" w:line="240" w:lineRule="auto"/>
      </w:pPr>
      <w:r>
        <w:continuationSeparator/>
      </w:r>
    </w:p>
  </w:footnote>
  <w:footnote w:type="continuationNotice" w:id="1">
    <w:p w14:paraId="22C396CD" w14:textId="77777777" w:rsidR="00426337" w:rsidRDefault="00426337">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jerte" style="width:15pt;height:15pt;visibility:visible" o:bullet="t">
        <v:imagedata r:id="rId1" o:title="Hjerte"/>
      </v:shape>
    </w:pict>
  </w:numPicBullet>
  <w:abstractNum w:abstractNumId="0" w15:restartNumberingAfterBreak="0">
    <w:nsid w:val="FFFFFF7C"/>
    <w:multiLevelType w:val="singleLevel"/>
    <w:tmpl w:val="2C18FD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82616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174B9F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E6B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AC96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E225D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1A60D7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58493F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AEE6424"/>
    <w:lvl w:ilvl="0">
      <w:start w:val="1"/>
      <w:numFmt w:val="decimal"/>
      <w:pStyle w:val="Opstilling-talellerbogst"/>
      <w:lvlText w:val="%1."/>
      <w:lvlJc w:val="left"/>
      <w:pPr>
        <w:tabs>
          <w:tab w:val="num" w:pos="360"/>
        </w:tabs>
        <w:ind w:left="360" w:hanging="360"/>
      </w:pPr>
    </w:lvl>
  </w:abstractNum>
  <w:abstractNum w:abstractNumId="9" w15:restartNumberingAfterBreak="0">
    <w:nsid w:val="FFFFFF89"/>
    <w:multiLevelType w:val="singleLevel"/>
    <w:tmpl w:val="D8F0260A"/>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9163C0B"/>
    <w:multiLevelType w:val="multilevel"/>
    <w:tmpl w:val="200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64563A4"/>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6D70913"/>
    <w:multiLevelType w:val="hybridMultilevel"/>
    <w:tmpl w:val="E3AE2AB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5FA764FF"/>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0CF3C04"/>
    <w:multiLevelType w:val="multilevel"/>
    <w:tmpl w:val="6A328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365743"/>
    <w:multiLevelType w:val="multilevel"/>
    <w:tmpl w:val="2000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6D5D4547"/>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5F57FAC"/>
    <w:multiLevelType w:val="multilevel"/>
    <w:tmpl w:val="0406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7E20588C"/>
    <w:multiLevelType w:val="multilevel"/>
    <w:tmpl w:val="51246668"/>
    <w:lvl w:ilvl="0">
      <w:start w:val="1"/>
      <w:numFmt w:val="decimal"/>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9" w15:restartNumberingAfterBreak="0">
    <w:nsid w:val="7FB354B8"/>
    <w:multiLevelType w:val="multilevel"/>
    <w:tmpl w:val="372283E4"/>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9"/>
  </w:num>
  <w:num w:numId="2">
    <w:abstractNumId w:val="8"/>
  </w:num>
  <w:num w:numId="3">
    <w:abstractNumId w:val="19"/>
  </w:num>
  <w:num w:numId="4">
    <w:abstractNumId w:val="7"/>
  </w:num>
  <w:num w:numId="5">
    <w:abstractNumId w:val="6"/>
  </w:num>
  <w:num w:numId="6">
    <w:abstractNumId w:val="5"/>
  </w:num>
  <w:num w:numId="7">
    <w:abstractNumId w:val="4"/>
  </w:num>
  <w:num w:numId="8">
    <w:abstractNumId w:val="18"/>
  </w:num>
  <w:num w:numId="9">
    <w:abstractNumId w:val="3"/>
  </w:num>
  <w:num w:numId="10">
    <w:abstractNumId w:val="2"/>
  </w:num>
  <w:num w:numId="11">
    <w:abstractNumId w:val="1"/>
  </w:num>
  <w:num w:numId="12">
    <w:abstractNumId w:val="0"/>
  </w:num>
  <w:num w:numId="13">
    <w:abstractNumId w:val="18"/>
    <w:lvlOverride w:ilvl="0">
      <w:lvl w:ilvl="0">
        <w:start w:val="1"/>
        <w:numFmt w:val="decimal"/>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4">
    <w:abstractNumId w:val="11"/>
  </w:num>
  <w:num w:numId="15">
    <w:abstractNumId w:val="13"/>
  </w:num>
  <w:num w:numId="16">
    <w:abstractNumId w:val="17"/>
  </w:num>
  <w:num w:numId="17">
    <w:abstractNumId w:val="16"/>
  </w:num>
  <w:num w:numId="18">
    <w:abstractNumId w:val="10"/>
  </w:num>
  <w:num w:numId="19">
    <w:abstractNumId w:val="15"/>
  </w:num>
  <w:num w:numId="20">
    <w:abstractNumId w:val="12"/>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E56AC38"/>
    <w:rsid w:val="00000456"/>
    <w:rsid w:val="00000682"/>
    <w:rsid w:val="00000CC1"/>
    <w:rsid w:val="00000EB6"/>
    <w:rsid w:val="000013BC"/>
    <w:rsid w:val="00001765"/>
    <w:rsid w:val="00002A03"/>
    <w:rsid w:val="000031CE"/>
    <w:rsid w:val="00003610"/>
    <w:rsid w:val="00003885"/>
    <w:rsid w:val="00004422"/>
    <w:rsid w:val="00004570"/>
    <w:rsid w:val="000047DC"/>
    <w:rsid w:val="00005A79"/>
    <w:rsid w:val="00005B27"/>
    <w:rsid w:val="000069F1"/>
    <w:rsid w:val="00006E41"/>
    <w:rsid w:val="00007575"/>
    <w:rsid w:val="000107C8"/>
    <w:rsid w:val="00010D74"/>
    <w:rsid w:val="00011882"/>
    <w:rsid w:val="00011B7C"/>
    <w:rsid w:val="00011D5F"/>
    <w:rsid w:val="000126FC"/>
    <w:rsid w:val="0001280F"/>
    <w:rsid w:val="000129EE"/>
    <w:rsid w:val="00012D93"/>
    <w:rsid w:val="00012EF7"/>
    <w:rsid w:val="0001338E"/>
    <w:rsid w:val="00014235"/>
    <w:rsid w:val="00014A26"/>
    <w:rsid w:val="00015A4F"/>
    <w:rsid w:val="00016DCB"/>
    <w:rsid w:val="00016ECF"/>
    <w:rsid w:val="00017B7F"/>
    <w:rsid w:val="00017CD6"/>
    <w:rsid w:val="00017F2B"/>
    <w:rsid w:val="0001C8CD"/>
    <w:rsid w:val="00020048"/>
    <w:rsid w:val="0002114E"/>
    <w:rsid w:val="00021595"/>
    <w:rsid w:val="00021648"/>
    <w:rsid w:val="00021878"/>
    <w:rsid w:val="00021F45"/>
    <w:rsid w:val="00021F6E"/>
    <w:rsid w:val="000225C8"/>
    <w:rsid w:val="0002298B"/>
    <w:rsid w:val="00024031"/>
    <w:rsid w:val="000243F8"/>
    <w:rsid w:val="00024610"/>
    <w:rsid w:val="00024D93"/>
    <w:rsid w:val="00025674"/>
    <w:rsid w:val="00025BB5"/>
    <w:rsid w:val="000262F8"/>
    <w:rsid w:val="00026405"/>
    <w:rsid w:val="000265DF"/>
    <w:rsid w:val="00027B2F"/>
    <w:rsid w:val="000302C6"/>
    <w:rsid w:val="000304B9"/>
    <w:rsid w:val="000309C2"/>
    <w:rsid w:val="00031BE3"/>
    <w:rsid w:val="00032217"/>
    <w:rsid w:val="00032391"/>
    <w:rsid w:val="000326F1"/>
    <w:rsid w:val="00033122"/>
    <w:rsid w:val="00033164"/>
    <w:rsid w:val="00033674"/>
    <w:rsid w:val="000336BF"/>
    <w:rsid w:val="00033976"/>
    <w:rsid w:val="000347A0"/>
    <w:rsid w:val="00034A94"/>
    <w:rsid w:val="00035581"/>
    <w:rsid w:val="000356CA"/>
    <w:rsid w:val="00035F76"/>
    <w:rsid w:val="00036D3E"/>
    <w:rsid w:val="00036E6C"/>
    <w:rsid w:val="00036F11"/>
    <w:rsid w:val="00036F71"/>
    <w:rsid w:val="0004000F"/>
    <w:rsid w:val="000401AC"/>
    <w:rsid w:val="00040266"/>
    <w:rsid w:val="0004114D"/>
    <w:rsid w:val="00041431"/>
    <w:rsid w:val="00041C5B"/>
    <w:rsid w:val="00041E92"/>
    <w:rsid w:val="0004239B"/>
    <w:rsid w:val="00042DA0"/>
    <w:rsid w:val="00042ED2"/>
    <w:rsid w:val="0004309D"/>
    <w:rsid w:val="000430C7"/>
    <w:rsid w:val="00043F5E"/>
    <w:rsid w:val="00043F9A"/>
    <w:rsid w:val="00045096"/>
    <w:rsid w:val="000454B4"/>
    <w:rsid w:val="000456DB"/>
    <w:rsid w:val="000458B7"/>
    <w:rsid w:val="00045E83"/>
    <w:rsid w:val="00046C6D"/>
    <w:rsid w:val="00047637"/>
    <w:rsid w:val="000476CD"/>
    <w:rsid w:val="00047DDE"/>
    <w:rsid w:val="00050713"/>
    <w:rsid w:val="00051051"/>
    <w:rsid w:val="00051D10"/>
    <w:rsid w:val="00051DC0"/>
    <w:rsid w:val="00052096"/>
    <w:rsid w:val="0005214A"/>
    <w:rsid w:val="000524A3"/>
    <w:rsid w:val="00052990"/>
    <w:rsid w:val="00052DC8"/>
    <w:rsid w:val="00052E14"/>
    <w:rsid w:val="00053072"/>
    <w:rsid w:val="00053F70"/>
    <w:rsid w:val="0005459D"/>
    <w:rsid w:val="0005511C"/>
    <w:rsid w:val="00055798"/>
    <w:rsid w:val="000563B7"/>
    <w:rsid w:val="00056B34"/>
    <w:rsid w:val="000600FD"/>
    <w:rsid w:val="000611FA"/>
    <w:rsid w:val="00061618"/>
    <w:rsid w:val="00061681"/>
    <w:rsid w:val="00061774"/>
    <w:rsid w:val="000618FE"/>
    <w:rsid w:val="00061C64"/>
    <w:rsid w:val="00061E91"/>
    <w:rsid w:val="0006276E"/>
    <w:rsid w:val="00063233"/>
    <w:rsid w:val="00063657"/>
    <w:rsid w:val="0006380D"/>
    <w:rsid w:val="00063A35"/>
    <w:rsid w:val="00063F2B"/>
    <w:rsid w:val="0006480D"/>
    <w:rsid w:val="00064B48"/>
    <w:rsid w:val="00064C3B"/>
    <w:rsid w:val="00065235"/>
    <w:rsid w:val="00065487"/>
    <w:rsid w:val="000659AA"/>
    <w:rsid w:val="000664D4"/>
    <w:rsid w:val="000666C1"/>
    <w:rsid w:val="00066EC2"/>
    <w:rsid w:val="0006701C"/>
    <w:rsid w:val="00067A3A"/>
    <w:rsid w:val="00067F7F"/>
    <w:rsid w:val="000701A2"/>
    <w:rsid w:val="000705DF"/>
    <w:rsid w:val="000714CE"/>
    <w:rsid w:val="00071AD4"/>
    <w:rsid w:val="00072036"/>
    <w:rsid w:val="0007298C"/>
    <w:rsid w:val="00072A70"/>
    <w:rsid w:val="00072C57"/>
    <w:rsid w:val="00072DA8"/>
    <w:rsid w:val="00072DBE"/>
    <w:rsid w:val="00072ECA"/>
    <w:rsid w:val="00074411"/>
    <w:rsid w:val="000744F4"/>
    <w:rsid w:val="000748C0"/>
    <w:rsid w:val="00074CDD"/>
    <w:rsid w:val="00075933"/>
    <w:rsid w:val="0007610A"/>
    <w:rsid w:val="0007745A"/>
    <w:rsid w:val="000775C7"/>
    <w:rsid w:val="00077633"/>
    <w:rsid w:val="00080510"/>
    <w:rsid w:val="000814B8"/>
    <w:rsid w:val="00081546"/>
    <w:rsid w:val="0008163E"/>
    <w:rsid w:val="00081838"/>
    <w:rsid w:val="0008208F"/>
    <w:rsid w:val="00082639"/>
    <w:rsid w:val="00082AC0"/>
    <w:rsid w:val="00082DEF"/>
    <w:rsid w:val="000830F8"/>
    <w:rsid w:val="00083C9F"/>
    <w:rsid w:val="00083F2E"/>
    <w:rsid w:val="000844A3"/>
    <w:rsid w:val="00084658"/>
    <w:rsid w:val="00084809"/>
    <w:rsid w:val="00084F9B"/>
    <w:rsid w:val="0008517D"/>
    <w:rsid w:val="000853C5"/>
    <w:rsid w:val="00085C24"/>
    <w:rsid w:val="00085D3F"/>
    <w:rsid w:val="00086483"/>
    <w:rsid w:val="000864A5"/>
    <w:rsid w:val="00086F12"/>
    <w:rsid w:val="000877BD"/>
    <w:rsid w:val="00087ECA"/>
    <w:rsid w:val="00087F8C"/>
    <w:rsid w:val="00090603"/>
    <w:rsid w:val="00090F66"/>
    <w:rsid w:val="00092388"/>
    <w:rsid w:val="000929CB"/>
    <w:rsid w:val="00092DB2"/>
    <w:rsid w:val="0009364D"/>
    <w:rsid w:val="000938A2"/>
    <w:rsid w:val="00093D7D"/>
    <w:rsid w:val="0009400C"/>
    <w:rsid w:val="00094398"/>
    <w:rsid w:val="000943CE"/>
    <w:rsid w:val="0009474C"/>
    <w:rsid w:val="0009487A"/>
    <w:rsid w:val="000959F9"/>
    <w:rsid w:val="00095D0E"/>
    <w:rsid w:val="000960C7"/>
    <w:rsid w:val="00096873"/>
    <w:rsid w:val="00096A03"/>
    <w:rsid w:val="00096BDB"/>
    <w:rsid w:val="00097422"/>
    <w:rsid w:val="00097C63"/>
    <w:rsid w:val="000A0285"/>
    <w:rsid w:val="000A03BA"/>
    <w:rsid w:val="000A07CC"/>
    <w:rsid w:val="000A0EF2"/>
    <w:rsid w:val="000A1A68"/>
    <w:rsid w:val="000A1A85"/>
    <w:rsid w:val="000A1BDA"/>
    <w:rsid w:val="000A1D40"/>
    <w:rsid w:val="000A208F"/>
    <w:rsid w:val="000A22B6"/>
    <w:rsid w:val="000A24CF"/>
    <w:rsid w:val="000A255F"/>
    <w:rsid w:val="000A3653"/>
    <w:rsid w:val="000A3BC6"/>
    <w:rsid w:val="000A41EF"/>
    <w:rsid w:val="000A4C2C"/>
    <w:rsid w:val="000A4C9C"/>
    <w:rsid w:val="000A4D1F"/>
    <w:rsid w:val="000A4EB6"/>
    <w:rsid w:val="000A4EE4"/>
    <w:rsid w:val="000A4F81"/>
    <w:rsid w:val="000A5F4C"/>
    <w:rsid w:val="000A6286"/>
    <w:rsid w:val="000A62A1"/>
    <w:rsid w:val="000A62C8"/>
    <w:rsid w:val="000A6739"/>
    <w:rsid w:val="000A67AF"/>
    <w:rsid w:val="000A6829"/>
    <w:rsid w:val="000A6955"/>
    <w:rsid w:val="000A69B0"/>
    <w:rsid w:val="000A6F43"/>
    <w:rsid w:val="000A6F90"/>
    <w:rsid w:val="000A719A"/>
    <w:rsid w:val="000B05BC"/>
    <w:rsid w:val="000B061C"/>
    <w:rsid w:val="000B06BC"/>
    <w:rsid w:val="000B084E"/>
    <w:rsid w:val="000B0950"/>
    <w:rsid w:val="000B1021"/>
    <w:rsid w:val="000B10F6"/>
    <w:rsid w:val="000B1289"/>
    <w:rsid w:val="000B1320"/>
    <w:rsid w:val="000B2487"/>
    <w:rsid w:val="000B24DE"/>
    <w:rsid w:val="000B2953"/>
    <w:rsid w:val="000B2EC2"/>
    <w:rsid w:val="000B3F15"/>
    <w:rsid w:val="000B45A3"/>
    <w:rsid w:val="000B45F1"/>
    <w:rsid w:val="000B5010"/>
    <w:rsid w:val="000B50E6"/>
    <w:rsid w:val="000B5288"/>
    <w:rsid w:val="000B52A4"/>
    <w:rsid w:val="000B5DCA"/>
    <w:rsid w:val="000B6DD0"/>
    <w:rsid w:val="000B70A7"/>
    <w:rsid w:val="000C13D4"/>
    <w:rsid w:val="000C1760"/>
    <w:rsid w:val="000C1898"/>
    <w:rsid w:val="000C1E45"/>
    <w:rsid w:val="000C1E91"/>
    <w:rsid w:val="000C201F"/>
    <w:rsid w:val="000C2FAE"/>
    <w:rsid w:val="000C43EB"/>
    <w:rsid w:val="000C47B3"/>
    <w:rsid w:val="000C4B17"/>
    <w:rsid w:val="000C4B2F"/>
    <w:rsid w:val="000C5335"/>
    <w:rsid w:val="000C5482"/>
    <w:rsid w:val="000C5C02"/>
    <w:rsid w:val="000C66EA"/>
    <w:rsid w:val="000C6A2D"/>
    <w:rsid w:val="000C6A38"/>
    <w:rsid w:val="000C71CC"/>
    <w:rsid w:val="000C7704"/>
    <w:rsid w:val="000C77C7"/>
    <w:rsid w:val="000C78B4"/>
    <w:rsid w:val="000C7A5E"/>
    <w:rsid w:val="000C7B6D"/>
    <w:rsid w:val="000C7FF0"/>
    <w:rsid w:val="000D0168"/>
    <w:rsid w:val="000D0513"/>
    <w:rsid w:val="000D0E08"/>
    <w:rsid w:val="000D0F8A"/>
    <w:rsid w:val="000D158D"/>
    <w:rsid w:val="000D17F1"/>
    <w:rsid w:val="000D19DF"/>
    <w:rsid w:val="000D1B6B"/>
    <w:rsid w:val="000D29F3"/>
    <w:rsid w:val="000D2EDB"/>
    <w:rsid w:val="000D2FCB"/>
    <w:rsid w:val="000D3051"/>
    <w:rsid w:val="000D3105"/>
    <w:rsid w:val="000D376B"/>
    <w:rsid w:val="000D3843"/>
    <w:rsid w:val="000D3B8B"/>
    <w:rsid w:val="000D41F3"/>
    <w:rsid w:val="000D52DC"/>
    <w:rsid w:val="000D5606"/>
    <w:rsid w:val="000D5883"/>
    <w:rsid w:val="000D58CD"/>
    <w:rsid w:val="000D6045"/>
    <w:rsid w:val="000D627C"/>
    <w:rsid w:val="000D6305"/>
    <w:rsid w:val="000D6449"/>
    <w:rsid w:val="000D68B0"/>
    <w:rsid w:val="000D6F15"/>
    <w:rsid w:val="000D7115"/>
    <w:rsid w:val="000D7C7E"/>
    <w:rsid w:val="000D7DE2"/>
    <w:rsid w:val="000E0128"/>
    <w:rsid w:val="000E0457"/>
    <w:rsid w:val="000E0CCC"/>
    <w:rsid w:val="000E0DF2"/>
    <w:rsid w:val="000E1176"/>
    <w:rsid w:val="000E13C2"/>
    <w:rsid w:val="000E15D8"/>
    <w:rsid w:val="000E19F0"/>
    <w:rsid w:val="000E1F52"/>
    <w:rsid w:val="000E2078"/>
    <w:rsid w:val="000E2C0E"/>
    <w:rsid w:val="000E2DC3"/>
    <w:rsid w:val="000E3320"/>
    <w:rsid w:val="000E3C0A"/>
    <w:rsid w:val="000E436A"/>
    <w:rsid w:val="000E48C2"/>
    <w:rsid w:val="000E49F3"/>
    <w:rsid w:val="000E4D91"/>
    <w:rsid w:val="000E5077"/>
    <w:rsid w:val="000E50B5"/>
    <w:rsid w:val="000E5CDA"/>
    <w:rsid w:val="000E6109"/>
    <w:rsid w:val="000E635C"/>
    <w:rsid w:val="000E63AC"/>
    <w:rsid w:val="000E694A"/>
    <w:rsid w:val="000E714C"/>
    <w:rsid w:val="000E77D8"/>
    <w:rsid w:val="000E7FE7"/>
    <w:rsid w:val="000F0111"/>
    <w:rsid w:val="000F0378"/>
    <w:rsid w:val="000F04D0"/>
    <w:rsid w:val="000F104F"/>
    <w:rsid w:val="000F10B6"/>
    <w:rsid w:val="000F10CD"/>
    <w:rsid w:val="000F1796"/>
    <w:rsid w:val="000F20C5"/>
    <w:rsid w:val="000F2F90"/>
    <w:rsid w:val="000F308E"/>
    <w:rsid w:val="000F3100"/>
    <w:rsid w:val="000F3855"/>
    <w:rsid w:val="000F3905"/>
    <w:rsid w:val="000F3957"/>
    <w:rsid w:val="000F3DE6"/>
    <w:rsid w:val="000F40C8"/>
    <w:rsid w:val="000F4385"/>
    <w:rsid w:val="000F48AD"/>
    <w:rsid w:val="000F4ACC"/>
    <w:rsid w:val="000F4BC0"/>
    <w:rsid w:val="000F4D68"/>
    <w:rsid w:val="000F5138"/>
    <w:rsid w:val="000F563C"/>
    <w:rsid w:val="000F64D6"/>
    <w:rsid w:val="000F6E4B"/>
    <w:rsid w:val="000F6E9C"/>
    <w:rsid w:val="000F76E9"/>
    <w:rsid w:val="000F7A81"/>
    <w:rsid w:val="000F7C37"/>
    <w:rsid w:val="000F7FA2"/>
    <w:rsid w:val="00100079"/>
    <w:rsid w:val="001002B3"/>
    <w:rsid w:val="0010126B"/>
    <w:rsid w:val="00101D9F"/>
    <w:rsid w:val="00102922"/>
    <w:rsid w:val="00102B3A"/>
    <w:rsid w:val="00102D6D"/>
    <w:rsid w:val="00102D9E"/>
    <w:rsid w:val="00103122"/>
    <w:rsid w:val="00103460"/>
    <w:rsid w:val="001035DC"/>
    <w:rsid w:val="00103E29"/>
    <w:rsid w:val="00103FE6"/>
    <w:rsid w:val="0010419E"/>
    <w:rsid w:val="0010423E"/>
    <w:rsid w:val="0010477E"/>
    <w:rsid w:val="0010480E"/>
    <w:rsid w:val="00104CAB"/>
    <w:rsid w:val="0010529E"/>
    <w:rsid w:val="001053EC"/>
    <w:rsid w:val="0010577C"/>
    <w:rsid w:val="00105D71"/>
    <w:rsid w:val="00105DAA"/>
    <w:rsid w:val="00105F78"/>
    <w:rsid w:val="0010681F"/>
    <w:rsid w:val="00106E30"/>
    <w:rsid w:val="00106F93"/>
    <w:rsid w:val="001075CA"/>
    <w:rsid w:val="00107AC9"/>
    <w:rsid w:val="00110311"/>
    <w:rsid w:val="001107CE"/>
    <w:rsid w:val="001111B0"/>
    <w:rsid w:val="00111845"/>
    <w:rsid w:val="00111B99"/>
    <w:rsid w:val="00111E9C"/>
    <w:rsid w:val="00111EE5"/>
    <w:rsid w:val="00111FB9"/>
    <w:rsid w:val="00112422"/>
    <w:rsid w:val="001129EB"/>
    <w:rsid w:val="00112AAE"/>
    <w:rsid w:val="00112C5F"/>
    <w:rsid w:val="00112E68"/>
    <w:rsid w:val="001135C5"/>
    <w:rsid w:val="001136BA"/>
    <w:rsid w:val="00113855"/>
    <w:rsid w:val="00113931"/>
    <w:rsid w:val="001143BA"/>
    <w:rsid w:val="00114A04"/>
    <w:rsid w:val="00114ACE"/>
    <w:rsid w:val="00115473"/>
    <w:rsid w:val="00115830"/>
    <w:rsid w:val="00115AD4"/>
    <w:rsid w:val="00115C59"/>
    <w:rsid w:val="001162D8"/>
    <w:rsid w:val="001171B6"/>
    <w:rsid w:val="00117D42"/>
    <w:rsid w:val="00120132"/>
    <w:rsid w:val="001205B5"/>
    <w:rsid w:val="00121CB8"/>
    <w:rsid w:val="00121CC0"/>
    <w:rsid w:val="001222D7"/>
    <w:rsid w:val="0012243B"/>
    <w:rsid w:val="001225E7"/>
    <w:rsid w:val="001234E7"/>
    <w:rsid w:val="001239D5"/>
    <w:rsid w:val="00123F09"/>
    <w:rsid w:val="0012409A"/>
    <w:rsid w:val="001243B6"/>
    <w:rsid w:val="0012477D"/>
    <w:rsid w:val="00125BFB"/>
    <w:rsid w:val="00126193"/>
    <w:rsid w:val="00126446"/>
    <w:rsid w:val="00126685"/>
    <w:rsid w:val="00126852"/>
    <w:rsid w:val="001268B8"/>
    <w:rsid w:val="00126D55"/>
    <w:rsid w:val="00126E3B"/>
    <w:rsid w:val="0012707F"/>
    <w:rsid w:val="00127149"/>
    <w:rsid w:val="00127315"/>
    <w:rsid w:val="00127FFC"/>
    <w:rsid w:val="001305D7"/>
    <w:rsid w:val="00130976"/>
    <w:rsid w:val="00130C34"/>
    <w:rsid w:val="00130C8E"/>
    <w:rsid w:val="00130EA7"/>
    <w:rsid w:val="0013182B"/>
    <w:rsid w:val="001319EF"/>
    <w:rsid w:val="00131F48"/>
    <w:rsid w:val="00132157"/>
    <w:rsid w:val="00132359"/>
    <w:rsid w:val="001329BA"/>
    <w:rsid w:val="00133427"/>
    <w:rsid w:val="00133EF8"/>
    <w:rsid w:val="0013414E"/>
    <w:rsid w:val="00135168"/>
    <w:rsid w:val="00135180"/>
    <w:rsid w:val="001352A6"/>
    <w:rsid w:val="00135B83"/>
    <w:rsid w:val="00136152"/>
    <w:rsid w:val="00136304"/>
    <w:rsid w:val="001364DD"/>
    <w:rsid w:val="001368F4"/>
    <w:rsid w:val="00136CFA"/>
    <w:rsid w:val="00136ED5"/>
    <w:rsid w:val="001376D3"/>
    <w:rsid w:val="00137876"/>
    <w:rsid w:val="00137924"/>
    <w:rsid w:val="00137C46"/>
    <w:rsid w:val="00140483"/>
    <w:rsid w:val="001406CA"/>
    <w:rsid w:val="00140776"/>
    <w:rsid w:val="0014092E"/>
    <w:rsid w:val="00141103"/>
    <w:rsid w:val="0014198F"/>
    <w:rsid w:val="00141B41"/>
    <w:rsid w:val="00141DA2"/>
    <w:rsid w:val="00141FEE"/>
    <w:rsid w:val="00142776"/>
    <w:rsid w:val="00142C83"/>
    <w:rsid w:val="00142DD9"/>
    <w:rsid w:val="00143781"/>
    <w:rsid w:val="00143C49"/>
    <w:rsid w:val="00144335"/>
    <w:rsid w:val="00144D5F"/>
    <w:rsid w:val="00144EDA"/>
    <w:rsid w:val="0014543B"/>
    <w:rsid w:val="0014581B"/>
    <w:rsid w:val="00146D07"/>
    <w:rsid w:val="00147433"/>
    <w:rsid w:val="00147691"/>
    <w:rsid w:val="00147929"/>
    <w:rsid w:val="00150639"/>
    <w:rsid w:val="0015186D"/>
    <w:rsid w:val="00151E21"/>
    <w:rsid w:val="00152553"/>
    <w:rsid w:val="0015355E"/>
    <w:rsid w:val="00154352"/>
    <w:rsid w:val="00154447"/>
    <w:rsid w:val="00154B9E"/>
    <w:rsid w:val="001550C5"/>
    <w:rsid w:val="001554E3"/>
    <w:rsid w:val="00155722"/>
    <w:rsid w:val="00155B23"/>
    <w:rsid w:val="00155BCA"/>
    <w:rsid w:val="00155FD9"/>
    <w:rsid w:val="00156BFF"/>
    <w:rsid w:val="00157A70"/>
    <w:rsid w:val="00157E3B"/>
    <w:rsid w:val="001607DE"/>
    <w:rsid w:val="00160F7C"/>
    <w:rsid w:val="0016146F"/>
    <w:rsid w:val="001614BB"/>
    <w:rsid w:val="00161658"/>
    <w:rsid w:val="00161A66"/>
    <w:rsid w:val="00161C0B"/>
    <w:rsid w:val="00162E12"/>
    <w:rsid w:val="00162F27"/>
    <w:rsid w:val="001646E9"/>
    <w:rsid w:val="001648E9"/>
    <w:rsid w:val="00164DAB"/>
    <w:rsid w:val="00164FBE"/>
    <w:rsid w:val="001654DF"/>
    <w:rsid w:val="00165B24"/>
    <w:rsid w:val="00165F75"/>
    <w:rsid w:val="00166428"/>
    <w:rsid w:val="00166588"/>
    <w:rsid w:val="00166A0C"/>
    <w:rsid w:val="00166BEA"/>
    <w:rsid w:val="00166C4B"/>
    <w:rsid w:val="001671E6"/>
    <w:rsid w:val="001674DE"/>
    <w:rsid w:val="00167649"/>
    <w:rsid w:val="001677D1"/>
    <w:rsid w:val="00167C0E"/>
    <w:rsid w:val="00167D99"/>
    <w:rsid w:val="00170153"/>
    <w:rsid w:val="001702EF"/>
    <w:rsid w:val="0017094B"/>
    <w:rsid w:val="00170F39"/>
    <w:rsid w:val="00171F80"/>
    <w:rsid w:val="00171FEA"/>
    <w:rsid w:val="00172023"/>
    <w:rsid w:val="00172199"/>
    <w:rsid w:val="00172656"/>
    <w:rsid w:val="001726E3"/>
    <w:rsid w:val="00172A0E"/>
    <w:rsid w:val="00172AEE"/>
    <w:rsid w:val="00172DE8"/>
    <w:rsid w:val="001742A6"/>
    <w:rsid w:val="00174548"/>
    <w:rsid w:val="001753B3"/>
    <w:rsid w:val="0017583E"/>
    <w:rsid w:val="00175FC6"/>
    <w:rsid w:val="0017617A"/>
    <w:rsid w:val="0017624D"/>
    <w:rsid w:val="0017654C"/>
    <w:rsid w:val="00176693"/>
    <w:rsid w:val="0017677D"/>
    <w:rsid w:val="00176855"/>
    <w:rsid w:val="00177552"/>
    <w:rsid w:val="001776CB"/>
    <w:rsid w:val="00177AFF"/>
    <w:rsid w:val="001805E3"/>
    <w:rsid w:val="0018086C"/>
    <w:rsid w:val="001810BA"/>
    <w:rsid w:val="0018239F"/>
    <w:rsid w:val="0018254F"/>
    <w:rsid w:val="001827FD"/>
    <w:rsid w:val="00182CDB"/>
    <w:rsid w:val="00182D98"/>
    <w:rsid w:val="00183378"/>
    <w:rsid w:val="0018345B"/>
    <w:rsid w:val="001836BC"/>
    <w:rsid w:val="00184329"/>
    <w:rsid w:val="001847A3"/>
    <w:rsid w:val="00185878"/>
    <w:rsid w:val="00186214"/>
    <w:rsid w:val="0018676F"/>
    <w:rsid w:val="00186B26"/>
    <w:rsid w:val="00190B8B"/>
    <w:rsid w:val="0019133A"/>
    <w:rsid w:val="001917F9"/>
    <w:rsid w:val="0019191F"/>
    <w:rsid w:val="00192A30"/>
    <w:rsid w:val="00192AA7"/>
    <w:rsid w:val="001933B0"/>
    <w:rsid w:val="001934E8"/>
    <w:rsid w:val="00193EFB"/>
    <w:rsid w:val="00194604"/>
    <w:rsid w:val="001947C6"/>
    <w:rsid w:val="00194EA1"/>
    <w:rsid w:val="00194EBB"/>
    <w:rsid w:val="00195526"/>
    <w:rsid w:val="00195BE2"/>
    <w:rsid w:val="00196644"/>
    <w:rsid w:val="00196806"/>
    <w:rsid w:val="00196957"/>
    <w:rsid w:val="001971C7"/>
    <w:rsid w:val="00197A72"/>
    <w:rsid w:val="001A05FF"/>
    <w:rsid w:val="001A0611"/>
    <w:rsid w:val="001A08B7"/>
    <w:rsid w:val="001A0F9E"/>
    <w:rsid w:val="001A10D7"/>
    <w:rsid w:val="001A1119"/>
    <w:rsid w:val="001A17F5"/>
    <w:rsid w:val="001A1811"/>
    <w:rsid w:val="001A1B20"/>
    <w:rsid w:val="001A2496"/>
    <w:rsid w:val="001A274D"/>
    <w:rsid w:val="001A2994"/>
    <w:rsid w:val="001A36FF"/>
    <w:rsid w:val="001A37D9"/>
    <w:rsid w:val="001A3DCF"/>
    <w:rsid w:val="001A40EE"/>
    <w:rsid w:val="001A438B"/>
    <w:rsid w:val="001A4CC9"/>
    <w:rsid w:val="001A590B"/>
    <w:rsid w:val="001A591F"/>
    <w:rsid w:val="001A6066"/>
    <w:rsid w:val="001A6F5A"/>
    <w:rsid w:val="001A75C4"/>
    <w:rsid w:val="001A769D"/>
    <w:rsid w:val="001A7C2E"/>
    <w:rsid w:val="001B012E"/>
    <w:rsid w:val="001B02F2"/>
    <w:rsid w:val="001B0445"/>
    <w:rsid w:val="001B096E"/>
    <w:rsid w:val="001B12C6"/>
    <w:rsid w:val="001B13AE"/>
    <w:rsid w:val="001B1772"/>
    <w:rsid w:val="001B1D2E"/>
    <w:rsid w:val="001B1F5A"/>
    <w:rsid w:val="001B1F8B"/>
    <w:rsid w:val="001B20A8"/>
    <w:rsid w:val="001B252F"/>
    <w:rsid w:val="001B26B2"/>
    <w:rsid w:val="001B2BC0"/>
    <w:rsid w:val="001B35DD"/>
    <w:rsid w:val="001B3E6A"/>
    <w:rsid w:val="001B3F3F"/>
    <w:rsid w:val="001B4001"/>
    <w:rsid w:val="001B4376"/>
    <w:rsid w:val="001B46BC"/>
    <w:rsid w:val="001B5254"/>
    <w:rsid w:val="001B54C8"/>
    <w:rsid w:val="001B5B90"/>
    <w:rsid w:val="001B5BE5"/>
    <w:rsid w:val="001B5DA8"/>
    <w:rsid w:val="001B604A"/>
    <w:rsid w:val="001B6803"/>
    <w:rsid w:val="001B6907"/>
    <w:rsid w:val="001B6963"/>
    <w:rsid w:val="001B6D2B"/>
    <w:rsid w:val="001B7154"/>
    <w:rsid w:val="001B7787"/>
    <w:rsid w:val="001B78E5"/>
    <w:rsid w:val="001B7923"/>
    <w:rsid w:val="001C0935"/>
    <w:rsid w:val="001C0E3A"/>
    <w:rsid w:val="001C121E"/>
    <w:rsid w:val="001C1BC7"/>
    <w:rsid w:val="001C25CB"/>
    <w:rsid w:val="001C30B8"/>
    <w:rsid w:val="001C3378"/>
    <w:rsid w:val="001C4239"/>
    <w:rsid w:val="001C491F"/>
    <w:rsid w:val="001C49E0"/>
    <w:rsid w:val="001C5D54"/>
    <w:rsid w:val="001C63D0"/>
    <w:rsid w:val="001C6763"/>
    <w:rsid w:val="001C699E"/>
    <w:rsid w:val="001C6D98"/>
    <w:rsid w:val="001C7206"/>
    <w:rsid w:val="001C78A3"/>
    <w:rsid w:val="001D066B"/>
    <w:rsid w:val="001D079E"/>
    <w:rsid w:val="001D09FB"/>
    <w:rsid w:val="001D0D89"/>
    <w:rsid w:val="001D0EC4"/>
    <w:rsid w:val="001D1444"/>
    <w:rsid w:val="001D1C55"/>
    <w:rsid w:val="001D3E8F"/>
    <w:rsid w:val="001D4212"/>
    <w:rsid w:val="001D458B"/>
    <w:rsid w:val="001D46A2"/>
    <w:rsid w:val="001D476A"/>
    <w:rsid w:val="001D47AD"/>
    <w:rsid w:val="001D51EA"/>
    <w:rsid w:val="001D545C"/>
    <w:rsid w:val="001D599E"/>
    <w:rsid w:val="001D6A1B"/>
    <w:rsid w:val="001D75F2"/>
    <w:rsid w:val="001D7724"/>
    <w:rsid w:val="001D78B0"/>
    <w:rsid w:val="001E05ED"/>
    <w:rsid w:val="001E0E38"/>
    <w:rsid w:val="001E123A"/>
    <w:rsid w:val="001E1841"/>
    <w:rsid w:val="001E1F6B"/>
    <w:rsid w:val="001E2731"/>
    <w:rsid w:val="001E2792"/>
    <w:rsid w:val="001E28A7"/>
    <w:rsid w:val="001E2EF3"/>
    <w:rsid w:val="001E3C88"/>
    <w:rsid w:val="001E3E56"/>
    <w:rsid w:val="001E414F"/>
    <w:rsid w:val="001E43C3"/>
    <w:rsid w:val="001E4D21"/>
    <w:rsid w:val="001E504A"/>
    <w:rsid w:val="001E514D"/>
    <w:rsid w:val="001E5A6C"/>
    <w:rsid w:val="001E5B24"/>
    <w:rsid w:val="001E5E48"/>
    <w:rsid w:val="001E60F8"/>
    <w:rsid w:val="001E673E"/>
    <w:rsid w:val="001E6882"/>
    <w:rsid w:val="001E6ED5"/>
    <w:rsid w:val="001E70E6"/>
    <w:rsid w:val="001E7166"/>
    <w:rsid w:val="001E7808"/>
    <w:rsid w:val="001E7D34"/>
    <w:rsid w:val="001F018D"/>
    <w:rsid w:val="001F0365"/>
    <w:rsid w:val="001F0D76"/>
    <w:rsid w:val="001F15A6"/>
    <w:rsid w:val="001F1D21"/>
    <w:rsid w:val="001F29D1"/>
    <w:rsid w:val="001F2C77"/>
    <w:rsid w:val="001F2E85"/>
    <w:rsid w:val="001F304D"/>
    <w:rsid w:val="001F321E"/>
    <w:rsid w:val="001F3490"/>
    <w:rsid w:val="001F3DDF"/>
    <w:rsid w:val="001F4016"/>
    <w:rsid w:val="001F434F"/>
    <w:rsid w:val="001F5469"/>
    <w:rsid w:val="001F54B7"/>
    <w:rsid w:val="001F585A"/>
    <w:rsid w:val="001F5A5D"/>
    <w:rsid w:val="001F5E04"/>
    <w:rsid w:val="001F6258"/>
    <w:rsid w:val="001F669E"/>
    <w:rsid w:val="001F6A3D"/>
    <w:rsid w:val="001F6AAF"/>
    <w:rsid w:val="001F72B8"/>
    <w:rsid w:val="001F74B4"/>
    <w:rsid w:val="001F7562"/>
    <w:rsid w:val="001F7971"/>
    <w:rsid w:val="001F799B"/>
    <w:rsid w:val="001F7A53"/>
    <w:rsid w:val="0020052D"/>
    <w:rsid w:val="002008F9"/>
    <w:rsid w:val="00200BB4"/>
    <w:rsid w:val="00200EB0"/>
    <w:rsid w:val="00201F25"/>
    <w:rsid w:val="0020204D"/>
    <w:rsid w:val="002023FC"/>
    <w:rsid w:val="002028A9"/>
    <w:rsid w:val="00202F97"/>
    <w:rsid w:val="0020378B"/>
    <w:rsid w:val="00203B50"/>
    <w:rsid w:val="00203B8B"/>
    <w:rsid w:val="00204211"/>
    <w:rsid w:val="002042D8"/>
    <w:rsid w:val="00204967"/>
    <w:rsid w:val="00204F2A"/>
    <w:rsid w:val="00205F28"/>
    <w:rsid w:val="002065AD"/>
    <w:rsid w:val="002067E7"/>
    <w:rsid w:val="00206C56"/>
    <w:rsid w:val="00207189"/>
    <w:rsid w:val="002079BB"/>
    <w:rsid w:val="002101E5"/>
    <w:rsid w:val="0021077C"/>
    <w:rsid w:val="00210A03"/>
    <w:rsid w:val="00210FB0"/>
    <w:rsid w:val="00211B36"/>
    <w:rsid w:val="00211CA4"/>
    <w:rsid w:val="0021202D"/>
    <w:rsid w:val="002120B5"/>
    <w:rsid w:val="00212181"/>
    <w:rsid w:val="002129F2"/>
    <w:rsid w:val="00212D33"/>
    <w:rsid w:val="00213384"/>
    <w:rsid w:val="00213709"/>
    <w:rsid w:val="002146E2"/>
    <w:rsid w:val="0021497D"/>
    <w:rsid w:val="00214A1C"/>
    <w:rsid w:val="00214BBE"/>
    <w:rsid w:val="002156B1"/>
    <w:rsid w:val="002158CF"/>
    <w:rsid w:val="00215A52"/>
    <w:rsid w:val="00216176"/>
    <w:rsid w:val="002162A6"/>
    <w:rsid w:val="002163E7"/>
    <w:rsid w:val="00216E3A"/>
    <w:rsid w:val="00217995"/>
    <w:rsid w:val="00217AE9"/>
    <w:rsid w:val="00217F6B"/>
    <w:rsid w:val="0022156B"/>
    <w:rsid w:val="00221DC2"/>
    <w:rsid w:val="0022212B"/>
    <w:rsid w:val="00222281"/>
    <w:rsid w:val="002223C6"/>
    <w:rsid w:val="002229D0"/>
    <w:rsid w:val="00222A32"/>
    <w:rsid w:val="00222C2F"/>
    <w:rsid w:val="00223C6B"/>
    <w:rsid w:val="002247A0"/>
    <w:rsid w:val="002249A5"/>
    <w:rsid w:val="002253AA"/>
    <w:rsid w:val="00225612"/>
    <w:rsid w:val="00225648"/>
    <w:rsid w:val="0022638C"/>
    <w:rsid w:val="00226680"/>
    <w:rsid w:val="002266DB"/>
    <w:rsid w:val="00226C9B"/>
    <w:rsid w:val="00226D3C"/>
    <w:rsid w:val="00226E1A"/>
    <w:rsid w:val="00227190"/>
    <w:rsid w:val="0022778D"/>
    <w:rsid w:val="002302DD"/>
    <w:rsid w:val="002308D7"/>
    <w:rsid w:val="00230AEE"/>
    <w:rsid w:val="00231154"/>
    <w:rsid w:val="002313ED"/>
    <w:rsid w:val="0023141D"/>
    <w:rsid w:val="00231659"/>
    <w:rsid w:val="002316D2"/>
    <w:rsid w:val="002318D2"/>
    <w:rsid w:val="00232692"/>
    <w:rsid w:val="002326E7"/>
    <w:rsid w:val="002337F8"/>
    <w:rsid w:val="00233CBD"/>
    <w:rsid w:val="002341C5"/>
    <w:rsid w:val="00234324"/>
    <w:rsid w:val="00234A50"/>
    <w:rsid w:val="00234B3C"/>
    <w:rsid w:val="00235015"/>
    <w:rsid w:val="002361FD"/>
    <w:rsid w:val="0023698C"/>
    <w:rsid w:val="00236E16"/>
    <w:rsid w:val="00237185"/>
    <w:rsid w:val="00240067"/>
    <w:rsid w:val="00241346"/>
    <w:rsid w:val="00241900"/>
    <w:rsid w:val="00241A52"/>
    <w:rsid w:val="00241E10"/>
    <w:rsid w:val="00242072"/>
    <w:rsid w:val="002421C7"/>
    <w:rsid w:val="0024241B"/>
    <w:rsid w:val="002425BB"/>
    <w:rsid w:val="00242B8C"/>
    <w:rsid w:val="002433E5"/>
    <w:rsid w:val="0024413B"/>
    <w:rsid w:val="0024435C"/>
    <w:rsid w:val="00244779"/>
    <w:rsid w:val="002457A2"/>
    <w:rsid w:val="00246493"/>
    <w:rsid w:val="00246B6C"/>
    <w:rsid w:val="00246E77"/>
    <w:rsid w:val="00247161"/>
    <w:rsid w:val="00247AD0"/>
    <w:rsid w:val="00250381"/>
    <w:rsid w:val="0025082D"/>
    <w:rsid w:val="002508DC"/>
    <w:rsid w:val="00250BD6"/>
    <w:rsid w:val="00250EF0"/>
    <w:rsid w:val="00251375"/>
    <w:rsid w:val="00251776"/>
    <w:rsid w:val="002521AB"/>
    <w:rsid w:val="002526A6"/>
    <w:rsid w:val="00252BB4"/>
    <w:rsid w:val="00252F97"/>
    <w:rsid w:val="00253FDC"/>
    <w:rsid w:val="00254063"/>
    <w:rsid w:val="002542EB"/>
    <w:rsid w:val="00254B8E"/>
    <w:rsid w:val="00254C45"/>
    <w:rsid w:val="002550CB"/>
    <w:rsid w:val="0025512A"/>
    <w:rsid w:val="002555A5"/>
    <w:rsid w:val="00255BBC"/>
    <w:rsid w:val="00255ED4"/>
    <w:rsid w:val="002560F3"/>
    <w:rsid w:val="0025657F"/>
    <w:rsid w:val="00256754"/>
    <w:rsid w:val="00256889"/>
    <w:rsid w:val="00257207"/>
    <w:rsid w:val="002574FA"/>
    <w:rsid w:val="002577C5"/>
    <w:rsid w:val="00260064"/>
    <w:rsid w:val="00260AFA"/>
    <w:rsid w:val="00260FD9"/>
    <w:rsid w:val="0026109F"/>
    <w:rsid w:val="00261574"/>
    <w:rsid w:val="00261755"/>
    <w:rsid w:val="00261FD5"/>
    <w:rsid w:val="00262024"/>
    <w:rsid w:val="002623B6"/>
    <w:rsid w:val="00262D17"/>
    <w:rsid w:val="002632EC"/>
    <w:rsid w:val="00263A58"/>
    <w:rsid w:val="00263B88"/>
    <w:rsid w:val="002649C9"/>
    <w:rsid w:val="00264EA5"/>
    <w:rsid w:val="002661B6"/>
    <w:rsid w:val="00266471"/>
    <w:rsid w:val="00266EF7"/>
    <w:rsid w:val="0026753D"/>
    <w:rsid w:val="00267E06"/>
    <w:rsid w:val="00267E89"/>
    <w:rsid w:val="00270148"/>
    <w:rsid w:val="002701BB"/>
    <w:rsid w:val="002712FA"/>
    <w:rsid w:val="00271592"/>
    <w:rsid w:val="00271803"/>
    <w:rsid w:val="00271C62"/>
    <w:rsid w:val="00272348"/>
    <w:rsid w:val="0027245F"/>
    <w:rsid w:val="002724F9"/>
    <w:rsid w:val="00273572"/>
    <w:rsid w:val="002736D5"/>
    <w:rsid w:val="00273921"/>
    <w:rsid w:val="00273DBB"/>
    <w:rsid w:val="002743CE"/>
    <w:rsid w:val="002746A3"/>
    <w:rsid w:val="00274F2E"/>
    <w:rsid w:val="00274FB6"/>
    <w:rsid w:val="002752C9"/>
    <w:rsid w:val="002757FA"/>
    <w:rsid w:val="00275940"/>
    <w:rsid w:val="00275A5A"/>
    <w:rsid w:val="0027655A"/>
    <w:rsid w:val="00276C5C"/>
    <w:rsid w:val="00276ED4"/>
    <w:rsid w:val="0027731C"/>
    <w:rsid w:val="0027749D"/>
    <w:rsid w:val="00277E24"/>
    <w:rsid w:val="00277F76"/>
    <w:rsid w:val="00280266"/>
    <w:rsid w:val="00280413"/>
    <w:rsid w:val="00281188"/>
    <w:rsid w:val="00281A06"/>
    <w:rsid w:val="00281FDA"/>
    <w:rsid w:val="00283B95"/>
    <w:rsid w:val="00283E2F"/>
    <w:rsid w:val="00283E4F"/>
    <w:rsid w:val="0028435C"/>
    <w:rsid w:val="002849B5"/>
    <w:rsid w:val="00284A0F"/>
    <w:rsid w:val="00284AAF"/>
    <w:rsid w:val="00284D0D"/>
    <w:rsid w:val="00285570"/>
    <w:rsid w:val="00285704"/>
    <w:rsid w:val="00286527"/>
    <w:rsid w:val="00286627"/>
    <w:rsid w:val="002868EF"/>
    <w:rsid w:val="00286960"/>
    <w:rsid w:val="00286EA9"/>
    <w:rsid w:val="0028702F"/>
    <w:rsid w:val="00287425"/>
    <w:rsid w:val="0028769B"/>
    <w:rsid w:val="00287AE5"/>
    <w:rsid w:val="00287C9A"/>
    <w:rsid w:val="00290CB6"/>
    <w:rsid w:val="00290E3D"/>
    <w:rsid w:val="00291D24"/>
    <w:rsid w:val="00292230"/>
    <w:rsid w:val="00292B66"/>
    <w:rsid w:val="00292D1E"/>
    <w:rsid w:val="002934D7"/>
    <w:rsid w:val="00293920"/>
    <w:rsid w:val="002939A7"/>
    <w:rsid w:val="00293B0A"/>
    <w:rsid w:val="00293E70"/>
    <w:rsid w:val="00294476"/>
    <w:rsid w:val="0029463F"/>
    <w:rsid w:val="002948DD"/>
    <w:rsid w:val="00294AE1"/>
    <w:rsid w:val="00295209"/>
    <w:rsid w:val="0029539B"/>
    <w:rsid w:val="00295A55"/>
    <w:rsid w:val="00295B48"/>
    <w:rsid w:val="00295CEC"/>
    <w:rsid w:val="00295D14"/>
    <w:rsid w:val="002962E8"/>
    <w:rsid w:val="00296385"/>
    <w:rsid w:val="00296650"/>
    <w:rsid w:val="00296B4E"/>
    <w:rsid w:val="0029799D"/>
    <w:rsid w:val="00297A9D"/>
    <w:rsid w:val="00297BCC"/>
    <w:rsid w:val="00297E16"/>
    <w:rsid w:val="00297EE1"/>
    <w:rsid w:val="002A044F"/>
    <w:rsid w:val="002A0450"/>
    <w:rsid w:val="002A0A5B"/>
    <w:rsid w:val="002A1E3B"/>
    <w:rsid w:val="002A2173"/>
    <w:rsid w:val="002A2269"/>
    <w:rsid w:val="002A2E06"/>
    <w:rsid w:val="002A3451"/>
    <w:rsid w:val="002A4050"/>
    <w:rsid w:val="002A4326"/>
    <w:rsid w:val="002A4419"/>
    <w:rsid w:val="002A58F9"/>
    <w:rsid w:val="002A5DAB"/>
    <w:rsid w:val="002A603F"/>
    <w:rsid w:val="002A6113"/>
    <w:rsid w:val="002A699C"/>
    <w:rsid w:val="002A6EC1"/>
    <w:rsid w:val="002A6FED"/>
    <w:rsid w:val="002A721B"/>
    <w:rsid w:val="002A73F3"/>
    <w:rsid w:val="002A75CD"/>
    <w:rsid w:val="002B0104"/>
    <w:rsid w:val="002B131B"/>
    <w:rsid w:val="002B1AC6"/>
    <w:rsid w:val="002B1B3C"/>
    <w:rsid w:val="002B20CC"/>
    <w:rsid w:val="002B237C"/>
    <w:rsid w:val="002B2534"/>
    <w:rsid w:val="002B2733"/>
    <w:rsid w:val="002B2755"/>
    <w:rsid w:val="002B39DC"/>
    <w:rsid w:val="002B3A0F"/>
    <w:rsid w:val="002B3EC0"/>
    <w:rsid w:val="002B5A9C"/>
    <w:rsid w:val="002B5D8E"/>
    <w:rsid w:val="002B5EA6"/>
    <w:rsid w:val="002B5EB1"/>
    <w:rsid w:val="002B6068"/>
    <w:rsid w:val="002B6090"/>
    <w:rsid w:val="002B6E6E"/>
    <w:rsid w:val="002B729F"/>
    <w:rsid w:val="002B73AC"/>
    <w:rsid w:val="002B743B"/>
    <w:rsid w:val="002B7738"/>
    <w:rsid w:val="002B7A82"/>
    <w:rsid w:val="002C0806"/>
    <w:rsid w:val="002C0EAF"/>
    <w:rsid w:val="002C157B"/>
    <w:rsid w:val="002C1A35"/>
    <w:rsid w:val="002C29D8"/>
    <w:rsid w:val="002C2CDB"/>
    <w:rsid w:val="002C3335"/>
    <w:rsid w:val="002C3B60"/>
    <w:rsid w:val="002C3F23"/>
    <w:rsid w:val="002C4662"/>
    <w:rsid w:val="002C4943"/>
    <w:rsid w:val="002C534A"/>
    <w:rsid w:val="002C59F2"/>
    <w:rsid w:val="002C5A71"/>
    <w:rsid w:val="002C5D05"/>
    <w:rsid w:val="002C6260"/>
    <w:rsid w:val="002C668C"/>
    <w:rsid w:val="002C66E3"/>
    <w:rsid w:val="002C692D"/>
    <w:rsid w:val="002C6D1D"/>
    <w:rsid w:val="002C6DFD"/>
    <w:rsid w:val="002C74AF"/>
    <w:rsid w:val="002C7B11"/>
    <w:rsid w:val="002C7FB7"/>
    <w:rsid w:val="002D022A"/>
    <w:rsid w:val="002D02F9"/>
    <w:rsid w:val="002D1F96"/>
    <w:rsid w:val="002D2096"/>
    <w:rsid w:val="002D38E4"/>
    <w:rsid w:val="002D3C9A"/>
    <w:rsid w:val="002D3FC7"/>
    <w:rsid w:val="002D477C"/>
    <w:rsid w:val="002D480B"/>
    <w:rsid w:val="002D4B54"/>
    <w:rsid w:val="002D4BEC"/>
    <w:rsid w:val="002D4D2F"/>
    <w:rsid w:val="002D4E59"/>
    <w:rsid w:val="002D5720"/>
    <w:rsid w:val="002D596C"/>
    <w:rsid w:val="002D5A2E"/>
    <w:rsid w:val="002D5AC8"/>
    <w:rsid w:val="002D5F72"/>
    <w:rsid w:val="002E1166"/>
    <w:rsid w:val="002E166A"/>
    <w:rsid w:val="002E19E4"/>
    <w:rsid w:val="002E36A6"/>
    <w:rsid w:val="002E3E9B"/>
    <w:rsid w:val="002E416B"/>
    <w:rsid w:val="002E41A9"/>
    <w:rsid w:val="002E4A07"/>
    <w:rsid w:val="002E5381"/>
    <w:rsid w:val="002E5616"/>
    <w:rsid w:val="002E574A"/>
    <w:rsid w:val="002E57A7"/>
    <w:rsid w:val="002E5B9C"/>
    <w:rsid w:val="002E63FA"/>
    <w:rsid w:val="002E6D1B"/>
    <w:rsid w:val="002E6EE0"/>
    <w:rsid w:val="002E751F"/>
    <w:rsid w:val="002E7587"/>
    <w:rsid w:val="002E7884"/>
    <w:rsid w:val="002F009C"/>
    <w:rsid w:val="002F010E"/>
    <w:rsid w:val="002F02EC"/>
    <w:rsid w:val="002F13B0"/>
    <w:rsid w:val="002F2484"/>
    <w:rsid w:val="002F2643"/>
    <w:rsid w:val="002F35C5"/>
    <w:rsid w:val="002F472A"/>
    <w:rsid w:val="002F5132"/>
    <w:rsid w:val="002F54AD"/>
    <w:rsid w:val="002F5786"/>
    <w:rsid w:val="002F5EBB"/>
    <w:rsid w:val="002F69D5"/>
    <w:rsid w:val="002F6F21"/>
    <w:rsid w:val="002F7051"/>
    <w:rsid w:val="002F7169"/>
    <w:rsid w:val="002F765E"/>
    <w:rsid w:val="002F7DD8"/>
    <w:rsid w:val="00300923"/>
    <w:rsid w:val="00300E0E"/>
    <w:rsid w:val="00301120"/>
    <w:rsid w:val="0030124D"/>
    <w:rsid w:val="00301478"/>
    <w:rsid w:val="003028C3"/>
    <w:rsid w:val="00302CCA"/>
    <w:rsid w:val="003040B6"/>
    <w:rsid w:val="0030418E"/>
    <w:rsid w:val="0030424D"/>
    <w:rsid w:val="00304721"/>
    <w:rsid w:val="00304850"/>
    <w:rsid w:val="00304C38"/>
    <w:rsid w:val="00304EEE"/>
    <w:rsid w:val="00305015"/>
    <w:rsid w:val="00305049"/>
    <w:rsid w:val="003052E9"/>
    <w:rsid w:val="00305BD8"/>
    <w:rsid w:val="00305F25"/>
    <w:rsid w:val="0030603C"/>
    <w:rsid w:val="00306064"/>
    <w:rsid w:val="003060B9"/>
    <w:rsid w:val="003065BA"/>
    <w:rsid w:val="00306C21"/>
    <w:rsid w:val="00306EEB"/>
    <w:rsid w:val="00307253"/>
    <w:rsid w:val="003075E2"/>
    <w:rsid w:val="003100D4"/>
    <w:rsid w:val="00310107"/>
    <w:rsid w:val="00310161"/>
    <w:rsid w:val="00310AFB"/>
    <w:rsid w:val="00310B5F"/>
    <w:rsid w:val="00310F90"/>
    <w:rsid w:val="00311741"/>
    <w:rsid w:val="00311E31"/>
    <w:rsid w:val="00311F71"/>
    <w:rsid w:val="003125BA"/>
    <w:rsid w:val="003126AA"/>
    <w:rsid w:val="00312A2B"/>
    <w:rsid w:val="00312D1D"/>
    <w:rsid w:val="00312F34"/>
    <w:rsid w:val="003131C3"/>
    <w:rsid w:val="00314402"/>
    <w:rsid w:val="00314855"/>
    <w:rsid w:val="0031488E"/>
    <w:rsid w:val="00314CE2"/>
    <w:rsid w:val="0031586B"/>
    <w:rsid w:val="00315ECB"/>
    <w:rsid w:val="00316574"/>
    <w:rsid w:val="0031688D"/>
    <w:rsid w:val="003168CC"/>
    <w:rsid w:val="00316A53"/>
    <w:rsid w:val="00320481"/>
    <w:rsid w:val="0032054F"/>
    <w:rsid w:val="00320932"/>
    <w:rsid w:val="00320A20"/>
    <w:rsid w:val="00320F3C"/>
    <w:rsid w:val="00321735"/>
    <w:rsid w:val="00321810"/>
    <w:rsid w:val="0032251A"/>
    <w:rsid w:val="00323504"/>
    <w:rsid w:val="00323597"/>
    <w:rsid w:val="00323756"/>
    <w:rsid w:val="00323EDA"/>
    <w:rsid w:val="003250D1"/>
    <w:rsid w:val="0032512D"/>
    <w:rsid w:val="00325632"/>
    <w:rsid w:val="003265C9"/>
    <w:rsid w:val="003269D2"/>
    <w:rsid w:val="00326A42"/>
    <w:rsid w:val="00326F1D"/>
    <w:rsid w:val="00326F6F"/>
    <w:rsid w:val="00330131"/>
    <w:rsid w:val="00330655"/>
    <w:rsid w:val="00330D96"/>
    <w:rsid w:val="00330F3C"/>
    <w:rsid w:val="0033108C"/>
    <w:rsid w:val="003310DE"/>
    <w:rsid w:val="0033111D"/>
    <w:rsid w:val="00332097"/>
    <w:rsid w:val="00332B38"/>
    <w:rsid w:val="00332B53"/>
    <w:rsid w:val="00333028"/>
    <w:rsid w:val="00333149"/>
    <w:rsid w:val="00333195"/>
    <w:rsid w:val="00333AD6"/>
    <w:rsid w:val="00333B5C"/>
    <w:rsid w:val="00333E08"/>
    <w:rsid w:val="003341AF"/>
    <w:rsid w:val="00334311"/>
    <w:rsid w:val="003346D1"/>
    <w:rsid w:val="003349AD"/>
    <w:rsid w:val="00334A04"/>
    <w:rsid w:val="003353DB"/>
    <w:rsid w:val="003354A9"/>
    <w:rsid w:val="00335509"/>
    <w:rsid w:val="003355A0"/>
    <w:rsid w:val="0033569E"/>
    <w:rsid w:val="00335899"/>
    <w:rsid w:val="00335A85"/>
    <w:rsid w:val="00335C49"/>
    <w:rsid w:val="0033639B"/>
    <w:rsid w:val="00336538"/>
    <w:rsid w:val="00336A33"/>
    <w:rsid w:val="00336CBA"/>
    <w:rsid w:val="00337C20"/>
    <w:rsid w:val="00337C95"/>
    <w:rsid w:val="00337F1C"/>
    <w:rsid w:val="00337F54"/>
    <w:rsid w:val="00340052"/>
    <w:rsid w:val="0034086C"/>
    <w:rsid w:val="00340C36"/>
    <w:rsid w:val="003410F9"/>
    <w:rsid w:val="00341458"/>
    <w:rsid w:val="00341B6A"/>
    <w:rsid w:val="00341BB4"/>
    <w:rsid w:val="00342123"/>
    <w:rsid w:val="00342A7A"/>
    <w:rsid w:val="00342B5D"/>
    <w:rsid w:val="00342CAD"/>
    <w:rsid w:val="00342D36"/>
    <w:rsid w:val="003434B4"/>
    <w:rsid w:val="0034380A"/>
    <w:rsid w:val="003444C0"/>
    <w:rsid w:val="00344ADE"/>
    <w:rsid w:val="00344C1A"/>
    <w:rsid w:val="00346708"/>
    <w:rsid w:val="00347184"/>
    <w:rsid w:val="003476B7"/>
    <w:rsid w:val="00347907"/>
    <w:rsid w:val="00347E19"/>
    <w:rsid w:val="00350379"/>
    <w:rsid w:val="003503D7"/>
    <w:rsid w:val="003505B8"/>
    <w:rsid w:val="00350A01"/>
    <w:rsid w:val="00350B50"/>
    <w:rsid w:val="00350CFB"/>
    <w:rsid w:val="00351339"/>
    <w:rsid w:val="0035193C"/>
    <w:rsid w:val="00352687"/>
    <w:rsid w:val="00352AC7"/>
    <w:rsid w:val="00352C64"/>
    <w:rsid w:val="003534E4"/>
    <w:rsid w:val="003539AB"/>
    <w:rsid w:val="00353B7F"/>
    <w:rsid w:val="00353D81"/>
    <w:rsid w:val="00354637"/>
    <w:rsid w:val="00354C41"/>
    <w:rsid w:val="00354D3B"/>
    <w:rsid w:val="00355B8C"/>
    <w:rsid w:val="00355EB0"/>
    <w:rsid w:val="00355F5D"/>
    <w:rsid w:val="00356C18"/>
    <w:rsid w:val="0035769A"/>
    <w:rsid w:val="003576F5"/>
    <w:rsid w:val="00357999"/>
    <w:rsid w:val="00357CA0"/>
    <w:rsid w:val="00357E08"/>
    <w:rsid w:val="003607A7"/>
    <w:rsid w:val="00360B2D"/>
    <w:rsid w:val="00360FBF"/>
    <w:rsid w:val="00361251"/>
    <w:rsid w:val="003614E0"/>
    <w:rsid w:val="00361859"/>
    <w:rsid w:val="00361A62"/>
    <w:rsid w:val="003622B0"/>
    <w:rsid w:val="0036249A"/>
    <w:rsid w:val="003627E9"/>
    <w:rsid w:val="003632ED"/>
    <w:rsid w:val="003633DE"/>
    <w:rsid w:val="0036423D"/>
    <w:rsid w:val="003648A1"/>
    <w:rsid w:val="00365B69"/>
    <w:rsid w:val="003660E5"/>
    <w:rsid w:val="00366230"/>
    <w:rsid w:val="003664B9"/>
    <w:rsid w:val="003665E3"/>
    <w:rsid w:val="00367412"/>
    <w:rsid w:val="00367534"/>
    <w:rsid w:val="00367ACA"/>
    <w:rsid w:val="00367DB2"/>
    <w:rsid w:val="0037076A"/>
    <w:rsid w:val="00370912"/>
    <w:rsid w:val="00371276"/>
    <w:rsid w:val="00371720"/>
    <w:rsid w:val="00371837"/>
    <w:rsid w:val="003719B1"/>
    <w:rsid w:val="00371B87"/>
    <w:rsid w:val="0037274D"/>
    <w:rsid w:val="00372C9C"/>
    <w:rsid w:val="00372F0D"/>
    <w:rsid w:val="00372F94"/>
    <w:rsid w:val="003736E9"/>
    <w:rsid w:val="00373B4F"/>
    <w:rsid w:val="00373E03"/>
    <w:rsid w:val="00374123"/>
    <w:rsid w:val="0037424B"/>
    <w:rsid w:val="0037427B"/>
    <w:rsid w:val="00374DC4"/>
    <w:rsid w:val="00374E05"/>
    <w:rsid w:val="003754CE"/>
    <w:rsid w:val="00375BFE"/>
    <w:rsid w:val="00375D46"/>
    <w:rsid w:val="00375F28"/>
    <w:rsid w:val="00375F36"/>
    <w:rsid w:val="00375FDF"/>
    <w:rsid w:val="003760C5"/>
    <w:rsid w:val="0037613F"/>
    <w:rsid w:val="0037648B"/>
    <w:rsid w:val="00376650"/>
    <w:rsid w:val="00376D94"/>
    <w:rsid w:val="00376DE0"/>
    <w:rsid w:val="00377CF0"/>
    <w:rsid w:val="00380720"/>
    <w:rsid w:val="00381482"/>
    <w:rsid w:val="00381CE8"/>
    <w:rsid w:val="00381E50"/>
    <w:rsid w:val="00382033"/>
    <w:rsid w:val="003832C9"/>
    <w:rsid w:val="003832E6"/>
    <w:rsid w:val="00383783"/>
    <w:rsid w:val="00383BAF"/>
    <w:rsid w:val="00383EFB"/>
    <w:rsid w:val="003842E5"/>
    <w:rsid w:val="0038458A"/>
    <w:rsid w:val="00384AE4"/>
    <w:rsid w:val="00384FD2"/>
    <w:rsid w:val="003850FA"/>
    <w:rsid w:val="00385189"/>
    <w:rsid w:val="003853E7"/>
    <w:rsid w:val="00385A3E"/>
    <w:rsid w:val="00385B60"/>
    <w:rsid w:val="003865CE"/>
    <w:rsid w:val="00386854"/>
    <w:rsid w:val="00387293"/>
    <w:rsid w:val="003877BD"/>
    <w:rsid w:val="00390037"/>
    <w:rsid w:val="00390364"/>
    <w:rsid w:val="003903EB"/>
    <w:rsid w:val="00390704"/>
    <w:rsid w:val="003913D4"/>
    <w:rsid w:val="003918A1"/>
    <w:rsid w:val="003918E3"/>
    <w:rsid w:val="00392064"/>
    <w:rsid w:val="003924A7"/>
    <w:rsid w:val="00393ADE"/>
    <w:rsid w:val="00393DC6"/>
    <w:rsid w:val="00393EC7"/>
    <w:rsid w:val="00393EE3"/>
    <w:rsid w:val="00394358"/>
    <w:rsid w:val="0039440D"/>
    <w:rsid w:val="00394851"/>
    <w:rsid w:val="00395B40"/>
    <w:rsid w:val="00396330"/>
    <w:rsid w:val="00396486"/>
    <w:rsid w:val="0039653E"/>
    <w:rsid w:val="00396B78"/>
    <w:rsid w:val="00397042"/>
    <w:rsid w:val="00397196"/>
    <w:rsid w:val="00397BD9"/>
    <w:rsid w:val="003A00BF"/>
    <w:rsid w:val="003A0245"/>
    <w:rsid w:val="003A26DE"/>
    <w:rsid w:val="003A2830"/>
    <w:rsid w:val="003A2D1C"/>
    <w:rsid w:val="003A2DDC"/>
    <w:rsid w:val="003A33F4"/>
    <w:rsid w:val="003A3D0E"/>
    <w:rsid w:val="003A3F1E"/>
    <w:rsid w:val="003A42E2"/>
    <w:rsid w:val="003A4618"/>
    <w:rsid w:val="003A4E5A"/>
    <w:rsid w:val="003A4F4B"/>
    <w:rsid w:val="003A561F"/>
    <w:rsid w:val="003A57E6"/>
    <w:rsid w:val="003A673D"/>
    <w:rsid w:val="003A676A"/>
    <w:rsid w:val="003A6AE9"/>
    <w:rsid w:val="003A6BFE"/>
    <w:rsid w:val="003A75AB"/>
    <w:rsid w:val="003A7EC7"/>
    <w:rsid w:val="003B078A"/>
    <w:rsid w:val="003B0BF2"/>
    <w:rsid w:val="003B17D8"/>
    <w:rsid w:val="003B265F"/>
    <w:rsid w:val="003B2A9B"/>
    <w:rsid w:val="003B2EC7"/>
    <w:rsid w:val="003B2FF1"/>
    <w:rsid w:val="003B3194"/>
    <w:rsid w:val="003B3896"/>
    <w:rsid w:val="003B4369"/>
    <w:rsid w:val="003B4D6C"/>
    <w:rsid w:val="003B4F79"/>
    <w:rsid w:val="003B5259"/>
    <w:rsid w:val="003B52D8"/>
    <w:rsid w:val="003B56B9"/>
    <w:rsid w:val="003B57EB"/>
    <w:rsid w:val="003B5B4E"/>
    <w:rsid w:val="003B5C2A"/>
    <w:rsid w:val="003B5E2E"/>
    <w:rsid w:val="003B5F46"/>
    <w:rsid w:val="003B63C4"/>
    <w:rsid w:val="003B6759"/>
    <w:rsid w:val="003B7183"/>
    <w:rsid w:val="003C026D"/>
    <w:rsid w:val="003C03FD"/>
    <w:rsid w:val="003C06C9"/>
    <w:rsid w:val="003C07C7"/>
    <w:rsid w:val="003C085E"/>
    <w:rsid w:val="003C1001"/>
    <w:rsid w:val="003C1114"/>
    <w:rsid w:val="003C13E4"/>
    <w:rsid w:val="003C148E"/>
    <w:rsid w:val="003C2F5B"/>
    <w:rsid w:val="003C342C"/>
    <w:rsid w:val="003C39EB"/>
    <w:rsid w:val="003C4177"/>
    <w:rsid w:val="003C417C"/>
    <w:rsid w:val="003C4BA0"/>
    <w:rsid w:val="003C4C01"/>
    <w:rsid w:val="003C5C81"/>
    <w:rsid w:val="003C6651"/>
    <w:rsid w:val="003C6D3D"/>
    <w:rsid w:val="003C78CA"/>
    <w:rsid w:val="003C79DC"/>
    <w:rsid w:val="003C7E42"/>
    <w:rsid w:val="003C7F02"/>
    <w:rsid w:val="003D0460"/>
    <w:rsid w:val="003D0B79"/>
    <w:rsid w:val="003D190C"/>
    <w:rsid w:val="003D1FCD"/>
    <w:rsid w:val="003D238F"/>
    <w:rsid w:val="003D24AD"/>
    <w:rsid w:val="003D2CD5"/>
    <w:rsid w:val="003D2EEC"/>
    <w:rsid w:val="003D32C0"/>
    <w:rsid w:val="003D3F61"/>
    <w:rsid w:val="003D42E8"/>
    <w:rsid w:val="003D4341"/>
    <w:rsid w:val="003D4550"/>
    <w:rsid w:val="003D6316"/>
    <w:rsid w:val="003D6409"/>
    <w:rsid w:val="003D6954"/>
    <w:rsid w:val="003D7C6E"/>
    <w:rsid w:val="003E0226"/>
    <w:rsid w:val="003E054C"/>
    <w:rsid w:val="003E10D4"/>
    <w:rsid w:val="003E127E"/>
    <w:rsid w:val="003E1830"/>
    <w:rsid w:val="003E2770"/>
    <w:rsid w:val="003E285E"/>
    <w:rsid w:val="003E298D"/>
    <w:rsid w:val="003E3524"/>
    <w:rsid w:val="003E3944"/>
    <w:rsid w:val="003E4459"/>
    <w:rsid w:val="003E4B62"/>
    <w:rsid w:val="003E5B65"/>
    <w:rsid w:val="003E627F"/>
    <w:rsid w:val="003E6283"/>
    <w:rsid w:val="003E646E"/>
    <w:rsid w:val="003E6541"/>
    <w:rsid w:val="003E6E4E"/>
    <w:rsid w:val="003E6FE3"/>
    <w:rsid w:val="003E7110"/>
    <w:rsid w:val="003E72F7"/>
    <w:rsid w:val="003E74DA"/>
    <w:rsid w:val="003E7ACF"/>
    <w:rsid w:val="003E7C12"/>
    <w:rsid w:val="003E7C59"/>
    <w:rsid w:val="003F0D7F"/>
    <w:rsid w:val="003F102C"/>
    <w:rsid w:val="003F1457"/>
    <w:rsid w:val="003F198A"/>
    <w:rsid w:val="003F1B14"/>
    <w:rsid w:val="003F1F6B"/>
    <w:rsid w:val="003F200C"/>
    <w:rsid w:val="003F2062"/>
    <w:rsid w:val="003F27DF"/>
    <w:rsid w:val="003F27EB"/>
    <w:rsid w:val="003F29C1"/>
    <w:rsid w:val="003F2DC3"/>
    <w:rsid w:val="003F32DD"/>
    <w:rsid w:val="003F3EB2"/>
    <w:rsid w:val="003F4A60"/>
    <w:rsid w:val="003F4A94"/>
    <w:rsid w:val="003F5068"/>
    <w:rsid w:val="003F53BA"/>
    <w:rsid w:val="003F54E1"/>
    <w:rsid w:val="003F562B"/>
    <w:rsid w:val="003F6274"/>
    <w:rsid w:val="003F65BB"/>
    <w:rsid w:val="003F6C71"/>
    <w:rsid w:val="003F6CEB"/>
    <w:rsid w:val="003F6EE5"/>
    <w:rsid w:val="003F7BBA"/>
    <w:rsid w:val="004001D3"/>
    <w:rsid w:val="004008E0"/>
    <w:rsid w:val="00400EA2"/>
    <w:rsid w:val="00400F03"/>
    <w:rsid w:val="00401C2E"/>
    <w:rsid w:val="00402102"/>
    <w:rsid w:val="0040249E"/>
    <w:rsid w:val="00404304"/>
    <w:rsid w:val="00404A90"/>
    <w:rsid w:val="00405B18"/>
    <w:rsid w:val="00406661"/>
    <w:rsid w:val="004066C8"/>
    <w:rsid w:val="00406838"/>
    <w:rsid w:val="00406905"/>
    <w:rsid w:val="00406D33"/>
    <w:rsid w:val="00406F12"/>
    <w:rsid w:val="00406F24"/>
    <w:rsid w:val="004071DB"/>
    <w:rsid w:val="004071FF"/>
    <w:rsid w:val="0040730D"/>
    <w:rsid w:val="00407916"/>
    <w:rsid w:val="00407C73"/>
    <w:rsid w:val="00407D5E"/>
    <w:rsid w:val="00410016"/>
    <w:rsid w:val="0041112C"/>
    <w:rsid w:val="00411CD0"/>
    <w:rsid w:val="00411E14"/>
    <w:rsid w:val="00412F79"/>
    <w:rsid w:val="0041331A"/>
    <w:rsid w:val="004138C1"/>
    <w:rsid w:val="004142FC"/>
    <w:rsid w:val="00414927"/>
    <w:rsid w:val="00414BE6"/>
    <w:rsid w:val="00415022"/>
    <w:rsid w:val="004175D4"/>
    <w:rsid w:val="00417B4C"/>
    <w:rsid w:val="0042014B"/>
    <w:rsid w:val="004201F3"/>
    <w:rsid w:val="004214D6"/>
    <w:rsid w:val="00421D4E"/>
    <w:rsid w:val="00421E8E"/>
    <w:rsid w:val="00421EBD"/>
    <w:rsid w:val="00422A62"/>
    <w:rsid w:val="00422B3E"/>
    <w:rsid w:val="0042397C"/>
    <w:rsid w:val="0042398F"/>
    <w:rsid w:val="00423ED5"/>
    <w:rsid w:val="00424728"/>
    <w:rsid w:val="00424928"/>
    <w:rsid w:val="0042560C"/>
    <w:rsid w:val="004258DD"/>
    <w:rsid w:val="00426337"/>
    <w:rsid w:val="004264F5"/>
    <w:rsid w:val="004267A1"/>
    <w:rsid w:val="004267BF"/>
    <w:rsid w:val="00426A9D"/>
    <w:rsid w:val="00426E8A"/>
    <w:rsid w:val="00426FA5"/>
    <w:rsid w:val="0042724E"/>
    <w:rsid w:val="004273CF"/>
    <w:rsid w:val="0042746B"/>
    <w:rsid w:val="004275D8"/>
    <w:rsid w:val="0042784B"/>
    <w:rsid w:val="00427927"/>
    <w:rsid w:val="00430116"/>
    <w:rsid w:val="004303A1"/>
    <w:rsid w:val="0043089F"/>
    <w:rsid w:val="00430C06"/>
    <w:rsid w:val="00430D2B"/>
    <w:rsid w:val="00431069"/>
    <w:rsid w:val="004324C8"/>
    <w:rsid w:val="00432B09"/>
    <w:rsid w:val="00432B9D"/>
    <w:rsid w:val="00432BA5"/>
    <w:rsid w:val="0043327A"/>
    <w:rsid w:val="00433698"/>
    <w:rsid w:val="00433D3B"/>
    <w:rsid w:val="0043529E"/>
    <w:rsid w:val="00435603"/>
    <w:rsid w:val="004358CD"/>
    <w:rsid w:val="00435969"/>
    <w:rsid w:val="00435DE4"/>
    <w:rsid w:val="0043607F"/>
    <w:rsid w:val="00436187"/>
    <w:rsid w:val="00436C6C"/>
    <w:rsid w:val="00436D6B"/>
    <w:rsid w:val="0043709E"/>
    <w:rsid w:val="004374EE"/>
    <w:rsid w:val="00437AAB"/>
    <w:rsid w:val="00437F3F"/>
    <w:rsid w:val="004401E9"/>
    <w:rsid w:val="004409C9"/>
    <w:rsid w:val="0044112F"/>
    <w:rsid w:val="0044122B"/>
    <w:rsid w:val="00441462"/>
    <w:rsid w:val="0044147B"/>
    <w:rsid w:val="00441A16"/>
    <w:rsid w:val="0044272F"/>
    <w:rsid w:val="00442780"/>
    <w:rsid w:val="00442B92"/>
    <w:rsid w:val="004433F4"/>
    <w:rsid w:val="00443F8C"/>
    <w:rsid w:val="00444032"/>
    <w:rsid w:val="0044421C"/>
    <w:rsid w:val="004442D8"/>
    <w:rsid w:val="0044470D"/>
    <w:rsid w:val="0044532E"/>
    <w:rsid w:val="00445AA3"/>
    <w:rsid w:val="00445DD7"/>
    <w:rsid w:val="00445F0D"/>
    <w:rsid w:val="0044637F"/>
    <w:rsid w:val="00446D12"/>
    <w:rsid w:val="00446E2A"/>
    <w:rsid w:val="00447828"/>
    <w:rsid w:val="00447CE5"/>
    <w:rsid w:val="00447EAE"/>
    <w:rsid w:val="00450D24"/>
    <w:rsid w:val="00450F51"/>
    <w:rsid w:val="0045174F"/>
    <w:rsid w:val="00451ED3"/>
    <w:rsid w:val="00451F0D"/>
    <w:rsid w:val="00452837"/>
    <w:rsid w:val="0045299F"/>
    <w:rsid w:val="00453854"/>
    <w:rsid w:val="00453984"/>
    <w:rsid w:val="00453D91"/>
    <w:rsid w:val="004541C6"/>
    <w:rsid w:val="00454547"/>
    <w:rsid w:val="004546AA"/>
    <w:rsid w:val="00454AAC"/>
    <w:rsid w:val="0045505A"/>
    <w:rsid w:val="00455DF8"/>
    <w:rsid w:val="00456A14"/>
    <w:rsid w:val="00456B64"/>
    <w:rsid w:val="00456E4A"/>
    <w:rsid w:val="004577F6"/>
    <w:rsid w:val="00457976"/>
    <w:rsid w:val="0045798A"/>
    <w:rsid w:val="00457B39"/>
    <w:rsid w:val="0046064C"/>
    <w:rsid w:val="00460746"/>
    <w:rsid w:val="0046087A"/>
    <w:rsid w:val="0046097D"/>
    <w:rsid w:val="004612C7"/>
    <w:rsid w:val="00461880"/>
    <w:rsid w:val="00462B0A"/>
    <w:rsid w:val="00462F61"/>
    <w:rsid w:val="00463297"/>
    <w:rsid w:val="00463B0C"/>
    <w:rsid w:val="00464ECC"/>
    <w:rsid w:val="00465897"/>
    <w:rsid w:val="0046590C"/>
    <w:rsid w:val="00467983"/>
    <w:rsid w:val="00467FAE"/>
    <w:rsid w:val="0047078F"/>
    <w:rsid w:val="00470860"/>
    <w:rsid w:val="00470D8D"/>
    <w:rsid w:val="004716BD"/>
    <w:rsid w:val="00471BCF"/>
    <w:rsid w:val="00471F4C"/>
    <w:rsid w:val="004722B0"/>
    <w:rsid w:val="00472410"/>
    <w:rsid w:val="004725CF"/>
    <w:rsid w:val="004726A8"/>
    <w:rsid w:val="004729C6"/>
    <w:rsid w:val="004729D5"/>
    <w:rsid w:val="004734ED"/>
    <w:rsid w:val="004735C5"/>
    <w:rsid w:val="004742B1"/>
    <w:rsid w:val="00474573"/>
    <w:rsid w:val="00475DDE"/>
    <w:rsid w:val="00476644"/>
    <w:rsid w:val="004768E2"/>
    <w:rsid w:val="00476DE4"/>
    <w:rsid w:val="00477450"/>
    <w:rsid w:val="0047759E"/>
    <w:rsid w:val="00477797"/>
    <w:rsid w:val="004777B2"/>
    <w:rsid w:val="00477A70"/>
    <w:rsid w:val="004803A0"/>
    <w:rsid w:val="00480598"/>
    <w:rsid w:val="00480653"/>
    <w:rsid w:val="00480B45"/>
    <w:rsid w:val="00480CA0"/>
    <w:rsid w:val="00480CA5"/>
    <w:rsid w:val="004815EC"/>
    <w:rsid w:val="00481828"/>
    <w:rsid w:val="00481E16"/>
    <w:rsid w:val="00482073"/>
    <w:rsid w:val="0048220A"/>
    <w:rsid w:val="004823D3"/>
    <w:rsid w:val="00482573"/>
    <w:rsid w:val="00483002"/>
    <w:rsid w:val="00484A48"/>
    <w:rsid w:val="00484E25"/>
    <w:rsid w:val="00484E6B"/>
    <w:rsid w:val="004851CB"/>
    <w:rsid w:val="004852A3"/>
    <w:rsid w:val="004868D4"/>
    <w:rsid w:val="004869D2"/>
    <w:rsid w:val="00486D65"/>
    <w:rsid w:val="004873BE"/>
    <w:rsid w:val="00487D1D"/>
    <w:rsid w:val="0049018A"/>
    <w:rsid w:val="004908F8"/>
    <w:rsid w:val="00490B9E"/>
    <w:rsid w:val="00490D9C"/>
    <w:rsid w:val="004913E3"/>
    <w:rsid w:val="004914F9"/>
    <w:rsid w:val="0049153E"/>
    <w:rsid w:val="00491D43"/>
    <w:rsid w:val="00492090"/>
    <w:rsid w:val="004921BA"/>
    <w:rsid w:val="004923AF"/>
    <w:rsid w:val="0049286A"/>
    <w:rsid w:val="00492DF7"/>
    <w:rsid w:val="0049306A"/>
    <w:rsid w:val="00493251"/>
    <w:rsid w:val="00493287"/>
    <w:rsid w:val="004932DD"/>
    <w:rsid w:val="004937FE"/>
    <w:rsid w:val="00493CB3"/>
    <w:rsid w:val="00493CDE"/>
    <w:rsid w:val="00493E8D"/>
    <w:rsid w:val="00494208"/>
    <w:rsid w:val="00494D59"/>
    <w:rsid w:val="004950B1"/>
    <w:rsid w:val="0049514D"/>
    <w:rsid w:val="00495D6C"/>
    <w:rsid w:val="00495F6F"/>
    <w:rsid w:val="004964CD"/>
    <w:rsid w:val="00496F0C"/>
    <w:rsid w:val="00496FC4"/>
    <w:rsid w:val="0049732C"/>
    <w:rsid w:val="004974F0"/>
    <w:rsid w:val="0049789E"/>
    <w:rsid w:val="004A03C6"/>
    <w:rsid w:val="004A05DC"/>
    <w:rsid w:val="004A0C17"/>
    <w:rsid w:val="004A11C9"/>
    <w:rsid w:val="004A138E"/>
    <w:rsid w:val="004A2420"/>
    <w:rsid w:val="004A2B50"/>
    <w:rsid w:val="004A2C2C"/>
    <w:rsid w:val="004A2F6D"/>
    <w:rsid w:val="004A3175"/>
    <w:rsid w:val="004A3584"/>
    <w:rsid w:val="004A409A"/>
    <w:rsid w:val="004A4641"/>
    <w:rsid w:val="004A4D36"/>
    <w:rsid w:val="004A55A8"/>
    <w:rsid w:val="004A56FE"/>
    <w:rsid w:val="004A5B61"/>
    <w:rsid w:val="004A5B94"/>
    <w:rsid w:val="004A6407"/>
    <w:rsid w:val="004A65FF"/>
    <w:rsid w:val="004A6F49"/>
    <w:rsid w:val="004A77F6"/>
    <w:rsid w:val="004A7E1B"/>
    <w:rsid w:val="004B008D"/>
    <w:rsid w:val="004B092C"/>
    <w:rsid w:val="004B0FB2"/>
    <w:rsid w:val="004B171F"/>
    <w:rsid w:val="004B178D"/>
    <w:rsid w:val="004B2389"/>
    <w:rsid w:val="004B25EE"/>
    <w:rsid w:val="004B2A64"/>
    <w:rsid w:val="004B2BAC"/>
    <w:rsid w:val="004B2F56"/>
    <w:rsid w:val="004B3495"/>
    <w:rsid w:val="004B3C13"/>
    <w:rsid w:val="004B3C6C"/>
    <w:rsid w:val="004B42BB"/>
    <w:rsid w:val="004B4C13"/>
    <w:rsid w:val="004B4FDB"/>
    <w:rsid w:val="004B594B"/>
    <w:rsid w:val="004B5A0C"/>
    <w:rsid w:val="004B5ADE"/>
    <w:rsid w:val="004B5C17"/>
    <w:rsid w:val="004B5DF3"/>
    <w:rsid w:val="004B701D"/>
    <w:rsid w:val="004C030B"/>
    <w:rsid w:val="004C0763"/>
    <w:rsid w:val="004C1CE9"/>
    <w:rsid w:val="004C1CF4"/>
    <w:rsid w:val="004C28BB"/>
    <w:rsid w:val="004C2A27"/>
    <w:rsid w:val="004C2E5E"/>
    <w:rsid w:val="004C350C"/>
    <w:rsid w:val="004C35AB"/>
    <w:rsid w:val="004C3926"/>
    <w:rsid w:val="004C39D0"/>
    <w:rsid w:val="004C45E7"/>
    <w:rsid w:val="004C49E0"/>
    <w:rsid w:val="004C5261"/>
    <w:rsid w:val="004C5286"/>
    <w:rsid w:val="004C568E"/>
    <w:rsid w:val="004C5781"/>
    <w:rsid w:val="004C5C17"/>
    <w:rsid w:val="004C5F78"/>
    <w:rsid w:val="004C61EA"/>
    <w:rsid w:val="004C695B"/>
    <w:rsid w:val="004C6CF6"/>
    <w:rsid w:val="004C7030"/>
    <w:rsid w:val="004C7816"/>
    <w:rsid w:val="004C7917"/>
    <w:rsid w:val="004C7B28"/>
    <w:rsid w:val="004C7E86"/>
    <w:rsid w:val="004C831A"/>
    <w:rsid w:val="004C8E96"/>
    <w:rsid w:val="004D0566"/>
    <w:rsid w:val="004D0AC5"/>
    <w:rsid w:val="004D0D8B"/>
    <w:rsid w:val="004D0EBF"/>
    <w:rsid w:val="004D10B5"/>
    <w:rsid w:val="004D1343"/>
    <w:rsid w:val="004D1424"/>
    <w:rsid w:val="004D145F"/>
    <w:rsid w:val="004D1778"/>
    <w:rsid w:val="004D182F"/>
    <w:rsid w:val="004D1E2B"/>
    <w:rsid w:val="004D2100"/>
    <w:rsid w:val="004D213C"/>
    <w:rsid w:val="004D28E5"/>
    <w:rsid w:val="004D2FAC"/>
    <w:rsid w:val="004D3428"/>
    <w:rsid w:val="004D3B08"/>
    <w:rsid w:val="004D4D96"/>
    <w:rsid w:val="004D5AEB"/>
    <w:rsid w:val="004D5ECE"/>
    <w:rsid w:val="004D613C"/>
    <w:rsid w:val="004D6262"/>
    <w:rsid w:val="004D65C9"/>
    <w:rsid w:val="004D69FC"/>
    <w:rsid w:val="004D6CBF"/>
    <w:rsid w:val="004D6D65"/>
    <w:rsid w:val="004D754F"/>
    <w:rsid w:val="004D7A2E"/>
    <w:rsid w:val="004D7B93"/>
    <w:rsid w:val="004E06F2"/>
    <w:rsid w:val="004E077F"/>
    <w:rsid w:val="004E0D2D"/>
    <w:rsid w:val="004E13DB"/>
    <w:rsid w:val="004E1987"/>
    <w:rsid w:val="004E1A7B"/>
    <w:rsid w:val="004E1E96"/>
    <w:rsid w:val="004E1EEA"/>
    <w:rsid w:val="004E1F5A"/>
    <w:rsid w:val="004E1FB9"/>
    <w:rsid w:val="004E2092"/>
    <w:rsid w:val="004E238F"/>
    <w:rsid w:val="004E3929"/>
    <w:rsid w:val="004E3A06"/>
    <w:rsid w:val="004E3ED4"/>
    <w:rsid w:val="004E3FE3"/>
    <w:rsid w:val="004E40A0"/>
    <w:rsid w:val="004E40D8"/>
    <w:rsid w:val="004E40EB"/>
    <w:rsid w:val="004E4855"/>
    <w:rsid w:val="004E4CBC"/>
    <w:rsid w:val="004E5005"/>
    <w:rsid w:val="004E55D0"/>
    <w:rsid w:val="004E5818"/>
    <w:rsid w:val="004E5EA9"/>
    <w:rsid w:val="004E624D"/>
    <w:rsid w:val="004E6753"/>
    <w:rsid w:val="004E691F"/>
    <w:rsid w:val="004E77DC"/>
    <w:rsid w:val="004E7BC4"/>
    <w:rsid w:val="004E7F52"/>
    <w:rsid w:val="004F1764"/>
    <w:rsid w:val="004F1D5D"/>
    <w:rsid w:val="004F1F9E"/>
    <w:rsid w:val="004F1FC8"/>
    <w:rsid w:val="004F2A03"/>
    <w:rsid w:val="004F2A5B"/>
    <w:rsid w:val="004F3223"/>
    <w:rsid w:val="004F3C6B"/>
    <w:rsid w:val="004F3CD6"/>
    <w:rsid w:val="004F3F2E"/>
    <w:rsid w:val="004F401B"/>
    <w:rsid w:val="004F41F6"/>
    <w:rsid w:val="004F4B31"/>
    <w:rsid w:val="004F4C36"/>
    <w:rsid w:val="004F50A4"/>
    <w:rsid w:val="004F55BC"/>
    <w:rsid w:val="004F562E"/>
    <w:rsid w:val="004F5740"/>
    <w:rsid w:val="004F591F"/>
    <w:rsid w:val="004F5E0C"/>
    <w:rsid w:val="004F6B2C"/>
    <w:rsid w:val="004F6F24"/>
    <w:rsid w:val="004F709C"/>
    <w:rsid w:val="004F7388"/>
    <w:rsid w:val="004F73E8"/>
    <w:rsid w:val="004F7637"/>
    <w:rsid w:val="004F77AA"/>
    <w:rsid w:val="005003F1"/>
    <w:rsid w:val="00500D3C"/>
    <w:rsid w:val="00500F3B"/>
    <w:rsid w:val="005011B0"/>
    <w:rsid w:val="0050235F"/>
    <w:rsid w:val="00502368"/>
    <w:rsid w:val="00502416"/>
    <w:rsid w:val="005025CC"/>
    <w:rsid w:val="00502C45"/>
    <w:rsid w:val="00502CDD"/>
    <w:rsid w:val="0050397D"/>
    <w:rsid w:val="0050398B"/>
    <w:rsid w:val="00503E6C"/>
    <w:rsid w:val="0050465D"/>
    <w:rsid w:val="00504837"/>
    <w:rsid w:val="005049E7"/>
    <w:rsid w:val="005049FE"/>
    <w:rsid w:val="00504A10"/>
    <w:rsid w:val="005052D0"/>
    <w:rsid w:val="00505485"/>
    <w:rsid w:val="0050639F"/>
    <w:rsid w:val="0050788A"/>
    <w:rsid w:val="00507C5E"/>
    <w:rsid w:val="00507F61"/>
    <w:rsid w:val="005107D7"/>
    <w:rsid w:val="0051099C"/>
    <w:rsid w:val="00510A85"/>
    <w:rsid w:val="00510F29"/>
    <w:rsid w:val="0051172B"/>
    <w:rsid w:val="005118BE"/>
    <w:rsid w:val="00512B5C"/>
    <w:rsid w:val="005139A2"/>
    <w:rsid w:val="005142BB"/>
    <w:rsid w:val="00514AE2"/>
    <w:rsid w:val="005163A9"/>
    <w:rsid w:val="005167A2"/>
    <w:rsid w:val="0051698C"/>
    <w:rsid w:val="00516B33"/>
    <w:rsid w:val="00516B8A"/>
    <w:rsid w:val="00516BB5"/>
    <w:rsid w:val="00516BC7"/>
    <w:rsid w:val="00516DD7"/>
    <w:rsid w:val="00517171"/>
    <w:rsid w:val="0051758F"/>
    <w:rsid w:val="005176CF"/>
    <w:rsid w:val="005200B2"/>
    <w:rsid w:val="005200DE"/>
    <w:rsid w:val="005204C5"/>
    <w:rsid w:val="005205D2"/>
    <w:rsid w:val="00520C75"/>
    <w:rsid w:val="0052111F"/>
    <w:rsid w:val="005211DF"/>
    <w:rsid w:val="00521C29"/>
    <w:rsid w:val="00521C80"/>
    <w:rsid w:val="005221D5"/>
    <w:rsid w:val="005221F0"/>
    <w:rsid w:val="00522532"/>
    <w:rsid w:val="00523C5F"/>
    <w:rsid w:val="00524675"/>
    <w:rsid w:val="00524A4F"/>
    <w:rsid w:val="00524DC7"/>
    <w:rsid w:val="00524EED"/>
    <w:rsid w:val="005265DC"/>
    <w:rsid w:val="0052672C"/>
    <w:rsid w:val="0052725B"/>
    <w:rsid w:val="00527801"/>
    <w:rsid w:val="0052785D"/>
    <w:rsid w:val="00527AF8"/>
    <w:rsid w:val="00530152"/>
    <w:rsid w:val="00530654"/>
    <w:rsid w:val="0053088B"/>
    <w:rsid w:val="00531632"/>
    <w:rsid w:val="0053181F"/>
    <w:rsid w:val="00531BB7"/>
    <w:rsid w:val="005322E4"/>
    <w:rsid w:val="00532A31"/>
    <w:rsid w:val="00532BB9"/>
    <w:rsid w:val="00533215"/>
    <w:rsid w:val="00533542"/>
    <w:rsid w:val="005342A6"/>
    <w:rsid w:val="00534FDE"/>
    <w:rsid w:val="005357D4"/>
    <w:rsid w:val="00535CB7"/>
    <w:rsid w:val="00536711"/>
    <w:rsid w:val="005371F7"/>
    <w:rsid w:val="00537B1D"/>
    <w:rsid w:val="00537F12"/>
    <w:rsid w:val="00537F3B"/>
    <w:rsid w:val="0054065D"/>
    <w:rsid w:val="00540AB9"/>
    <w:rsid w:val="00540F2E"/>
    <w:rsid w:val="00540FBE"/>
    <w:rsid w:val="00541C26"/>
    <w:rsid w:val="005425B5"/>
    <w:rsid w:val="00542933"/>
    <w:rsid w:val="005431B0"/>
    <w:rsid w:val="005434F3"/>
    <w:rsid w:val="00544772"/>
    <w:rsid w:val="00544B20"/>
    <w:rsid w:val="005452CA"/>
    <w:rsid w:val="00545361"/>
    <w:rsid w:val="0054576B"/>
    <w:rsid w:val="005457AD"/>
    <w:rsid w:val="00545CAB"/>
    <w:rsid w:val="00545FD0"/>
    <w:rsid w:val="005466C6"/>
    <w:rsid w:val="0054727D"/>
    <w:rsid w:val="0054784E"/>
    <w:rsid w:val="00547873"/>
    <w:rsid w:val="00547CCA"/>
    <w:rsid w:val="0055006F"/>
    <w:rsid w:val="005500F6"/>
    <w:rsid w:val="00550A99"/>
    <w:rsid w:val="00550BC5"/>
    <w:rsid w:val="00550F3A"/>
    <w:rsid w:val="005512FD"/>
    <w:rsid w:val="0055139F"/>
    <w:rsid w:val="005518B7"/>
    <w:rsid w:val="00551D68"/>
    <w:rsid w:val="00552289"/>
    <w:rsid w:val="00552524"/>
    <w:rsid w:val="0055278A"/>
    <w:rsid w:val="00552E79"/>
    <w:rsid w:val="005530A4"/>
    <w:rsid w:val="00553A9B"/>
    <w:rsid w:val="00553C0B"/>
    <w:rsid w:val="00553D87"/>
    <w:rsid w:val="0055507C"/>
    <w:rsid w:val="00555960"/>
    <w:rsid w:val="00555E28"/>
    <w:rsid w:val="00556356"/>
    <w:rsid w:val="00556635"/>
    <w:rsid w:val="00556929"/>
    <w:rsid w:val="00556AAF"/>
    <w:rsid w:val="00556F88"/>
    <w:rsid w:val="0055785F"/>
    <w:rsid w:val="0056005A"/>
    <w:rsid w:val="0056033C"/>
    <w:rsid w:val="00560A5B"/>
    <w:rsid w:val="00560DBC"/>
    <w:rsid w:val="0056141B"/>
    <w:rsid w:val="005618BE"/>
    <w:rsid w:val="0056195A"/>
    <w:rsid w:val="005619ED"/>
    <w:rsid w:val="00562A76"/>
    <w:rsid w:val="00563059"/>
    <w:rsid w:val="005634DB"/>
    <w:rsid w:val="00563E27"/>
    <w:rsid w:val="00564231"/>
    <w:rsid w:val="00564BD1"/>
    <w:rsid w:val="00564C23"/>
    <w:rsid w:val="00564C83"/>
    <w:rsid w:val="00564E37"/>
    <w:rsid w:val="00564EAA"/>
    <w:rsid w:val="00565021"/>
    <w:rsid w:val="0056503A"/>
    <w:rsid w:val="00565250"/>
    <w:rsid w:val="005652CB"/>
    <w:rsid w:val="0056538F"/>
    <w:rsid w:val="00565BD2"/>
    <w:rsid w:val="00566213"/>
    <w:rsid w:val="005662C7"/>
    <w:rsid w:val="00566637"/>
    <w:rsid w:val="00566AA0"/>
    <w:rsid w:val="00566F55"/>
    <w:rsid w:val="00567001"/>
    <w:rsid w:val="00567463"/>
    <w:rsid w:val="005675FA"/>
    <w:rsid w:val="005678A5"/>
    <w:rsid w:val="00567D1E"/>
    <w:rsid w:val="00567FAE"/>
    <w:rsid w:val="0057006F"/>
    <w:rsid w:val="00570150"/>
    <w:rsid w:val="00570762"/>
    <w:rsid w:val="005708C3"/>
    <w:rsid w:val="005709E0"/>
    <w:rsid w:val="00570E0A"/>
    <w:rsid w:val="00571118"/>
    <w:rsid w:val="005718B3"/>
    <w:rsid w:val="00571BB9"/>
    <w:rsid w:val="00572090"/>
    <w:rsid w:val="00572518"/>
    <w:rsid w:val="0057271D"/>
    <w:rsid w:val="00572E90"/>
    <w:rsid w:val="00573043"/>
    <w:rsid w:val="00573241"/>
    <w:rsid w:val="005736CF"/>
    <w:rsid w:val="00573B9C"/>
    <w:rsid w:val="00574214"/>
    <w:rsid w:val="00574C02"/>
    <w:rsid w:val="00574FA7"/>
    <w:rsid w:val="005754C8"/>
    <w:rsid w:val="00575C99"/>
    <w:rsid w:val="00575EDA"/>
    <w:rsid w:val="005760D2"/>
    <w:rsid w:val="005769B5"/>
    <w:rsid w:val="00577005"/>
    <w:rsid w:val="00577219"/>
    <w:rsid w:val="00577314"/>
    <w:rsid w:val="005777A7"/>
    <w:rsid w:val="00577809"/>
    <w:rsid w:val="00577CF7"/>
    <w:rsid w:val="00580513"/>
    <w:rsid w:val="00580D13"/>
    <w:rsid w:val="00580E2C"/>
    <w:rsid w:val="0058154F"/>
    <w:rsid w:val="0058168D"/>
    <w:rsid w:val="0058175B"/>
    <w:rsid w:val="00581E14"/>
    <w:rsid w:val="00581E89"/>
    <w:rsid w:val="00582088"/>
    <w:rsid w:val="0058255A"/>
    <w:rsid w:val="0058277E"/>
    <w:rsid w:val="005829BE"/>
    <w:rsid w:val="00583AFE"/>
    <w:rsid w:val="00583E5B"/>
    <w:rsid w:val="00583F04"/>
    <w:rsid w:val="0058435F"/>
    <w:rsid w:val="0058476B"/>
    <w:rsid w:val="00584CE2"/>
    <w:rsid w:val="00585054"/>
    <w:rsid w:val="005852EF"/>
    <w:rsid w:val="00585A1E"/>
    <w:rsid w:val="00585AB2"/>
    <w:rsid w:val="005863A1"/>
    <w:rsid w:val="005865FC"/>
    <w:rsid w:val="005866AA"/>
    <w:rsid w:val="00587548"/>
    <w:rsid w:val="0058770C"/>
    <w:rsid w:val="00590E59"/>
    <w:rsid w:val="00591297"/>
    <w:rsid w:val="0059153B"/>
    <w:rsid w:val="005919C2"/>
    <w:rsid w:val="00591F90"/>
    <w:rsid w:val="00592065"/>
    <w:rsid w:val="005924D1"/>
    <w:rsid w:val="00592A33"/>
    <w:rsid w:val="00593185"/>
    <w:rsid w:val="00593FCE"/>
    <w:rsid w:val="005940A9"/>
    <w:rsid w:val="005941EE"/>
    <w:rsid w:val="005946A1"/>
    <w:rsid w:val="00594EFB"/>
    <w:rsid w:val="005951C6"/>
    <w:rsid w:val="005959BE"/>
    <w:rsid w:val="00595E37"/>
    <w:rsid w:val="00596395"/>
    <w:rsid w:val="00596AB2"/>
    <w:rsid w:val="00596E31"/>
    <w:rsid w:val="005978DC"/>
    <w:rsid w:val="005A00AF"/>
    <w:rsid w:val="005A096E"/>
    <w:rsid w:val="005A0D79"/>
    <w:rsid w:val="005A1246"/>
    <w:rsid w:val="005A12EE"/>
    <w:rsid w:val="005A1312"/>
    <w:rsid w:val="005A187F"/>
    <w:rsid w:val="005A1D14"/>
    <w:rsid w:val="005A1FF7"/>
    <w:rsid w:val="005A26B2"/>
    <w:rsid w:val="005A3028"/>
    <w:rsid w:val="005A3177"/>
    <w:rsid w:val="005A3942"/>
    <w:rsid w:val="005A3A9A"/>
    <w:rsid w:val="005A3B54"/>
    <w:rsid w:val="005A3BC6"/>
    <w:rsid w:val="005A4570"/>
    <w:rsid w:val="005A478B"/>
    <w:rsid w:val="005A600F"/>
    <w:rsid w:val="005A630F"/>
    <w:rsid w:val="005A6336"/>
    <w:rsid w:val="005A708C"/>
    <w:rsid w:val="005A7E11"/>
    <w:rsid w:val="005A7E47"/>
    <w:rsid w:val="005B1C78"/>
    <w:rsid w:val="005B2AEC"/>
    <w:rsid w:val="005B3136"/>
    <w:rsid w:val="005B320B"/>
    <w:rsid w:val="005B354C"/>
    <w:rsid w:val="005B3A31"/>
    <w:rsid w:val="005B4E1A"/>
    <w:rsid w:val="005B5492"/>
    <w:rsid w:val="005B54EB"/>
    <w:rsid w:val="005B5690"/>
    <w:rsid w:val="005B5980"/>
    <w:rsid w:val="005B5E42"/>
    <w:rsid w:val="005B64B9"/>
    <w:rsid w:val="005B702E"/>
    <w:rsid w:val="005B73C0"/>
    <w:rsid w:val="005B7B28"/>
    <w:rsid w:val="005B7BFB"/>
    <w:rsid w:val="005B7E60"/>
    <w:rsid w:val="005C06CC"/>
    <w:rsid w:val="005C0833"/>
    <w:rsid w:val="005C0985"/>
    <w:rsid w:val="005C09BB"/>
    <w:rsid w:val="005C0BFF"/>
    <w:rsid w:val="005C0CE5"/>
    <w:rsid w:val="005C0D11"/>
    <w:rsid w:val="005C0F33"/>
    <w:rsid w:val="005C1900"/>
    <w:rsid w:val="005C1D94"/>
    <w:rsid w:val="005C25F3"/>
    <w:rsid w:val="005C27F3"/>
    <w:rsid w:val="005C2883"/>
    <w:rsid w:val="005C2928"/>
    <w:rsid w:val="005C3748"/>
    <w:rsid w:val="005C37FF"/>
    <w:rsid w:val="005C3A02"/>
    <w:rsid w:val="005C3F58"/>
    <w:rsid w:val="005C4881"/>
    <w:rsid w:val="005C492D"/>
    <w:rsid w:val="005C4D4E"/>
    <w:rsid w:val="005C5190"/>
    <w:rsid w:val="005C5481"/>
    <w:rsid w:val="005C6193"/>
    <w:rsid w:val="005C65E4"/>
    <w:rsid w:val="005C66E7"/>
    <w:rsid w:val="005C68FB"/>
    <w:rsid w:val="005C698C"/>
    <w:rsid w:val="005C6AB6"/>
    <w:rsid w:val="005C6DF3"/>
    <w:rsid w:val="005C728B"/>
    <w:rsid w:val="005C7F57"/>
    <w:rsid w:val="005D0065"/>
    <w:rsid w:val="005D14CA"/>
    <w:rsid w:val="005D14CB"/>
    <w:rsid w:val="005D17FF"/>
    <w:rsid w:val="005D1CA7"/>
    <w:rsid w:val="005D1DF8"/>
    <w:rsid w:val="005D1EE7"/>
    <w:rsid w:val="005D2B1B"/>
    <w:rsid w:val="005D2E51"/>
    <w:rsid w:val="005D3259"/>
    <w:rsid w:val="005D3CB5"/>
    <w:rsid w:val="005D4F00"/>
    <w:rsid w:val="005D4FDE"/>
    <w:rsid w:val="005D508C"/>
    <w:rsid w:val="005D5CB4"/>
    <w:rsid w:val="005D68DE"/>
    <w:rsid w:val="005D6B28"/>
    <w:rsid w:val="005D6D55"/>
    <w:rsid w:val="005D6D78"/>
    <w:rsid w:val="005D6DAC"/>
    <w:rsid w:val="005D6FE2"/>
    <w:rsid w:val="005E0271"/>
    <w:rsid w:val="005E096B"/>
    <w:rsid w:val="005E19B3"/>
    <w:rsid w:val="005E19E1"/>
    <w:rsid w:val="005E1A23"/>
    <w:rsid w:val="005E2140"/>
    <w:rsid w:val="005E2533"/>
    <w:rsid w:val="005E2904"/>
    <w:rsid w:val="005E37E8"/>
    <w:rsid w:val="005E3D9D"/>
    <w:rsid w:val="005E4165"/>
    <w:rsid w:val="005E42A0"/>
    <w:rsid w:val="005E4708"/>
    <w:rsid w:val="005E514F"/>
    <w:rsid w:val="005E5EDC"/>
    <w:rsid w:val="005E608C"/>
    <w:rsid w:val="005E637A"/>
    <w:rsid w:val="005E6B30"/>
    <w:rsid w:val="005F054C"/>
    <w:rsid w:val="005F0705"/>
    <w:rsid w:val="005F0811"/>
    <w:rsid w:val="005F0814"/>
    <w:rsid w:val="005F2C07"/>
    <w:rsid w:val="005F333E"/>
    <w:rsid w:val="005F4605"/>
    <w:rsid w:val="005F46F8"/>
    <w:rsid w:val="005F4802"/>
    <w:rsid w:val="005F4B5F"/>
    <w:rsid w:val="005F4F5D"/>
    <w:rsid w:val="005F569D"/>
    <w:rsid w:val="005F5DDC"/>
    <w:rsid w:val="005F635A"/>
    <w:rsid w:val="005F77BA"/>
    <w:rsid w:val="006000BD"/>
    <w:rsid w:val="006007C2"/>
    <w:rsid w:val="006008F2"/>
    <w:rsid w:val="00600A1F"/>
    <w:rsid w:val="00601232"/>
    <w:rsid w:val="00601622"/>
    <w:rsid w:val="006020A5"/>
    <w:rsid w:val="006020DA"/>
    <w:rsid w:val="00602D4B"/>
    <w:rsid w:val="00602DDF"/>
    <w:rsid w:val="00602ED1"/>
    <w:rsid w:val="0060326D"/>
    <w:rsid w:val="0060330B"/>
    <w:rsid w:val="00603317"/>
    <w:rsid w:val="00604C47"/>
    <w:rsid w:val="00605FD9"/>
    <w:rsid w:val="0060641B"/>
    <w:rsid w:val="00606A86"/>
    <w:rsid w:val="006076A0"/>
    <w:rsid w:val="006100FC"/>
    <w:rsid w:val="00610329"/>
    <w:rsid w:val="006104D6"/>
    <w:rsid w:val="006105DD"/>
    <w:rsid w:val="00610C5D"/>
    <w:rsid w:val="00611F6C"/>
    <w:rsid w:val="006120AF"/>
    <w:rsid w:val="00612BF5"/>
    <w:rsid w:val="00612E7C"/>
    <w:rsid w:val="006137AA"/>
    <w:rsid w:val="00613B33"/>
    <w:rsid w:val="00613E65"/>
    <w:rsid w:val="00613F8A"/>
    <w:rsid w:val="00613F94"/>
    <w:rsid w:val="00614135"/>
    <w:rsid w:val="00614322"/>
    <w:rsid w:val="0061492E"/>
    <w:rsid w:val="00614A20"/>
    <w:rsid w:val="00614AB4"/>
    <w:rsid w:val="00615671"/>
    <w:rsid w:val="0061591E"/>
    <w:rsid w:val="00615CA9"/>
    <w:rsid w:val="0061656F"/>
    <w:rsid w:val="00617309"/>
    <w:rsid w:val="00617327"/>
    <w:rsid w:val="00617A79"/>
    <w:rsid w:val="00617CA0"/>
    <w:rsid w:val="00617F2C"/>
    <w:rsid w:val="0062037A"/>
    <w:rsid w:val="0062127C"/>
    <w:rsid w:val="00621421"/>
    <w:rsid w:val="00621E0A"/>
    <w:rsid w:val="00622777"/>
    <w:rsid w:val="00623194"/>
    <w:rsid w:val="0062339A"/>
    <w:rsid w:val="0062360F"/>
    <w:rsid w:val="006237E4"/>
    <w:rsid w:val="00623880"/>
    <w:rsid w:val="00624459"/>
    <w:rsid w:val="006246E7"/>
    <w:rsid w:val="00624740"/>
    <w:rsid w:val="0062482F"/>
    <w:rsid w:val="0062496B"/>
    <w:rsid w:val="006257BB"/>
    <w:rsid w:val="00625AF0"/>
    <w:rsid w:val="00625B0F"/>
    <w:rsid w:val="00625DC3"/>
    <w:rsid w:val="006262C2"/>
    <w:rsid w:val="006269CF"/>
    <w:rsid w:val="006317FE"/>
    <w:rsid w:val="00631A5A"/>
    <w:rsid w:val="00632CD4"/>
    <w:rsid w:val="006331C8"/>
    <w:rsid w:val="00633288"/>
    <w:rsid w:val="00633563"/>
    <w:rsid w:val="00633843"/>
    <w:rsid w:val="00633CBF"/>
    <w:rsid w:val="00633D02"/>
    <w:rsid w:val="006341B8"/>
    <w:rsid w:val="00634407"/>
    <w:rsid w:val="00634DF3"/>
    <w:rsid w:val="00634EDB"/>
    <w:rsid w:val="0063564C"/>
    <w:rsid w:val="006367A6"/>
    <w:rsid w:val="0063742C"/>
    <w:rsid w:val="00640125"/>
    <w:rsid w:val="006405DF"/>
    <w:rsid w:val="00641103"/>
    <w:rsid w:val="006412CF"/>
    <w:rsid w:val="00641475"/>
    <w:rsid w:val="00641696"/>
    <w:rsid w:val="00641BE8"/>
    <w:rsid w:val="0064230B"/>
    <w:rsid w:val="006423B0"/>
    <w:rsid w:val="00642B90"/>
    <w:rsid w:val="00643731"/>
    <w:rsid w:val="00643C5C"/>
    <w:rsid w:val="00643D3F"/>
    <w:rsid w:val="006444D9"/>
    <w:rsid w:val="006446B8"/>
    <w:rsid w:val="00644A08"/>
    <w:rsid w:val="006450E2"/>
    <w:rsid w:val="00645108"/>
    <w:rsid w:val="006457EB"/>
    <w:rsid w:val="006459CD"/>
    <w:rsid w:val="006465AC"/>
    <w:rsid w:val="00646B92"/>
    <w:rsid w:val="00646CD6"/>
    <w:rsid w:val="00647AFA"/>
    <w:rsid w:val="00650DD9"/>
    <w:rsid w:val="00651828"/>
    <w:rsid w:val="00651983"/>
    <w:rsid w:val="006519B4"/>
    <w:rsid w:val="00651C43"/>
    <w:rsid w:val="0065225B"/>
    <w:rsid w:val="0065248B"/>
    <w:rsid w:val="00652677"/>
    <w:rsid w:val="00652701"/>
    <w:rsid w:val="006533A1"/>
    <w:rsid w:val="00653CDA"/>
    <w:rsid w:val="006549C8"/>
    <w:rsid w:val="00654DCF"/>
    <w:rsid w:val="00655194"/>
    <w:rsid w:val="0065546F"/>
    <w:rsid w:val="0065591A"/>
    <w:rsid w:val="00656351"/>
    <w:rsid w:val="00656823"/>
    <w:rsid w:val="00657829"/>
    <w:rsid w:val="00657C9C"/>
    <w:rsid w:val="006601C1"/>
    <w:rsid w:val="00660307"/>
    <w:rsid w:val="0066069F"/>
    <w:rsid w:val="00660775"/>
    <w:rsid w:val="00660992"/>
    <w:rsid w:val="00660AA6"/>
    <w:rsid w:val="00661184"/>
    <w:rsid w:val="00661567"/>
    <w:rsid w:val="00661697"/>
    <w:rsid w:val="006616E2"/>
    <w:rsid w:val="00661CED"/>
    <w:rsid w:val="00662015"/>
    <w:rsid w:val="006621B7"/>
    <w:rsid w:val="006621D5"/>
    <w:rsid w:val="00662AB2"/>
    <w:rsid w:val="00663BC2"/>
    <w:rsid w:val="00663C02"/>
    <w:rsid w:val="00663E6D"/>
    <w:rsid w:val="006649E7"/>
    <w:rsid w:val="00664D42"/>
    <w:rsid w:val="006654BE"/>
    <w:rsid w:val="00665A27"/>
    <w:rsid w:val="00665AAB"/>
    <w:rsid w:val="00665F08"/>
    <w:rsid w:val="00666397"/>
    <w:rsid w:val="00666F5C"/>
    <w:rsid w:val="0066703E"/>
    <w:rsid w:val="00667A7D"/>
    <w:rsid w:val="00667ADB"/>
    <w:rsid w:val="0067031C"/>
    <w:rsid w:val="00670D25"/>
    <w:rsid w:val="00670F82"/>
    <w:rsid w:val="00671B40"/>
    <w:rsid w:val="00671EC2"/>
    <w:rsid w:val="00672C53"/>
    <w:rsid w:val="00672CDB"/>
    <w:rsid w:val="00673377"/>
    <w:rsid w:val="0067373C"/>
    <w:rsid w:val="006738B4"/>
    <w:rsid w:val="0067391D"/>
    <w:rsid w:val="0067399C"/>
    <w:rsid w:val="00673AE3"/>
    <w:rsid w:val="00673BF4"/>
    <w:rsid w:val="00673C9C"/>
    <w:rsid w:val="00673DCE"/>
    <w:rsid w:val="00673F57"/>
    <w:rsid w:val="006746E0"/>
    <w:rsid w:val="006747D7"/>
    <w:rsid w:val="0067483D"/>
    <w:rsid w:val="0067490C"/>
    <w:rsid w:val="006752DE"/>
    <w:rsid w:val="006759CF"/>
    <w:rsid w:val="00676539"/>
    <w:rsid w:val="00677283"/>
    <w:rsid w:val="00680179"/>
    <w:rsid w:val="006801A1"/>
    <w:rsid w:val="00680972"/>
    <w:rsid w:val="00680D9A"/>
    <w:rsid w:val="00681717"/>
    <w:rsid w:val="00681F40"/>
    <w:rsid w:val="00682B6F"/>
    <w:rsid w:val="00682C36"/>
    <w:rsid w:val="00682EBC"/>
    <w:rsid w:val="006834A2"/>
    <w:rsid w:val="006839BA"/>
    <w:rsid w:val="0068431C"/>
    <w:rsid w:val="00684323"/>
    <w:rsid w:val="0068439A"/>
    <w:rsid w:val="00684454"/>
    <w:rsid w:val="00684D9C"/>
    <w:rsid w:val="00684EB1"/>
    <w:rsid w:val="0068568C"/>
    <w:rsid w:val="00685C42"/>
    <w:rsid w:val="00685F31"/>
    <w:rsid w:val="006868DD"/>
    <w:rsid w:val="00686B0B"/>
    <w:rsid w:val="00686DC4"/>
    <w:rsid w:val="0068743B"/>
    <w:rsid w:val="00687545"/>
    <w:rsid w:val="006875C7"/>
    <w:rsid w:val="006878DB"/>
    <w:rsid w:val="00687EEF"/>
    <w:rsid w:val="0069045E"/>
    <w:rsid w:val="006916B0"/>
    <w:rsid w:val="0069182F"/>
    <w:rsid w:val="00691AF6"/>
    <w:rsid w:val="00691B42"/>
    <w:rsid w:val="00691BC4"/>
    <w:rsid w:val="00691C8D"/>
    <w:rsid w:val="006921EC"/>
    <w:rsid w:val="00692527"/>
    <w:rsid w:val="006926D0"/>
    <w:rsid w:val="00692D1C"/>
    <w:rsid w:val="00692E7C"/>
    <w:rsid w:val="006944AB"/>
    <w:rsid w:val="00694685"/>
    <w:rsid w:val="00695AAD"/>
    <w:rsid w:val="006960B1"/>
    <w:rsid w:val="006964BB"/>
    <w:rsid w:val="006971D1"/>
    <w:rsid w:val="006976D4"/>
    <w:rsid w:val="00697DAC"/>
    <w:rsid w:val="006A023B"/>
    <w:rsid w:val="006A04B6"/>
    <w:rsid w:val="006A0AAF"/>
    <w:rsid w:val="006A0D0E"/>
    <w:rsid w:val="006A16A3"/>
    <w:rsid w:val="006A1749"/>
    <w:rsid w:val="006A1FEA"/>
    <w:rsid w:val="006A24F8"/>
    <w:rsid w:val="006A2C65"/>
    <w:rsid w:val="006A3588"/>
    <w:rsid w:val="006A3B74"/>
    <w:rsid w:val="006A3C72"/>
    <w:rsid w:val="006A3D1E"/>
    <w:rsid w:val="006A44DF"/>
    <w:rsid w:val="006A47B7"/>
    <w:rsid w:val="006A4B07"/>
    <w:rsid w:val="006A4DDE"/>
    <w:rsid w:val="006A5227"/>
    <w:rsid w:val="006A52CC"/>
    <w:rsid w:val="006A5453"/>
    <w:rsid w:val="006A56FE"/>
    <w:rsid w:val="006A5FBC"/>
    <w:rsid w:val="006A6B6F"/>
    <w:rsid w:val="006A6BFE"/>
    <w:rsid w:val="006A7534"/>
    <w:rsid w:val="006A7A73"/>
    <w:rsid w:val="006B02A6"/>
    <w:rsid w:val="006B04EA"/>
    <w:rsid w:val="006B0986"/>
    <w:rsid w:val="006B0C8B"/>
    <w:rsid w:val="006B0CF1"/>
    <w:rsid w:val="006B14FD"/>
    <w:rsid w:val="006B1B30"/>
    <w:rsid w:val="006B205F"/>
    <w:rsid w:val="006B222F"/>
    <w:rsid w:val="006B25DB"/>
    <w:rsid w:val="006B28BE"/>
    <w:rsid w:val="006B2A80"/>
    <w:rsid w:val="006B2EED"/>
    <w:rsid w:val="006B305F"/>
    <w:rsid w:val="006B30C6"/>
    <w:rsid w:val="006B317D"/>
    <w:rsid w:val="006B3418"/>
    <w:rsid w:val="006B3450"/>
    <w:rsid w:val="006B40E9"/>
    <w:rsid w:val="006B41DD"/>
    <w:rsid w:val="006B52A1"/>
    <w:rsid w:val="006B54D0"/>
    <w:rsid w:val="006B5876"/>
    <w:rsid w:val="006B5F8A"/>
    <w:rsid w:val="006B6B79"/>
    <w:rsid w:val="006B72F7"/>
    <w:rsid w:val="006B7834"/>
    <w:rsid w:val="006B7DE9"/>
    <w:rsid w:val="006C0F82"/>
    <w:rsid w:val="006C1108"/>
    <w:rsid w:val="006C13F8"/>
    <w:rsid w:val="006C1C0B"/>
    <w:rsid w:val="006C202B"/>
    <w:rsid w:val="006C30ED"/>
    <w:rsid w:val="006C3578"/>
    <w:rsid w:val="006C3BE1"/>
    <w:rsid w:val="006C3F4E"/>
    <w:rsid w:val="006C4001"/>
    <w:rsid w:val="006C40EA"/>
    <w:rsid w:val="006C447B"/>
    <w:rsid w:val="006C4B03"/>
    <w:rsid w:val="006C4DD5"/>
    <w:rsid w:val="006C4EFB"/>
    <w:rsid w:val="006C5774"/>
    <w:rsid w:val="006C5843"/>
    <w:rsid w:val="006C589A"/>
    <w:rsid w:val="006C5C72"/>
    <w:rsid w:val="006C61A2"/>
    <w:rsid w:val="006C665C"/>
    <w:rsid w:val="006C6874"/>
    <w:rsid w:val="006C6C32"/>
    <w:rsid w:val="006C797E"/>
    <w:rsid w:val="006D07E0"/>
    <w:rsid w:val="006D0CAD"/>
    <w:rsid w:val="006D0EC6"/>
    <w:rsid w:val="006D139D"/>
    <w:rsid w:val="006D18F1"/>
    <w:rsid w:val="006D2299"/>
    <w:rsid w:val="006D2489"/>
    <w:rsid w:val="006D2AF8"/>
    <w:rsid w:val="006D3153"/>
    <w:rsid w:val="006D39E2"/>
    <w:rsid w:val="006D4C8F"/>
    <w:rsid w:val="006D4F10"/>
    <w:rsid w:val="006D5211"/>
    <w:rsid w:val="006D58E1"/>
    <w:rsid w:val="006D5D8D"/>
    <w:rsid w:val="006D5E7B"/>
    <w:rsid w:val="006D5F03"/>
    <w:rsid w:val="006D6113"/>
    <w:rsid w:val="006D63FA"/>
    <w:rsid w:val="006D645E"/>
    <w:rsid w:val="006D6D82"/>
    <w:rsid w:val="006D7313"/>
    <w:rsid w:val="006E0034"/>
    <w:rsid w:val="006E0126"/>
    <w:rsid w:val="006E0FB6"/>
    <w:rsid w:val="006E23E0"/>
    <w:rsid w:val="006E26A2"/>
    <w:rsid w:val="006E28B9"/>
    <w:rsid w:val="006E2ADE"/>
    <w:rsid w:val="006E32B9"/>
    <w:rsid w:val="006E3D33"/>
    <w:rsid w:val="006E3F1F"/>
    <w:rsid w:val="006E4C0B"/>
    <w:rsid w:val="006E5352"/>
    <w:rsid w:val="006E54BF"/>
    <w:rsid w:val="006E67B7"/>
    <w:rsid w:val="006E6ACD"/>
    <w:rsid w:val="006E6F49"/>
    <w:rsid w:val="006E722B"/>
    <w:rsid w:val="006E7887"/>
    <w:rsid w:val="006F0110"/>
    <w:rsid w:val="006F0743"/>
    <w:rsid w:val="006F07D3"/>
    <w:rsid w:val="006F08FA"/>
    <w:rsid w:val="006F1299"/>
    <w:rsid w:val="006F1747"/>
    <w:rsid w:val="006F177C"/>
    <w:rsid w:val="006F1D9B"/>
    <w:rsid w:val="006F25C3"/>
    <w:rsid w:val="006F2E2A"/>
    <w:rsid w:val="006F3B81"/>
    <w:rsid w:val="006F443A"/>
    <w:rsid w:val="006F4740"/>
    <w:rsid w:val="006F49C8"/>
    <w:rsid w:val="006F4FBB"/>
    <w:rsid w:val="006F51D5"/>
    <w:rsid w:val="006F5730"/>
    <w:rsid w:val="006F5F09"/>
    <w:rsid w:val="006F607B"/>
    <w:rsid w:val="006F669A"/>
    <w:rsid w:val="006F7004"/>
    <w:rsid w:val="006F720B"/>
    <w:rsid w:val="006F74A0"/>
    <w:rsid w:val="006F74C5"/>
    <w:rsid w:val="006F7D6B"/>
    <w:rsid w:val="007003ED"/>
    <w:rsid w:val="00700990"/>
    <w:rsid w:val="00700A66"/>
    <w:rsid w:val="00700E84"/>
    <w:rsid w:val="00701153"/>
    <w:rsid w:val="00701B19"/>
    <w:rsid w:val="00701F2B"/>
    <w:rsid w:val="007021C1"/>
    <w:rsid w:val="00702F90"/>
    <w:rsid w:val="0070355D"/>
    <w:rsid w:val="007039ED"/>
    <w:rsid w:val="00703AA6"/>
    <w:rsid w:val="00703FA4"/>
    <w:rsid w:val="00704467"/>
    <w:rsid w:val="007046EB"/>
    <w:rsid w:val="00704A78"/>
    <w:rsid w:val="0070555E"/>
    <w:rsid w:val="0070575E"/>
    <w:rsid w:val="00705B28"/>
    <w:rsid w:val="00706630"/>
    <w:rsid w:val="00706C8D"/>
    <w:rsid w:val="00706D2D"/>
    <w:rsid w:val="00706E5C"/>
    <w:rsid w:val="00707472"/>
    <w:rsid w:val="007076D8"/>
    <w:rsid w:val="00707DA5"/>
    <w:rsid w:val="00710506"/>
    <w:rsid w:val="00710969"/>
    <w:rsid w:val="007111FE"/>
    <w:rsid w:val="00712A6C"/>
    <w:rsid w:val="00712B52"/>
    <w:rsid w:val="00712D37"/>
    <w:rsid w:val="00712EAE"/>
    <w:rsid w:val="00712FD1"/>
    <w:rsid w:val="0071317E"/>
    <w:rsid w:val="007134B7"/>
    <w:rsid w:val="00713F80"/>
    <w:rsid w:val="00714070"/>
    <w:rsid w:val="0071420A"/>
    <w:rsid w:val="0071531F"/>
    <w:rsid w:val="00715C25"/>
    <w:rsid w:val="00715D5A"/>
    <w:rsid w:val="00716615"/>
    <w:rsid w:val="00716EBE"/>
    <w:rsid w:val="00717540"/>
    <w:rsid w:val="00717744"/>
    <w:rsid w:val="007177C2"/>
    <w:rsid w:val="007177F6"/>
    <w:rsid w:val="00717995"/>
    <w:rsid w:val="00717A65"/>
    <w:rsid w:val="00717DEB"/>
    <w:rsid w:val="00720308"/>
    <w:rsid w:val="00720354"/>
    <w:rsid w:val="00720715"/>
    <w:rsid w:val="00720850"/>
    <w:rsid w:val="00720D33"/>
    <w:rsid w:val="00721392"/>
    <w:rsid w:val="007219C6"/>
    <w:rsid w:val="00723A67"/>
    <w:rsid w:val="00723FA5"/>
    <w:rsid w:val="0072407C"/>
    <w:rsid w:val="00724403"/>
    <w:rsid w:val="0072452E"/>
    <w:rsid w:val="00724D7B"/>
    <w:rsid w:val="00725422"/>
    <w:rsid w:val="007254F3"/>
    <w:rsid w:val="00725675"/>
    <w:rsid w:val="00725D9A"/>
    <w:rsid w:val="00725E9C"/>
    <w:rsid w:val="00726A73"/>
    <w:rsid w:val="007271F5"/>
    <w:rsid w:val="007276AD"/>
    <w:rsid w:val="00727B78"/>
    <w:rsid w:val="007301CF"/>
    <w:rsid w:val="00730755"/>
    <w:rsid w:val="007308EC"/>
    <w:rsid w:val="00730F6B"/>
    <w:rsid w:val="007310D5"/>
    <w:rsid w:val="00731313"/>
    <w:rsid w:val="00732241"/>
    <w:rsid w:val="0073275E"/>
    <w:rsid w:val="0073276B"/>
    <w:rsid w:val="00732B05"/>
    <w:rsid w:val="00732B61"/>
    <w:rsid w:val="007330F4"/>
    <w:rsid w:val="007336E8"/>
    <w:rsid w:val="00733935"/>
    <w:rsid w:val="007339D1"/>
    <w:rsid w:val="00733A4E"/>
    <w:rsid w:val="00734094"/>
    <w:rsid w:val="00734412"/>
    <w:rsid w:val="00734503"/>
    <w:rsid w:val="00734A18"/>
    <w:rsid w:val="00735024"/>
    <w:rsid w:val="0073671D"/>
    <w:rsid w:val="00736770"/>
    <w:rsid w:val="007373F5"/>
    <w:rsid w:val="00740BC5"/>
    <w:rsid w:val="00740FDC"/>
    <w:rsid w:val="00741492"/>
    <w:rsid w:val="00741C3C"/>
    <w:rsid w:val="00741FA2"/>
    <w:rsid w:val="007420D8"/>
    <w:rsid w:val="00742473"/>
    <w:rsid w:val="00742B64"/>
    <w:rsid w:val="007433AC"/>
    <w:rsid w:val="00743951"/>
    <w:rsid w:val="007439B8"/>
    <w:rsid w:val="00743A44"/>
    <w:rsid w:val="00744168"/>
    <w:rsid w:val="007443FE"/>
    <w:rsid w:val="00744A86"/>
    <w:rsid w:val="00744DB1"/>
    <w:rsid w:val="00745202"/>
    <w:rsid w:val="00745275"/>
    <w:rsid w:val="0074579F"/>
    <w:rsid w:val="00745956"/>
    <w:rsid w:val="00745B8D"/>
    <w:rsid w:val="00745CA8"/>
    <w:rsid w:val="00745E52"/>
    <w:rsid w:val="00746D1A"/>
    <w:rsid w:val="00747B53"/>
    <w:rsid w:val="00750188"/>
    <w:rsid w:val="0075049D"/>
    <w:rsid w:val="007504A7"/>
    <w:rsid w:val="00750C29"/>
    <w:rsid w:val="007515A3"/>
    <w:rsid w:val="00751A7B"/>
    <w:rsid w:val="00751DFC"/>
    <w:rsid w:val="007525CF"/>
    <w:rsid w:val="00752606"/>
    <w:rsid w:val="00752998"/>
    <w:rsid w:val="007534B0"/>
    <w:rsid w:val="00753750"/>
    <w:rsid w:val="00753F16"/>
    <w:rsid w:val="00754A7E"/>
    <w:rsid w:val="00754F46"/>
    <w:rsid w:val="00755AF3"/>
    <w:rsid w:val="00755E80"/>
    <w:rsid w:val="00756000"/>
    <w:rsid w:val="00756023"/>
    <w:rsid w:val="00756410"/>
    <w:rsid w:val="0075663C"/>
    <w:rsid w:val="0075668B"/>
    <w:rsid w:val="00756946"/>
    <w:rsid w:val="00756D28"/>
    <w:rsid w:val="00756F38"/>
    <w:rsid w:val="00757261"/>
    <w:rsid w:val="00761098"/>
    <w:rsid w:val="00761AF8"/>
    <w:rsid w:val="0076275F"/>
    <w:rsid w:val="00762EFC"/>
    <w:rsid w:val="00763206"/>
    <w:rsid w:val="00763CDD"/>
    <w:rsid w:val="007640E9"/>
    <w:rsid w:val="0076415F"/>
    <w:rsid w:val="007647B5"/>
    <w:rsid w:val="007652F0"/>
    <w:rsid w:val="00765595"/>
    <w:rsid w:val="00765A41"/>
    <w:rsid w:val="00765E57"/>
    <w:rsid w:val="007666E9"/>
    <w:rsid w:val="00766D97"/>
    <w:rsid w:val="00767CDB"/>
    <w:rsid w:val="00767D7D"/>
    <w:rsid w:val="00767F0A"/>
    <w:rsid w:val="00770339"/>
    <w:rsid w:val="007703CC"/>
    <w:rsid w:val="00770445"/>
    <w:rsid w:val="0077093E"/>
    <w:rsid w:val="00770990"/>
    <w:rsid w:val="00770DAF"/>
    <w:rsid w:val="007712FA"/>
    <w:rsid w:val="007715B5"/>
    <w:rsid w:val="00771BC6"/>
    <w:rsid w:val="00771EAA"/>
    <w:rsid w:val="007722E4"/>
    <w:rsid w:val="00772B08"/>
    <w:rsid w:val="007732AD"/>
    <w:rsid w:val="007735A6"/>
    <w:rsid w:val="00773AAD"/>
    <w:rsid w:val="0077468A"/>
    <w:rsid w:val="00774E9B"/>
    <w:rsid w:val="0077556F"/>
    <w:rsid w:val="0077567E"/>
    <w:rsid w:val="007757DD"/>
    <w:rsid w:val="00775CEE"/>
    <w:rsid w:val="00776461"/>
    <w:rsid w:val="0077676A"/>
    <w:rsid w:val="00776818"/>
    <w:rsid w:val="00776DE4"/>
    <w:rsid w:val="00777786"/>
    <w:rsid w:val="00777FCC"/>
    <w:rsid w:val="007805CD"/>
    <w:rsid w:val="00781181"/>
    <w:rsid w:val="007817D4"/>
    <w:rsid w:val="00781AE2"/>
    <w:rsid w:val="00781F55"/>
    <w:rsid w:val="007838BE"/>
    <w:rsid w:val="00783CC2"/>
    <w:rsid w:val="00784438"/>
    <w:rsid w:val="00784AA3"/>
    <w:rsid w:val="00784BDE"/>
    <w:rsid w:val="00785CBF"/>
    <w:rsid w:val="0078640D"/>
    <w:rsid w:val="007865D4"/>
    <w:rsid w:val="0078698E"/>
    <w:rsid w:val="007870C7"/>
    <w:rsid w:val="00787478"/>
    <w:rsid w:val="00787543"/>
    <w:rsid w:val="0078795C"/>
    <w:rsid w:val="00790047"/>
    <w:rsid w:val="007902E4"/>
    <w:rsid w:val="00790867"/>
    <w:rsid w:val="00790B1E"/>
    <w:rsid w:val="00790DC5"/>
    <w:rsid w:val="00791F5A"/>
    <w:rsid w:val="007921E3"/>
    <w:rsid w:val="0079235A"/>
    <w:rsid w:val="00792C3A"/>
    <w:rsid w:val="00792CC1"/>
    <w:rsid w:val="00792FE5"/>
    <w:rsid w:val="007931BB"/>
    <w:rsid w:val="0079335D"/>
    <w:rsid w:val="007933CA"/>
    <w:rsid w:val="007936AE"/>
    <w:rsid w:val="00793993"/>
    <w:rsid w:val="007939F6"/>
    <w:rsid w:val="00793BB3"/>
    <w:rsid w:val="00794596"/>
    <w:rsid w:val="007949CA"/>
    <w:rsid w:val="00794A4E"/>
    <w:rsid w:val="00794EC9"/>
    <w:rsid w:val="00795353"/>
    <w:rsid w:val="007954EF"/>
    <w:rsid w:val="00795860"/>
    <w:rsid w:val="00795B64"/>
    <w:rsid w:val="00795C97"/>
    <w:rsid w:val="00796540"/>
    <w:rsid w:val="00796ABB"/>
    <w:rsid w:val="00796B96"/>
    <w:rsid w:val="00796C8C"/>
    <w:rsid w:val="00796E92"/>
    <w:rsid w:val="007972A2"/>
    <w:rsid w:val="007A01A8"/>
    <w:rsid w:val="007A0956"/>
    <w:rsid w:val="007A1156"/>
    <w:rsid w:val="007A13CC"/>
    <w:rsid w:val="007A1504"/>
    <w:rsid w:val="007A161D"/>
    <w:rsid w:val="007A1C96"/>
    <w:rsid w:val="007A242F"/>
    <w:rsid w:val="007A28EE"/>
    <w:rsid w:val="007A3714"/>
    <w:rsid w:val="007A3E74"/>
    <w:rsid w:val="007A429A"/>
    <w:rsid w:val="007A4B96"/>
    <w:rsid w:val="007A4BA4"/>
    <w:rsid w:val="007A5548"/>
    <w:rsid w:val="007A5EC8"/>
    <w:rsid w:val="007A5EE1"/>
    <w:rsid w:val="007A5FC3"/>
    <w:rsid w:val="007A684D"/>
    <w:rsid w:val="007A6C69"/>
    <w:rsid w:val="007A6ED2"/>
    <w:rsid w:val="007A7165"/>
    <w:rsid w:val="007A7AAE"/>
    <w:rsid w:val="007A7D56"/>
    <w:rsid w:val="007B0472"/>
    <w:rsid w:val="007B05A9"/>
    <w:rsid w:val="007B094E"/>
    <w:rsid w:val="007B097C"/>
    <w:rsid w:val="007B0AE8"/>
    <w:rsid w:val="007B0C09"/>
    <w:rsid w:val="007B0CE4"/>
    <w:rsid w:val="007B1AAC"/>
    <w:rsid w:val="007B1DB4"/>
    <w:rsid w:val="007B21D4"/>
    <w:rsid w:val="007B22F0"/>
    <w:rsid w:val="007B37A0"/>
    <w:rsid w:val="007B3E6B"/>
    <w:rsid w:val="007B3FBF"/>
    <w:rsid w:val="007B3FDB"/>
    <w:rsid w:val="007B40D2"/>
    <w:rsid w:val="007B4C8B"/>
    <w:rsid w:val="007B5908"/>
    <w:rsid w:val="007B5D9A"/>
    <w:rsid w:val="007B602D"/>
    <w:rsid w:val="007B6B0F"/>
    <w:rsid w:val="007B6D00"/>
    <w:rsid w:val="007B70D0"/>
    <w:rsid w:val="007C04BF"/>
    <w:rsid w:val="007C1015"/>
    <w:rsid w:val="007C14FB"/>
    <w:rsid w:val="007C177A"/>
    <w:rsid w:val="007C18A3"/>
    <w:rsid w:val="007C18CF"/>
    <w:rsid w:val="007C19EC"/>
    <w:rsid w:val="007C26AE"/>
    <w:rsid w:val="007C2921"/>
    <w:rsid w:val="007C2D26"/>
    <w:rsid w:val="007C31DD"/>
    <w:rsid w:val="007C4B0C"/>
    <w:rsid w:val="007C4F48"/>
    <w:rsid w:val="007C5058"/>
    <w:rsid w:val="007C5091"/>
    <w:rsid w:val="007C51EC"/>
    <w:rsid w:val="007C5F32"/>
    <w:rsid w:val="007C63CF"/>
    <w:rsid w:val="007C6984"/>
    <w:rsid w:val="007C73E0"/>
    <w:rsid w:val="007C7524"/>
    <w:rsid w:val="007C7800"/>
    <w:rsid w:val="007D04F7"/>
    <w:rsid w:val="007D0732"/>
    <w:rsid w:val="007D0DE7"/>
    <w:rsid w:val="007D0F55"/>
    <w:rsid w:val="007D0FFB"/>
    <w:rsid w:val="007D1A85"/>
    <w:rsid w:val="007D2476"/>
    <w:rsid w:val="007D2F92"/>
    <w:rsid w:val="007D362C"/>
    <w:rsid w:val="007D3E42"/>
    <w:rsid w:val="007D4C22"/>
    <w:rsid w:val="007D5515"/>
    <w:rsid w:val="007D5EB9"/>
    <w:rsid w:val="007D62C1"/>
    <w:rsid w:val="007D64A7"/>
    <w:rsid w:val="007D6635"/>
    <w:rsid w:val="007D66BB"/>
    <w:rsid w:val="007D6E6D"/>
    <w:rsid w:val="007D748D"/>
    <w:rsid w:val="007D76E1"/>
    <w:rsid w:val="007E0377"/>
    <w:rsid w:val="007E067D"/>
    <w:rsid w:val="007E0F9E"/>
    <w:rsid w:val="007E1094"/>
    <w:rsid w:val="007E1996"/>
    <w:rsid w:val="007E2755"/>
    <w:rsid w:val="007E288E"/>
    <w:rsid w:val="007E32C8"/>
    <w:rsid w:val="007E3535"/>
    <w:rsid w:val="007E358A"/>
    <w:rsid w:val="007E3B47"/>
    <w:rsid w:val="007E415F"/>
    <w:rsid w:val="007E4D18"/>
    <w:rsid w:val="007E4EDB"/>
    <w:rsid w:val="007E5359"/>
    <w:rsid w:val="007E5486"/>
    <w:rsid w:val="007E5545"/>
    <w:rsid w:val="007E5555"/>
    <w:rsid w:val="007E5643"/>
    <w:rsid w:val="007E584D"/>
    <w:rsid w:val="007E5C55"/>
    <w:rsid w:val="007E603F"/>
    <w:rsid w:val="007E61DA"/>
    <w:rsid w:val="007E6BC6"/>
    <w:rsid w:val="007E6ECA"/>
    <w:rsid w:val="007E7013"/>
    <w:rsid w:val="007EE0C4"/>
    <w:rsid w:val="007F011F"/>
    <w:rsid w:val="007F053C"/>
    <w:rsid w:val="007F0FF8"/>
    <w:rsid w:val="007F1251"/>
    <w:rsid w:val="007F144C"/>
    <w:rsid w:val="007F1552"/>
    <w:rsid w:val="007F18AD"/>
    <w:rsid w:val="007F18EA"/>
    <w:rsid w:val="007F2786"/>
    <w:rsid w:val="007F323B"/>
    <w:rsid w:val="007F35AC"/>
    <w:rsid w:val="007F3EF1"/>
    <w:rsid w:val="007F4371"/>
    <w:rsid w:val="007F4425"/>
    <w:rsid w:val="007F5168"/>
    <w:rsid w:val="007F5DEF"/>
    <w:rsid w:val="007F634E"/>
    <w:rsid w:val="007F63DF"/>
    <w:rsid w:val="007F6787"/>
    <w:rsid w:val="007F6B04"/>
    <w:rsid w:val="007F6D4F"/>
    <w:rsid w:val="007F6DF5"/>
    <w:rsid w:val="007F7A87"/>
    <w:rsid w:val="007F7FD8"/>
    <w:rsid w:val="008014D4"/>
    <w:rsid w:val="008015E6"/>
    <w:rsid w:val="00801E46"/>
    <w:rsid w:val="008021C8"/>
    <w:rsid w:val="00802496"/>
    <w:rsid w:val="00802512"/>
    <w:rsid w:val="008025BE"/>
    <w:rsid w:val="00802820"/>
    <w:rsid w:val="008030EB"/>
    <w:rsid w:val="008032B9"/>
    <w:rsid w:val="0080438B"/>
    <w:rsid w:val="008049C2"/>
    <w:rsid w:val="00804ACE"/>
    <w:rsid w:val="00805393"/>
    <w:rsid w:val="008066A3"/>
    <w:rsid w:val="00806A46"/>
    <w:rsid w:val="0080776C"/>
    <w:rsid w:val="0080793B"/>
    <w:rsid w:val="00807D2B"/>
    <w:rsid w:val="00810500"/>
    <w:rsid w:val="008108D6"/>
    <w:rsid w:val="00810F06"/>
    <w:rsid w:val="0081128A"/>
    <w:rsid w:val="00811A87"/>
    <w:rsid w:val="00811B97"/>
    <w:rsid w:val="00811C95"/>
    <w:rsid w:val="008124D8"/>
    <w:rsid w:val="00812904"/>
    <w:rsid w:val="00812FA2"/>
    <w:rsid w:val="008130B7"/>
    <w:rsid w:val="0081310F"/>
    <w:rsid w:val="008134EB"/>
    <w:rsid w:val="00813BBF"/>
    <w:rsid w:val="00813D28"/>
    <w:rsid w:val="00813D2C"/>
    <w:rsid w:val="00814984"/>
    <w:rsid w:val="00816829"/>
    <w:rsid w:val="008175ED"/>
    <w:rsid w:val="008178C2"/>
    <w:rsid w:val="00817A43"/>
    <w:rsid w:val="00817AE8"/>
    <w:rsid w:val="00817BB8"/>
    <w:rsid w:val="00817DE2"/>
    <w:rsid w:val="0081FE6C"/>
    <w:rsid w:val="00820632"/>
    <w:rsid w:val="0082066F"/>
    <w:rsid w:val="0082093A"/>
    <w:rsid w:val="00820DA7"/>
    <w:rsid w:val="008211CA"/>
    <w:rsid w:val="00821443"/>
    <w:rsid w:val="00821485"/>
    <w:rsid w:val="00821977"/>
    <w:rsid w:val="0082266F"/>
    <w:rsid w:val="00822761"/>
    <w:rsid w:val="00822C84"/>
    <w:rsid w:val="00822D5F"/>
    <w:rsid w:val="00823341"/>
    <w:rsid w:val="0082351C"/>
    <w:rsid w:val="0082393E"/>
    <w:rsid w:val="00823EAB"/>
    <w:rsid w:val="00823FFE"/>
    <w:rsid w:val="0082403E"/>
    <w:rsid w:val="0082423F"/>
    <w:rsid w:val="00824727"/>
    <w:rsid w:val="008249C6"/>
    <w:rsid w:val="00824A9F"/>
    <w:rsid w:val="00824AA3"/>
    <w:rsid w:val="00824E3E"/>
    <w:rsid w:val="008256B0"/>
    <w:rsid w:val="008256B5"/>
    <w:rsid w:val="00825916"/>
    <w:rsid w:val="00825AAC"/>
    <w:rsid w:val="00825B3C"/>
    <w:rsid w:val="00826819"/>
    <w:rsid w:val="00827A2E"/>
    <w:rsid w:val="0083019E"/>
    <w:rsid w:val="00830451"/>
    <w:rsid w:val="00830700"/>
    <w:rsid w:val="00831806"/>
    <w:rsid w:val="00831F55"/>
    <w:rsid w:val="00832235"/>
    <w:rsid w:val="008328CB"/>
    <w:rsid w:val="00832947"/>
    <w:rsid w:val="00832CCC"/>
    <w:rsid w:val="00832E54"/>
    <w:rsid w:val="00833276"/>
    <w:rsid w:val="008335D3"/>
    <w:rsid w:val="00833683"/>
    <w:rsid w:val="008338EC"/>
    <w:rsid w:val="00833E79"/>
    <w:rsid w:val="00833F92"/>
    <w:rsid w:val="0083430E"/>
    <w:rsid w:val="00834C03"/>
    <w:rsid w:val="00834C34"/>
    <w:rsid w:val="0083614F"/>
    <w:rsid w:val="00836CB0"/>
    <w:rsid w:val="00836D09"/>
    <w:rsid w:val="0083724E"/>
    <w:rsid w:val="0084001E"/>
    <w:rsid w:val="00840706"/>
    <w:rsid w:val="00840A8D"/>
    <w:rsid w:val="00840BB2"/>
    <w:rsid w:val="00840C56"/>
    <w:rsid w:val="00840CDD"/>
    <w:rsid w:val="008412F9"/>
    <w:rsid w:val="008415FC"/>
    <w:rsid w:val="00843171"/>
    <w:rsid w:val="00844112"/>
    <w:rsid w:val="00845928"/>
    <w:rsid w:val="0084694A"/>
    <w:rsid w:val="00846AB9"/>
    <w:rsid w:val="00850CC0"/>
    <w:rsid w:val="00850EE3"/>
    <w:rsid w:val="00851069"/>
    <w:rsid w:val="008511DB"/>
    <w:rsid w:val="00851641"/>
    <w:rsid w:val="0085167D"/>
    <w:rsid w:val="008518D9"/>
    <w:rsid w:val="00851AF7"/>
    <w:rsid w:val="00851BC8"/>
    <w:rsid w:val="00851D54"/>
    <w:rsid w:val="00852A99"/>
    <w:rsid w:val="00853E91"/>
    <w:rsid w:val="00854691"/>
    <w:rsid w:val="00854A2D"/>
    <w:rsid w:val="008555B2"/>
    <w:rsid w:val="00855770"/>
    <w:rsid w:val="008566E5"/>
    <w:rsid w:val="00856B86"/>
    <w:rsid w:val="0085705A"/>
    <w:rsid w:val="0085740D"/>
    <w:rsid w:val="008577BC"/>
    <w:rsid w:val="00857B3D"/>
    <w:rsid w:val="00857F0F"/>
    <w:rsid w:val="00857FC1"/>
    <w:rsid w:val="0086071B"/>
    <w:rsid w:val="00860D7C"/>
    <w:rsid w:val="008611F0"/>
    <w:rsid w:val="00861221"/>
    <w:rsid w:val="0086175D"/>
    <w:rsid w:val="00861BF8"/>
    <w:rsid w:val="0086270C"/>
    <w:rsid w:val="008632C9"/>
    <w:rsid w:val="00864274"/>
    <w:rsid w:val="008647EB"/>
    <w:rsid w:val="00864DE0"/>
    <w:rsid w:val="00864E58"/>
    <w:rsid w:val="00864F6E"/>
    <w:rsid w:val="00865122"/>
    <w:rsid w:val="00865A59"/>
    <w:rsid w:val="00866548"/>
    <w:rsid w:val="008665D9"/>
    <w:rsid w:val="00866C30"/>
    <w:rsid w:val="00866C75"/>
    <w:rsid w:val="00866ECD"/>
    <w:rsid w:val="00866F1C"/>
    <w:rsid w:val="00867690"/>
    <w:rsid w:val="008678E7"/>
    <w:rsid w:val="0087039C"/>
    <w:rsid w:val="00870637"/>
    <w:rsid w:val="008706E5"/>
    <w:rsid w:val="00870A49"/>
    <w:rsid w:val="00870A79"/>
    <w:rsid w:val="00870DDD"/>
    <w:rsid w:val="00871274"/>
    <w:rsid w:val="0087162E"/>
    <w:rsid w:val="00871DF1"/>
    <w:rsid w:val="008726AF"/>
    <w:rsid w:val="0087272B"/>
    <w:rsid w:val="008729E2"/>
    <w:rsid w:val="00872C09"/>
    <w:rsid w:val="00872D3B"/>
    <w:rsid w:val="008733B7"/>
    <w:rsid w:val="008736AA"/>
    <w:rsid w:val="00873FCF"/>
    <w:rsid w:val="008742DD"/>
    <w:rsid w:val="0087465A"/>
    <w:rsid w:val="00874A54"/>
    <w:rsid w:val="00874E53"/>
    <w:rsid w:val="008751B7"/>
    <w:rsid w:val="008751D8"/>
    <w:rsid w:val="00876969"/>
    <w:rsid w:val="00880B0B"/>
    <w:rsid w:val="00881422"/>
    <w:rsid w:val="008815BD"/>
    <w:rsid w:val="0088161A"/>
    <w:rsid w:val="008816DD"/>
    <w:rsid w:val="00881E27"/>
    <w:rsid w:val="00882222"/>
    <w:rsid w:val="008825DE"/>
    <w:rsid w:val="00882663"/>
    <w:rsid w:val="00882CE3"/>
    <w:rsid w:val="00882CEA"/>
    <w:rsid w:val="008832E1"/>
    <w:rsid w:val="008835C3"/>
    <w:rsid w:val="0088390A"/>
    <w:rsid w:val="00883D55"/>
    <w:rsid w:val="00883F41"/>
    <w:rsid w:val="008840F5"/>
    <w:rsid w:val="00884130"/>
    <w:rsid w:val="0088463B"/>
    <w:rsid w:val="00884672"/>
    <w:rsid w:val="008849BA"/>
    <w:rsid w:val="00884AB4"/>
    <w:rsid w:val="008853FA"/>
    <w:rsid w:val="00885519"/>
    <w:rsid w:val="008855CC"/>
    <w:rsid w:val="008856E1"/>
    <w:rsid w:val="00885F14"/>
    <w:rsid w:val="00886AE7"/>
    <w:rsid w:val="00886E16"/>
    <w:rsid w:val="00886EF1"/>
    <w:rsid w:val="00890074"/>
    <w:rsid w:val="008902BA"/>
    <w:rsid w:val="008904C3"/>
    <w:rsid w:val="00891033"/>
    <w:rsid w:val="00891251"/>
    <w:rsid w:val="008918E1"/>
    <w:rsid w:val="00891CB4"/>
    <w:rsid w:val="008920D5"/>
    <w:rsid w:val="00892DBA"/>
    <w:rsid w:val="00892E58"/>
    <w:rsid w:val="0089344D"/>
    <w:rsid w:val="008937F4"/>
    <w:rsid w:val="00893A83"/>
    <w:rsid w:val="00893E58"/>
    <w:rsid w:val="00893ED1"/>
    <w:rsid w:val="008945D4"/>
    <w:rsid w:val="0089587D"/>
    <w:rsid w:val="00895931"/>
    <w:rsid w:val="00896C05"/>
    <w:rsid w:val="0089706E"/>
    <w:rsid w:val="008973CD"/>
    <w:rsid w:val="00897516"/>
    <w:rsid w:val="008A02D8"/>
    <w:rsid w:val="008A03FD"/>
    <w:rsid w:val="008A0912"/>
    <w:rsid w:val="008A1895"/>
    <w:rsid w:val="008A18D3"/>
    <w:rsid w:val="008A2854"/>
    <w:rsid w:val="008A332E"/>
    <w:rsid w:val="008A3537"/>
    <w:rsid w:val="008A3D58"/>
    <w:rsid w:val="008A3E05"/>
    <w:rsid w:val="008A4367"/>
    <w:rsid w:val="008A43AA"/>
    <w:rsid w:val="008A49E0"/>
    <w:rsid w:val="008A4AAE"/>
    <w:rsid w:val="008A4DA9"/>
    <w:rsid w:val="008A4F79"/>
    <w:rsid w:val="008A5C8E"/>
    <w:rsid w:val="008A67F3"/>
    <w:rsid w:val="008A6BD7"/>
    <w:rsid w:val="008A71E1"/>
    <w:rsid w:val="008A73FF"/>
    <w:rsid w:val="008A795D"/>
    <w:rsid w:val="008A79D4"/>
    <w:rsid w:val="008A7A65"/>
    <w:rsid w:val="008A7D91"/>
    <w:rsid w:val="008A7EF5"/>
    <w:rsid w:val="008B07CC"/>
    <w:rsid w:val="008B0BC9"/>
    <w:rsid w:val="008B0DA2"/>
    <w:rsid w:val="008B1820"/>
    <w:rsid w:val="008B194B"/>
    <w:rsid w:val="008B1B5D"/>
    <w:rsid w:val="008B1D98"/>
    <w:rsid w:val="008B1EA9"/>
    <w:rsid w:val="008B1F2C"/>
    <w:rsid w:val="008B2CA8"/>
    <w:rsid w:val="008B2F52"/>
    <w:rsid w:val="008B373B"/>
    <w:rsid w:val="008B3DAA"/>
    <w:rsid w:val="008B4035"/>
    <w:rsid w:val="008B4233"/>
    <w:rsid w:val="008B45E9"/>
    <w:rsid w:val="008B476C"/>
    <w:rsid w:val="008B4973"/>
    <w:rsid w:val="008B665D"/>
    <w:rsid w:val="008B6C0E"/>
    <w:rsid w:val="008B7EDD"/>
    <w:rsid w:val="008C0C65"/>
    <w:rsid w:val="008C0D4C"/>
    <w:rsid w:val="008C10B4"/>
    <w:rsid w:val="008C160F"/>
    <w:rsid w:val="008C1880"/>
    <w:rsid w:val="008C230A"/>
    <w:rsid w:val="008C2387"/>
    <w:rsid w:val="008C27CC"/>
    <w:rsid w:val="008C3203"/>
    <w:rsid w:val="008C3360"/>
    <w:rsid w:val="008C34E2"/>
    <w:rsid w:val="008C3848"/>
    <w:rsid w:val="008C3F77"/>
    <w:rsid w:val="008C4080"/>
    <w:rsid w:val="008C598C"/>
    <w:rsid w:val="008C5EB9"/>
    <w:rsid w:val="008C63D4"/>
    <w:rsid w:val="008C63DC"/>
    <w:rsid w:val="008C65B3"/>
    <w:rsid w:val="008C6EB3"/>
    <w:rsid w:val="008C7730"/>
    <w:rsid w:val="008C7A8B"/>
    <w:rsid w:val="008D02E6"/>
    <w:rsid w:val="008D04A3"/>
    <w:rsid w:val="008D07E3"/>
    <w:rsid w:val="008D0AB8"/>
    <w:rsid w:val="008D0BC5"/>
    <w:rsid w:val="008D0C14"/>
    <w:rsid w:val="008D0C1E"/>
    <w:rsid w:val="008D1B8F"/>
    <w:rsid w:val="008D25F2"/>
    <w:rsid w:val="008D2729"/>
    <w:rsid w:val="008D2ECB"/>
    <w:rsid w:val="008D31DF"/>
    <w:rsid w:val="008D380F"/>
    <w:rsid w:val="008D3917"/>
    <w:rsid w:val="008D3B56"/>
    <w:rsid w:val="008D3BC8"/>
    <w:rsid w:val="008D480C"/>
    <w:rsid w:val="008D4C40"/>
    <w:rsid w:val="008D4CC6"/>
    <w:rsid w:val="008D5585"/>
    <w:rsid w:val="008D5600"/>
    <w:rsid w:val="008D5618"/>
    <w:rsid w:val="008D5D2F"/>
    <w:rsid w:val="008D60DE"/>
    <w:rsid w:val="008D61AD"/>
    <w:rsid w:val="008D63A1"/>
    <w:rsid w:val="008D6415"/>
    <w:rsid w:val="008D6C69"/>
    <w:rsid w:val="008D6DF8"/>
    <w:rsid w:val="008D723B"/>
    <w:rsid w:val="008D7A6B"/>
    <w:rsid w:val="008D7C6B"/>
    <w:rsid w:val="008D7E1E"/>
    <w:rsid w:val="008D7F8E"/>
    <w:rsid w:val="008E0388"/>
    <w:rsid w:val="008E039A"/>
    <w:rsid w:val="008E124A"/>
    <w:rsid w:val="008E15F7"/>
    <w:rsid w:val="008E19FA"/>
    <w:rsid w:val="008E2040"/>
    <w:rsid w:val="008E2E7A"/>
    <w:rsid w:val="008E3846"/>
    <w:rsid w:val="008E39AC"/>
    <w:rsid w:val="008E44F4"/>
    <w:rsid w:val="008E4701"/>
    <w:rsid w:val="008E4987"/>
    <w:rsid w:val="008E49A3"/>
    <w:rsid w:val="008E4A5A"/>
    <w:rsid w:val="008E5507"/>
    <w:rsid w:val="008E5685"/>
    <w:rsid w:val="008E5BE6"/>
    <w:rsid w:val="008E5D1A"/>
    <w:rsid w:val="008E5E0E"/>
    <w:rsid w:val="008F010C"/>
    <w:rsid w:val="008F02D7"/>
    <w:rsid w:val="008F0802"/>
    <w:rsid w:val="008F118C"/>
    <w:rsid w:val="008F146B"/>
    <w:rsid w:val="008F1A95"/>
    <w:rsid w:val="008F1BC0"/>
    <w:rsid w:val="008F36E2"/>
    <w:rsid w:val="008F3FF1"/>
    <w:rsid w:val="008F4289"/>
    <w:rsid w:val="008F4FED"/>
    <w:rsid w:val="008F5245"/>
    <w:rsid w:val="008F573E"/>
    <w:rsid w:val="008F6AF7"/>
    <w:rsid w:val="008F6F8F"/>
    <w:rsid w:val="008F7B34"/>
    <w:rsid w:val="008F7D44"/>
    <w:rsid w:val="00900424"/>
    <w:rsid w:val="009006C4"/>
    <w:rsid w:val="00900C87"/>
    <w:rsid w:val="00901549"/>
    <w:rsid w:val="009027DB"/>
    <w:rsid w:val="00902DE2"/>
    <w:rsid w:val="00902E81"/>
    <w:rsid w:val="00903075"/>
    <w:rsid w:val="00903DBB"/>
    <w:rsid w:val="009041B9"/>
    <w:rsid w:val="009048D4"/>
    <w:rsid w:val="00904CAA"/>
    <w:rsid w:val="00904E62"/>
    <w:rsid w:val="0090561A"/>
    <w:rsid w:val="009059DF"/>
    <w:rsid w:val="0090667F"/>
    <w:rsid w:val="009068D4"/>
    <w:rsid w:val="00906999"/>
    <w:rsid w:val="00906B57"/>
    <w:rsid w:val="009077D4"/>
    <w:rsid w:val="00907DAB"/>
    <w:rsid w:val="00907E2C"/>
    <w:rsid w:val="00907E72"/>
    <w:rsid w:val="00910577"/>
    <w:rsid w:val="00910625"/>
    <w:rsid w:val="0091072A"/>
    <w:rsid w:val="00910956"/>
    <w:rsid w:val="00912165"/>
    <w:rsid w:val="0091220A"/>
    <w:rsid w:val="0091281F"/>
    <w:rsid w:val="00912DBD"/>
    <w:rsid w:val="009130FA"/>
    <w:rsid w:val="00913158"/>
    <w:rsid w:val="009137FA"/>
    <w:rsid w:val="00914181"/>
    <w:rsid w:val="0091451C"/>
    <w:rsid w:val="009148B5"/>
    <w:rsid w:val="009150AE"/>
    <w:rsid w:val="00915664"/>
    <w:rsid w:val="00915B9B"/>
    <w:rsid w:val="009162C7"/>
    <w:rsid w:val="009162D9"/>
    <w:rsid w:val="00916727"/>
    <w:rsid w:val="00916814"/>
    <w:rsid w:val="00916968"/>
    <w:rsid w:val="009169B5"/>
    <w:rsid w:val="009169D4"/>
    <w:rsid w:val="00916DD6"/>
    <w:rsid w:val="00917142"/>
    <w:rsid w:val="009177E9"/>
    <w:rsid w:val="009203A0"/>
    <w:rsid w:val="009210AD"/>
    <w:rsid w:val="00921CD4"/>
    <w:rsid w:val="00921FF6"/>
    <w:rsid w:val="00922298"/>
    <w:rsid w:val="00922636"/>
    <w:rsid w:val="0092263A"/>
    <w:rsid w:val="009226B0"/>
    <w:rsid w:val="00922808"/>
    <w:rsid w:val="00922B4A"/>
    <w:rsid w:val="00922D0E"/>
    <w:rsid w:val="009231D0"/>
    <w:rsid w:val="0092396A"/>
    <w:rsid w:val="00924798"/>
    <w:rsid w:val="00924CEF"/>
    <w:rsid w:val="00925012"/>
    <w:rsid w:val="0092589E"/>
    <w:rsid w:val="00925CB2"/>
    <w:rsid w:val="00925D50"/>
    <w:rsid w:val="00926BE2"/>
    <w:rsid w:val="009272DA"/>
    <w:rsid w:val="00927C5D"/>
    <w:rsid w:val="00927D3A"/>
    <w:rsid w:val="009304C1"/>
    <w:rsid w:val="00930591"/>
    <w:rsid w:val="009306E6"/>
    <w:rsid w:val="00930816"/>
    <w:rsid w:val="00930A54"/>
    <w:rsid w:val="00930AB6"/>
    <w:rsid w:val="00930D48"/>
    <w:rsid w:val="00931857"/>
    <w:rsid w:val="00932D07"/>
    <w:rsid w:val="00933300"/>
    <w:rsid w:val="00933378"/>
    <w:rsid w:val="009338F9"/>
    <w:rsid w:val="00934560"/>
    <w:rsid w:val="00934798"/>
    <w:rsid w:val="0093498B"/>
    <w:rsid w:val="00934F6B"/>
    <w:rsid w:val="009351F8"/>
    <w:rsid w:val="00935CF8"/>
    <w:rsid w:val="00935D1D"/>
    <w:rsid w:val="009364CA"/>
    <w:rsid w:val="00936998"/>
    <w:rsid w:val="00936A2C"/>
    <w:rsid w:val="00936A43"/>
    <w:rsid w:val="009370A5"/>
    <w:rsid w:val="009370B5"/>
    <w:rsid w:val="00937219"/>
    <w:rsid w:val="00937637"/>
    <w:rsid w:val="00937D5C"/>
    <w:rsid w:val="0094003E"/>
    <w:rsid w:val="0094007D"/>
    <w:rsid w:val="00940C4B"/>
    <w:rsid w:val="0094146D"/>
    <w:rsid w:val="00941836"/>
    <w:rsid w:val="00941886"/>
    <w:rsid w:val="00941B2D"/>
    <w:rsid w:val="00942443"/>
    <w:rsid w:val="00942722"/>
    <w:rsid w:val="00942E2E"/>
    <w:rsid w:val="009432C4"/>
    <w:rsid w:val="00943540"/>
    <w:rsid w:val="009435FC"/>
    <w:rsid w:val="00943EF1"/>
    <w:rsid w:val="0094401D"/>
    <w:rsid w:val="009441A1"/>
    <w:rsid w:val="00944904"/>
    <w:rsid w:val="00944A64"/>
    <w:rsid w:val="00945192"/>
    <w:rsid w:val="009452D6"/>
    <w:rsid w:val="00945467"/>
    <w:rsid w:val="009455E5"/>
    <w:rsid w:val="0094614E"/>
    <w:rsid w:val="00947066"/>
    <w:rsid w:val="009478A0"/>
    <w:rsid w:val="009479F5"/>
    <w:rsid w:val="00947A6F"/>
    <w:rsid w:val="00950312"/>
    <w:rsid w:val="009505EA"/>
    <w:rsid w:val="00951B6B"/>
    <w:rsid w:val="00951B94"/>
    <w:rsid w:val="009521F5"/>
    <w:rsid w:val="0095222D"/>
    <w:rsid w:val="00952366"/>
    <w:rsid w:val="0095351A"/>
    <w:rsid w:val="0095386F"/>
    <w:rsid w:val="009543A4"/>
    <w:rsid w:val="009548C5"/>
    <w:rsid w:val="00954956"/>
    <w:rsid w:val="009551E6"/>
    <w:rsid w:val="00955E8E"/>
    <w:rsid w:val="009567CE"/>
    <w:rsid w:val="00956A81"/>
    <w:rsid w:val="0095788B"/>
    <w:rsid w:val="00957C65"/>
    <w:rsid w:val="00960408"/>
    <w:rsid w:val="0096041D"/>
    <w:rsid w:val="00960F98"/>
    <w:rsid w:val="009612FF"/>
    <w:rsid w:val="00961316"/>
    <w:rsid w:val="009617B9"/>
    <w:rsid w:val="00962203"/>
    <w:rsid w:val="009622AF"/>
    <w:rsid w:val="009623F5"/>
    <w:rsid w:val="00962A26"/>
    <w:rsid w:val="0096313E"/>
    <w:rsid w:val="009631C4"/>
    <w:rsid w:val="00963694"/>
    <w:rsid w:val="00963797"/>
    <w:rsid w:val="009645FA"/>
    <w:rsid w:val="00964768"/>
    <w:rsid w:val="00965148"/>
    <w:rsid w:val="00965938"/>
    <w:rsid w:val="00965E6E"/>
    <w:rsid w:val="00966559"/>
    <w:rsid w:val="00966C38"/>
    <w:rsid w:val="00966CB3"/>
    <w:rsid w:val="00970078"/>
    <w:rsid w:val="00970429"/>
    <w:rsid w:val="00970F43"/>
    <w:rsid w:val="00971361"/>
    <w:rsid w:val="00971574"/>
    <w:rsid w:val="009718B4"/>
    <w:rsid w:val="00972201"/>
    <w:rsid w:val="00972DEE"/>
    <w:rsid w:val="009736FD"/>
    <w:rsid w:val="00973840"/>
    <w:rsid w:val="00974AD4"/>
    <w:rsid w:val="00974B08"/>
    <w:rsid w:val="0097552F"/>
    <w:rsid w:val="0097584E"/>
    <w:rsid w:val="0097663D"/>
    <w:rsid w:val="00976663"/>
    <w:rsid w:val="009767DD"/>
    <w:rsid w:val="00976CA4"/>
    <w:rsid w:val="0097704A"/>
    <w:rsid w:val="0097746A"/>
    <w:rsid w:val="0097758F"/>
    <w:rsid w:val="00977624"/>
    <w:rsid w:val="00977AAA"/>
    <w:rsid w:val="00977DAF"/>
    <w:rsid w:val="00980140"/>
    <w:rsid w:val="00980166"/>
    <w:rsid w:val="0098017C"/>
    <w:rsid w:val="009802CB"/>
    <w:rsid w:val="0098031B"/>
    <w:rsid w:val="0098045F"/>
    <w:rsid w:val="00980F26"/>
    <w:rsid w:val="00981251"/>
    <w:rsid w:val="00981267"/>
    <w:rsid w:val="00982310"/>
    <w:rsid w:val="00982676"/>
    <w:rsid w:val="0098270F"/>
    <w:rsid w:val="009830DD"/>
    <w:rsid w:val="0098358B"/>
    <w:rsid w:val="009835BC"/>
    <w:rsid w:val="00983714"/>
    <w:rsid w:val="00983E3D"/>
    <w:rsid w:val="00986150"/>
    <w:rsid w:val="0098647F"/>
    <w:rsid w:val="00986BB6"/>
    <w:rsid w:val="009874A1"/>
    <w:rsid w:val="00987896"/>
    <w:rsid w:val="009878C2"/>
    <w:rsid w:val="00987905"/>
    <w:rsid w:val="00987D73"/>
    <w:rsid w:val="00987E97"/>
    <w:rsid w:val="0099009A"/>
    <w:rsid w:val="00990287"/>
    <w:rsid w:val="009905B0"/>
    <w:rsid w:val="0099060A"/>
    <w:rsid w:val="009906F4"/>
    <w:rsid w:val="009907DC"/>
    <w:rsid w:val="0099094B"/>
    <w:rsid w:val="00991007"/>
    <w:rsid w:val="009921F9"/>
    <w:rsid w:val="009925AA"/>
    <w:rsid w:val="0099261C"/>
    <w:rsid w:val="00993070"/>
    <w:rsid w:val="00995044"/>
    <w:rsid w:val="00995422"/>
    <w:rsid w:val="00995CF5"/>
    <w:rsid w:val="00995E9D"/>
    <w:rsid w:val="009965EF"/>
    <w:rsid w:val="00996B13"/>
    <w:rsid w:val="00996BB6"/>
    <w:rsid w:val="00997011"/>
    <w:rsid w:val="00997420"/>
    <w:rsid w:val="00997605"/>
    <w:rsid w:val="0099789A"/>
    <w:rsid w:val="009A224D"/>
    <w:rsid w:val="009A22F5"/>
    <w:rsid w:val="009A248D"/>
    <w:rsid w:val="009A24B6"/>
    <w:rsid w:val="009A2610"/>
    <w:rsid w:val="009A32A0"/>
    <w:rsid w:val="009A3326"/>
    <w:rsid w:val="009A3CDC"/>
    <w:rsid w:val="009A3F8A"/>
    <w:rsid w:val="009A40AE"/>
    <w:rsid w:val="009A4367"/>
    <w:rsid w:val="009A5DDD"/>
    <w:rsid w:val="009A5F74"/>
    <w:rsid w:val="009A6127"/>
    <w:rsid w:val="009A64AF"/>
    <w:rsid w:val="009A6C84"/>
    <w:rsid w:val="009A6FE3"/>
    <w:rsid w:val="009A733B"/>
    <w:rsid w:val="009A73E7"/>
    <w:rsid w:val="009A7928"/>
    <w:rsid w:val="009A793A"/>
    <w:rsid w:val="009A7B9F"/>
    <w:rsid w:val="009A7BB7"/>
    <w:rsid w:val="009A7F28"/>
    <w:rsid w:val="009B0334"/>
    <w:rsid w:val="009B0F85"/>
    <w:rsid w:val="009B122B"/>
    <w:rsid w:val="009B15FB"/>
    <w:rsid w:val="009B1618"/>
    <w:rsid w:val="009B1F11"/>
    <w:rsid w:val="009B272C"/>
    <w:rsid w:val="009B3BB3"/>
    <w:rsid w:val="009B3D46"/>
    <w:rsid w:val="009B400A"/>
    <w:rsid w:val="009B47D3"/>
    <w:rsid w:val="009B5510"/>
    <w:rsid w:val="009B55C7"/>
    <w:rsid w:val="009B574B"/>
    <w:rsid w:val="009B5A03"/>
    <w:rsid w:val="009B5AAC"/>
    <w:rsid w:val="009B5BDB"/>
    <w:rsid w:val="009B5C16"/>
    <w:rsid w:val="009B5D58"/>
    <w:rsid w:val="009B610A"/>
    <w:rsid w:val="009B6159"/>
    <w:rsid w:val="009B64FF"/>
    <w:rsid w:val="009B7D61"/>
    <w:rsid w:val="009C03CF"/>
    <w:rsid w:val="009C0645"/>
    <w:rsid w:val="009C09AA"/>
    <w:rsid w:val="009C0A4C"/>
    <w:rsid w:val="009C0A9C"/>
    <w:rsid w:val="009C168E"/>
    <w:rsid w:val="009C298A"/>
    <w:rsid w:val="009C2B92"/>
    <w:rsid w:val="009C2C0F"/>
    <w:rsid w:val="009C36B4"/>
    <w:rsid w:val="009C39B7"/>
    <w:rsid w:val="009C3C80"/>
    <w:rsid w:val="009C3FC3"/>
    <w:rsid w:val="009C6030"/>
    <w:rsid w:val="009C70A1"/>
    <w:rsid w:val="009D0421"/>
    <w:rsid w:val="009D05AD"/>
    <w:rsid w:val="009D0868"/>
    <w:rsid w:val="009D0A33"/>
    <w:rsid w:val="009D113C"/>
    <w:rsid w:val="009D2476"/>
    <w:rsid w:val="009D2D61"/>
    <w:rsid w:val="009D3104"/>
    <w:rsid w:val="009D3399"/>
    <w:rsid w:val="009D3507"/>
    <w:rsid w:val="009D3A68"/>
    <w:rsid w:val="009D3EEC"/>
    <w:rsid w:val="009D4414"/>
    <w:rsid w:val="009D44A7"/>
    <w:rsid w:val="009D4E05"/>
    <w:rsid w:val="009D58F0"/>
    <w:rsid w:val="009D5D78"/>
    <w:rsid w:val="009D60BE"/>
    <w:rsid w:val="009D683B"/>
    <w:rsid w:val="009D6A50"/>
    <w:rsid w:val="009D6E45"/>
    <w:rsid w:val="009D78B7"/>
    <w:rsid w:val="009D7AE7"/>
    <w:rsid w:val="009E00B2"/>
    <w:rsid w:val="009E01B8"/>
    <w:rsid w:val="009E020A"/>
    <w:rsid w:val="009E03E5"/>
    <w:rsid w:val="009E06BE"/>
    <w:rsid w:val="009E09CA"/>
    <w:rsid w:val="009E1190"/>
    <w:rsid w:val="009E1530"/>
    <w:rsid w:val="009E2CA4"/>
    <w:rsid w:val="009E2D99"/>
    <w:rsid w:val="009E321C"/>
    <w:rsid w:val="009E355C"/>
    <w:rsid w:val="009E37C2"/>
    <w:rsid w:val="009E3864"/>
    <w:rsid w:val="009E4200"/>
    <w:rsid w:val="009E49C1"/>
    <w:rsid w:val="009E4F85"/>
    <w:rsid w:val="009E5D42"/>
    <w:rsid w:val="009E62A5"/>
    <w:rsid w:val="009E6964"/>
    <w:rsid w:val="009E6E7A"/>
    <w:rsid w:val="009E6F60"/>
    <w:rsid w:val="009E7391"/>
    <w:rsid w:val="009E755C"/>
    <w:rsid w:val="009E7843"/>
    <w:rsid w:val="009E786D"/>
    <w:rsid w:val="009E7D08"/>
    <w:rsid w:val="009E7D4A"/>
    <w:rsid w:val="009F034D"/>
    <w:rsid w:val="009F1F95"/>
    <w:rsid w:val="009F2B82"/>
    <w:rsid w:val="009F325B"/>
    <w:rsid w:val="009F3548"/>
    <w:rsid w:val="009F3CAB"/>
    <w:rsid w:val="009F3CCB"/>
    <w:rsid w:val="009F3F0A"/>
    <w:rsid w:val="009F408C"/>
    <w:rsid w:val="009F458B"/>
    <w:rsid w:val="009F4623"/>
    <w:rsid w:val="009F4CC6"/>
    <w:rsid w:val="009F5001"/>
    <w:rsid w:val="009F56FF"/>
    <w:rsid w:val="009F599E"/>
    <w:rsid w:val="009F5A63"/>
    <w:rsid w:val="009F6ED7"/>
    <w:rsid w:val="009F711D"/>
    <w:rsid w:val="00A0010C"/>
    <w:rsid w:val="00A003F3"/>
    <w:rsid w:val="00A0075B"/>
    <w:rsid w:val="00A00935"/>
    <w:rsid w:val="00A0120A"/>
    <w:rsid w:val="00A0150C"/>
    <w:rsid w:val="00A02172"/>
    <w:rsid w:val="00A024D8"/>
    <w:rsid w:val="00A024DC"/>
    <w:rsid w:val="00A02528"/>
    <w:rsid w:val="00A02D7B"/>
    <w:rsid w:val="00A03E99"/>
    <w:rsid w:val="00A042E1"/>
    <w:rsid w:val="00A0437C"/>
    <w:rsid w:val="00A048F1"/>
    <w:rsid w:val="00A04979"/>
    <w:rsid w:val="00A04CDE"/>
    <w:rsid w:val="00A05064"/>
    <w:rsid w:val="00A050EB"/>
    <w:rsid w:val="00A0543D"/>
    <w:rsid w:val="00A05667"/>
    <w:rsid w:val="00A05785"/>
    <w:rsid w:val="00A05A23"/>
    <w:rsid w:val="00A05AD4"/>
    <w:rsid w:val="00A060B5"/>
    <w:rsid w:val="00A06EAA"/>
    <w:rsid w:val="00A073B8"/>
    <w:rsid w:val="00A076E7"/>
    <w:rsid w:val="00A07818"/>
    <w:rsid w:val="00A07DDA"/>
    <w:rsid w:val="00A10CEF"/>
    <w:rsid w:val="00A10FB8"/>
    <w:rsid w:val="00A11250"/>
    <w:rsid w:val="00A11439"/>
    <w:rsid w:val="00A11C76"/>
    <w:rsid w:val="00A12275"/>
    <w:rsid w:val="00A12496"/>
    <w:rsid w:val="00A1275D"/>
    <w:rsid w:val="00A12771"/>
    <w:rsid w:val="00A12B45"/>
    <w:rsid w:val="00A1339E"/>
    <w:rsid w:val="00A133B3"/>
    <w:rsid w:val="00A136EE"/>
    <w:rsid w:val="00A13714"/>
    <w:rsid w:val="00A13A33"/>
    <w:rsid w:val="00A13D9A"/>
    <w:rsid w:val="00A13DEB"/>
    <w:rsid w:val="00A14376"/>
    <w:rsid w:val="00A14594"/>
    <w:rsid w:val="00A1503A"/>
    <w:rsid w:val="00A15411"/>
    <w:rsid w:val="00A15A45"/>
    <w:rsid w:val="00A163F7"/>
    <w:rsid w:val="00A167FA"/>
    <w:rsid w:val="00A16AAB"/>
    <w:rsid w:val="00A177DD"/>
    <w:rsid w:val="00A201A6"/>
    <w:rsid w:val="00A201E5"/>
    <w:rsid w:val="00A20630"/>
    <w:rsid w:val="00A20A08"/>
    <w:rsid w:val="00A20AA1"/>
    <w:rsid w:val="00A20C5F"/>
    <w:rsid w:val="00A20E50"/>
    <w:rsid w:val="00A20EB5"/>
    <w:rsid w:val="00A215B8"/>
    <w:rsid w:val="00A21D2E"/>
    <w:rsid w:val="00A24485"/>
    <w:rsid w:val="00A24F87"/>
    <w:rsid w:val="00A2515C"/>
    <w:rsid w:val="00A25414"/>
    <w:rsid w:val="00A261EC"/>
    <w:rsid w:val="00A26959"/>
    <w:rsid w:val="00A27158"/>
    <w:rsid w:val="00A2723D"/>
    <w:rsid w:val="00A276D7"/>
    <w:rsid w:val="00A27F34"/>
    <w:rsid w:val="00A27FB6"/>
    <w:rsid w:val="00A28F84"/>
    <w:rsid w:val="00A30A42"/>
    <w:rsid w:val="00A31078"/>
    <w:rsid w:val="00A312FF"/>
    <w:rsid w:val="00A315F9"/>
    <w:rsid w:val="00A32298"/>
    <w:rsid w:val="00A32595"/>
    <w:rsid w:val="00A335D2"/>
    <w:rsid w:val="00A338E4"/>
    <w:rsid w:val="00A33F3A"/>
    <w:rsid w:val="00A34A2D"/>
    <w:rsid w:val="00A3572E"/>
    <w:rsid w:val="00A361B6"/>
    <w:rsid w:val="00A364BC"/>
    <w:rsid w:val="00A364BD"/>
    <w:rsid w:val="00A37459"/>
    <w:rsid w:val="00A375ED"/>
    <w:rsid w:val="00A37775"/>
    <w:rsid w:val="00A37850"/>
    <w:rsid w:val="00A37A45"/>
    <w:rsid w:val="00A37AC2"/>
    <w:rsid w:val="00A37B62"/>
    <w:rsid w:val="00A37BBF"/>
    <w:rsid w:val="00A40D4C"/>
    <w:rsid w:val="00A414FF"/>
    <w:rsid w:val="00A4158B"/>
    <w:rsid w:val="00A418A7"/>
    <w:rsid w:val="00A41AC9"/>
    <w:rsid w:val="00A424C8"/>
    <w:rsid w:val="00A42753"/>
    <w:rsid w:val="00A43034"/>
    <w:rsid w:val="00A44186"/>
    <w:rsid w:val="00A44574"/>
    <w:rsid w:val="00A4468B"/>
    <w:rsid w:val="00A44855"/>
    <w:rsid w:val="00A44E6E"/>
    <w:rsid w:val="00A4500E"/>
    <w:rsid w:val="00A451C1"/>
    <w:rsid w:val="00A45436"/>
    <w:rsid w:val="00A456F5"/>
    <w:rsid w:val="00A457E0"/>
    <w:rsid w:val="00A45807"/>
    <w:rsid w:val="00A45FE3"/>
    <w:rsid w:val="00A46527"/>
    <w:rsid w:val="00A46AD3"/>
    <w:rsid w:val="00A46D00"/>
    <w:rsid w:val="00A47F66"/>
    <w:rsid w:val="00A505DB"/>
    <w:rsid w:val="00A5070F"/>
    <w:rsid w:val="00A50A93"/>
    <w:rsid w:val="00A518C5"/>
    <w:rsid w:val="00A51980"/>
    <w:rsid w:val="00A5226D"/>
    <w:rsid w:val="00A527C5"/>
    <w:rsid w:val="00A5290A"/>
    <w:rsid w:val="00A5292F"/>
    <w:rsid w:val="00A52EB8"/>
    <w:rsid w:val="00A53859"/>
    <w:rsid w:val="00A539D2"/>
    <w:rsid w:val="00A547B8"/>
    <w:rsid w:val="00A547CF"/>
    <w:rsid w:val="00A54A02"/>
    <w:rsid w:val="00A54C26"/>
    <w:rsid w:val="00A54D41"/>
    <w:rsid w:val="00A54F63"/>
    <w:rsid w:val="00A54FD2"/>
    <w:rsid w:val="00A55480"/>
    <w:rsid w:val="00A55D2E"/>
    <w:rsid w:val="00A56B89"/>
    <w:rsid w:val="00A56C24"/>
    <w:rsid w:val="00A56CA0"/>
    <w:rsid w:val="00A572D9"/>
    <w:rsid w:val="00A575D9"/>
    <w:rsid w:val="00A5778E"/>
    <w:rsid w:val="00A57ACB"/>
    <w:rsid w:val="00A61AC0"/>
    <w:rsid w:val="00A624D7"/>
    <w:rsid w:val="00A6266C"/>
    <w:rsid w:val="00A62A16"/>
    <w:rsid w:val="00A62C88"/>
    <w:rsid w:val="00A62F47"/>
    <w:rsid w:val="00A63DE7"/>
    <w:rsid w:val="00A64291"/>
    <w:rsid w:val="00A64436"/>
    <w:rsid w:val="00A644DB"/>
    <w:rsid w:val="00A64689"/>
    <w:rsid w:val="00A64932"/>
    <w:rsid w:val="00A64BDC"/>
    <w:rsid w:val="00A64DFD"/>
    <w:rsid w:val="00A65396"/>
    <w:rsid w:val="00A65E78"/>
    <w:rsid w:val="00A66396"/>
    <w:rsid w:val="00A66623"/>
    <w:rsid w:val="00A66822"/>
    <w:rsid w:val="00A66EC5"/>
    <w:rsid w:val="00A67345"/>
    <w:rsid w:val="00A7020C"/>
    <w:rsid w:val="00A70769"/>
    <w:rsid w:val="00A715AD"/>
    <w:rsid w:val="00A7174B"/>
    <w:rsid w:val="00A71DE0"/>
    <w:rsid w:val="00A73229"/>
    <w:rsid w:val="00A732BD"/>
    <w:rsid w:val="00A733C1"/>
    <w:rsid w:val="00A73F71"/>
    <w:rsid w:val="00A742C9"/>
    <w:rsid w:val="00A74A6D"/>
    <w:rsid w:val="00A74B72"/>
    <w:rsid w:val="00A751A8"/>
    <w:rsid w:val="00A756E5"/>
    <w:rsid w:val="00A75CB7"/>
    <w:rsid w:val="00A75FBE"/>
    <w:rsid w:val="00A771D0"/>
    <w:rsid w:val="00A7743C"/>
    <w:rsid w:val="00A77BAD"/>
    <w:rsid w:val="00A77C05"/>
    <w:rsid w:val="00A80756"/>
    <w:rsid w:val="00A807E2"/>
    <w:rsid w:val="00A809AC"/>
    <w:rsid w:val="00A81028"/>
    <w:rsid w:val="00A81137"/>
    <w:rsid w:val="00A81247"/>
    <w:rsid w:val="00A81BA4"/>
    <w:rsid w:val="00A824E0"/>
    <w:rsid w:val="00A8281A"/>
    <w:rsid w:val="00A82ED7"/>
    <w:rsid w:val="00A838B9"/>
    <w:rsid w:val="00A83EB2"/>
    <w:rsid w:val="00A849EA"/>
    <w:rsid w:val="00A85665"/>
    <w:rsid w:val="00A85846"/>
    <w:rsid w:val="00A85E3E"/>
    <w:rsid w:val="00A863E5"/>
    <w:rsid w:val="00A868BF"/>
    <w:rsid w:val="00A86B3E"/>
    <w:rsid w:val="00A877DA"/>
    <w:rsid w:val="00A87905"/>
    <w:rsid w:val="00A87D62"/>
    <w:rsid w:val="00A90479"/>
    <w:rsid w:val="00A90A47"/>
    <w:rsid w:val="00A913DC"/>
    <w:rsid w:val="00A913E1"/>
    <w:rsid w:val="00A91ABC"/>
    <w:rsid w:val="00A91BA3"/>
    <w:rsid w:val="00A91EF2"/>
    <w:rsid w:val="00A91F99"/>
    <w:rsid w:val="00A92CC7"/>
    <w:rsid w:val="00A934A9"/>
    <w:rsid w:val="00A9351E"/>
    <w:rsid w:val="00A93577"/>
    <w:rsid w:val="00A93706"/>
    <w:rsid w:val="00A93DA9"/>
    <w:rsid w:val="00A94FB1"/>
    <w:rsid w:val="00A95286"/>
    <w:rsid w:val="00A957DE"/>
    <w:rsid w:val="00A95A0C"/>
    <w:rsid w:val="00A960FE"/>
    <w:rsid w:val="00A9617A"/>
    <w:rsid w:val="00A96E32"/>
    <w:rsid w:val="00A9739E"/>
    <w:rsid w:val="00A97D8B"/>
    <w:rsid w:val="00AA01DA"/>
    <w:rsid w:val="00AA036C"/>
    <w:rsid w:val="00AA083B"/>
    <w:rsid w:val="00AA1300"/>
    <w:rsid w:val="00AA18AE"/>
    <w:rsid w:val="00AA1D48"/>
    <w:rsid w:val="00AA1D58"/>
    <w:rsid w:val="00AA1D70"/>
    <w:rsid w:val="00AA1D92"/>
    <w:rsid w:val="00AA21D5"/>
    <w:rsid w:val="00AA2AF2"/>
    <w:rsid w:val="00AA2D5D"/>
    <w:rsid w:val="00AA352D"/>
    <w:rsid w:val="00AA3854"/>
    <w:rsid w:val="00AA3A83"/>
    <w:rsid w:val="00AA3F70"/>
    <w:rsid w:val="00AA4330"/>
    <w:rsid w:val="00AA512A"/>
    <w:rsid w:val="00AA5234"/>
    <w:rsid w:val="00AA5248"/>
    <w:rsid w:val="00AA56A3"/>
    <w:rsid w:val="00AA56DB"/>
    <w:rsid w:val="00AA58A4"/>
    <w:rsid w:val="00AA6112"/>
    <w:rsid w:val="00AA6AB0"/>
    <w:rsid w:val="00AA6FBE"/>
    <w:rsid w:val="00AA7436"/>
    <w:rsid w:val="00AA7500"/>
    <w:rsid w:val="00AA7728"/>
    <w:rsid w:val="00AA7BB2"/>
    <w:rsid w:val="00AA7F89"/>
    <w:rsid w:val="00AB0076"/>
    <w:rsid w:val="00AB078F"/>
    <w:rsid w:val="00AB0F32"/>
    <w:rsid w:val="00AB13AA"/>
    <w:rsid w:val="00AB1440"/>
    <w:rsid w:val="00AB17B5"/>
    <w:rsid w:val="00AB239F"/>
    <w:rsid w:val="00AB2C50"/>
    <w:rsid w:val="00AB2CD1"/>
    <w:rsid w:val="00AB2E57"/>
    <w:rsid w:val="00AB315E"/>
    <w:rsid w:val="00AB3C51"/>
    <w:rsid w:val="00AB3D53"/>
    <w:rsid w:val="00AB3E73"/>
    <w:rsid w:val="00AB4236"/>
    <w:rsid w:val="00AB42EF"/>
    <w:rsid w:val="00AB4321"/>
    <w:rsid w:val="00AB4471"/>
    <w:rsid w:val="00AB4A4A"/>
    <w:rsid w:val="00AB4C38"/>
    <w:rsid w:val="00AB50D5"/>
    <w:rsid w:val="00AB50F1"/>
    <w:rsid w:val="00AB5B6C"/>
    <w:rsid w:val="00AB5D92"/>
    <w:rsid w:val="00AB7403"/>
    <w:rsid w:val="00AB7747"/>
    <w:rsid w:val="00AB77CD"/>
    <w:rsid w:val="00AC040E"/>
    <w:rsid w:val="00AC0482"/>
    <w:rsid w:val="00AC0A22"/>
    <w:rsid w:val="00AC1579"/>
    <w:rsid w:val="00AC1CBB"/>
    <w:rsid w:val="00AC2432"/>
    <w:rsid w:val="00AC2B48"/>
    <w:rsid w:val="00AC314E"/>
    <w:rsid w:val="00AC3C12"/>
    <w:rsid w:val="00AC4497"/>
    <w:rsid w:val="00AC4B34"/>
    <w:rsid w:val="00AC4D2C"/>
    <w:rsid w:val="00AC56F3"/>
    <w:rsid w:val="00AC60AB"/>
    <w:rsid w:val="00AC6BA9"/>
    <w:rsid w:val="00AC6C1C"/>
    <w:rsid w:val="00AC6CB4"/>
    <w:rsid w:val="00AC6CDC"/>
    <w:rsid w:val="00AC6F0F"/>
    <w:rsid w:val="00AC71C8"/>
    <w:rsid w:val="00AC737B"/>
    <w:rsid w:val="00AC762A"/>
    <w:rsid w:val="00AC7DFB"/>
    <w:rsid w:val="00AD024D"/>
    <w:rsid w:val="00AD09D2"/>
    <w:rsid w:val="00AD1385"/>
    <w:rsid w:val="00AD1E76"/>
    <w:rsid w:val="00AD1F00"/>
    <w:rsid w:val="00AD1F96"/>
    <w:rsid w:val="00AD23F3"/>
    <w:rsid w:val="00AD3DD1"/>
    <w:rsid w:val="00AD4277"/>
    <w:rsid w:val="00AD4A15"/>
    <w:rsid w:val="00AD4F9D"/>
    <w:rsid w:val="00AD5304"/>
    <w:rsid w:val="00AD57B4"/>
    <w:rsid w:val="00AD635D"/>
    <w:rsid w:val="00AD6566"/>
    <w:rsid w:val="00AD732C"/>
    <w:rsid w:val="00AD7743"/>
    <w:rsid w:val="00AD7B3B"/>
    <w:rsid w:val="00AE197F"/>
    <w:rsid w:val="00AE21D1"/>
    <w:rsid w:val="00AE21E4"/>
    <w:rsid w:val="00AE28EA"/>
    <w:rsid w:val="00AE2C8B"/>
    <w:rsid w:val="00AE2CB1"/>
    <w:rsid w:val="00AE2F90"/>
    <w:rsid w:val="00AE3B4A"/>
    <w:rsid w:val="00AE3D77"/>
    <w:rsid w:val="00AE4270"/>
    <w:rsid w:val="00AE4C9E"/>
    <w:rsid w:val="00AE4F78"/>
    <w:rsid w:val="00AE4FC2"/>
    <w:rsid w:val="00AE563B"/>
    <w:rsid w:val="00AE5918"/>
    <w:rsid w:val="00AE5972"/>
    <w:rsid w:val="00AE5FCD"/>
    <w:rsid w:val="00AE60DB"/>
    <w:rsid w:val="00AE6F1A"/>
    <w:rsid w:val="00AE701E"/>
    <w:rsid w:val="00AE7BE9"/>
    <w:rsid w:val="00AE7E34"/>
    <w:rsid w:val="00AE7F39"/>
    <w:rsid w:val="00AF0093"/>
    <w:rsid w:val="00AF0129"/>
    <w:rsid w:val="00AF076E"/>
    <w:rsid w:val="00AF0932"/>
    <w:rsid w:val="00AF098E"/>
    <w:rsid w:val="00AF104E"/>
    <w:rsid w:val="00AF122D"/>
    <w:rsid w:val="00AF1583"/>
    <w:rsid w:val="00AF186E"/>
    <w:rsid w:val="00AF1F2B"/>
    <w:rsid w:val="00AF2E89"/>
    <w:rsid w:val="00AF2F8C"/>
    <w:rsid w:val="00AF2FF1"/>
    <w:rsid w:val="00AF2FFA"/>
    <w:rsid w:val="00AF3A73"/>
    <w:rsid w:val="00AF3BC2"/>
    <w:rsid w:val="00AF3C99"/>
    <w:rsid w:val="00AF41FC"/>
    <w:rsid w:val="00AF44E1"/>
    <w:rsid w:val="00AF4DCB"/>
    <w:rsid w:val="00AF4EC5"/>
    <w:rsid w:val="00AF51D8"/>
    <w:rsid w:val="00AF535E"/>
    <w:rsid w:val="00AF5576"/>
    <w:rsid w:val="00AF5E65"/>
    <w:rsid w:val="00AF63A6"/>
    <w:rsid w:val="00AF65EF"/>
    <w:rsid w:val="00AF6718"/>
    <w:rsid w:val="00AF72B6"/>
    <w:rsid w:val="00AF7AB2"/>
    <w:rsid w:val="00AF7F6D"/>
    <w:rsid w:val="00B0028A"/>
    <w:rsid w:val="00B00614"/>
    <w:rsid w:val="00B007AA"/>
    <w:rsid w:val="00B00815"/>
    <w:rsid w:val="00B01500"/>
    <w:rsid w:val="00B015B7"/>
    <w:rsid w:val="00B0189E"/>
    <w:rsid w:val="00B01F9D"/>
    <w:rsid w:val="00B0253B"/>
    <w:rsid w:val="00B026E8"/>
    <w:rsid w:val="00B02BAA"/>
    <w:rsid w:val="00B02C9A"/>
    <w:rsid w:val="00B02CAD"/>
    <w:rsid w:val="00B039D6"/>
    <w:rsid w:val="00B03E08"/>
    <w:rsid w:val="00B0404A"/>
    <w:rsid w:val="00B04369"/>
    <w:rsid w:val="00B043D1"/>
    <w:rsid w:val="00B044B3"/>
    <w:rsid w:val="00B04E0B"/>
    <w:rsid w:val="00B05CF4"/>
    <w:rsid w:val="00B05D0F"/>
    <w:rsid w:val="00B0611E"/>
    <w:rsid w:val="00B064E6"/>
    <w:rsid w:val="00B06A68"/>
    <w:rsid w:val="00B0703B"/>
    <w:rsid w:val="00B07C25"/>
    <w:rsid w:val="00B07D5E"/>
    <w:rsid w:val="00B07DCC"/>
    <w:rsid w:val="00B1039C"/>
    <w:rsid w:val="00B104EF"/>
    <w:rsid w:val="00B10D00"/>
    <w:rsid w:val="00B1111D"/>
    <w:rsid w:val="00B120CD"/>
    <w:rsid w:val="00B129F5"/>
    <w:rsid w:val="00B1316B"/>
    <w:rsid w:val="00B14C7B"/>
    <w:rsid w:val="00B15254"/>
    <w:rsid w:val="00B15973"/>
    <w:rsid w:val="00B15CD2"/>
    <w:rsid w:val="00B15D0D"/>
    <w:rsid w:val="00B17563"/>
    <w:rsid w:val="00B17E35"/>
    <w:rsid w:val="00B17E82"/>
    <w:rsid w:val="00B200D4"/>
    <w:rsid w:val="00B203F3"/>
    <w:rsid w:val="00B2046C"/>
    <w:rsid w:val="00B20CC1"/>
    <w:rsid w:val="00B20FF5"/>
    <w:rsid w:val="00B2103C"/>
    <w:rsid w:val="00B214D9"/>
    <w:rsid w:val="00B21660"/>
    <w:rsid w:val="00B21822"/>
    <w:rsid w:val="00B21C38"/>
    <w:rsid w:val="00B22786"/>
    <w:rsid w:val="00B22A82"/>
    <w:rsid w:val="00B22BEA"/>
    <w:rsid w:val="00B22F14"/>
    <w:rsid w:val="00B23104"/>
    <w:rsid w:val="00B23204"/>
    <w:rsid w:val="00B233D6"/>
    <w:rsid w:val="00B23AE3"/>
    <w:rsid w:val="00B2474C"/>
    <w:rsid w:val="00B24EB5"/>
    <w:rsid w:val="00B2595A"/>
    <w:rsid w:val="00B25C5F"/>
    <w:rsid w:val="00B25D1E"/>
    <w:rsid w:val="00B25FAF"/>
    <w:rsid w:val="00B27086"/>
    <w:rsid w:val="00B27FAD"/>
    <w:rsid w:val="00B305B2"/>
    <w:rsid w:val="00B305DC"/>
    <w:rsid w:val="00B30E09"/>
    <w:rsid w:val="00B31236"/>
    <w:rsid w:val="00B313FE"/>
    <w:rsid w:val="00B31727"/>
    <w:rsid w:val="00B31C31"/>
    <w:rsid w:val="00B31FFE"/>
    <w:rsid w:val="00B32228"/>
    <w:rsid w:val="00B32FEF"/>
    <w:rsid w:val="00B3330B"/>
    <w:rsid w:val="00B3396A"/>
    <w:rsid w:val="00B33A15"/>
    <w:rsid w:val="00B344B1"/>
    <w:rsid w:val="00B34602"/>
    <w:rsid w:val="00B34710"/>
    <w:rsid w:val="00B355D4"/>
    <w:rsid w:val="00B35621"/>
    <w:rsid w:val="00B35D5A"/>
    <w:rsid w:val="00B36905"/>
    <w:rsid w:val="00B36D3D"/>
    <w:rsid w:val="00B36FFA"/>
    <w:rsid w:val="00B374DB"/>
    <w:rsid w:val="00B375F2"/>
    <w:rsid w:val="00B40990"/>
    <w:rsid w:val="00B40EE9"/>
    <w:rsid w:val="00B4132D"/>
    <w:rsid w:val="00B413BE"/>
    <w:rsid w:val="00B414AE"/>
    <w:rsid w:val="00B41616"/>
    <w:rsid w:val="00B41631"/>
    <w:rsid w:val="00B42884"/>
    <w:rsid w:val="00B42B9D"/>
    <w:rsid w:val="00B435CE"/>
    <w:rsid w:val="00B440B0"/>
    <w:rsid w:val="00B44136"/>
    <w:rsid w:val="00B44157"/>
    <w:rsid w:val="00B44306"/>
    <w:rsid w:val="00B44339"/>
    <w:rsid w:val="00B4478C"/>
    <w:rsid w:val="00B44F9D"/>
    <w:rsid w:val="00B45140"/>
    <w:rsid w:val="00B455F4"/>
    <w:rsid w:val="00B4579B"/>
    <w:rsid w:val="00B45CDA"/>
    <w:rsid w:val="00B45E83"/>
    <w:rsid w:val="00B465BF"/>
    <w:rsid w:val="00B46CFA"/>
    <w:rsid w:val="00B478FA"/>
    <w:rsid w:val="00B50015"/>
    <w:rsid w:val="00B50236"/>
    <w:rsid w:val="00B503E7"/>
    <w:rsid w:val="00B505BB"/>
    <w:rsid w:val="00B51226"/>
    <w:rsid w:val="00B514B0"/>
    <w:rsid w:val="00B51749"/>
    <w:rsid w:val="00B51E53"/>
    <w:rsid w:val="00B5231F"/>
    <w:rsid w:val="00B52896"/>
    <w:rsid w:val="00B52B7C"/>
    <w:rsid w:val="00B53006"/>
    <w:rsid w:val="00B53232"/>
    <w:rsid w:val="00B537A7"/>
    <w:rsid w:val="00B537DB"/>
    <w:rsid w:val="00B53881"/>
    <w:rsid w:val="00B5488E"/>
    <w:rsid w:val="00B550D1"/>
    <w:rsid w:val="00B55349"/>
    <w:rsid w:val="00B555E9"/>
    <w:rsid w:val="00B556B6"/>
    <w:rsid w:val="00B557B7"/>
    <w:rsid w:val="00B56522"/>
    <w:rsid w:val="00B5660F"/>
    <w:rsid w:val="00B5668E"/>
    <w:rsid w:val="00B56DD5"/>
    <w:rsid w:val="00B57610"/>
    <w:rsid w:val="00B5798E"/>
    <w:rsid w:val="00B60322"/>
    <w:rsid w:val="00B604F4"/>
    <w:rsid w:val="00B60564"/>
    <w:rsid w:val="00B607FE"/>
    <w:rsid w:val="00B60D4A"/>
    <w:rsid w:val="00B613C4"/>
    <w:rsid w:val="00B624EC"/>
    <w:rsid w:val="00B62BF5"/>
    <w:rsid w:val="00B62C26"/>
    <w:rsid w:val="00B62D5E"/>
    <w:rsid w:val="00B6329E"/>
    <w:rsid w:val="00B639A3"/>
    <w:rsid w:val="00B64385"/>
    <w:rsid w:val="00B6458E"/>
    <w:rsid w:val="00B64800"/>
    <w:rsid w:val="00B64AB8"/>
    <w:rsid w:val="00B64C15"/>
    <w:rsid w:val="00B657AE"/>
    <w:rsid w:val="00B6596D"/>
    <w:rsid w:val="00B65A1D"/>
    <w:rsid w:val="00B65B48"/>
    <w:rsid w:val="00B66118"/>
    <w:rsid w:val="00B663B8"/>
    <w:rsid w:val="00B6652D"/>
    <w:rsid w:val="00B66A65"/>
    <w:rsid w:val="00B670C9"/>
    <w:rsid w:val="00B67399"/>
    <w:rsid w:val="00B67C2F"/>
    <w:rsid w:val="00B67D3A"/>
    <w:rsid w:val="00B70456"/>
    <w:rsid w:val="00B704CB"/>
    <w:rsid w:val="00B70892"/>
    <w:rsid w:val="00B708A1"/>
    <w:rsid w:val="00B70F81"/>
    <w:rsid w:val="00B717FB"/>
    <w:rsid w:val="00B71FC1"/>
    <w:rsid w:val="00B7224B"/>
    <w:rsid w:val="00B7234D"/>
    <w:rsid w:val="00B72A8B"/>
    <w:rsid w:val="00B73F81"/>
    <w:rsid w:val="00B75405"/>
    <w:rsid w:val="00B75C8D"/>
    <w:rsid w:val="00B763B5"/>
    <w:rsid w:val="00B76469"/>
    <w:rsid w:val="00B7715E"/>
    <w:rsid w:val="00B779E4"/>
    <w:rsid w:val="00B77D15"/>
    <w:rsid w:val="00B801C1"/>
    <w:rsid w:val="00B80727"/>
    <w:rsid w:val="00B80927"/>
    <w:rsid w:val="00B809C1"/>
    <w:rsid w:val="00B80C2D"/>
    <w:rsid w:val="00B80ED2"/>
    <w:rsid w:val="00B83445"/>
    <w:rsid w:val="00B836F3"/>
    <w:rsid w:val="00B84532"/>
    <w:rsid w:val="00B848AB"/>
    <w:rsid w:val="00B84FDD"/>
    <w:rsid w:val="00B85088"/>
    <w:rsid w:val="00B854EA"/>
    <w:rsid w:val="00B85A28"/>
    <w:rsid w:val="00B861E3"/>
    <w:rsid w:val="00B86B29"/>
    <w:rsid w:val="00B87393"/>
    <w:rsid w:val="00B8759F"/>
    <w:rsid w:val="00B87CF7"/>
    <w:rsid w:val="00B90B86"/>
    <w:rsid w:val="00B90C4C"/>
    <w:rsid w:val="00B9107A"/>
    <w:rsid w:val="00B910B6"/>
    <w:rsid w:val="00B916FF"/>
    <w:rsid w:val="00B9173A"/>
    <w:rsid w:val="00B92323"/>
    <w:rsid w:val="00B92B3F"/>
    <w:rsid w:val="00B93110"/>
    <w:rsid w:val="00B932D5"/>
    <w:rsid w:val="00B93743"/>
    <w:rsid w:val="00B93D1F"/>
    <w:rsid w:val="00B93DE5"/>
    <w:rsid w:val="00B93E96"/>
    <w:rsid w:val="00B93F36"/>
    <w:rsid w:val="00B941DB"/>
    <w:rsid w:val="00B95155"/>
    <w:rsid w:val="00B95C5F"/>
    <w:rsid w:val="00B96578"/>
    <w:rsid w:val="00B97041"/>
    <w:rsid w:val="00B9713D"/>
    <w:rsid w:val="00B977AF"/>
    <w:rsid w:val="00B97BFA"/>
    <w:rsid w:val="00BA01B7"/>
    <w:rsid w:val="00BA0468"/>
    <w:rsid w:val="00BA0557"/>
    <w:rsid w:val="00BA0844"/>
    <w:rsid w:val="00BA0C26"/>
    <w:rsid w:val="00BA171D"/>
    <w:rsid w:val="00BA1DC7"/>
    <w:rsid w:val="00BA22DB"/>
    <w:rsid w:val="00BA26BB"/>
    <w:rsid w:val="00BA26F0"/>
    <w:rsid w:val="00BA2FB8"/>
    <w:rsid w:val="00BA3044"/>
    <w:rsid w:val="00BA3103"/>
    <w:rsid w:val="00BA3380"/>
    <w:rsid w:val="00BA3A15"/>
    <w:rsid w:val="00BA3B10"/>
    <w:rsid w:val="00BA3CF3"/>
    <w:rsid w:val="00BA3E2A"/>
    <w:rsid w:val="00BA4F08"/>
    <w:rsid w:val="00BA5167"/>
    <w:rsid w:val="00BA51D8"/>
    <w:rsid w:val="00BA5A30"/>
    <w:rsid w:val="00BA5B67"/>
    <w:rsid w:val="00BA5F82"/>
    <w:rsid w:val="00BA61BA"/>
    <w:rsid w:val="00BA6C76"/>
    <w:rsid w:val="00BB03F9"/>
    <w:rsid w:val="00BB0FB3"/>
    <w:rsid w:val="00BB1360"/>
    <w:rsid w:val="00BB182B"/>
    <w:rsid w:val="00BB19E9"/>
    <w:rsid w:val="00BB1A2F"/>
    <w:rsid w:val="00BB1A7D"/>
    <w:rsid w:val="00BB1C24"/>
    <w:rsid w:val="00BB1EC2"/>
    <w:rsid w:val="00BB24A2"/>
    <w:rsid w:val="00BB24C0"/>
    <w:rsid w:val="00BB2673"/>
    <w:rsid w:val="00BB2C34"/>
    <w:rsid w:val="00BB360C"/>
    <w:rsid w:val="00BB37C4"/>
    <w:rsid w:val="00BB3D83"/>
    <w:rsid w:val="00BB4594"/>
    <w:rsid w:val="00BB45F7"/>
    <w:rsid w:val="00BB48B5"/>
    <w:rsid w:val="00BB4CB3"/>
    <w:rsid w:val="00BB54AA"/>
    <w:rsid w:val="00BB624D"/>
    <w:rsid w:val="00BB6AB7"/>
    <w:rsid w:val="00BB6BC5"/>
    <w:rsid w:val="00BC0CE6"/>
    <w:rsid w:val="00BC1A79"/>
    <w:rsid w:val="00BC1C73"/>
    <w:rsid w:val="00BC1E76"/>
    <w:rsid w:val="00BC2171"/>
    <w:rsid w:val="00BC2172"/>
    <w:rsid w:val="00BC2672"/>
    <w:rsid w:val="00BC27EE"/>
    <w:rsid w:val="00BC2E08"/>
    <w:rsid w:val="00BC36AD"/>
    <w:rsid w:val="00BC3BD8"/>
    <w:rsid w:val="00BC4354"/>
    <w:rsid w:val="00BC4609"/>
    <w:rsid w:val="00BC4D3A"/>
    <w:rsid w:val="00BC4DA3"/>
    <w:rsid w:val="00BC5251"/>
    <w:rsid w:val="00BC5324"/>
    <w:rsid w:val="00BC53B9"/>
    <w:rsid w:val="00BC57AD"/>
    <w:rsid w:val="00BC593D"/>
    <w:rsid w:val="00BC61FC"/>
    <w:rsid w:val="00BC6352"/>
    <w:rsid w:val="00BC63ED"/>
    <w:rsid w:val="00BC6E27"/>
    <w:rsid w:val="00BC7325"/>
    <w:rsid w:val="00BC77F5"/>
    <w:rsid w:val="00BD03C9"/>
    <w:rsid w:val="00BD09AB"/>
    <w:rsid w:val="00BD1202"/>
    <w:rsid w:val="00BD1492"/>
    <w:rsid w:val="00BD151E"/>
    <w:rsid w:val="00BD1579"/>
    <w:rsid w:val="00BD1B0E"/>
    <w:rsid w:val="00BD1D31"/>
    <w:rsid w:val="00BD2722"/>
    <w:rsid w:val="00BD2952"/>
    <w:rsid w:val="00BD34ED"/>
    <w:rsid w:val="00BD3662"/>
    <w:rsid w:val="00BD4585"/>
    <w:rsid w:val="00BD4792"/>
    <w:rsid w:val="00BD4E45"/>
    <w:rsid w:val="00BD5558"/>
    <w:rsid w:val="00BD5C3B"/>
    <w:rsid w:val="00BD5D0E"/>
    <w:rsid w:val="00BD6A94"/>
    <w:rsid w:val="00BD6E09"/>
    <w:rsid w:val="00BD6F52"/>
    <w:rsid w:val="00BD77A3"/>
    <w:rsid w:val="00BD77AF"/>
    <w:rsid w:val="00BD7A51"/>
    <w:rsid w:val="00BD7A84"/>
    <w:rsid w:val="00BD7C01"/>
    <w:rsid w:val="00BD7C6E"/>
    <w:rsid w:val="00BD7E14"/>
    <w:rsid w:val="00BE0240"/>
    <w:rsid w:val="00BE03CE"/>
    <w:rsid w:val="00BE04D5"/>
    <w:rsid w:val="00BE088E"/>
    <w:rsid w:val="00BE0B2A"/>
    <w:rsid w:val="00BE124B"/>
    <w:rsid w:val="00BE1497"/>
    <w:rsid w:val="00BE19ED"/>
    <w:rsid w:val="00BE1E8E"/>
    <w:rsid w:val="00BE2003"/>
    <w:rsid w:val="00BE31A9"/>
    <w:rsid w:val="00BE3B2F"/>
    <w:rsid w:val="00BE3CA8"/>
    <w:rsid w:val="00BE3CC0"/>
    <w:rsid w:val="00BE3D13"/>
    <w:rsid w:val="00BE4014"/>
    <w:rsid w:val="00BE4DCD"/>
    <w:rsid w:val="00BE5352"/>
    <w:rsid w:val="00BE5377"/>
    <w:rsid w:val="00BE54AC"/>
    <w:rsid w:val="00BE5AC2"/>
    <w:rsid w:val="00BE5CE9"/>
    <w:rsid w:val="00BE5E54"/>
    <w:rsid w:val="00BE64B6"/>
    <w:rsid w:val="00BE659B"/>
    <w:rsid w:val="00BE69C9"/>
    <w:rsid w:val="00BE6F13"/>
    <w:rsid w:val="00BE7602"/>
    <w:rsid w:val="00BE771D"/>
    <w:rsid w:val="00BE773A"/>
    <w:rsid w:val="00BE7A39"/>
    <w:rsid w:val="00BE7F9A"/>
    <w:rsid w:val="00BE7FA7"/>
    <w:rsid w:val="00BF024A"/>
    <w:rsid w:val="00BF02A7"/>
    <w:rsid w:val="00BF03C3"/>
    <w:rsid w:val="00BF0E96"/>
    <w:rsid w:val="00BF0E9C"/>
    <w:rsid w:val="00BF1687"/>
    <w:rsid w:val="00BF16A1"/>
    <w:rsid w:val="00BF2B0A"/>
    <w:rsid w:val="00BF2DD6"/>
    <w:rsid w:val="00BF3A7B"/>
    <w:rsid w:val="00BF4377"/>
    <w:rsid w:val="00BF4879"/>
    <w:rsid w:val="00BF48B0"/>
    <w:rsid w:val="00BF4B5B"/>
    <w:rsid w:val="00BF4CEF"/>
    <w:rsid w:val="00BF51D0"/>
    <w:rsid w:val="00BF63EB"/>
    <w:rsid w:val="00BF793C"/>
    <w:rsid w:val="00C00E61"/>
    <w:rsid w:val="00C01581"/>
    <w:rsid w:val="00C01A39"/>
    <w:rsid w:val="00C01C8B"/>
    <w:rsid w:val="00C0295D"/>
    <w:rsid w:val="00C02CF8"/>
    <w:rsid w:val="00C03958"/>
    <w:rsid w:val="00C03ACB"/>
    <w:rsid w:val="00C0406C"/>
    <w:rsid w:val="00C040A9"/>
    <w:rsid w:val="00C04492"/>
    <w:rsid w:val="00C04935"/>
    <w:rsid w:val="00C0561E"/>
    <w:rsid w:val="00C05707"/>
    <w:rsid w:val="00C058EC"/>
    <w:rsid w:val="00C05D31"/>
    <w:rsid w:val="00C06A30"/>
    <w:rsid w:val="00C10070"/>
    <w:rsid w:val="00C10631"/>
    <w:rsid w:val="00C10B6A"/>
    <w:rsid w:val="00C10C4D"/>
    <w:rsid w:val="00C10DC2"/>
    <w:rsid w:val="00C11322"/>
    <w:rsid w:val="00C115AD"/>
    <w:rsid w:val="00C11C5E"/>
    <w:rsid w:val="00C11E78"/>
    <w:rsid w:val="00C124E6"/>
    <w:rsid w:val="00C1263A"/>
    <w:rsid w:val="00C14150"/>
    <w:rsid w:val="00C142A8"/>
    <w:rsid w:val="00C14525"/>
    <w:rsid w:val="00C14D38"/>
    <w:rsid w:val="00C153BF"/>
    <w:rsid w:val="00C154A5"/>
    <w:rsid w:val="00C156A5"/>
    <w:rsid w:val="00C15EC7"/>
    <w:rsid w:val="00C16D12"/>
    <w:rsid w:val="00C16D7F"/>
    <w:rsid w:val="00C17B18"/>
    <w:rsid w:val="00C20705"/>
    <w:rsid w:val="00C211FB"/>
    <w:rsid w:val="00C212E1"/>
    <w:rsid w:val="00C2143B"/>
    <w:rsid w:val="00C2184D"/>
    <w:rsid w:val="00C221D9"/>
    <w:rsid w:val="00C22460"/>
    <w:rsid w:val="00C23437"/>
    <w:rsid w:val="00C239F0"/>
    <w:rsid w:val="00C23E36"/>
    <w:rsid w:val="00C2446A"/>
    <w:rsid w:val="00C24636"/>
    <w:rsid w:val="00C24AEA"/>
    <w:rsid w:val="00C24E38"/>
    <w:rsid w:val="00C2532A"/>
    <w:rsid w:val="00C25704"/>
    <w:rsid w:val="00C25746"/>
    <w:rsid w:val="00C25938"/>
    <w:rsid w:val="00C25EB2"/>
    <w:rsid w:val="00C25F7E"/>
    <w:rsid w:val="00C26039"/>
    <w:rsid w:val="00C2616B"/>
    <w:rsid w:val="00C26948"/>
    <w:rsid w:val="00C26B50"/>
    <w:rsid w:val="00C26BEE"/>
    <w:rsid w:val="00C2731C"/>
    <w:rsid w:val="00C27844"/>
    <w:rsid w:val="00C302A2"/>
    <w:rsid w:val="00C308DE"/>
    <w:rsid w:val="00C3091B"/>
    <w:rsid w:val="00C30ABC"/>
    <w:rsid w:val="00C31345"/>
    <w:rsid w:val="00C3169C"/>
    <w:rsid w:val="00C31FB5"/>
    <w:rsid w:val="00C32041"/>
    <w:rsid w:val="00C3246F"/>
    <w:rsid w:val="00C32A8C"/>
    <w:rsid w:val="00C32AAA"/>
    <w:rsid w:val="00C32EB0"/>
    <w:rsid w:val="00C32F3B"/>
    <w:rsid w:val="00C331F8"/>
    <w:rsid w:val="00C335C8"/>
    <w:rsid w:val="00C33E5C"/>
    <w:rsid w:val="00C35378"/>
    <w:rsid w:val="00C36354"/>
    <w:rsid w:val="00C36390"/>
    <w:rsid w:val="00C3647C"/>
    <w:rsid w:val="00C36507"/>
    <w:rsid w:val="00C3661D"/>
    <w:rsid w:val="00C3677D"/>
    <w:rsid w:val="00C36A5C"/>
    <w:rsid w:val="00C37039"/>
    <w:rsid w:val="00C37737"/>
    <w:rsid w:val="00C37F51"/>
    <w:rsid w:val="00C403A3"/>
    <w:rsid w:val="00C40EE4"/>
    <w:rsid w:val="00C41136"/>
    <w:rsid w:val="00C41C85"/>
    <w:rsid w:val="00C41F29"/>
    <w:rsid w:val="00C42822"/>
    <w:rsid w:val="00C43267"/>
    <w:rsid w:val="00C4352B"/>
    <w:rsid w:val="00C4355E"/>
    <w:rsid w:val="00C436C3"/>
    <w:rsid w:val="00C44433"/>
    <w:rsid w:val="00C446BE"/>
    <w:rsid w:val="00C44A6C"/>
    <w:rsid w:val="00C44B59"/>
    <w:rsid w:val="00C45A4E"/>
    <w:rsid w:val="00C45FFA"/>
    <w:rsid w:val="00C46812"/>
    <w:rsid w:val="00C46C35"/>
    <w:rsid w:val="00C472B4"/>
    <w:rsid w:val="00C4792A"/>
    <w:rsid w:val="00C5137B"/>
    <w:rsid w:val="00C514AF"/>
    <w:rsid w:val="00C51C9F"/>
    <w:rsid w:val="00C51DEE"/>
    <w:rsid w:val="00C51E6C"/>
    <w:rsid w:val="00C520D7"/>
    <w:rsid w:val="00C529B4"/>
    <w:rsid w:val="00C53393"/>
    <w:rsid w:val="00C53506"/>
    <w:rsid w:val="00C53A58"/>
    <w:rsid w:val="00C53D0D"/>
    <w:rsid w:val="00C542DB"/>
    <w:rsid w:val="00C544F1"/>
    <w:rsid w:val="00C546E1"/>
    <w:rsid w:val="00C5518E"/>
    <w:rsid w:val="00C55615"/>
    <w:rsid w:val="00C56649"/>
    <w:rsid w:val="00C567C4"/>
    <w:rsid w:val="00C57117"/>
    <w:rsid w:val="00C5773D"/>
    <w:rsid w:val="00C57A88"/>
    <w:rsid w:val="00C57AFA"/>
    <w:rsid w:val="00C57C20"/>
    <w:rsid w:val="00C57E56"/>
    <w:rsid w:val="00C60268"/>
    <w:rsid w:val="00C606D3"/>
    <w:rsid w:val="00C60768"/>
    <w:rsid w:val="00C607ED"/>
    <w:rsid w:val="00C62158"/>
    <w:rsid w:val="00C62B1B"/>
    <w:rsid w:val="00C62CB2"/>
    <w:rsid w:val="00C62D5B"/>
    <w:rsid w:val="00C62D84"/>
    <w:rsid w:val="00C62D86"/>
    <w:rsid w:val="00C62D8A"/>
    <w:rsid w:val="00C62E6E"/>
    <w:rsid w:val="00C62FF0"/>
    <w:rsid w:val="00C631B4"/>
    <w:rsid w:val="00C64350"/>
    <w:rsid w:val="00C64CDD"/>
    <w:rsid w:val="00C64CFE"/>
    <w:rsid w:val="00C64D61"/>
    <w:rsid w:val="00C65C9A"/>
    <w:rsid w:val="00C6621B"/>
    <w:rsid w:val="00C668B0"/>
    <w:rsid w:val="00C66AC7"/>
    <w:rsid w:val="00C66BA1"/>
    <w:rsid w:val="00C671FE"/>
    <w:rsid w:val="00C67AFE"/>
    <w:rsid w:val="00C7082A"/>
    <w:rsid w:val="00C70AA7"/>
    <w:rsid w:val="00C722C1"/>
    <w:rsid w:val="00C723D3"/>
    <w:rsid w:val="00C72ABD"/>
    <w:rsid w:val="00C73697"/>
    <w:rsid w:val="00C73E5E"/>
    <w:rsid w:val="00C744EE"/>
    <w:rsid w:val="00C749CA"/>
    <w:rsid w:val="00C76047"/>
    <w:rsid w:val="00C76EB4"/>
    <w:rsid w:val="00C76ED1"/>
    <w:rsid w:val="00C771B3"/>
    <w:rsid w:val="00C77264"/>
    <w:rsid w:val="00C77287"/>
    <w:rsid w:val="00C7797B"/>
    <w:rsid w:val="00C80206"/>
    <w:rsid w:val="00C804DA"/>
    <w:rsid w:val="00C808B0"/>
    <w:rsid w:val="00C80B5D"/>
    <w:rsid w:val="00C80BE6"/>
    <w:rsid w:val="00C80C83"/>
    <w:rsid w:val="00C817F7"/>
    <w:rsid w:val="00C81F18"/>
    <w:rsid w:val="00C82EF4"/>
    <w:rsid w:val="00C83B60"/>
    <w:rsid w:val="00C83C22"/>
    <w:rsid w:val="00C83C29"/>
    <w:rsid w:val="00C8427F"/>
    <w:rsid w:val="00C84A0A"/>
    <w:rsid w:val="00C84AF3"/>
    <w:rsid w:val="00C8551D"/>
    <w:rsid w:val="00C856F3"/>
    <w:rsid w:val="00C86ECD"/>
    <w:rsid w:val="00C87591"/>
    <w:rsid w:val="00C876DA"/>
    <w:rsid w:val="00C87C99"/>
    <w:rsid w:val="00C9022A"/>
    <w:rsid w:val="00C9050E"/>
    <w:rsid w:val="00C90E54"/>
    <w:rsid w:val="00C912C2"/>
    <w:rsid w:val="00C9138A"/>
    <w:rsid w:val="00C9168B"/>
    <w:rsid w:val="00C91C9B"/>
    <w:rsid w:val="00C91DD7"/>
    <w:rsid w:val="00C93036"/>
    <w:rsid w:val="00C9416E"/>
    <w:rsid w:val="00C941B5"/>
    <w:rsid w:val="00C94937"/>
    <w:rsid w:val="00C95004"/>
    <w:rsid w:val="00C96047"/>
    <w:rsid w:val="00C9619B"/>
    <w:rsid w:val="00C96593"/>
    <w:rsid w:val="00C968D2"/>
    <w:rsid w:val="00C96BD0"/>
    <w:rsid w:val="00C976D9"/>
    <w:rsid w:val="00C9782B"/>
    <w:rsid w:val="00C97986"/>
    <w:rsid w:val="00C97A31"/>
    <w:rsid w:val="00C97C81"/>
    <w:rsid w:val="00C97EC1"/>
    <w:rsid w:val="00CA086D"/>
    <w:rsid w:val="00CA088A"/>
    <w:rsid w:val="00CA0C6D"/>
    <w:rsid w:val="00CA0E8C"/>
    <w:rsid w:val="00CA0F5D"/>
    <w:rsid w:val="00CA1790"/>
    <w:rsid w:val="00CA1D49"/>
    <w:rsid w:val="00CA2414"/>
    <w:rsid w:val="00CA24A7"/>
    <w:rsid w:val="00CA2D53"/>
    <w:rsid w:val="00CA343B"/>
    <w:rsid w:val="00CA34FE"/>
    <w:rsid w:val="00CA38A9"/>
    <w:rsid w:val="00CA3979"/>
    <w:rsid w:val="00CA3AF9"/>
    <w:rsid w:val="00CA3CC4"/>
    <w:rsid w:val="00CA40A8"/>
    <w:rsid w:val="00CA44EC"/>
    <w:rsid w:val="00CA4CFE"/>
    <w:rsid w:val="00CA5A88"/>
    <w:rsid w:val="00CA5CFC"/>
    <w:rsid w:val="00CA6D5C"/>
    <w:rsid w:val="00CA780B"/>
    <w:rsid w:val="00CA7C7F"/>
    <w:rsid w:val="00CB01BE"/>
    <w:rsid w:val="00CB0967"/>
    <w:rsid w:val="00CB0FCC"/>
    <w:rsid w:val="00CB16DE"/>
    <w:rsid w:val="00CB16EF"/>
    <w:rsid w:val="00CB17BF"/>
    <w:rsid w:val="00CB1E4E"/>
    <w:rsid w:val="00CB258A"/>
    <w:rsid w:val="00CB2E0D"/>
    <w:rsid w:val="00CB2E8B"/>
    <w:rsid w:val="00CB2FE4"/>
    <w:rsid w:val="00CB35B2"/>
    <w:rsid w:val="00CB3970"/>
    <w:rsid w:val="00CB3A55"/>
    <w:rsid w:val="00CB3BB8"/>
    <w:rsid w:val="00CB3D69"/>
    <w:rsid w:val="00CB3E18"/>
    <w:rsid w:val="00CB3E83"/>
    <w:rsid w:val="00CB40E8"/>
    <w:rsid w:val="00CB4255"/>
    <w:rsid w:val="00CB4824"/>
    <w:rsid w:val="00CB4882"/>
    <w:rsid w:val="00CB4FEE"/>
    <w:rsid w:val="00CB5115"/>
    <w:rsid w:val="00CB57F4"/>
    <w:rsid w:val="00CB5D18"/>
    <w:rsid w:val="00CB696A"/>
    <w:rsid w:val="00CB6CF1"/>
    <w:rsid w:val="00CB73B0"/>
    <w:rsid w:val="00CB74C0"/>
    <w:rsid w:val="00CB77D2"/>
    <w:rsid w:val="00CB7A5D"/>
    <w:rsid w:val="00CB7C78"/>
    <w:rsid w:val="00CB8539"/>
    <w:rsid w:val="00CC024B"/>
    <w:rsid w:val="00CC0288"/>
    <w:rsid w:val="00CC0316"/>
    <w:rsid w:val="00CC0D8A"/>
    <w:rsid w:val="00CC13C7"/>
    <w:rsid w:val="00CC1B90"/>
    <w:rsid w:val="00CC1F37"/>
    <w:rsid w:val="00CC1FD6"/>
    <w:rsid w:val="00CC31FE"/>
    <w:rsid w:val="00CC3CB8"/>
    <w:rsid w:val="00CC459A"/>
    <w:rsid w:val="00CC4B1D"/>
    <w:rsid w:val="00CC4DC1"/>
    <w:rsid w:val="00CC5583"/>
    <w:rsid w:val="00CC570D"/>
    <w:rsid w:val="00CC58B4"/>
    <w:rsid w:val="00CC681D"/>
    <w:rsid w:val="00CC6D1F"/>
    <w:rsid w:val="00CC708A"/>
    <w:rsid w:val="00CC7957"/>
    <w:rsid w:val="00CD06DB"/>
    <w:rsid w:val="00CD1221"/>
    <w:rsid w:val="00CD251A"/>
    <w:rsid w:val="00CD27E0"/>
    <w:rsid w:val="00CD2850"/>
    <w:rsid w:val="00CD3661"/>
    <w:rsid w:val="00CD3E5C"/>
    <w:rsid w:val="00CD4AFD"/>
    <w:rsid w:val="00CD570F"/>
    <w:rsid w:val="00CD5DEA"/>
    <w:rsid w:val="00CD7639"/>
    <w:rsid w:val="00CD76ED"/>
    <w:rsid w:val="00CD7A3D"/>
    <w:rsid w:val="00CD7F81"/>
    <w:rsid w:val="00CE09A0"/>
    <w:rsid w:val="00CE1026"/>
    <w:rsid w:val="00CE13B3"/>
    <w:rsid w:val="00CE1456"/>
    <w:rsid w:val="00CE17AF"/>
    <w:rsid w:val="00CE195C"/>
    <w:rsid w:val="00CE1BFC"/>
    <w:rsid w:val="00CE1C3B"/>
    <w:rsid w:val="00CE1DB1"/>
    <w:rsid w:val="00CE1F2E"/>
    <w:rsid w:val="00CE218C"/>
    <w:rsid w:val="00CE2847"/>
    <w:rsid w:val="00CE2BE2"/>
    <w:rsid w:val="00CE3AF6"/>
    <w:rsid w:val="00CE437A"/>
    <w:rsid w:val="00CE4416"/>
    <w:rsid w:val="00CE449C"/>
    <w:rsid w:val="00CE4AC7"/>
    <w:rsid w:val="00CE4DCF"/>
    <w:rsid w:val="00CE570D"/>
    <w:rsid w:val="00CE5CE9"/>
    <w:rsid w:val="00CE5F16"/>
    <w:rsid w:val="00CE652F"/>
    <w:rsid w:val="00CE7342"/>
    <w:rsid w:val="00CE73B6"/>
    <w:rsid w:val="00CE7632"/>
    <w:rsid w:val="00CE7706"/>
    <w:rsid w:val="00CF0991"/>
    <w:rsid w:val="00CF106E"/>
    <w:rsid w:val="00CF10ED"/>
    <w:rsid w:val="00CF16EA"/>
    <w:rsid w:val="00CF1A2D"/>
    <w:rsid w:val="00CF25E4"/>
    <w:rsid w:val="00CF2ACA"/>
    <w:rsid w:val="00CF33C9"/>
    <w:rsid w:val="00CF35A9"/>
    <w:rsid w:val="00CF35F5"/>
    <w:rsid w:val="00CF3DAE"/>
    <w:rsid w:val="00CF43C0"/>
    <w:rsid w:val="00CF4813"/>
    <w:rsid w:val="00CF4FA6"/>
    <w:rsid w:val="00CF51AD"/>
    <w:rsid w:val="00CF52E1"/>
    <w:rsid w:val="00CF58B7"/>
    <w:rsid w:val="00CF5FF4"/>
    <w:rsid w:val="00CF6801"/>
    <w:rsid w:val="00CF69B6"/>
    <w:rsid w:val="00CF6BAC"/>
    <w:rsid w:val="00CF7022"/>
    <w:rsid w:val="00CF73A0"/>
    <w:rsid w:val="00CF7944"/>
    <w:rsid w:val="00D00498"/>
    <w:rsid w:val="00D00526"/>
    <w:rsid w:val="00D00658"/>
    <w:rsid w:val="00D0084C"/>
    <w:rsid w:val="00D00A1B"/>
    <w:rsid w:val="00D00AF0"/>
    <w:rsid w:val="00D014C6"/>
    <w:rsid w:val="00D016CB"/>
    <w:rsid w:val="00D01A63"/>
    <w:rsid w:val="00D01F0F"/>
    <w:rsid w:val="00D02212"/>
    <w:rsid w:val="00D03014"/>
    <w:rsid w:val="00D0370F"/>
    <w:rsid w:val="00D037B3"/>
    <w:rsid w:val="00D04630"/>
    <w:rsid w:val="00D049CB"/>
    <w:rsid w:val="00D04B59"/>
    <w:rsid w:val="00D04FA4"/>
    <w:rsid w:val="00D054F8"/>
    <w:rsid w:val="00D058C5"/>
    <w:rsid w:val="00D05A4F"/>
    <w:rsid w:val="00D05D45"/>
    <w:rsid w:val="00D062DA"/>
    <w:rsid w:val="00D063BD"/>
    <w:rsid w:val="00D06BAE"/>
    <w:rsid w:val="00D06E82"/>
    <w:rsid w:val="00D07AB1"/>
    <w:rsid w:val="00D07DE3"/>
    <w:rsid w:val="00D10105"/>
    <w:rsid w:val="00D103A0"/>
    <w:rsid w:val="00D10401"/>
    <w:rsid w:val="00D10417"/>
    <w:rsid w:val="00D10811"/>
    <w:rsid w:val="00D10B5B"/>
    <w:rsid w:val="00D10F67"/>
    <w:rsid w:val="00D11121"/>
    <w:rsid w:val="00D116D9"/>
    <w:rsid w:val="00D1197A"/>
    <w:rsid w:val="00D11EF2"/>
    <w:rsid w:val="00D123C1"/>
    <w:rsid w:val="00D12B1C"/>
    <w:rsid w:val="00D12B7E"/>
    <w:rsid w:val="00D12C8A"/>
    <w:rsid w:val="00D1378C"/>
    <w:rsid w:val="00D14077"/>
    <w:rsid w:val="00D145FF"/>
    <w:rsid w:val="00D14BBF"/>
    <w:rsid w:val="00D14D4D"/>
    <w:rsid w:val="00D14DDF"/>
    <w:rsid w:val="00D14FE9"/>
    <w:rsid w:val="00D15672"/>
    <w:rsid w:val="00D162E7"/>
    <w:rsid w:val="00D168EF"/>
    <w:rsid w:val="00D16A82"/>
    <w:rsid w:val="00D172C9"/>
    <w:rsid w:val="00D1746C"/>
    <w:rsid w:val="00D1758E"/>
    <w:rsid w:val="00D17DD7"/>
    <w:rsid w:val="00D17DF7"/>
    <w:rsid w:val="00D205B5"/>
    <w:rsid w:val="00D208B9"/>
    <w:rsid w:val="00D21701"/>
    <w:rsid w:val="00D21814"/>
    <w:rsid w:val="00D2247B"/>
    <w:rsid w:val="00D22516"/>
    <w:rsid w:val="00D22E87"/>
    <w:rsid w:val="00D234EB"/>
    <w:rsid w:val="00D2391A"/>
    <w:rsid w:val="00D23A23"/>
    <w:rsid w:val="00D24177"/>
    <w:rsid w:val="00D245C3"/>
    <w:rsid w:val="00D24A83"/>
    <w:rsid w:val="00D24C24"/>
    <w:rsid w:val="00D24CD5"/>
    <w:rsid w:val="00D24E91"/>
    <w:rsid w:val="00D25519"/>
    <w:rsid w:val="00D267BC"/>
    <w:rsid w:val="00D26F5F"/>
    <w:rsid w:val="00D2711B"/>
    <w:rsid w:val="00D2712D"/>
    <w:rsid w:val="00D272E9"/>
    <w:rsid w:val="00D27638"/>
    <w:rsid w:val="00D27C6F"/>
    <w:rsid w:val="00D27CA1"/>
    <w:rsid w:val="00D27E4F"/>
    <w:rsid w:val="00D300DC"/>
    <w:rsid w:val="00D30600"/>
    <w:rsid w:val="00D3071F"/>
    <w:rsid w:val="00D30B7B"/>
    <w:rsid w:val="00D31012"/>
    <w:rsid w:val="00D310A2"/>
    <w:rsid w:val="00D311C3"/>
    <w:rsid w:val="00D31452"/>
    <w:rsid w:val="00D3225E"/>
    <w:rsid w:val="00D32489"/>
    <w:rsid w:val="00D326EE"/>
    <w:rsid w:val="00D32DC4"/>
    <w:rsid w:val="00D331E4"/>
    <w:rsid w:val="00D334A9"/>
    <w:rsid w:val="00D334B4"/>
    <w:rsid w:val="00D33847"/>
    <w:rsid w:val="00D3449B"/>
    <w:rsid w:val="00D346D2"/>
    <w:rsid w:val="00D34BB9"/>
    <w:rsid w:val="00D3516D"/>
    <w:rsid w:val="00D35473"/>
    <w:rsid w:val="00D35983"/>
    <w:rsid w:val="00D35F7B"/>
    <w:rsid w:val="00D3600C"/>
    <w:rsid w:val="00D36362"/>
    <w:rsid w:val="00D364BA"/>
    <w:rsid w:val="00D366DE"/>
    <w:rsid w:val="00D370E5"/>
    <w:rsid w:val="00D376B9"/>
    <w:rsid w:val="00D406E5"/>
    <w:rsid w:val="00D40E15"/>
    <w:rsid w:val="00D40FDE"/>
    <w:rsid w:val="00D41058"/>
    <w:rsid w:val="00D411DE"/>
    <w:rsid w:val="00D41223"/>
    <w:rsid w:val="00D41512"/>
    <w:rsid w:val="00D419F4"/>
    <w:rsid w:val="00D41E09"/>
    <w:rsid w:val="00D41F64"/>
    <w:rsid w:val="00D41F8A"/>
    <w:rsid w:val="00D4234C"/>
    <w:rsid w:val="00D423EF"/>
    <w:rsid w:val="00D43220"/>
    <w:rsid w:val="00D435C8"/>
    <w:rsid w:val="00D438BA"/>
    <w:rsid w:val="00D43979"/>
    <w:rsid w:val="00D449F8"/>
    <w:rsid w:val="00D44F29"/>
    <w:rsid w:val="00D44FCF"/>
    <w:rsid w:val="00D4512E"/>
    <w:rsid w:val="00D4563D"/>
    <w:rsid w:val="00D45BD6"/>
    <w:rsid w:val="00D45D1F"/>
    <w:rsid w:val="00D45FE0"/>
    <w:rsid w:val="00D46168"/>
    <w:rsid w:val="00D466BF"/>
    <w:rsid w:val="00D47397"/>
    <w:rsid w:val="00D477C5"/>
    <w:rsid w:val="00D51163"/>
    <w:rsid w:val="00D5175E"/>
    <w:rsid w:val="00D51A75"/>
    <w:rsid w:val="00D51D53"/>
    <w:rsid w:val="00D51FDF"/>
    <w:rsid w:val="00D5298A"/>
    <w:rsid w:val="00D52AA4"/>
    <w:rsid w:val="00D531A1"/>
    <w:rsid w:val="00D537E0"/>
    <w:rsid w:val="00D53E50"/>
    <w:rsid w:val="00D54E55"/>
    <w:rsid w:val="00D5522E"/>
    <w:rsid w:val="00D55AA1"/>
    <w:rsid w:val="00D56531"/>
    <w:rsid w:val="00D56BA9"/>
    <w:rsid w:val="00D56CAF"/>
    <w:rsid w:val="00D56CB3"/>
    <w:rsid w:val="00D57111"/>
    <w:rsid w:val="00D57282"/>
    <w:rsid w:val="00D5750D"/>
    <w:rsid w:val="00D576D1"/>
    <w:rsid w:val="00D60167"/>
    <w:rsid w:val="00D60EC5"/>
    <w:rsid w:val="00D611EF"/>
    <w:rsid w:val="00D612D4"/>
    <w:rsid w:val="00D61421"/>
    <w:rsid w:val="00D618B0"/>
    <w:rsid w:val="00D61C4A"/>
    <w:rsid w:val="00D61E24"/>
    <w:rsid w:val="00D620FE"/>
    <w:rsid w:val="00D621B3"/>
    <w:rsid w:val="00D62249"/>
    <w:rsid w:val="00D62291"/>
    <w:rsid w:val="00D623F6"/>
    <w:rsid w:val="00D625CC"/>
    <w:rsid w:val="00D627C6"/>
    <w:rsid w:val="00D62B27"/>
    <w:rsid w:val="00D62D26"/>
    <w:rsid w:val="00D63FB4"/>
    <w:rsid w:val="00D64B57"/>
    <w:rsid w:val="00D64DE9"/>
    <w:rsid w:val="00D65FE1"/>
    <w:rsid w:val="00D66105"/>
    <w:rsid w:val="00D66F40"/>
    <w:rsid w:val="00D671C9"/>
    <w:rsid w:val="00D701D5"/>
    <w:rsid w:val="00D71A22"/>
    <w:rsid w:val="00D71D94"/>
    <w:rsid w:val="00D72532"/>
    <w:rsid w:val="00D725CC"/>
    <w:rsid w:val="00D72A68"/>
    <w:rsid w:val="00D72F11"/>
    <w:rsid w:val="00D73311"/>
    <w:rsid w:val="00D736BC"/>
    <w:rsid w:val="00D73AFF"/>
    <w:rsid w:val="00D73B80"/>
    <w:rsid w:val="00D74ADD"/>
    <w:rsid w:val="00D74D12"/>
    <w:rsid w:val="00D7572A"/>
    <w:rsid w:val="00D75DAB"/>
    <w:rsid w:val="00D762DB"/>
    <w:rsid w:val="00D76513"/>
    <w:rsid w:val="00D76D7E"/>
    <w:rsid w:val="00D76E09"/>
    <w:rsid w:val="00D76ECF"/>
    <w:rsid w:val="00D77209"/>
    <w:rsid w:val="00D77CD2"/>
    <w:rsid w:val="00D77D7B"/>
    <w:rsid w:val="00D803D8"/>
    <w:rsid w:val="00D80503"/>
    <w:rsid w:val="00D806C5"/>
    <w:rsid w:val="00D807DC"/>
    <w:rsid w:val="00D80DFE"/>
    <w:rsid w:val="00D80E5B"/>
    <w:rsid w:val="00D80E6E"/>
    <w:rsid w:val="00D81178"/>
    <w:rsid w:val="00D818D4"/>
    <w:rsid w:val="00D820EC"/>
    <w:rsid w:val="00D82343"/>
    <w:rsid w:val="00D831BA"/>
    <w:rsid w:val="00D8391A"/>
    <w:rsid w:val="00D839E3"/>
    <w:rsid w:val="00D83BF1"/>
    <w:rsid w:val="00D840C8"/>
    <w:rsid w:val="00D846A2"/>
    <w:rsid w:val="00D846AB"/>
    <w:rsid w:val="00D84B82"/>
    <w:rsid w:val="00D84E2E"/>
    <w:rsid w:val="00D8568A"/>
    <w:rsid w:val="00D8572D"/>
    <w:rsid w:val="00D85F02"/>
    <w:rsid w:val="00D86CED"/>
    <w:rsid w:val="00D87A7A"/>
    <w:rsid w:val="00D903E0"/>
    <w:rsid w:val="00D91245"/>
    <w:rsid w:val="00D916B5"/>
    <w:rsid w:val="00D91733"/>
    <w:rsid w:val="00D91743"/>
    <w:rsid w:val="00D91797"/>
    <w:rsid w:val="00D9200A"/>
    <w:rsid w:val="00D929FA"/>
    <w:rsid w:val="00D92AE7"/>
    <w:rsid w:val="00D92C98"/>
    <w:rsid w:val="00D930DF"/>
    <w:rsid w:val="00D931CA"/>
    <w:rsid w:val="00D931FF"/>
    <w:rsid w:val="00D93681"/>
    <w:rsid w:val="00D937F6"/>
    <w:rsid w:val="00D93A10"/>
    <w:rsid w:val="00D94A08"/>
    <w:rsid w:val="00D959C8"/>
    <w:rsid w:val="00D96824"/>
    <w:rsid w:val="00D97D5B"/>
    <w:rsid w:val="00D97F8E"/>
    <w:rsid w:val="00DA0100"/>
    <w:rsid w:val="00DA0A82"/>
    <w:rsid w:val="00DA0BD2"/>
    <w:rsid w:val="00DA0EBE"/>
    <w:rsid w:val="00DA0F80"/>
    <w:rsid w:val="00DA1694"/>
    <w:rsid w:val="00DA1A49"/>
    <w:rsid w:val="00DA2500"/>
    <w:rsid w:val="00DA297C"/>
    <w:rsid w:val="00DA320B"/>
    <w:rsid w:val="00DA320C"/>
    <w:rsid w:val="00DA44AF"/>
    <w:rsid w:val="00DA483D"/>
    <w:rsid w:val="00DA4F07"/>
    <w:rsid w:val="00DA5593"/>
    <w:rsid w:val="00DA60BA"/>
    <w:rsid w:val="00DA65AF"/>
    <w:rsid w:val="00DA6817"/>
    <w:rsid w:val="00DA68D7"/>
    <w:rsid w:val="00DA6ECF"/>
    <w:rsid w:val="00DA6F86"/>
    <w:rsid w:val="00DB071D"/>
    <w:rsid w:val="00DB0856"/>
    <w:rsid w:val="00DB0884"/>
    <w:rsid w:val="00DB0912"/>
    <w:rsid w:val="00DB0B66"/>
    <w:rsid w:val="00DB1F54"/>
    <w:rsid w:val="00DB21C8"/>
    <w:rsid w:val="00DB2395"/>
    <w:rsid w:val="00DB2863"/>
    <w:rsid w:val="00DB2B08"/>
    <w:rsid w:val="00DB2B24"/>
    <w:rsid w:val="00DB2F33"/>
    <w:rsid w:val="00DB3292"/>
    <w:rsid w:val="00DB3438"/>
    <w:rsid w:val="00DB3B14"/>
    <w:rsid w:val="00DB40F6"/>
    <w:rsid w:val="00DB4842"/>
    <w:rsid w:val="00DB4F8C"/>
    <w:rsid w:val="00DB5C47"/>
    <w:rsid w:val="00DB5D07"/>
    <w:rsid w:val="00DB66C1"/>
    <w:rsid w:val="00DB6CFB"/>
    <w:rsid w:val="00DB7D9A"/>
    <w:rsid w:val="00DC064C"/>
    <w:rsid w:val="00DC0C6F"/>
    <w:rsid w:val="00DC0FAF"/>
    <w:rsid w:val="00DC1BE0"/>
    <w:rsid w:val="00DC2F71"/>
    <w:rsid w:val="00DC3B3B"/>
    <w:rsid w:val="00DC3B51"/>
    <w:rsid w:val="00DC5041"/>
    <w:rsid w:val="00DC52C5"/>
    <w:rsid w:val="00DC577C"/>
    <w:rsid w:val="00DC5BD1"/>
    <w:rsid w:val="00DC68FB"/>
    <w:rsid w:val="00DC69A7"/>
    <w:rsid w:val="00DC7601"/>
    <w:rsid w:val="00DC794F"/>
    <w:rsid w:val="00DC7E9C"/>
    <w:rsid w:val="00DC7EED"/>
    <w:rsid w:val="00DD0662"/>
    <w:rsid w:val="00DD0DBD"/>
    <w:rsid w:val="00DD11EC"/>
    <w:rsid w:val="00DD18AA"/>
    <w:rsid w:val="00DD43FE"/>
    <w:rsid w:val="00DD4E63"/>
    <w:rsid w:val="00DD50A3"/>
    <w:rsid w:val="00DD54F1"/>
    <w:rsid w:val="00DD5965"/>
    <w:rsid w:val="00DD59BB"/>
    <w:rsid w:val="00DD5E59"/>
    <w:rsid w:val="00DD5F15"/>
    <w:rsid w:val="00DE1155"/>
    <w:rsid w:val="00DE11E6"/>
    <w:rsid w:val="00DE228B"/>
    <w:rsid w:val="00DE2435"/>
    <w:rsid w:val="00DE27C5"/>
    <w:rsid w:val="00DE2860"/>
    <w:rsid w:val="00DE2C9C"/>
    <w:rsid w:val="00DE2ED2"/>
    <w:rsid w:val="00DE3487"/>
    <w:rsid w:val="00DE39F2"/>
    <w:rsid w:val="00DE3D43"/>
    <w:rsid w:val="00DE3ED7"/>
    <w:rsid w:val="00DE595D"/>
    <w:rsid w:val="00DE5DCE"/>
    <w:rsid w:val="00DE61DC"/>
    <w:rsid w:val="00DE67F4"/>
    <w:rsid w:val="00DE689D"/>
    <w:rsid w:val="00DE6C3E"/>
    <w:rsid w:val="00DE6FDF"/>
    <w:rsid w:val="00DE71BD"/>
    <w:rsid w:val="00DE7685"/>
    <w:rsid w:val="00DF0446"/>
    <w:rsid w:val="00DF04C9"/>
    <w:rsid w:val="00DF0588"/>
    <w:rsid w:val="00DF0BFE"/>
    <w:rsid w:val="00DF0C09"/>
    <w:rsid w:val="00DF0C93"/>
    <w:rsid w:val="00DF14FA"/>
    <w:rsid w:val="00DF1C8A"/>
    <w:rsid w:val="00DF219E"/>
    <w:rsid w:val="00DF23C7"/>
    <w:rsid w:val="00DF25B3"/>
    <w:rsid w:val="00DF2854"/>
    <w:rsid w:val="00DF2D6B"/>
    <w:rsid w:val="00DF3050"/>
    <w:rsid w:val="00DF3242"/>
    <w:rsid w:val="00DF4D0C"/>
    <w:rsid w:val="00DF4DAA"/>
    <w:rsid w:val="00DF50CB"/>
    <w:rsid w:val="00DF6219"/>
    <w:rsid w:val="00DF6B7D"/>
    <w:rsid w:val="00DF6E11"/>
    <w:rsid w:val="00DF6FCD"/>
    <w:rsid w:val="00DF7438"/>
    <w:rsid w:val="00DF7822"/>
    <w:rsid w:val="00E0034A"/>
    <w:rsid w:val="00E005B4"/>
    <w:rsid w:val="00E00A79"/>
    <w:rsid w:val="00E00B8F"/>
    <w:rsid w:val="00E012AC"/>
    <w:rsid w:val="00E01F2D"/>
    <w:rsid w:val="00E021AB"/>
    <w:rsid w:val="00E022AD"/>
    <w:rsid w:val="00E0246E"/>
    <w:rsid w:val="00E025C1"/>
    <w:rsid w:val="00E0390F"/>
    <w:rsid w:val="00E03951"/>
    <w:rsid w:val="00E03B6D"/>
    <w:rsid w:val="00E03C56"/>
    <w:rsid w:val="00E047C9"/>
    <w:rsid w:val="00E04AA0"/>
    <w:rsid w:val="00E04CB4"/>
    <w:rsid w:val="00E04F6E"/>
    <w:rsid w:val="00E0524E"/>
    <w:rsid w:val="00E0583F"/>
    <w:rsid w:val="00E05913"/>
    <w:rsid w:val="00E059C4"/>
    <w:rsid w:val="00E05B56"/>
    <w:rsid w:val="00E05F4D"/>
    <w:rsid w:val="00E0603E"/>
    <w:rsid w:val="00E06818"/>
    <w:rsid w:val="00E06889"/>
    <w:rsid w:val="00E06F66"/>
    <w:rsid w:val="00E0714A"/>
    <w:rsid w:val="00E0723E"/>
    <w:rsid w:val="00E072D6"/>
    <w:rsid w:val="00E07B96"/>
    <w:rsid w:val="00E10349"/>
    <w:rsid w:val="00E10637"/>
    <w:rsid w:val="00E11415"/>
    <w:rsid w:val="00E1144D"/>
    <w:rsid w:val="00E11DB3"/>
    <w:rsid w:val="00E11E2B"/>
    <w:rsid w:val="00E12190"/>
    <w:rsid w:val="00E126A6"/>
    <w:rsid w:val="00E12E51"/>
    <w:rsid w:val="00E13976"/>
    <w:rsid w:val="00E13F9E"/>
    <w:rsid w:val="00E14424"/>
    <w:rsid w:val="00E14513"/>
    <w:rsid w:val="00E145BE"/>
    <w:rsid w:val="00E14DCD"/>
    <w:rsid w:val="00E14E3B"/>
    <w:rsid w:val="00E15799"/>
    <w:rsid w:val="00E15D39"/>
    <w:rsid w:val="00E1616B"/>
    <w:rsid w:val="00E163E8"/>
    <w:rsid w:val="00E16828"/>
    <w:rsid w:val="00E169EA"/>
    <w:rsid w:val="00E176D2"/>
    <w:rsid w:val="00E177AA"/>
    <w:rsid w:val="00E17E46"/>
    <w:rsid w:val="00E17E6A"/>
    <w:rsid w:val="00E17FC5"/>
    <w:rsid w:val="00E20238"/>
    <w:rsid w:val="00E20A12"/>
    <w:rsid w:val="00E21A1A"/>
    <w:rsid w:val="00E21A95"/>
    <w:rsid w:val="00E21CFC"/>
    <w:rsid w:val="00E2262C"/>
    <w:rsid w:val="00E23C26"/>
    <w:rsid w:val="00E24022"/>
    <w:rsid w:val="00E2470A"/>
    <w:rsid w:val="00E2505A"/>
    <w:rsid w:val="00E2562D"/>
    <w:rsid w:val="00E25893"/>
    <w:rsid w:val="00E25C43"/>
    <w:rsid w:val="00E25D0B"/>
    <w:rsid w:val="00E26B93"/>
    <w:rsid w:val="00E27978"/>
    <w:rsid w:val="00E30996"/>
    <w:rsid w:val="00E30A17"/>
    <w:rsid w:val="00E30FF8"/>
    <w:rsid w:val="00E31482"/>
    <w:rsid w:val="00E318E4"/>
    <w:rsid w:val="00E31B25"/>
    <w:rsid w:val="00E31BF9"/>
    <w:rsid w:val="00E31F9B"/>
    <w:rsid w:val="00E32585"/>
    <w:rsid w:val="00E328E9"/>
    <w:rsid w:val="00E3293A"/>
    <w:rsid w:val="00E32CF9"/>
    <w:rsid w:val="00E32DA4"/>
    <w:rsid w:val="00E330E2"/>
    <w:rsid w:val="00E33290"/>
    <w:rsid w:val="00E33BF5"/>
    <w:rsid w:val="00E33E1F"/>
    <w:rsid w:val="00E343DF"/>
    <w:rsid w:val="00E34C31"/>
    <w:rsid w:val="00E34D1C"/>
    <w:rsid w:val="00E355BE"/>
    <w:rsid w:val="00E36B81"/>
    <w:rsid w:val="00E36BEE"/>
    <w:rsid w:val="00E36D67"/>
    <w:rsid w:val="00E36FAA"/>
    <w:rsid w:val="00E37729"/>
    <w:rsid w:val="00E377BD"/>
    <w:rsid w:val="00E401D5"/>
    <w:rsid w:val="00E40A22"/>
    <w:rsid w:val="00E410F3"/>
    <w:rsid w:val="00E4134F"/>
    <w:rsid w:val="00E4167F"/>
    <w:rsid w:val="00E41D85"/>
    <w:rsid w:val="00E42117"/>
    <w:rsid w:val="00E423AF"/>
    <w:rsid w:val="00E42AC4"/>
    <w:rsid w:val="00E43578"/>
    <w:rsid w:val="00E439CA"/>
    <w:rsid w:val="00E45BAC"/>
    <w:rsid w:val="00E45C01"/>
    <w:rsid w:val="00E465EE"/>
    <w:rsid w:val="00E46A6E"/>
    <w:rsid w:val="00E46C6D"/>
    <w:rsid w:val="00E46DA1"/>
    <w:rsid w:val="00E46DCB"/>
    <w:rsid w:val="00E47169"/>
    <w:rsid w:val="00E479EF"/>
    <w:rsid w:val="00E47BF9"/>
    <w:rsid w:val="00E50155"/>
    <w:rsid w:val="00E502E6"/>
    <w:rsid w:val="00E5031D"/>
    <w:rsid w:val="00E50676"/>
    <w:rsid w:val="00E50BA9"/>
    <w:rsid w:val="00E50E71"/>
    <w:rsid w:val="00E50EDC"/>
    <w:rsid w:val="00E52036"/>
    <w:rsid w:val="00E52464"/>
    <w:rsid w:val="00E52488"/>
    <w:rsid w:val="00E52918"/>
    <w:rsid w:val="00E52D40"/>
    <w:rsid w:val="00E544D2"/>
    <w:rsid w:val="00E548AD"/>
    <w:rsid w:val="00E556EA"/>
    <w:rsid w:val="00E55908"/>
    <w:rsid w:val="00E55E8E"/>
    <w:rsid w:val="00E56E18"/>
    <w:rsid w:val="00E57298"/>
    <w:rsid w:val="00E600BE"/>
    <w:rsid w:val="00E60180"/>
    <w:rsid w:val="00E602CF"/>
    <w:rsid w:val="00E60361"/>
    <w:rsid w:val="00E604DC"/>
    <w:rsid w:val="00E606CE"/>
    <w:rsid w:val="00E60794"/>
    <w:rsid w:val="00E61C30"/>
    <w:rsid w:val="00E62601"/>
    <w:rsid w:val="00E62D32"/>
    <w:rsid w:val="00E62F4F"/>
    <w:rsid w:val="00E62FB8"/>
    <w:rsid w:val="00E635B0"/>
    <w:rsid w:val="00E64663"/>
    <w:rsid w:val="00E6566F"/>
    <w:rsid w:val="00E66031"/>
    <w:rsid w:val="00E6622C"/>
    <w:rsid w:val="00E66249"/>
    <w:rsid w:val="00E67663"/>
    <w:rsid w:val="00E70246"/>
    <w:rsid w:val="00E7217D"/>
    <w:rsid w:val="00E725DE"/>
    <w:rsid w:val="00E72AB0"/>
    <w:rsid w:val="00E72F8E"/>
    <w:rsid w:val="00E73772"/>
    <w:rsid w:val="00E74094"/>
    <w:rsid w:val="00E741ED"/>
    <w:rsid w:val="00E75528"/>
    <w:rsid w:val="00E76157"/>
    <w:rsid w:val="00E762D1"/>
    <w:rsid w:val="00E76BEB"/>
    <w:rsid w:val="00E77263"/>
    <w:rsid w:val="00E7759B"/>
    <w:rsid w:val="00E77849"/>
    <w:rsid w:val="00E77906"/>
    <w:rsid w:val="00E806BC"/>
    <w:rsid w:val="00E80A48"/>
    <w:rsid w:val="00E80ED0"/>
    <w:rsid w:val="00E82073"/>
    <w:rsid w:val="00E82865"/>
    <w:rsid w:val="00E82BBF"/>
    <w:rsid w:val="00E82E19"/>
    <w:rsid w:val="00E8368D"/>
    <w:rsid w:val="00E8374B"/>
    <w:rsid w:val="00E83E4D"/>
    <w:rsid w:val="00E84246"/>
    <w:rsid w:val="00E84356"/>
    <w:rsid w:val="00E8442D"/>
    <w:rsid w:val="00E8446A"/>
    <w:rsid w:val="00E846AD"/>
    <w:rsid w:val="00E84B21"/>
    <w:rsid w:val="00E84D6A"/>
    <w:rsid w:val="00E8545E"/>
    <w:rsid w:val="00E854FB"/>
    <w:rsid w:val="00E86017"/>
    <w:rsid w:val="00E867D7"/>
    <w:rsid w:val="00E87350"/>
    <w:rsid w:val="00E90099"/>
    <w:rsid w:val="00E90606"/>
    <w:rsid w:val="00E907FB"/>
    <w:rsid w:val="00E908E1"/>
    <w:rsid w:val="00E90CF5"/>
    <w:rsid w:val="00E910EC"/>
    <w:rsid w:val="00E91C14"/>
    <w:rsid w:val="00E920D2"/>
    <w:rsid w:val="00E92643"/>
    <w:rsid w:val="00E92CBC"/>
    <w:rsid w:val="00E92FB3"/>
    <w:rsid w:val="00E9348F"/>
    <w:rsid w:val="00E93863"/>
    <w:rsid w:val="00E93BE2"/>
    <w:rsid w:val="00E94297"/>
    <w:rsid w:val="00E9433E"/>
    <w:rsid w:val="00E94A32"/>
    <w:rsid w:val="00E9554A"/>
    <w:rsid w:val="00E95758"/>
    <w:rsid w:val="00E957BD"/>
    <w:rsid w:val="00E95C08"/>
    <w:rsid w:val="00E95CF8"/>
    <w:rsid w:val="00E96716"/>
    <w:rsid w:val="00E968C5"/>
    <w:rsid w:val="00E969AC"/>
    <w:rsid w:val="00E974B5"/>
    <w:rsid w:val="00E9753F"/>
    <w:rsid w:val="00E975F5"/>
    <w:rsid w:val="00E97CA4"/>
    <w:rsid w:val="00E97CE7"/>
    <w:rsid w:val="00E97D37"/>
    <w:rsid w:val="00E97D46"/>
    <w:rsid w:val="00E97E04"/>
    <w:rsid w:val="00E97E92"/>
    <w:rsid w:val="00EA041B"/>
    <w:rsid w:val="00EA11B7"/>
    <w:rsid w:val="00EA13EC"/>
    <w:rsid w:val="00EA1A89"/>
    <w:rsid w:val="00EA2C5D"/>
    <w:rsid w:val="00EA2FE8"/>
    <w:rsid w:val="00EA36DE"/>
    <w:rsid w:val="00EA370D"/>
    <w:rsid w:val="00EA3819"/>
    <w:rsid w:val="00EA3A6D"/>
    <w:rsid w:val="00EA3B3E"/>
    <w:rsid w:val="00EA3C62"/>
    <w:rsid w:val="00EA4256"/>
    <w:rsid w:val="00EA47D9"/>
    <w:rsid w:val="00EA4B70"/>
    <w:rsid w:val="00EA4C71"/>
    <w:rsid w:val="00EA5486"/>
    <w:rsid w:val="00EA5D4F"/>
    <w:rsid w:val="00EA6145"/>
    <w:rsid w:val="00EA627A"/>
    <w:rsid w:val="00EA6341"/>
    <w:rsid w:val="00EA6F0C"/>
    <w:rsid w:val="00EB0C7F"/>
    <w:rsid w:val="00EB0CF3"/>
    <w:rsid w:val="00EB0E77"/>
    <w:rsid w:val="00EB0EF8"/>
    <w:rsid w:val="00EB144B"/>
    <w:rsid w:val="00EB1C26"/>
    <w:rsid w:val="00EB2049"/>
    <w:rsid w:val="00EB2C68"/>
    <w:rsid w:val="00EB3619"/>
    <w:rsid w:val="00EB4156"/>
    <w:rsid w:val="00EB4FA5"/>
    <w:rsid w:val="00EB54C7"/>
    <w:rsid w:val="00EB601A"/>
    <w:rsid w:val="00EB652C"/>
    <w:rsid w:val="00EB7489"/>
    <w:rsid w:val="00EB790E"/>
    <w:rsid w:val="00EB7A1C"/>
    <w:rsid w:val="00EB7F5D"/>
    <w:rsid w:val="00EC0E99"/>
    <w:rsid w:val="00EC1DA1"/>
    <w:rsid w:val="00EC1E8A"/>
    <w:rsid w:val="00EC2163"/>
    <w:rsid w:val="00EC22DC"/>
    <w:rsid w:val="00EC2699"/>
    <w:rsid w:val="00EC2E5D"/>
    <w:rsid w:val="00EC308E"/>
    <w:rsid w:val="00EC30EB"/>
    <w:rsid w:val="00EC3176"/>
    <w:rsid w:val="00EC3837"/>
    <w:rsid w:val="00EC4445"/>
    <w:rsid w:val="00EC4970"/>
    <w:rsid w:val="00EC5C9E"/>
    <w:rsid w:val="00EC5CC5"/>
    <w:rsid w:val="00EC5E67"/>
    <w:rsid w:val="00EC6516"/>
    <w:rsid w:val="00EC6CB3"/>
    <w:rsid w:val="00EC7518"/>
    <w:rsid w:val="00EC7A81"/>
    <w:rsid w:val="00EC7ABF"/>
    <w:rsid w:val="00ED03A9"/>
    <w:rsid w:val="00ED04D9"/>
    <w:rsid w:val="00ED0920"/>
    <w:rsid w:val="00ED0B66"/>
    <w:rsid w:val="00ED0D08"/>
    <w:rsid w:val="00ED13EE"/>
    <w:rsid w:val="00ED182C"/>
    <w:rsid w:val="00ED1AEE"/>
    <w:rsid w:val="00ED1FFC"/>
    <w:rsid w:val="00ED3621"/>
    <w:rsid w:val="00ED3F68"/>
    <w:rsid w:val="00ED5ACC"/>
    <w:rsid w:val="00ED5F7C"/>
    <w:rsid w:val="00ED667E"/>
    <w:rsid w:val="00ED67D3"/>
    <w:rsid w:val="00ED6ACD"/>
    <w:rsid w:val="00ED7C7C"/>
    <w:rsid w:val="00ED7D66"/>
    <w:rsid w:val="00EE0537"/>
    <w:rsid w:val="00EE0878"/>
    <w:rsid w:val="00EE0D56"/>
    <w:rsid w:val="00EE15B7"/>
    <w:rsid w:val="00EE1BBB"/>
    <w:rsid w:val="00EE21C8"/>
    <w:rsid w:val="00EE22EC"/>
    <w:rsid w:val="00EE33A2"/>
    <w:rsid w:val="00EE3470"/>
    <w:rsid w:val="00EE49DD"/>
    <w:rsid w:val="00EE4DC6"/>
    <w:rsid w:val="00EE4E3E"/>
    <w:rsid w:val="00EE5062"/>
    <w:rsid w:val="00EE584B"/>
    <w:rsid w:val="00EE6CD9"/>
    <w:rsid w:val="00EE6D50"/>
    <w:rsid w:val="00EE732F"/>
    <w:rsid w:val="00EF0D3B"/>
    <w:rsid w:val="00EF1B85"/>
    <w:rsid w:val="00EF1D6B"/>
    <w:rsid w:val="00EF2CFA"/>
    <w:rsid w:val="00EF388A"/>
    <w:rsid w:val="00EF3897"/>
    <w:rsid w:val="00EF38E1"/>
    <w:rsid w:val="00EF3975"/>
    <w:rsid w:val="00EF3BCE"/>
    <w:rsid w:val="00EF3C0F"/>
    <w:rsid w:val="00EF4767"/>
    <w:rsid w:val="00EF5C8D"/>
    <w:rsid w:val="00EF6BFF"/>
    <w:rsid w:val="00EF73B6"/>
    <w:rsid w:val="00EF795F"/>
    <w:rsid w:val="00F0018C"/>
    <w:rsid w:val="00F00365"/>
    <w:rsid w:val="00F003EE"/>
    <w:rsid w:val="00F00A7A"/>
    <w:rsid w:val="00F00E05"/>
    <w:rsid w:val="00F0228C"/>
    <w:rsid w:val="00F025C9"/>
    <w:rsid w:val="00F026D7"/>
    <w:rsid w:val="00F02AA6"/>
    <w:rsid w:val="00F02B40"/>
    <w:rsid w:val="00F03AE0"/>
    <w:rsid w:val="00F03EBF"/>
    <w:rsid w:val="00F04447"/>
    <w:rsid w:val="00F04736"/>
    <w:rsid w:val="00F04DB2"/>
    <w:rsid w:val="00F04F3D"/>
    <w:rsid w:val="00F05199"/>
    <w:rsid w:val="00F0533E"/>
    <w:rsid w:val="00F0563E"/>
    <w:rsid w:val="00F05D2E"/>
    <w:rsid w:val="00F0673C"/>
    <w:rsid w:val="00F06848"/>
    <w:rsid w:val="00F06878"/>
    <w:rsid w:val="00F06B74"/>
    <w:rsid w:val="00F06F8C"/>
    <w:rsid w:val="00F0722A"/>
    <w:rsid w:val="00F07402"/>
    <w:rsid w:val="00F108D1"/>
    <w:rsid w:val="00F10AFA"/>
    <w:rsid w:val="00F10DE4"/>
    <w:rsid w:val="00F10E00"/>
    <w:rsid w:val="00F1135C"/>
    <w:rsid w:val="00F129D1"/>
    <w:rsid w:val="00F12E36"/>
    <w:rsid w:val="00F13104"/>
    <w:rsid w:val="00F1571E"/>
    <w:rsid w:val="00F15FBF"/>
    <w:rsid w:val="00F164BB"/>
    <w:rsid w:val="00F16557"/>
    <w:rsid w:val="00F16916"/>
    <w:rsid w:val="00F16F1B"/>
    <w:rsid w:val="00F16FE7"/>
    <w:rsid w:val="00F170C6"/>
    <w:rsid w:val="00F174D4"/>
    <w:rsid w:val="00F1799F"/>
    <w:rsid w:val="00F17BEF"/>
    <w:rsid w:val="00F17E30"/>
    <w:rsid w:val="00F201E6"/>
    <w:rsid w:val="00F202BC"/>
    <w:rsid w:val="00F20F32"/>
    <w:rsid w:val="00F214FB"/>
    <w:rsid w:val="00F21747"/>
    <w:rsid w:val="00F21E19"/>
    <w:rsid w:val="00F21E1E"/>
    <w:rsid w:val="00F21F57"/>
    <w:rsid w:val="00F225BC"/>
    <w:rsid w:val="00F2261C"/>
    <w:rsid w:val="00F22A43"/>
    <w:rsid w:val="00F22AFE"/>
    <w:rsid w:val="00F2308D"/>
    <w:rsid w:val="00F23BA5"/>
    <w:rsid w:val="00F23F07"/>
    <w:rsid w:val="00F245D6"/>
    <w:rsid w:val="00F247DA"/>
    <w:rsid w:val="00F24A60"/>
    <w:rsid w:val="00F24D82"/>
    <w:rsid w:val="00F24D8B"/>
    <w:rsid w:val="00F2509D"/>
    <w:rsid w:val="00F2532E"/>
    <w:rsid w:val="00F25DFF"/>
    <w:rsid w:val="00F261CA"/>
    <w:rsid w:val="00F26B74"/>
    <w:rsid w:val="00F26C73"/>
    <w:rsid w:val="00F27B7A"/>
    <w:rsid w:val="00F27BC3"/>
    <w:rsid w:val="00F30593"/>
    <w:rsid w:val="00F3084C"/>
    <w:rsid w:val="00F32399"/>
    <w:rsid w:val="00F330D6"/>
    <w:rsid w:val="00F33796"/>
    <w:rsid w:val="00F33A02"/>
    <w:rsid w:val="00F33C86"/>
    <w:rsid w:val="00F3441B"/>
    <w:rsid w:val="00F3474B"/>
    <w:rsid w:val="00F34B36"/>
    <w:rsid w:val="00F34D1D"/>
    <w:rsid w:val="00F34D2D"/>
    <w:rsid w:val="00F3544B"/>
    <w:rsid w:val="00F356AF"/>
    <w:rsid w:val="00F35AED"/>
    <w:rsid w:val="00F35F61"/>
    <w:rsid w:val="00F362A2"/>
    <w:rsid w:val="00F366AF"/>
    <w:rsid w:val="00F372A8"/>
    <w:rsid w:val="00F37F15"/>
    <w:rsid w:val="00F40379"/>
    <w:rsid w:val="00F410A5"/>
    <w:rsid w:val="00F41412"/>
    <w:rsid w:val="00F41931"/>
    <w:rsid w:val="00F4198E"/>
    <w:rsid w:val="00F424ED"/>
    <w:rsid w:val="00F42A3B"/>
    <w:rsid w:val="00F43097"/>
    <w:rsid w:val="00F43648"/>
    <w:rsid w:val="00F43B85"/>
    <w:rsid w:val="00F44117"/>
    <w:rsid w:val="00F4439C"/>
    <w:rsid w:val="00F4446C"/>
    <w:rsid w:val="00F44635"/>
    <w:rsid w:val="00F448E1"/>
    <w:rsid w:val="00F45546"/>
    <w:rsid w:val="00F465D3"/>
    <w:rsid w:val="00F46740"/>
    <w:rsid w:val="00F46DF4"/>
    <w:rsid w:val="00F470CB"/>
    <w:rsid w:val="00F47465"/>
    <w:rsid w:val="00F47845"/>
    <w:rsid w:val="00F47A05"/>
    <w:rsid w:val="00F510B8"/>
    <w:rsid w:val="00F5163E"/>
    <w:rsid w:val="00F51763"/>
    <w:rsid w:val="00F51C49"/>
    <w:rsid w:val="00F51EE1"/>
    <w:rsid w:val="00F5230B"/>
    <w:rsid w:val="00F52944"/>
    <w:rsid w:val="00F53C3A"/>
    <w:rsid w:val="00F542D2"/>
    <w:rsid w:val="00F543A5"/>
    <w:rsid w:val="00F543AB"/>
    <w:rsid w:val="00F54649"/>
    <w:rsid w:val="00F5488A"/>
    <w:rsid w:val="00F55277"/>
    <w:rsid w:val="00F55722"/>
    <w:rsid w:val="00F55E62"/>
    <w:rsid w:val="00F55E8D"/>
    <w:rsid w:val="00F55EBB"/>
    <w:rsid w:val="00F568EF"/>
    <w:rsid w:val="00F56CD7"/>
    <w:rsid w:val="00F56F5E"/>
    <w:rsid w:val="00F56F6D"/>
    <w:rsid w:val="00F57AD5"/>
    <w:rsid w:val="00F57B4D"/>
    <w:rsid w:val="00F57B80"/>
    <w:rsid w:val="00F60113"/>
    <w:rsid w:val="00F60304"/>
    <w:rsid w:val="00F607E0"/>
    <w:rsid w:val="00F6095C"/>
    <w:rsid w:val="00F60E50"/>
    <w:rsid w:val="00F61045"/>
    <w:rsid w:val="00F61845"/>
    <w:rsid w:val="00F62D28"/>
    <w:rsid w:val="00F63391"/>
    <w:rsid w:val="00F6411E"/>
    <w:rsid w:val="00F64538"/>
    <w:rsid w:val="00F6457C"/>
    <w:rsid w:val="00F64966"/>
    <w:rsid w:val="00F65537"/>
    <w:rsid w:val="00F65614"/>
    <w:rsid w:val="00F65805"/>
    <w:rsid w:val="00F65BAA"/>
    <w:rsid w:val="00F669DE"/>
    <w:rsid w:val="00F66F81"/>
    <w:rsid w:val="00F67140"/>
    <w:rsid w:val="00F6715B"/>
    <w:rsid w:val="00F67263"/>
    <w:rsid w:val="00F673B4"/>
    <w:rsid w:val="00F67921"/>
    <w:rsid w:val="00F67AAC"/>
    <w:rsid w:val="00F67CFE"/>
    <w:rsid w:val="00F67FDC"/>
    <w:rsid w:val="00F706EF"/>
    <w:rsid w:val="00F70EDE"/>
    <w:rsid w:val="00F7158B"/>
    <w:rsid w:val="00F71F18"/>
    <w:rsid w:val="00F7222E"/>
    <w:rsid w:val="00F724DE"/>
    <w:rsid w:val="00F7377D"/>
    <w:rsid w:val="00F739A4"/>
    <w:rsid w:val="00F747CA"/>
    <w:rsid w:val="00F74E35"/>
    <w:rsid w:val="00F7557F"/>
    <w:rsid w:val="00F7565F"/>
    <w:rsid w:val="00F757A1"/>
    <w:rsid w:val="00F75C24"/>
    <w:rsid w:val="00F76E67"/>
    <w:rsid w:val="00F77159"/>
    <w:rsid w:val="00F7748A"/>
    <w:rsid w:val="00F77C03"/>
    <w:rsid w:val="00F8017E"/>
    <w:rsid w:val="00F806BB"/>
    <w:rsid w:val="00F80C5D"/>
    <w:rsid w:val="00F80DDD"/>
    <w:rsid w:val="00F8146C"/>
    <w:rsid w:val="00F815DE"/>
    <w:rsid w:val="00F81A58"/>
    <w:rsid w:val="00F82736"/>
    <w:rsid w:val="00F82816"/>
    <w:rsid w:val="00F82A80"/>
    <w:rsid w:val="00F82E04"/>
    <w:rsid w:val="00F82F75"/>
    <w:rsid w:val="00F83051"/>
    <w:rsid w:val="00F8322D"/>
    <w:rsid w:val="00F832A7"/>
    <w:rsid w:val="00F83670"/>
    <w:rsid w:val="00F83F27"/>
    <w:rsid w:val="00F83F6A"/>
    <w:rsid w:val="00F83FFF"/>
    <w:rsid w:val="00F8404C"/>
    <w:rsid w:val="00F84439"/>
    <w:rsid w:val="00F844A0"/>
    <w:rsid w:val="00F84F0D"/>
    <w:rsid w:val="00F85215"/>
    <w:rsid w:val="00F85363"/>
    <w:rsid w:val="00F853CE"/>
    <w:rsid w:val="00F8565A"/>
    <w:rsid w:val="00F85749"/>
    <w:rsid w:val="00F85785"/>
    <w:rsid w:val="00F85916"/>
    <w:rsid w:val="00F85F33"/>
    <w:rsid w:val="00F8682A"/>
    <w:rsid w:val="00F86970"/>
    <w:rsid w:val="00F871C4"/>
    <w:rsid w:val="00F875A2"/>
    <w:rsid w:val="00F92EDF"/>
    <w:rsid w:val="00F930D0"/>
    <w:rsid w:val="00F931C8"/>
    <w:rsid w:val="00F931D0"/>
    <w:rsid w:val="00F936BE"/>
    <w:rsid w:val="00F93979"/>
    <w:rsid w:val="00F93A4A"/>
    <w:rsid w:val="00F93B93"/>
    <w:rsid w:val="00F9406B"/>
    <w:rsid w:val="00F94074"/>
    <w:rsid w:val="00F94137"/>
    <w:rsid w:val="00F945A0"/>
    <w:rsid w:val="00F95135"/>
    <w:rsid w:val="00F95D9D"/>
    <w:rsid w:val="00F963F8"/>
    <w:rsid w:val="00F9694B"/>
    <w:rsid w:val="00F96A3F"/>
    <w:rsid w:val="00F96C63"/>
    <w:rsid w:val="00F96ECA"/>
    <w:rsid w:val="00F96F10"/>
    <w:rsid w:val="00F971F0"/>
    <w:rsid w:val="00F97282"/>
    <w:rsid w:val="00FA0AB5"/>
    <w:rsid w:val="00FA120F"/>
    <w:rsid w:val="00FA127C"/>
    <w:rsid w:val="00FA14CE"/>
    <w:rsid w:val="00FA1FB1"/>
    <w:rsid w:val="00FA22F6"/>
    <w:rsid w:val="00FA2D43"/>
    <w:rsid w:val="00FA30A4"/>
    <w:rsid w:val="00FA34FA"/>
    <w:rsid w:val="00FA46D0"/>
    <w:rsid w:val="00FA5330"/>
    <w:rsid w:val="00FA566A"/>
    <w:rsid w:val="00FA5BA3"/>
    <w:rsid w:val="00FA5EFB"/>
    <w:rsid w:val="00FA6A84"/>
    <w:rsid w:val="00FA7001"/>
    <w:rsid w:val="00FA7630"/>
    <w:rsid w:val="00FA7689"/>
    <w:rsid w:val="00FA76CC"/>
    <w:rsid w:val="00FA7925"/>
    <w:rsid w:val="00FA7C66"/>
    <w:rsid w:val="00FAEB1D"/>
    <w:rsid w:val="00FB01DC"/>
    <w:rsid w:val="00FB01F0"/>
    <w:rsid w:val="00FB06FF"/>
    <w:rsid w:val="00FB0873"/>
    <w:rsid w:val="00FB0E92"/>
    <w:rsid w:val="00FB0F58"/>
    <w:rsid w:val="00FB131F"/>
    <w:rsid w:val="00FB141E"/>
    <w:rsid w:val="00FB173C"/>
    <w:rsid w:val="00FB1DC0"/>
    <w:rsid w:val="00FB1F93"/>
    <w:rsid w:val="00FB28CC"/>
    <w:rsid w:val="00FB2BF6"/>
    <w:rsid w:val="00FB2DF7"/>
    <w:rsid w:val="00FB3218"/>
    <w:rsid w:val="00FB3230"/>
    <w:rsid w:val="00FB38DF"/>
    <w:rsid w:val="00FB3D7F"/>
    <w:rsid w:val="00FB44FD"/>
    <w:rsid w:val="00FB485B"/>
    <w:rsid w:val="00FB4B16"/>
    <w:rsid w:val="00FB4F8F"/>
    <w:rsid w:val="00FB51B1"/>
    <w:rsid w:val="00FB573F"/>
    <w:rsid w:val="00FB5AF6"/>
    <w:rsid w:val="00FB5E0B"/>
    <w:rsid w:val="00FB6371"/>
    <w:rsid w:val="00FB7188"/>
    <w:rsid w:val="00FB74A8"/>
    <w:rsid w:val="00FB7A83"/>
    <w:rsid w:val="00FC0CCE"/>
    <w:rsid w:val="00FC139A"/>
    <w:rsid w:val="00FC19AD"/>
    <w:rsid w:val="00FC2166"/>
    <w:rsid w:val="00FC2590"/>
    <w:rsid w:val="00FC263E"/>
    <w:rsid w:val="00FC2855"/>
    <w:rsid w:val="00FC29DB"/>
    <w:rsid w:val="00FC2DE4"/>
    <w:rsid w:val="00FC2F5D"/>
    <w:rsid w:val="00FC450F"/>
    <w:rsid w:val="00FC48A7"/>
    <w:rsid w:val="00FC4C96"/>
    <w:rsid w:val="00FC5E26"/>
    <w:rsid w:val="00FC6251"/>
    <w:rsid w:val="00FC6768"/>
    <w:rsid w:val="00FC6A14"/>
    <w:rsid w:val="00FC6BC2"/>
    <w:rsid w:val="00FC73E5"/>
    <w:rsid w:val="00FC7EC3"/>
    <w:rsid w:val="00FD07EA"/>
    <w:rsid w:val="00FD0A28"/>
    <w:rsid w:val="00FD0BBF"/>
    <w:rsid w:val="00FD0E94"/>
    <w:rsid w:val="00FD107C"/>
    <w:rsid w:val="00FD11B2"/>
    <w:rsid w:val="00FD30DE"/>
    <w:rsid w:val="00FD3AFE"/>
    <w:rsid w:val="00FD4045"/>
    <w:rsid w:val="00FD42BF"/>
    <w:rsid w:val="00FD4BC8"/>
    <w:rsid w:val="00FD4E80"/>
    <w:rsid w:val="00FD5313"/>
    <w:rsid w:val="00FD55FD"/>
    <w:rsid w:val="00FD56D3"/>
    <w:rsid w:val="00FD5D8F"/>
    <w:rsid w:val="00FD65A6"/>
    <w:rsid w:val="00FD754E"/>
    <w:rsid w:val="00FD7882"/>
    <w:rsid w:val="00FD7E51"/>
    <w:rsid w:val="00FE00B1"/>
    <w:rsid w:val="00FE1CE5"/>
    <w:rsid w:val="00FE2023"/>
    <w:rsid w:val="00FE23DB"/>
    <w:rsid w:val="00FE2587"/>
    <w:rsid w:val="00FE3226"/>
    <w:rsid w:val="00FE32AF"/>
    <w:rsid w:val="00FE3852"/>
    <w:rsid w:val="00FE4193"/>
    <w:rsid w:val="00FE4D4A"/>
    <w:rsid w:val="00FE59DD"/>
    <w:rsid w:val="00FE5AF0"/>
    <w:rsid w:val="00FE5F63"/>
    <w:rsid w:val="00FE6494"/>
    <w:rsid w:val="00FE6993"/>
    <w:rsid w:val="00FE7100"/>
    <w:rsid w:val="00FE7370"/>
    <w:rsid w:val="00FE7603"/>
    <w:rsid w:val="00FE7832"/>
    <w:rsid w:val="00FE7A06"/>
    <w:rsid w:val="00FF060C"/>
    <w:rsid w:val="00FF1482"/>
    <w:rsid w:val="00FF14C3"/>
    <w:rsid w:val="00FF16D3"/>
    <w:rsid w:val="00FF211B"/>
    <w:rsid w:val="00FF29B7"/>
    <w:rsid w:val="00FF2A3C"/>
    <w:rsid w:val="00FF2DDC"/>
    <w:rsid w:val="00FF3AF4"/>
    <w:rsid w:val="00FF3F25"/>
    <w:rsid w:val="00FF526D"/>
    <w:rsid w:val="00FF6B1B"/>
    <w:rsid w:val="00FF6F62"/>
    <w:rsid w:val="00FF6F6D"/>
    <w:rsid w:val="00FF7863"/>
    <w:rsid w:val="00FF7E6A"/>
    <w:rsid w:val="0102FC35"/>
    <w:rsid w:val="010380B9"/>
    <w:rsid w:val="010942DA"/>
    <w:rsid w:val="01389566"/>
    <w:rsid w:val="013E5E39"/>
    <w:rsid w:val="01483DFB"/>
    <w:rsid w:val="014ED04D"/>
    <w:rsid w:val="0151BA93"/>
    <w:rsid w:val="0154DC0D"/>
    <w:rsid w:val="0164BEE7"/>
    <w:rsid w:val="018B3090"/>
    <w:rsid w:val="01C5FCBA"/>
    <w:rsid w:val="02251D90"/>
    <w:rsid w:val="0230204C"/>
    <w:rsid w:val="02383F03"/>
    <w:rsid w:val="025FCD7F"/>
    <w:rsid w:val="0274502E"/>
    <w:rsid w:val="02846DC7"/>
    <w:rsid w:val="029BA18F"/>
    <w:rsid w:val="02A75050"/>
    <w:rsid w:val="02AB174D"/>
    <w:rsid w:val="02D13413"/>
    <w:rsid w:val="02DE5C49"/>
    <w:rsid w:val="02E2D21E"/>
    <w:rsid w:val="02F43D3C"/>
    <w:rsid w:val="030826C6"/>
    <w:rsid w:val="030A4410"/>
    <w:rsid w:val="030C5BB6"/>
    <w:rsid w:val="0330B441"/>
    <w:rsid w:val="03356207"/>
    <w:rsid w:val="0340D946"/>
    <w:rsid w:val="0342B342"/>
    <w:rsid w:val="03465AF8"/>
    <w:rsid w:val="036D86F9"/>
    <w:rsid w:val="0391016C"/>
    <w:rsid w:val="03AEE07E"/>
    <w:rsid w:val="03BEC488"/>
    <w:rsid w:val="03C02F7F"/>
    <w:rsid w:val="03DF1587"/>
    <w:rsid w:val="040B7F1E"/>
    <w:rsid w:val="040D3AD8"/>
    <w:rsid w:val="04136BE8"/>
    <w:rsid w:val="04142A2E"/>
    <w:rsid w:val="04178DC1"/>
    <w:rsid w:val="042D871B"/>
    <w:rsid w:val="042EDD3D"/>
    <w:rsid w:val="04315BDB"/>
    <w:rsid w:val="0458AD38"/>
    <w:rsid w:val="047529C0"/>
    <w:rsid w:val="0483B2D6"/>
    <w:rsid w:val="04A17CA0"/>
    <w:rsid w:val="04B8449F"/>
    <w:rsid w:val="0513EA9E"/>
    <w:rsid w:val="0521D571"/>
    <w:rsid w:val="0521FC85"/>
    <w:rsid w:val="0527046E"/>
    <w:rsid w:val="052B9304"/>
    <w:rsid w:val="0548CB83"/>
    <w:rsid w:val="055C1622"/>
    <w:rsid w:val="05708244"/>
    <w:rsid w:val="05766F10"/>
    <w:rsid w:val="05781D56"/>
    <w:rsid w:val="0584E349"/>
    <w:rsid w:val="05855DBE"/>
    <w:rsid w:val="0587426D"/>
    <w:rsid w:val="05AF99B8"/>
    <w:rsid w:val="05BB9AB6"/>
    <w:rsid w:val="05BE5C63"/>
    <w:rsid w:val="05F70E65"/>
    <w:rsid w:val="05FA8FFB"/>
    <w:rsid w:val="05FFCF6C"/>
    <w:rsid w:val="0607A235"/>
    <w:rsid w:val="06102FBD"/>
    <w:rsid w:val="06182BE5"/>
    <w:rsid w:val="063B368B"/>
    <w:rsid w:val="066BF264"/>
    <w:rsid w:val="067675A5"/>
    <w:rsid w:val="068633A0"/>
    <w:rsid w:val="068BD070"/>
    <w:rsid w:val="06957D82"/>
    <w:rsid w:val="06BC568C"/>
    <w:rsid w:val="06D1AA34"/>
    <w:rsid w:val="06D6D19A"/>
    <w:rsid w:val="06F9E036"/>
    <w:rsid w:val="06FE38F6"/>
    <w:rsid w:val="071FD114"/>
    <w:rsid w:val="072C3B88"/>
    <w:rsid w:val="07379E67"/>
    <w:rsid w:val="073AE6C9"/>
    <w:rsid w:val="0750C879"/>
    <w:rsid w:val="075CDCA7"/>
    <w:rsid w:val="076E8786"/>
    <w:rsid w:val="078BBF92"/>
    <w:rsid w:val="0794DDD4"/>
    <w:rsid w:val="07A9B7CF"/>
    <w:rsid w:val="07AB663F"/>
    <w:rsid w:val="07C3B6D3"/>
    <w:rsid w:val="07D1C379"/>
    <w:rsid w:val="07FCACEB"/>
    <w:rsid w:val="08229D74"/>
    <w:rsid w:val="0824C26B"/>
    <w:rsid w:val="082815AE"/>
    <w:rsid w:val="0829E6FD"/>
    <w:rsid w:val="082B7AC9"/>
    <w:rsid w:val="08401943"/>
    <w:rsid w:val="084919AD"/>
    <w:rsid w:val="085758B1"/>
    <w:rsid w:val="085FDBF3"/>
    <w:rsid w:val="0861D1EC"/>
    <w:rsid w:val="0887A879"/>
    <w:rsid w:val="0891BA76"/>
    <w:rsid w:val="089A7079"/>
    <w:rsid w:val="089F85AF"/>
    <w:rsid w:val="08A31976"/>
    <w:rsid w:val="08A58700"/>
    <w:rsid w:val="08ACDC13"/>
    <w:rsid w:val="08B498E5"/>
    <w:rsid w:val="08B7A4E7"/>
    <w:rsid w:val="08D94B7C"/>
    <w:rsid w:val="09227E0F"/>
    <w:rsid w:val="09324C95"/>
    <w:rsid w:val="09398553"/>
    <w:rsid w:val="09465246"/>
    <w:rsid w:val="09543DFB"/>
    <w:rsid w:val="09677806"/>
    <w:rsid w:val="0974AD81"/>
    <w:rsid w:val="097B77C0"/>
    <w:rsid w:val="097CF656"/>
    <w:rsid w:val="098913AD"/>
    <w:rsid w:val="09BADDCA"/>
    <w:rsid w:val="09C3791F"/>
    <w:rsid w:val="09EA7D67"/>
    <w:rsid w:val="09F419AC"/>
    <w:rsid w:val="09FCD8EC"/>
    <w:rsid w:val="0A01ABAF"/>
    <w:rsid w:val="0A07A589"/>
    <w:rsid w:val="0A091071"/>
    <w:rsid w:val="0A0FE0D7"/>
    <w:rsid w:val="0A1E2202"/>
    <w:rsid w:val="0A2DBCBE"/>
    <w:rsid w:val="0A490E50"/>
    <w:rsid w:val="0A53CA87"/>
    <w:rsid w:val="0A73AE62"/>
    <w:rsid w:val="0A75646C"/>
    <w:rsid w:val="0A84A4DF"/>
    <w:rsid w:val="0A8C3493"/>
    <w:rsid w:val="0AAE40C7"/>
    <w:rsid w:val="0AB13F41"/>
    <w:rsid w:val="0ABBEFD3"/>
    <w:rsid w:val="0AD102D8"/>
    <w:rsid w:val="0ADAD3EB"/>
    <w:rsid w:val="0AE00690"/>
    <w:rsid w:val="0AEE08CD"/>
    <w:rsid w:val="0B294A13"/>
    <w:rsid w:val="0B559F78"/>
    <w:rsid w:val="0B5ABDFE"/>
    <w:rsid w:val="0BD5B2C9"/>
    <w:rsid w:val="0BD752FE"/>
    <w:rsid w:val="0BF3DD2F"/>
    <w:rsid w:val="0C150BE5"/>
    <w:rsid w:val="0C32E212"/>
    <w:rsid w:val="0C377888"/>
    <w:rsid w:val="0C3BA5B3"/>
    <w:rsid w:val="0C624FDE"/>
    <w:rsid w:val="0C6866AA"/>
    <w:rsid w:val="0C6CEA07"/>
    <w:rsid w:val="0C6D5ADA"/>
    <w:rsid w:val="0C7C6E5D"/>
    <w:rsid w:val="0CD0813B"/>
    <w:rsid w:val="0CDC2BD8"/>
    <w:rsid w:val="0CE29E80"/>
    <w:rsid w:val="0CE5BE63"/>
    <w:rsid w:val="0CF4775F"/>
    <w:rsid w:val="0D26F27C"/>
    <w:rsid w:val="0D31FD55"/>
    <w:rsid w:val="0D3CAD85"/>
    <w:rsid w:val="0D3F4666"/>
    <w:rsid w:val="0D4127D9"/>
    <w:rsid w:val="0D55C2C4"/>
    <w:rsid w:val="0D63AC32"/>
    <w:rsid w:val="0D640361"/>
    <w:rsid w:val="0D648DC3"/>
    <w:rsid w:val="0D7BBA7A"/>
    <w:rsid w:val="0DA0D49D"/>
    <w:rsid w:val="0DB53CC7"/>
    <w:rsid w:val="0DBAB391"/>
    <w:rsid w:val="0DBC857C"/>
    <w:rsid w:val="0DC27449"/>
    <w:rsid w:val="0DC5079C"/>
    <w:rsid w:val="0DD0FB2B"/>
    <w:rsid w:val="0DD5F75A"/>
    <w:rsid w:val="0DE83BDB"/>
    <w:rsid w:val="0E07DD34"/>
    <w:rsid w:val="0E087821"/>
    <w:rsid w:val="0E128E8C"/>
    <w:rsid w:val="0E2670BE"/>
    <w:rsid w:val="0E2ECB66"/>
    <w:rsid w:val="0E5A1DA4"/>
    <w:rsid w:val="0E6A0327"/>
    <w:rsid w:val="0E6A259E"/>
    <w:rsid w:val="0E79E1F5"/>
    <w:rsid w:val="0E820805"/>
    <w:rsid w:val="0E89FAFF"/>
    <w:rsid w:val="0E8AE405"/>
    <w:rsid w:val="0E9CDCC3"/>
    <w:rsid w:val="0EA72391"/>
    <w:rsid w:val="0EA9FB87"/>
    <w:rsid w:val="0EC7769F"/>
    <w:rsid w:val="0ED6AF03"/>
    <w:rsid w:val="0EE352B9"/>
    <w:rsid w:val="0EE4802D"/>
    <w:rsid w:val="0EED965A"/>
    <w:rsid w:val="0F05342F"/>
    <w:rsid w:val="0F08E165"/>
    <w:rsid w:val="0F26E703"/>
    <w:rsid w:val="0F2CEB67"/>
    <w:rsid w:val="0F2E1761"/>
    <w:rsid w:val="0F2F874E"/>
    <w:rsid w:val="0F32EFF4"/>
    <w:rsid w:val="0F341F60"/>
    <w:rsid w:val="0F371CB6"/>
    <w:rsid w:val="0F42BB6E"/>
    <w:rsid w:val="0F42C0B0"/>
    <w:rsid w:val="0F4788D7"/>
    <w:rsid w:val="0F54033D"/>
    <w:rsid w:val="0F55E067"/>
    <w:rsid w:val="0F664139"/>
    <w:rsid w:val="0F85CAD2"/>
    <w:rsid w:val="0F8A1DC6"/>
    <w:rsid w:val="0FA8418E"/>
    <w:rsid w:val="0FB2E8B0"/>
    <w:rsid w:val="0FB333AA"/>
    <w:rsid w:val="0FF73EDA"/>
    <w:rsid w:val="0FFA2B08"/>
    <w:rsid w:val="100F74A1"/>
    <w:rsid w:val="1033F19C"/>
    <w:rsid w:val="1048B943"/>
    <w:rsid w:val="1051F7D5"/>
    <w:rsid w:val="105D8E4D"/>
    <w:rsid w:val="105E0A17"/>
    <w:rsid w:val="10885010"/>
    <w:rsid w:val="10A71258"/>
    <w:rsid w:val="10E30CA0"/>
    <w:rsid w:val="10EB93BB"/>
    <w:rsid w:val="1100DBC4"/>
    <w:rsid w:val="1112C6F6"/>
    <w:rsid w:val="11198EDC"/>
    <w:rsid w:val="112DC416"/>
    <w:rsid w:val="11369FBA"/>
    <w:rsid w:val="1145136F"/>
    <w:rsid w:val="11566F7F"/>
    <w:rsid w:val="1158A653"/>
    <w:rsid w:val="11712017"/>
    <w:rsid w:val="1195859A"/>
    <w:rsid w:val="11A38F31"/>
    <w:rsid w:val="11B17A10"/>
    <w:rsid w:val="11C75139"/>
    <w:rsid w:val="11E03651"/>
    <w:rsid w:val="11E279E2"/>
    <w:rsid w:val="11EC67F7"/>
    <w:rsid w:val="11F19F69"/>
    <w:rsid w:val="11F48F96"/>
    <w:rsid w:val="11F6831C"/>
    <w:rsid w:val="1207AD1F"/>
    <w:rsid w:val="1222405B"/>
    <w:rsid w:val="1249FD47"/>
    <w:rsid w:val="125AC07C"/>
    <w:rsid w:val="1273CD67"/>
    <w:rsid w:val="1281A9B1"/>
    <w:rsid w:val="12A84476"/>
    <w:rsid w:val="12F56E4A"/>
    <w:rsid w:val="13084E5D"/>
    <w:rsid w:val="1340C15B"/>
    <w:rsid w:val="1344F5CE"/>
    <w:rsid w:val="135F596F"/>
    <w:rsid w:val="136667D5"/>
    <w:rsid w:val="136EACD7"/>
    <w:rsid w:val="1378D0DE"/>
    <w:rsid w:val="137BB2D9"/>
    <w:rsid w:val="138489C7"/>
    <w:rsid w:val="13975063"/>
    <w:rsid w:val="1399695E"/>
    <w:rsid w:val="139D3A14"/>
    <w:rsid w:val="13A5CF07"/>
    <w:rsid w:val="13A72C47"/>
    <w:rsid w:val="13B69C9A"/>
    <w:rsid w:val="13B7537F"/>
    <w:rsid w:val="13CD04B9"/>
    <w:rsid w:val="13DAA91B"/>
    <w:rsid w:val="14116430"/>
    <w:rsid w:val="143580BA"/>
    <w:rsid w:val="14565087"/>
    <w:rsid w:val="14586CB7"/>
    <w:rsid w:val="1459150E"/>
    <w:rsid w:val="146AB28C"/>
    <w:rsid w:val="146F032E"/>
    <w:rsid w:val="1482C84B"/>
    <w:rsid w:val="14902A46"/>
    <w:rsid w:val="14904715"/>
    <w:rsid w:val="14A611AD"/>
    <w:rsid w:val="14B99C1C"/>
    <w:rsid w:val="14DE2FE5"/>
    <w:rsid w:val="14F3208E"/>
    <w:rsid w:val="1510C843"/>
    <w:rsid w:val="151F9391"/>
    <w:rsid w:val="15210674"/>
    <w:rsid w:val="1527C6C4"/>
    <w:rsid w:val="15288E00"/>
    <w:rsid w:val="152E4AAA"/>
    <w:rsid w:val="155D9738"/>
    <w:rsid w:val="15618A3A"/>
    <w:rsid w:val="157F9C8A"/>
    <w:rsid w:val="15976B96"/>
    <w:rsid w:val="15A9957B"/>
    <w:rsid w:val="15B1250B"/>
    <w:rsid w:val="15C29A61"/>
    <w:rsid w:val="15C438C9"/>
    <w:rsid w:val="15C6DFF5"/>
    <w:rsid w:val="15C7D207"/>
    <w:rsid w:val="15CCD864"/>
    <w:rsid w:val="15D35FC3"/>
    <w:rsid w:val="15E6CBCB"/>
    <w:rsid w:val="16154AA6"/>
    <w:rsid w:val="1636CFBE"/>
    <w:rsid w:val="16413519"/>
    <w:rsid w:val="164B0D0A"/>
    <w:rsid w:val="16583580"/>
    <w:rsid w:val="1663BEF4"/>
    <w:rsid w:val="167CD358"/>
    <w:rsid w:val="1689147D"/>
    <w:rsid w:val="169ED26A"/>
    <w:rsid w:val="16A5DA42"/>
    <w:rsid w:val="16B7722A"/>
    <w:rsid w:val="16BB6133"/>
    <w:rsid w:val="16BEAB25"/>
    <w:rsid w:val="16E1C98E"/>
    <w:rsid w:val="172126DC"/>
    <w:rsid w:val="172AC563"/>
    <w:rsid w:val="172CCE4C"/>
    <w:rsid w:val="174FAFA2"/>
    <w:rsid w:val="17504ABD"/>
    <w:rsid w:val="17540E13"/>
    <w:rsid w:val="1763144F"/>
    <w:rsid w:val="1770F5F0"/>
    <w:rsid w:val="178C5C08"/>
    <w:rsid w:val="17B70E8F"/>
    <w:rsid w:val="17E246D8"/>
    <w:rsid w:val="17F33E3C"/>
    <w:rsid w:val="17F9422F"/>
    <w:rsid w:val="1814A439"/>
    <w:rsid w:val="1825BB43"/>
    <w:rsid w:val="18440392"/>
    <w:rsid w:val="1844E741"/>
    <w:rsid w:val="184D069D"/>
    <w:rsid w:val="185104F0"/>
    <w:rsid w:val="185BE43F"/>
    <w:rsid w:val="188AE2DA"/>
    <w:rsid w:val="1898048C"/>
    <w:rsid w:val="18A5E420"/>
    <w:rsid w:val="18A8CF3C"/>
    <w:rsid w:val="18B541CC"/>
    <w:rsid w:val="18C5EED3"/>
    <w:rsid w:val="18D7329D"/>
    <w:rsid w:val="190EC54F"/>
    <w:rsid w:val="19108BD4"/>
    <w:rsid w:val="1919DC47"/>
    <w:rsid w:val="1922D3B6"/>
    <w:rsid w:val="19278C81"/>
    <w:rsid w:val="192E8218"/>
    <w:rsid w:val="1934DBD1"/>
    <w:rsid w:val="19367392"/>
    <w:rsid w:val="1948F3AA"/>
    <w:rsid w:val="1977E226"/>
    <w:rsid w:val="19A070E0"/>
    <w:rsid w:val="19AE51B8"/>
    <w:rsid w:val="19AEC2F8"/>
    <w:rsid w:val="19B30F84"/>
    <w:rsid w:val="19C42C51"/>
    <w:rsid w:val="19C8E941"/>
    <w:rsid w:val="19CCECD6"/>
    <w:rsid w:val="19EE1271"/>
    <w:rsid w:val="19F38C97"/>
    <w:rsid w:val="19F4855E"/>
    <w:rsid w:val="19F93E5C"/>
    <w:rsid w:val="1A184A45"/>
    <w:rsid w:val="1A2C7E49"/>
    <w:rsid w:val="1A41D87C"/>
    <w:rsid w:val="1A52149B"/>
    <w:rsid w:val="1A5901CB"/>
    <w:rsid w:val="1A59909B"/>
    <w:rsid w:val="1A6E2861"/>
    <w:rsid w:val="1A72CC73"/>
    <w:rsid w:val="1A7797F2"/>
    <w:rsid w:val="1A7EA70A"/>
    <w:rsid w:val="1A8C4B54"/>
    <w:rsid w:val="1A8F3DEA"/>
    <w:rsid w:val="1A90EC1D"/>
    <w:rsid w:val="1AA817BA"/>
    <w:rsid w:val="1AA8EF1F"/>
    <w:rsid w:val="1AC07275"/>
    <w:rsid w:val="1ACD4E2E"/>
    <w:rsid w:val="1AEC9F79"/>
    <w:rsid w:val="1B0A3169"/>
    <w:rsid w:val="1B0BAF57"/>
    <w:rsid w:val="1B0BAF8C"/>
    <w:rsid w:val="1B0C7ACA"/>
    <w:rsid w:val="1B0E6FEA"/>
    <w:rsid w:val="1B2205A4"/>
    <w:rsid w:val="1B285F4F"/>
    <w:rsid w:val="1B288A83"/>
    <w:rsid w:val="1B2EEC9B"/>
    <w:rsid w:val="1B38CCBF"/>
    <w:rsid w:val="1B3B3640"/>
    <w:rsid w:val="1B5E8A40"/>
    <w:rsid w:val="1B63190B"/>
    <w:rsid w:val="1B9F38FE"/>
    <w:rsid w:val="1BB80F44"/>
    <w:rsid w:val="1BCE2B98"/>
    <w:rsid w:val="1BCEF40F"/>
    <w:rsid w:val="1BE96D9A"/>
    <w:rsid w:val="1BF43DF0"/>
    <w:rsid w:val="1C1B119D"/>
    <w:rsid w:val="1C76107D"/>
    <w:rsid w:val="1C7EB622"/>
    <w:rsid w:val="1CA04C50"/>
    <w:rsid w:val="1CACE258"/>
    <w:rsid w:val="1CD11504"/>
    <w:rsid w:val="1D012325"/>
    <w:rsid w:val="1D07E6DB"/>
    <w:rsid w:val="1D0F65DC"/>
    <w:rsid w:val="1D27A9D9"/>
    <w:rsid w:val="1D2A0499"/>
    <w:rsid w:val="1D30F1D2"/>
    <w:rsid w:val="1D3A363D"/>
    <w:rsid w:val="1D57CDBA"/>
    <w:rsid w:val="1D8AA139"/>
    <w:rsid w:val="1D94A20C"/>
    <w:rsid w:val="1DA9CBBA"/>
    <w:rsid w:val="1DC1E44A"/>
    <w:rsid w:val="1DE04874"/>
    <w:rsid w:val="1DE0EBB1"/>
    <w:rsid w:val="1DE9E55E"/>
    <w:rsid w:val="1DEC86A1"/>
    <w:rsid w:val="1DF9CE36"/>
    <w:rsid w:val="1E0445D5"/>
    <w:rsid w:val="1E17739A"/>
    <w:rsid w:val="1E2C68B5"/>
    <w:rsid w:val="1E5B62EE"/>
    <w:rsid w:val="1E65E38A"/>
    <w:rsid w:val="1E6C5765"/>
    <w:rsid w:val="1E70742A"/>
    <w:rsid w:val="1E7F27C3"/>
    <w:rsid w:val="1E8480AB"/>
    <w:rsid w:val="1EA79A6E"/>
    <w:rsid w:val="1EBD02A8"/>
    <w:rsid w:val="1EC5765E"/>
    <w:rsid w:val="1EC8FC80"/>
    <w:rsid w:val="1ECBE4BD"/>
    <w:rsid w:val="1EDD463F"/>
    <w:rsid w:val="1EF3E48C"/>
    <w:rsid w:val="1EFD8CE7"/>
    <w:rsid w:val="1F069F6F"/>
    <w:rsid w:val="1F1745A2"/>
    <w:rsid w:val="1F1B4747"/>
    <w:rsid w:val="1F1D1DA0"/>
    <w:rsid w:val="1F622A80"/>
    <w:rsid w:val="1F75FDCF"/>
    <w:rsid w:val="1F8C441A"/>
    <w:rsid w:val="1F9A2DE8"/>
    <w:rsid w:val="1FAD735F"/>
    <w:rsid w:val="1FEC39D1"/>
    <w:rsid w:val="1FEF5D01"/>
    <w:rsid w:val="1FF6E20D"/>
    <w:rsid w:val="2019335E"/>
    <w:rsid w:val="20223CC8"/>
    <w:rsid w:val="202B5783"/>
    <w:rsid w:val="204ECA36"/>
    <w:rsid w:val="207B3040"/>
    <w:rsid w:val="2080A5FA"/>
    <w:rsid w:val="208E3CB2"/>
    <w:rsid w:val="209A7BC4"/>
    <w:rsid w:val="20BD1E91"/>
    <w:rsid w:val="20C00275"/>
    <w:rsid w:val="20DEC536"/>
    <w:rsid w:val="20E0BA50"/>
    <w:rsid w:val="20FF56EE"/>
    <w:rsid w:val="21037F0A"/>
    <w:rsid w:val="210F8B0B"/>
    <w:rsid w:val="211AC329"/>
    <w:rsid w:val="211B1FF3"/>
    <w:rsid w:val="211E0A0D"/>
    <w:rsid w:val="212065F7"/>
    <w:rsid w:val="2123C4CD"/>
    <w:rsid w:val="212D37F2"/>
    <w:rsid w:val="216D9185"/>
    <w:rsid w:val="217F53C8"/>
    <w:rsid w:val="218A920D"/>
    <w:rsid w:val="21931280"/>
    <w:rsid w:val="2198D10E"/>
    <w:rsid w:val="21A5AA1B"/>
    <w:rsid w:val="21A68CDC"/>
    <w:rsid w:val="21ACFF45"/>
    <w:rsid w:val="21B57AD5"/>
    <w:rsid w:val="21BF85FF"/>
    <w:rsid w:val="21C62919"/>
    <w:rsid w:val="21D99F6E"/>
    <w:rsid w:val="21DFD9B5"/>
    <w:rsid w:val="21F9350C"/>
    <w:rsid w:val="22016EA9"/>
    <w:rsid w:val="2205FB8E"/>
    <w:rsid w:val="220886E8"/>
    <w:rsid w:val="220A4598"/>
    <w:rsid w:val="22226219"/>
    <w:rsid w:val="22240646"/>
    <w:rsid w:val="223B8B8F"/>
    <w:rsid w:val="2270A027"/>
    <w:rsid w:val="2270BE15"/>
    <w:rsid w:val="227FF08C"/>
    <w:rsid w:val="228BC28F"/>
    <w:rsid w:val="228C6635"/>
    <w:rsid w:val="2290715B"/>
    <w:rsid w:val="22907BD5"/>
    <w:rsid w:val="22CB4620"/>
    <w:rsid w:val="22F4ABC9"/>
    <w:rsid w:val="2309F04C"/>
    <w:rsid w:val="231776D9"/>
    <w:rsid w:val="231875E3"/>
    <w:rsid w:val="232205D2"/>
    <w:rsid w:val="23367457"/>
    <w:rsid w:val="23450C97"/>
    <w:rsid w:val="2352E411"/>
    <w:rsid w:val="235838CF"/>
    <w:rsid w:val="235B895D"/>
    <w:rsid w:val="2361C0F9"/>
    <w:rsid w:val="2389A53C"/>
    <w:rsid w:val="238F7398"/>
    <w:rsid w:val="23A80239"/>
    <w:rsid w:val="23AEF2A5"/>
    <w:rsid w:val="23C4E35F"/>
    <w:rsid w:val="23CB74C9"/>
    <w:rsid w:val="23E6499D"/>
    <w:rsid w:val="23E78409"/>
    <w:rsid w:val="23F2FF69"/>
    <w:rsid w:val="2408397A"/>
    <w:rsid w:val="2418AEEE"/>
    <w:rsid w:val="2424880A"/>
    <w:rsid w:val="243121CC"/>
    <w:rsid w:val="24362B7A"/>
    <w:rsid w:val="2446C27E"/>
    <w:rsid w:val="2460887A"/>
    <w:rsid w:val="248C8600"/>
    <w:rsid w:val="24934CFA"/>
    <w:rsid w:val="24B8E1B9"/>
    <w:rsid w:val="24C9309B"/>
    <w:rsid w:val="24DE2D9E"/>
    <w:rsid w:val="24F1A30F"/>
    <w:rsid w:val="25043E4B"/>
    <w:rsid w:val="250A9F3A"/>
    <w:rsid w:val="2510FFFE"/>
    <w:rsid w:val="25561EAF"/>
    <w:rsid w:val="255697E6"/>
    <w:rsid w:val="25611017"/>
    <w:rsid w:val="256445AF"/>
    <w:rsid w:val="256614C7"/>
    <w:rsid w:val="2569DA69"/>
    <w:rsid w:val="256A29AA"/>
    <w:rsid w:val="2579B7B6"/>
    <w:rsid w:val="25870FED"/>
    <w:rsid w:val="2588F2FB"/>
    <w:rsid w:val="259F061A"/>
    <w:rsid w:val="25B3964D"/>
    <w:rsid w:val="25B7EBFA"/>
    <w:rsid w:val="25C0964B"/>
    <w:rsid w:val="25D3AEF6"/>
    <w:rsid w:val="25F81AEC"/>
    <w:rsid w:val="26056C52"/>
    <w:rsid w:val="261DDC42"/>
    <w:rsid w:val="262B05E5"/>
    <w:rsid w:val="262B0ED2"/>
    <w:rsid w:val="262F3439"/>
    <w:rsid w:val="2634D6B5"/>
    <w:rsid w:val="263F3D3C"/>
    <w:rsid w:val="2644CA86"/>
    <w:rsid w:val="2689EEE4"/>
    <w:rsid w:val="2694AD21"/>
    <w:rsid w:val="26A00EAC"/>
    <w:rsid w:val="26A0A919"/>
    <w:rsid w:val="26A3235C"/>
    <w:rsid w:val="26A52E9E"/>
    <w:rsid w:val="26AEA24D"/>
    <w:rsid w:val="26C57191"/>
    <w:rsid w:val="26C703CC"/>
    <w:rsid w:val="26CA0A42"/>
    <w:rsid w:val="26EB1254"/>
    <w:rsid w:val="26F789AA"/>
    <w:rsid w:val="2716972A"/>
    <w:rsid w:val="2720104B"/>
    <w:rsid w:val="275631D4"/>
    <w:rsid w:val="27686B22"/>
    <w:rsid w:val="276C1E69"/>
    <w:rsid w:val="2777003B"/>
    <w:rsid w:val="2795C32C"/>
    <w:rsid w:val="27974826"/>
    <w:rsid w:val="27A6C69F"/>
    <w:rsid w:val="27B26625"/>
    <w:rsid w:val="27DA1E5C"/>
    <w:rsid w:val="27DDE17F"/>
    <w:rsid w:val="27FE9D2B"/>
    <w:rsid w:val="28080975"/>
    <w:rsid w:val="2815CE60"/>
    <w:rsid w:val="284AAF04"/>
    <w:rsid w:val="28854B6D"/>
    <w:rsid w:val="288618D5"/>
    <w:rsid w:val="289357B6"/>
    <w:rsid w:val="28A3452F"/>
    <w:rsid w:val="28D7AEE3"/>
    <w:rsid w:val="28DE0207"/>
    <w:rsid w:val="293BAF79"/>
    <w:rsid w:val="29498C19"/>
    <w:rsid w:val="2950709E"/>
    <w:rsid w:val="29595C25"/>
    <w:rsid w:val="296239D4"/>
    <w:rsid w:val="296337E1"/>
    <w:rsid w:val="29713E0F"/>
    <w:rsid w:val="29767729"/>
    <w:rsid w:val="2977F09D"/>
    <w:rsid w:val="297C20D3"/>
    <w:rsid w:val="298084C7"/>
    <w:rsid w:val="298FE4E5"/>
    <w:rsid w:val="2995A80C"/>
    <w:rsid w:val="29A03D65"/>
    <w:rsid w:val="29C19B11"/>
    <w:rsid w:val="2A083D67"/>
    <w:rsid w:val="2A24B950"/>
    <w:rsid w:val="2A27AF9C"/>
    <w:rsid w:val="2A29D7F8"/>
    <w:rsid w:val="2A41B9E2"/>
    <w:rsid w:val="2A752032"/>
    <w:rsid w:val="2A82287A"/>
    <w:rsid w:val="2A8BD3AA"/>
    <w:rsid w:val="2A900C45"/>
    <w:rsid w:val="2ABCB2DE"/>
    <w:rsid w:val="2AC6B405"/>
    <w:rsid w:val="2B06E5C7"/>
    <w:rsid w:val="2B11E81F"/>
    <w:rsid w:val="2B418CA9"/>
    <w:rsid w:val="2B5D84C4"/>
    <w:rsid w:val="2B738A7B"/>
    <w:rsid w:val="2B8BC7AB"/>
    <w:rsid w:val="2B8C5D65"/>
    <w:rsid w:val="2B94847C"/>
    <w:rsid w:val="2B9AA5B9"/>
    <w:rsid w:val="2B9D1B0A"/>
    <w:rsid w:val="2B9E412F"/>
    <w:rsid w:val="2BAE3BA7"/>
    <w:rsid w:val="2BAF7C06"/>
    <w:rsid w:val="2BB0112E"/>
    <w:rsid w:val="2BEABA95"/>
    <w:rsid w:val="2BFBDED2"/>
    <w:rsid w:val="2C035C17"/>
    <w:rsid w:val="2C08A7A3"/>
    <w:rsid w:val="2C2BD267"/>
    <w:rsid w:val="2C3E7345"/>
    <w:rsid w:val="2C42D8FE"/>
    <w:rsid w:val="2C44C4C3"/>
    <w:rsid w:val="2C4624B4"/>
    <w:rsid w:val="2C46BBBF"/>
    <w:rsid w:val="2C4EDDCE"/>
    <w:rsid w:val="2C5A2B38"/>
    <w:rsid w:val="2C658B18"/>
    <w:rsid w:val="2C6DB5EB"/>
    <w:rsid w:val="2C7B3B79"/>
    <w:rsid w:val="2C84FA14"/>
    <w:rsid w:val="2C85FC01"/>
    <w:rsid w:val="2C8C0692"/>
    <w:rsid w:val="2C8F139E"/>
    <w:rsid w:val="2C9A0FC7"/>
    <w:rsid w:val="2CB547A8"/>
    <w:rsid w:val="2CC722A1"/>
    <w:rsid w:val="2CCF235A"/>
    <w:rsid w:val="2CE1BF49"/>
    <w:rsid w:val="2CE52053"/>
    <w:rsid w:val="2CECA60A"/>
    <w:rsid w:val="2CEF6EF4"/>
    <w:rsid w:val="2D18D50E"/>
    <w:rsid w:val="2D354900"/>
    <w:rsid w:val="2D3F1FAA"/>
    <w:rsid w:val="2D408E2D"/>
    <w:rsid w:val="2D57BE8E"/>
    <w:rsid w:val="2D5E7A0C"/>
    <w:rsid w:val="2D677ABA"/>
    <w:rsid w:val="2D6B46CE"/>
    <w:rsid w:val="2D7E727E"/>
    <w:rsid w:val="2D91ED41"/>
    <w:rsid w:val="2DB092AB"/>
    <w:rsid w:val="2DC2B37C"/>
    <w:rsid w:val="2DCD806C"/>
    <w:rsid w:val="2DCE6DDD"/>
    <w:rsid w:val="2DF543FF"/>
    <w:rsid w:val="2DF62BBE"/>
    <w:rsid w:val="2E037FF3"/>
    <w:rsid w:val="2E0A809A"/>
    <w:rsid w:val="2E1999BC"/>
    <w:rsid w:val="2E568A75"/>
    <w:rsid w:val="2E5EA5F2"/>
    <w:rsid w:val="2E8D7C50"/>
    <w:rsid w:val="2E991BD8"/>
    <w:rsid w:val="2ECAD512"/>
    <w:rsid w:val="2EFB20C7"/>
    <w:rsid w:val="2EFEEF07"/>
    <w:rsid w:val="2F1BA22E"/>
    <w:rsid w:val="2F3816FF"/>
    <w:rsid w:val="2F57EDB0"/>
    <w:rsid w:val="2F5B440B"/>
    <w:rsid w:val="2F62BBD1"/>
    <w:rsid w:val="2F7EF096"/>
    <w:rsid w:val="2FA17A3B"/>
    <w:rsid w:val="2FA1C6B9"/>
    <w:rsid w:val="2FAC6471"/>
    <w:rsid w:val="2FB60195"/>
    <w:rsid w:val="2FC9562A"/>
    <w:rsid w:val="2FCCB250"/>
    <w:rsid w:val="2FD16674"/>
    <w:rsid w:val="2FDD8E59"/>
    <w:rsid w:val="300798FD"/>
    <w:rsid w:val="300824BB"/>
    <w:rsid w:val="3008D273"/>
    <w:rsid w:val="3025814B"/>
    <w:rsid w:val="3030C9E9"/>
    <w:rsid w:val="30507BB8"/>
    <w:rsid w:val="30558119"/>
    <w:rsid w:val="307E6F71"/>
    <w:rsid w:val="308DB89E"/>
    <w:rsid w:val="309164BC"/>
    <w:rsid w:val="30A209D3"/>
    <w:rsid w:val="30C3B81C"/>
    <w:rsid w:val="30EA270E"/>
    <w:rsid w:val="30EA51AF"/>
    <w:rsid w:val="30ED05D8"/>
    <w:rsid w:val="30F5A71D"/>
    <w:rsid w:val="3101C4FF"/>
    <w:rsid w:val="3104C9F4"/>
    <w:rsid w:val="310CC998"/>
    <w:rsid w:val="3126159D"/>
    <w:rsid w:val="3132D6AE"/>
    <w:rsid w:val="31367310"/>
    <w:rsid w:val="313F42DA"/>
    <w:rsid w:val="31475FB4"/>
    <w:rsid w:val="314C9C10"/>
    <w:rsid w:val="315ADCF8"/>
    <w:rsid w:val="315FBF72"/>
    <w:rsid w:val="3195AA66"/>
    <w:rsid w:val="319615F7"/>
    <w:rsid w:val="319F6E73"/>
    <w:rsid w:val="31A4C63D"/>
    <w:rsid w:val="31A7ED0E"/>
    <w:rsid w:val="31C15CCA"/>
    <w:rsid w:val="31DE6354"/>
    <w:rsid w:val="31E4BA1C"/>
    <w:rsid w:val="3217591A"/>
    <w:rsid w:val="323396CA"/>
    <w:rsid w:val="3268CD0E"/>
    <w:rsid w:val="326975F5"/>
    <w:rsid w:val="326C2803"/>
    <w:rsid w:val="3277E3C6"/>
    <w:rsid w:val="328C8DDD"/>
    <w:rsid w:val="3295540C"/>
    <w:rsid w:val="32C018A5"/>
    <w:rsid w:val="32C15845"/>
    <w:rsid w:val="32C612D5"/>
    <w:rsid w:val="32C84FA9"/>
    <w:rsid w:val="32D0CA30"/>
    <w:rsid w:val="33008694"/>
    <w:rsid w:val="3313F332"/>
    <w:rsid w:val="3338D878"/>
    <w:rsid w:val="334C994B"/>
    <w:rsid w:val="334E08BC"/>
    <w:rsid w:val="3367E9DA"/>
    <w:rsid w:val="337EC50B"/>
    <w:rsid w:val="33869F1B"/>
    <w:rsid w:val="339E344E"/>
    <w:rsid w:val="33A2AA4D"/>
    <w:rsid w:val="33B9050F"/>
    <w:rsid w:val="33C2D6BF"/>
    <w:rsid w:val="33C6DFAA"/>
    <w:rsid w:val="33D6BC3E"/>
    <w:rsid w:val="33E123B2"/>
    <w:rsid w:val="3413147E"/>
    <w:rsid w:val="3434D9A7"/>
    <w:rsid w:val="34576763"/>
    <w:rsid w:val="345A2BF5"/>
    <w:rsid w:val="3464DF28"/>
    <w:rsid w:val="34698CDC"/>
    <w:rsid w:val="346A7770"/>
    <w:rsid w:val="347167DC"/>
    <w:rsid w:val="347C3E2C"/>
    <w:rsid w:val="348605F3"/>
    <w:rsid w:val="34AAC910"/>
    <w:rsid w:val="34CB83A5"/>
    <w:rsid w:val="34D51533"/>
    <w:rsid w:val="34E6C8D4"/>
    <w:rsid w:val="34E7FBC2"/>
    <w:rsid w:val="34E8DFD0"/>
    <w:rsid w:val="34E9D045"/>
    <w:rsid w:val="34F8053C"/>
    <w:rsid w:val="34F86EBC"/>
    <w:rsid w:val="34FEB973"/>
    <w:rsid w:val="3511FF2F"/>
    <w:rsid w:val="351C108B"/>
    <w:rsid w:val="3527BA0A"/>
    <w:rsid w:val="35365862"/>
    <w:rsid w:val="3539D6E8"/>
    <w:rsid w:val="353C77D8"/>
    <w:rsid w:val="35436844"/>
    <w:rsid w:val="354E7DA0"/>
    <w:rsid w:val="35549212"/>
    <w:rsid w:val="357EE350"/>
    <w:rsid w:val="35863D6B"/>
    <w:rsid w:val="3586CCE7"/>
    <w:rsid w:val="35AC30C1"/>
    <w:rsid w:val="35AF2578"/>
    <w:rsid w:val="35BF28F2"/>
    <w:rsid w:val="35CC2BD4"/>
    <w:rsid w:val="35EBD3E7"/>
    <w:rsid w:val="35EF17C3"/>
    <w:rsid w:val="35F0A9C9"/>
    <w:rsid w:val="3645A387"/>
    <w:rsid w:val="364FDBBF"/>
    <w:rsid w:val="36589417"/>
    <w:rsid w:val="365E7C53"/>
    <w:rsid w:val="36751BD5"/>
    <w:rsid w:val="36984BBD"/>
    <w:rsid w:val="36B8DAF6"/>
    <w:rsid w:val="36BE3FDD"/>
    <w:rsid w:val="36CA3FB7"/>
    <w:rsid w:val="36D98C59"/>
    <w:rsid w:val="36E3C59F"/>
    <w:rsid w:val="36F4A210"/>
    <w:rsid w:val="370593B1"/>
    <w:rsid w:val="370EB7DC"/>
    <w:rsid w:val="373C5750"/>
    <w:rsid w:val="3747D549"/>
    <w:rsid w:val="374F773A"/>
    <w:rsid w:val="37546F53"/>
    <w:rsid w:val="37551BFA"/>
    <w:rsid w:val="375B2BDA"/>
    <w:rsid w:val="375E786D"/>
    <w:rsid w:val="37641D50"/>
    <w:rsid w:val="3768C1DC"/>
    <w:rsid w:val="376FACBB"/>
    <w:rsid w:val="37701C51"/>
    <w:rsid w:val="37A39018"/>
    <w:rsid w:val="37AAA140"/>
    <w:rsid w:val="37C77779"/>
    <w:rsid w:val="37CE9806"/>
    <w:rsid w:val="38009D1B"/>
    <w:rsid w:val="382BC5CC"/>
    <w:rsid w:val="3833B076"/>
    <w:rsid w:val="383E874C"/>
    <w:rsid w:val="3842F7CB"/>
    <w:rsid w:val="38562811"/>
    <w:rsid w:val="3881AC3D"/>
    <w:rsid w:val="3883ACEF"/>
    <w:rsid w:val="3887C022"/>
    <w:rsid w:val="38A45062"/>
    <w:rsid w:val="38B66579"/>
    <w:rsid w:val="38C55CCA"/>
    <w:rsid w:val="38D64455"/>
    <w:rsid w:val="38EC33BE"/>
    <w:rsid w:val="3903554B"/>
    <w:rsid w:val="3907830E"/>
    <w:rsid w:val="39393C9A"/>
    <w:rsid w:val="393966A8"/>
    <w:rsid w:val="3943BDA0"/>
    <w:rsid w:val="394F5FB2"/>
    <w:rsid w:val="396036B0"/>
    <w:rsid w:val="39715928"/>
    <w:rsid w:val="39B69FF5"/>
    <w:rsid w:val="39D2C0C6"/>
    <w:rsid w:val="39DADAF2"/>
    <w:rsid w:val="39E3DF45"/>
    <w:rsid w:val="39FBC45F"/>
    <w:rsid w:val="3A08E04E"/>
    <w:rsid w:val="3A0F464C"/>
    <w:rsid w:val="3A2D0135"/>
    <w:rsid w:val="3A33B135"/>
    <w:rsid w:val="3A367DA4"/>
    <w:rsid w:val="3A5C1657"/>
    <w:rsid w:val="3A70A4DA"/>
    <w:rsid w:val="3A8952B7"/>
    <w:rsid w:val="3A8F0E58"/>
    <w:rsid w:val="3A9240E5"/>
    <w:rsid w:val="3ACA9416"/>
    <w:rsid w:val="3ACB4581"/>
    <w:rsid w:val="3AD4E4E4"/>
    <w:rsid w:val="3AFA0709"/>
    <w:rsid w:val="3AFF4D7D"/>
    <w:rsid w:val="3B1604DD"/>
    <w:rsid w:val="3B1EC795"/>
    <w:rsid w:val="3B24027E"/>
    <w:rsid w:val="3B3F4634"/>
    <w:rsid w:val="3B46DE4F"/>
    <w:rsid w:val="3B4773ED"/>
    <w:rsid w:val="3B4E4B36"/>
    <w:rsid w:val="3B513D93"/>
    <w:rsid w:val="3B523D1E"/>
    <w:rsid w:val="3B55B96C"/>
    <w:rsid w:val="3B76280E"/>
    <w:rsid w:val="3B773A68"/>
    <w:rsid w:val="3B805DFB"/>
    <w:rsid w:val="3B84BD22"/>
    <w:rsid w:val="3BF7FA27"/>
    <w:rsid w:val="3C112066"/>
    <w:rsid w:val="3C14C428"/>
    <w:rsid w:val="3C2640EC"/>
    <w:rsid w:val="3C2E9FB6"/>
    <w:rsid w:val="3C3073ED"/>
    <w:rsid w:val="3C30CDC3"/>
    <w:rsid w:val="3C3A0E52"/>
    <w:rsid w:val="3C41C332"/>
    <w:rsid w:val="3C487B9A"/>
    <w:rsid w:val="3C5666F5"/>
    <w:rsid w:val="3C5E64C6"/>
    <w:rsid w:val="3C643E2F"/>
    <w:rsid w:val="3C750009"/>
    <w:rsid w:val="3C90CC0C"/>
    <w:rsid w:val="3CA0211A"/>
    <w:rsid w:val="3CA52BA5"/>
    <w:rsid w:val="3CBBD142"/>
    <w:rsid w:val="3CC71B5A"/>
    <w:rsid w:val="3CC9F455"/>
    <w:rsid w:val="3CD4E30C"/>
    <w:rsid w:val="3CE9B0DD"/>
    <w:rsid w:val="3CEDB618"/>
    <w:rsid w:val="3CEEFD57"/>
    <w:rsid w:val="3D26EDB8"/>
    <w:rsid w:val="3D402878"/>
    <w:rsid w:val="3D4038F2"/>
    <w:rsid w:val="3D4BF6F6"/>
    <w:rsid w:val="3D575897"/>
    <w:rsid w:val="3D7FDB63"/>
    <w:rsid w:val="3D89AB3A"/>
    <w:rsid w:val="3D8D419E"/>
    <w:rsid w:val="3DA0FC00"/>
    <w:rsid w:val="3DBE9B3A"/>
    <w:rsid w:val="3DC453F8"/>
    <w:rsid w:val="3DE92191"/>
    <w:rsid w:val="3DF90E83"/>
    <w:rsid w:val="3E04027F"/>
    <w:rsid w:val="3E0C3B79"/>
    <w:rsid w:val="3E23153B"/>
    <w:rsid w:val="3E2620CE"/>
    <w:rsid w:val="3E2A44EA"/>
    <w:rsid w:val="3E3DA8FD"/>
    <w:rsid w:val="3E6497EB"/>
    <w:rsid w:val="3E6ACEB1"/>
    <w:rsid w:val="3E794265"/>
    <w:rsid w:val="3E82E078"/>
    <w:rsid w:val="3ED09CE7"/>
    <w:rsid w:val="3ED6CED1"/>
    <w:rsid w:val="3F0B6706"/>
    <w:rsid w:val="3F177ADD"/>
    <w:rsid w:val="3F2117AF"/>
    <w:rsid w:val="3F36F0F7"/>
    <w:rsid w:val="3F453272"/>
    <w:rsid w:val="3F52C157"/>
    <w:rsid w:val="3F53EF9C"/>
    <w:rsid w:val="3F56C580"/>
    <w:rsid w:val="3F66D852"/>
    <w:rsid w:val="3FD1D511"/>
    <w:rsid w:val="3FDABAC4"/>
    <w:rsid w:val="3FEA42BA"/>
    <w:rsid w:val="4005E94A"/>
    <w:rsid w:val="400CEC03"/>
    <w:rsid w:val="402759E1"/>
    <w:rsid w:val="40289D4D"/>
    <w:rsid w:val="402C5751"/>
    <w:rsid w:val="4036A87A"/>
    <w:rsid w:val="404EFFA4"/>
    <w:rsid w:val="407B14BF"/>
    <w:rsid w:val="408087D6"/>
    <w:rsid w:val="4094C1D6"/>
    <w:rsid w:val="40BEE70B"/>
    <w:rsid w:val="4106E2C7"/>
    <w:rsid w:val="41082299"/>
    <w:rsid w:val="41172428"/>
    <w:rsid w:val="4130DAE3"/>
    <w:rsid w:val="414BE43D"/>
    <w:rsid w:val="414C48E4"/>
    <w:rsid w:val="4152AE61"/>
    <w:rsid w:val="416289E3"/>
    <w:rsid w:val="4164C1C3"/>
    <w:rsid w:val="4176C93C"/>
    <w:rsid w:val="417E2B27"/>
    <w:rsid w:val="41884D7A"/>
    <w:rsid w:val="419445D0"/>
    <w:rsid w:val="41C08E29"/>
    <w:rsid w:val="42056198"/>
    <w:rsid w:val="4205F295"/>
    <w:rsid w:val="421AC9DB"/>
    <w:rsid w:val="4223C3B2"/>
    <w:rsid w:val="422F41B4"/>
    <w:rsid w:val="42357732"/>
    <w:rsid w:val="424C0BFC"/>
    <w:rsid w:val="424F9589"/>
    <w:rsid w:val="4257E7A3"/>
    <w:rsid w:val="425EC18F"/>
    <w:rsid w:val="426054B3"/>
    <w:rsid w:val="42619E9C"/>
    <w:rsid w:val="42686A9B"/>
    <w:rsid w:val="4275CC5A"/>
    <w:rsid w:val="427F2646"/>
    <w:rsid w:val="428CF196"/>
    <w:rsid w:val="428DFDEE"/>
    <w:rsid w:val="42922F26"/>
    <w:rsid w:val="42A9F768"/>
    <w:rsid w:val="42B24FD5"/>
    <w:rsid w:val="42CE55AF"/>
    <w:rsid w:val="42DADC96"/>
    <w:rsid w:val="42DECF45"/>
    <w:rsid w:val="42F3F47D"/>
    <w:rsid w:val="43025145"/>
    <w:rsid w:val="432391E1"/>
    <w:rsid w:val="433A3DFA"/>
    <w:rsid w:val="43502902"/>
    <w:rsid w:val="43511F6A"/>
    <w:rsid w:val="4367A7AF"/>
    <w:rsid w:val="43728688"/>
    <w:rsid w:val="438149CE"/>
    <w:rsid w:val="43908023"/>
    <w:rsid w:val="43A57047"/>
    <w:rsid w:val="43A63F73"/>
    <w:rsid w:val="43CEDF25"/>
    <w:rsid w:val="43DA9021"/>
    <w:rsid w:val="440B9A97"/>
    <w:rsid w:val="44403789"/>
    <w:rsid w:val="446280ED"/>
    <w:rsid w:val="44633CA5"/>
    <w:rsid w:val="44634194"/>
    <w:rsid w:val="44678CCF"/>
    <w:rsid w:val="449A1CAB"/>
    <w:rsid w:val="44A010F8"/>
    <w:rsid w:val="44B09657"/>
    <w:rsid w:val="44E04358"/>
    <w:rsid w:val="44E16414"/>
    <w:rsid w:val="450622AB"/>
    <w:rsid w:val="45068B96"/>
    <w:rsid w:val="450FD8C5"/>
    <w:rsid w:val="4538D88F"/>
    <w:rsid w:val="45408BD3"/>
    <w:rsid w:val="45552724"/>
    <w:rsid w:val="457943BC"/>
    <w:rsid w:val="45B9ECA1"/>
    <w:rsid w:val="45BB3D91"/>
    <w:rsid w:val="45D610E9"/>
    <w:rsid w:val="45DC21F4"/>
    <w:rsid w:val="45E1C14A"/>
    <w:rsid w:val="45E2A4FF"/>
    <w:rsid w:val="4608FD4C"/>
    <w:rsid w:val="460FC8C5"/>
    <w:rsid w:val="46466A79"/>
    <w:rsid w:val="4647D586"/>
    <w:rsid w:val="464CBB4C"/>
    <w:rsid w:val="46724882"/>
    <w:rsid w:val="467D912F"/>
    <w:rsid w:val="468C139B"/>
    <w:rsid w:val="4695610A"/>
    <w:rsid w:val="469644AB"/>
    <w:rsid w:val="4697D6F2"/>
    <w:rsid w:val="46A0705E"/>
    <w:rsid w:val="46C39405"/>
    <w:rsid w:val="46C65399"/>
    <w:rsid w:val="46DF7D57"/>
    <w:rsid w:val="46F11A88"/>
    <w:rsid w:val="46F1CBDE"/>
    <w:rsid w:val="47314385"/>
    <w:rsid w:val="4738D3A2"/>
    <w:rsid w:val="4755D9D2"/>
    <w:rsid w:val="47945BD9"/>
    <w:rsid w:val="4797723F"/>
    <w:rsid w:val="4798F410"/>
    <w:rsid w:val="479ADD67"/>
    <w:rsid w:val="47B17513"/>
    <w:rsid w:val="47B29033"/>
    <w:rsid w:val="47C2F6FC"/>
    <w:rsid w:val="47D932DF"/>
    <w:rsid w:val="47D94FE9"/>
    <w:rsid w:val="47E224E9"/>
    <w:rsid w:val="47E659FC"/>
    <w:rsid w:val="47EAD848"/>
    <w:rsid w:val="4817B981"/>
    <w:rsid w:val="484DF248"/>
    <w:rsid w:val="4852467C"/>
    <w:rsid w:val="486CBEE4"/>
    <w:rsid w:val="48C01839"/>
    <w:rsid w:val="48C40702"/>
    <w:rsid w:val="48C6BEF9"/>
    <w:rsid w:val="48E505A1"/>
    <w:rsid w:val="48EF1637"/>
    <w:rsid w:val="48F7CC9A"/>
    <w:rsid w:val="492C58E0"/>
    <w:rsid w:val="4932CC5C"/>
    <w:rsid w:val="493AA481"/>
    <w:rsid w:val="497A893B"/>
    <w:rsid w:val="497C8ECE"/>
    <w:rsid w:val="498DF076"/>
    <w:rsid w:val="49907D79"/>
    <w:rsid w:val="4997C9E8"/>
    <w:rsid w:val="49A2646F"/>
    <w:rsid w:val="49BA50C2"/>
    <w:rsid w:val="49BB6F20"/>
    <w:rsid w:val="49C749C9"/>
    <w:rsid w:val="49D73012"/>
    <w:rsid w:val="49DD5EC3"/>
    <w:rsid w:val="49F876D0"/>
    <w:rsid w:val="4A0ECF70"/>
    <w:rsid w:val="4A3EE8D3"/>
    <w:rsid w:val="4A4FD6D6"/>
    <w:rsid w:val="4A668C7F"/>
    <w:rsid w:val="4A8E2EDD"/>
    <w:rsid w:val="4A8E6A8C"/>
    <w:rsid w:val="4A966D9F"/>
    <w:rsid w:val="4A9DA23B"/>
    <w:rsid w:val="4AB765E1"/>
    <w:rsid w:val="4AC2D3A9"/>
    <w:rsid w:val="4ADDE90D"/>
    <w:rsid w:val="4ADDFE1C"/>
    <w:rsid w:val="4AEDC9A1"/>
    <w:rsid w:val="4AF7C398"/>
    <w:rsid w:val="4B047C2C"/>
    <w:rsid w:val="4B47CDF6"/>
    <w:rsid w:val="4B47E87A"/>
    <w:rsid w:val="4B5B248E"/>
    <w:rsid w:val="4B5EC6F6"/>
    <w:rsid w:val="4B612636"/>
    <w:rsid w:val="4B817502"/>
    <w:rsid w:val="4B87AD91"/>
    <w:rsid w:val="4B9D8CF2"/>
    <w:rsid w:val="4BBD6D7D"/>
    <w:rsid w:val="4BBE1402"/>
    <w:rsid w:val="4BC16B8A"/>
    <w:rsid w:val="4BCF838E"/>
    <w:rsid w:val="4BD55F13"/>
    <w:rsid w:val="4BE7D5D0"/>
    <w:rsid w:val="4BEFAF89"/>
    <w:rsid w:val="4C246B10"/>
    <w:rsid w:val="4C25DA4C"/>
    <w:rsid w:val="4C2DC0A4"/>
    <w:rsid w:val="4C38D7D3"/>
    <w:rsid w:val="4C43A324"/>
    <w:rsid w:val="4C4EB8F1"/>
    <w:rsid w:val="4C530371"/>
    <w:rsid w:val="4C5CF858"/>
    <w:rsid w:val="4C6AE605"/>
    <w:rsid w:val="4C75E76F"/>
    <w:rsid w:val="4CAC6056"/>
    <w:rsid w:val="4CB17AD2"/>
    <w:rsid w:val="4CC73E62"/>
    <w:rsid w:val="4CE891E8"/>
    <w:rsid w:val="4CF9C3A8"/>
    <w:rsid w:val="4D11E1C2"/>
    <w:rsid w:val="4D30D6E2"/>
    <w:rsid w:val="4D35F629"/>
    <w:rsid w:val="4D3C763B"/>
    <w:rsid w:val="4D54CF99"/>
    <w:rsid w:val="4D794DBB"/>
    <w:rsid w:val="4D86A6A7"/>
    <w:rsid w:val="4D97E17E"/>
    <w:rsid w:val="4DAF21ED"/>
    <w:rsid w:val="4DC3EE58"/>
    <w:rsid w:val="4DC64F76"/>
    <w:rsid w:val="4DCD8B27"/>
    <w:rsid w:val="4DD1DA7A"/>
    <w:rsid w:val="4DD2C028"/>
    <w:rsid w:val="4DD932EA"/>
    <w:rsid w:val="4DD9E30A"/>
    <w:rsid w:val="4DE92205"/>
    <w:rsid w:val="4E0337C8"/>
    <w:rsid w:val="4E04F783"/>
    <w:rsid w:val="4E33E53F"/>
    <w:rsid w:val="4E498B23"/>
    <w:rsid w:val="4E4D0573"/>
    <w:rsid w:val="4E560C9C"/>
    <w:rsid w:val="4E66A810"/>
    <w:rsid w:val="4E6F4AE2"/>
    <w:rsid w:val="4E7015D2"/>
    <w:rsid w:val="4E8E1B77"/>
    <w:rsid w:val="4E9CFB4C"/>
    <w:rsid w:val="4EA0B1E5"/>
    <w:rsid w:val="4EAADE58"/>
    <w:rsid w:val="4EDBF988"/>
    <w:rsid w:val="4EF343DE"/>
    <w:rsid w:val="4F00BDBC"/>
    <w:rsid w:val="4F0A78A2"/>
    <w:rsid w:val="4F14484B"/>
    <w:rsid w:val="4F1F9BF9"/>
    <w:rsid w:val="4F40E620"/>
    <w:rsid w:val="4F42FF4E"/>
    <w:rsid w:val="4F537EE2"/>
    <w:rsid w:val="4F622EA5"/>
    <w:rsid w:val="4F72F8E5"/>
    <w:rsid w:val="4F733FCB"/>
    <w:rsid w:val="4F92F660"/>
    <w:rsid w:val="4F95652A"/>
    <w:rsid w:val="4FB6D8D3"/>
    <w:rsid w:val="4FCB7CB0"/>
    <w:rsid w:val="4FE7C7E1"/>
    <w:rsid w:val="4FEAC4BD"/>
    <w:rsid w:val="4FEC6612"/>
    <w:rsid w:val="4FFEEB6E"/>
    <w:rsid w:val="500FCDAA"/>
    <w:rsid w:val="501AE743"/>
    <w:rsid w:val="50289EAF"/>
    <w:rsid w:val="50427A93"/>
    <w:rsid w:val="50462514"/>
    <w:rsid w:val="5046F7AC"/>
    <w:rsid w:val="5051F49F"/>
    <w:rsid w:val="5063086B"/>
    <w:rsid w:val="5078494F"/>
    <w:rsid w:val="50916EE6"/>
    <w:rsid w:val="5099EAEB"/>
    <w:rsid w:val="50B5AE2C"/>
    <w:rsid w:val="50C6EECA"/>
    <w:rsid w:val="50D0FE38"/>
    <w:rsid w:val="50D5BE08"/>
    <w:rsid w:val="50E2A0D9"/>
    <w:rsid w:val="50E5AFC8"/>
    <w:rsid w:val="50E949C9"/>
    <w:rsid w:val="51132B54"/>
    <w:rsid w:val="5115A13B"/>
    <w:rsid w:val="5129E7B3"/>
    <w:rsid w:val="513091AE"/>
    <w:rsid w:val="5158E658"/>
    <w:rsid w:val="515EB1FA"/>
    <w:rsid w:val="515FCCCB"/>
    <w:rsid w:val="5160F553"/>
    <w:rsid w:val="519179C7"/>
    <w:rsid w:val="51A55720"/>
    <w:rsid w:val="51BF0D93"/>
    <w:rsid w:val="51D10FC2"/>
    <w:rsid w:val="51FD7F49"/>
    <w:rsid w:val="52073472"/>
    <w:rsid w:val="520A9B14"/>
    <w:rsid w:val="520ADF08"/>
    <w:rsid w:val="526A7B7A"/>
    <w:rsid w:val="529597EB"/>
    <w:rsid w:val="52B54452"/>
    <w:rsid w:val="52C0577E"/>
    <w:rsid w:val="52D027BD"/>
    <w:rsid w:val="52D592AE"/>
    <w:rsid w:val="52E3BC5E"/>
    <w:rsid w:val="52FA6A53"/>
    <w:rsid w:val="53099F48"/>
    <w:rsid w:val="532F968B"/>
    <w:rsid w:val="532FF763"/>
    <w:rsid w:val="536B8398"/>
    <w:rsid w:val="536F42CB"/>
    <w:rsid w:val="5377BF78"/>
    <w:rsid w:val="5382D70F"/>
    <w:rsid w:val="53A45427"/>
    <w:rsid w:val="53AEF309"/>
    <w:rsid w:val="53CD1737"/>
    <w:rsid w:val="53D2FCD3"/>
    <w:rsid w:val="53F764BC"/>
    <w:rsid w:val="53FB72FF"/>
    <w:rsid w:val="5416659B"/>
    <w:rsid w:val="5419D811"/>
    <w:rsid w:val="541C20D5"/>
    <w:rsid w:val="544DAAE5"/>
    <w:rsid w:val="54621B20"/>
    <w:rsid w:val="54641A02"/>
    <w:rsid w:val="547593CE"/>
    <w:rsid w:val="548AB603"/>
    <w:rsid w:val="549C7AA8"/>
    <w:rsid w:val="54A3F5ED"/>
    <w:rsid w:val="54C8B4B4"/>
    <w:rsid w:val="54D77C6C"/>
    <w:rsid w:val="54DA20A1"/>
    <w:rsid w:val="54E4E78A"/>
    <w:rsid w:val="54F133EB"/>
    <w:rsid w:val="54FC5509"/>
    <w:rsid w:val="5505F924"/>
    <w:rsid w:val="55312C77"/>
    <w:rsid w:val="55354582"/>
    <w:rsid w:val="553B0334"/>
    <w:rsid w:val="5542EECC"/>
    <w:rsid w:val="554DF69B"/>
    <w:rsid w:val="55531B23"/>
    <w:rsid w:val="55564A01"/>
    <w:rsid w:val="5571785C"/>
    <w:rsid w:val="5577AA3C"/>
    <w:rsid w:val="5579DA40"/>
    <w:rsid w:val="557F3CA0"/>
    <w:rsid w:val="55BAF508"/>
    <w:rsid w:val="55CBF3BD"/>
    <w:rsid w:val="55CCD1FC"/>
    <w:rsid w:val="55DC5D9F"/>
    <w:rsid w:val="55E1FE26"/>
    <w:rsid w:val="55E72697"/>
    <w:rsid w:val="55E8BB9D"/>
    <w:rsid w:val="55F9E526"/>
    <w:rsid w:val="5609D9DC"/>
    <w:rsid w:val="56162BC9"/>
    <w:rsid w:val="56210D8A"/>
    <w:rsid w:val="565AAD8F"/>
    <w:rsid w:val="5665E8DF"/>
    <w:rsid w:val="5669B72D"/>
    <w:rsid w:val="567BCD70"/>
    <w:rsid w:val="56993FAC"/>
    <w:rsid w:val="569D618F"/>
    <w:rsid w:val="56B970A4"/>
    <w:rsid w:val="56C44F2A"/>
    <w:rsid w:val="56CF4DF6"/>
    <w:rsid w:val="56D466E7"/>
    <w:rsid w:val="56D8328C"/>
    <w:rsid w:val="56FD4A8E"/>
    <w:rsid w:val="571181B2"/>
    <w:rsid w:val="5723A329"/>
    <w:rsid w:val="5740171C"/>
    <w:rsid w:val="5745AFAE"/>
    <w:rsid w:val="57535C20"/>
    <w:rsid w:val="57768683"/>
    <w:rsid w:val="577C611D"/>
    <w:rsid w:val="579A9C79"/>
    <w:rsid w:val="57A18454"/>
    <w:rsid w:val="57BDCCF4"/>
    <w:rsid w:val="57CB76ED"/>
    <w:rsid w:val="57D5E0CD"/>
    <w:rsid w:val="57DA5E4F"/>
    <w:rsid w:val="57E023DF"/>
    <w:rsid w:val="57EC6804"/>
    <w:rsid w:val="57EFFC5A"/>
    <w:rsid w:val="582AC4B9"/>
    <w:rsid w:val="583A9259"/>
    <w:rsid w:val="5843E4FA"/>
    <w:rsid w:val="58507C25"/>
    <w:rsid w:val="5880508D"/>
    <w:rsid w:val="58AB3888"/>
    <w:rsid w:val="58BBEEF0"/>
    <w:rsid w:val="58BDE50B"/>
    <w:rsid w:val="58BDEF24"/>
    <w:rsid w:val="58CA1B19"/>
    <w:rsid w:val="58E5F319"/>
    <w:rsid w:val="58E92EC4"/>
    <w:rsid w:val="5925C6D4"/>
    <w:rsid w:val="5942EBCE"/>
    <w:rsid w:val="5974A9D9"/>
    <w:rsid w:val="597B6714"/>
    <w:rsid w:val="597B9BEB"/>
    <w:rsid w:val="5986B3CD"/>
    <w:rsid w:val="598C4BC6"/>
    <w:rsid w:val="599187FB"/>
    <w:rsid w:val="599E3B27"/>
    <w:rsid w:val="59A28450"/>
    <w:rsid w:val="59A85588"/>
    <w:rsid w:val="59C373D9"/>
    <w:rsid w:val="5A1C3D16"/>
    <w:rsid w:val="5A1D3BF9"/>
    <w:rsid w:val="5A2DAD0C"/>
    <w:rsid w:val="5A339F51"/>
    <w:rsid w:val="5A428602"/>
    <w:rsid w:val="5A4B2299"/>
    <w:rsid w:val="5A54D289"/>
    <w:rsid w:val="5A8CAB71"/>
    <w:rsid w:val="5A8E017C"/>
    <w:rsid w:val="5AAC2F07"/>
    <w:rsid w:val="5ABF1D1C"/>
    <w:rsid w:val="5AC1B2D9"/>
    <w:rsid w:val="5AC52AD8"/>
    <w:rsid w:val="5ACAF4A4"/>
    <w:rsid w:val="5ACE5CAC"/>
    <w:rsid w:val="5AF9B290"/>
    <w:rsid w:val="5B059F73"/>
    <w:rsid w:val="5B0F015D"/>
    <w:rsid w:val="5B1E197F"/>
    <w:rsid w:val="5B2E896E"/>
    <w:rsid w:val="5B63BC6C"/>
    <w:rsid w:val="5B85482D"/>
    <w:rsid w:val="5B8B130C"/>
    <w:rsid w:val="5B956D85"/>
    <w:rsid w:val="5B9F5FB8"/>
    <w:rsid w:val="5BC246E0"/>
    <w:rsid w:val="5BD7A0F5"/>
    <w:rsid w:val="5BEEF307"/>
    <w:rsid w:val="5C00A2CC"/>
    <w:rsid w:val="5C09369F"/>
    <w:rsid w:val="5C173D4E"/>
    <w:rsid w:val="5C1772D1"/>
    <w:rsid w:val="5C1CEEA4"/>
    <w:rsid w:val="5C2238B8"/>
    <w:rsid w:val="5C241631"/>
    <w:rsid w:val="5C39F778"/>
    <w:rsid w:val="5C40BB9C"/>
    <w:rsid w:val="5C4809D5"/>
    <w:rsid w:val="5C4AB1A9"/>
    <w:rsid w:val="5C69D460"/>
    <w:rsid w:val="5C8D2058"/>
    <w:rsid w:val="5CA4C53B"/>
    <w:rsid w:val="5CCAFC77"/>
    <w:rsid w:val="5CED9BB4"/>
    <w:rsid w:val="5D02126E"/>
    <w:rsid w:val="5D0CC95B"/>
    <w:rsid w:val="5D0EC48D"/>
    <w:rsid w:val="5D1F6427"/>
    <w:rsid w:val="5D235890"/>
    <w:rsid w:val="5D2F65C1"/>
    <w:rsid w:val="5D39C521"/>
    <w:rsid w:val="5D567A9C"/>
    <w:rsid w:val="5D5BBC25"/>
    <w:rsid w:val="5D63B375"/>
    <w:rsid w:val="5D882669"/>
    <w:rsid w:val="5D946F30"/>
    <w:rsid w:val="5DD2AB3C"/>
    <w:rsid w:val="5DDC7340"/>
    <w:rsid w:val="5E06A7EC"/>
    <w:rsid w:val="5E0749E9"/>
    <w:rsid w:val="5E0C9B54"/>
    <w:rsid w:val="5E1425A5"/>
    <w:rsid w:val="5E1B6945"/>
    <w:rsid w:val="5E29460B"/>
    <w:rsid w:val="5E358472"/>
    <w:rsid w:val="5E390C86"/>
    <w:rsid w:val="5E3914C7"/>
    <w:rsid w:val="5E7BE5DE"/>
    <w:rsid w:val="5E804AA7"/>
    <w:rsid w:val="5E884496"/>
    <w:rsid w:val="5E8C6E34"/>
    <w:rsid w:val="5E8D9F2F"/>
    <w:rsid w:val="5E9008D7"/>
    <w:rsid w:val="5E9126C5"/>
    <w:rsid w:val="5E945CFE"/>
    <w:rsid w:val="5E97E277"/>
    <w:rsid w:val="5E9B6AEC"/>
    <w:rsid w:val="5EC659F4"/>
    <w:rsid w:val="5ECAD4A6"/>
    <w:rsid w:val="5ECE24A5"/>
    <w:rsid w:val="5ED30788"/>
    <w:rsid w:val="5ED4DF13"/>
    <w:rsid w:val="5EE42B5E"/>
    <w:rsid w:val="5EE99433"/>
    <w:rsid w:val="5EEB6C21"/>
    <w:rsid w:val="5EF18884"/>
    <w:rsid w:val="5EFC9F7D"/>
    <w:rsid w:val="5F0390AB"/>
    <w:rsid w:val="5F2567BD"/>
    <w:rsid w:val="5F270C61"/>
    <w:rsid w:val="5F273A5B"/>
    <w:rsid w:val="5F4DC97E"/>
    <w:rsid w:val="5F638562"/>
    <w:rsid w:val="5F70D0A2"/>
    <w:rsid w:val="5F74C1B8"/>
    <w:rsid w:val="5FC236F4"/>
    <w:rsid w:val="5FC5EA63"/>
    <w:rsid w:val="5FCB86B4"/>
    <w:rsid w:val="5FD3C0BC"/>
    <w:rsid w:val="5FD9276B"/>
    <w:rsid w:val="5FDCF513"/>
    <w:rsid w:val="5FDEEED8"/>
    <w:rsid w:val="5FE9AC2D"/>
    <w:rsid w:val="602092DF"/>
    <w:rsid w:val="6024E830"/>
    <w:rsid w:val="602E5E0E"/>
    <w:rsid w:val="6054E308"/>
    <w:rsid w:val="605C32FE"/>
    <w:rsid w:val="60B5A098"/>
    <w:rsid w:val="610CD986"/>
    <w:rsid w:val="61150AEC"/>
    <w:rsid w:val="612D54D8"/>
    <w:rsid w:val="615492C1"/>
    <w:rsid w:val="6168B639"/>
    <w:rsid w:val="6179BE97"/>
    <w:rsid w:val="618EB9E4"/>
    <w:rsid w:val="61944681"/>
    <w:rsid w:val="6197BC9B"/>
    <w:rsid w:val="61BC2D88"/>
    <w:rsid w:val="61C305E7"/>
    <w:rsid w:val="61C46DF7"/>
    <w:rsid w:val="61D0BABB"/>
    <w:rsid w:val="61D0CD66"/>
    <w:rsid w:val="61E0B70C"/>
    <w:rsid w:val="61F34F0B"/>
    <w:rsid w:val="620C5A6A"/>
    <w:rsid w:val="623E6462"/>
    <w:rsid w:val="623E980F"/>
    <w:rsid w:val="62455488"/>
    <w:rsid w:val="6294E7BA"/>
    <w:rsid w:val="629F27A7"/>
    <w:rsid w:val="62B969C0"/>
    <w:rsid w:val="62BAF2FD"/>
    <w:rsid w:val="62BD0963"/>
    <w:rsid w:val="62C139F4"/>
    <w:rsid w:val="62D288C5"/>
    <w:rsid w:val="62D52B32"/>
    <w:rsid w:val="62DF98EB"/>
    <w:rsid w:val="62E174E6"/>
    <w:rsid w:val="63189480"/>
    <w:rsid w:val="632071BD"/>
    <w:rsid w:val="6326F6F1"/>
    <w:rsid w:val="63308D9C"/>
    <w:rsid w:val="63411B99"/>
    <w:rsid w:val="634236FA"/>
    <w:rsid w:val="63571608"/>
    <w:rsid w:val="6371AAF3"/>
    <w:rsid w:val="637A15B2"/>
    <w:rsid w:val="637AA587"/>
    <w:rsid w:val="63926C7F"/>
    <w:rsid w:val="63BD5DFF"/>
    <w:rsid w:val="63C22587"/>
    <w:rsid w:val="63E29188"/>
    <w:rsid w:val="63F0EAFB"/>
    <w:rsid w:val="6402BF36"/>
    <w:rsid w:val="642D5E46"/>
    <w:rsid w:val="64499D02"/>
    <w:rsid w:val="6453114D"/>
    <w:rsid w:val="645354A7"/>
    <w:rsid w:val="6466376C"/>
    <w:rsid w:val="649A58B9"/>
    <w:rsid w:val="64A19C44"/>
    <w:rsid w:val="64A3A548"/>
    <w:rsid w:val="64B6E995"/>
    <w:rsid w:val="64C03933"/>
    <w:rsid w:val="64CC8F5B"/>
    <w:rsid w:val="64E1EC4D"/>
    <w:rsid w:val="650BB383"/>
    <w:rsid w:val="650C1263"/>
    <w:rsid w:val="6517EFD5"/>
    <w:rsid w:val="652CD8DA"/>
    <w:rsid w:val="652D8B0F"/>
    <w:rsid w:val="65642E9A"/>
    <w:rsid w:val="657D0ABE"/>
    <w:rsid w:val="657EBD7E"/>
    <w:rsid w:val="65836A69"/>
    <w:rsid w:val="658D0D0A"/>
    <w:rsid w:val="658DD268"/>
    <w:rsid w:val="659C6813"/>
    <w:rsid w:val="65A854E3"/>
    <w:rsid w:val="65AA115C"/>
    <w:rsid w:val="65CF62EB"/>
    <w:rsid w:val="65D8C95F"/>
    <w:rsid w:val="65F0C79B"/>
    <w:rsid w:val="6602E27C"/>
    <w:rsid w:val="6607964E"/>
    <w:rsid w:val="660D3965"/>
    <w:rsid w:val="6664CB2D"/>
    <w:rsid w:val="666C4F7A"/>
    <w:rsid w:val="666F2E81"/>
    <w:rsid w:val="66730BDA"/>
    <w:rsid w:val="667A05EE"/>
    <w:rsid w:val="667D5647"/>
    <w:rsid w:val="66A2B72E"/>
    <w:rsid w:val="66ADF4BD"/>
    <w:rsid w:val="66CB7482"/>
    <w:rsid w:val="66D697EB"/>
    <w:rsid w:val="66F91215"/>
    <w:rsid w:val="67058749"/>
    <w:rsid w:val="670AF411"/>
    <w:rsid w:val="670FC1BB"/>
    <w:rsid w:val="67176065"/>
    <w:rsid w:val="67176514"/>
    <w:rsid w:val="671ADB5C"/>
    <w:rsid w:val="671F1017"/>
    <w:rsid w:val="6750DAFE"/>
    <w:rsid w:val="6769B091"/>
    <w:rsid w:val="67819173"/>
    <w:rsid w:val="67AC9228"/>
    <w:rsid w:val="67CF8AB0"/>
    <w:rsid w:val="67E46E15"/>
    <w:rsid w:val="67E74184"/>
    <w:rsid w:val="67E9E287"/>
    <w:rsid w:val="683C5FB8"/>
    <w:rsid w:val="684F3554"/>
    <w:rsid w:val="6850D177"/>
    <w:rsid w:val="686115A2"/>
    <w:rsid w:val="686533AF"/>
    <w:rsid w:val="68707B3A"/>
    <w:rsid w:val="68825888"/>
    <w:rsid w:val="68A9A5A1"/>
    <w:rsid w:val="68DC2130"/>
    <w:rsid w:val="68E6AEF1"/>
    <w:rsid w:val="68EDDF1C"/>
    <w:rsid w:val="691E7BA0"/>
    <w:rsid w:val="6931F895"/>
    <w:rsid w:val="693647F1"/>
    <w:rsid w:val="693CF0F5"/>
    <w:rsid w:val="69832110"/>
    <w:rsid w:val="6989AEDA"/>
    <w:rsid w:val="69A5C9D2"/>
    <w:rsid w:val="69A76E9D"/>
    <w:rsid w:val="69B19BEA"/>
    <w:rsid w:val="69B6AAC4"/>
    <w:rsid w:val="69B84454"/>
    <w:rsid w:val="69BA03C8"/>
    <w:rsid w:val="69BE1C10"/>
    <w:rsid w:val="69E5D7D9"/>
    <w:rsid w:val="69F9981B"/>
    <w:rsid w:val="6A0316F7"/>
    <w:rsid w:val="6A065774"/>
    <w:rsid w:val="6A37B5A7"/>
    <w:rsid w:val="6A3EA9F8"/>
    <w:rsid w:val="6A52484C"/>
    <w:rsid w:val="6A7066AD"/>
    <w:rsid w:val="6A860A20"/>
    <w:rsid w:val="6ABFB35D"/>
    <w:rsid w:val="6AEB1465"/>
    <w:rsid w:val="6AF7210E"/>
    <w:rsid w:val="6B32B166"/>
    <w:rsid w:val="6B43A292"/>
    <w:rsid w:val="6B547FDD"/>
    <w:rsid w:val="6B650EBC"/>
    <w:rsid w:val="6B6EB9E8"/>
    <w:rsid w:val="6B7517A4"/>
    <w:rsid w:val="6B8B8D1F"/>
    <w:rsid w:val="6B93762A"/>
    <w:rsid w:val="6B9F4C11"/>
    <w:rsid w:val="6BA41BF8"/>
    <w:rsid w:val="6BA51E01"/>
    <w:rsid w:val="6BB98883"/>
    <w:rsid w:val="6BC72161"/>
    <w:rsid w:val="6BC82E39"/>
    <w:rsid w:val="6BE130C0"/>
    <w:rsid w:val="6BE14663"/>
    <w:rsid w:val="6BF6D535"/>
    <w:rsid w:val="6BFF2ABB"/>
    <w:rsid w:val="6C07B2CA"/>
    <w:rsid w:val="6C2618EF"/>
    <w:rsid w:val="6C276387"/>
    <w:rsid w:val="6C27AE54"/>
    <w:rsid w:val="6C300B1D"/>
    <w:rsid w:val="6C4D6DC5"/>
    <w:rsid w:val="6C5BFF6F"/>
    <w:rsid w:val="6C5EC182"/>
    <w:rsid w:val="6C72929A"/>
    <w:rsid w:val="6C7C1B1D"/>
    <w:rsid w:val="6C9A55C3"/>
    <w:rsid w:val="6CA08B44"/>
    <w:rsid w:val="6CAA873A"/>
    <w:rsid w:val="6CB1D82D"/>
    <w:rsid w:val="6CBFCCF0"/>
    <w:rsid w:val="6CC5A4AB"/>
    <w:rsid w:val="6CC636F7"/>
    <w:rsid w:val="6CF2F40A"/>
    <w:rsid w:val="6CF435C0"/>
    <w:rsid w:val="6D1A2366"/>
    <w:rsid w:val="6D1F27C1"/>
    <w:rsid w:val="6D66BFE2"/>
    <w:rsid w:val="6D785AFE"/>
    <w:rsid w:val="6D7C681B"/>
    <w:rsid w:val="6D7E2B0A"/>
    <w:rsid w:val="6D96D23F"/>
    <w:rsid w:val="6D9CC71F"/>
    <w:rsid w:val="6D9DE06B"/>
    <w:rsid w:val="6DBAEC83"/>
    <w:rsid w:val="6DF298A2"/>
    <w:rsid w:val="6E0181AF"/>
    <w:rsid w:val="6E0AD88A"/>
    <w:rsid w:val="6E0C8041"/>
    <w:rsid w:val="6E178E2B"/>
    <w:rsid w:val="6E2FFF14"/>
    <w:rsid w:val="6E3992D1"/>
    <w:rsid w:val="6E3E1B79"/>
    <w:rsid w:val="6E45377F"/>
    <w:rsid w:val="6E4DE5B6"/>
    <w:rsid w:val="6E56AC38"/>
    <w:rsid w:val="6E62E92F"/>
    <w:rsid w:val="6E7BD500"/>
    <w:rsid w:val="6E9790AD"/>
    <w:rsid w:val="6E9EB7A3"/>
    <w:rsid w:val="6EBD14A6"/>
    <w:rsid w:val="6EC363D3"/>
    <w:rsid w:val="6ED3B664"/>
    <w:rsid w:val="6EE1A237"/>
    <w:rsid w:val="6F00BFA3"/>
    <w:rsid w:val="6F067B83"/>
    <w:rsid w:val="6F260EF8"/>
    <w:rsid w:val="6F2AA650"/>
    <w:rsid w:val="6F380298"/>
    <w:rsid w:val="6F4080D5"/>
    <w:rsid w:val="6F46D9C5"/>
    <w:rsid w:val="6F4AE350"/>
    <w:rsid w:val="6F535030"/>
    <w:rsid w:val="6F56EAEF"/>
    <w:rsid w:val="6F5B9F0D"/>
    <w:rsid w:val="6F682057"/>
    <w:rsid w:val="6F9039F0"/>
    <w:rsid w:val="6FA02524"/>
    <w:rsid w:val="6FA54C49"/>
    <w:rsid w:val="6FBBE640"/>
    <w:rsid w:val="6FD73EF0"/>
    <w:rsid w:val="6FFB0EED"/>
    <w:rsid w:val="7008EAEF"/>
    <w:rsid w:val="704284A7"/>
    <w:rsid w:val="70485558"/>
    <w:rsid w:val="7049AB6E"/>
    <w:rsid w:val="7075EECF"/>
    <w:rsid w:val="70761C02"/>
    <w:rsid w:val="70766823"/>
    <w:rsid w:val="707D2978"/>
    <w:rsid w:val="70BE12AA"/>
    <w:rsid w:val="70EFDDA1"/>
    <w:rsid w:val="70F0E539"/>
    <w:rsid w:val="7116F028"/>
    <w:rsid w:val="712C80CA"/>
    <w:rsid w:val="712F22B1"/>
    <w:rsid w:val="71337AAA"/>
    <w:rsid w:val="7153EC71"/>
    <w:rsid w:val="7154C091"/>
    <w:rsid w:val="7158BF56"/>
    <w:rsid w:val="7161E249"/>
    <w:rsid w:val="7177AFAF"/>
    <w:rsid w:val="717ED8EF"/>
    <w:rsid w:val="718310D1"/>
    <w:rsid w:val="718A5E24"/>
    <w:rsid w:val="7195A357"/>
    <w:rsid w:val="71A30439"/>
    <w:rsid w:val="71C458B8"/>
    <w:rsid w:val="71C76DA4"/>
    <w:rsid w:val="71CD67E0"/>
    <w:rsid w:val="71CFC2A9"/>
    <w:rsid w:val="71CFEF5A"/>
    <w:rsid w:val="71D35175"/>
    <w:rsid w:val="71E749FC"/>
    <w:rsid w:val="71EC66DF"/>
    <w:rsid w:val="71F3978B"/>
    <w:rsid w:val="71FE507F"/>
    <w:rsid w:val="7245AEF7"/>
    <w:rsid w:val="72476D48"/>
    <w:rsid w:val="725CD664"/>
    <w:rsid w:val="7268248F"/>
    <w:rsid w:val="7269BBA0"/>
    <w:rsid w:val="7272807E"/>
    <w:rsid w:val="728C0362"/>
    <w:rsid w:val="72AE0335"/>
    <w:rsid w:val="72B54398"/>
    <w:rsid w:val="72F80433"/>
    <w:rsid w:val="730290A3"/>
    <w:rsid w:val="73085CEB"/>
    <w:rsid w:val="732A25D8"/>
    <w:rsid w:val="732F31DC"/>
    <w:rsid w:val="733D8F99"/>
    <w:rsid w:val="7342219F"/>
    <w:rsid w:val="7347BE3F"/>
    <w:rsid w:val="734BC499"/>
    <w:rsid w:val="7350D344"/>
    <w:rsid w:val="735D67A4"/>
    <w:rsid w:val="736A8369"/>
    <w:rsid w:val="736D88E1"/>
    <w:rsid w:val="7373E09F"/>
    <w:rsid w:val="737AF44E"/>
    <w:rsid w:val="737E542B"/>
    <w:rsid w:val="7386FB4C"/>
    <w:rsid w:val="73A7837A"/>
    <w:rsid w:val="73B9B2B0"/>
    <w:rsid w:val="73BF3AB9"/>
    <w:rsid w:val="73E01F7E"/>
    <w:rsid w:val="7414FF73"/>
    <w:rsid w:val="7424CBB0"/>
    <w:rsid w:val="742CEBB9"/>
    <w:rsid w:val="7430247D"/>
    <w:rsid w:val="7436995B"/>
    <w:rsid w:val="744C729E"/>
    <w:rsid w:val="7450D4BE"/>
    <w:rsid w:val="74621C72"/>
    <w:rsid w:val="747CEA32"/>
    <w:rsid w:val="74822E3A"/>
    <w:rsid w:val="748DB6E9"/>
    <w:rsid w:val="74945429"/>
    <w:rsid w:val="749B5697"/>
    <w:rsid w:val="74A173E7"/>
    <w:rsid w:val="74A9B387"/>
    <w:rsid w:val="74CC16B0"/>
    <w:rsid w:val="74DDDC51"/>
    <w:rsid w:val="74E7D737"/>
    <w:rsid w:val="74F368B1"/>
    <w:rsid w:val="74F4994E"/>
    <w:rsid w:val="74F7BB50"/>
    <w:rsid w:val="74FA13C4"/>
    <w:rsid w:val="74FF37F5"/>
    <w:rsid w:val="75030011"/>
    <w:rsid w:val="7505963B"/>
    <w:rsid w:val="752AC6F9"/>
    <w:rsid w:val="752EDED7"/>
    <w:rsid w:val="752F39C0"/>
    <w:rsid w:val="7553CE18"/>
    <w:rsid w:val="75598C4F"/>
    <w:rsid w:val="755E253F"/>
    <w:rsid w:val="756E03A7"/>
    <w:rsid w:val="75765CD5"/>
    <w:rsid w:val="75A1E867"/>
    <w:rsid w:val="75B3EA02"/>
    <w:rsid w:val="75BEE84C"/>
    <w:rsid w:val="75D361B1"/>
    <w:rsid w:val="760CCE91"/>
    <w:rsid w:val="76122492"/>
    <w:rsid w:val="76143AD6"/>
    <w:rsid w:val="761B1904"/>
    <w:rsid w:val="763197B1"/>
    <w:rsid w:val="76485B54"/>
    <w:rsid w:val="7654085A"/>
    <w:rsid w:val="7667B935"/>
    <w:rsid w:val="7679F699"/>
    <w:rsid w:val="7681C201"/>
    <w:rsid w:val="768E1B91"/>
    <w:rsid w:val="7699F6A2"/>
    <w:rsid w:val="769BEAFA"/>
    <w:rsid w:val="76A22387"/>
    <w:rsid w:val="76DE6ED9"/>
    <w:rsid w:val="76E454FF"/>
    <w:rsid w:val="76FBF55F"/>
    <w:rsid w:val="770E61B3"/>
    <w:rsid w:val="771476A1"/>
    <w:rsid w:val="7722FC65"/>
    <w:rsid w:val="7745035A"/>
    <w:rsid w:val="77503D02"/>
    <w:rsid w:val="777CF176"/>
    <w:rsid w:val="77ACAD75"/>
    <w:rsid w:val="77B15055"/>
    <w:rsid w:val="77E476CE"/>
    <w:rsid w:val="77FD2253"/>
    <w:rsid w:val="781C2AAF"/>
    <w:rsid w:val="7825ED7D"/>
    <w:rsid w:val="78425FE6"/>
    <w:rsid w:val="78896FAC"/>
    <w:rsid w:val="78A0926B"/>
    <w:rsid w:val="78CDB743"/>
    <w:rsid w:val="78EB4DDD"/>
    <w:rsid w:val="78F609FA"/>
    <w:rsid w:val="7900D091"/>
    <w:rsid w:val="7909BBFF"/>
    <w:rsid w:val="790E8010"/>
    <w:rsid w:val="79404202"/>
    <w:rsid w:val="79468BFE"/>
    <w:rsid w:val="7950D56E"/>
    <w:rsid w:val="7958815F"/>
    <w:rsid w:val="797D04F4"/>
    <w:rsid w:val="79886EAA"/>
    <w:rsid w:val="798C81AB"/>
    <w:rsid w:val="79A2DFE5"/>
    <w:rsid w:val="79D584F5"/>
    <w:rsid w:val="79DE6998"/>
    <w:rsid w:val="79DE8639"/>
    <w:rsid w:val="79F53BFF"/>
    <w:rsid w:val="79FF2E6D"/>
    <w:rsid w:val="7A03617E"/>
    <w:rsid w:val="7A2B3839"/>
    <w:rsid w:val="7A36B120"/>
    <w:rsid w:val="7A424AA8"/>
    <w:rsid w:val="7A494D43"/>
    <w:rsid w:val="7A4FB5A5"/>
    <w:rsid w:val="7A588293"/>
    <w:rsid w:val="7A739DFF"/>
    <w:rsid w:val="7AA45EC8"/>
    <w:rsid w:val="7ADC9D6E"/>
    <w:rsid w:val="7AEB4E19"/>
    <w:rsid w:val="7AEEA75B"/>
    <w:rsid w:val="7AF724D1"/>
    <w:rsid w:val="7B0E082D"/>
    <w:rsid w:val="7B2A5DC0"/>
    <w:rsid w:val="7B54E4F5"/>
    <w:rsid w:val="7B593DC9"/>
    <w:rsid w:val="7B705FB2"/>
    <w:rsid w:val="7B7F371C"/>
    <w:rsid w:val="7B7F6E1D"/>
    <w:rsid w:val="7BC69045"/>
    <w:rsid w:val="7BF6F154"/>
    <w:rsid w:val="7C03D470"/>
    <w:rsid w:val="7C0B9279"/>
    <w:rsid w:val="7C0ED4FB"/>
    <w:rsid w:val="7C0FDBB0"/>
    <w:rsid w:val="7C3435C7"/>
    <w:rsid w:val="7C436875"/>
    <w:rsid w:val="7C4759DF"/>
    <w:rsid w:val="7C4D1A1D"/>
    <w:rsid w:val="7C67FE28"/>
    <w:rsid w:val="7C6AECE2"/>
    <w:rsid w:val="7C6BFFCA"/>
    <w:rsid w:val="7C7AFF1C"/>
    <w:rsid w:val="7C8DB05E"/>
    <w:rsid w:val="7C9B1E0C"/>
    <w:rsid w:val="7C9F40B9"/>
    <w:rsid w:val="7CB4EDD5"/>
    <w:rsid w:val="7CC6DF46"/>
    <w:rsid w:val="7CCECACF"/>
    <w:rsid w:val="7CD42C05"/>
    <w:rsid w:val="7CDD444C"/>
    <w:rsid w:val="7CE151CF"/>
    <w:rsid w:val="7CE72047"/>
    <w:rsid w:val="7CF74805"/>
    <w:rsid w:val="7CF91591"/>
    <w:rsid w:val="7CFE0618"/>
    <w:rsid w:val="7D0BBF70"/>
    <w:rsid w:val="7D0BEAD8"/>
    <w:rsid w:val="7D181F05"/>
    <w:rsid w:val="7D1BBDA1"/>
    <w:rsid w:val="7D590D9B"/>
    <w:rsid w:val="7D790560"/>
    <w:rsid w:val="7D91D82D"/>
    <w:rsid w:val="7D98E090"/>
    <w:rsid w:val="7DAEE582"/>
    <w:rsid w:val="7DB879DC"/>
    <w:rsid w:val="7DC99FC2"/>
    <w:rsid w:val="7DDCC796"/>
    <w:rsid w:val="7DED6AC8"/>
    <w:rsid w:val="7DF967BA"/>
    <w:rsid w:val="7E051ECA"/>
    <w:rsid w:val="7E068E71"/>
    <w:rsid w:val="7E179390"/>
    <w:rsid w:val="7E3692D0"/>
    <w:rsid w:val="7E377908"/>
    <w:rsid w:val="7E5C0950"/>
    <w:rsid w:val="7E64B715"/>
    <w:rsid w:val="7E781143"/>
    <w:rsid w:val="7E91E2B1"/>
    <w:rsid w:val="7EC4BC3A"/>
    <w:rsid w:val="7ED5D067"/>
    <w:rsid w:val="7EEEFA7F"/>
    <w:rsid w:val="7F102CFB"/>
    <w:rsid w:val="7F1CEB46"/>
    <w:rsid w:val="7F2A0ADE"/>
    <w:rsid w:val="7F3F69AE"/>
    <w:rsid w:val="7F4D9AEB"/>
    <w:rsid w:val="7F527B3E"/>
    <w:rsid w:val="7F5CF91F"/>
    <w:rsid w:val="7F7CAD3A"/>
    <w:rsid w:val="7F968B9B"/>
    <w:rsid w:val="7FA2DF2E"/>
    <w:rsid w:val="7FA35CFB"/>
    <w:rsid w:val="7FA417B6"/>
    <w:rsid w:val="7FA70B26"/>
    <w:rsid w:val="7FACA3A9"/>
    <w:rsid w:val="7FD453C6"/>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529C5"/>
  <w15:chartTrackingRefBased/>
  <w15:docId w15:val="{8D84C3E6-9BA2-47BA-80AC-0538059CA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qFormat="1"/>
    <w:lsdException w:name="table of figures" w:semiHidden="1" w:uiPriority="1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unhideWhenUsed="1"/>
    <w:lsdException w:name="toa heading" w:semiHidden="1" w:uiPriority="10"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21" w:unhideWhenUsed="1"/>
    <w:lsdException w:name="Strong" w:uiPriority="1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9" w:qFormat="1"/>
    <w:lsdException w:name="Intense Quote" w:uiPriority="1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C4352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unhideWhenUsed/>
    <w:qFormat/>
    <w:rsid w:val="00C4352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Overskrift3">
    <w:name w:val="heading 3"/>
    <w:basedOn w:val="Normal"/>
    <w:next w:val="Normal"/>
    <w:link w:val="Overskrift3Tegn"/>
    <w:uiPriority w:val="9"/>
    <w:unhideWhenUsed/>
    <w:qFormat/>
    <w:rsid w:val="00C4352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Overskrift4">
    <w:name w:val="heading 4"/>
    <w:basedOn w:val="Normal"/>
    <w:next w:val="Normal"/>
    <w:link w:val="Overskrift4Tegn"/>
    <w:uiPriority w:val="9"/>
    <w:qFormat/>
    <w:rsid w:val="001E414F"/>
    <w:pPr>
      <w:keepLines/>
      <w:spacing w:after="0" w:line="260" w:lineRule="atLeast"/>
      <w:contextualSpacing/>
      <w:outlineLvl w:val="3"/>
    </w:pPr>
    <w:rPr>
      <w:rFonts w:ascii="Arial" w:eastAsiaTheme="majorEastAsia" w:hAnsi="Arial" w:cstheme="majorBidi"/>
      <w:bCs/>
      <w:i/>
      <w:iCs/>
      <w:color w:val="404040" w:themeColor="text1" w:themeTint="BF"/>
      <w:sz w:val="20"/>
      <w:szCs w:val="20"/>
    </w:rPr>
  </w:style>
  <w:style w:type="paragraph" w:styleId="Overskrift5">
    <w:name w:val="heading 5"/>
    <w:basedOn w:val="Normal"/>
    <w:next w:val="Normal"/>
    <w:link w:val="Overskrift5Tegn"/>
    <w:uiPriority w:val="1"/>
    <w:semiHidden/>
    <w:rsid w:val="001E414F"/>
    <w:pPr>
      <w:keepNext/>
      <w:keepLines/>
      <w:spacing w:after="0" w:line="260" w:lineRule="atLeast"/>
      <w:contextualSpacing/>
      <w:outlineLvl w:val="4"/>
    </w:pPr>
    <w:rPr>
      <w:rFonts w:ascii="Arial" w:eastAsiaTheme="majorEastAsia" w:hAnsi="Arial" w:cstheme="majorBidi"/>
      <w:i/>
      <w:color w:val="ED7D31" w:themeColor="accent2"/>
      <w:sz w:val="20"/>
      <w:szCs w:val="20"/>
    </w:rPr>
  </w:style>
  <w:style w:type="paragraph" w:styleId="Overskrift6">
    <w:name w:val="heading 6"/>
    <w:basedOn w:val="Normal"/>
    <w:next w:val="Normal"/>
    <w:link w:val="Overskrift6Tegn"/>
    <w:uiPriority w:val="1"/>
    <w:semiHidden/>
    <w:rsid w:val="001E414F"/>
    <w:pPr>
      <w:keepNext/>
      <w:keepLines/>
      <w:spacing w:after="0" w:line="260" w:lineRule="atLeast"/>
      <w:contextualSpacing/>
      <w:outlineLvl w:val="5"/>
    </w:pPr>
    <w:rPr>
      <w:rFonts w:ascii="Arial" w:eastAsiaTheme="majorEastAsia" w:hAnsi="Arial" w:cstheme="majorBidi"/>
      <w:i/>
      <w:iCs/>
      <w:color w:val="ED7D31" w:themeColor="accent2"/>
      <w:sz w:val="20"/>
      <w:szCs w:val="20"/>
    </w:rPr>
  </w:style>
  <w:style w:type="paragraph" w:styleId="Overskrift7">
    <w:name w:val="heading 7"/>
    <w:basedOn w:val="Normal"/>
    <w:next w:val="Normal"/>
    <w:link w:val="Overskrift7Tegn"/>
    <w:uiPriority w:val="1"/>
    <w:semiHidden/>
    <w:rsid w:val="001E414F"/>
    <w:pPr>
      <w:keepNext/>
      <w:keepLines/>
      <w:spacing w:after="0" w:line="260" w:lineRule="atLeast"/>
      <w:contextualSpacing/>
      <w:outlineLvl w:val="6"/>
    </w:pPr>
    <w:rPr>
      <w:rFonts w:ascii="Arial" w:eastAsiaTheme="majorEastAsia" w:hAnsi="Arial" w:cstheme="majorBidi"/>
      <w:i/>
      <w:iCs/>
      <w:color w:val="ED7D31" w:themeColor="accent2"/>
      <w:sz w:val="20"/>
      <w:szCs w:val="20"/>
    </w:rPr>
  </w:style>
  <w:style w:type="paragraph" w:styleId="Overskrift8">
    <w:name w:val="heading 8"/>
    <w:basedOn w:val="Normal"/>
    <w:next w:val="Normal"/>
    <w:link w:val="Overskrift8Tegn"/>
    <w:uiPriority w:val="1"/>
    <w:semiHidden/>
    <w:rsid w:val="001E414F"/>
    <w:pPr>
      <w:keepNext/>
      <w:keepLines/>
      <w:spacing w:after="0" w:line="260" w:lineRule="atLeast"/>
      <w:contextualSpacing/>
      <w:outlineLvl w:val="7"/>
    </w:pPr>
    <w:rPr>
      <w:rFonts w:ascii="Arial" w:eastAsiaTheme="majorEastAsia" w:hAnsi="Arial" w:cstheme="majorBidi"/>
      <w:i/>
      <w:color w:val="ED7D31" w:themeColor="accent2"/>
      <w:sz w:val="20"/>
      <w:szCs w:val="20"/>
    </w:rPr>
  </w:style>
  <w:style w:type="paragraph" w:styleId="Overskrift9">
    <w:name w:val="heading 9"/>
    <w:basedOn w:val="Normal"/>
    <w:next w:val="Normal"/>
    <w:link w:val="Overskrift9Tegn"/>
    <w:uiPriority w:val="1"/>
    <w:semiHidden/>
    <w:rsid w:val="001E414F"/>
    <w:pPr>
      <w:keepNext/>
      <w:keepLines/>
      <w:spacing w:after="0" w:line="260" w:lineRule="atLeast"/>
      <w:contextualSpacing/>
      <w:outlineLvl w:val="8"/>
    </w:pPr>
    <w:rPr>
      <w:rFonts w:ascii="Arial" w:eastAsiaTheme="majorEastAsia" w:hAnsi="Arial" w:cstheme="majorBidi"/>
      <w:i/>
      <w:iCs/>
      <w:color w:val="ED7D31" w:themeColor="accent2"/>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Pr>
      <w:color w:val="0563C1" w:themeColor="hyperlink"/>
      <w:u w:val="single"/>
    </w:rPr>
  </w:style>
  <w:style w:type="character" w:customStyle="1" w:styleId="Overskrift1Tegn">
    <w:name w:val="Overskrift 1 Tegn"/>
    <w:basedOn w:val="Standardskrifttypeiafsnit"/>
    <w:link w:val="Overskrift1"/>
    <w:uiPriority w:val="9"/>
    <w:rsid w:val="00C4352B"/>
    <w:rPr>
      <w:rFonts w:asciiTheme="majorHAnsi" w:eastAsiaTheme="majorEastAsia" w:hAnsiTheme="majorHAnsi" w:cstheme="majorBidi"/>
      <w:color w:val="2F5496" w:themeColor="accent1" w:themeShade="BF"/>
      <w:sz w:val="32"/>
      <w:szCs w:val="32"/>
    </w:rPr>
  </w:style>
  <w:style w:type="character" w:customStyle="1" w:styleId="Overskrift2Tegn">
    <w:name w:val="Overskrift 2 Tegn"/>
    <w:basedOn w:val="Standardskrifttypeiafsnit"/>
    <w:link w:val="Overskrift2"/>
    <w:uiPriority w:val="9"/>
    <w:rsid w:val="00C4352B"/>
    <w:rPr>
      <w:rFonts w:asciiTheme="majorHAnsi" w:eastAsiaTheme="majorEastAsia" w:hAnsiTheme="majorHAnsi" w:cstheme="majorBidi"/>
      <w:color w:val="2F5496" w:themeColor="accent1" w:themeShade="BF"/>
      <w:sz w:val="26"/>
      <w:szCs w:val="26"/>
    </w:rPr>
  </w:style>
  <w:style w:type="character" w:customStyle="1" w:styleId="Overskrift3Tegn">
    <w:name w:val="Overskrift 3 Tegn"/>
    <w:basedOn w:val="Standardskrifttypeiafsnit"/>
    <w:link w:val="Overskrift3"/>
    <w:uiPriority w:val="9"/>
    <w:rsid w:val="00C4352B"/>
    <w:rPr>
      <w:rFonts w:asciiTheme="majorHAnsi" w:eastAsiaTheme="majorEastAsia" w:hAnsiTheme="majorHAnsi" w:cstheme="majorBidi"/>
      <w:color w:val="1F3763" w:themeColor="accent1" w:themeShade="7F"/>
      <w:sz w:val="24"/>
      <w:szCs w:val="24"/>
    </w:rPr>
  </w:style>
  <w:style w:type="paragraph" w:styleId="Titel">
    <w:name w:val="Title"/>
    <w:basedOn w:val="Normal"/>
    <w:next w:val="Normal"/>
    <w:link w:val="TitelTegn"/>
    <w:uiPriority w:val="10"/>
    <w:qFormat/>
    <w:rsid w:val="00C4352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C4352B"/>
    <w:rPr>
      <w:rFonts w:asciiTheme="majorHAnsi" w:eastAsiaTheme="majorEastAsia" w:hAnsiTheme="majorHAnsi" w:cstheme="majorBidi"/>
      <w:spacing w:val="-10"/>
      <w:kern w:val="28"/>
      <w:sz w:val="56"/>
      <w:szCs w:val="56"/>
    </w:rPr>
  </w:style>
  <w:style w:type="paragraph" w:styleId="Opstilling-punkttegn">
    <w:name w:val="List Bullet"/>
    <w:basedOn w:val="Normal"/>
    <w:uiPriority w:val="99"/>
    <w:unhideWhenUsed/>
    <w:qFormat/>
    <w:rsid w:val="00C4352B"/>
    <w:pPr>
      <w:numPr>
        <w:numId w:val="1"/>
      </w:numPr>
      <w:contextualSpacing/>
    </w:pPr>
  </w:style>
  <w:style w:type="paragraph" w:styleId="Opstilling-talellerbogst">
    <w:name w:val="List Number"/>
    <w:basedOn w:val="Normal"/>
    <w:uiPriority w:val="99"/>
    <w:unhideWhenUsed/>
    <w:qFormat/>
    <w:rsid w:val="00C4352B"/>
    <w:pPr>
      <w:numPr>
        <w:numId w:val="2"/>
      </w:numPr>
      <w:contextualSpacing/>
    </w:pPr>
  </w:style>
  <w:style w:type="character" w:customStyle="1" w:styleId="Overskrift4Tegn">
    <w:name w:val="Overskrift 4 Tegn"/>
    <w:basedOn w:val="Standardskrifttypeiafsnit"/>
    <w:link w:val="Overskrift4"/>
    <w:uiPriority w:val="9"/>
    <w:rsid w:val="001E414F"/>
    <w:rPr>
      <w:rFonts w:ascii="Arial" w:eastAsiaTheme="majorEastAsia" w:hAnsi="Arial" w:cstheme="majorBidi"/>
      <w:bCs/>
      <w:i/>
      <w:iCs/>
      <w:color w:val="404040" w:themeColor="text1" w:themeTint="BF"/>
      <w:sz w:val="20"/>
      <w:szCs w:val="20"/>
    </w:rPr>
  </w:style>
  <w:style w:type="character" w:customStyle="1" w:styleId="Overskrift5Tegn">
    <w:name w:val="Overskrift 5 Tegn"/>
    <w:basedOn w:val="Standardskrifttypeiafsnit"/>
    <w:link w:val="Overskrift5"/>
    <w:uiPriority w:val="1"/>
    <w:semiHidden/>
    <w:rsid w:val="001E414F"/>
    <w:rPr>
      <w:rFonts w:ascii="Arial" w:eastAsiaTheme="majorEastAsia" w:hAnsi="Arial" w:cstheme="majorBidi"/>
      <w:i/>
      <w:color w:val="ED7D31" w:themeColor="accent2"/>
      <w:sz w:val="20"/>
      <w:szCs w:val="20"/>
    </w:rPr>
  </w:style>
  <w:style w:type="character" w:customStyle="1" w:styleId="Overskrift6Tegn">
    <w:name w:val="Overskrift 6 Tegn"/>
    <w:basedOn w:val="Standardskrifttypeiafsnit"/>
    <w:link w:val="Overskrift6"/>
    <w:uiPriority w:val="1"/>
    <w:semiHidden/>
    <w:rsid w:val="001E414F"/>
    <w:rPr>
      <w:rFonts w:ascii="Arial" w:eastAsiaTheme="majorEastAsia" w:hAnsi="Arial" w:cstheme="majorBidi"/>
      <w:i/>
      <w:iCs/>
      <w:color w:val="ED7D31" w:themeColor="accent2"/>
      <w:sz w:val="20"/>
      <w:szCs w:val="20"/>
    </w:rPr>
  </w:style>
  <w:style w:type="character" w:customStyle="1" w:styleId="Overskrift7Tegn">
    <w:name w:val="Overskrift 7 Tegn"/>
    <w:basedOn w:val="Standardskrifttypeiafsnit"/>
    <w:link w:val="Overskrift7"/>
    <w:uiPriority w:val="1"/>
    <w:semiHidden/>
    <w:rsid w:val="001E414F"/>
    <w:rPr>
      <w:rFonts w:ascii="Arial" w:eastAsiaTheme="majorEastAsia" w:hAnsi="Arial" w:cstheme="majorBidi"/>
      <w:i/>
      <w:iCs/>
      <w:color w:val="ED7D31" w:themeColor="accent2"/>
      <w:sz w:val="20"/>
      <w:szCs w:val="20"/>
    </w:rPr>
  </w:style>
  <w:style w:type="character" w:customStyle="1" w:styleId="Overskrift8Tegn">
    <w:name w:val="Overskrift 8 Tegn"/>
    <w:basedOn w:val="Standardskrifttypeiafsnit"/>
    <w:link w:val="Overskrift8"/>
    <w:uiPriority w:val="1"/>
    <w:semiHidden/>
    <w:rsid w:val="001E414F"/>
    <w:rPr>
      <w:rFonts w:ascii="Arial" w:eastAsiaTheme="majorEastAsia" w:hAnsi="Arial" w:cstheme="majorBidi"/>
      <w:i/>
      <w:color w:val="ED7D31" w:themeColor="accent2"/>
      <w:sz w:val="20"/>
      <w:szCs w:val="20"/>
    </w:rPr>
  </w:style>
  <w:style w:type="character" w:customStyle="1" w:styleId="Overskrift9Tegn">
    <w:name w:val="Overskrift 9 Tegn"/>
    <w:basedOn w:val="Standardskrifttypeiafsnit"/>
    <w:link w:val="Overskrift9"/>
    <w:uiPriority w:val="1"/>
    <w:semiHidden/>
    <w:rsid w:val="001E414F"/>
    <w:rPr>
      <w:rFonts w:ascii="Arial" w:eastAsiaTheme="majorEastAsia" w:hAnsi="Arial" w:cstheme="majorBidi"/>
      <w:i/>
      <w:iCs/>
      <w:color w:val="ED7D31" w:themeColor="accent2"/>
      <w:sz w:val="20"/>
      <w:szCs w:val="20"/>
    </w:rPr>
  </w:style>
  <w:style w:type="paragraph" w:styleId="Markeringsbobletekst">
    <w:name w:val="Balloon Text"/>
    <w:basedOn w:val="Normal"/>
    <w:link w:val="MarkeringsbobletekstTegn"/>
    <w:uiPriority w:val="99"/>
    <w:semiHidden/>
    <w:rsid w:val="001E414F"/>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1E414F"/>
    <w:rPr>
      <w:rFonts w:ascii="Tahoma" w:hAnsi="Tahoma" w:cs="Tahoma"/>
      <w:sz w:val="16"/>
      <w:szCs w:val="16"/>
    </w:rPr>
  </w:style>
  <w:style w:type="paragraph" w:styleId="Bloktekst">
    <w:name w:val="Block Text"/>
    <w:basedOn w:val="Normal"/>
    <w:uiPriority w:val="99"/>
    <w:semiHidden/>
    <w:rsid w:val="001E414F"/>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spacing w:after="0" w:line="260" w:lineRule="atLeast"/>
      <w:ind w:left="1151" w:right="1151"/>
    </w:pPr>
    <w:rPr>
      <w:rFonts w:ascii="Arial" w:eastAsiaTheme="minorEastAsia" w:hAnsi="Arial"/>
      <w:i/>
      <w:iCs/>
      <w:sz w:val="20"/>
      <w:szCs w:val="20"/>
    </w:rPr>
  </w:style>
  <w:style w:type="character" w:styleId="Bogenstitel">
    <w:name w:val="Book Title"/>
    <w:basedOn w:val="Standardskrifttypeiafsnit"/>
    <w:uiPriority w:val="99"/>
    <w:qFormat/>
    <w:rsid w:val="001E414F"/>
    <w:rPr>
      <w:b/>
      <w:bCs/>
      <w:caps w:val="0"/>
      <w:smallCaps w:val="0"/>
      <w:spacing w:val="5"/>
    </w:rPr>
  </w:style>
  <w:style w:type="paragraph" w:styleId="Billedtekst">
    <w:name w:val="caption"/>
    <w:basedOn w:val="Normal"/>
    <w:next w:val="Normal"/>
    <w:uiPriority w:val="3"/>
    <w:semiHidden/>
    <w:rsid w:val="001E414F"/>
    <w:pPr>
      <w:spacing w:after="0" w:line="260" w:lineRule="atLeast"/>
    </w:pPr>
    <w:rPr>
      <w:rFonts w:ascii="Arial" w:hAnsi="Arial"/>
      <w:b/>
      <w:bCs/>
      <w:sz w:val="16"/>
      <w:szCs w:val="20"/>
    </w:rPr>
  </w:style>
  <w:style w:type="paragraph" w:customStyle="1" w:styleId="DocumentHeading">
    <w:name w:val="Document Heading"/>
    <w:basedOn w:val="Normal"/>
    <w:uiPriority w:val="6"/>
    <w:semiHidden/>
    <w:rsid w:val="001E414F"/>
    <w:pPr>
      <w:spacing w:after="260" w:line="300" w:lineRule="atLeast"/>
    </w:pPr>
    <w:rPr>
      <w:rFonts w:ascii="Arial" w:hAnsi="Arial"/>
      <w:b/>
      <w:szCs w:val="20"/>
    </w:rPr>
  </w:style>
  <w:style w:type="paragraph" w:customStyle="1" w:styleId="DocumentName">
    <w:name w:val="Document Name"/>
    <w:basedOn w:val="Normal"/>
    <w:uiPriority w:val="8"/>
    <w:semiHidden/>
    <w:rsid w:val="001E414F"/>
    <w:pPr>
      <w:spacing w:after="0" w:line="360" w:lineRule="atLeast"/>
    </w:pPr>
    <w:rPr>
      <w:rFonts w:ascii="Arial" w:hAnsi="Arial"/>
      <w:b/>
      <w:caps/>
      <w:sz w:val="28"/>
      <w:szCs w:val="20"/>
    </w:rPr>
  </w:style>
  <w:style w:type="character" w:styleId="Slutnotehenvisning">
    <w:name w:val="endnote reference"/>
    <w:basedOn w:val="Standardskrifttypeiafsnit"/>
    <w:uiPriority w:val="21"/>
    <w:semiHidden/>
    <w:rsid w:val="001E414F"/>
    <w:rPr>
      <w:vertAlign w:val="superscript"/>
    </w:rPr>
  </w:style>
  <w:style w:type="paragraph" w:styleId="Slutnotetekst">
    <w:name w:val="endnote text"/>
    <w:basedOn w:val="Normal"/>
    <w:link w:val="SlutnotetekstTegn"/>
    <w:uiPriority w:val="21"/>
    <w:semiHidden/>
    <w:rsid w:val="001E414F"/>
    <w:pPr>
      <w:spacing w:after="120" w:line="240" w:lineRule="atLeast"/>
      <w:ind w:left="85" w:hanging="85"/>
    </w:pPr>
    <w:rPr>
      <w:rFonts w:ascii="Arial" w:hAnsi="Arial"/>
      <w:sz w:val="16"/>
      <w:szCs w:val="20"/>
    </w:rPr>
  </w:style>
  <w:style w:type="character" w:customStyle="1" w:styleId="SlutnotetekstTegn">
    <w:name w:val="Slutnotetekst Tegn"/>
    <w:basedOn w:val="Standardskrifttypeiafsnit"/>
    <w:link w:val="Slutnotetekst"/>
    <w:uiPriority w:val="21"/>
    <w:semiHidden/>
    <w:rsid w:val="001E414F"/>
    <w:rPr>
      <w:rFonts w:ascii="Arial" w:hAnsi="Arial"/>
      <w:sz w:val="16"/>
      <w:szCs w:val="20"/>
    </w:rPr>
  </w:style>
  <w:style w:type="character" w:styleId="BesgtLink">
    <w:name w:val="FollowedHyperlink"/>
    <w:basedOn w:val="Standardskrifttypeiafsnit"/>
    <w:uiPriority w:val="21"/>
    <w:semiHidden/>
    <w:rsid w:val="001E414F"/>
    <w:rPr>
      <w:color w:val="4472C4" w:themeColor="accent1"/>
      <w:u w:val="single"/>
    </w:rPr>
  </w:style>
  <w:style w:type="paragraph" w:styleId="Sidefod">
    <w:name w:val="footer"/>
    <w:basedOn w:val="Normal"/>
    <w:link w:val="SidefodTegn"/>
    <w:uiPriority w:val="99"/>
    <w:rsid w:val="001E414F"/>
    <w:pPr>
      <w:tabs>
        <w:tab w:val="center" w:pos="4819"/>
        <w:tab w:val="right" w:pos="9638"/>
      </w:tabs>
      <w:spacing w:after="0" w:line="200" w:lineRule="atLeast"/>
    </w:pPr>
    <w:rPr>
      <w:rFonts w:ascii="Arial" w:hAnsi="Arial"/>
      <w:noProof/>
      <w:color w:val="404040" w:themeColor="text1" w:themeTint="BF"/>
      <w:sz w:val="15"/>
      <w:szCs w:val="20"/>
    </w:rPr>
  </w:style>
  <w:style w:type="character" w:customStyle="1" w:styleId="SidefodTegn">
    <w:name w:val="Sidefod Tegn"/>
    <w:basedOn w:val="Standardskrifttypeiafsnit"/>
    <w:link w:val="Sidefod"/>
    <w:uiPriority w:val="99"/>
    <w:rsid w:val="001E414F"/>
    <w:rPr>
      <w:rFonts w:ascii="Arial" w:hAnsi="Arial"/>
      <w:noProof/>
      <w:color w:val="404040" w:themeColor="text1" w:themeTint="BF"/>
      <w:sz w:val="15"/>
      <w:szCs w:val="20"/>
    </w:rPr>
  </w:style>
  <w:style w:type="paragraph" w:styleId="Fodnotetekst">
    <w:name w:val="footnote text"/>
    <w:basedOn w:val="Normal"/>
    <w:link w:val="FodnotetekstTegn"/>
    <w:uiPriority w:val="99"/>
    <w:semiHidden/>
    <w:rsid w:val="001E414F"/>
    <w:pPr>
      <w:spacing w:after="120" w:line="240" w:lineRule="atLeast"/>
      <w:ind w:left="85" w:hanging="85"/>
    </w:pPr>
    <w:rPr>
      <w:rFonts w:ascii="Arial" w:hAnsi="Arial"/>
      <w:sz w:val="16"/>
      <w:szCs w:val="20"/>
    </w:rPr>
  </w:style>
  <w:style w:type="character" w:customStyle="1" w:styleId="FodnotetekstTegn">
    <w:name w:val="Fodnotetekst Tegn"/>
    <w:basedOn w:val="Standardskrifttypeiafsnit"/>
    <w:link w:val="Fodnotetekst"/>
    <w:uiPriority w:val="99"/>
    <w:semiHidden/>
    <w:rsid w:val="001E414F"/>
    <w:rPr>
      <w:rFonts w:ascii="Arial" w:hAnsi="Arial"/>
      <w:sz w:val="16"/>
      <w:szCs w:val="20"/>
    </w:rPr>
  </w:style>
  <w:style w:type="paragraph" w:styleId="Sidehoved">
    <w:name w:val="header"/>
    <w:basedOn w:val="Normal"/>
    <w:link w:val="SidehovedTegn"/>
    <w:uiPriority w:val="99"/>
    <w:rsid w:val="001E414F"/>
    <w:pPr>
      <w:tabs>
        <w:tab w:val="center" w:pos="4819"/>
        <w:tab w:val="right" w:pos="9638"/>
      </w:tabs>
      <w:spacing w:after="0" w:line="240" w:lineRule="atLeast"/>
    </w:pPr>
    <w:rPr>
      <w:rFonts w:ascii="Arial" w:hAnsi="Arial"/>
      <w:sz w:val="16"/>
      <w:szCs w:val="20"/>
    </w:rPr>
  </w:style>
  <w:style w:type="character" w:customStyle="1" w:styleId="SidehovedTegn">
    <w:name w:val="Sidehoved Tegn"/>
    <w:basedOn w:val="Standardskrifttypeiafsnit"/>
    <w:link w:val="Sidehoved"/>
    <w:uiPriority w:val="99"/>
    <w:rsid w:val="001E414F"/>
    <w:rPr>
      <w:rFonts w:ascii="Arial" w:hAnsi="Arial"/>
      <w:sz w:val="16"/>
      <w:szCs w:val="20"/>
    </w:rPr>
  </w:style>
  <w:style w:type="character" w:styleId="Kraftigfremhvning">
    <w:name w:val="Intense Emphasis"/>
    <w:basedOn w:val="Standardskrifttypeiafsnit"/>
    <w:uiPriority w:val="19"/>
    <w:rsid w:val="001E414F"/>
    <w:rPr>
      <w:b/>
      <w:bCs/>
      <w:i/>
      <w:iCs/>
      <w:color w:val="auto"/>
    </w:rPr>
  </w:style>
  <w:style w:type="paragraph" w:styleId="Strktcitat">
    <w:name w:val="Intense Quote"/>
    <w:basedOn w:val="Normal"/>
    <w:next w:val="Normal"/>
    <w:link w:val="StrktcitatTegn"/>
    <w:uiPriority w:val="19"/>
    <w:rsid w:val="001E414F"/>
    <w:pPr>
      <w:spacing w:before="260" w:after="260" w:line="260" w:lineRule="atLeast"/>
      <w:ind w:left="851" w:right="851"/>
    </w:pPr>
    <w:rPr>
      <w:rFonts w:ascii="Arial" w:hAnsi="Arial"/>
      <w:b/>
      <w:bCs/>
      <w:i/>
      <w:iCs/>
      <w:sz w:val="20"/>
      <w:szCs w:val="20"/>
    </w:rPr>
  </w:style>
  <w:style w:type="character" w:customStyle="1" w:styleId="StrktcitatTegn">
    <w:name w:val="Stærkt citat Tegn"/>
    <w:basedOn w:val="Standardskrifttypeiafsnit"/>
    <w:link w:val="Strktcitat"/>
    <w:uiPriority w:val="19"/>
    <w:rsid w:val="001E414F"/>
    <w:rPr>
      <w:rFonts w:ascii="Arial" w:hAnsi="Arial"/>
      <w:b/>
      <w:bCs/>
      <w:i/>
      <w:iCs/>
      <w:sz w:val="20"/>
      <w:szCs w:val="20"/>
    </w:rPr>
  </w:style>
  <w:style w:type="character" w:styleId="Kraftighenvisning">
    <w:name w:val="Intense Reference"/>
    <w:basedOn w:val="Standardskrifttypeiafsnit"/>
    <w:uiPriority w:val="99"/>
    <w:qFormat/>
    <w:rsid w:val="001E414F"/>
    <w:rPr>
      <w:b/>
      <w:bCs/>
      <w:caps w:val="0"/>
      <w:smallCaps w:val="0"/>
      <w:color w:val="auto"/>
      <w:spacing w:val="5"/>
      <w:u w:val="single"/>
    </w:rPr>
  </w:style>
  <w:style w:type="paragraph" w:customStyle="1" w:styleId="Ledetekst">
    <w:name w:val="Ledetekst"/>
    <w:basedOn w:val="Normal"/>
    <w:uiPriority w:val="9"/>
    <w:semiHidden/>
    <w:rsid w:val="001E414F"/>
    <w:pPr>
      <w:spacing w:after="0" w:line="240" w:lineRule="auto"/>
    </w:pPr>
    <w:rPr>
      <w:rFonts w:ascii="Arial" w:hAnsi="Arial"/>
      <w:b/>
      <w:sz w:val="20"/>
      <w:szCs w:val="20"/>
    </w:rPr>
  </w:style>
  <w:style w:type="paragraph" w:styleId="Normalindrykning">
    <w:name w:val="Normal Indent"/>
    <w:basedOn w:val="Normal"/>
    <w:rsid w:val="001E414F"/>
    <w:pPr>
      <w:spacing w:after="0" w:line="260" w:lineRule="atLeast"/>
      <w:ind w:left="1134"/>
    </w:pPr>
    <w:rPr>
      <w:rFonts w:ascii="Arial" w:hAnsi="Arial"/>
      <w:sz w:val="20"/>
      <w:szCs w:val="20"/>
    </w:rPr>
  </w:style>
  <w:style w:type="character" w:styleId="Sidetal">
    <w:name w:val="page number"/>
    <w:basedOn w:val="Standardskrifttypeiafsnit"/>
    <w:uiPriority w:val="21"/>
    <w:semiHidden/>
    <w:rsid w:val="001E414F"/>
    <w:rPr>
      <w:sz w:val="15"/>
    </w:rPr>
  </w:style>
  <w:style w:type="character" w:styleId="Pladsholdertekst">
    <w:name w:val="Placeholder Text"/>
    <w:basedOn w:val="Standardskrifttypeiafsnit"/>
    <w:uiPriority w:val="99"/>
    <w:semiHidden/>
    <w:rsid w:val="001E414F"/>
    <w:rPr>
      <w:color w:val="auto"/>
    </w:rPr>
  </w:style>
  <w:style w:type="paragraph" w:styleId="Citat">
    <w:name w:val="Quote"/>
    <w:basedOn w:val="Normal"/>
    <w:next w:val="Normal"/>
    <w:link w:val="CitatTegn"/>
    <w:uiPriority w:val="19"/>
    <w:rsid w:val="001E414F"/>
    <w:pPr>
      <w:spacing w:before="260" w:after="260" w:line="260" w:lineRule="atLeast"/>
      <w:ind w:left="567" w:right="567"/>
    </w:pPr>
    <w:rPr>
      <w:rFonts w:ascii="Arial" w:hAnsi="Arial"/>
      <w:b/>
      <w:iCs/>
      <w:color w:val="000000" w:themeColor="text1"/>
      <w:sz w:val="20"/>
      <w:szCs w:val="20"/>
    </w:rPr>
  </w:style>
  <w:style w:type="character" w:customStyle="1" w:styleId="CitatTegn">
    <w:name w:val="Citat Tegn"/>
    <w:basedOn w:val="Standardskrifttypeiafsnit"/>
    <w:link w:val="Citat"/>
    <w:uiPriority w:val="19"/>
    <w:rsid w:val="001E414F"/>
    <w:rPr>
      <w:rFonts w:ascii="Arial" w:hAnsi="Arial"/>
      <w:b/>
      <w:iCs/>
      <w:color w:val="000000" w:themeColor="text1"/>
      <w:sz w:val="20"/>
      <w:szCs w:val="20"/>
    </w:rPr>
  </w:style>
  <w:style w:type="paragraph" w:styleId="Underskrift">
    <w:name w:val="Signature"/>
    <w:basedOn w:val="Normal"/>
    <w:link w:val="UnderskriftTegn"/>
    <w:uiPriority w:val="99"/>
    <w:semiHidden/>
    <w:rsid w:val="001E414F"/>
    <w:pPr>
      <w:spacing w:after="0" w:line="240" w:lineRule="auto"/>
      <w:ind w:left="4252"/>
    </w:pPr>
    <w:rPr>
      <w:rFonts w:ascii="Arial" w:hAnsi="Arial"/>
      <w:sz w:val="20"/>
      <w:szCs w:val="20"/>
    </w:rPr>
  </w:style>
  <w:style w:type="character" w:customStyle="1" w:styleId="UnderskriftTegn">
    <w:name w:val="Underskrift Tegn"/>
    <w:basedOn w:val="Standardskrifttypeiafsnit"/>
    <w:link w:val="Underskrift"/>
    <w:uiPriority w:val="99"/>
    <w:semiHidden/>
    <w:rsid w:val="001E414F"/>
    <w:rPr>
      <w:rFonts w:ascii="Arial" w:hAnsi="Arial"/>
      <w:sz w:val="20"/>
      <w:szCs w:val="20"/>
    </w:rPr>
  </w:style>
  <w:style w:type="character" w:styleId="Strk">
    <w:name w:val="Strong"/>
    <w:basedOn w:val="Standardskrifttypeiafsnit"/>
    <w:uiPriority w:val="19"/>
    <w:rsid w:val="001E414F"/>
    <w:rPr>
      <w:b/>
      <w:bCs/>
    </w:rPr>
  </w:style>
  <w:style w:type="paragraph" w:styleId="Undertitel">
    <w:name w:val="Subtitle"/>
    <w:basedOn w:val="Normal"/>
    <w:next w:val="Normal"/>
    <w:link w:val="UndertitelTegn"/>
    <w:uiPriority w:val="9"/>
    <w:rsid w:val="001E414F"/>
    <w:pPr>
      <w:numPr>
        <w:ilvl w:val="1"/>
      </w:numPr>
      <w:spacing w:before="360" w:after="0" w:line="300" w:lineRule="atLeast"/>
      <w:contextualSpacing/>
    </w:pPr>
    <w:rPr>
      <w:rFonts w:ascii="Arial" w:eastAsiaTheme="majorEastAsia" w:hAnsi="Arial" w:cstheme="majorBidi"/>
      <w:iCs/>
      <w:sz w:val="26"/>
      <w:szCs w:val="24"/>
    </w:rPr>
  </w:style>
  <w:style w:type="character" w:customStyle="1" w:styleId="UndertitelTegn">
    <w:name w:val="Undertitel Tegn"/>
    <w:basedOn w:val="Standardskrifttypeiafsnit"/>
    <w:link w:val="Undertitel"/>
    <w:uiPriority w:val="9"/>
    <w:rsid w:val="001E414F"/>
    <w:rPr>
      <w:rFonts w:ascii="Arial" w:eastAsiaTheme="majorEastAsia" w:hAnsi="Arial" w:cstheme="majorBidi"/>
      <w:iCs/>
      <w:sz w:val="26"/>
      <w:szCs w:val="24"/>
    </w:rPr>
  </w:style>
  <w:style w:type="character" w:styleId="Svagfremhvning">
    <w:name w:val="Subtle Emphasis"/>
    <w:basedOn w:val="Standardskrifttypeiafsnit"/>
    <w:uiPriority w:val="99"/>
    <w:qFormat/>
    <w:rsid w:val="001E414F"/>
    <w:rPr>
      <w:i/>
      <w:iCs/>
      <w:color w:val="808080" w:themeColor="text1" w:themeTint="7F"/>
    </w:rPr>
  </w:style>
  <w:style w:type="character" w:styleId="Svaghenvisning">
    <w:name w:val="Subtle Reference"/>
    <w:basedOn w:val="Standardskrifttypeiafsnit"/>
    <w:uiPriority w:val="99"/>
    <w:qFormat/>
    <w:rsid w:val="001E414F"/>
    <w:rPr>
      <w:caps w:val="0"/>
      <w:smallCaps w:val="0"/>
      <w:color w:val="auto"/>
      <w:u w:val="single"/>
    </w:rPr>
  </w:style>
  <w:style w:type="paragraph" w:customStyle="1" w:styleId="Tabel">
    <w:name w:val="Tabel"/>
    <w:uiPriority w:val="4"/>
    <w:semiHidden/>
    <w:rsid w:val="001E414F"/>
    <w:pPr>
      <w:spacing w:before="40" w:after="40" w:line="240" w:lineRule="atLeast"/>
      <w:ind w:left="113" w:right="113"/>
    </w:pPr>
    <w:rPr>
      <w:rFonts w:ascii="Arial" w:hAnsi="Arial"/>
      <w:sz w:val="16"/>
      <w:szCs w:val="20"/>
    </w:rPr>
  </w:style>
  <w:style w:type="paragraph" w:customStyle="1" w:styleId="Tabel-Tal">
    <w:name w:val="Tabel - Tal"/>
    <w:basedOn w:val="Tabel"/>
    <w:uiPriority w:val="4"/>
    <w:semiHidden/>
    <w:rsid w:val="001E414F"/>
    <w:pPr>
      <w:jc w:val="right"/>
    </w:pPr>
  </w:style>
  <w:style w:type="paragraph" w:customStyle="1" w:styleId="Tabel-TalTotal">
    <w:name w:val="Tabel - Tal Total"/>
    <w:basedOn w:val="Tabel-Tal"/>
    <w:uiPriority w:val="4"/>
    <w:semiHidden/>
    <w:rsid w:val="001E414F"/>
    <w:rPr>
      <w:b/>
    </w:rPr>
  </w:style>
  <w:style w:type="paragraph" w:customStyle="1" w:styleId="Tabel-Tekst">
    <w:name w:val="Tabel - Tekst"/>
    <w:basedOn w:val="Tabel"/>
    <w:uiPriority w:val="4"/>
    <w:semiHidden/>
    <w:rsid w:val="001E414F"/>
  </w:style>
  <w:style w:type="paragraph" w:customStyle="1" w:styleId="Tabel-TekstTotal">
    <w:name w:val="Tabel - Tekst Total"/>
    <w:basedOn w:val="Tabel-Tekst"/>
    <w:uiPriority w:val="4"/>
    <w:semiHidden/>
    <w:rsid w:val="001E414F"/>
    <w:rPr>
      <w:b/>
    </w:rPr>
  </w:style>
  <w:style w:type="table" w:styleId="Tabel-Gitter">
    <w:name w:val="Table Grid"/>
    <w:basedOn w:val="Tabel-Normal"/>
    <w:uiPriority w:val="59"/>
    <w:rsid w:val="001E414F"/>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tsamling">
    <w:name w:val="table of authorities"/>
    <w:basedOn w:val="Normal"/>
    <w:next w:val="Normal"/>
    <w:uiPriority w:val="10"/>
    <w:semiHidden/>
    <w:rsid w:val="001E414F"/>
    <w:pPr>
      <w:spacing w:after="0" w:line="260" w:lineRule="atLeast"/>
      <w:ind w:right="567"/>
    </w:pPr>
    <w:rPr>
      <w:rFonts w:ascii="Arial" w:hAnsi="Arial"/>
      <w:sz w:val="20"/>
      <w:szCs w:val="20"/>
    </w:rPr>
  </w:style>
  <w:style w:type="paragraph" w:styleId="Listeoverfigurer">
    <w:name w:val="table of figures"/>
    <w:basedOn w:val="Normal"/>
    <w:next w:val="Normal"/>
    <w:uiPriority w:val="10"/>
    <w:semiHidden/>
    <w:rsid w:val="001E414F"/>
    <w:pPr>
      <w:spacing w:after="0" w:line="260" w:lineRule="atLeast"/>
      <w:ind w:right="567"/>
    </w:pPr>
    <w:rPr>
      <w:rFonts w:ascii="Arial" w:hAnsi="Arial"/>
      <w:sz w:val="20"/>
      <w:szCs w:val="20"/>
    </w:rPr>
  </w:style>
  <w:style w:type="paragraph" w:customStyle="1" w:styleId="Template">
    <w:name w:val="Template"/>
    <w:uiPriority w:val="8"/>
    <w:semiHidden/>
    <w:rsid w:val="001E414F"/>
    <w:pPr>
      <w:spacing w:after="0" w:line="260" w:lineRule="atLeast"/>
    </w:pPr>
    <w:rPr>
      <w:rFonts w:ascii="Arial" w:hAnsi="Arial"/>
      <w:noProof/>
      <w:sz w:val="16"/>
      <w:szCs w:val="20"/>
    </w:rPr>
  </w:style>
  <w:style w:type="paragraph" w:customStyle="1" w:styleId="Template-Adresse">
    <w:name w:val="Template - Adresse"/>
    <w:basedOn w:val="Template"/>
    <w:uiPriority w:val="8"/>
    <w:semiHidden/>
    <w:rsid w:val="001E414F"/>
    <w:pPr>
      <w:tabs>
        <w:tab w:val="left" w:pos="567"/>
      </w:tabs>
    </w:pPr>
  </w:style>
  <w:style w:type="paragraph" w:customStyle="1" w:styleId="Template-Dato">
    <w:name w:val="Template - Dato"/>
    <w:basedOn w:val="Template"/>
    <w:uiPriority w:val="8"/>
    <w:semiHidden/>
    <w:rsid w:val="001E414F"/>
    <w:pPr>
      <w:spacing w:line="240" w:lineRule="atLeast"/>
    </w:pPr>
    <w:rPr>
      <w:sz w:val="18"/>
    </w:rPr>
  </w:style>
  <w:style w:type="paragraph" w:customStyle="1" w:styleId="Template-Phone">
    <w:name w:val="Template - Phone"/>
    <w:basedOn w:val="Template-Dato"/>
    <w:uiPriority w:val="99"/>
    <w:semiHidden/>
    <w:qFormat/>
    <w:rsid w:val="001E414F"/>
    <w:pPr>
      <w:ind w:left="-102"/>
    </w:pPr>
  </w:style>
  <w:style w:type="paragraph" w:customStyle="1" w:styleId="Template-Virksomhedsnavn">
    <w:name w:val="Template - Virksomheds navn"/>
    <w:basedOn w:val="Template-Adresse"/>
    <w:next w:val="Template-Adresse"/>
    <w:uiPriority w:val="8"/>
    <w:semiHidden/>
    <w:rsid w:val="001E414F"/>
    <w:pPr>
      <w:spacing w:line="270" w:lineRule="atLeast"/>
    </w:pPr>
    <w:rPr>
      <w:b/>
    </w:rPr>
  </w:style>
  <w:style w:type="paragraph" w:styleId="Citatoverskrift">
    <w:name w:val="toa heading"/>
    <w:basedOn w:val="Normal"/>
    <w:next w:val="Normal"/>
    <w:uiPriority w:val="10"/>
    <w:semiHidden/>
    <w:rsid w:val="001E414F"/>
    <w:pPr>
      <w:spacing w:after="520" w:line="360" w:lineRule="atLeast"/>
    </w:pPr>
    <w:rPr>
      <w:rFonts w:ascii="Arial" w:eastAsiaTheme="majorEastAsia" w:hAnsi="Arial" w:cstheme="majorBidi"/>
      <w:b/>
      <w:bCs/>
      <w:sz w:val="28"/>
      <w:szCs w:val="24"/>
    </w:rPr>
  </w:style>
  <w:style w:type="paragraph" w:styleId="Indholdsfortegnelse1">
    <w:name w:val="toc 1"/>
    <w:basedOn w:val="Normal"/>
    <w:next w:val="Normal"/>
    <w:uiPriority w:val="39"/>
    <w:rsid w:val="001E414F"/>
    <w:pPr>
      <w:spacing w:after="0" w:line="260" w:lineRule="atLeast"/>
      <w:ind w:right="567"/>
    </w:pPr>
    <w:rPr>
      <w:rFonts w:ascii="Arial" w:hAnsi="Arial"/>
      <w:b/>
      <w:sz w:val="20"/>
      <w:szCs w:val="20"/>
    </w:rPr>
  </w:style>
  <w:style w:type="paragraph" w:styleId="Indholdsfortegnelse2">
    <w:name w:val="toc 2"/>
    <w:basedOn w:val="Normal"/>
    <w:next w:val="Normal"/>
    <w:uiPriority w:val="39"/>
    <w:rsid w:val="001E414F"/>
    <w:pPr>
      <w:spacing w:after="0" w:line="260" w:lineRule="atLeast"/>
      <w:ind w:right="567"/>
    </w:pPr>
    <w:rPr>
      <w:rFonts w:ascii="Arial" w:hAnsi="Arial"/>
      <w:sz w:val="20"/>
      <w:szCs w:val="20"/>
    </w:rPr>
  </w:style>
  <w:style w:type="paragraph" w:styleId="Indholdsfortegnelse3">
    <w:name w:val="toc 3"/>
    <w:basedOn w:val="Normal"/>
    <w:next w:val="Normal"/>
    <w:uiPriority w:val="39"/>
    <w:rsid w:val="001E414F"/>
    <w:pPr>
      <w:spacing w:after="0" w:line="260" w:lineRule="atLeast"/>
      <w:ind w:right="567"/>
    </w:pPr>
    <w:rPr>
      <w:rFonts w:ascii="Arial" w:hAnsi="Arial"/>
      <w:sz w:val="20"/>
      <w:szCs w:val="20"/>
    </w:rPr>
  </w:style>
  <w:style w:type="paragraph" w:styleId="Indholdsfortegnelse4">
    <w:name w:val="toc 4"/>
    <w:basedOn w:val="Normal"/>
    <w:next w:val="Normal"/>
    <w:uiPriority w:val="39"/>
    <w:rsid w:val="001E414F"/>
    <w:pPr>
      <w:spacing w:after="0" w:line="260" w:lineRule="atLeast"/>
      <w:ind w:right="567"/>
    </w:pPr>
    <w:rPr>
      <w:rFonts w:ascii="Arial" w:hAnsi="Arial"/>
      <w:sz w:val="20"/>
      <w:szCs w:val="20"/>
    </w:rPr>
  </w:style>
  <w:style w:type="paragraph" w:styleId="Indholdsfortegnelse5">
    <w:name w:val="toc 5"/>
    <w:basedOn w:val="Normal"/>
    <w:next w:val="Normal"/>
    <w:uiPriority w:val="39"/>
    <w:rsid w:val="001E414F"/>
    <w:pPr>
      <w:spacing w:after="0" w:line="260" w:lineRule="atLeast"/>
      <w:ind w:right="567"/>
    </w:pPr>
    <w:rPr>
      <w:rFonts w:ascii="Arial" w:hAnsi="Arial"/>
      <w:sz w:val="20"/>
      <w:szCs w:val="20"/>
    </w:rPr>
  </w:style>
  <w:style w:type="paragraph" w:styleId="Indholdsfortegnelse6">
    <w:name w:val="toc 6"/>
    <w:basedOn w:val="Normal"/>
    <w:next w:val="Normal"/>
    <w:uiPriority w:val="39"/>
    <w:rsid w:val="001E414F"/>
    <w:pPr>
      <w:spacing w:after="0" w:line="260" w:lineRule="atLeast"/>
      <w:ind w:right="567"/>
    </w:pPr>
    <w:rPr>
      <w:rFonts w:ascii="Arial" w:hAnsi="Arial"/>
      <w:sz w:val="20"/>
      <w:szCs w:val="20"/>
    </w:rPr>
  </w:style>
  <w:style w:type="paragraph" w:styleId="Indholdsfortegnelse7">
    <w:name w:val="toc 7"/>
    <w:basedOn w:val="Normal"/>
    <w:next w:val="Normal"/>
    <w:uiPriority w:val="39"/>
    <w:rsid w:val="001E414F"/>
    <w:pPr>
      <w:spacing w:after="0" w:line="260" w:lineRule="atLeast"/>
      <w:ind w:right="567"/>
    </w:pPr>
    <w:rPr>
      <w:rFonts w:ascii="Arial" w:hAnsi="Arial"/>
      <w:sz w:val="20"/>
      <w:szCs w:val="20"/>
    </w:rPr>
  </w:style>
  <w:style w:type="paragraph" w:styleId="Indholdsfortegnelse8">
    <w:name w:val="toc 8"/>
    <w:basedOn w:val="Normal"/>
    <w:next w:val="Normal"/>
    <w:uiPriority w:val="39"/>
    <w:rsid w:val="001E414F"/>
    <w:pPr>
      <w:spacing w:after="0" w:line="260" w:lineRule="atLeast"/>
      <w:ind w:right="567"/>
    </w:pPr>
    <w:rPr>
      <w:rFonts w:ascii="Arial" w:hAnsi="Arial"/>
      <w:sz w:val="20"/>
      <w:szCs w:val="20"/>
    </w:rPr>
  </w:style>
  <w:style w:type="paragraph" w:styleId="Indholdsfortegnelse9">
    <w:name w:val="toc 9"/>
    <w:basedOn w:val="Normal"/>
    <w:next w:val="Normal"/>
    <w:uiPriority w:val="39"/>
    <w:rsid w:val="001E414F"/>
    <w:pPr>
      <w:spacing w:after="0" w:line="260" w:lineRule="atLeast"/>
      <w:ind w:right="567"/>
    </w:pPr>
    <w:rPr>
      <w:rFonts w:ascii="Arial" w:hAnsi="Arial"/>
      <w:sz w:val="20"/>
      <w:szCs w:val="20"/>
    </w:rPr>
  </w:style>
  <w:style w:type="paragraph" w:styleId="Overskrift">
    <w:name w:val="TOC Heading"/>
    <w:basedOn w:val="Overskrift1"/>
    <w:next w:val="Normal"/>
    <w:uiPriority w:val="39"/>
    <w:qFormat/>
    <w:rsid w:val="001E414F"/>
    <w:pPr>
      <w:keepNext w:val="0"/>
      <w:tabs>
        <w:tab w:val="left" w:pos="624"/>
      </w:tabs>
      <w:spacing w:before="0" w:after="520" w:line="360" w:lineRule="atLeast"/>
      <w:contextualSpacing/>
      <w:outlineLvl w:val="9"/>
    </w:pPr>
    <w:rPr>
      <w:rFonts w:ascii="Arial" w:hAnsi="Arial"/>
      <w:b/>
      <w:bCs/>
      <w:color w:val="4472C4" w:themeColor="accent1"/>
      <w:sz w:val="28"/>
      <w:szCs w:val="28"/>
    </w:rPr>
  </w:style>
  <w:style w:type="table" w:customStyle="1" w:styleId="Vejdirektoratet">
    <w:name w:val="Vejdirektoratet"/>
    <w:basedOn w:val="Tabel-Normal"/>
    <w:uiPriority w:val="99"/>
    <w:rsid w:val="001E414F"/>
    <w:pPr>
      <w:spacing w:after="0" w:line="240" w:lineRule="auto"/>
      <w:ind w:left="45"/>
    </w:pPr>
    <w:rPr>
      <w:rFonts w:ascii="Arial" w:hAnsi="Arial"/>
      <w:sz w:val="20"/>
      <w:szCs w:val="20"/>
    </w:rPr>
    <w:tblPr>
      <w:tblStyleRowBandSize w:val="1"/>
      <w:tblCellMar>
        <w:left w:w="0" w:type="dxa"/>
        <w:right w:w="0" w:type="dxa"/>
      </w:tblCellMar>
    </w:tblPr>
    <w:tblStylePr w:type="firstRow">
      <w:pPr>
        <w:wordWrap/>
        <w:spacing w:beforeLines="0" w:before="68" w:beforeAutospacing="0" w:afterLines="0" w:after="68" w:afterAutospacing="0"/>
      </w:pPr>
      <w:rPr>
        <w:color w:val="FFFFFF" w:themeColor="background1"/>
      </w:rPr>
      <w:tblPr/>
      <w:tcPr>
        <w:shd w:val="clear" w:color="auto" w:fill="4472C4" w:themeFill="accent1"/>
      </w:tcPr>
    </w:tblStylePr>
    <w:tblStylePr w:type="lastRow">
      <w:tblPr/>
      <w:tcPr>
        <w:tcBorders>
          <w:top w:val="nil"/>
          <w:left w:val="nil"/>
          <w:bottom w:val="nil"/>
          <w:right w:val="nil"/>
          <w:insideH w:val="nil"/>
          <w:insideV w:val="nil"/>
          <w:tl2br w:val="nil"/>
          <w:tr2bl w:val="nil"/>
        </w:tcBorders>
        <w:shd w:val="clear" w:color="auto" w:fill="4472C4" w:themeFill="accent1"/>
      </w:tcPr>
    </w:tblStylePr>
    <w:tblStylePr w:type="firstCol">
      <w:pPr>
        <w:wordWrap/>
        <w:ind w:leftChars="0" w:left="45"/>
      </w:pPr>
      <w:rPr>
        <w:color w:val="4472C4" w:themeColor="accent1"/>
      </w:rPr>
    </w:tblStylePr>
    <w:tblStylePr w:type="band1Horz">
      <w:pPr>
        <w:wordWrap/>
        <w:spacing w:beforeLines="0" w:before="68" w:beforeAutospacing="0" w:afterLines="0" w:after="96" w:afterAutospacing="0"/>
      </w:pPr>
      <w:tblPr/>
      <w:tcPr>
        <w:tcBorders>
          <w:bottom w:val="single" w:sz="4" w:space="0" w:color="ED7D31" w:themeColor="accent2"/>
          <w:insideH w:val="single" w:sz="4" w:space="0" w:color="ED7D31" w:themeColor="accent2"/>
        </w:tcBorders>
      </w:tcPr>
    </w:tblStylePr>
    <w:tblStylePr w:type="band2Horz">
      <w:pPr>
        <w:wordWrap/>
        <w:spacing w:beforeLines="0" w:before="68" w:beforeAutospacing="0" w:afterLines="0" w:after="96" w:afterAutospacing="0" w:line="240" w:lineRule="auto"/>
      </w:pPr>
      <w:tblPr/>
      <w:tcPr>
        <w:tcBorders>
          <w:bottom w:val="single" w:sz="4" w:space="0" w:color="ED7D31" w:themeColor="accent2"/>
          <w:insideH w:val="single" w:sz="4" w:space="0" w:color="ED7D31" w:themeColor="accent2"/>
        </w:tcBorders>
      </w:tcPr>
    </w:tblStylePr>
    <w:tblStylePr w:type="nwCell">
      <w:rPr>
        <w:color w:val="FFFFFF" w:themeColor="background1"/>
      </w:rPr>
    </w:tblStylePr>
  </w:style>
  <w:style w:type="numbering" w:customStyle="1" w:styleId="Ingenoversigt1">
    <w:name w:val="Ingen oversigt1"/>
    <w:next w:val="Ingenoversigt"/>
    <w:uiPriority w:val="99"/>
    <w:semiHidden/>
    <w:unhideWhenUsed/>
    <w:rsid w:val="001E414F"/>
  </w:style>
  <w:style w:type="paragraph" w:customStyle="1" w:styleId="Default">
    <w:name w:val="Default"/>
    <w:basedOn w:val="Normal"/>
    <w:rsid w:val="001E414F"/>
    <w:pPr>
      <w:spacing w:after="0"/>
    </w:pPr>
    <w:rPr>
      <w:rFonts w:ascii="Times New Roman" w:eastAsia="Times New Roman" w:hAnsi="Times New Roman" w:cs="Times New Roman"/>
      <w:color w:val="000000"/>
      <w:sz w:val="24"/>
      <w:szCs w:val="24"/>
    </w:rPr>
  </w:style>
  <w:style w:type="paragraph" w:customStyle="1" w:styleId="pf0">
    <w:name w:val="pf0"/>
    <w:basedOn w:val="Normal"/>
    <w:rsid w:val="001E414F"/>
    <w:pPr>
      <w:spacing w:beforeAutospacing="1" w:afterAutospacing="1"/>
    </w:pPr>
    <w:rPr>
      <w:rFonts w:ascii="Times New Roman" w:eastAsia="Times New Roman" w:hAnsi="Times New Roman" w:cs="Times New Roman"/>
      <w:sz w:val="24"/>
      <w:szCs w:val="24"/>
      <w:lang w:eastAsia="da-DK"/>
    </w:rPr>
  </w:style>
  <w:style w:type="character" w:customStyle="1" w:styleId="cf01">
    <w:name w:val="cf01"/>
    <w:basedOn w:val="Standardskrifttypeiafsnit"/>
    <w:rsid w:val="001E414F"/>
    <w:rPr>
      <w:rFonts w:ascii="Segoe UI" w:eastAsia="Times New Roman" w:hAnsi="Segoe UI" w:cs="Segoe UI"/>
      <w:sz w:val="18"/>
      <w:szCs w:val="18"/>
    </w:rPr>
  </w:style>
  <w:style w:type="table" w:customStyle="1" w:styleId="Tabel-Gitter1">
    <w:name w:val="Tabel - Gitter1"/>
    <w:basedOn w:val="Tabel-Normal"/>
    <w:next w:val="Tabel-Gitter"/>
    <w:uiPriority w:val="59"/>
    <w:rsid w:val="001E414F"/>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gitter-lys1">
    <w:name w:val="Tabelgitter - lys1"/>
    <w:basedOn w:val="Tabel-Normal"/>
    <w:next w:val="Tabelgitter-lys"/>
    <w:uiPriority w:val="40"/>
    <w:rsid w:val="001E414F"/>
    <w:pPr>
      <w:spacing w:after="0" w:line="240" w:lineRule="auto"/>
    </w:pPr>
    <w:rPr>
      <w:rFonts w:ascii="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Korrektur1">
    <w:name w:val="Korrektur1"/>
    <w:next w:val="Korrektur"/>
    <w:hidden/>
    <w:uiPriority w:val="99"/>
    <w:semiHidden/>
    <w:rsid w:val="001E414F"/>
    <w:pPr>
      <w:spacing w:after="0" w:line="240" w:lineRule="auto"/>
    </w:pPr>
    <w:rPr>
      <w:rFonts w:ascii="Calibri" w:hAnsi="Calibri"/>
    </w:rPr>
  </w:style>
  <w:style w:type="character" w:styleId="Kommentarhenvisning">
    <w:name w:val="annotation reference"/>
    <w:basedOn w:val="Standardskrifttypeiafsnit"/>
    <w:uiPriority w:val="99"/>
    <w:semiHidden/>
    <w:unhideWhenUsed/>
    <w:rsid w:val="001E414F"/>
    <w:rPr>
      <w:sz w:val="16"/>
      <w:szCs w:val="16"/>
    </w:rPr>
  </w:style>
  <w:style w:type="paragraph" w:customStyle="1" w:styleId="Kommentartekst1">
    <w:name w:val="Kommentartekst1"/>
    <w:basedOn w:val="Normal"/>
    <w:next w:val="Kommentartekst"/>
    <w:link w:val="KommentartekstTegn"/>
    <w:uiPriority w:val="99"/>
    <w:unhideWhenUsed/>
    <w:rsid w:val="001E414F"/>
    <w:pPr>
      <w:spacing w:after="0" w:line="240" w:lineRule="auto"/>
    </w:pPr>
    <w:rPr>
      <w:rFonts w:ascii="Arial" w:hAnsi="Arial"/>
      <w:sz w:val="20"/>
      <w:szCs w:val="20"/>
    </w:rPr>
  </w:style>
  <w:style w:type="character" w:customStyle="1" w:styleId="KommentartekstTegn">
    <w:name w:val="Kommentartekst Tegn"/>
    <w:basedOn w:val="Standardskrifttypeiafsnit"/>
    <w:link w:val="Kommentartekst1"/>
    <w:uiPriority w:val="99"/>
    <w:rsid w:val="001E414F"/>
    <w:rPr>
      <w:rFonts w:ascii="Arial" w:hAnsi="Arial"/>
      <w:sz w:val="20"/>
      <w:szCs w:val="20"/>
    </w:rPr>
  </w:style>
  <w:style w:type="paragraph" w:customStyle="1" w:styleId="Kommentaremne1">
    <w:name w:val="Kommentaremne1"/>
    <w:basedOn w:val="Kommentartekst"/>
    <w:next w:val="Kommentartekst"/>
    <w:uiPriority w:val="99"/>
    <w:semiHidden/>
    <w:unhideWhenUsed/>
    <w:rsid w:val="001E414F"/>
    <w:pPr>
      <w:spacing w:after="160"/>
    </w:pPr>
    <w:rPr>
      <w:rFonts w:ascii="Calibri" w:hAnsi="Calibri"/>
      <w:b/>
      <w:bCs/>
    </w:rPr>
  </w:style>
  <w:style w:type="character" w:customStyle="1" w:styleId="KommentaremneTegn">
    <w:name w:val="Kommentaremne Tegn"/>
    <w:basedOn w:val="KommentartekstTegn"/>
    <w:link w:val="Kommentaremne"/>
    <w:uiPriority w:val="99"/>
    <w:semiHidden/>
    <w:rsid w:val="001E414F"/>
    <w:rPr>
      <w:rFonts w:ascii="Arial" w:hAnsi="Arial"/>
      <w:b/>
      <w:bCs/>
      <w:sz w:val="20"/>
      <w:szCs w:val="20"/>
    </w:rPr>
  </w:style>
  <w:style w:type="character" w:styleId="Omtal">
    <w:name w:val="Mention"/>
    <w:basedOn w:val="Standardskrifttypeiafsnit"/>
    <w:uiPriority w:val="99"/>
    <w:unhideWhenUsed/>
    <w:rsid w:val="001E414F"/>
    <w:rPr>
      <w:color w:val="2B579A"/>
      <w:shd w:val="clear" w:color="auto" w:fill="E1DFDD"/>
    </w:rPr>
  </w:style>
  <w:style w:type="character" w:customStyle="1" w:styleId="normaltextrun">
    <w:name w:val="normaltextrun"/>
    <w:basedOn w:val="Standardskrifttypeiafsnit"/>
    <w:rsid w:val="001E414F"/>
  </w:style>
  <w:style w:type="character" w:customStyle="1" w:styleId="eop">
    <w:name w:val="eop"/>
    <w:basedOn w:val="Standardskrifttypeiafsnit"/>
    <w:rsid w:val="001E414F"/>
  </w:style>
  <w:style w:type="paragraph" w:customStyle="1" w:styleId="Ingenafstand1">
    <w:name w:val="Ingen afstand1"/>
    <w:next w:val="Ingenafstand"/>
    <w:uiPriority w:val="1"/>
    <w:qFormat/>
    <w:rsid w:val="001E414F"/>
    <w:pPr>
      <w:spacing w:after="0" w:line="240" w:lineRule="auto"/>
    </w:pPr>
    <w:rPr>
      <w:rFonts w:ascii="Calibri" w:hAnsi="Calibri"/>
    </w:rPr>
  </w:style>
  <w:style w:type="paragraph" w:customStyle="1" w:styleId="paragraph">
    <w:name w:val="paragraph"/>
    <w:basedOn w:val="Normal"/>
    <w:rsid w:val="001E414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Fodnotehenvisning">
    <w:name w:val="footnote reference"/>
    <w:basedOn w:val="Standardskrifttypeiafsnit"/>
    <w:uiPriority w:val="99"/>
    <w:semiHidden/>
    <w:unhideWhenUsed/>
    <w:rsid w:val="001E414F"/>
    <w:rPr>
      <w:vertAlign w:val="superscript"/>
    </w:rPr>
  </w:style>
  <w:style w:type="character" w:styleId="Ulstomtale">
    <w:name w:val="Unresolved Mention"/>
    <w:basedOn w:val="Standardskrifttypeiafsnit"/>
    <w:uiPriority w:val="99"/>
    <w:semiHidden/>
    <w:unhideWhenUsed/>
    <w:rsid w:val="001E414F"/>
    <w:rPr>
      <w:color w:val="605E5C"/>
      <w:shd w:val="clear" w:color="auto" w:fill="E1DFDD"/>
    </w:rPr>
  </w:style>
  <w:style w:type="table" w:styleId="Tabelgitter-lys">
    <w:name w:val="Grid Table Light"/>
    <w:basedOn w:val="Tabel-Normal"/>
    <w:uiPriority w:val="99"/>
    <w:rsid w:val="001E414F"/>
    <w:pPr>
      <w:spacing w:after="0" w:line="240" w:lineRule="auto"/>
    </w:pPr>
    <w:rPr>
      <w:rFonts w:ascii="Arial" w:hAnsi="Arial"/>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Korrektur">
    <w:name w:val="Revision"/>
    <w:hidden/>
    <w:uiPriority w:val="99"/>
    <w:semiHidden/>
    <w:rsid w:val="001E414F"/>
    <w:pPr>
      <w:spacing w:after="0" w:line="240" w:lineRule="auto"/>
    </w:pPr>
    <w:rPr>
      <w:rFonts w:ascii="Arial" w:hAnsi="Arial"/>
      <w:sz w:val="20"/>
      <w:szCs w:val="20"/>
    </w:rPr>
  </w:style>
  <w:style w:type="paragraph" w:styleId="Kommentartekst">
    <w:name w:val="annotation text"/>
    <w:basedOn w:val="Normal"/>
    <w:link w:val="KommentartekstTegn1"/>
    <w:uiPriority w:val="99"/>
    <w:semiHidden/>
    <w:rsid w:val="001E414F"/>
    <w:pPr>
      <w:spacing w:after="0" w:line="240" w:lineRule="auto"/>
    </w:pPr>
    <w:rPr>
      <w:rFonts w:ascii="Arial" w:hAnsi="Arial"/>
      <w:sz w:val="20"/>
      <w:szCs w:val="20"/>
    </w:rPr>
  </w:style>
  <w:style w:type="character" w:customStyle="1" w:styleId="KommentartekstTegn1">
    <w:name w:val="Kommentartekst Tegn1"/>
    <w:basedOn w:val="Standardskrifttypeiafsnit"/>
    <w:link w:val="Kommentartekst"/>
    <w:uiPriority w:val="99"/>
    <w:semiHidden/>
    <w:rsid w:val="001E414F"/>
    <w:rPr>
      <w:rFonts w:ascii="Arial" w:hAnsi="Arial"/>
      <w:sz w:val="20"/>
      <w:szCs w:val="20"/>
    </w:rPr>
  </w:style>
  <w:style w:type="paragraph" w:styleId="Kommentaremne">
    <w:name w:val="annotation subject"/>
    <w:basedOn w:val="Kommentartekst"/>
    <w:next w:val="Kommentartekst"/>
    <w:link w:val="KommentaremneTegn"/>
    <w:uiPriority w:val="99"/>
    <w:semiHidden/>
    <w:rsid w:val="001E414F"/>
    <w:rPr>
      <w:b/>
      <w:bCs/>
    </w:rPr>
  </w:style>
  <w:style w:type="character" w:customStyle="1" w:styleId="KommentaremneTegn1">
    <w:name w:val="Kommentaremne Tegn1"/>
    <w:basedOn w:val="KommentartekstTegn1"/>
    <w:uiPriority w:val="99"/>
    <w:semiHidden/>
    <w:rsid w:val="001E414F"/>
    <w:rPr>
      <w:rFonts w:ascii="Arial" w:hAnsi="Arial"/>
      <w:b/>
      <w:bCs/>
      <w:sz w:val="20"/>
      <w:szCs w:val="20"/>
    </w:rPr>
  </w:style>
  <w:style w:type="paragraph" w:styleId="Ingenafstand">
    <w:name w:val="No Spacing"/>
    <w:uiPriority w:val="99"/>
    <w:rsid w:val="001E414F"/>
    <w:pPr>
      <w:spacing w:after="0" w:line="240" w:lineRule="auto"/>
    </w:pPr>
    <w:rPr>
      <w:rFonts w:ascii="Arial" w:hAnsi="Arial"/>
      <w:sz w:val="20"/>
      <w:szCs w:val="20"/>
    </w:rPr>
  </w:style>
  <w:style w:type="character" w:styleId="Fremhv">
    <w:name w:val="Emphasis"/>
    <w:basedOn w:val="Standardskrifttypeiafsnit"/>
    <w:uiPriority w:val="20"/>
    <w:qFormat/>
    <w:rsid w:val="00B34710"/>
    <w:rPr>
      <w:i/>
      <w:iCs/>
    </w:rPr>
  </w:style>
  <w:style w:type="paragraph" w:styleId="NormalWeb">
    <w:name w:val="Normal (Web)"/>
    <w:basedOn w:val="Normal"/>
    <w:uiPriority w:val="99"/>
    <w:semiHidden/>
    <w:unhideWhenUsed/>
    <w:rsid w:val="009906F4"/>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inline">
    <w:name w:val="inline"/>
    <w:basedOn w:val="Standardskrifttypeiafsnit"/>
    <w:rsid w:val="00B3396A"/>
  </w:style>
  <w:style w:type="character" w:customStyle="1" w:styleId="italic">
    <w:name w:val="italic"/>
    <w:basedOn w:val="Standardskrifttypeiafsnit"/>
    <w:rsid w:val="00CE437A"/>
  </w:style>
  <w:style w:type="paragraph" w:customStyle="1" w:styleId="x-li">
    <w:name w:val="x-li"/>
    <w:basedOn w:val="Normal"/>
    <w:rsid w:val="00336CBA"/>
    <w:pPr>
      <w:spacing w:before="100" w:beforeAutospacing="1" w:after="100" w:afterAutospacing="1" w:line="240" w:lineRule="auto"/>
    </w:pPr>
    <w:rPr>
      <w:rFonts w:ascii="Times New Roman" w:eastAsia="Times New Roman" w:hAnsi="Times New Roman" w:cs="Times New Roman"/>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034290">
      <w:bodyDiv w:val="1"/>
      <w:marLeft w:val="0"/>
      <w:marRight w:val="0"/>
      <w:marTop w:val="0"/>
      <w:marBottom w:val="0"/>
      <w:divBdr>
        <w:top w:val="none" w:sz="0" w:space="0" w:color="auto"/>
        <w:left w:val="none" w:sz="0" w:space="0" w:color="auto"/>
        <w:bottom w:val="none" w:sz="0" w:space="0" w:color="auto"/>
        <w:right w:val="none" w:sz="0" w:space="0" w:color="auto"/>
      </w:divBdr>
    </w:div>
    <w:div w:id="422072769">
      <w:bodyDiv w:val="1"/>
      <w:marLeft w:val="0"/>
      <w:marRight w:val="0"/>
      <w:marTop w:val="0"/>
      <w:marBottom w:val="0"/>
      <w:divBdr>
        <w:top w:val="none" w:sz="0" w:space="0" w:color="auto"/>
        <w:left w:val="none" w:sz="0" w:space="0" w:color="auto"/>
        <w:bottom w:val="none" w:sz="0" w:space="0" w:color="auto"/>
        <w:right w:val="none" w:sz="0" w:space="0" w:color="auto"/>
      </w:divBdr>
      <w:divsChild>
        <w:div w:id="2134906176">
          <w:marLeft w:val="0"/>
          <w:marRight w:val="0"/>
          <w:marTop w:val="0"/>
          <w:marBottom w:val="0"/>
          <w:divBdr>
            <w:top w:val="single" w:sz="2" w:space="0" w:color="auto"/>
            <w:left w:val="single" w:sz="2" w:space="0" w:color="auto"/>
            <w:bottom w:val="single" w:sz="2" w:space="0" w:color="auto"/>
            <w:right w:val="single" w:sz="2" w:space="0" w:color="auto"/>
          </w:divBdr>
        </w:div>
        <w:div w:id="993683524">
          <w:marLeft w:val="0"/>
          <w:marRight w:val="0"/>
          <w:marTop w:val="0"/>
          <w:marBottom w:val="0"/>
          <w:divBdr>
            <w:top w:val="single" w:sz="2" w:space="0" w:color="auto"/>
            <w:left w:val="single" w:sz="2" w:space="0" w:color="auto"/>
            <w:bottom w:val="single" w:sz="2" w:space="0" w:color="auto"/>
            <w:right w:val="single" w:sz="2" w:space="0" w:color="auto"/>
          </w:divBdr>
        </w:div>
      </w:divsChild>
    </w:div>
    <w:div w:id="1073043204">
      <w:bodyDiv w:val="1"/>
      <w:marLeft w:val="0"/>
      <w:marRight w:val="0"/>
      <w:marTop w:val="0"/>
      <w:marBottom w:val="0"/>
      <w:divBdr>
        <w:top w:val="none" w:sz="0" w:space="0" w:color="auto"/>
        <w:left w:val="none" w:sz="0" w:space="0" w:color="auto"/>
        <w:bottom w:val="none" w:sz="0" w:space="0" w:color="auto"/>
        <w:right w:val="none" w:sz="0" w:space="0" w:color="auto"/>
      </w:divBdr>
      <w:divsChild>
        <w:div w:id="432092505">
          <w:marLeft w:val="0"/>
          <w:marRight w:val="0"/>
          <w:marTop w:val="0"/>
          <w:marBottom w:val="0"/>
          <w:divBdr>
            <w:top w:val="single" w:sz="2" w:space="0" w:color="auto"/>
            <w:left w:val="single" w:sz="2" w:space="0" w:color="auto"/>
            <w:bottom w:val="single" w:sz="2" w:space="0" w:color="auto"/>
            <w:right w:val="single" w:sz="2" w:space="0" w:color="auto"/>
          </w:divBdr>
        </w:div>
        <w:div w:id="564874616">
          <w:marLeft w:val="0"/>
          <w:marRight w:val="0"/>
          <w:marTop w:val="0"/>
          <w:marBottom w:val="0"/>
          <w:divBdr>
            <w:top w:val="single" w:sz="2" w:space="0" w:color="auto"/>
            <w:left w:val="single" w:sz="2" w:space="0" w:color="auto"/>
            <w:bottom w:val="single" w:sz="2" w:space="0" w:color="auto"/>
            <w:right w:val="single" w:sz="2" w:space="0" w:color="auto"/>
          </w:divBdr>
        </w:div>
      </w:divsChild>
    </w:div>
    <w:div w:id="1089932391">
      <w:bodyDiv w:val="1"/>
      <w:marLeft w:val="0"/>
      <w:marRight w:val="0"/>
      <w:marTop w:val="0"/>
      <w:marBottom w:val="0"/>
      <w:divBdr>
        <w:top w:val="none" w:sz="0" w:space="0" w:color="auto"/>
        <w:left w:val="none" w:sz="0" w:space="0" w:color="auto"/>
        <w:bottom w:val="none" w:sz="0" w:space="0" w:color="auto"/>
        <w:right w:val="none" w:sz="0" w:space="0" w:color="auto"/>
      </w:divBdr>
    </w:div>
    <w:div w:id="1207184474">
      <w:bodyDiv w:val="1"/>
      <w:marLeft w:val="0"/>
      <w:marRight w:val="0"/>
      <w:marTop w:val="0"/>
      <w:marBottom w:val="0"/>
      <w:divBdr>
        <w:top w:val="none" w:sz="0" w:space="0" w:color="auto"/>
        <w:left w:val="none" w:sz="0" w:space="0" w:color="auto"/>
        <w:bottom w:val="none" w:sz="0" w:space="0" w:color="auto"/>
        <w:right w:val="none" w:sz="0" w:space="0" w:color="auto"/>
      </w:divBdr>
    </w:div>
    <w:div w:id="1367947155">
      <w:bodyDiv w:val="1"/>
      <w:marLeft w:val="0"/>
      <w:marRight w:val="0"/>
      <w:marTop w:val="0"/>
      <w:marBottom w:val="0"/>
      <w:divBdr>
        <w:top w:val="none" w:sz="0" w:space="0" w:color="auto"/>
        <w:left w:val="none" w:sz="0" w:space="0" w:color="auto"/>
        <w:bottom w:val="none" w:sz="0" w:space="0" w:color="auto"/>
        <w:right w:val="none" w:sz="0" w:space="0" w:color="auto"/>
      </w:divBdr>
    </w:div>
    <w:div w:id="1393190625">
      <w:bodyDiv w:val="1"/>
      <w:marLeft w:val="0"/>
      <w:marRight w:val="0"/>
      <w:marTop w:val="0"/>
      <w:marBottom w:val="0"/>
      <w:divBdr>
        <w:top w:val="none" w:sz="0" w:space="0" w:color="auto"/>
        <w:left w:val="none" w:sz="0" w:space="0" w:color="auto"/>
        <w:bottom w:val="none" w:sz="0" w:space="0" w:color="auto"/>
        <w:right w:val="none" w:sz="0" w:space="0" w:color="auto"/>
      </w:divBdr>
    </w:div>
    <w:div w:id="1411777362">
      <w:bodyDiv w:val="1"/>
      <w:marLeft w:val="0"/>
      <w:marRight w:val="0"/>
      <w:marTop w:val="0"/>
      <w:marBottom w:val="0"/>
      <w:divBdr>
        <w:top w:val="none" w:sz="0" w:space="0" w:color="auto"/>
        <w:left w:val="none" w:sz="0" w:space="0" w:color="auto"/>
        <w:bottom w:val="none" w:sz="0" w:space="0" w:color="auto"/>
        <w:right w:val="none" w:sz="0" w:space="0" w:color="auto"/>
      </w:divBdr>
    </w:div>
    <w:div w:id="149923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karnovgroup.dk/b/documents/abs/EUDIR199243" TargetMode="External"/><Relationship Id="rId18" Type="http://schemas.openxmlformats.org/officeDocument/2006/relationships/hyperlink" Target="https://pro.karnovgroup.dk/b/documents/rel/LBKG202448"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pro.karnovgroup.dk/b/documents/rel/LBKG2017282" TargetMode="External"/><Relationship Id="rId2" Type="http://schemas.openxmlformats.org/officeDocument/2006/relationships/customXml" Target="../customXml/item2.xml"/><Relationship Id="rId16" Type="http://schemas.openxmlformats.org/officeDocument/2006/relationships/hyperlink" Target="https://pro.karnovgroup.dk/b/documents/rel/LBKG20244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c-word-edit.officeapps.live.com/we/wordeditorframe.aspx?new=1&amp;ui=da&amp;rs=da-DK&amp;wopisrc=https%3A%2F%2Fvejdirektoratet.sharepoint.com%2Fsites%2FP-AnlaegslovfortiludbygningafRute11-Korskro-Varde%2F_vti_bin%2Fwopi.ashx%2Ffiles%2F60d85c9d13e74db0a5d3bee9f0a67202&amp;wdorigin=TEAMS-MAGLEV.teamsSdk_ns.rwc&amp;wdexp=TEAMS-TREATMENT&amp;wdhostclicktime=1710488651550&amp;wdenableroaming=1&amp;mscc=1&amp;hid=E63315A1-6019-8000-5D48-DE472E680063.0&amp;uih=sharepointcom&amp;wdlcid=da&amp;jsapi=1&amp;jsapiver=v2&amp;corrid=d5d44afc-06b6-d4ef-86a4-c0e6132d249e&amp;usid=d5d44afc-06b6-d4ef-86a4-c0e6132d249e&amp;newsession=1&amp;sftc=1&amp;uihit=docaspx&amp;muv=1&amp;cac=1&amp;sams=1&amp;mtf=1&amp;sfp=1&amp;sdp=1&amp;hch=1&amp;hwfh=1&amp;dchat=1&amp;sc=%7B%22pmo%22%3A%22https%3A%2F%2Fvejdirektoratet.sharepoint.com%22%2C%22pmshare%22%3Atrue%7D&amp;ctp=LeastProtected&amp;rct=Normal&amp;wdredirectionreason=Unified_SingleFlush" TargetMode="External"/><Relationship Id="rId5" Type="http://schemas.openxmlformats.org/officeDocument/2006/relationships/numbering" Target="numbering.xml"/><Relationship Id="rId15" Type="http://schemas.openxmlformats.org/officeDocument/2006/relationships/hyperlink" Target="https://pro.karnovgroup.dk/b/documents/rel/LBKG2017282"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yperlink" Target="https://pro.karnovgroup.dk/b/documents/abs/EUDIR20006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karnovgroup.dk/b/documents/abs/EUDIR2009147"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euc-word-edit.officeapps.live.com/we/wordeditorframe.aspx?new=1&amp;ui=da&amp;rs=da-DK&amp;wopisrc=https%3A%2F%2Fvejdirektoratet.sharepoint.com%2Fsites%2FP-AnlaegslovfortiludbygningafRute11-Korskro-Varde%2F_vti_bin%2Fwopi.ashx%2Ffiles%2F60d85c9d13e74db0a5d3bee9f0a67202&amp;wdorigin=TEAMS-MAGLEV.teamsSdk_ns.rwc&amp;wdexp=TEAMS-TREATMENT&amp;wdhostclicktime=1710488651550&amp;wdenableroaming=1&amp;mscc=1&amp;hid=E63315A1-6019-8000-5D48-DE472E680063.0&amp;uih=sharepointcom&amp;wdlcid=da&amp;jsapi=1&amp;jsapiver=v2&amp;corrid=d5d44afc-06b6-d4ef-86a4-c0e6132d249e&amp;usid=d5d44afc-06b6-d4ef-86a4-c0e6132d249e&amp;newsession=1&amp;sftc=1&amp;uihit=docaspx&amp;muv=1&amp;cac=1&amp;sams=1&amp;mtf=1&amp;sfp=1&amp;sdp=1&amp;hch=1&amp;hwfh=1&amp;dchat=1&amp;sc=%7B%22pmo%22%3A%22https%3A%2F%2Fvejdirektoratet.sharepoint.com%22%2C%22pmshare%22%3Atrue%7D&amp;ctp=LeastProtected&amp;rct=Normal&amp;wdredirectionreason=Unified_SingleFlush"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1cbed8-129e-461c-8dc6-4086f7cd7a55">
      <UserInfo>
        <DisplayName>lpr</DisplayName>
        <AccountId>15</AccountId>
        <AccountType/>
      </UserInfo>
      <UserInfo>
        <DisplayName>arp</DisplayName>
        <AccountId>16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2ACF0F3B39924479463E5804347FC9F" ma:contentTypeVersion="6" ma:contentTypeDescription="Opret et nyt dokument." ma:contentTypeScope="" ma:versionID="535cbcf78248ec9665ecc709cfe34378">
  <xsd:schema xmlns:xsd="http://www.w3.org/2001/XMLSchema" xmlns:xs="http://www.w3.org/2001/XMLSchema" xmlns:p="http://schemas.microsoft.com/office/2006/metadata/properties" xmlns:ns2="f2cef429-1191-4e25-9653-f2e96ec9fc8d" xmlns:ns3="8c1cbed8-129e-461c-8dc6-4086f7cd7a55" targetNamespace="http://schemas.microsoft.com/office/2006/metadata/properties" ma:root="true" ma:fieldsID="50c25c7e290a0f14e248a6ea8b521672" ns2:_="" ns3:_="">
    <xsd:import namespace="f2cef429-1191-4e25-9653-f2e96ec9fc8d"/>
    <xsd:import namespace="8c1cbed8-129e-461c-8dc6-4086f7cd7a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cef429-1191-4e25-9653-f2e96ec9fc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1cbed8-129e-461c-8dc6-4086f7cd7a55" elementFormDefault="qualified">
    <xsd:import namespace="http://schemas.microsoft.com/office/2006/documentManagement/types"/>
    <xsd:import namespace="http://schemas.microsoft.com/office/infopath/2007/PartnerControls"/>
    <xsd:element name="SharedWithUsers" ma:index="12"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lt med 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D0AF5-2DFB-4A93-85B9-78E221DF2BDB}">
  <ds:schemaRefs>
    <ds:schemaRef ds:uri="http://schemas.microsoft.com/office/2006/metadata/properties"/>
    <ds:schemaRef ds:uri="http://schemas.microsoft.com/office/infopath/2007/PartnerControls"/>
    <ds:schemaRef ds:uri="8c1cbed8-129e-461c-8dc6-4086f7cd7a55"/>
  </ds:schemaRefs>
</ds:datastoreItem>
</file>

<file path=customXml/itemProps2.xml><?xml version="1.0" encoding="utf-8"?>
<ds:datastoreItem xmlns:ds="http://schemas.openxmlformats.org/officeDocument/2006/customXml" ds:itemID="{47DF56E0-A17B-4C61-A56A-0A4C3D687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cef429-1191-4e25-9653-f2e96ec9fc8d"/>
    <ds:schemaRef ds:uri="8c1cbed8-129e-461c-8dc6-4086f7cd7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132946-06EA-4A71-BC44-89D89212FECF}">
  <ds:schemaRefs>
    <ds:schemaRef ds:uri="http://schemas.microsoft.com/sharepoint/v3/contenttype/forms"/>
  </ds:schemaRefs>
</ds:datastoreItem>
</file>

<file path=customXml/itemProps4.xml><?xml version="1.0" encoding="utf-8"?>
<ds:datastoreItem xmlns:ds="http://schemas.openxmlformats.org/officeDocument/2006/customXml" ds:itemID="{C96988A9-A551-4654-A4B2-44B632903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74</Pages>
  <Words>26934</Words>
  <Characters>164304</Characters>
  <Application>Microsoft Office Word</Application>
  <DocSecurity>0</DocSecurity>
  <Lines>1369</Lines>
  <Paragraphs>381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190857</CharactersWithSpaces>
  <SharedDoc>false</SharedDoc>
  <HLinks>
    <vt:vector size="630" baseType="variant">
      <vt:variant>
        <vt:i4>3276916</vt:i4>
      </vt:variant>
      <vt:variant>
        <vt:i4>588</vt:i4>
      </vt:variant>
      <vt:variant>
        <vt:i4>0</vt:i4>
      </vt:variant>
      <vt:variant>
        <vt:i4>5</vt:i4>
      </vt:variant>
      <vt:variant>
        <vt:lpwstr>https://pro.karnovgroup.dk/b/documents/abs/EUDIR200060</vt:lpwstr>
      </vt:variant>
      <vt:variant>
        <vt:lpwstr/>
      </vt:variant>
      <vt:variant>
        <vt:i4>5111898</vt:i4>
      </vt:variant>
      <vt:variant>
        <vt:i4>585</vt:i4>
      </vt:variant>
      <vt:variant>
        <vt:i4>0</vt:i4>
      </vt:variant>
      <vt:variant>
        <vt:i4>5</vt:i4>
      </vt:variant>
      <vt:variant>
        <vt:lpwstr>https://pro.karnovgroup.dk/b/documents/rel/LBKG202448</vt:lpwstr>
      </vt:variant>
      <vt:variant>
        <vt:lpwstr/>
      </vt:variant>
      <vt:variant>
        <vt:i4>7929953</vt:i4>
      </vt:variant>
      <vt:variant>
        <vt:i4>582</vt:i4>
      </vt:variant>
      <vt:variant>
        <vt:i4>0</vt:i4>
      </vt:variant>
      <vt:variant>
        <vt:i4>5</vt:i4>
      </vt:variant>
      <vt:variant>
        <vt:lpwstr>https://pro.karnovgroup.dk/b/documents/rel/LBKG2017282</vt:lpwstr>
      </vt:variant>
      <vt:variant>
        <vt:lpwstr/>
      </vt:variant>
      <vt:variant>
        <vt:i4>5111898</vt:i4>
      </vt:variant>
      <vt:variant>
        <vt:i4>579</vt:i4>
      </vt:variant>
      <vt:variant>
        <vt:i4>0</vt:i4>
      </vt:variant>
      <vt:variant>
        <vt:i4>5</vt:i4>
      </vt:variant>
      <vt:variant>
        <vt:lpwstr>https://pro.karnovgroup.dk/b/documents/rel/LBKG202448</vt:lpwstr>
      </vt:variant>
      <vt:variant>
        <vt:lpwstr/>
      </vt:variant>
      <vt:variant>
        <vt:i4>7929953</vt:i4>
      </vt:variant>
      <vt:variant>
        <vt:i4>576</vt:i4>
      </vt:variant>
      <vt:variant>
        <vt:i4>0</vt:i4>
      </vt:variant>
      <vt:variant>
        <vt:i4>5</vt:i4>
      </vt:variant>
      <vt:variant>
        <vt:lpwstr>https://pro.karnovgroup.dk/b/documents/rel/LBKG2017282</vt:lpwstr>
      </vt:variant>
      <vt:variant>
        <vt:lpwstr/>
      </vt:variant>
      <vt:variant>
        <vt:i4>4128883</vt:i4>
      </vt:variant>
      <vt:variant>
        <vt:i4>573</vt:i4>
      </vt:variant>
      <vt:variant>
        <vt:i4>0</vt:i4>
      </vt:variant>
      <vt:variant>
        <vt:i4>5</vt:i4>
      </vt:variant>
      <vt:variant>
        <vt:lpwstr>https://pro.karnovgroup.dk/b/documents/abs/EUDIR2009147</vt:lpwstr>
      </vt:variant>
      <vt:variant>
        <vt:lpwstr/>
      </vt:variant>
      <vt:variant>
        <vt:i4>3801212</vt:i4>
      </vt:variant>
      <vt:variant>
        <vt:i4>570</vt:i4>
      </vt:variant>
      <vt:variant>
        <vt:i4>0</vt:i4>
      </vt:variant>
      <vt:variant>
        <vt:i4>5</vt:i4>
      </vt:variant>
      <vt:variant>
        <vt:lpwstr>https://pro.karnovgroup.dk/b/documents/abs/EUDIR199243</vt:lpwstr>
      </vt:variant>
      <vt:variant>
        <vt:lpwstr/>
      </vt:variant>
      <vt:variant>
        <vt:i4>1048633</vt:i4>
      </vt:variant>
      <vt:variant>
        <vt:i4>563</vt:i4>
      </vt:variant>
      <vt:variant>
        <vt:i4>0</vt:i4>
      </vt:variant>
      <vt:variant>
        <vt:i4>5</vt:i4>
      </vt:variant>
      <vt:variant>
        <vt:lpwstr/>
      </vt:variant>
      <vt:variant>
        <vt:lpwstr>_Toc161387150</vt:lpwstr>
      </vt:variant>
      <vt:variant>
        <vt:i4>1114169</vt:i4>
      </vt:variant>
      <vt:variant>
        <vt:i4>557</vt:i4>
      </vt:variant>
      <vt:variant>
        <vt:i4>0</vt:i4>
      </vt:variant>
      <vt:variant>
        <vt:i4>5</vt:i4>
      </vt:variant>
      <vt:variant>
        <vt:lpwstr/>
      </vt:variant>
      <vt:variant>
        <vt:lpwstr>_Toc161387149</vt:lpwstr>
      </vt:variant>
      <vt:variant>
        <vt:i4>1114169</vt:i4>
      </vt:variant>
      <vt:variant>
        <vt:i4>551</vt:i4>
      </vt:variant>
      <vt:variant>
        <vt:i4>0</vt:i4>
      </vt:variant>
      <vt:variant>
        <vt:i4>5</vt:i4>
      </vt:variant>
      <vt:variant>
        <vt:lpwstr/>
      </vt:variant>
      <vt:variant>
        <vt:lpwstr>_Toc161387148</vt:lpwstr>
      </vt:variant>
      <vt:variant>
        <vt:i4>1114169</vt:i4>
      </vt:variant>
      <vt:variant>
        <vt:i4>545</vt:i4>
      </vt:variant>
      <vt:variant>
        <vt:i4>0</vt:i4>
      </vt:variant>
      <vt:variant>
        <vt:i4>5</vt:i4>
      </vt:variant>
      <vt:variant>
        <vt:lpwstr/>
      </vt:variant>
      <vt:variant>
        <vt:lpwstr>_Toc161387147</vt:lpwstr>
      </vt:variant>
      <vt:variant>
        <vt:i4>1114169</vt:i4>
      </vt:variant>
      <vt:variant>
        <vt:i4>539</vt:i4>
      </vt:variant>
      <vt:variant>
        <vt:i4>0</vt:i4>
      </vt:variant>
      <vt:variant>
        <vt:i4>5</vt:i4>
      </vt:variant>
      <vt:variant>
        <vt:lpwstr/>
      </vt:variant>
      <vt:variant>
        <vt:lpwstr>_Toc161387146</vt:lpwstr>
      </vt:variant>
      <vt:variant>
        <vt:i4>1114169</vt:i4>
      </vt:variant>
      <vt:variant>
        <vt:i4>533</vt:i4>
      </vt:variant>
      <vt:variant>
        <vt:i4>0</vt:i4>
      </vt:variant>
      <vt:variant>
        <vt:i4>5</vt:i4>
      </vt:variant>
      <vt:variant>
        <vt:lpwstr/>
      </vt:variant>
      <vt:variant>
        <vt:lpwstr>_Toc161387145</vt:lpwstr>
      </vt:variant>
      <vt:variant>
        <vt:i4>1114169</vt:i4>
      </vt:variant>
      <vt:variant>
        <vt:i4>527</vt:i4>
      </vt:variant>
      <vt:variant>
        <vt:i4>0</vt:i4>
      </vt:variant>
      <vt:variant>
        <vt:i4>5</vt:i4>
      </vt:variant>
      <vt:variant>
        <vt:lpwstr/>
      </vt:variant>
      <vt:variant>
        <vt:lpwstr>_Toc161387144</vt:lpwstr>
      </vt:variant>
      <vt:variant>
        <vt:i4>1114169</vt:i4>
      </vt:variant>
      <vt:variant>
        <vt:i4>521</vt:i4>
      </vt:variant>
      <vt:variant>
        <vt:i4>0</vt:i4>
      </vt:variant>
      <vt:variant>
        <vt:i4>5</vt:i4>
      </vt:variant>
      <vt:variant>
        <vt:lpwstr/>
      </vt:variant>
      <vt:variant>
        <vt:lpwstr>_Toc161387143</vt:lpwstr>
      </vt:variant>
      <vt:variant>
        <vt:i4>1114169</vt:i4>
      </vt:variant>
      <vt:variant>
        <vt:i4>515</vt:i4>
      </vt:variant>
      <vt:variant>
        <vt:i4>0</vt:i4>
      </vt:variant>
      <vt:variant>
        <vt:i4>5</vt:i4>
      </vt:variant>
      <vt:variant>
        <vt:lpwstr/>
      </vt:variant>
      <vt:variant>
        <vt:lpwstr>_Toc161387142</vt:lpwstr>
      </vt:variant>
      <vt:variant>
        <vt:i4>1114169</vt:i4>
      </vt:variant>
      <vt:variant>
        <vt:i4>509</vt:i4>
      </vt:variant>
      <vt:variant>
        <vt:i4>0</vt:i4>
      </vt:variant>
      <vt:variant>
        <vt:i4>5</vt:i4>
      </vt:variant>
      <vt:variant>
        <vt:lpwstr/>
      </vt:variant>
      <vt:variant>
        <vt:lpwstr>_Toc161387141</vt:lpwstr>
      </vt:variant>
      <vt:variant>
        <vt:i4>1114169</vt:i4>
      </vt:variant>
      <vt:variant>
        <vt:i4>503</vt:i4>
      </vt:variant>
      <vt:variant>
        <vt:i4>0</vt:i4>
      </vt:variant>
      <vt:variant>
        <vt:i4>5</vt:i4>
      </vt:variant>
      <vt:variant>
        <vt:lpwstr/>
      </vt:variant>
      <vt:variant>
        <vt:lpwstr>_Toc161387140</vt:lpwstr>
      </vt:variant>
      <vt:variant>
        <vt:i4>1441849</vt:i4>
      </vt:variant>
      <vt:variant>
        <vt:i4>497</vt:i4>
      </vt:variant>
      <vt:variant>
        <vt:i4>0</vt:i4>
      </vt:variant>
      <vt:variant>
        <vt:i4>5</vt:i4>
      </vt:variant>
      <vt:variant>
        <vt:lpwstr/>
      </vt:variant>
      <vt:variant>
        <vt:lpwstr>_Toc161387139</vt:lpwstr>
      </vt:variant>
      <vt:variant>
        <vt:i4>1441849</vt:i4>
      </vt:variant>
      <vt:variant>
        <vt:i4>491</vt:i4>
      </vt:variant>
      <vt:variant>
        <vt:i4>0</vt:i4>
      </vt:variant>
      <vt:variant>
        <vt:i4>5</vt:i4>
      </vt:variant>
      <vt:variant>
        <vt:lpwstr/>
      </vt:variant>
      <vt:variant>
        <vt:lpwstr>_Toc161387138</vt:lpwstr>
      </vt:variant>
      <vt:variant>
        <vt:i4>1441849</vt:i4>
      </vt:variant>
      <vt:variant>
        <vt:i4>485</vt:i4>
      </vt:variant>
      <vt:variant>
        <vt:i4>0</vt:i4>
      </vt:variant>
      <vt:variant>
        <vt:i4>5</vt:i4>
      </vt:variant>
      <vt:variant>
        <vt:lpwstr/>
      </vt:variant>
      <vt:variant>
        <vt:lpwstr>_Toc161387137</vt:lpwstr>
      </vt:variant>
      <vt:variant>
        <vt:i4>1441849</vt:i4>
      </vt:variant>
      <vt:variant>
        <vt:i4>479</vt:i4>
      </vt:variant>
      <vt:variant>
        <vt:i4>0</vt:i4>
      </vt:variant>
      <vt:variant>
        <vt:i4>5</vt:i4>
      </vt:variant>
      <vt:variant>
        <vt:lpwstr/>
      </vt:variant>
      <vt:variant>
        <vt:lpwstr>_Toc161387136</vt:lpwstr>
      </vt:variant>
      <vt:variant>
        <vt:i4>1441849</vt:i4>
      </vt:variant>
      <vt:variant>
        <vt:i4>473</vt:i4>
      </vt:variant>
      <vt:variant>
        <vt:i4>0</vt:i4>
      </vt:variant>
      <vt:variant>
        <vt:i4>5</vt:i4>
      </vt:variant>
      <vt:variant>
        <vt:lpwstr/>
      </vt:variant>
      <vt:variant>
        <vt:lpwstr>_Toc161387135</vt:lpwstr>
      </vt:variant>
      <vt:variant>
        <vt:i4>1441849</vt:i4>
      </vt:variant>
      <vt:variant>
        <vt:i4>467</vt:i4>
      </vt:variant>
      <vt:variant>
        <vt:i4>0</vt:i4>
      </vt:variant>
      <vt:variant>
        <vt:i4>5</vt:i4>
      </vt:variant>
      <vt:variant>
        <vt:lpwstr/>
      </vt:variant>
      <vt:variant>
        <vt:lpwstr>_Toc161387134</vt:lpwstr>
      </vt:variant>
      <vt:variant>
        <vt:i4>1441849</vt:i4>
      </vt:variant>
      <vt:variant>
        <vt:i4>461</vt:i4>
      </vt:variant>
      <vt:variant>
        <vt:i4>0</vt:i4>
      </vt:variant>
      <vt:variant>
        <vt:i4>5</vt:i4>
      </vt:variant>
      <vt:variant>
        <vt:lpwstr/>
      </vt:variant>
      <vt:variant>
        <vt:lpwstr>_Toc161387133</vt:lpwstr>
      </vt:variant>
      <vt:variant>
        <vt:i4>1441849</vt:i4>
      </vt:variant>
      <vt:variant>
        <vt:i4>455</vt:i4>
      </vt:variant>
      <vt:variant>
        <vt:i4>0</vt:i4>
      </vt:variant>
      <vt:variant>
        <vt:i4>5</vt:i4>
      </vt:variant>
      <vt:variant>
        <vt:lpwstr/>
      </vt:variant>
      <vt:variant>
        <vt:lpwstr>_Toc161387132</vt:lpwstr>
      </vt:variant>
      <vt:variant>
        <vt:i4>1441849</vt:i4>
      </vt:variant>
      <vt:variant>
        <vt:i4>449</vt:i4>
      </vt:variant>
      <vt:variant>
        <vt:i4>0</vt:i4>
      </vt:variant>
      <vt:variant>
        <vt:i4>5</vt:i4>
      </vt:variant>
      <vt:variant>
        <vt:lpwstr/>
      </vt:variant>
      <vt:variant>
        <vt:lpwstr>_Toc161387131</vt:lpwstr>
      </vt:variant>
      <vt:variant>
        <vt:i4>1441849</vt:i4>
      </vt:variant>
      <vt:variant>
        <vt:i4>443</vt:i4>
      </vt:variant>
      <vt:variant>
        <vt:i4>0</vt:i4>
      </vt:variant>
      <vt:variant>
        <vt:i4>5</vt:i4>
      </vt:variant>
      <vt:variant>
        <vt:lpwstr/>
      </vt:variant>
      <vt:variant>
        <vt:lpwstr>_Toc161387130</vt:lpwstr>
      </vt:variant>
      <vt:variant>
        <vt:i4>1507385</vt:i4>
      </vt:variant>
      <vt:variant>
        <vt:i4>437</vt:i4>
      </vt:variant>
      <vt:variant>
        <vt:i4>0</vt:i4>
      </vt:variant>
      <vt:variant>
        <vt:i4>5</vt:i4>
      </vt:variant>
      <vt:variant>
        <vt:lpwstr/>
      </vt:variant>
      <vt:variant>
        <vt:lpwstr>_Toc161387129</vt:lpwstr>
      </vt:variant>
      <vt:variant>
        <vt:i4>1507385</vt:i4>
      </vt:variant>
      <vt:variant>
        <vt:i4>431</vt:i4>
      </vt:variant>
      <vt:variant>
        <vt:i4>0</vt:i4>
      </vt:variant>
      <vt:variant>
        <vt:i4>5</vt:i4>
      </vt:variant>
      <vt:variant>
        <vt:lpwstr/>
      </vt:variant>
      <vt:variant>
        <vt:lpwstr>_Toc161387128</vt:lpwstr>
      </vt:variant>
      <vt:variant>
        <vt:i4>1507385</vt:i4>
      </vt:variant>
      <vt:variant>
        <vt:i4>425</vt:i4>
      </vt:variant>
      <vt:variant>
        <vt:i4>0</vt:i4>
      </vt:variant>
      <vt:variant>
        <vt:i4>5</vt:i4>
      </vt:variant>
      <vt:variant>
        <vt:lpwstr/>
      </vt:variant>
      <vt:variant>
        <vt:lpwstr>_Toc161387127</vt:lpwstr>
      </vt:variant>
      <vt:variant>
        <vt:i4>1507385</vt:i4>
      </vt:variant>
      <vt:variant>
        <vt:i4>419</vt:i4>
      </vt:variant>
      <vt:variant>
        <vt:i4>0</vt:i4>
      </vt:variant>
      <vt:variant>
        <vt:i4>5</vt:i4>
      </vt:variant>
      <vt:variant>
        <vt:lpwstr/>
      </vt:variant>
      <vt:variant>
        <vt:lpwstr>_Toc161387126</vt:lpwstr>
      </vt:variant>
      <vt:variant>
        <vt:i4>1507385</vt:i4>
      </vt:variant>
      <vt:variant>
        <vt:i4>413</vt:i4>
      </vt:variant>
      <vt:variant>
        <vt:i4>0</vt:i4>
      </vt:variant>
      <vt:variant>
        <vt:i4>5</vt:i4>
      </vt:variant>
      <vt:variant>
        <vt:lpwstr/>
      </vt:variant>
      <vt:variant>
        <vt:lpwstr>_Toc161387125</vt:lpwstr>
      </vt:variant>
      <vt:variant>
        <vt:i4>1507385</vt:i4>
      </vt:variant>
      <vt:variant>
        <vt:i4>407</vt:i4>
      </vt:variant>
      <vt:variant>
        <vt:i4>0</vt:i4>
      </vt:variant>
      <vt:variant>
        <vt:i4>5</vt:i4>
      </vt:variant>
      <vt:variant>
        <vt:lpwstr/>
      </vt:variant>
      <vt:variant>
        <vt:lpwstr>_Toc161387124</vt:lpwstr>
      </vt:variant>
      <vt:variant>
        <vt:i4>1507385</vt:i4>
      </vt:variant>
      <vt:variant>
        <vt:i4>401</vt:i4>
      </vt:variant>
      <vt:variant>
        <vt:i4>0</vt:i4>
      </vt:variant>
      <vt:variant>
        <vt:i4>5</vt:i4>
      </vt:variant>
      <vt:variant>
        <vt:lpwstr/>
      </vt:variant>
      <vt:variant>
        <vt:lpwstr>_Toc161387123</vt:lpwstr>
      </vt:variant>
      <vt:variant>
        <vt:i4>1507385</vt:i4>
      </vt:variant>
      <vt:variant>
        <vt:i4>395</vt:i4>
      </vt:variant>
      <vt:variant>
        <vt:i4>0</vt:i4>
      </vt:variant>
      <vt:variant>
        <vt:i4>5</vt:i4>
      </vt:variant>
      <vt:variant>
        <vt:lpwstr/>
      </vt:variant>
      <vt:variant>
        <vt:lpwstr>_Toc161387122</vt:lpwstr>
      </vt:variant>
      <vt:variant>
        <vt:i4>1507385</vt:i4>
      </vt:variant>
      <vt:variant>
        <vt:i4>389</vt:i4>
      </vt:variant>
      <vt:variant>
        <vt:i4>0</vt:i4>
      </vt:variant>
      <vt:variant>
        <vt:i4>5</vt:i4>
      </vt:variant>
      <vt:variant>
        <vt:lpwstr/>
      </vt:variant>
      <vt:variant>
        <vt:lpwstr>_Toc161387121</vt:lpwstr>
      </vt:variant>
      <vt:variant>
        <vt:i4>1507385</vt:i4>
      </vt:variant>
      <vt:variant>
        <vt:i4>383</vt:i4>
      </vt:variant>
      <vt:variant>
        <vt:i4>0</vt:i4>
      </vt:variant>
      <vt:variant>
        <vt:i4>5</vt:i4>
      </vt:variant>
      <vt:variant>
        <vt:lpwstr/>
      </vt:variant>
      <vt:variant>
        <vt:lpwstr>_Toc161387120</vt:lpwstr>
      </vt:variant>
      <vt:variant>
        <vt:i4>1310777</vt:i4>
      </vt:variant>
      <vt:variant>
        <vt:i4>377</vt:i4>
      </vt:variant>
      <vt:variant>
        <vt:i4>0</vt:i4>
      </vt:variant>
      <vt:variant>
        <vt:i4>5</vt:i4>
      </vt:variant>
      <vt:variant>
        <vt:lpwstr/>
      </vt:variant>
      <vt:variant>
        <vt:lpwstr>_Toc161387119</vt:lpwstr>
      </vt:variant>
      <vt:variant>
        <vt:i4>1310777</vt:i4>
      </vt:variant>
      <vt:variant>
        <vt:i4>371</vt:i4>
      </vt:variant>
      <vt:variant>
        <vt:i4>0</vt:i4>
      </vt:variant>
      <vt:variant>
        <vt:i4>5</vt:i4>
      </vt:variant>
      <vt:variant>
        <vt:lpwstr/>
      </vt:variant>
      <vt:variant>
        <vt:lpwstr>_Toc161387118</vt:lpwstr>
      </vt:variant>
      <vt:variant>
        <vt:i4>1310777</vt:i4>
      </vt:variant>
      <vt:variant>
        <vt:i4>365</vt:i4>
      </vt:variant>
      <vt:variant>
        <vt:i4>0</vt:i4>
      </vt:variant>
      <vt:variant>
        <vt:i4>5</vt:i4>
      </vt:variant>
      <vt:variant>
        <vt:lpwstr/>
      </vt:variant>
      <vt:variant>
        <vt:lpwstr>_Toc161387117</vt:lpwstr>
      </vt:variant>
      <vt:variant>
        <vt:i4>1310777</vt:i4>
      </vt:variant>
      <vt:variant>
        <vt:i4>359</vt:i4>
      </vt:variant>
      <vt:variant>
        <vt:i4>0</vt:i4>
      </vt:variant>
      <vt:variant>
        <vt:i4>5</vt:i4>
      </vt:variant>
      <vt:variant>
        <vt:lpwstr/>
      </vt:variant>
      <vt:variant>
        <vt:lpwstr>_Toc161387116</vt:lpwstr>
      </vt:variant>
      <vt:variant>
        <vt:i4>1310777</vt:i4>
      </vt:variant>
      <vt:variant>
        <vt:i4>353</vt:i4>
      </vt:variant>
      <vt:variant>
        <vt:i4>0</vt:i4>
      </vt:variant>
      <vt:variant>
        <vt:i4>5</vt:i4>
      </vt:variant>
      <vt:variant>
        <vt:lpwstr/>
      </vt:variant>
      <vt:variant>
        <vt:lpwstr>_Toc161387115</vt:lpwstr>
      </vt:variant>
      <vt:variant>
        <vt:i4>1310777</vt:i4>
      </vt:variant>
      <vt:variant>
        <vt:i4>347</vt:i4>
      </vt:variant>
      <vt:variant>
        <vt:i4>0</vt:i4>
      </vt:variant>
      <vt:variant>
        <vt:i4>5</vt:i4>
      </vt:variant>
      <vt:variant>
        <vt:lpwstr/>
      </vt:variant>
      <vt:variant>
        <vt:lpwstr>_Toc161387114</vt:lpwstr>
      </vt:variant>
      <vt:variant>
        <vt:i4>1310777</vt:i4>
      </vt:variant>
      <vt:variant>
        <vt:i4>341</vt:i4>
      </vt:variant>
      <vt:variant>
        <vt:i4>0</vt:i4>
      </vt:variant>
      <vt:variant>
        <vt:i4>5</vt:i4>
      </vt:variant>
      <vt:variant>
        <vt:lpwstr/>
      </vt:variant>
      <vt:variant>
        <vt:lpwstr>_Toc161387113</vt:lpwstr>
      </vt:variant>
      <vt:variant>
        <vt:i4>1310777</vt:i4>
      </vt:variant>
      <vt:variant>
        <vt:i4>335</vt:i4>
      </vt:variant>
      <vt:variant>
        <vt:i4>0</vt:i4>
      </vt:variant>
      <vt:variant>
        <vt:i4>5</vt:i4>
      </vt:variant>
      <vt:variant>
        <vt:lpwstr/>
      </vt:variant>
      <vt:variant>
        <vt:lpwstr>_Toc161387112</vt:lpwstr>
      </vt:variant>
      <vt:variant>
        <vt:i4>1310777</vt:i4>
      </vt:variant>
      <vt:variant>
        <vt:i4>329</vt:i4>
      </vt:variant>
      <vt:variant>
        <vt:i4>0</vt:i4>
      </vt:variant>
      <vt:variant>
        <vt:i4>5</vt:i4>
      </vt:variant>
      <vt:variant>
        <vt:lpwstr/>
      </vt:variant>
      <vt:variant>
        <vt:lpwstr>_Toc161387111</vt:lpwstr>
      </vt:variant>
      <vt:variant>
        <vt:i4>1310777</vt:i4>
      </vt:variant>
      <vt:variant>
        <vt:i4>323</vt:i4>
      </vt:variant>
      <vt:variant>
        <vt:i4>0</vt:i4>
      </vt:variant>
      <vt:variant>
        <vt:i4>5</vt:i4>
      </vt:variant>
      <vt:variant>
        <vt:lpwstr/>
      </vt:variant>
      <vt:variant>
        <vt:lpwstr>_Toc161387110</vt:lpwstr>
      </vt:variant>
      <vt:variant>
        <vt:i4>1376313</vt:i4>
      </vt:variant>
      <vt:variant>
        <vt:i4>317</vt:i4>
      </vt:variant>
      <vt:variant>
        <vt:i4>0</vt:i4>
      </vt:variant>
      <vt:variant>
        <vt:i4>5</vt:i4>
      </vt:variant>
      <vt:variant>
        <vt:lpwstr/>
      </vt:variant>
      <vt:variant>
        <vt:lpwstr>_Toc161387109</vt:lpwstr>
      </vt:variant>
      <vt:variant>
        <vt:i4>1376313</vt:i4>
      </vt:variant>
      <vt:variant>
        <vt:i4>311</vt:i4>
      </vt:variant>
      <vt:variant>
        <vt:i4>0</vt:i4>
      </vt:variant>
      <vt:variant>
        <vt:i4>5</vt:i4>
      </vt:variant>
      <vt:variant>
        <vt:lpwstr/>
      </vt:variant>
      <vt:variant>
        <vt:lpwstr>_Toc161387108</vt:lpwstr>
      </vt:variant>
      <vt:variant>
        <vt:i4>1376313</vt:i4>
      </vt:variant>
      <vt:variant>
        <vt:i4>305</vt:i4>
      </vt:variant>
      <vt:variant>
        <vt:i4>0</vt:i4>
      </vt:variant>
      <vt:variant>
        <vt:i4>5</vt:i4>
      </vt:variant>
      <vt:variant>
        <vt:lpwstr/>
      </vt:variant>
      <vt:variant>
        <vt:lpwstr>_Toc161387107</vt:lpwstr>
      </vt:variant>
      <vt:variant>
        <vt:i4>1376313</vt:i4>
      </vt:variant>
      <vt:variant>
        <vt:i4>299</vt:i4>
      </vt:variant>
      <vt:variant>
        <vt:i4>0</vt:i4>
      </vt:variant>
      <vt:variant>
        <vt:i4>5</vt:i4>
      </vt:variant>
      <vt:variant>
        <vt:lpwstr/>
      </vt:variant>
      <vt:variant>
        <vt:lpwstr>_Toc161387106</vt:lpwstr>
      </vt:variant>
      <vt:variant>
        <vt:i4>1376313</vt:i4>
      </vt:variant>
      <vt:variant>
        <vt:i4>293</vt:i4>
      </vt:variant>
      <vt:variant>
        <vt:i4>0</vt:i4>
      </vt:variant>
      <vt:variant>
        <vt:i4>5</vt:i4>
      </vt:variant>
      <vt:variant>
        <vt:lpwstr/>
      </vt:variant>
      <vt:variant>
        <vt:lpwstr>_Toc161387105</vt:lpwstr>
      </vt:variant>
      <vt:variant>
        <vt:i4>1376313</vt:i4>
      </vt:variant>
      <vt:variant>
        <vt:i4>287</vt:i4>
      </vt:variant>
      <vt:variant>
        <vt:i4>0</vt:i4>
      </vt:variant>
      <vt:variant>
        <vt:i4>5</vt:i4>
      </vt:variant>
      <vt:variant>
        <vt:lpwstr/>
      </vt:variant>
      <vt:variant>
        <vt:lpwstr>_Toc161387104</vt:lpwstr>
      </vt:variant>
      <vt:variant>
        <vt:i4>1376313</vt:i4>
      </vt:variant>
      <vt:variant>
        <vt:i4>281</vt:i4>
      </vt:variant>
      <vt:variant>
        <vt:i4>0</vt:i4>
      </vt:variant>
      <vt:variant>
        <vt:i4>5</vt:i4>
      </vt:variant>
      <vt:variant>
        <vt:lpwstr/>
      </vt:variant>
      <vt:variant>
        <vt:lpwstr>_Toc161387103</vt:lpwstr>
      </vt:variant>
      <vt:variant>
        <vt:i4>1376313</vt:i4>
      </vt:variant>
      <vt:variant>
        <vt:i4>275</vt:i4>
      </vt:variant>
      <vt:variant>
        <vt:i4>0</vt:i4>
      </vt:variant>
      <vt:variant>
        <vt:i4>5</vt:i4>
      </vt:variant>
      <vt:variant>
        <vt:lpwstr/>
      </vt:variant>
      <vt:variant>
        <vt:lpwstr>_Toc161387102</vt:lpwstr>
      </vt:variant>
      <vt:variant>
        <vt:i4>1376313</vt:i4>
      </vt:variant>
      <vt:variant>
        <vt:i4>269</vt:i4>
      </vt:variant>
      <vt:variant>
        <vt:i4>0</vt:i4>
      </vt:variant>
      <vt:variant>
        <vt:i4>5</vt:i4>
      </vt:variant>
      <vt:variant>
        <vt:lpwstr/>
      </vt:variant>
      <vt:variant>
        <vt:lpwstr>_Toc161387101</vt:lpwstr>
      </vt:variant>
      <vt:variant>
        <vt:i4>1376313</vt:i4>
      </vt:variant>
      <vt:variant>
        <vt:i4>263</vt:i4>
      </vt:variant>
      <vt:variant>
        <vt:i4>0</vt:i4>
      </vt:variant>
      <vt:variant>
        <vt:i4>5</vt:i4>
      </vt:variant>
      <vt:variant>
        <vt:lpwstr/>
      </vt:variant>
      <vt:variant>
        <vt:lpwstr>_Toc161387100</vt:lpwstr>
      </vt:variant>
      <vt:variant>
        <vt:i4>1835064</vt:i4>
      </vt:variant>
      <vt:variant>
        <vt:i4>257</vt:i4>
      </vt:variant>
      <vt:variant>
        <vt:i4>0</vt:i4>
      </vt:variant>
      <vt:variant>
        <vt:i4>5</vt:i4>
      </vt:variant>
      <vt:variant>
        <vt:lpwstr/>
      </vt:variant>
      <vt:variant>
        <vt:lpwstr>_Toc161387099</vt:lpwstr>
      </vt:variant>
      <vt:variant>
        <vt:i4>1835064</vt:i4>
      </vt:variant>
      <vt:variant>
        <vt:i4>251</vt:i4>
      </vt:variant>
      <vt:variant>
        <vt:i4>0</vt:i4>
      </vt:variant>
      <vt:variant>
        <vt:i4>5</vt:i4>
      </vt:variant>
      <vt:variant>
        <vt:lpwstr/>
      </vt:variant>
      <vt:variant>
        <vt:lpwstr>_Toc161387098</vt:lpwstr>
      </vt:variant>
      <vt:variant>
        <vt:i4>1835064</vt:i4>
      </vt:variant>
      <vt:variant>
        <vt:i4>245</vt:i4>
      </vt:variant>
      <vt:variant>
        <vt:i4>0</vt:i4>
      </vt:variant>
      <vt:variant>
        <vt:i4>5</vt:i4>
      </vt:variant>
      <vt:variant>
        <vt:lpwstr/>
      </vt:variant>
      <vt:variant>
        <vt:lpwstr>_Toc161387097</vt:lpwstr>
      </vt:variant>
      <vt:variant>
        <vt:i4>1835064</vt:i4>
      </vt:variant>
      <vt:variant>
        <vt:i4>239</vt:i4>
      </vt:variant>
      <vt:variant>
        <vt:i4>0</vt:i4>
      </vt:variant>
      <vt:variant>
        <vt:i4>5</vt:i4>
      </vt:variant>
      <vt:variant>
        <vt:lpwstr/>
      </vt:variant>
      <vt:variant>
        <vt:lpwstr>_Toc161387096</vt:lpwstr>
      </vt:variant>
      <vt:variant>
        <vt:i4>1835064</vt:i4>
      </vt:variant>
      <vt:variant>
        <vt:i4>233</vt:i4>
      </vt:variant>
      <vt:variant>
        <vt:i4>0</vt:i4>
      </vt:variant>
      <vt:variant>
        <vt:i4>5</vt:i4>
      </vt:variant>
      <vt:variant>
        <vt:lpwstr/>
      </vt:variant>
      <vt:variant>
        <vt:lpwstr>_Toc161387095</vt:lpwstr>
      </vt:variant>
      <vt:variant>
        <vt:i4>1835064</vt:i4>
      </vt:variant>
      <vt:variant>
        <vt:i4>227</vt:i4>
      </vt:variant>
      <vt:variant>
        <vt:i4>0</vt:i4>
      </vt:variant>
      <vt:variant>
        <vt:i4>5</vt:i4>
      </vt:variant>
      <vt:variant>
        <vt:lpwstr/>
      </vt:variant>
      <vt:variant>
        <vt:lpwstr>_Toc161387094</vt:lpwstr>
      </vt:variant>
      <vt:variant>
        <vt:i4>1835064</vt:i4>
      </vt:variant>
      <vt:variant>
        <vt:i4>221</vt:i4>
      </vt:variant>
      <vt:variant>
        <vt:i4>0</vt:i4>
      </vt:variant>
      <vt:variant>
        <vt:i4>5</vt:i4>
      </vt:variant>
      <vt:variant>
        <vt:lpwstr/>
      </vt:variant>
      <vt:variant>
        <vt:lpwstr>_Toc161387093</vt:lpwstr>
      </vt:variant>
      <vt:variant>
        <vt:i4>1835064</vt:i4>
      </vt:variant>
      <vt:variant>
        <vt:i4>215</vt:i4>
      </vt:variant>
      <vt:variant>
        <vt:i4>0</vt:i4>
      </vt:variant>
      <vt:variant>
        <vt:i4>5</vt:i4>
      </vt:variant>
      <vt:variant>
        <vt:lpwstr/>
      </vt:variant>
      <vt:variant>
        <vt:lpwstr>_Toc161387092</vt:lpwstr>
      </vt:variant>
      <vt:variant>
        <vt:i4>1835064</vt:i4>
      </vt:variant>
      <vt:variant>
        <vt:i4>209</vt:i4>
      </vt:variant>
      <vt:variant>
        <vt:i4>0</vt:i4>
      </vt:variant>
      <vt:variant>
        <vt:i4>5</vt:i4>
      </vt:variant>
      <vt:variant>
        <vt:lpwstr/>
      </vt:variant>
      <vt:variant>
        <vt:lpwstr>_Toc161387091</vt:lpwstr>
      </vt:variant>
      <vt:variant>
        <vt:i4>1835064</vt:i4>
      </vt:variant>
      <vt:variant>
        <vt:i4>203</vt:i4>
      </vt:variant>
      <vt:variant>
        <vt:i4>0</vt:i4>
      </vt:variant>
      <vt:variant>
        <vt:i4>5</vt:i4>
      </vt:variant>
      <vt:variant>
        <vt:lpwstr/>
      </vt:variant>
      <vt:variant>
        <vt:lpwstr>_Toc161387090</vt:lpwstr>
      </vt:variant>
      <vt:variant>
        <vt:i4>1900600</vt:i4>
      </vt:variant>
      <vt:variant>
        <vt:i4>197</vt:i4>
      </vt:variant>
      <vt:variant>
        <vt:i4>0</vt:i4>
      </vt:variant>
      <vt:variant>
        <vt:i4>5</vt:i4>
      </vt:variant>
      <vt:variant>
        <vt:lpwstr/>
      </vt:variant>
      <vt:variant>
        <vt:lpwstr>_Toc161387089</vt:lpwstr>
      </vt:variant>
      <vt:variant>
        <vt:i4>1900600</vt:i4>
      </vt:variant>
      <vt:variant>
        <vt:i4>191</vt:i4>
      </vt:variant>
      <vt:variant>
        <vt:i4>0</vt:i4>
      </vt:variant>
      <vt:variant>
        <vt:i4>5</vt:i4>
      </vt:variant>
      <vt:variant>
        <vt:lpwstr/>
      </vt:variant>
      <vt:variant>
        <vt:lpwstr>_Toc161387088</vt:lpwstr>
      </vt:variant>
      <vt:variant>
        <vt:i4>1900600</vt:i4>
      </vt:variant>
      <vt:variant>
        <vt:i4>185</vt:i4>
      </vt:variant>
      <vt:variant>
        <vt:i4>0</vt:i4>
      </vt:variant>
      <vt:variant>
        <vt:i4>5</vt:i4>
      </vt:variant>
      <vt:variant>
        <vt:lpwstr/>
      </vt:variant>
      <vt:variant>
        <vt:lpwstr>_Toc161387087</vt:lpwstr>
      </vt:variant>
      <vt:variant>
        <vt:i4>1900600</vt:i4>
      </vt:variant>
      <vt:variant>
        <vt:i4>179</vt:i4>
      </vt:variant>
      <vt:variant>
        <vt:i4>0</vt:i4>
      </vt:variant>
      <vt:variant>
        <vt:i4>5</vt:i4>
      </vt:variant>
      <vt:variant>
        <vt:lpwstr/>
      </vt:variant>
      <vt:variant>
        <vt:lpwstr>_Toc161387086</vt:lpwstr>
      </vt:variant>
      <vt:variant>
        <vt:i4>1900600</vt:i4>
      </vt:variant>
      <vt:variant>
        <vt:i4>173</vt:i4>
      </vt:variant>
      <vt:variant>
        <vt:i4>0</vt:i4>
      </vt:variant>
      <vt:variant>
        <vt:i4>5</vt:i4>
      </vt:variant>
      <vt:variant>
        <vt:lpwstr/>
      </vt:variant>
      <vt:variant>
        <vt:lpwstr>_Toc161387085</vt:lpwstr>
      </vt:variant>
      <vt:variant>
        <vt:i4>1900600</vt:i4>
      </vt:variant>
      <vt:variant>
        <vt:i4>167</vt:i4>
      </vt:variant>
      <vt:variant>
        <vt:i4>0</vt:i4>
      </vt:variant>
      <vt:variant>
        <vt:i4>5</vt:i4>
      </vt:variant>
      <vt:variant>
        <vt:lpwstr/>
      </vt:variant>
      <vt:variant>
        <vt:lpwstr>_Toc161387084</vt:lpwstr>
      </vt:variant>
      <vt:variant>
        <vt:i4>1900600</vt:i4>
      </vt:variant>
      <vt:variant>
        <vt:i4>161</vt:i4>
      </vt:variant>
      <vt:variant>
        <vt:i4>0</vt:i4>
      </vt:variant>
      <vt:variant>
        <vt:i4>5</vt:i4>
      </vt:variant>
      <vt:variant>
        <vt:lpwstr/>
      </vt:variant>
      <vt:variant>
        <vt:lpwstr>_Toc161387083</vt:lpwstr>
      </vt:variant>
      <vt:variant>
        <vt:i4>1900600</vt:i4>
      </vt:variant>
      <vt:variant>
        <vt:i4>155</vt:i4>
      </vt:variant>
      <vt:variant>
        <vt:i4>0</vt:i4>
      </vt:variant>
      <vt:variant>
        <vt:i4>5</vt:i4>
      </vt:variant>
      <vt:variant>
        <vt:lpwstr/>
      </vt:variant>
      <vt:variant>
        <vt:lpwstr>_Toc161387082</vt:lpwstr>
      </vt:variant>
      <vt:variant>
        <vt:i4>1900600</vt:i4>
      </vt:variant>
      <vt:variant>
        <vt:i4>149</vt:i4>
      </vt:variant>
      <vt:variant>
        <vt:i4>0</vt:i4>
      </vt:variant>
      <vt:variant>
        <vt:i4>5</vt:i4>
      </vt:variant>
      <vt:variant>
        <vt:lpwstr/>
      </vt:variant>
      <vt:variant>
        <vt:lpwstr>_Toc161387081</vt:lpwstr>
      </vt:variant>
      <vt:variant>
        <vt:i4>1900600</vt:i4>
      </vt:variant>
      <vt:variant>
        <vt:i4>143</vt:i4>
      </vt:variant>
      <vt:variant>
        <vt:i4>0</vt:i4>
      </vt:variant>
      <vt:variant>
        <vt:i4>5</vt:i4>
      </vt:variant>
      <vt:variant>
        <vt:lpwstr/>
      </vt:variant>
      <vt:variant>
        <vt:lpwstr>_Toc161387080</vt:lpwstr>
      </vt:variant>
      <vt:variant>
        <vt:i4>1179704</vt:i4>
      </vt:variant>
      <vt:variant>
        <vt:i4>137</vt:i4>
      </vt:variant>
      <vt:variant>
        <vt:i4>0</vt:i4>
      </vt:variant>
      <vt:variant>
        <vt:i4>5</vt:i4>
      </vt:variant>
      <vt:variant>
        <vt:lpwstr/>
      </vt:variant>
      <vt:variant>
        <vt:lpwstr>_Toc161387079</vt:lpwstr>
      </vt:variant>
      <vt:variant>
        <vt:i4>1179704</vt:i4>
      </vt:variant>
      <vt:variant>
        <vt:i4>131</vt:i4>
      </vt:variant>
      <vt:variant>
        <vt:i4>0</vt:i4>
      </vt:variant>
      <vt:variant>
        <vt:i4>5</vt:i4>
      </vt:variant>
      <vt:variant>
        <vt:lpwstr/>
      </vt:variant>
      <vt:variant>
        <vt:lpwstr>_Toc161387078</vt:lpwstr>
      </vt:variant>
      <vt:variant>
        <vt:i4>1179704</vt:i4>
      </vt:variant>
      <vt:variant>
        <vt:i4>125</vt:i4>
      </vt:variant>
      <vt:variant>
        <vt:i4>0</vt:i4>
      </vt:variant>
      <vt:variant>
        <vt:i4>5</vt:i4>
      </vt:variant>
      <vt:variant>
        <vt:lpwstr/>
      </vt:variant>
      <vt:variant>
        <vt:lpwstr>_Toc161387077</vt:lpwstr>
      </vt:variant>
      <vt:variant>
        <vt:i4>1179704</vt:i4>
      </vt:variant>
      <vt:variant>
        <vt:i4>119</vt:i4>
      </vt:variant>
      <vt:variant>
        <vt:i4>0</vt:i4>
      </vt:variant>
      <vt:variant>
        <vt:i4>5</vt:i4>
      </vt:variant>
      <vt:variant>
        <vt:lpwstr/>
      </vt:variant>
      <vt:variant>
        <vt:lpwstr>_Toc161387076</vt:lpwstr>
      </vt:variant>
      <vt:variant>
        <vt:i4>1179704</vt:i4>
      </vt:variant>
      <vt:variant>
        <vt:i4>113</vt:i4>
      </vt:variant>
      <vt:variant>
        <vt:i4>0</vt:i4>
      </vt:variant>
      <vt:variant>
        <vt:i4>5</vt:i4>
      </vt:variant>
      <vt:variant>
        <vt:lpwstr/>
      </vt:variant>
      <vt:variant>
        <vt:lpwstr>_Toc161387075</vt:lpwstr>
      </vt:variant>
      <vt:variant>
        <vt:i4>1179704</vt:i4>
      </vt:variant>
      <vt:variant>
        <vt:i4>107</vt:i4>
      </vt:variant>
      <vt:variant>
        <vt:i4>0</vt:i4>
      </vt:variant>
      <vt:variant>
        <vt:i4>5</vt:i4>
      </vt:variant>
      <vt:variant>
        <vt:lpwstr/>
      </vt:variant>
      <vt:variant>
        <vt:lpwstr>_Toc161387074</vt:lpwstr>
      </vt:variant>
      <vt:variant>
        <vt:i4>1179704</vt:i4>
      </vt:variant>
      <vt:variant>
        <vt:i4>101</vt:i4>
      </vt:variant>
      <vt:variant>
        <vt:i4>0</vt:i4>
      </vt:variant>
      <vt:variant>
        <vt:i4>5</vt:i4>
      </vt:variant>
      <vt:variant>
        <vt:lpwstr/>
      </vt:variant>
      <vt:variant>
        <vt:lpwstr>_Toc161387073</vt:lpwstr>
      </vt:variant>
      <vt:variant>
        <vt:i4>1179704</vt:i4>
      </vt:variant>
      <vt:variant>
        <vt:i4>95</vt:i4>
      </vt:variant>
      <vt:variant>
        <vt:i4>0</vt:i4>
      </vt:variant>
      <vt:variant>
        <vt:i4>5</vt:i4>
      </vt:variant>
      <vt:variant>
        <vt:lpwstr/>
      </vt:variant>
      <vt:variant>
        <vt:lpwstr>_Toc161387072</vt:lpwstr>
      </vt:variant>
      <vt:variant>
        <vt:i4>1179704</vt:i4>
      </vt:variant>
      <vt:variant>
        <vt:i4>89</vt:i4>
      </vt:variant>
      <vt:variant>
        <vt:i4>0</vt:i4>
      </vt:variant>
      <vt:variant>
        <vt:i4>5</vt:i4>
      </vt:variant>
      <vt:variant>
        <vt:lpwstr/>
      </vt:variant>
      <vt:variant>
        <vt:lpwstr>_Toc161387071</vt:lpwstr>
      </vt:variant>
      <vt:variant>
        <vt:i4>1179704</vt:i4>
      </vt:variant>
      <vt:variant>
        <vt:i4>83</vt:i4>
      </vt:variant>
      <vt:variant>
        <vt:i4>0</vt:i4>
      </vt:variant>
      <vt:variant>
        <vt:i4>5</vt:i4>
      </vt:variant>
      <vt:variant>
        <vt:lpwstr/>
      </vt:variant>
      <vt:variant>
        <vt:lpwstr>_Toc161387070</vt:lpwstr>
      </vt:variant>
      <vt:variant>
        <vt:i4>1245240</vt:i4>
      </vt:variant>
      <vt:variant>
        <vt:i4>77</vt:i4>
      </vt:variant>
      <vt:variant>
        <vt:i4>0</vt:i4>
      </vt:variant>
      <vt:variant>
        <vt:i4>5</vt:i4>
      </vt:variant>
      <vt:variant>
        <vt:lpwstr/>
      </vt:variant>
      <vt:variant>
        <vt:lpwstr>_Toc161387069</vt:lpwstr>
      </vt:variant>
      <vt:variant>
        <vt:i4>1245240</vt:i4>
      </vt:variant>
      <vt:variant>
        <vt:i4>71</vt:i4>
      </vt:variant>
      <vt:variant>
        <vt:i4>0</vt:i4>
      </vt:variant>
      <vt:variant>
        <vt:i4>5</vt:i4>
      </vt:variant>
      <vt:variant>
        <vt:lpwstr/>
      </vt:variant>
      <vt:variant>
        <vt:lpwstr>_Toc161387068</vt:lpwstr>
      </vt:variant>
      <vt:variant>
        <vt:i4>1245240</vt:i4>
      </vt:variant>
      <vt:variant>
        <vt:i4>65</vt:i4>
      </vt:variant>
      <vt:variant>
        <vt:i4>0</vt:i4>
      </vt:variant>
      <vt:variant>
        <vt:i4>5</vt:i4>
      </vt:variant>
      <vt:variant>
        <vt:lpwstr/>
      </vt:variant>
      <vt:variant>
        <vt:lpwstr>_Toc161387067</vt:lpwstr>
      </vt:variant>
      <vt:variant>
        <vt:i4>1245240</vt:i4>
      </vt:variant>
      <vt:variant>
        <vt:i4>59</vt:i4>
      </vt:variant>
      <vt:variant>
        <vt:i4>0</vt:i4>
      </vt:variant>
      <vt:variant>
        <vt:i4>5</vt:i4>
      </vt:variant>
      <vt:variant>
        <vt:lpwstr/>
      </vt:variant>
      <vt:variant>
        <vt:lpwstr>_Toc161387066</vt:lpwstr>
      </vt:variant>
      <vt:variant>
        <vt:i4>1245240</vt:i4>
      </vt:variant>
      <vt:variant>
        <vt:i4>53</vt:i4>
      </vt:variant>
      <vt:variant>
        <vt:i4>0</vt:i4>
      </vt:variant>
      <vt:variant>
        <vt:i4>5</vt:i4>
      </vt:variant>
      <vt:variant>
        <vt:lpwstr/>
      </vt:variant>
      <vt:variant>
        <vt:lpwstr>_Toc161387065</vt:lpwstr>
      </vt:variant>
      <vt:variant>
        <vt:i4>1245240</vt:i4>
      </vt:variant>
      <vt:variant>
        <vt:i4>47</vt:i4>
      </vt:variant>
      <vt:variant>
        <vt:i4>0</vt:i4>
      </vt:variant>
      <vt:variant>
        <vt:i4>5</vt:i4>
      </vt:variant>
      <vt:variant>
        <vt:lpwstr/>
      </vt:variant>
      <vt:variant>
        <vt:lpwstr>_Toc161387064</vt:lpwstr>
      </vt:variant>
      <vt:variant>
        <vt:i4>1245240</vt:i4>
      </vt:variant>
      <vt:variant>
        <vt:i4>41</vt:i4>
      </vt:variant>
      <vt:variant>
        <vt:i4>0</vt:i4>
      </vt:variant>
      <vt:variant>
        <vt:i4>5</vt:i4>
      </vt:variant>
      <vt:variant>
        <vt:lpwstr/>
      </vt:variant>
      <vt:variant>
        <vt:lpwstr>_Toc161387063</vt:lpwstr>
      </vt:variant>
      <vt:variant>
        <vt:i4>1245240</vt:i4>
      </vt:variant>
      <vt:variant>
        <vt:i4>35</vt:i4>
      </vt:variant>
      <vt:variant>
        <vt:i4>0</vt:i4>
      </vt:variant>
      <vt:variant>
        <vt:i4>5</vt:i4>
      </vt:variant>
      <vt:variant>
        <vt:lpwstr/>
      </vt:variant>
      <vt:variant>
        <vt:lpwstr>_Toc161387062</vt:lpwstr>
      </vt:variant>
      <vt:variant>
        <vt:i4>1245240</vt:i4>
      </vt:variant>
      <vt:variant>
        <vt:i4>29</vt:i4>
      </vt:variant>
      <vt:variant>
        <vt:i4>0</vt:i4>
      </vt:variant>
      <vt:variant>
        <vt:i4>5</vt:i4>
      </vt:variant>
      <vt:variant>
        <vt:lpwstr/>
      </vt:variant>
      <vt:variant>
        <vt:lpwstr>_Toc161387061</vt:lpwstr>
      </vt:variant>
      <vt:variant>
        <vt:i4>1245240</vt:i4>
      </vt:variant>
      <vt:variant>
        <vt:i4>23</vt:i4>
      </vt:variant>
      <vt:variant>
        <vt:i4>0</vt:i4>
      </vt:variant>
      <vt:variant>
        <vt:i4>5</vt:i4>
      </vt:variant>
      <vt:variant>
        <vt:lpwstr/>
      </vt:variant>
      <vt:variant>
        <vt:lpwstr>_Toc161387060</vt:lpwstr>
      </vt:variant>
      <vt:variant>
        <vt:i4>1048632</vt:i4>
      </vt:variant>
      <vt:variant>
        <vt:i4>17</vt:i4>
      </vt:variant>
      <vt:variant>
        <vt:i4>0</vt:i4>
      </vt:variant>
      <vt:variant>
        <vt:i4>5</vt:i4>
      </vt:variant>
      <vt:variant>
        <vt:lpwstr/>
      </vt:variant>
      <vt:variant>
        <vt:lpwstr>_Toc161387059</vt:lpwstr>
      </vt:variant>
      <vt:variant>
        <vt:i4>1048632</vt:i4>
      </vt:variant>
      <vt:variant>
        <vt:i4>11</vt:i4>
      </vt:variant>
      <vt:variant>
        <vt:i4>0</vt:i4>
      </vt:variant>
      <vt:variant>
        <vt:i4>5</vt:i4>
      </vt:variant>
      <vt:variant>
        <vt:lpwstr/>
      </vt:variant>
      <vt:variant>
        <vt:lpwstr>_Toc161387058</vt:lpwstr>
      </vt:variant>
      <vt:variant>
        <vt:i4>1048632</vt:i4>
      </vt:variant>
      <vt:variant>
        <vt:i4>5</vt:i4>
      </vt:variant>
      <vt:variant>
        <vt:i4>0</vt:i4>
      </vt:variant>
      <vt:variant>
        <vt:i4>5</vt:i4>
      </vt:variant>
      <vt:variant>
        <vt:lpwstr/>
      </vt:variant>
      <vt:variant>
        <vt:lpwstr>_Toc161387057</vt:lpwstr>
      </vt:variant>
      <vt:variant>
        <vt:i4>2293830</vt:i4>
      </vt:variant>
      <vt:variant>
        <vt:i4>0</vt:i4>
      </vt:variant>
      <vt:variant>
        <vt:i4>0</vt:i4>
      </vt:variant>
      <vt:variant>
        <vt:i4>5</vt:i4>
      </vt:variant>
      <vt:variant>
        <vt:lpwstr>https://euc-word-edit.officeapps.live.com/we/wordeditorframe.aspx?new=1&amp;ui=da&amp;rs=da-DK&amp;wopisrc=https%3A%2F%2Fvejdirektoratet.sharepoint.com%2Fsites%2FP-AnlaegslovfortiludbygningafRute11-Korskro-Varde%2F_vti_bin%2Fwopi.ashx%2Ffiles%2F60d85c9d13e74db0a5d3bee9f0a67202&amp;wdorigin=TEAMS-MAGLEV.teamsSdk_ns.rwc&amp;wdexp=TEAMS-TREATMENT&amp;wdhostclicktime=1710488651550&amp;wdenableroaming=1&amp;mscc=1&amp;hid=E63315A1-6019-8000-5D48-DE472E680063.0&amp;uih=sharepointcom&amp;wdlcid=da&amp;jsapi=1&amp;jsapiver=v2&amp;corrid=d5d44afc-06b6-d4ef-86a4-c0e6132d249e&amp;usid=d5d44afc-06b6-d4ef-86a4-c0e6132d249e&amp;newsession=1&amp;sftc=1&amp;uihit=docaspx&amp;muv=1&amp;cac=1&amp;sams=1&amp;mtf=1&amp;sfp=1&amp;sdp=1&amp;hch=1&amp;hwfh=1&amp;dchat=1&amp;sc=%7B%22pmo%22%3A%22https%3A%2F%2Fvejdirektoratet.sharepoint.com%22%2C%22pmshare%22%3Atrue%7D&amp;ctp=LeastProtected&amp;rct=Normal&amp;wdredirectionreason=Unified_SingleFlush</vt:lpwstr>
      </vt:variant>
      <vt:variant>
        <vt:lpwstr>_ftn1</vt:lpwstr>
      </vt:variant>
      <vt:variant>
        <vt:i4>7798866</vt:i4>
      </vt:variant>
      <vt:variant>
        <vt:i4>0</vt:i4>
      </vt:variant>
      <vt:variant>
        <vt:i4>0</vt:i4>
      </vt:variant>
      <vt:variant>
        <vt:i4>5</vt:i4>
      </vt:variant>
      <vt:variant>
        <vt:lpwstr>https://euc-word-edit.officeapps.live.com/we/wordeditorframe.aspx?new=1&amp;ui=da&amp;rs=da-DK&amp;wopisrc=https%3A%2F%2Fvejdirektoratet.sharepoint.com%2Fsites%2FP-AnlaegslovfortiludbygningafRute11-Korskro-Varde%2F_vti_bin%2Fwopi.ashx%2Ffiles%2F60d85c9d13e74db0a5d3bee9f0a67202&amp;wdorigin=TEAMS-MAGLEV.teamsSdk_ns.rwc&amp;wdexp=TEAMS-TREATMENT&amp;wdhostclicktime=1710488651550&amp;wdenableroaming=1&amp;mscc=1&amp;hid=E63315A1-6019-8000-5D48-DE472E680063.0&amp;uih=sharepointcom&amp;wdlcid=da&amp;jsapi=1&amp;jsapiver=v2&amp;corrid=d5d44afc-06b6-d4ef-86a4-c0e6132d249e&amp;usid=d5d44afc-06b6-d4ef-86a4-c0e6132d249e&amp;newsession=1&amp;sftc=1&amp;uihit=docaspx&amp;muv=1&amp;cac=1&amp;sams=1&amp;mtf=1&amp;sfp=1&amp;sdp=1&amp;hch=1&amp;hwfh=1&amp;dchat=1&amp;sc=%7B%22pmo%22%3A%22https%3A%2F%2Fvejdirektoratet.sharepoint.com%22%2C%22pmshare%22%3Atrue%7D&amp;ctp=LeastProtected&amp;rct=Normal&amp;wdredirectionreason=Unified_SingleFlush</vt:lpwstr>
      </vt:variant>
      <vt:variant>
        <vt:lpwstr>_ftnref1</vt:lpwstr>
      </vt:variant>
      <vt:variant>
        <vt:i4>2490394</vt:i4>
      </vt:variant>
      <vt:variant>
        <vt:i4>3</vt:i4>
      </vt:variant>
      <vt:variant>
        <vt:i4>0</vt:i4>
      </vt:variant>
      <vt:variant>
        <vt:i4>5</vt:i4>
      </vt:variant>
      <vt:variant>
        <vt:lpwstr>mailto:vira@vd.dk</vt:lpwstr>
      </vt:variant>
      <vt:variant>
        <vt:lpwstr/>
      </vt:variant>
      <vt:variant>
        <vt:i4>5505127</vt:i4>
      </vt:variant>
      <vt:variant>
        <vt:i4>0</vt:i4>
      </vt:variant>
      <vt:variant>
        <vt:i4>0</vt:i4>
      </vt:variant>
      <vt:variant>
        <vt:i4>5</vt:i4>
      </vt:variant>
      <vt:variant>
        <vt:lpwstr>mailto:lmi@vd.dk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Terese Søholm Lindekilde</dc:creator>
  <cp:keywords/>
  <dc:description/>
  <cp:lastModifiedBy>Anders Robodo Petersen</cp:lastModifiedBy>
  <cp:revision>2</cp:revision>
  <dcterms:created xsi:type="dcterms:W3CDTF">2024-07-01T06:56:00Z</dcterms:created>
  <dcterms:modified xsi:type="dcterms:W3CDTF">2024-07-01T06:56:00Z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0x01010002ACF0F3B39924479463E5804347FC9F</vt:lpwstr>
  </property>
</Properties>
</file>