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1DA2B" w14:textId="4D8A2177" w:rsidR="00CC3858" w:rsidRDefault="00CC3858" w:rsidP="2D664C3C">
      <w:pPr>
        <w:pStyle w:val="titel2"/>
        <w:spacing w:before="200" w:beforeAutospacing="0" w:after="200" w:afterAutospacing="0"/>
        <w:jc w:val="center"/>
        <w:rPr>
          <w:rFonts w:ascii="Questa-Regular" w:hAnsi="Questa-Regular"/>
          <w:color w:val="212529"/>
          <w:sz w:val="37"/>
          <w:szCs w:val="37"/>
        </w:rPr>
      </w:pPr>
      <w:r w:rsidRPr="2D664C3C">
        <w:rPr>
          <w:rFonts w:ascii="Questa-Regular" w:hAnsi="Questa-Regular"/>
          <w:color w:val="212529"/>
          <w:sz w:val="37"/>
          <w:szCs w:val="37"/>
        </w:rPr>
        <w:t xml:space="preserve">Bekendtgørelse om ændring af bekendtgørelse </w:t>
      </w:r>
      <w:r w:rsidR="004847AC" w:rsidRPr="2D664C3C">
        <w:rPr>
          <w:rFonts w:ascii="Questa-Regular" w:hAnsi="Questa-Regular"/>
          <w:color w:val="212529"/>
          <w:sz w:val="37"/>
          <w:szCs w:val="37"/>
        </w:rPr>
        <w:t>om Arbejdsgivernes Uddannelses</w:t>
      </w:r>
      <w:r w:rsidR="001C3C7D" w:rsidRPr="2D664C3C">
        <w:rPr>
          <w:rFonts w:ascii="Questa-Regular" w:hAnsi="Questa-Regular"/>
          <w:color w:val="212529"/>
          <w:sz w:val="37"/>
          <w:szCs w:val="37"/>
        </w:rPr>
        <w:t xml:space="preserve">bidrags uddannelsesregister til brug for opgørelse af erhvervsuddannede årsværk ved beregning af </w:t>
      </w:r>
      <w:r w:rsidR="7D89553C" w:rsidRPr="2D664C3C">
        <w:rPr>
          <w:rFonts w:ascii="Questa-Regular" w:hAnsi="Questa-Regular"/>
          <w:color w:val="212529"/>
          <w:sz w:val="37"/>
          <w:szCs w:val="37"/>
        </w:rPr>
        <w:t>praktikplads</w:t>
      </w:r>
      <w:r w:rsidR="00F140D5" w:rsidRPr="2D664C3C">
        <w:rPr>
          <w:rFonts w:ascii="Questa-Regular" w:hAnsi="Questa-Regular"/>
          <w:color w:val="212529"/>
          <w:sz w:val="37"/>
          <w:szCs w:val="37"/>
        </w:rPr>
        <w:t xml:space="preserve">afhængigt </w:t>
      </w:r>
      <w:r w:rsidR="001C3C7D" w:rsidRPr="2D664C3C">
        <w:rPr>
          <w:rFonts w:ascii="Questa-Regular" w:hAnsi="Questa-Regular"/>
          <w:color w:val="212529"/>
          <w:sz w:val="37"/>
          <w:szCs w:val="37"/>
        </w:rPr>
        <w:t>AUB-bidrag</w:t>
      </w:r>
    </w:p>
    <w:p w14:paraId="760B8FF7" w14:textId="77777777" w:rsidR="00CC3858" w:rsidRDefault="00CC3858" w:rsidP="00CC3858">
      <w:pPr>
        <w:pStyle w:val="centreretparagraf"/>
        <w:spacing w:before="200" w:beforeAutospacing="0" w:after="200" w:afterAutospacing="0"/>
        <w:jc w:val="center"/>
        <w:rPr>
          <w:rFonts w:ascii="Questa-Regular" w:hAnsi="Questa-Regular"/>
          <w:b/>
          <w:bCs/>
          <w:color w:val="212529"/>
          <w:sz w:val="23"/>
          <w:szCs w:val="23"/>
        </w:rPr>
      </w:pPr>
      <w:r>
        <w:rPr>
          <w:rFonts w:ascii="Questa-Regular" w:hAnsi="Questa-Regular"/>
          <w:b/>
          <w:bCs/>
          <w:color w:val="212529"/>
          <w:sz w:val="23"/>
          <w:szCs w:val="23"/>
        </w:rPr>
        <w:t>§ 1</w:t>
      </w:r>
    </w:p>
    <w:p w14:paraId="349EE999" w14:textId="38520E27" w:rsidR="00CC3858" w:rsidRDefault="00CC3858" w:rsidP="006F370A">
      <w:pPr>
        <w:pStyle w:val="tekst2"/>
        <w:spacing w:before="0" w:beforeAutospacing="0" w:after="0" w:afterAutospacing="0"/>
        <w:ind w:firstLine="240"/>
      </w:pPr>
      <w:r w:rsidRPr="2D664C3C">
        <w:rPr>
          <w:rFonts w:ascii="Questa-Regular" w:hAnsi="Questa-Regular"/>
          <w:color w:val="212529"/>
          <w:sz w:val="23"/>
          <w:szCs w:val="23"/>
        </w:rPr>
        <w:t xml:space="preserve">I </w:t>
      </w:r>
      <w:r w:rsidR="71D56819" w:rsidRPr="2D664C3C">
        <w:rPr>
          <w:rFonts w:ascii="Questa-Regular" w:hAnsi="Questa-Regular"/>
          <w:color w:val="212529"/>
          <w:sz w:val="23"/>
          <w:szCs w:val="23"/>
        </w:rPr>
        <w:t xml:space="preserve">bekendtgørelse </w:t>
      </w:r>
      <w:r w:rsidR="4750E452" w:rsidRPr="2D664C3C">
        <w:rPr>
          <w:rFonts w:ascii="Questa-Regular" w:hAnsi="Questa-Regular"/>
          <w:color w:val="212529"/>
          <w:sz w:val="23"/>
          <w:szCs w:val="23"/>
        </w:rPr>
        <w:t xml:space="preserve">nr. 233 af 22. marts 2018 om </w:t>
      </w:r>
      <w:r w:rsidR="0BD82DC6" w:rsidRPr="2D664C3C">
        <w:rPr>
          <w:rFonts w:ascii="Questa-Regular" w:hAnsi="Questa-Regular"/>
          <w:color w:val="212529"/>
          <w:sz w:val="23"/>
          <w:szCs w:val="23"/>
        </w:rPr>
        <w:t>Arbejdsgivernes Uddannelsesbidrags uddannelsesregister til brug for opgørelse af erhvervsuddannede årsværk ved beregning af praktikpladsafhængigt AUB-bidrag foretages følgende ændring:</w:t>
      </w:r>
    </w:p>
    <w:p w14:paraId="4F745797" w14:textId="5AD61072" w:rsidR="00CC3858" w:rsidRDefault="00CC3858" w:rsidP="006F370A">
      <w:pPr>
        <w:pStyle w:val="aendringmednummer"/>
        <w:spacing w:before="200" w:beforeAutospacing="0" w:after="0" w:afterAutospacing="0"/>
        <w:rPr>
          <w:rFonts w:ascii="Questa-Regular" w:hAnsi="Questa-Regular"/>
          <w:color w:val="212529"/>
          <w:sz w:val="23"/>
          <w:szCs w:val="23"/>
        </w:rPr>
      </w:pPr>
      <w:r w:rsidRPr="2D664C3C">
        <w:rPr>
          <w:rStyle w:val="aendringnr"/>
          <w:rFonts w:ascii="Questa-Regular" w:hAnsi="Questa-Regular"/>
          <w:b/>
          <w:bCs/>
          <w:color w:val="212529"/>
          <w:sz w:val="23"/>
          <w:szCs w:val="23"/>
        </w:rPr>
        <w:t>1.</w:t>
      </w:r>
      <w:r w:rsidRPr="2D664C3C">
        <w:rPr>
          <w:rFonts w:ascii="Questa-Regular" w:hAnsi="Questa-Regular"/>
          <w:color w:val="212529"/>
          <w:sz w:val="23"/>
          <w:szCs w:val="23"/>
        </w:rPr>
        <w:t> </w:t>
      </w:r>
      <w:r w:rsidR="0D08298B" w:rsidRPr="2D664C3C">
        <w:rPr>
          <w:rFonts w:ascii="Questa-Regular" w:hAnsi="Questa-Regular"/>
          <w:color w:val="212529"/>
          <w:sz w:val="23"/>
          <w:szCs w:val="23"/>
        </w:rPr>
        <w:t>I</w:t>
      </w:r>
      <w:r w:rsidRPr="2D664C3C">
        <w:rPr>
          <w:rFonts w:ascii="Questa-Regular" w:hAnsi="Questa-Regular"/>
          <w:color w:val="212529"/>
          <w:sz w:val="23"/>
          <w:szCs w:val="23"/>
        </w:rPr>
        <w:t xml:space="preserve"> bekendtgørelsen</w:t>
      </w:r>
      <w:r w:rsidR="129324D3" w:rsidRPr="2D664C3C">
        <w:rPr>
          <w:rFonts w:ascii="Questa-Regular" w:hAnsi="Questa-Regular"/>
          <w:color w:val="212529"/>
          <w:sz w:val="23"/>
          <w:szCs w:val="23"/>
        </w:rPr>
        <w:t>s titel</w:t>
      </w:r>
      <w:r w:rsidRPr="2D664C3C">
        <w:rPr>
          <w:rFonts w:ascii="Questa-Regular" w:hAnsi="Questa-Regular"/>
          <w:color w:val="212529"/>
          <w:sz w:val="23"/>
          <w:szCs w:val="23"/>
        </w:rPr>
        <w:t xml:space="preserve"> ændres »</w:t>
      </w:r>
      <w:r w:rsidR="00BB3950" w:rsidRPr="2D664C3C">
        <w:rPr>
          <w:rFonts w:ascii="Questa-Regular" w:hAnsi="Questa-Regular"/>
          <w:color w:val="212529"/>
          <w:sz w:val="23"/>
          <w:szCs w:val="23"/>
        </w:rPr>
        <w:t>praktikpladsafhængigt</w:t>
      </w:r>
      <w:r w:rsidRPr="2D664C3C">
        <w:rPr>
          <w:rFonts w:ascii="Questa-Regular" w:hAnsi="Questa-Regular"/>
          <w:color w:val="212529"/>
          <w:sz w:val="23"/>
          <w:szCs w:val="23"/>
        </w:rPr>
        <w:t>« til: »</w:t>
      </w:r>
      <w:r w:rsidR="00BB3950" w:rsidRPr="2D664C3C">
        <w:rPr>
          <w:rFonts w:ascii="Questa-Regular" w:hAnsi="Questa-Regular"/>
          <w:color w:val="212529"/>
          <w:sz w:val="23"/>
          <w:szCs w:val="23"/>
        </w:rPr>
        <w:t>lærepladsafhængigt</w:t>
      </w:r>
      <w:r w:rsidRPr="2D664C3C">
        <w:rPr>
          <w:rFonts w:ascii="Questa-Regular" w:hAnsi="Questa-Regular"/>
          <w:color w:val="212529"/>
          <w:sz w:val="23"/>
          <w:szCs w:val="23"/>
        </w:rPr>
        <w:t>«.</w:t>
      </w:r>
    </w:p>
    <w:p w14:paraId="3D5120DC" w14:textId="77777777" w:rsidR="00CC3858" w:rsidRDefault="00CC3858" w:rsidP="00CC3858">
      <w:pPr>
        <w:pStyle w:val="centreretparagraf"/>
        <w:spacing w:before="200" w:beforeAutospacing="0" w:after="200" w:afterAutospacing="0"/>
        <w:jc w:val="center"/>
        <w:rPr>
          <w:rFonts w:ascii="Questa-Regular" w:hAnsi="Questa-Regular"/>
          <w:b/>
          <w:bCs/>
          <w:color w:val="212529"/>
          <w:sz w:val="23"/>
          <w:szCs w:val="23"/>
        </w:rPr>
      </w:pPr>
      <w:r>
        <w:rPr>
          <w:rFonts w:ascii="Questa-Regular" w:hAnsi="Questa-Regular"/>
          <w:b/>
          <w:bCs/>
          <w:color w:val="212529"/>
          <w:sz w:val="23"/>
          <w:szCs w:val="23"/>
        </w:rPr>
        <w:t>§ 2</w:t>
      </w:r>
    </w:p>
    <w:p w14:paraId="6C666C10" w14:textId="208BF088" w:rsidR="00CC3858" w:rsidRDefault="00CC3858" w:rsidP="006F370A">
      <w:pPr>
        <w:pStyle w:val="stk2"/>
        <w:spacing w:before="0" w:beforeAutospacing="0" w:after="0" w:afterAutospacing="0"/>
        <w:ind w:firstLine="240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 xml:space="preserve">Bekendtgørelsen træder i kraft den 1. </w:t>
      </w:r>
      <w:r w:rsidR="00F61F1E">
        <w:rPr>
          <w:rFonts w:ascii="Questa-Regular" w:hAnsi="Questa-Regular"/>
          <w:color w:val="212529"/>
          <w:sz w:val="23"/>
          <w:szCs w:val="23"/>
        </w:rPr>
        <w:t>januar</w:t>
      </w:r>
      <w:r>
        <w:rPr>
          <w:rFonts w:ascii="Questa-Regular" w:hAnsi="Questa-Regular"/>
          <w:color w:val="212529"/>
          <w:sz w:val="23"/>
          <w:szCs w:val="23"/>
        </w:rPr>
        <w:t xml:space="preserve"> 20</w:t>
      </w:r>
      <w:r w:rsidR="00F61F1E">
        <w:rPr>
          <w:rFonts w:ascii="Questa-Regular" w:hAnsi="Questa-Regular"/>
          <w:color w:val="212529"/>
          <w:sz w:val="23"/>
          <w:szCs w:val="23"/>
        </w:rPr>
        <w:t>24.</w:t>
      </w:r>
    </w:p>
    <w:p w14:paraId="304CA157" w14:textId="6FEAF5EC" w:rsidR="00CC3858" w:rsidRDefault="00CC3858" w:rsidP="00CC3858">
      <w:pPr>
        <w:pStyle w:val="givet"/>
        <w:spacing w:before="120" w:beforeAutospacing="0" w:after="0" w:afterAutospacing="0"/>
        <w:jc w:val="center"/>
        <w:rPr>
          <w:rFonts w:ascii="Questa-Regular" w:hAnsi="Questa-Regular"/>
          <w:i/>
          <w:iCs/>
          <w:color w:val="212529"/>
          <w:sz w:val="23"/>
          <w:szCs w:val="23"/>
        </w:rPr>
      </w:pPr>
      <w:r>
        <w:rPr>
          <w:rFonts w:ascii="Questa-Regular" w:hAnsi="Questa-Regular"/>
          <w:i/>
          <w:iCs/>
          <w:color w:val="212529"/>
          <w:sz w:val="23"/>
          <w:szCs w:val="23"/>
        </w:rPr>
        <w:t xml:space="preserve">Bestyrelsen for Arbejdsgivernes Uddannelsesbidrag, den </w:t>
      </w:r>
      <w:r w:rsidR="00F61F1E">
        <w:rPr>
          <w:rFonts w:ascii="Questa-Regular" w:hAnsi="Questa-Regular"/>
          <w:i/>
          <w:iCs/>
          <w:color w:val="212529"/>
          <w:sz w:val="23"/>
          <w:szCs w:val="23"/>
        </w:rPr>
        <w:t>X</w:t>
      </w:r>
    </w:p>
    <w:p w14:paraId="06D66671" w14:textId="60D8A97E" w:rsidR="00CC3858" w:rsidRDefault="00BD4A83" w:rsidP="00CC3858">
      <w:pPr>
        <w:pStyle w:val="sign1"/>
        <w:spacing w:before="120" w:beforeAutospacing="0" w:after="0" w:afterAutospacing="0"/>
        <w:jc w:val="center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>X</w:t>
      </w:r>
    </w:p>
    <w:p w14:paraId="6A24BCBD" w14:textId="5F9D6139" w:rsidR="00CC3858" w:rsidRDefault="00CC3858" w:rsidP="00CC3858">
      <w:pPr>
        <w:pStyle w:val="sign2"/>
        <w:spacing w:before="0" w:beforeAutospacing="0" w:after="0" w:afterAutospacing="0"/>
        <w:jc w:val="right"/>
        <w:rPr>
          <w:rFonts w:ascii="Questa-Regular" w:hAnsi="Questa-Regular"/>
          <w:color w:val="212529"/>
          <w:sz w:val="23"/>
          <w:szCs w:val="23"/>
        </w:rPr>
      </w:pPr>
      <w:r>
        <w:rPr>
          <w:rFonts w:ascii="Questa-Regular" w:hAnsi="Questa-Regular"/>
          <w:color w:val="212529"/>
          <w:sz w:val="23"/>
          <w:szCs w:val="23"/>
        </w:rPr>
        <w:t xml:space="preserve">/ </w:t>
      </w:r>
      <w:r w:rsidR="003C07FF">
        <w:rPr>
          <w:rFonts w:ascii="Questa-Regular" w:hAnsi="Questa-Regular"/>
          <w:color w:val="212529"/>
          <w:sz w:val="23"/>
          <w:szCs w:val="23"/>
        </w:rPr>
        <w:t>Martin Præstegaard</w:t>
      </w:r>
    </w:p>
    <w:p w14:paraId="205A6F2F" w14:textId="77777777" w:rsidR="0069611A" w:rsidRDefault="0069611A"/>
    <w:sectPr w:rsidR="006961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a-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577388E"/>
    <w:rsid w:val="001C3C7D"/>
    <w:rsid w:val="00213B82"/>
    <w:rsid w:val="002656BE"/>
    <w:rsid w:val="003C07FF"/>
    <w:rsid w:val="004847AC"/>
    <w:rsid w:val="00516ED9"/>
    <w:rsid w:val="005F13A4"/>
    <w:rsid w:val="006767D4"/>
    <w:rsid w:val="0069611A"/>
    <w:rsid w:val="006F370A"/>
    <w:rsid w:val="008206D1"/>
    <w:rsid w:val="0094046A"/>
    <w:rsid w:val="009947F6"/>
    <w:rsid w:val="009C6091"/>
    <w:rsid w:val="00AE75F0"/>
    <w:rsid w:val="00B80442"/>
    <w:rsid w:val="00BB3950"/>
    <w:rsid w:val="00BD4A83"/>
    <w:rsid w:val="00C12AB5"/>
    <w:rsid w:val="00CC3858"/>
    <w:rsid w:val="00D33F7E"/>
    <w:rsid w:val="00D369D5"/>
    <w:rsid w:val="00E05D25"/>
    <w:rsid w:val="00F140D5"/>
    <w:rsid w:val="00F61F1E"/>
    <w:rsid w:val="0577388E"/>
    <w:rsid w:val="0BD82DC6"/>
    <w:rsid w:val="0D08298B"/>
    <w:rsid w:val="129324D3"/>
    <w:rsid w:val="129D89CC"/>
    <w:rsid w:val="153D2907"/>
    <w:rsid w:val="29FD89B0"/>
    <w:rsid w:val="2D664C3C"/>
    <w:rsid w:val="39FEB198"/>
    <w:rsid w:val="3F3A2935"/>
    <w:rsid w:val="44537D8C"/>
    <w:rsid w:val="4750E452"/>
    <w:rsid w:val="5DC21C65"/>
    <w:rsid w:val="6241B9A2"/>
    <w:rsid w:val="71D56819"/>
    <w:rsid w:val="7D89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7388E"/>
  <w15:chartTrackingRefBased/>
  <w15:docId w15:val="{4CF6E017-6D2B-455A-9F37-8F986D33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itel2">
    <w:name w:val="titel2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centreretparagraf">
    <w:name w:val="centreretparagraf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tekst2">
    <w:name w:val="tekst2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aendringmednummer">
    <w:name w:val="aendringmednummer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aendringnr">
    <w:name w:val="aendringnr"/>
    <w:basedOn w:val="Standardskrifttypeiafsnit"/>
    <w:rsid w:val="00CC3858"/>
  </w:style>
  <w:style w:type="paragraph" w:customStyle="1" w:styleId="stk2">
    <w:name w:val="stk2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givet">
    <w:name w:val="givet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2">
    <w:name w:val="sign2"/>
    <w:basedOn w:val="Normal"/>
    <w:rsid w:val="00CC3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94046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4046A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4046A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4046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404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5B5FC8B4A2D3438199808561ACFC53" ma:contentTypeVersion="4" ma:contentTypeDescription="Opret et nyt dokument." ma:contentTypeScope="" ma:versionID="da4daaf0e7a45b09b801fea875a8acb8">
  <xsd:schema xmlns:xsd="http://www.w3.org/2001/XMLSchema" xmlns:xs="http://www.w3.org/2001/XMLSchema" xmlns:p="http://schemas.microsoft.com/office/2006/metadata/properties" xmlns:ns2="aff95968-81aa-4635-821f-60b70fb90484" xmlns:ns3="0a28dd79-ab16-432a-9a84-1cf002564195" targetNamespace="http://schemas.microsoft.com/office/2006/metadata/properties" ma:root="true" ma:fieldsID="ff22e3544095c8460c250ee1094616ba" ns2:_="" ns3:_="">
    <xsd:import namespace="aff95968-81aa-4635-821f-60b70fb90484"/>
    <xsd:import namespace="0a28dd79-ab16-432a-9a84-1cf0025641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95968-81aa-4635-821f-60b70fb904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8dd79-ab16-432a-9a84-1cf002564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C8A077-52B6-48A3-B519-E7278A0655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A2E7E86-35B4-4778-B8F3-05633F5386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891348-D744-4816-AA52-C2E512CEA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95968-81aa-4635-821f-60b70fb90484"/>
    <ds:schemaRef ds:uri="0a28dd79-ab16-432a-9a84-1cf002564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568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Clausen - PACL</dc:creator>
  <cp:keywords/>
  <dc:description/>
  <cp:lastModifiedBy>Lars Islin - LAN</cp:lastModifiedBy>
  <cp:revision>27</cp:revision>
  <dcterms:created xsi:type="dcterms:W3CDTF">2023-06-12T15:28:00Z</dcterms:created>
  <dcterms:modified xsi:type="dcterms:W3CDTF">2023-10-13T13:39:00Z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0x010100065B5FC8B4A2D3438199808561ACFC53</vt:lpwstr>
  </property>
</Properties>
</file>