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0E799" w14:textId="77777777" w:rsidR="009D3A4C" w:rsidRPr="009D3A4C" w:rsidRDefault="009D3A4C" w:rsidP="009D3A4C">
      <w:pPr>
        <w:shd w:val="clear" w:color="auto" w:fill="F9F9FB"/>
        <w:spacing w:before="200" w:after="200" w:line="240" w:lineRule="auto"/>
        <w:jc w:val="center"/>
        <w:rPr>
          <w:rFonts w:ascii="Questa-Regular" w:eastAsia="Times New Roman" w:hAnsi="Questa-Regular" w:cs="Times New Roman"/>
          <w:color w:val="212529"/>
          <w:sz w:val="37"/>
          <w:szCs w:val="37"/>
          <w:lang w:eastAsia="da-DK"/>
        </w:rPr>
      </w:pPr>
      <w:bookmarkStart w:id="0" w:name="_GoBack"/>
      <w:bookmarkEnd w:id="0"/>
      <w:r w:rsidRPr="009D3A4C">
        <w:rPr>
          <w:rFonts w:ascii="Questa-Regular" w:eastAsia="Times New Roman" w:hAnsi="Questa-Regular" w:cs="Times New Roman"/>
          <w:color w:val="212529"/>
          <w:sz w:val="37"/>
          <w:szCs w:val="37"/>
          <w:lang w:eastAsia="da-DK"/>
        </w:rPr>
        <w:t>Bekendtgørelse om porcin reproduktions- og respirationssygdom (PRRS)</w:t>
      </w:r>
    </w:p>
    <w:p w14:paraId="0F91B220"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color w:val="212529"/>
          <w:sz w:val="23"/>
          <w:szCs w:val="23"/>
          <w:lang w:eastAsia="da-DK"/>
        </w:rPr>
        <w:t>I medfør af § 27, stk. 2, § 29, § 30, stk. 1 og 3, § 33, § 34, stk. 1, § 53, stk. 1, 2. pkt., § 64, § 66 a, stk. 1 og 2, § 67 og § 70, stk. 3, i lov om hold af dyr, jf. lovbekendtgørelse nr. 9 af 6. januar 2022, fastsættes efter bemyndigelse i henhold til § 7, nr. 1, og § 10, stk. 1, nr. 1, i bekendtgørelse nr. 1721 af 30. november 2020 om Fødevarestyrelsens opgaver og beføjelser:</w:t>
      </w:r>
    </w:p>
    <w:p w14:paraId="636B2B6C" w14:textId="77777777" w:rsidR="009D3A4C" w:rsidRPr="009D3A4C" w:rsidRDefault="009D3A4C" w:rsidP="009D3A4C">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D3A4C">
        <w:rPr>
          <w:rFonts w:ascii="Questa-Regular" w:eastAsia="Times New Roman" w:hAnsi="Questa-Regular" w:cs="Times New Roman"/>
          <w:i/>
          <w:iCs/>
          <w:color w:val="212529"/>
          <w:sz w:val="23"/>
          <w:szCs w:val="23"/>
          <w:lang w:eastAsia="da-DK"/>
        </w:rPr>
        <w:t>Anvendelsesområde og definitioner</w:t>
      </w:r>
    </w:p>
    <w:p w14:paraId="216DB81C"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w:t>
      </w:r>
      <w:r w:rsidRPr="009D3A4C">
        <w:rPr>
          <w:rFonts w:ascii="Questa-Regular" w:eastAsia="Times New Roman" w:hAnsi="Questa-Regular" w:cs="Times New Roman"/>
          <w:color w:val="212529"/>
          <w:sz w:val="23"/>
          <w:szCs w:val="23"/>
          <w:lang w:eastAsia="da-DK"/>
        </w:rPr>
        <w:t> Denne bekendtgørelse finder anvendelse på grise, herunder vildsvin samt enhver krydsning heraf.</w:t>
      </w:r>
    </w:p>
    <w:p w14:paraId="093CD6E7"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Denne bekendtgørelse supplerer</w:t>
      </w:r>
    </w:p>
    <w:p w14:paraId="7E0D0F64" w14:textId="77777777" w:rsidR="006D14AA" w:rsidRDefault="009D3A4C" w:rsidP="006D14AA">
      <w:pPr>
        <w:pStyle w:val="Listeafsnit"/>
        <w:numPr>
          <w:ilvl w:val="0"/>
          <w:numId w:val="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Europa-Parlamentets og Rådets forordning (EU) 2016/429 af 9. marts 2016 om overførbare dyresygdomme og om ændring og ophævelse af visse retsakter på området for dyresundhed (“dyresundhedsloven”),</w:t>
      </w:r>
    </w:p>
    <w:p w14:paraId="5614675D" w14:textId="77777777" w:rsidR="006D14AA" w:rsidRDefault="009D3A4C" w:rsidP="006D14AA">
      <w:pPr>
        <w:pStyle w:val="Listeafsnit"/>
        <w:numPr>
          <w:ilvl w:val="0"/>
          <w:numId w:val="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Kommissionens delegerede forordning (EU) 2020/686 af 17. december 2019 om supplerende regler til Europa-Parlamentets og Rådets forordning (EU) 2016/429 for så vidt angår godkendelse af avlsmaterialevirksomheder og krav til sporbarhed og dyresundhed i forbindelse med flytning inden for Unionen af avlsmateriale af visse opdrættede landdyr, og</w:t>
      </w:r>
    </w:p>
    <w:p w14:paraId="67CE3453" w14:textId="77777777" w:rsidR="009D3A4C" w:rsidRPr="006D14AA" w:rsidRDefault="009D3A4C" w:rsidP="006D14AA">
      <w:pPr>
        <w:pStyle w:val="Listeafsnit"/>
        <w:numPr>
          <w:ilvl w:val="0"/>
          <w:numId w:val="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Kommissionens delegerede forordning (EU) 2020/689 af 17. december 2019 om supplerende regler til Europa-Parlamentets og Rådets forordning (EU) 2016/429 for så vidt angår regler om overvågning, udryddelsesprogrammer og status som sygdomsfri for visse listeopførte og nye sygdomme.</w:t>
      </w:r>
    </w:p>
    <w:p w14:paraId="6CBA3050"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 9-15 finder ikke anvendelse for virksomheder, der beskæftiger sig med sammenbringning af grise.</w:t>
      </w:r>
    </w:p>
    <w:p w14:paraId="3DDC56F0"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2.</w:t>
      </w:r>
      <w:r w:rsidRPr="009D3A4C">
        <w:rPr>
          <w:rFonts w:ascii="Questa-Regular" w:eastAsia="Times New Roman" w:hAnsi="Questa-Regular" w:cs="Times New Roman"/>
          <w:color w:val="212529"/>
          <w:sz w:val="23"/>
          <w:szCs w:val="23"/>
          <w:lang w:eastAsia="da-DK"/>
        </w:rPr>
        <w:t> I denne bekendtgørelse forstås ved:</w:t>
      </w:r>
    </w:p>
    <w:p w14:paraId="490001FD"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Avlsmaterialevirksomhed: En virksomhed, hvor der indsamles sæd, og som er registreret i overensstemmelse med artikel 93 i forordning (EU) 2016/429, eller som er godkendt i overensstemmelse med forordning (EU) 2016/429 artikel 97.</w:t>
      </w:r>
    </w:p>
    <w:p w14:paraId="205927B8"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Besætning: Dyr på en virksomhed, som er af samme dyreart, som anvendes til samme formål, og som har samme operatør.</w:t>
      </w:r>
    </w:p>
    <w:p w14:paraId="17558B66"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Besætningsområde: De arealer og rum, som benyttes i den daglige drift og pasning af besætningen.</w:t>
      </w:r>
    </w:p>
    <w:p w14:paraId="47D17B75"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CHR-nummer: Et unikt registreringsnummer en virksomhed er tildelt i Det Centrale Husdyrbrugsregister (CHR).</w:t>
      </w:r>
    </w:p>
    <w:p w14:paraId="4A7A0235"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Delsanering: En sanering, hvor en del af grisene i hele saneringsperioden bliver i besætningen imens andre grise fjernes.</w:t>
      </w:r>
    </w:p>
    <w:p w14:paraId="45B388C4"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Fornødent materiale: Døde fostre, levendefødte grise før optagelse af kolostrum, næsesvaberprøver eller ustabiliserede blodprøver fra sygdomsramte grise.</w:t>
      </w:r>
    </w:p>
    <w:p w14:paraId="1392950F"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 Enhver fysisk eller juridisk person, som er ansvarlig for dyr eller produkter, herunder for et begrænset tidsrum, bortset fra personer, der holder selskabsdyr, og dyrlæger.</w:t>
      </w:r>
    </w:p>
    <w:p w14:paraId="796D095B"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PRRS: En virussygdom hos grise, som opdeles i to typer, henholdsvis PRRS1 og PRRS2. Grise i en besætning kan have begge typer PRRS på samme tid.</w:t>
      </w:r>
    </w:p>
    <w:p w14:paraId="670CEF01"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lastRenderedPageBreak/>
        <w:t>PRRS-sundhedsstatus: En virksomhed kan have en positiv, negativ eller uafklaret PRRS-sundhedsstatus eller en saneringsstatus for henholdsvis PRRS1, PRRS2 eller for begge typer.</w:t>
      </w:r>
    </w:p>
    <w:p w14:paraId="7639D872"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Saneringsstatus: En status, som tildeles en virksomhed der delsanerer, i perioden mellem første og andet blodprøvesæt, såfremt det første blodprøvesæt er negativ for den pågældende type PRRS. Virksomheden tildeles kun saneringsstatus for den eller de typer PRRS, som den er under sanering for.</w:t>
      </w:r>
    </w:p>
    <w:p w14:paraId="24317A83"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Sentineldyr: En gris, der ikke har været udsat for smitte med PRRS-virus, og som ikke er vaccineret mod PRRS.</w:t>
      </w:r>
    </w:p>
    <w:p w14:paraId="1935B90D"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Totalsanering: En sanering hvor alle grise fjernes fra besætningen, hvorefter virksomheden rengøres og desinficeres.</w:t>
      </w:r>
    </w:p>
    <w:p w14:paraId="3D08E9CF"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 Lokalitet, struktur eller i tilfælde af frilandsopdræt omgivelser eller sted, hvor der midlertidigt eller permanent holdes dyr eller opbevares avlsmateriale, bortset fra:</w:t>
      </w:r>
    </w:p>
    <w:p w14:paraId="19FE8BFC" w14:textId="77777777" w:rsidR="006D14AA" w:rsidRDefault="009D3A4C" w:rsidP="006D14AA">
      <w:pPr>
        <w:pStyle w:val="Listeafsnit"/>
        <w:numPr>
          <w:ilvl w:val="1"/>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Husstande, hvor der holdes selskabsdyr.</w:t>
      </w:r>
    </w:p>
    <w:p w14:paraId="554CF798" w14:textId="77777777" w:rsidR="006D14AA" w:rsidRDefault="009D3A4C" w:rsidP="006D14AA">
      <w:pPr>
        <w:pStyle w:val="Listeafsnit"/>
        <w:numPr>
          <w:ilvl w:val="1"/>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Dyrlægepraksisser eller -klinikker.</w:t>
      </w:r>
    </w:p>
    <w:p w14:paraId="04C37324" w14:textId="77777777" w:rsid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 som sender grise til slagtning: En virksomhed, som sender én eller flere af følgende typer grise til slagtning:</w:t>
      </w:r>
    </w:p>
    <w:p w14:paraId="5924D54A" w14:textId="77777777" w:rsidR="006D14AA" w:rsidRDefault="009D3A4C" w:rsidP="006D14AA">
      <w:pPr>
        <w:pStyle w:val="Listeafsnit"/>
        <w:numPr>
          <w:ilvl w:val="1"/>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Søer.</w:t>
      </w:r>
    </w:p>
    <w:p w14:paraId="75174DF9" w14:textId="77777777" w:rsidR="006D14AA" w:rsidRDefault="009D3A4C" w:rsidP="006D14AA">
      <w:pPr>
        <w:pStyle w:val="Listeafsnit"/>
        <w:numPr>
          <w:ilvl w:val="1"/>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Slagtegrise.</w:t>
      </w:r>
    </w:p>
    <w:p w14:paraId="1A173E59" w14:textId="77777777" w:rsidR="006D14AA" w:rsidRDefault="009D3A4C" w:rsidP="006D14AA">
      <w:pPr>
        <w:pStyle w:val="Listeafsnit"/>
        <w:numPr>
          <w:ilvl w:val="1"/>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Orner.</w:t>
      </w:r>
    </w:p>
    <w:p w14:paraId="08BF9D99" w14:textId="77777777" w:rsidR="009D3A4C" w:rsidRPr="006D14AA" w:rsidRDefault="009D3A4C" w:rsidP="006D14AA">
      <w:pPr>
        <w:pStyle w:val="Listeafsnit"/>
        <w:numPr>
          <w:ilvl w:val="0"/>
          <w:numId w:val="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Vækstdyr: Små- og slagtegrise samt grise i vækstperioden.</w:t>
      </w:r>
    </w:p>
    <w:p w14:paraId="3A0DB213"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Definitionerne i de i § 1 nævnte forordninger finder anvendelse i denne bekendtgørelse.</w:t>
      </w:r>
    </w:p>
    <w:p w14:paraId="3A756549" w14:textId="64E03C00" w:rsidR="009D3A4C" w:rsidRPr="009D3A4C" w:rsidRDefault="009D3A4C" w:rsidP="009D3A4C">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D3A4C">
        <w:rPr>
          <w:rFonts w:ascii="Questa-Regular" w:eastAsia="Times New Roman" w:hAnsi="Questa-Regular" w:cs="Times New Roman"/>
          <w:i/>
          <w:iCs/>
          <w:color w:val="212529"/>
          <w:sz w:val="23"/>
          <w:szCs w:val="23"/>
          <w:lang w:eastAsia="da-DK"/>
        </w:rPr>
        <w:t xml:space="preserve">Mistænkte og smittede </w:t>
      </w:r>
      <w:del w:id="1" w:author="Cathrine Kaaber Sørensen" w:date="2023-06-10T08:29:00Z">
        <w:r w:rsidRPr="009D3A4C" w:rsidDel="00B14FE8">
          <w:rPr>
            <w:rFonts w:ascii="Questa-Regular" w:eastAsia="Times New Roman" w:hAnsi="Questa-Regular" w:cs="Times New Roman"/>
            <w:i/>
            <w:iCs/>
            <w:color w:val="212529"/>
            <w:sz w:val="23"/>
            <w:szCs w:val="23"/>
            <w:lang w:eastAsia="da-DK"/>
          </w:rPr>
          <w:delText>besætninger</w:delText>
        </w:r>
      </w:del>
      <w:ins w:id="2" w:author="Cathrine Kaaber Sørensen" w:date="2023-06-10T08:29:00Z">
        <w:r w:rsidR="00B14FE8">
          <w:rPr>
            <w:rFonts w:ascii="Questa-Regular" w:eastAsia="Times New Roman" w:hAnsi="Questa-Regular" w:cs="Times New Roman"/>
            <w:i/>
            <w:iCs/>
            <w:color w:val="212529"/>
            <w:sz w:val="23"/>
            <w:szCs w:val="23"/>
            <w:lang w:eastAsia="da-DK"/>
          </w:rPr>
          <w:t>virksomheder</w:t>
        </w:r>
      </w:ins>
    </w:p>
    <w:p w14:paraId="44BB67F4"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3.</w:t>
      </w:r>
      <w:r w:rsidRPr="009D3A4C">
        <w:rPr>
          <w:rFonts w:ascii="Questa-Regular" w:eastAsia="Times New Roman" w:hAnsi="Questa-Regular" w:cs="Times New Roman"/>
          <w:color w:val="212529"/>
          <w:sz w:val="23"/>
          <w:szCs w:val="23"/>
          <w:lang w:eastAsia="da-DK"/>
        </w:rPr>
        <w:t> Operatøren af en virksomhed med grise skal, ved viden eller mistanke om PRRS i én eller flere af besætningerne på virksomheden, foretage anmeldelse herom til en dyrlæge.</w:t>
      </w:r>
    </w:p>
    <w:p w14:paraId="648FCB96"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4.</w:t>
      </w:r>
      <w:r w:rsidRPr="009D3A4C">
        <w:rPr>
          <w:rFonts w:ascii="Questa-Regular" w:eastAsia="Times New Roman" w:hAnsi="Questa-Regular" w:cs="Times New Roman"/>
          <w:color w:val="212529"/>
          <w:sz w:val="23"/>
          <w:szCs w:val="23"/>
          <w:lang w:eastAsia="da-DK"/>
        </w:rPr>
        <w:t> Modtager en dyrlæge anmeldelse om mistanke om PRRS, eller får en dyrlæge i øvrigt i forbindelse med sit arbejde mistanke om forekomst af PRRS, herunder ved positive laboratorieresultater for PRRS-antistoffer, skal dyrlægen hurtigst muligt foretage en klinisk undersøgelse af grise på virksomheden, med henblik på at konstatere, om der er grise, som viser tegn på at være smittet med PRRS.</w:t>
      </w:r>
    </w:p>
    <w:p w14:paraId="7B82326C"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Hvis mistanken i henhold til stk. 1, ikke kan afvises, skal dyrlægen straks underrette Fødevarestyrelsen, og hurtigst muligt indsende fornødent materiale til undersøgelse for PRRS-virus på det nationale referencelaboratorium.</w:t>
      </w:r>
    </w:p>
    <w:p w14:paraId="4CD55FE1"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Dyrlægen skal straks underrette Fødevarestyrelsen ved positive laboratorieresultater for PRRS, jf. § 5, stk. 1.</w:t>
      </w:r>
    </w:p>
    <w:p w14:paraId="30CC2450"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4.</w:t>
      </w:r>
      <w:r w:rsidRPr="009D3A4C">
        <w:rPr>
          <w:rFonts w:ascii="Questa-Regular" w:eastAsia="Times New Roman" w:hAnsi="Questa-Regular" w:cs="Times New Roman"/>
          <w:color w:val="212529"/>
          <w:sz w:val="23"/>
          <w:szCs w:val="23"/>
          <w:lang w:eastAsia="da-DK"/>
        </w:rPr>
        <w:t> Stationsdyrlæger på avlsmaterialevirksomheder og dyrlæger tilknyttet karantænefaciliteter til avlsmaterialevirksomheder skal, uanset resultatet af den kliniske undersøgelse af grise på virksomheden, jf. stk. 1, straks underrette Fødevarestyrelsen ved positive laboratorieresultater for PRRS-virus eller PRRS-antistoffer.</w:t>
      </w:r>
    </w:p>
    <w:p w14:paraId="2299E848"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5.</w:t>
      </w:r>
      <w:r w:rsidRPr="009D3A4C">
        <w:rPr>
          <w:rFonts w:ascii="Questa-Regular" w:eastAsia="Times New Roman" w:hAnsi="Questa-Regular" w:cs="Times New Roman"/>
          <w:color w:val="212529"/>
          <w:sz w:val="23"/>
          <w:szCs w:val="23"/>
          <w:lang w:eastAsia="da-DK"/>
        </w:rPr>
        <w:t> Virksomheder med grise anses for smittet med PRRS-virus, når der er påvist</w:t>
      </w:r>
    </w:p>
    <w:p w14:paraId="0570D61F" w14:textId="77777777" w:rsidR="006D14AA" w:rsidRDefault="009D3A4C" w:rsidP="006D14AA">
      <w:pPr>
        <w:pStyle w:val="Listeafsnit"/>
        <w:numPr>
          <w:ilvl w:val="0"/>
          <w:numId w:val="3"/>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PRRS-virus i materiale fra grise i én eller flere af besætningerne i virksomheden, eller</w:t>
      </w:r>
    </w:p>
    <w:p w14:paraId="54D30D12" w14:textId="77777777" w:rsidR="009D3A4C" w:rsidRPr="006D14AA" w:rsidRDefault="009D3A4C" w:rsidP="006D14AA">
      <w:pPr>
        <w:pStyle w:val="Listeafsnit"/>
        <w:numPr>
          <w:ilvl w:val="0"/>
          <w:numId w:val="3"/>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PRRS-antistoffer i dødfødte fostre eller levendefødte grise før optagelse af kolostrum i én eller flere af besætningerne i virksomheden.</w:t>
      </w:r>
    </w:p>
    <w:p w14:paraId="3FA95304"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Virksomheden anses for smittet med PRRS-virus fra datoen og tidspunktet for udtagning af prøverne.</w:t>
      </w:r>
    </w:p>
    <w:p w14:paraId="5DE2945F" w14:textId="77777777" w:rsidR="009D3A4C" w:rsidRPr="009D3A4C" w:rsidRDefault="009D3A4C" w:rsidP="009D3A4C">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D3A4C">
        <w:rPr>
          <w:rFonts w:ascii="Questa-Regular" w:eastAsia="Times New Roman" w:hAnsi="Questa-Regular" w:cs="Times New Roman"/>
          <w:i/>
          <w:iCs/>
          <w:color w:val="212529"/>
          <w:sz w:val="23"/>
          <w:szCs w:val="23"/>
          <w:lang w:eastAsia="da-DK"/>
        </w:rPr>
        <w:lastRenderedPageBreak/>
        <w:t>Offentliggørelse af lister over PRRS-smitte og PRRS-sundhedsstatus</w:t>
      </w:r>
    </w:p>
    <w:p w14:paraId="5862EB22"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6.</w:t>
      </w:r>
      <w:r w:rsidRPr="009D3A4C">
        <w:rPr>
          <w:rFonts w:ascii="Questa-Regular" w:eastAsia="Times New Roman" w:hAnsi="Questa-Regular" w:cs="Times New Roman"/>
          <w:color w:val="212529"/>
          <w:sz w:val="23"/>
          <w:szCs w:val="23"/>
          <w:lang w:eastAsia="da-DK"/>
        </w:rPr>
        <w:t> Fødevarestyrelsen offentliggør en liste over virksomheder, hvor der er påvist eller har været påvist PRRS, jf. § 5, stk. 1, på </w:t>
      </w:r>
      <w:hyperlink r:id="rId6" w:anchor="Afs1" w:history="1">
        <w:r w:rsidRPr="009D3A4C">
          <w:rPr>
            <w:rFonts w:ascii="Questa-Regular" w:eastAsia="Times New Roman" w:hAnsi="Questa-Regular" w:cs="Times New Roman"/>
            <w:color w:val="176D41"/>
            <w:sz w:val="23"/>
            <w:szCs w:val="23"/>
            <w:u w:val="single"/>
            <w:lang w:eastAsia="da-DK"/>
          </w:rPr>
          <w:t>www.foedevarestyrelsen.dk</w:t>
        </w:r>
      </w:hyperlink>
      <w:r w:rsidRPr="009D3A4C">
        <w:rPr>
          <w:rFonts w:ascii="Questa-Regular" w:eastAsia="Times New Roman" w:hAnsi="Questa-Regular" w:cs="Times New Roman"/>
          <w:color w:val="212529"/>
          <w:sz w:val="23"/>
          <w:szCs w:val="23"/>
          <w:lang w:eastAsia="da-DK"/>
        </w:rPr>
        <w:t>.</w:t>
      </w:r>
    </w:p>
    <w:p w14:paraId="65E36365"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7.</w:t>
      </w:r>
      <w:r w:rsidRPr="009D3A4C">
        <w:rPr>
          <w:rFonts w:ascii="Questa-Regular" w:eastAsia="Times New Roman" w:hAnsi="Questa-Regular" w:cs="Times New Roman"/>
          <w:color w:val="212529"/>
          <w:sz w:val="23"/>
          <w:szCs w:val="23"/>
          <w:lang w:eastAsia="da-DK"/>
        </w:rPr>
        <w:t> Fødevarestyrelsen offentliggør virksomheders PRRS-sundhedsstatus, jf. §§ 10-13, på </w:t>
      </w:r>
      <w:hyperlink r:id="rId7" w:anchor="Afs1" w:history="1">
        <w:r w:rsidRPr="009D3A4C">
          <w:rPr>
            <w:rFonts w:ascii="Questa-Regular" w:eastAsia="Times New Roman" w:hAnsi="Questa-Regular" w:cs="Times New Roman"/>
            <w:color w:val="176D41"/>
            <w:sz w:val="23"/>
            <w:szCs w:val="23"/>
            <w:u w:val="single"/>
            <w:lang w:eastAsia="da-DK"/>
          </w:rPr>
          <w:t>www.foedevarestyrelsen.dk</w:t>
        </w:r>
      </w:hyperlink>
      <w:r w:rsidRPr="009D3A4C">
        <w:rPr>
          <w:rFonts w:ascii="Questa-Regular" w:eastAsia="Times New Roman" w:hAnsi="Questa-Regular" w:cs="Times New Roman"/>
          <w:color w:val="212529"/>
          <w:sz w:val="23"/>
          <w:szCs w:val="23"/>
          <w:lang w:eastAsia="da-DK"/>
        </w:rPr>
        <w:t>.</w:t>
      </w:r>
    </w:p>
    <w:p w14:paraId="5F69170B"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8.</w:t>
      </w:r>
      <w:r w:rsidRPr="009D3A4C">
        <w:rPr>
          <w:rFonts w:ascii="Questa-Regular" w:eastAsia="Times New Roman" w:hAnsi="Questa-Regular" w:cs="Times New Roman"/>
          <w:color w:val="212529"/>
          <w:sz w:val="23"/>
          <w:szCs w:val="23"/>
          <w:lang w:eastAsia="da-DK"/>
        </w:rPr>
        <w:t> Fødevarestyrelsen sætter følgende virksomheder under offentligt tilsyn ved mistanke om eller smitte med PRRS:</w:t>
      </w:r>
    </w:p>
    <w:p w14:paraId="5DA5FCC7" w14:textId="77777777" w:rsidR="006D14AA" w:rsidRDefault="009D3A4C" w:rsidP="006D14AA">
      <w:pPr>
        <w:pStyle w:val="Listeafsnit"/>
        <w:numPr>
          <w:ilvl w:val="0"/>
          <w:numId w:val="4"/>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Avlsmaterialevirksomheder.</w:t>
      </w:r>
    </w:p>
    <w:p w14:paraId="43DF3AD4" w14:textId="77777777" w:rsidR="009D3A4C" w:rsidRPr="006D14AA" w:rsidRDefault="009D3A4C" w:rsidP="006D14AA">
      <w:pPr>
        <w:pStyle w:val="Listeafsnit"/>
        <w:numPr>
          <w:ilvl w:val="0"/>
          <w:numId w:val="4"/>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Karantænefaciliteter til de i nr. 1, nævnte avlsmaterialevirksomheder.</w:t>
      </w:r>
    </w:p>
    <w:p w14:paraId="65E0BD5E"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Det offentlige tilsyn kan bl.a. omfatte, at</w:t>
      </w:r>
    </w:p>
    <w:p w14:paraId="79CD9DA1" w14:textId="77777777" w:rsidR="006D14AA" w:rsidRDefault="009D3A4C" w:rsidP="006D14AA">
      <w:pPr>
        <w:pStyle w:val="Listeafsnit"/>
        <w:numPr>
          <w:ilvl w:val="0"/>
          <w:numId w:val="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skal udtages og indsendes fornødent materiale, jf. § 2, stk. 1, nr. 5, til analyse på det nationale referencelaboratorium efter Fødevarestyrelsens anvisninger,</w:t>
      </w:r>
    </w:p>
    <w:p w14:paraId="60252B90" w14:textId="77777777" w:rsidR="006D14AA" w:rsidRDefault="009D3A4C" w:rsidP="006D14AA">
      <w:pPr>
        <w:pStyle w:val="Listeafsnit"/>
        <w:numPr>
          <w:ilvl w:val="0"/>
          <w:numId w:val="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virksomheden </w:t>
      </w:r>
      <w:proofErr w:type="gramStart"/>
      <w:r w:rsidRPr="006D14AA">
        <w:rPr>
          <w:rFonts w:ascii="Questa-Regular" w:eastAsia="Times New Roman" w:hAnsi="Questa-Regular" w:cs="Times New Roman"/>
          <w:color w:val="212529"/>
          <w:sz w:val="23"/>
          <w:szCs w:val="23"/>
          <w:lang w:eastAsia="da-DK"/>
        </w:rPr>
        <w:t>ikke må</w:t>
      </w:r>
      <w:proofErr w:type="gramEnd"/>
      <w:r w:rsidRPr="006D14AA">
        <w:rPr>
          <w:rFonts w:ascii="Questa-Regular" w:eastAsia="Times New Roman" w:hAnsi="Questa-Regular" w:cs="Times New Roman"/>
          <w:color w:val="212529"/>
          <w:sz w:val="23"/>
          <w:szCs w:val="23"/>
          <w:lang w:eastAsia="da-DK"/>
        </w:rPr>
        <w:t xml:space="preserve"> fraføre avlsmateriale, og</w:t>
      </w:r>
    </w:p>
    <w:p w14:paraId="0D0519BE" w14:textId="77777777" w:rsidR="009D3A4C" w:rsidRPr="006D14AA" w:rsidRDefault="009D3A4C" w:rsidP="006D14AA">
      <w:pPr>
        <w:pStyle w:val="Listeafsnit"/>
        <w:numPr>
          <w:ilvl w:val="0"/>
          <w:numId w:val="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virksomheden </w:t>
      </w:r>
      <w:proofErr w:type="gramStart"/>
      <w:r w:rsidRPr="006D14AA">
        <w:rPr>
          <w:rFonts w:ascii="Questa-Regular" w:eastAsia="Times New Roman" w:hAnsi="Questa-Regular" w:cs="Times New Roman"/>
          <w:color w:val="212529"/>
          <w:sz w:val="23"/>
          <w:szCs w:val="23"/>
          <w:lang w:eastAsia="da-DK"/>
        </w:rPr>
        <w:t>ikke må</w:t>
      </w:r>
      <w:proofErr w:type="gramEnd"/>
      <w:r w:rsidRPr="006D14AA">
        <w:rPr>
          <w:rFonts w:ascii="Questa-Regular" w:eastAsia="Times New Roman" w:hAnsi="Questa-Regular" w:cs="Times New Roman"/>
          <w:color w:val="212529"/>
          <w:sz w:val="23"/>
          <w:szCs w:val="23"/>
          <w:lang w:eastAsia="da-DK"/>
        </w:rPr>
        <w:t xml:space="preserve"> til- og fraføre grise uden Fødevarestyrelsens tilladelse.</w:t>
      </w:r>
    </w:p>
    <w:p w14:paraId="17B94D1E"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9.</w:t>
      </w:r>
      <w:r w:rsidRPr="009D3A4C">
        <w:rPr>
          <w:rFonts w:ascii="Questa-Regular" w:eastAsia="Times New Roman" w:hAnsi="Questa-Regular" w:cs="Times New Roman"/>
          <w:color w:val="212529"/>
          <w:sz w:val="23"/>
          <w:szCs w:val="23"/>
          <w:lang w:eastAsia="da-DK"/>
        </w:rPr>
        <w:t> Virksomheder med én eller flere besætninger, som har mere end 10 dyr i kategorien søer, gylte og orner eller mere end 100 grise i alt, skal have en PRRS-sundhedsstatus.</w:t>
      </w:r>
    </w:p>
    <w:p w14:paraId="3AD02921"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En virksomhed tildeles en PRRS-sundhedsstatus på baggrund af blodprøver, som er udtaget og analyseret i overensstemmelse med bilag 1.</w:t>
      </w:r>
    </w:p>
    <w:p w14:paraId="5EC6976D"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PRRS-sundhedsstatus er gældende i højst 12 måneder efter seneste prøvesvar for PRRS, medmindre virksomhedens PRRS-sundhedsstatus ændres i gyldighedsperioden.</w:t>
      </w:r>
    </w:p>
    <w:p w14:paraId="03AC1288"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4.</w:t>
      </w:r>
      <w:r w:rsidRPr="009D3A4C">
        <w:rPr>
          <w:rFonts w:ascii="Questa-Regular" w:eastAsia="Times New Roman" w:hAnsi="Questa-Regular" w:cs="Times New Roman"/>
          <w:color w:val="212529"/>
          <w:sz w:val="23"/>
          <w:szCs w:val="23"/>
          <w:lang w:eastAsia="da-DK"/>
        </w:rPr>
        <w:t> Operatøren skal sikre, at der udtages blodprøver senest 12 måneder efter, at virksomheden har fået tildelt sidste PRRS-sundhedsstatus.</w:t>
      </w:r>
    </w:p>
    <w:p w14:paraId="7B4FAE64"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5.</w:t>
      </w:r>
      <w:r w:rsidRPr="009D3A4C">
        <w:rPr>
          <w:rFonts w:ascii="Questa-Regular" w:eastAsia="Times New Roman" w:hAnsi="Questa-Regular" w:cs="Times New Roman"/>
          <w:color w:val="212529"/>
          <w:sz w:val="23"/>
          <w:szCs w:val="23"/>
          <w:lang w:eastAsia="da-DK"/>
        </w:rPr>
        <w:t> Fødevarestyrelsen kan tildele en virksomhed en PRRS-sundhedsstatus på baggrund af prøver udtaget inden den 15. maj 2023, hvis operatøren indsender dokumentation for, at prøverne er udtaget i overensstemmelse med bilag 1.</w:t>
      </w:r>
    </w:p>
    <w:p w14:paraId="3AE21B01"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6.</w:t>
      </w:r>
      <w:r w:rsidRPr="009D3A4C">
        <w:rPr>
          <w:rFonts w:ascii="Questa-Regular" w:eastAsia="Times New Roman" w:hAnsi="Questa-Regular" w:cs="Times New Roman"/>
          <w:color w:val="212529"/>
          <w:sz w:val="23"/>
          <w:szCs w:val="23"/>
          <w:lang w:eastAsia="da-DK"/>
        </w:rPr>
        <w:t> Dokumentationen, jf. stk. 5, skal indsendes til Fødevarestyrelsen via </w:t>
      </w:r>
      <w:hyperlink r:id="rId8" w:anchor="Afs1" w:history="1">
        <w:r w:rsidRPr="009D3A4C">
          <w:rPr>
            <w:rFonts w:ascii="Questa-Regular" w:eastAsia="Times New Roman" w:hAnsi="Questa-Regular" w:cs="Times New Roman"/>
            <w:color w:val="176D41"/>
            <w:sz w:val="23"/>
            <w:szCs w:val="23"/>
            <w:u w:val="single"/>
            <w:lang w:eastAsia="da-DK"/>
          </w:rPr>
          <w:t>www.foedevarestyrelsen.dk/dyr/PRRS</w:t>
        </w:r>
      </w:hyperlink>
      <w:r w:rsidRPr="009D3A4C">
        <w:rPr>
          <w:rFonts w:ascii="Questa-Regular" w:eastAsia="Times New Roman" w:hAnsi="Questa-Regular" w:cs="Times New Roman"/>
          <w:color w:val="212529"/>
          <w:sz w:val="23"/>
          <w:szCs w:val="23"/>
          <w:lang w:eastAsia="da-DK"/>
        </w:rPr>
        <w:t>.</w:t>
      </w:r>
    </w:p>
    <w:p w14:paraId="0F32C5C4"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10.</w:t>
      </w:r>
      <w:r w:rsidRPr="009D3A4C">
        <w:rPr>
          <w:rFonts w:ascii="Questa-Regular" w:eastAsia="Times New Roman" w:hAnsi="Questa-Regular" w:cs="Times New Roman"/>
          <w:color w:val="212529"/>
          <w:sz w:val="23"/>
          <w:szCs w:val="23"/>
          <w:lang w:eastAsia="da-DK"/>
        </w:rPr>
        <w:t> Fødevarestyrelsen tildeler en virksomhed en negativ PRRS-sundhedsstatus, hvis</w:t>
      </w:r>
    </w:p>
    <w:p w14:paraId="29D99FDC" w14:textId="77777777" w:rsidR="006D14AA" w:rsidRDefault="009D3A4C" w:rsidP="006D14AA">
      <w:pPr>
        <w:pStyle w:val="Listeafsnit"/>
        <w:numPr>
          <w:ilvl w:val="0"/>
          <w:numId w:val="6"/>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er udtaget og analyseret blodprøver i overensstemmelse med bilag 1, som viser et resultat, som er negativt for PRRS-antistoffer, eller</w:t>
      </w:r>
    </w:p>
    <w:p w14:paraId="1CD6827B" w14:textId="77777777" w:rsidR="009D3A4C" w:rsidRPr="006D14AA" w:rsidRDefault="009D3A4C" w:rsidP="006D14AA">
      <w:pPr>
        <w:pStyle w:val="Listeafsnit"/>
        <w:numPr>
          <w:ilvl w:val="0"/>
          <w:numId w:val="6"/>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er blevet delsaneret eller totalsaneret i overensstemmelse med bilag 2.</w:t>
      </w:r>
    </w:p>
    <w:p w14:paraId="6C586E11"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Kravene i bilag 1, nr. 1, kan fraviges, hvis operatøren kan fremsende dokumentation via </w:t>
      </w:r>
      <w:hyperlink r:id="rId9" w:anchor="Afs1" w:history="1">
        <w:r w:rsidRPr="009D3A4C">
          <w:rPr>
            <w:rFonts w:ascii="Questa-Regular" w:eastAsia="Times New Roman" w:hAnsi="Questa-Regular" w:cs="Times New Roman"/>
            <w:color w:val="176D41"/>
            <w:sz w:val="23"/>
            <w:szCs w:val="23"/>
            <w:u w:val="single"/>
            <w:lang w:eastAsia="da-DK"/>
          </w:rPr>
          <w:t>www.foedevarestyrelsen.dk/dyr/PRRS </w:t>
        </w:r>
      </w:hyperlink>
      <w:r w:rsidRPr="009D3A4C">
        <w:rPr>
          <w:rFonts w:ascii="Questa-Regular" w:eastAsia="Times New Roman" w:hAnsi="Questa-Regular" w:cs="Times New Roman"/>
          <w:color w:val="212529"/>
          <w:sz w:val="23"/>
          <w:szCs w:val="23"/>
          <w:lang w:eastAsia="da-DK"/>
        </w:rPr>
        <w:t>for, at</w:t>
      </w:r>
    </w:p>
    <w:p w14:paraId="178363A9" w14:textId="00375D84" w:rsidR="006D14AA" w:rsidRDefault="009D3A4C" w:rsidP="006D14AA">
      <w:pPr>
        <w:pStyle w:val="Listeafsnit"/>
        <w:numPr>
          <w:ilvl w:val="0"/>
          <w:numId w:val="7"/>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der er udtaget </w:t>
      </w:r>
      <w:ins w:id="3" w:author="Cathrine Kaaber Sørensen" w:date="2023-06-10T08:30:00Z">
        <w:r w:rsidR="00B14FE8">
          <w:rPr>
            <w:rFonts w:ascii="Questa-Regular" w:eastAsia="Times New Roman" w:hAnsi="Questa-Regular" w:cs="Times New Roman"/>
            <w:color w:val="212529"/>
            <w:sz w:val="23"/>
            <w:szCs w:val="23"/>
            <w:lang w:eastAsia="da-DK"/>
          </w:rPr>
          <w:t xml:space="preserve">minimum </w:t>
        </w:r>
      </w:ins>
      <w:r w:rsidRPr="006D14AA">
        <w:rPr>
          <w:rFonts w:ascii="Questa-Regular" w:eastAsia="Times New Roman" w:hAnsi="Questa-Regular" w:cs="Times New Roman"/>
          <w:color w:val="212529"/>
          <w:sz w:val="23"/>
          <w:szCs w:val="23"/>
          <w:lang w:eastAsia="da-DK"/>
        </w:rPr>
        <w:t>20 blodprøver i overensstemmelse med kravene i bilag 1</w:t>
      </w:r>
      <w:del w:id="4" w:author="Cathrine Kaaber Sørensen" w:date="2023-06-10T08:31:00Z">
        <w:r w:rsidRPr="006D14AA" w:rsidDel="00B14FE8">
          <w:rPr>
            <w:rFonts w:ascii="Questa-Regular" w:eastAsia="Times New Roman" w:hAnsi="Questa-Regular" w:cs="Times New Roman"/>
            <w:color w:val="212529"/>
            <w:sz w:val="23"/>
            <w:szCs w:val="23"/>
            <w:lang w:eastAsia="da-DK"/>
          </w:rPr>
          <w:delText>, nr. 2 og 3</w:delText>
        </w:r>
      </w:del>
      <w:r w:rsidRPr="006D14AA">
        <w:rPr>
          <w:rFonts w:ascii="Questa-Regular" w:eastAsia="Times New Roman" w:hAnsi="Questa-Regular" w:cs="Times New Roman"/>
          <w:color w:val="212529"/>
          <w:sz w:val="23"/>
          <w:szCs w:val="23"/>
          <w:lang w:eastAsia="da-DK"/>
        </w:rPr>
        <w:t>, der viser et resultat, som er negativt for PRRS-antistoffer,</w:t>
      </w:r>
    </w:p>
    <w:p w14:paraId="26930A03" w14:textId="2DB7F5B4" w:rsidR="006D14AA" w:rsidRDefault="009D3A4C" w:rsidP="006D14AA">
      <w:pPr>
        <w:pStyle w:val="Listeafsnit"/>
        <w:numPr>
          <w:ilvl w:val="0"/>
          <w:numId w:val="7"/>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de seneste blodprøver, henholdsvis 40 blodprøver for besætninger med </w:t>
      </w:r>
      <w:ins w:id="5" w:author="Cathrine Kaaber Sørensen" w:date="2023-06-10T08:33:00Z">
        <w:r w:rsidR="00B14FE8">
          <w:rPr>
            <w:rFonts w:ascii="Questa-Regular" w:eastAsia="Times New Roman" w:hAnsi="Questa-Regular" w:cs="Times New Roman"/>
            <w:color w:val="212529"/>
            <w:sz w:val="23"/>
            <w:szCs w:val="23"/>
            <w:lang w:eastAsia="da-DK"/>
          </w:rPr>
          <w:t>enten vækstdyr</w:t>
        </w:r>
      </w:ins>
      <w:ins w:id="6" w:author="Cathrine Kaaber Sørensen" w:date="2023-06-10T08:34:00Z">
        <w:r w:rsidR="00B14FE8">
          <w:rPr>
            <w:rFonts w:ascii="Questa-Regular" w:eastAsia="Times New Roman" w:hAnsi="Questa-Regular" w:cs="Times New Roman"/>
            <w:color w:val="212529"/>
            <w:sz w:val="23"/>
            <w:szCs w:val="23"/>
            <w:lang w:eastAsia="da-DK"/>
          </w:rPr>
          <w:t xml:space="preserve">, </w:t>
        </w:r>
      </w:ins>
      <w:r w:rsidRPr="006D14AA">
        <w:rPr>
          <w:rFonts w:ascii="Questa-Regular" w:eastAsia="Times New Roman" w:hAnsi="Questa-Regular" w:cs="Times New Roman"/>
          <w:color w:val="212529"/>
          <w:sz w:val="23"/>
          <w:szCs w:val="23"/>
          <w:lang w:eastAsia="da-DK"/>
        </w:rPr>
        <w:t>søer</w:t>
      </w:r>
      <w:r w:rsidR="00B14FE8">
        <w:rPr>
          <w:rFonts w:ascii="Questa-Regular" w:eastAsia="Times New Roman" w:hAnsi="Questa-Regular" w:cs="Times New Roman"/>
          <w:color w:val="212529"/>
          <w:sz w:val="23"/>
          <w:szCs w:val="23"/>
          <w:lang w:eastAsia="da-DK"/>
        </w:rPr>
        <w:t xml:space="preserve"> </w:t>
      </w:r>
      <w:ins w:id="7" w:author="Cathrine Kaaber Sørensen" w:date="2023-06-10T08:34:00Z">
        <w:r w:rsidR="00B14FE8">
          <w:rPr>
            <w:rFonts w:ascii="Questa-Regular" w:eastAsia="Times New Roman" w:hAnsi="Questa-Regular" w:cs="Times New Roman"/>
            <w:color w:val="212529"/>
            <w:sz w:val="23"/>
            <w:szCs w:val="23"/>
            <w:lang w:eastAsia="da-DK"/>
          </w:rPr>
          <w:t xml:space="preserve">eller orner </w:t>
        </w:r>
      </w:ins>
      <w:r w:rsidR="00B14FE8">
        <w:rPr>
          <w:rFonts w:ascii="Questa-Regular" w:eastAsia="Times New Roman" w:hAnsi="Questa-Regular" w:cs="Times New Roman"/>
          <w:color w:val="212529"/>
          <w:sz w:val="23"/>
          <w:szCs w:val="23"/>
          <w:lang w:eastAsia="da-DK"/>
        </w:rPr>
        <w:t xml:space="preserve">og 80 blodprøver for besætninger med </w:t>
      </w:r>
      <w:ins w:id="8" w:author="Cathrine Kaaber Sørensen" w:date="2023-06-10T08:34:00Z">
        <w:r w:rsidR="00B14FE8">
          <w:rPr>
            <w:rFonts w:ascii="Questa-Regular" w:eastAsia="Times New Roman" w:hAnsi="Questa-Regular" w:cs="Times New Roman"/>
            <w:color w:val="212529"/>
            <w:sz w:val="23"/>
            <w:szCs w:val="23"/>
            <w:lang w:eastAsia="da-DK"/>
          </w:rPr>
          <w:t xml:space="preserve">både </w:t>
        </w:r>
      </w:ins>
      <w:r w:rsidR="00B14FE8">
        <w:rPr>
          <w:rFonts w:ascii="Questa-Regular" w:eastAsia="Times New Roman" w:hAnsi="Questa-Regular" w:cs="Times New Roman"/>
          <w:color w:val="212529"/>
          <w:sz w:val="23"/>
          <w:szCs w:val="23"/>
          <w:lang w:eastAsia="da-DK"/>
        </w:rPr>
        <w:t>søer og vækstdyr, s</w:t>
      </w:r>
      <w:r w:rsidRPr="006D14AA">
        <w:rPr>
          <w:rFonts w:ascii="Questa-Regular" w:eastAsia="Times New Roman" w:hAnsi="Questa-Regular" w:cs="Times New Roman"/>
          <w:color w:val="212529"/>
          <w:sz w:val="23"/>
          <w:szCs w:val="23"/>
          <w:lang w:eastAsia="da-DK"/>
        </w:rPr>
        <w:t>om er udtaget i besætningen</w:t>
      </w:r>
      <w:del w:id="9" w:author="Cathrine Kaaber Sørensen" w:date="2023-06-10T08:35:00Z">
        <w:r w:rsidRPr="006D14AA" w:rsidDel="00B14FE8">
          <w:rPr>
            <w:rFonts w:ascii="Questa-Regular" w:eastAsia="Times New Roman" w:hAnsi="Questa-Regular" w:cs="Times New Roman"/>
            <w:color w:val="212529"/>
            <w:sz w:val="23"/>
            <w:szCs w:val="23"/>
            <w:lang w:eastAsia="da-DK"/>
          </w:rPr>
          <w:delText xml:space="preserve"> fra før bekendtgørelsens ikrafttræden</w:delText>
        </w:r>
      </w:del>
      <w:r w:rsidRPr="006D14AA">
        <w:rPr>
          <w:rFonts w:ascii="Questa-Regular" w:eastAsia="Times New Roman" w:hAnsi="Questa-Regular" w:cs="Times New Roman"/>
          <w:color w:val="212529"/>
          <w:sz w:val="23"/>
          <w:szCs w:val="23"/>
          <w:lang w:eastAsia="da-DK"/>
        </w:rPr>
        <w:t>, er negative for PRRS-antistoffer, samt</w:t>
      </w:r>
    </w:p>
    <w:p w14:paraId="71F3D0BB" w14:textId="77777777" w:rsidR="006D14AA" w:rsidRDefault="009D3A4C" w:rsidP="006D14AA">
      <w:pPr>
        <w:pStyle w:val="Listeafsnit"/>
        <w:numPr>
          <w:ilvl w:val="0"/>
          <w:numId w:val="7"/>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blodprøverne, jf. nr. 2, er analyseret på et laboratorium, som er akkrediteret til at analysere prøver for PRRS, eller</w:t>
      </w:r>
    </w:p>
    <w:p w14:paraId="319B8641" w14:textId="77777777" w:rsidR="009D3A4C" w:rsidRPr="006D14AA" w:rsidRDefault="009D3A4C" w:rsidP="006D14AA">
      <w:pPr>
        <w:pStyle w:val="Listeafsnit"/>
        <w:numPr>
          <w:ilvl w:val="0"/>
          <w:numId w:val="7"/>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dokumentation for afsluttet delsanering eller totalsanering i overensstemmelse med bilag 2.</w:t>
      </w:r>
    </w:p>
    <w:p w14:paraId="367A29E1" w14:textId="00DF94AB"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xml:space="preserve"> Bestemmelsen i stk. 2, gælder kun for blodprøver, som er udtaget før den </w:t>
      </w:r>
      <w:del w:id="10" w:author="Cathrine Kaaber Sørensen" w:date="2023-06-10T08:35:00Z">
        <w:r w:rsidRPr="009D3A4C" w:rsidDel="00B14FE8">
          <w:rPr>
            <w:rFonts w:ascii="Questa-Regular" w:eastAsia="Times New Roman" w:hAnsi="Questa-Regular" w:cs="Times New Roman"/>
            <w:color w:val="212529"/>
            <w:sz w:val="23"/>
            <w:szCs w:val="23"/>
            <w:lang w:eastAsia="da-DK"/>
          </w:rPr>
          <w:delText>15. maj</w:delText>
        </w:r>
      </w:del>
      <w:ins w:id="11" w:author="Cathrine Kaaber Sørensen" w:date="2023-06-10T08:35:00Z">
        <w:r w:rsidR="00B14FE8">
          <w:rPr>
            <w:rFonts w:ascii="Questa-Regular" w:eastAsia="Times New Roman" w:hAnsi="Questa-Regular" w:cs="Times New Roman"/>
            <w:color w:val="212529"/>
            <w:sz w:val="23"/>
            <w:szCs w:val="23"/>
            <w:lang w:eastAsia="da-DK"/>
          </w:rPr>
          <w:t>1. oktober</w:t>
        </w:r>
      </w:ins>
      <w:r w:rsidRPr="009D3A4C">
        <w:rPr>
          <w:rFonts w:ascii="Questa-Regular" w:eastAsia="Times New Roman" w:hAnsi="Questa-Regular" w:cs="Times New Roman"/>
          <w:color w:val="212529"/>
          <w:sz w:val="23"/>
          <w:szCs w:val="23"/>
          <w:lang w:eastAsia="da-DK"/>
        </w:rPr>
        <w:t xml:space="preserve"> 2023, samt dokumentation for delsanering eller totalsanering som er afsluttet efter </w:t>
      </w:r>
      <w:ins w:id="12" w:author="Cathrine Kaaber Sørensen" w:date="2023-06-10T08:36:00Z">
        <w:r w:rsidR="00B14FE8">
          <w:rPr>
            <w:rFonts w:ascii="Questa-Regular" w:eastAsia="Times New Roman" w:hAnsi="Questa-Regular" w:cs="Times New Roman"/>
            <w:color w:val="212529"/>
            <w:sz w:val="23"/>
            <w:szCs w:val="23"/>
            <w:lang w:eastAsia="da-DK"/>
          </w:rPr>
          <w:t xml:space="preserve">den </w:t>
        </w:r>
      </w:ins>
      <w:r w:rsidRPr="009D3A4C">
        <w:rPr>
          <w:rFonts w:ascii="Questa-Regular" w:eastAsia="Times New Roman" w:hAnsi="Questa-Regular" w:cs="Times New Roman"/>
          <w:color w:val="212529"/>
          <w:sz w:val="23"/>
          <w:szCs w:val="23"/>
          <w:lang w:eastAsia="da-DK"/>
        </w:rPr>
        <w:t xml:space="preserve">15. maj 2022 og inden </w:t>
      </w:r>
      <w:del w:id="13" w:author="Cathrine Kaaber Sørensen" w:date="2023-06-10T08:36:00Z">
        <w:r w:rsidRPr="009D3A4C" w:rsidDel="00B14FE8">
          <w:rPr>
            <w:rFonts w:ascii="Questa-Regular" w:eastAsia="Times New Roman" w:hAnsi="Questa-Regular" w:cs="Times New Roman"/>
            <w:color w:val="212529"/>
            <w:sz w:val="23"/>
            <w:szCs w:val="23"/>
            <w:lang w:eastAsia="da-DK"/>
          </w:rPr>
          <w:delText>bekendtgørelsens ikrafttræden</w:delText>
        </w:r>
      </w:del>
      <w:ins w:id="14" w:author="Cathrine Kaaber Sørensen" w:date="2023-06-10T08:36:00Z">
        <w:r w:rsidR="00B14FE8">
          <w:rPr>
            <w:rFonts w:ascii="Questa-Regular" w:eastAsia="Times New Roman" w:hAnsi="Questa-Regular" w:cs="Times New Roman"/>
            <w:color w:val="212529"/>
            <w:sz w:val="23"/>
            <w:szCs w:val="23"/>
            <w:lang w:eastAsia="da-DK"/>
          </w:rPr>
          <w:t>den 15. maj 2023</w:t>
        </w:r>
      </w:ins>
      <w:r w:rsidRPr="009D3A4C">
        <w:rPr>
          <w:rFonts w:ascii="Questa-Regular" w:eastAsia="Times New Roman" w:hAnsi="Questa-Regular" w:cs="Times New Roman"/>
          <w:color w:val="212529"/>
          <w:sz w:val="23"/>
          <w:szCs w:val="23"/>
          <w:lang w:eastAsia="da-DK"/>
        </w:rPr>
        <w:t>.</w:t>
      </w:r>
    </w:p>
    <w:p w14:paraId="07A57468"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lastRenderedPageBreak/>
        <w:t>§ 11.</w:t>
      </w:r>
      <w:r w:rsidRPr="009D3A4C">
        <w:rPr>
          <w:rFonts w:ascii="Questa-Regular" w:eastAsia="Times New Roman" w:hAnsi="Questa-Regular" w:cs="Times New Roman"/>
          <w:color w:val="212529"/>
          <w:sz w:val="23"/>
          <w:szCs w:val="23"/>
          <w:lang w:eastAsia="da-DK"/>
        </w:rPr>
        <w:t> Fødevarestyrelsen tildeler en virksomhed en positiv PRRS-sundhedsstatus, hvis</w:t>
      </w:r>
    </w:p>
    <w:p w14:paraId="716F812F" w14:textId="77777777" w:rsidR="006D14AA" w:rsidRDefault="009D3A4C" w:rsidP="006D14AA">
      <w:pPr>
        <w:pStyle w:val="Listeafsnit"/>
        <w:numPr>
          <w:ilvl w:val="0"/>
          <w:numId w:val="8"/>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blodprøver udtaget og analyseret i overensstemmelse med bilag 1, viser et resultat, som er positivt for PRRS-antistoffer,</w:t>
      </w:r>
    </w:p>
    <w:p w14:paraId="5DBBEC3F" w14:textId="77777777" w:rsidR="006D14AA" w:rsidRDefault="009D3A4C" w:rsidP="006D14AA">
      <w:pPr>
        <w:pStyle w:val="Listeafsnit"/>
        <w:numPr>
          <w:ilvl w:val="0"/>
          <w:numId w:val="8"/>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i andre prøver fra grise på virksomheden, end dem som er nævnt i nr. 1, er påvist PRRS-virus, jf. § 5,</w:t>
      </w:r>
    </w:p>
    <w:p w14:paraId="0D63169D" w14:textId="77777777" w:rsidR="006D14AA" w:rsidRDefault="009D3A4C" w:rsidP="006D14AA">
      <w:pPr>
        <w:pStyle w:val="Listeafsnit"/>
        <w:numPr>
          <w:ilvl w:val="0"/>
          <w:numId w:val="8"/>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vaccineres med en modificeret levende vaccine mod én eller begge typer PRRS, eller</w:t>
      </w:r>
    </w:p>
    <w:p w14:paraId="2D6743D4" w14:textId="77777777" w:rsidR="009D3A4C" w:rsidRPr="006D14AA" w:rsidRDefault="009D3A4C" w:rsidP="006D14AA">
      <w:pPr>
        <w:pStyle w:val="Listeafsnit"/>
        <w:numPr>
          <w:ilvl w:val="0"/>
          <w:numId w:val="8"/>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er tilført grise fra en virksomhed med positiv PRRS-sundhedsstatus.</w:t>
      </w:r>
    </w:p>
    <w:p w14:paraId="6DA1D7BB"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Kravene i bilag 1, nr. 1, kan fraviges, hvis operatøren kan indsende dokumentation via </w:t>
      </w:r>
      <w:hyperlink r:id="rId10" w:anchor="Afs1" w:history="1">
        <w:r w:rsidRPr="009D3A4C">
          <w:rPr>
            <w:rFonts w:ascii="Questa-Regular" w:eastAsia="Times New Roman" w:hAnsi="Questa-Regular" w:cs="Times New Roman"/>
            <w:color w:val="176D41"/>
            <w:sz w:val="23"/>
            <w:szCs w:val="23"/>
            <w:u w:val="single"/>
            <w:lang w:eastAsia="da-DK"/>
          </w:rPr>
          <w:t>www.foedevarestyrelsen.dk/dyr/PRRS</w:t>
        </w:r>
      </w:hyperlink>
      <w:r w:rsidRPr="009D3A4C">
        <w:rPr>
          <w:rFonts w:ascii="Questa-Regular" w:eastAsia="Times New Roman" w:hAnsi="Questa-Regular" w:cs="Times New Roman"/>
          <w:color w:val="212529"/>
          <w:sz w:val="23"/>
          <w:szCs w:val="23"/>
          <w:lang w:eastAsia="da-DK"/>
        </w:rPr>
        <w:t> for, at</w:t>
      </w:r>
    </w:p>
    <w:p w14:paraId="74DE1837" w14:textId="77777777" w:rsidR="006D14AA" w:rsidRDefault="009D3A4C" w:rsidP="006D14AA">
      <w:pPr>
        <w:pStyle w:val="Listeafsnit"/>
        <w:numPr>
          <w:ilvl w:val="0"/>
          <w:numId w:val="9"/>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er udtaget prøver efter den 15. maj 2022 og inden bekendtgørelsens ikrafttræden, hvor der er påvist PRRS-virus eller PRRS-antistoffer, og</w:t>
      </w:r>
    </w:p>
    <w:p w14:paraId="0753FCC8" w14:textId="77777777" w:rsidR="009D3A4C" w:rsidRPr="006D14AA" w:rsidRDefault="009D3A4C" w:rsidP="006D14AA">
      <w:pPr>
        <w:pStyle w:val="Listeafsnit"/>
        <w:numPr>
          <w:ilvl w:val="0"/>
          <w:numId w:val="9"/>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prøverne, jf. nr. 1, er udtaget og analyseret på et laboratorium, som er akkrediteret til at analysere prøver for PRRS.</w:t>
      </w:r>
    </w:p>
    <w:p w14:paraId="3C152F71"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12.</w:t>
      </w:r>
      <w:r w:rsidRPr="009D3A4C">
        <w:rPr>
          <w:rFonts w:ascii="Questa-Regular" w:eastAsia="Times New Roman" w:hAnsi="Questa-Regular" w:cs="Times New Roman"/>
          <w:color w:val="212529"/>
          <w:sz w:val="23"/>
          <w:szCs w:val="23"/>
          <w:lang w:eastAsia="da-DK"/>
        </w:rPr>
        <w:t> Fødevarestyrelsen tildeler en virksomhed en uafklaret PRRS-sundhedsstatus, hvis</w:t>
      </w:r>
    </w:p>
    <w:p w14:paraId="13C9D107" w14:textId="77777777" w:rsidR="006D14AA" w:rsidRDefault="009D3A4C" w:rsidP="006D14AA">
      <w:pPr>
        <w:pStyle w:val="Listeafsnit"/>
        <w:numPr>
          <w:ilvl w:val="0"/>
          <w:numId w:val="1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i virksomheden er en klinisk mistanke om PRRS, jf. §§ 3 og 4,</w:t>
      </w:r>
    </w:p>
    <w:p w14:paraId="4064BE41" w14:textId="77777777" w:rsidR="006D14AA" w:rsidRDefault="009D3A4C" w:rsidP="006D14AA">
      <w:pPr>
        <w:pStyle w:val="Listeafsnit"/>
        <w:numPr>
          <w:ilvl w:val="0"/>
          <w:numId w:val="1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der er tilført grise fra virksomheder, som har en uafklaret PRRS-sundhedsstatus,</w:t>
      </w:r>
    </w:p>
    <w:p w14:paraId="73E38CBE" w14:textId="77777777" w:rsidR="006D14AA" w:rsidRDefault="009D3A4C" w:rsidP="006D14AA">
      <w:pPr>
        <w:pStyle w:val="Listeafsnit"/>
        <w:numPr>
          <w:ilvl w:val="0"/>
          <w:numId w:val="1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et laboratorieresultat viser enkelte prøver, som er positive for PRRS-antistoffer,</w:t>
      </w:r>
    </w:p>
    <w:p w14:paraId="7B9B39A6" w14:textId="77777777" w:rsidR="006D14AA" w:rsidRDefault="009D3A4C" w:rsidP="006D14AA">
      <w:pPr>
        <w:pStyle w:val="Listeafsnit"/>
        <w:numPr>
          <w:ilvl w:val="0"/>
          <w:numId w:val="1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har en negativ PRRS-sundhedsstatus, men ikke har fået udtaget årlige blodprøver i overensstemmelse med bilag 1, nr. 2, eller</w:t>
      </w:r>
    </w:p>
    <w:p w14:paraId="0CFF936A" w14:textId="77777777" w:rsidR="009D3A4C" w:rsidRPr="006D14AA" w:rsidRDefault="009D3A4C" w:rsidP="006D14AA">
      <w:pPr>
        <w:pStyle w:val="Listeafsnit"/>
        <w:numPr>
          <w:ilvl w:val="0"/>
          <w:numId w:val="1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har fået udtaget første sæt blodprøver, og afventer at få udtaget andet sæt blodprøver i overensstemmelse med bilag 1, nr. 1.</w:t>
      </w:r>
    </w:p>
    <w:p w14:paraId="43C6F198"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Operatøren skal sikre, at der udtages blodprøver i overensstemmelse med bilag 1, nr. 4, senest 3 måneder efter, at virksomheden har fået tildelt en uafklaret PRRS-sundhedsstatus.</w:t>
      </w:r>
    </w:p>
    <w:p w14:paraId="422F34E0"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Dokumentationen, jf. stk. 1 og 2, skal indsendes til Fødevarestyrelsen via </w:t>
      </w:r>
      <w:hyperlink r:id="rId11" w:anchor="Afs1" w:history="1">
        <w:r w:rsidRPr="009D3A4C">
          <w:rPr>
            <w:rFonts w:ascii="Questa-Regular" w:eastAsia="Times New Roman" w:hAnsi="Questa-Regular" w:cs="Times New Roman"/>
            <w:color w:val="176D41"/>
            <w:sz w:val="23"/>
            <w:szCs w:val="23"/>
            <w:u w:val="single"/>
            <w:lang w:eastAsia="da-DK"/>
          </w:rPr>
          <w:t>www.foedevarestyrelsen.dk/dyr/PRRS</w:t>
        </w:r>
      </w:hyperlink>
      <w:r w:rsidRPr="009D3A4C">
        <w:rPr>
          <w:rFonts w:ascii="Questa-Regular" w:eastAsia="Times New Roman" w:hAnsi="Questa-Regular" w:cs="Times New Roman"/>
          <w:color w:val="212529"/>
          <w:sz w:val="23"/>
          <w:szCs w:val="23"/>
          <w:lang w:eastAsia="da-DK"/>
        </w:rPr>
        <w:t>.</w:t>
      </w:r>
    </w:p>
    <w:p w14:paraId="280C5B5B"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13.</w:t>
      </w:r>
      <w:r w:rsidRPr="009D3A4C">
        <w:rPr>
          <w:rFonts w:ascii="Questa-Regular" w:eastAsia="Times New Roman" w:hAnsi="Questa-Regular" w:cs="Times New Roman"/>
          <w:color w:val="212529"/>
          <w:sz w:val="23"/>
          <w:szCs w:val="23"/>
          <w:lang w:eastAsia="da-DK"/>
        </w:rPr>
        <w:t> Fødevarestyrelsen tildeler en virksomhed en saneringsstatus, hvis</w:t>
      </w:r>
    </w:p>
    <w:p w14:paraId="7D196DB3" w14:textId="77777777" w:rsidR="006D14AA" w:rsidRDefault="009D3A4C" w:rsidP="006D14AA">
      <w:pPr>
        <w:pStyle w:val="Listeafsnit"/>
        <w:numPr>
          <w:ilvl w:val="0"/>
          <w:numId w:val="1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er under delsanering, jf. bilag 2, nr. 1, eller</w:t>
      </w:r>
    </w:p>
    <w:p w14:paraId="53925C58" w14:textId="1C5726BC" w:rsidR="009D3A4C" w:rsidRPr="006D14AA" w:rsidRDefault="009D3A4C" w:rsidP="006D14AA">
      <w:pPr>
        <w:pStyle w:val="Listeafsnit"/>
        <w:numPr>
          <w:ilvl w:val="0"/>
          <w:numId w:val="1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har en negativ PRRS-sundhed</w:t>
      </w:r>
      <w:ins w:id="15" w:author="Cathrine Kaaber Sørensen" w:date="2023-06-10T08:36:00Z">
        <w:r w:rsidR="00B14FE8">
          <w:rPr>
            <w:rFonts w:ascii="Questa-Regular" w:eastAsia="Times New Roman" w:hAnsi="Questa-Regular" w:cs="Times New Roman"/>
            <w:color w:val="212529"/>
            <w:sz w:val="23"/>
            <w:szCs w:val="23"/>
            <w:lang w:eastAsia="da-DK"/>
          </w:rPr>
          <w:t>s</w:t>
        </w:r>
      </w:ins>
      <w:r w:rsidRPr="006D14AA">
        <w:rPr>
          <w:rFonts w:ascii="Questa-Regular" w:eastAsia="Times New Roman" w:hAnsi="Questa-Regular" w:cs="Times New Roman"/>
          <w:color w:val="212529"/>
          <w:sz w:val="23"/>
          <w:szCs w:val="23"/>
          <w:lang w:eastAsia="da-DK"/>
        </w:rPr>
        <w:t>status, og der er tilført grise fra en virksomhed med en saneringsstatus.</w:t>
      </w:r>
    </w:p>
    <w:p w14:paraId="30ED8099" w14:textId="5675C021" w:rsidR="009D3A4C" w:rsidRDefault="009D3A4C" w:rsidP="009D3A4C">
      <w:pPr>
        <w:shd w:val="clear" w:color="auto" w:fill="F9F9FB"/>
        <w:spacing w:after="0" w:line="240" w:lineRule="auto"/>
        <w:ind w:firstLine="240"/>
        <w:rPr>
          <w:ins w:id="16" w:author="Cathrine Kaaber Sørensen" w:date="2023-06-10T08:36:00Z"/>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Dokumentationen, jf. stk. 1, skal indsendes til Fødevarestyrelsen via </w:t>
      </w:r>
      <w:hyperlink r:id="rId12" w:anchor="Afs1" w:history="1">
        <w:r w:rsidRPr="009D3A4C">
          <w:rPr>
            <w:rFonts w:ascii="Questa-Regular" w:eastAsia="Times New Roman" w:hAnsi="Questa-Regular" w:cs="Times New Roman"/>
            <w:color w:val="176D41"/>
            <w:sz w:val="23"/>
            <w:szCs w:val="23"/>
            <w:u w:val="single"/>
            <w:lang w:eastAsia="da-DK"/>
          </w:rPr>
          <w:t>www.foedevarestyrelsen.dk/dyr/PRRS</w:t>
        </w:r>
      </w:hyperlink>
      <w:r w:rsidRPr="009D3A4C">
        <w:rPr>
          <w:rFonts w:ascii="Questa-Regular" w:eastAsia="Times New Roman" w:hAnsi="Questa-Regular" w:cs="Times New Roman"/>
          <w:color w:val="212529"/>
          <w:sz w:val="23"/>
          <w:szCs w:val="23"/>
          <w:lang w:eastAsia="da-DK"/>
        </w:rPr>
        <w:t>.</w:t>
      </w:r>
    </w:p>
    <w:p w14:paraId="7E58A26A" w14:textId="38B3A3F8" w:rsidR="00B14FE8" w:rsidRPr="00B14FE8" w:rsidRDefault="00B14FE8"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ins w:id="17" w:author="Cathrine Kaaber Sørensen" w:date="2023-06-10T08:36:00Z">
        <w:r w:rsidRPr="00B14FE8">
          <w:rPr>
            <w:rFonts w:ascii="Questa-Regular" w:eastAsia="Times New Roman" w:hAnsi="Questa-Regular" w:cs="Times New Roman"/>
            <w:i/>
            <w:color w:val="212529"/>
            <w:sz w:val="23"/>
            <w:szCs w:val="23"/>
            <w:lang w:eastAsia="da-DK"/>
          </w:rPr>
          <w:t>Stk. 3.</w:t>
        </w:r>
      </w:ins>
      <w:ins w:id="18" w:author="Cathrine Kaaber Sørensen" w:date="2023-06-10T08:37:00Z">
        <w:r>
          <w:rPr>
            <w:rFonts w:ascii="Questa-Regular" w:eastAsia="Times New Roman" w:hAnsi="Questa-Regular" w:cs="Times New Roman"/>
            <w:color w:val="212529"/>
            <w:sz w:val="23"/>
            <w:szCs w:val="23"/>
            <w:lang w:eastAsia="da-DK"/>
          </w:rPr>
          <w:t xml:space="preserve"> Kravene i stk. 1, kan fraviges, hvis operatøren kan fremsende dokumentation for delsanering, som er påbegyndt efter den 15. maj 2022 og inden den 1. oktober 2023 via </w:t>
        </w:r>
      </w:ins>
      <w:ins w:id="19" w:author="Cathrine Kaaber Sørensen" w:date="2023-06-10T08:38:00Z">
        <w:r>
          <w:rPr>
            <w:rFonts w:ascii="Questa-Regular" w:eastAsia="Times New Roman" w:hAnsi="Questa-Regular" w:cs="Times New Roman"/>
            <w:color w:val="212529"/>
            <w:sz w:val="23"/>
            <w:szCs w:val="23"/>
            <w:lang w:eastAsia="da-DK"/>
          </w:rPr>
          <w:fldChar w:fldCharType="begin"/>
        </w:r>
        <w:r>
          <w:rPr>
            <w:rFonts w:ascii="Questa-Regular" w:eastAsia="Times New Roman" w:hAnsi="Questa-Regular" w:cs="Times New Roman"/>
            <w:color w:val="212529"/>
            <w:sz w:val="23"/>
            <w:szCs w:val="23"/>
            <w:lang w:eastAsia="da-DK"/>
          </w:rPr>
          <w:instrText xml:space="preserve"> HYPERLINK "http://</w:instrText>
        </w:r>
      </w:ins>
      <w:ins w:id="20" w:author="Cathrine Kaaber Sørensen" w:date="2023-06-10T08:37:00Z">
        <w:r>
          <w:rPr>
            <w:rFonts w:ascii="Questa-Regular" w:eastAsia="Times New Roman" w:hAnsi="Questa-Regular" w:cs="Times New Roman"/>
            <w:color w:val="212529"/>
            <w:sz w:val="23"/>
            <w:szCs w:val="23"/>
            <w:lang w:eastAsia="da-DK"/>
          </w:rPr>
          <w:instrText>www.doedevarestyrelsen.dk/dyr/</w:instrText>
        </w:r>
      </w:ins>
      <w:ins w:id="21" w:author="Cathrine Kaaber Sørensen" w:date="2023-06-10T08:38:00Z">
        <w:r>
          <w:rPr>
            <w:rFonts w:ascii="Questa-Regular" w:eastAsia="Times New Roman" w:hAnsi="Questa-Regular" w:cs="Times New Roman"/>
            <w:color w:val="212529"/>
            <w:sz w:val="23"/>
            <w:szCs w:val="23"/>
            <w:lang w:eastAsia="da-DK"/>
          </w:rPr>
          <w:instrText xml:space="preserve">PRRS" </w:instrText>
        </w:r>
        <w:r>
          <w:rPr>
            <w:rFonts w:ascii="Questa-Regular" w:eastAsia="Times New Roman" w:hAnsi="Questa-Regular" w:cs="Times New Roman"/>
            <w:color w:val="212529"/>
            <w:sz w:val="23"/>
            <w:szCs w:val="23"/>
            <w:lang w:eastAsia="da-DK"/>
          </w:rPr>
          <w:fldChar w:fldCharType="separate"/>
        </w:r>
      </w:ins>
      <w:ins w:id="22" w:author="Cathrine Kaaber Sørensen" w:date="2023-06-10T08:37:00Z">
        <w:r w:rsidRPr="00EB3A2B">
          <w:rPr>
            <w:rStyle w:val="Hyperlink"/>
            <w:rFonts w:ascii="Questa-Regular" w:eastAsia="Times New Roman" w:hAnsi="Questa-Regular" w:cs="Times New Roman"/>
            <w:sz w:val="23"/>
            <w:szCs w:val="23"/>
            <w:lang w:eastAsia="da-DK"/>
          </w:rPr>
          <w:t>www.doedevarestyrelsen.dk/dyr/</w:t>
        </w:r>
      </w:ins>
      <w:ins w:id="23" w:author="Cathrine Kaaber Sørensen" w:date="2023-06-10T08:38:00Z">
        <w:r w:rsidRPr="00EB3A2B">
          <w:rPr>
            <w:rStyle w:val="Hyperlink"/>
            <w:rFonts w:ascii="Questa-Regular" w:eastAsia="Times New Roman" w:hAnsi="Questa-Regular" w:cs="Times New Roman"/>
            <w:sz w:val="23"/>
            <w:szCs w:val="23"/>
            <w:lang w:eastAsia="da-DK"/>
          </w:rPr>
          <w:t>PRRS</w:t>
        </w:r>
        <w:r>
          <w:rPr>
            <w:rFonts w:ascii="Questa-Regular" w:eastAsia="Times New Roman" w:hAnsi="Questa-Regular" w:cs="Times New Roman"/>
            <w:color w:val="212529"/>
            <w:sz w:val="23"/>
            <w:szCs w:val="23"/>
            <w:lang w:eastAsia="da-DK"/>
          </w:rPr>
          <w:fldChar w:fldCharType="end"/>
        </w:r>
        <w:r>
          <w:rPr>
            <w:rFonts w:ascii="Questa-Regular" w:eastAsia="Times New Roman" w:hAnsi="Questa-Regular" w:cs="Times New Roman"/>
            <w:color w:val="212529"/>
            <w:sz w:val="23"/>
            <w:szCs w:val="23"/>
            <w:lang w:eastAsia="da-DK"/>
          </w:rPr>
          <w:t xml:space="preserve">. </w:t>
        </w:r>
      </w:ins>
    </w:p>
    <w:p w14:paraId="66EDAC3E" w14:textId="31B80A4F" w:rsidR="006D14AA" w:rsidRPr="009D3A4C" w:rsidRDefault="006D14AA" w:rsidP="006D14AA">
      <w:pPr>
        <w:shd w:val="clear" w:color="auto" w:fill="F9F9FB"/>
        <w:spacing w:after="0" w:line="240" w:lineRule="auto"/>
        <w:rPr>
          <w:rFonts w:ascii="Questa-Regular" w:eastAsia="Times New Roman" w:hAnsi="Questa-Regular" w:cs="Times New Roman"/>
          <w:color w:val="212529"/>
          <w:sz w:val="23"/>
          <w:szCs w:val="23"/>
          <w:lang w:eastAsia="da-DK"/>
        </w:rPr>
      </w:pPr>
      <w:bookmarkStart w:id="24" w:name="_Hlk136668043"/>
      <w:r w:rsidRPr="006D14AA">
        <w:rPr>
          <w:rFonts w:ascii="Questa-Regular" w:eastAsia="Times New Roman" w:hAnsi="Questa-Regular" w:cs="Times New Roman"/>
          <w:i/>
          <w:color w:val="212529"/>
          <w:sz w:val="23"/>
          <w:szCs w:val="23"/>
          <w:lang w:eastAsia="da-DK"/>
        </w:rPr>
        <w:t xml:space="preserve">   </w:t>
      </w:r>
      <w:bookmarkEnd w:id="24"/>
    </w:p>
    <w:p w14:paraId="46F5AF93" w14:textId="77777777" w:rsidR="009D3A4C" w:rsidRPr="009D3A4C" w:rsidRDefault="009D3A4C" w:rsidP="009D3A4C">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D3A4C">
        <w:rPr>
          <w:rFonts w:ascii="Questa-Regular" w:eastAsia="Times New Roman" w:hAnsi="Questa-Regular" w:cs="Times New Roman"/>
          <w:i/>
          <w:iCs/>
          <w:color w:val="212529"/>
          <w:sz w:val="23"/>
          <w:szCs w:val="23"/>
          <w:lang w:eastAsia="da-DK"/>
        </w:rPr>
        <w:t>Oplysningspligt</w:t>
      </w:r>
    </w:p>
    <w:p w14:paraId="5A5D6734"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14.</w:t>
      </w:r>
      <w:r w:rsidRPr="009D3A4C">
        <w:rPr>
          <w:rFonts w:ascii="Questa-Regular" w:eastAsia="Times New Roman" w:hAnsi="Questa-Regular" w:cs="Times New Roman"/>
          <w:color w:val="212529"/>
          <w:sz w:val="23"/>
          <w:szCs w:val="23"/>
          <w:lang w:eastAsia="da-DK"/>
        </w:rPr>
        <w:t> Operatøren af en virksomhed med grise skal gøre alle personer, der kommer ind i besætningsområdet, eller i øvrigt kommer i kontakt med grisene, opmærksom på, at</w:t>
      </w:r>
    </w:p>
    <w:p w14:paraId="4C4D16B3" w14:textId="77777777" w:rsidR="006D14AA" w:rsidRDefault="009D3A4C" w:rsidP="006D14AA">
      <w:pPr>
        <w:pStyle w:val="Listeafsnit"/>
        <w:numPr>
          <w:ilvl w:val="0"/>
          <w:numId w:val="1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virksomhedens grise er mistænkt for eller er smittet med PRRS-virus, eller</w:t>
      </w:r>
    </w:p>
    <w:p w14:paraId="51BA8883" w14:textId="3A812C02" w:rsidR="00B20506" w:rsidRDefault="009D3A4C" w:rsidP="00B20506">
      <w:pPr>
        <w:pStyle w:val="Listeafsnit"/>
        <w:numPr>
          <w:ilvl w:val="0"/>
          <w:numId w:val="12"/>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virksomheden har en uafklaret eller positiv PRRS-sundhedsstatus.</w:t>
      </w:r>
    </w:p>
    <w:p w14:paraId="08821FA6" w14:textId="3C3DCEB0" w:rsidR="00B14FE8" w:rsidRDefault="00B14FE8" w:rsidP="00B14FE8">
      <w:pPr>
        <w:shd w:val="clear" w:color="auto" w:fill="F9F9FB"/>
        <w:spacing w:after="0" w:line="240" w:lineRule="auto"/>
        <w:rPr>
          <w:rFonts w:ascii="Questa-Regular" w:eastAsia="Times New Roman" w:hAnsi="Questa-Regular" w:cs="Times New Roman"/>
          <w:color w:val="212529"/>
          <w:sz w:val="23"/>
          <w:szCs w:val="23"/>
          <w:lang w:eastAsia="da-DK"/>
        </w:rPr>
      </w:pPr>
    </w:p>
    <w:p w14:paraId="2A2F0271" w14:textId="1EC550D0" w:rsidR="00B14FE8" w:rsidRPr="00B14FE8" w:rsidRDefault="00B14FE8" w:rsidP="00B14FE8">
      <w:pPr>
        <w:shd w:val="clear" w:color="auto" w:fill="F9F9FB"/>
        <w:spacing w:after="0" w:line="240" w:lineRule="auto"/>
        <w:jc w:val="center"/>
        <w:rPr>
          <w:rFonts w:ascii="Questa-Regular" w:eastAsia="Times New Roman" w:hAnsi="Questa-Regular" w:cs="Times New Roman"/>
          <w:i/>
          <w:color w:val="212529"/>
          <w:sz w:val="23"/>
          <w:szCs w:val="23"/>
          <w:lang w:eastAsia="da-DK"/>
        </w:rPr>
      </w:pPr>
      <w:ins w:id="25" w:author="Cathrine Kaaber Sørensen" w:date="2023-06-10T08:38:00Z">
        <w:r>
          <w:rPr>
            <w:rFonts w:ascii="Questa-Regular" w:eastAsia="Times New Roman" w:hAnsi="Questa-Regular" w:cs="Times New Roman"/>
            <w:i/>
            <w:color w:val="212529"/>
            <w:sz w:val="23"/>
            <w:szCs w:val="23"/>
            <w:lang w:eastAsia="da-DK"/>
          </w:rPr>
          <w:t>Klinisk erklæring</w:t>
        </w:r>
      </w:ins>
    </w:p>
    <w:p w14:paraId="45D34607" w14:textId="7AD8A390" w:rsidR="00B20506" w:rsidRDefault="00B20506" w:rsidP="00B20506">
      <w:pPr>
        <w:shd w:val="clear" w:color="auto" w:fill="F9F9FB"/>
        <w:spacing w:after="0" w:line="240" w:lineRule="auto"/>
        <w:rPr>
          <w:rFonts w:ascii="Questa-Regular" w:eastAsia="Times New Roman" w:hAnsi="Questa-Regular" w:cs="Times New Roman"/>
          <w:color w:val="212529"/>
          <w:sz w:val="23"/>
          <w:szCs w:val="23"/>
          <w:lang w:eastAsia="da-DK"/>
        </w:rPr>
      </w:pPr>
    </w:p>
    <w:p w14:paraId="160C6D88"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lastRenderedPageBreak/>
        <w:t>§ 15.</w:t>
      </w:r>
      <w:r w:rsidRPr="009D3A4C">
        <w:rPr>
          <w:rFonts w:ascii="Questa-Regular" w:eastAsia="Times New Roman" w:hAnsi="Questa-Regular" w:cs="Times New Roman"/>
          <w:color w:val="212529"/>
          <w:sz w:val="23"/>
          <w:szCs w:val="23"/>
          <w:lang w:eastAsia="da-DK"/>
        </w:rPr>
        <w:t> Operatøren af en virksomhed som sender grise til slagtning, som har en positiv eller uafklaret PRRS-sundhedsstatus eller en saneringsstatus, skal have udarbejdet en erklæring om, hvorvidt der forekommer kliniske tegn på PRRS i virksomheden, jf. bilag 3.</w:t>
      </w:r>
    </w:p>
    <w:p w14:paraId="75D2C51B"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Erklæringen er gyldig i op til 35 dage.</w:t>
      </w:r>
    </w:p>
    <w:p w14:paraId="31E0A0AF" w14:textId="0B21C1D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xml:space="preserve"> Erklæringen skal udfyldes af en dyrlæge på baggrund af en klinisk undersøgelse af grisene </w:t>
      </w:r>
      <w:del w:id="26" w:author="Cathrine Kaaber Sørensen" w:date="2023-06-10T08:38:00Z">
        <w:r w:rsidRPr="009D3A4C" w:rsidDel="00B14FE8">
          <w:rPr>
            <w:rFonts w:ascii="Questa-Regular" w:eastAsia="Times New Roman" w:hAnsi="Questa-Regular" w:cs="Times New Roman"/>
            <w:color w:val="212529"/>
            <w:sz w:val="23"/>
            <w:szCs w:val="23"/>
            <w:lang w:eastAsia="da-DK"/>
          </w:rPr>
          <w:delText xml:space="preserve">på </w:delText>
        </w:r>
      </w:del>
      <w:ins w:id="27" w:author="Cathrine Kaaber Sørensen" w:date="2023-06-10T08:38:00Z">
        <w:r w:rsidR="00B14FE8">
          <w:rPr>
            <w:rFonts w:ascii="Questa-Regular" w:eastAsia="Times New Roman" w:hAnsi="Questa-Regular" w:cs="Times New Roman"/>
            <w:color w:val="212529"/>
            <w:sz w:val="23"/>
            <w:szCs w:val="23"/>
            <w:lang w:eastAsia="da-DK"/>
          </w:rPr>
          <w:t>i</w:t>
        </w:r>
        <w:r w:rsidR="00B14FE8" w:rsidRPr="009D3A4C">
          <w:rPr>
            <w:rFonts w:ascii="Questa-Regular" w:eastAsia="Times New Roman" w:hAnsi="Questa-Regular" w:cs="Times New Roman"/>
            <w:color w:val="212529"/>
            <w:sz w:val="23"/>
            <w:szCs w:val="23"/>
            <w:lang w:eastAsia="da-DK"/>
          </w:rPr>
          <w:t xml:space="preserve"> </w:t>
        </w:r>
      </w:ins>
      <w:r w:rsidRPr="009D3A4C">
        <w:rPr>
          <w:rFonts w:ascii="Questa-Regular" w:eastAsia="Times New Roman" w:hAnsi="Questa-Regular" w:cs="Times New Roman"/>
          <w:color w:val="212529"/>
          <w:sz w:val="23"/>
          <w:szCs w:val="23"/>
          <w:lang w:eastAsia="da-DK"/>
        </w:rPr>
        <w:t>virksomheden.</w:t>
      </w:r>
    </w:p>
    <w:p w14:paraId="1181276E" w14:textId="6F6A85E2"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4.</w:t>
      </w:r>
      <w:r w:rsidRPr="009D3A4C">
        <w:rPr>
          <w:rFonts w:ascii="Questa-Regular" w:eastAsia="Times New Roman" w:hAnsi="Questa-Regular" w:cs="Times New Roman"/>
          <w:color w:val="212529"/>
          <w:sz w:val="23"/>
          <w:szCs w:val="23"/>
          <w:lang w:eastAsia="da-DK"/>
        </w:rPr>
        <w:t xml:space="preserve"> Erklæringen skal underskrives af operatøren og af dyrlægen i forbindelse med inspektionen og undersøgelsen af grisene </w:t>
      </w:r>
      <w:del w:id="28" w:author="Cathrine Kaaber Sørensen" w:date="2023-06-10T08:38:00Z">
        <w:r w:rsidRPr="009D3A4C" w:rsidDel="00B14FE8">
          <w:rPr>
            <w:rFonts w:ascii="Questa-Regular" w:eastAsia="Times New Roman" w:hAnsi="Questa-Regular" w:cs="Times New Roman"/>
            <w:color w:val="212529"/>
            <w:sz w:val="23"/>
            <w:szCs w:val="23"/>
            <w:lang w:eastAsia="da-DK"/>
          </w:rPr>
          <w:delText xml:space="preserve">på </w:delText>
        </w:r>
      </w:del>
      <w:ins w:id="29" w:author="Cathrine Kaaber Sørensen" w:date="2023-06-10T08:38:00Z">
        <w:r w:rsidR="00B14FE8">
          <w:rPr>
            <w:rFonts w:ascii="Questa-Regular" w:eastAsia="Times New Roman" w:hAnsi="Questa-Regular" w:cs="Times New Roman"/>
            <w:color w:val="212529"/>
            <w:sz w:val="23"/>
            <w:szCs w:val="23"/>
            <w:lang w:eastAsia="da-DK"/>
          </w:rPr>
          <w:t>i</w:t>
        </w:r>
        <w:r w:rsidR="00B14FE8" w:rsidRPr="009D3A4C">
          <w:rPr>
            <w:rFonts w:ascii="Questa-Regular" w:eastAsia="Times New Roman" w:hAnsi="Questa-Regular" w:cs="Times New Roman"/>
            <w:color w:val="212529"/>
            <w:sz w:val="23"/>
            <w:szCs w:val="23"/>
            <w:lang w:eastAsia="da-DK"/>
          </w:rPr>
          <w:t xml:space="preserve"> </w:t>
        </w:r>
      </w:ins>
      <w:r w:rsidRPr="009D3A4C">
        <w:rPr>
          <w:rFonts w:ascii="Questa-Regular" w:eastAsia="Times New Roman" w:hAnsi="Questa-Regular" w:cs="Times New Roman"/>
          <w:color w:val="212529"/>
          <w:sz w:val="23"/>
          <w:szCs w:val="23"/>
          <w:lang w:eastAsia="da-DK"/>
        </w:rPr>
        <w:t>virksomheden.</w:t>
      </w:r>
    </w:p>
    <w:p w14:paraId="22D24FE0" w14:textId="750B8255"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5.</w:t>
      </w:r>
      <w:r w:rsidRPr="009D3A4C">
        <w:rPr>
          <w:rFonts w:ascii="Questa-Regular" w:eastAsia="Times New Roman" w:hAnsi="Questa-Regular" w:cs="Times New Roman"/>
          <w:color w:val="212529"/>
          <w:sz w:val="23"/>
          <w:szCs w:val="23"/>
          <w:lang w:eastAsia="da-DK"/>
        </w:rPr>
        <w:t xml:space="preserve"> Operatøren skal opbevare erklæringen </w:t>
      </w:r>
      <w:del w:id="30" w:author="Cathrine Kaaber Sørensen" w:date="2023-06-10T08:39:00Z">
        <w:r w:rsidRPr="009D3A4C" w:rsidDel="00B14FE8">
          <w:rPr>
            <w:rFonts w:ascii="Questa-Regular" w:eastAsia="Times New Roman" w:hAnsi="Questa-Regular" w:cs="Times New Roman"/>
            <w:color w:val="212529"/>
            <w:sz w:val="23"/>
            <w:szCs w:val="23"/>
            <w:lang w:eastAsia="da-DK"/>
          </w:rPr>
          <w:delText xml:space="preserve">på </w:delText>
        </w:r>
      </w:del>
      <w:ins w:id="31" w:author="Cathrine Kaaber Sørensen" w:date="2023-06-10T08:39:00Z">
        <w:r w:rsidR="00B14FE8">
          <w:rPr>
            <w:rFonts w:ascii="Questa-Regular" w:eastAsia="Times New Roman" w:hAnsi="Questa-Regular" w:cs="Times New Roman"/>
            <w:color w:val="212529"/>
            <w:sz w:val="23"/>
            <w:szCs w:val="23"/>
            <w:lang w:eastAsia="da-DK"/>
          </w:rPr>
          <w:t>i</w:t>
        </w:r>
        <w:r w:rsidR="00B14FE8" w:rsidRPr="009D3A4C">
          <w:rPr>
            <w:rFonts w:ascii="Questa-Regular" w:eastAsia="Times New Roman" w:hAnsi="Questa-Regular" w:cs="Times New Roman"/>
            <w:color w:val="212529"/>
            <w:sz w:val="23"/>
            <w:szCs w:val="23"/>
            <w:lang w:eastAsia="da-DK"/>
          </w:rPr>
          <w:t xml:space="preserve"> </w:t>
        </w:r>
      </w:ins>
      <w:r w:rsidRPr="009D3A4C">
        <w:rPr>
          <w:rFonts w:ascii="Questa-Regular" w:eastAsia="Times New Roman" w:hAnsi="Questa-Regular" w:cs="Times New Roman"/>
          <w:color w:val="212529"/>
          <w:sz w:val="23"/>
          <w:szCs w:val="23"/>
          <w:lang w:eastAsia="da-DK"/>
        </w:rPr>
        <w:t>virksomheden i mindst 3 år efter datoen for underskrift. Alle erklæringer skal opbevares samlet og i datoorden, og skal på forlangende forevises for eller udleveres til Fødevarestyrelsen.</w:t>
      </w:r>
    </w:p>
    <w:p w14:paraId="794EFE97"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16.</w:t>
      </w:r>
      <w:r w:rsidRPr="009D3A4C">
        <w:rPr>
          <w:rFonts w:ascii="Questa-Regular" w:eastAsia="Times New Roman" w:hAnsi="Questa-Regular" w:cs="Times New Roman"/>
          <w:color w:val="212529"/>
          <w:sz w:val="23"/>
          <w:szCs w:val="23"/>
          <w:lang w:eastAsia="da-DK"/>
        </w:rPr>
        <w:t> Udgifterne ved undersøgelse af det i § 4, stk. 2, nævnte materiale afholdes af Fødevarestyrelsen. Alle andre udgifter i medfør af denne bekendtgørelse er Fødevarestyrelsen uvedkommende.</w:t>
      </w:r>
    </w:p>
    <w:p w14:paraId="6689EC3A" w14:textId="77777777" w:rsidR="009D3A4C" w:rsidRPr="009D3A4C" w:rsidRDefault="009D3A4C" w:rsidP="009D3A4C">
      <w:pPr>
        <w:shd w:val="clear" w:color="auto" w:fill="F9F9FB"/>
        <w:spacing w:before="300" w:after="100" w:line="240" w:lineRule="auto"/>
        <w:jc w:val="center"/>
        <w:rPr>
          <w:rFonts w:ascii="Questa-Regular" w:eastAsia="Times New Roman" w:hAnsi="Questa-Regular" w:cs="Times New Roman"/>
          <w:i/>
          <w:iCs/>
          <w:color w:val="212529"/>
          <w:sz w:val="23"/>
          <w:szCs w:val="23"/>
          <w:lang w:eastAsia="da-DK"/>
        </w:rPr>
      </w:pPr>
      <w:r w:rsidRPr="009D3A4C">
        <w:rPr>
          <w:rFonts w:ascii="Questa-Regular" w:eastAsia="Times New Roman" w:hAnsi="Questa-Regular" w:cs="Times New Roman"/>
          <w:i/>
          <w:iCs/>
          <w:color w:val="212529"/>
          <w:sz w:val="23"/>
          <w:szCs w:val="23"/>
          <w:lang w:eastAsia="da-DK"/>
        </w:rPr>
        <w:t>Straf og ikrafttræden</w:t>
      </w:r>
    </w:p>
    <w:p w14:paraId="54385332"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17.</w:t>
      </w:r>
      <w:r w:rsidRPr="009D3A4C">
        <w:rPr>
          <w:rFonts w:ascii="Questa-Regular" w:eastAsia="Times New Roman" w:hAnsi="Questa-Regular" w:cs="Times New Roman"/>
          <w:color w:val="212529"/>
          <w:sz w:val="23"/>
          <w:szCs w:val="23"/>
          <w:lang w:eastAsia="da-DK"/>
        </w:rPr>
        <w:t> Medmindre højere straf er forskyldt efter anden lovgivning, straffes med bøde den, der</w:t>
      </w:r>
    </w:p>
    <w:p w14:paraId="0FDC951C" w14:textId="77777777" w:rsidR="006D14AA" w:rsidRDefault="009D3A4C" w:rsidP="006D14AA">
      <w:pPr>
        <w:pStyle w:val="Listeafsnit"/>
        <w:numPr>
          <w:ilvl w:val="0"/>
          <w:numId w:val="13"/>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overtræder § 3, § 4, § 9, stk. 1 og 4, § 12, stk. 2, § 14, § 15 eller</w:t>
      </w:r>
    </w:p>
    <w:p w14:paraId="1C5114E3" w14:textId="77777777" w:rsidR="009D3A4C" w:rsidRPr="006D14AA" w:rsidRDefault="009D3A4C" w:rsidP="006D14AA">
      <w:pPr>
        <w:pStyle w:val="Listeafsnit"/>
        <w:numPr>
          <w:ilvl w:val="0"/>
          <w:numId w:val="13"/>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ikke overholder det offentlige tilsyn givet efter § 8, stk. 2.</w:t>
      </w:r>
    </w:p>
    <w:p w14:paraId="6D9B0767"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Straffen kan stige til fængsel i indtil 2 år, hvis den ved handlingen eller undladelsen skete overtrædelse er begået med fortsæt eller grov uagtsomhed, og der ved overtrædelsen er</w:t>
      </w:r>
    </w:p>
    <w:p w14:paraId="6F77EA6F" w14:textId="77777777" w:rsidR="006D14AA" w:rsidRDefault="009D3A4C" w:rsidP="006D14AA">
      <w:pPr>
        <w:pStyle w:val="Listeafsnit"/>
        <w:numPr>
          <w:ilvl w:val="0"/>
          <w:numId w:val="14"/>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forvoldt skade på dyrs sundhed eller fremkaldt fare herfor, eller</w:t>
      </w:r>
    </w:p>
    <w:p w14:paraId="66699371" w14:textId="77777777" w:rsidR="009D3A4C" w:rsidRPr="006D14AA" w:rsidRDefault="009D3A4C" w:rsidP="006D14AA">
      <w:pPr>
        <w:pStyle w:val="Listeafsnit"/>
        <w:numPr>
          <w:ilvl w:val="0"/>
          <w:numId w:val="14"/>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opnået eller tilsigtet opnået en økonomisk fordel for den pågældende selv eller andre, herunder ved besparelser.</w:t>
      </w:r>
    </w:p>
    <w:p w14:paraId="7B4A3E46"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Der kan pålægges selskaber m.v. (juridiske personer) strafansvar efter reglerne i straffelovens 5. kapitel.</w:t>
      </w:r>
    </w:p>
    <w:p w14:paraId="6A43F6AB" w14:textId="77777777" w:rsidR="009D3A4C" w:rsidRPr="009D3A4C" w:rsidRDefault="009D3A4C" w:rsidP="009D3A4C">
      <w:pPr>
        <w:shd w:val="clear" w:color="auto" w:fill="F9F9FB"/>
        <w:spacing w:before="200"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b/>
          <w:bCs/>
          <w:color w:val="212529"/>
          <w:sz w:val="23"/>
          <w:szCs w:val="23"/>
          <w:lang w:eastAsia="da-DK"/>
        </w:rPr>
        <w:t>§ 18.</w:t>
      </w:r>
      <w:r w:rsidRPr="009D3A4C">
        <w:rPr>
          <w:rFonts w:ascii="Questa-Regular" w:eastAsia="Times New Roman" w:hAnsi="Questa-Regular" w:cs="Times New Roman"/>
          <w:color w:val="212529"/>
          <w:sz w:val="23"/>
          <w:szCs w:val="23"/>
          <w:lang w:eastAsia="da-DK"/>
        </w:rPr>
        <w:t> Bekendtgørelsen træder i kraft den 19. maj 2023, jf. dog stk. 2.</w:t>
      </w:r>
    </w:p>
    <w:p w14:paraId="4C5AE60C"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2.</w:t>
      </w:r>
      <w:r w:rsidRPr="009D3A4C">
        <w:rPr>
          <w:rFonts w:ascii="Questa-Regular" w:eastAsia="Times New Roman" w:hAnsi="Questa-Regular" w:cs="Times New Roman"/>
          <w:color w:val="212529"/>
          <w:sz w:val="23"/>
          <w:szCs w:val="23"/>
          <w:lang w:eastAsia="da-DK"/>
        </w:rPr>
        <w:t> § 15 træder i kraft den 4. november 2023.</w:t>
      </w:r>
    </w:p>
    <w:p w14:paraId="563831BA" w14:textId="14D40A06"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3.</w:t>
      </w:r>
      <w:r w:rsidRPr="009D3A4C">
        <w:rPr>
          <w:rFonts w:ascii="Questa-Regular" w:eastAsia="Times New Roman" w:hAnsi="Questa-Regular" w:cs="Times New Roman"/>
          <w:color w:val="212529"/>
          <w:sz w:val="23"/>
          <w:szCs w:val="23"/>
          <w:lang w:eastAsia="da-DK"/>
        </w:rPr>
        <w:t> </w:t>
      </w:r>
      <w:r w:rsidRPr="00E147C1">
        <w:rPr>
          <w:rFonts w:ascii="Questa-Regular" w:eastAsia="Times New Roman" w:hAnsi="Questa-Regular" w:cs="Times New Roman"/>
          <w:color w:val="212529"/>
          <w:sz w:val="23"/>
          <w:szCs w:val="23"/>
          <w:lang w:eastAsia="da-DK"/>
        </w:rPr>
        <w:t>Bekendtgørelse nr.</w:t>
      </w:r>
      <w:r w:rsidR="00B14FE8">
        <w:rPr>
          <w:rFonts w:ascii="Questa-Regular" w:eastAsia="Times New Roman" w:hAnsi="Questa-Regular" w:cs="Times New Roman"/>
          <w:color w:val="212529"/>
          <w:sz w:val="23"/>
          <w:szCs w:val="23"/>
          <w:lang w:eastAsia="da-DK"/>
        </w:rPr>
        <w:t xml:space="preserve"> </w:t>
      </w:r>
      <w:del w:id="32" w:author="Cathrine Kaaber Sørensen" w:date="2023-06-10T08:39:00Z">
        <w:r w:rsidR="00B14FE8" w:rsidDel="00B14FE8">
          <w:rPr>
            <w:rFonts w:ascii="Questa-Regular" w:eastAsia="Times New Roman" w:hAnsi="Questa-Regular" w:cs="Times New Roman"/>
            <w:color w:val="212529"/>
            <w:sz w:val="23"/>
            <w:szCs w:val="23"/>
            <w:lang w:eastAsia="da-DK"/>
          </w:rPr>
          <w:delText>475</w:delText>
        </w:r>
        <w:r w:rsidR="00E147C1" w:rsidRPr="00E147C1" w:rsidDel="00B14FE8">
          <w:rPr>
            <w:rFonts w:ascii="Questa-Regular" w:eastAsia="Times New Roman" w:hAnsi="Questa-Regular" w:cs="Times New Roman"/>
            <w:color w:val="212529"/>
            <w:sz w:val="23"/>
            <w:szCs w:val="23"/>
            <w:lang w:eastAsia="da-DK"/>
          </w:rPr>
          <w:delText xml:space="preserve"> af </w:delText>
        </w:r>
        <w:r w:rsidR="00B14FE8" w:rsidDel="00B14FE8">
          <w:rPr>
            <w:rFonts w:ascii="Questa-Regular" w:eastAsia="Times New Roman" w:hAnsi="Questa-Regular" w:cs="Times New Roman"/>
            <w:color w:val="212529"/>
            <w:sz w:val="23"/>
            <w:szCs w:val="23"/>
            <w:lang w:eastAsia="da-DK"/>
          </w:rPr>
          <w:delText>9</w:delText>
        </w:r>
        <w:r w:rsidR="00E147C1" w:rsidRPr="00E147C1" w:rsidDel="00B14FE8">
          <w:rPr>
            <w:rFonts w:ascii="Questa-Regular" w:eastAsia="Times New Roman" w:hAnsi="Questa-Regular" w:cs="Times New Roman"/>
            <w:color w:val="212529"/>
            <w:sz w:val="23"/>
            <w:szCs w:val="23"/>
            <w:lang w:eastAsia="da-DK"/>
          </w:rPr>
          <w:delText>. maj</w:delText>
        </w:r>
      </w:del>
      <w:ins w:id="33" w:author="Cathrine Kaaber Sørensen" w:date="2023-06-10T08:39:00Z">
        <w:r w:rsidR="00B14FE8">
          <w:rPr>
            <w:rFonts w:ascii="Questa-Regular" w:eastAsia="Times New Roman" w:hAnsi="Questa-Regular" w:cs="Times New Roman"/>
            <w:color w:val="212529"/>
            <w:sz w:val="23"/>
            <w:szCs w:val="23"/>
            <w:lang w:eastAsia="da-DK"/>
          </w:rPr>
          <w:t>526 af 17. maj</w:t>
        </w:r>
      </w:ins>
      <w:r w:rsidR="00E147C1" w:rsidRPr="00E147C1">
        <w:rPr>
          <w:rFonts w:ascii="Questa-Regular" w:eastAsia="Times New Roman" w:hAnsi="Questa-Regular" w:cs="Times New Roman"/>
          <w:color w:val="212529"/>
          <w:sz w:val="23"/>
          <w:szCs w:val="23"/>
          <w:lang w:eastAsia="da-DK"/>
        </w:rPr>
        <w:t xml:space="preserve"> 2023</w:t>
      </w:r>
      <w:r w:rsidRPr="00E147C1">
        <w:rPr>
          <w:rFonts w:ascii="Questa-Regular" w:eastAsia="Times New Roman" w:hAnsi="Questa-Regular" w:cs="Times New Roman"/>
          <w:color w:val="212529"/>
          <w:sz w:val="23"/>
          <w:szCs w:val="23"/>
          <w:lang w:eastAsia="da-DK"/>
        </w:rPr>
        <w:t xml:space="preserve"> om</w:t>
      </w:r>
      <w:r w:rsidRPr="009D3A4C">
        <w:rPr>
          <w:rFonts w:ascii="Questa-Regular" w:eastAsia="Times New Roman" w:hAnsi="Questa-Regular" w:cs="Times New Roman"/>
          <w:color w:val="212529"/>
          <w:sz w:val="23"/>
          <w:szCs w:val="23"/>
          <w:lang w:eastAsia="da-DK"/>
        </w:rPr>
        <w:t xml:space="preserve"> porcin reproduktions- og respirationssygdom (PRRS) ophæves.</w:t>
      </w:r>
    </w:p>
    <w:p w14:paraId="44D87E78" w14:textId="77777777" w:rsidR="009D3A4C" w:rsidRPr="009D3A4C" w:rsidRDefault="009D3A4C" w:rsidP="009D3A4C">
      <w:pPr>
        <w:shd w:val="clear" w:color="auto" w:fill="F9F9FB"/>
        <w:spacing w:after="0" w:line="240" w:lineRule="auto"/>
        <w:ind w:firstLine="240"/>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Stk. 4.</w:t>
      </w:r>
      <w:r w:rsidRPr="009D3A4C">
        <w:rPr>
          <w:rFonts w:ascii="Questa-Regular" w:eastAsia="Times New Roman" w:hAnsi="Questa-Regular" w:cs="Times New Roman"/>
          <w:color w:val="212529"/>
          <w:sz w:val="23"/>
          <w:szCs w:val="23"/>
          <w:lang w:eastAsia="da-DK"/>
        </w:rPr>
        <w:t> Kravet om PRRS-sundhedsstatus, jf. § 9, stk. 1, skal være opfyldt senest den 1. oktober 2023.</w:t>
      </w:r>
    </w:p>
    <w:p w14:paraId="40788986" w14:textId="77777777" w:rsidR="004C09A3" w:rsidRDefault="004C09A3"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p>
    <w:p w14:paraId="6B40C1E7" w14:textId="77777777" w:rsidR="004C09A3" w:rsidRDefault="004C09A3"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p>
    <w:p w14:paraId="2E5BAE29" w14:textId="77777777" w:rsidR="004C09A3" w:rsidRDefault="004C09A3"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p>
    <w:p w14:paraId="0E351C76" w14:textId="0612734C" w:rsidR="004C09A3" w:rsidRDefault="004C09A3"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p>
    <w:p w14:paraId="0CDDCE34" w14:textId="77777777" w:rsidR="00B14FE8" w:rsidRDefault="00B14FE8"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p>
    <w:p w14:paraId="09B3295E" w14:textId="77777777" w:rsidR="009D3A4C" w:rsidRPr="009D3A4C" w:rsidRDefault="009D3A4C"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9D3A4C">
        <w:rPr>
          <w:rFonts w:ascii="Questa-Regular" w:eastAsia="Times New Roman" w:hAnsi="Questa-Regular" w:cs="Times New Roman"/>
          <w:b/>
          <w:bCs/>
          <w:color w:val="212529"/>
          <w:sz w:val="32"/>
          <w:szCs w:val="32"/>
          <w:lang w:eastAsia="da-DK"/>
        </w:rPr>
        <w:lastRenderedPageBreak/>
        <w:t>Bilag 1</w:t>
      </w:r>
    </w:p>
    <w:p w14:paraId="3946BC90" w14:textId="77777777" w:rsidR="009D3A4C" w:rsidRPr="009D3A4C" w:rsidRDefault="009D3A4C" w:rsidP="009D3A4C">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9D3A4C">
        <w:rPr>
          <w:rFonts w:ascii="Questa-Regular" w:eastAsia="Times New Roman" w:hAnsi="Questa-Regular" w:cs="Times New Roman"/>
          <w:b/>
          <w:bCs/>
          <w:color w:val="212529"/>
          <w:sz w:val="28"/>
          <w:szCs w:val="28"/>
          <w:lang w:eastAsia="da-DK"/>
        </w:rPr>
        <w:t>Udtagning af blodprøver</w:t>
      </w:r>
    </w:p>
    <w:p w14:paraId="69BCA9BD" w14:textId="77777777" w:rsidR="009D3A4C" w:rsidRPr="009D3A4C" w:rsidRDefault="009D3A4C"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Antal prøver</w:t>
      </w:r>
    </w:p>
    <w:p w14:paraId="05C8B82B" w14:textId="77777777" w:rsidR="006D14AA" w:rsidRDefault="009D3A4C" w:rsidP="006D14AA">
      <w:pPr>
        <w:pStyle w:val="Listeafsnit"/>
        <w:numPr>
          <w:ilvl w:val="0"/>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En virksomhed, som første gang skal tildeles en PRRS-sundhedsstatus, skal udtage følgende antal blodprøver, som undersøges for PRRS-antistoffer for henholdsvis PRRS1 og PRRS2 i hver besætning på virksomheden:</w:t>
      </w:r>
    </w:p>
    <w:p w14:paraId="004DEA72" w14:textId="64632A46" w:rsidR="006D14AA" w:rsidRDefault="009D3A4C"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For besætninger med både søer og vækstdyr: 40 blodprøver (fra 20 søer og 20 vækstdyr) 2 gange med mindst 1 måned og højest 3 måneders mellemrum, jf. dog litra </w:t>
      </w:r>
      <w:del w:id="34" w:author="Cathrine Kaaber Sørensen" w:date="2023-06-10T08:39:00Z">
        <w:r w:rsidRPr="006D14AA" w:rsidDel="00B14FE8">
          <w:rPr>
            <w:rFonts w:ascii="Questa-Regular" w:eastAsia="Times New Roman" w:hAnsi="Questa-Regular" w:cs="Times New Roman"/>
            <w:color w:val="212529"/>
            <w:sz w:val="23"/>
            <w:szCs w:val="23"/>
            <w:lang w:eastAsia="da-DK"/>
          </w:rPr>
          <w:delText>c</w:delText>
        </w:r>
      </w:del>
      <w:ins w:id="35" w:author="Cathrine Kaaber Sørensen" w:date="2023-06-10T08:39:00Z">
        <w:r w:rsidR="00B14FE8">
          <w:rPr>
            <w:rFonts w:ascii="Questa-Regular" w:eastAsia="Times New Roman" w:hAnsi="Questa-Regular" w:cs="Times New Roman"/>
            <w:color w:val="212529"/>
            <w:sz w:val="23"/>
            <w:szCs w:val="23"/>
            <w:lang w:eastAsia="da-DK"/>
          </w:rPr>
          <w:t>d</w:t>
        </w:r>
      </w:ins>
      <w:r w:rsidRPr="006D14AA">
        <w:rPr>
          <w:rFonts w:ascii="Questa-Regular" w:eastAsia="Times New Roman" w:hAnsi="Questa-Regular" w:cs="Times New Roman"/>
          <w:color w:val="212529"/>
          <w:sz w:val="23"/>
          <w:szCs w:val="23"/>
          <w:lang w:eastAsia="da-DK"/>
        </w:rPr>
        <w:t>.</w:t>
      </w:r>
    </w:p>
    <w:p w14:paraId="4827B9F5" w14:textId="7AF99EB5" w:rsidR="006D14AA" w:rsidRDefault="009D3A4C" w:rsidP="006D14AA">
      <w:pPr>
        <w:pStyle w:val="Listeafsnit"/>
        <w:numPr>
          <w:ilvl w:val="1"/>
          <w:numId w:val="15"/>
        </w:numPr>
        <w:shd w:val="clear" w:color="auto" w:fill="F9F9FB"/>
        <w:spacing w:after="0" w:line="240" w:lineRule="auto"/>
        <w:rPr>
          <w:ins w:id="36" w:author="Cathrine Kaaber Sørensen" w:date="2023-06-10T08:40:00Z"/>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For besætninger med enten vækstdyr, søer, eller orner: 20 blodprøver 2 gange med mindst 1 måned og højest 3 måneders mellemrum, jf. dog litra </w:t>
      </w:r>
      <w:del w:id="37" w:author="Cathrine Kaaber Sørensen" w:date="2023-06-10T08:39:00Z">
        <w:r w:rsidRPr="006D14AA" w:rsidDel="00B14FE8">
          <w:rPr>
            <w:rFonts w:ascii="Questa-Regular" w:eastAsia="Times New Roman" w:hAnsi="Questa-Regular" w:cs="Times New Roman"/>
            <w:color w:val="212529"/>
            <w:sz w:val="23"/>
            <w:szCs w:val="23"/>
            <w:lang w:eastAsia="da-DK"/>
          </w:rPr>
          <w:delText>c</w:delText>
        </w:r>
      </w:del>
      <w:ins w:id="38" w:author="Cathrine Kaaber Sørensen" w:date="2023-06-10T08:39:00Z">
        <w:r w:rsidR="00B14FE8">
          <w:rPr>
            <w:rFonts w:ascii="Questa-Regular" w:eastAsia="Times New Roman" w:hAnsi="Questa-Regular" w:cs="Times New Roman"/>
            <w:color w:val="212529"/>
            <w:sz w:val="23"/>
            <w:szCs w:val="23"/>
            <w:lang w:eastAsia="da-DK"/>
          </w:rPr>
          <w:t>d</w:t>
        </w:r>
      </w:ins>
      <w:r w:rsidRPr="006D14AA">
        <w:rPr>
          <w:rFonts w:ascii="Questa-Regular" w:eastAsia="Times New Roman" w:hAnsi="Questa-Regular" w:cs="Times New Roman"/>
          <w:color w:val="212529"/>
          <w:sz w:val="23"/>
          <w:szCs w:val="23"/>
          <w:lang w:eastAsia="da-DK"/>
        </w:rPr>
        <w:t>.</w:t>
      </w:r>
    </w:p>
    <w:p w14:paraId="554A8B80" w14:textId="67798196" w:rsidR="00B14FE8" w:rsidRDefault="00B14FE8"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ins w:id="39" w:author="Cathrine Kaaber Sørensen" w:date="2023-06-10T08:40:00Z">
        <w:r>
          <w:rPr>
            <w:rFonts w:ascii="Questa-Regular" w:eastAsia="Times New Roman" w:hAnsi="Questa-Regular" w:cs="Times New Roman"/>
            <w:color w:val="212529"/>
            <w:sz w:val="23"/>
            <w:szCs w:val="23"/>
            <w:lang w:eastAsia="da-DK"/>
          </w:rPr>
          <w:t>De prøver, som skal udtages per gang i henhold til litra a eller b, kan udtages indenfor en periode på 42 dage.</w:t>
        </w:r>
      </w:ins>
    </w:p>
    <w:p w14:paraId="3715BBBB" w14:textId="77777777" w:rsidR="006D14AA" w:rsidRDefault="009D3A4C"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der er færre dyr i besætningen end nævnt i litra a og b, skal der udtages blodprøver fra samtlige grise i besætningen.</w:t>
      </w:r>
    </w:p>
    <w:p w14:paraId="57CFC0FC" w14:textId="77777777" w:rsidR="006D14AA" w:rsidRDefault="009D3A4C"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En virksomhed kan undlade at få udtaget andet sæt blodprøver, hvis der ved første blodprøveudtagning er påvist PRRS-antistoffer for begge typer PRRS. Operatøren skal skriftligt tilkendegive til Fødevarestyrelsen, at denne ønsker at få en positiv PRRS-sundhedsstatus for begge typer PRRS.</w:t>
      </w:r>
    </w:p>
    <w:p w14:paraId="582B6B65" w14:textId="77777777" w:rsidR="006D14AA" w:rsidRDefault="006D14AA" w:rsidP="006D14AA">
      <w:pPr>
        <w:pStyle w:val="Listeafsnit"/>
        <w:shd w:val="clear" w:color="auto" w:fill="F9F9FB"/>
        <w:spacing w:after="0" w:line="240" w:lineRule="auto"/>
        <w:rPr>
          <w:rFonts w:ascii="Questa-Regular" w:eastAsia="Times New Roman" w:hAnsi="Questa-Regular" w:cs="Times New Roman"/>
          <w:color w:val="212529"/>
          <w:sz w:val="23"/>
          <w:szCs w:val="23"/>
          <w:lang w:eastAsia="da-DK"/>
        </w:rPr>
      </w:pPr>
    </w:p>
    <w:p w14:paraId="14C3F875" w14:textId="77777777" w:rsidR="006D14AA" w:rsidRDefault="009D3A4C" w:rsidP="006D14AA">
      <w:pPr>
        <w:pStyle w:val="Listeafsnit"/>
        <w:numPr>
          <w:ilvl w:val="0"/>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En virksomhed, som tidligere har fået tildelt en PRRS-sundhedsstatus, jf. nr. 1, skal med højest 12 måneders mellemrum udtage følgende antal blodprøver i hver besætning:</w:t>
      </w:r>
    </w:p>
    <w:p w14:paraId="3D1F5029" w14:textId="37797AE0" w:rsidR="006D14AA" w:rsidRDefault="009D3A4C"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alle typer besætninger, skal der undersøges blodprøver fra minimum 20 grise i besætningen</w:t>
      </w:r>
      <w:ins w:id="40" w:author="Cathrine Kaaber Sørensen" w:date="2023-06-10T08:42:00Z">
        <w:r w:rsidR="00B14FE8">
          <w:rPr>
            <w:rFonts w:ascii="Questa-Regular" w:eastAsia="Times New Roman" w:hAnsi="Questa-Regular" w:cs="Times New Roman"/>
            <w:color w:val="212529"/>
            <w:sz w:val="23"/>
            <w:szCs w:val="23"/>
            <w:lang w:eastAsia="da-DK"/>
          </w:rPr>
          <w:t>, som er udtaget indenfor en periode på 42 dage</w:t>
        </w:r>
      </w:ins>
      <w:del w:id="41" w:author="Cathrine Kaaber Sørensen" w:date="2023-06-10T08:42:00Z">
        <w:r w:rsidRPr="006D14AA" w:rsidDel="00B14FE8">
          <w:rPr>
            <w:rFonts w:ascii="Questa-Regular" w:eastAsia="Times New Roman" w:hAnsi="Questa-Regular" w:cs="Times New Roman"/>
            <w:color w:val="212529"/>
            <w:sz w:val="23"/>
            <w:szCs w:val="23"/>
            <w:lang w:eastAsia="da-DK"/>
          </w:rPr>
          <w:delText xml:space="preserve"> jf. dog litra c</w:delText>
        </w:r>
      </w:del>
      <w:r w:rsidRPr="006D14AA">
        <w:rPr>
          <w:rFonts w:ascii="Questa-Regular" w:eastAsia="Times New Roman" w:hAnsi="Questa-Regular" w:cs="Times New Roman"/>
          <w:color w:val="212529"/>
          <w:sz w:val="23"/>
          <w:szCs w:val="23"/>
          <w:lang w:eastAsia="da-DK"/>
        </w:rPr>
        <w:t>.</w:t>
      </w:r>
    </w:p>
    <w:p w14:paraId="7552FC73" w14:textId="77777777" w:rsidR="006D14AA" w:rsidRDefault="009D3A4C" w:rsidP="006D14AA">
      <w:pPr>
        <w:pStyle w:val="Listeafsnit"/>
        <w:numPr>
          <w:ilvl w:val="1"/>
          <w:numId w:val="15"/>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der er færre end 20 grise i besætningen, skal der udtages blodprøver fra samtlige grise i besætningen.</w:t>
      </w:r>
    </w:p>
    <w:p w14:paraId="0BABB387" w14:textId="1BF368EF" w:rsidR="009D3A4C" w:rsidRPr="006D14AA" w:rsidDel="00B14FE8" w:rsidRDefault="009D3A4C" w:rsidP="006D14AA">
      <w:pPr>
        <w:pStyle w:val="Listeafsnit"/>
        <w:numPr>
          <w:ilvl w:val="1"/>
          <w:numId w:val="15"/>
        </w:numPr>
        <w:shd w:val="clear" w:color="auto" w:fill="F9F9FB"/>
        <w:spacing w:after="0" w:line="240" w:lineRule="auto"/>
        <w:rPr>
          <w:del w:id="42" w:author="Cathrine Kaaber Sørensen" w:date="2023-06-10T08:42:00Z"/>
          <w:rFonts w:ascii="Questa-Regular" w:eastAsia="Times New Roman" w:hAnsi="Questa-Regular" w:cs="Times New Roman"/>
          <w:color w:val="212529"/>
          <w:sz w:val="23"/>
          <w:szCs w:val="23"/>
          <w:lang w:eastAsia="da-DK"/>
        </w:rPr>
      </w:pPr>
      <w:del w:id="43" w:author="Cathrine Kaaber Sørensen" w:date="2023-06-10T08:42:00Z">
        <w:r w:rsidRPr="006D14AA" w:rsidDel="00B14FE8">
          <w:rPr>
            <w:rFonts w:ascii="Questa-Regular" w:eastAsia="Times New Roman" w:hAnsi="Questa-Regular" w:cs="Times New Roman"/>
            <w:color w:val="212529"/>
            <w:sz w:val="23"/>
            <w:szCs w:val="23"/>
            <w:lang w:eastAsia="da-DK"/>
          </w:rPr>
          <w:delText>Besætninger kan fravige kravet i litra a, ved at udtage minimum 10 blodprøver 4 gange med minimum 14 og maksimum 42 dages mellemrum mellem hver gang. Prøveudtagningen skal være afsluttet højest 12 måneder efter første blodprøvetagning.</w:delText>
        </w:r>
      </w:del>
    </w:p>
    <w:p w14:paraId="5512FD4F" w14:textId="77777777" w:rsidR="006D14AA" w:rsidRDefault="004C09A3" w:rsidP="006D14AA">
      <w:pPr>
        <w:shd w:val="clear" w:color="auto" w:fill="F9F9FB"/>
        <w:spacing w:after="100" w:afterAutospacing="1" w:line="240" w:lineRule="auto"/>
        <w:rPr>
          <w:rFonts w:ascii="Questa-Regular" w:eastAsia="Times New Roman" w:hAnsi="Questa-Regular" w:cs="Times New Roman"/>
          <w:color w:val="212529"/>
          <w:sz w:val="23"/>
          <w:szCs w:val="23"/>
          <w:lang w:eastAsia="da-DK"/>
        </w:rPr>
      </w:pPr>
      <w:r>
        <w:rPr>
          <w:rFonts w:ascii="Questa-Regular" w:eastAsia="Times New Roman" w:hAnsi="Questa-Regular" w:cs="Times New Roman"/>
          <w:i/>
          <w:iCs/>
          <w:color w:val="212529"/>
          <w:sz w:val="23"/>
          <w:szCs w:val="23"/>
          <w:lang w:eastAsia="da-DK"/>
        </w:rPr>
        <w:br/>
      </w:r>
      <w:r w:rsidR="009D3A4C" w:rsidRPr="009D3A4C">
        <w:rPr>
          <w:rFonts w:ascii="Questa-Regular" w:eastAsia="Times New Roman" w:hAnsi="Questa-Regular" w:cs="Times New Roman"/>
          <w:i/>
          <w:iCs/>
          <w:color w:val="212529"/>
          <w:sz w:val="23"/>
          <w:szCs w:val="23"/>
          <w:lang w:eastAsia="da-DK"/>
        </w:rPr>
        <w:t>Udtagning af prøver</w:t>
      </w:r>
    </w:p>
    <w:p w14:paraId="548CB38A" w14:textId="77777777" w:rsidR="006D14AA" w:rsidRDefault="009D3A4C" w:rsidP="006D14AA">
      <w:pPr>
        <w:pStyle w:val="Listeafsnit"/>
        <w:numPr>
          <w:ilvl w:val="0"/>
          <w:numId w:val="15"/>
        </w:num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Prøverne nævnt i nr. 1 og 2, skal udtages på følgende måde:</w:t>
      </w:r>
    </w:p>
    <w:p w14:paraId="34D087EE" w14:textId="714F0149" w:rsidR="006D14AA" w:rsidRDefault="009D3A4C" w:rsidP="006D14AA">
      <w:pPr>
        <w:pStyle w:val="Listeafsnit"/>
        <w:numPr>
          <w:ilvl w:val="1"/>
          <w:numId w:val="15"/>
        </w:num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sobesætninger uden vækstdyr</w:t>
      </w:r>
      <w:del w:id="44" w:author="Cathrine Kaaber Sørensen" w:date="2023-06-10T08:43:00Z">
        <w:r w:rsidRPr="006D14AA" w:rsidDel="00B14FE8">
          <w:rPr>
            <w:rFonts w:ascii="Questa-Regular" w:eastAsia="Times New Roman" w:hAnsi="Questa-Regular" w:cs="Times New Roman"/>
            <w:color w:val="212529"/>
            <w:sz w:val="23"/>
            <w:szCs w:val="23"/>
            <w:lang w:eastAsia="da-DK"/>
          </w:rPr>
          <w:delText>: Prøverne</w:delText>
        </w:r>
      </w:del>
      <w:r w:rsidRPr="006D14AA">
        <w:rPr>
          <w:rFonts w:ascii="Questa-Regular" w:eastAsia="Times New Roman" w:hAnsi="Questa-Regular" w:cs="Times New Roman"/>
          <w:color w:val="212529"/>
          <w:sz w:val="23"/>
          <w:szCs w:val="23"/>
          <w:lang w:eastAsia="da-DK"/>
        </w:rPr>
        <w:t xml:space="preserve"> skal </w:t>
      </w:r>
      <w:ins w:id="45" w:author="Cathrine Kaaber Sørensen" w:date="2023-06-10T08:43:00Z">
        <w:r w:rsidR="00B14FE8">
          <w:rPr>
            <w:rFonts w:ascii="Questa-Regular" w:eastAsia="Times New Roman" w:hAnsi="Questa-Regular" w:cs="Times New Roman"/>
            <w:color w:val="212529"/>
            <w:sz w:val="23"/>
            <w:szCs w:val="23"/>
            <w:lang w:eastAsia="da-DK"/>
          </w:rPr>
          <w:t xml:space="preserve">prøverne </w:t>
        </w:r>
      </w:ins>
      <w:r w:rsidRPr="006D14AA">
        <w:rPr>
          <w:rFonts w:ascii="Questa-Regular" w:eastAsia="Times New Roman" w:hAnsi="Questa-Regular" w:cs="Times New Roman"/>
          <w:color w:val="212529"/>
          <w:sz w:val="23"/>
          <w:szCs w:val="23"/>
          <w:lang w:eastAsia="da-DK"/>
        </w:rPr>
        <w:t>udtages i løbe- og drægtighedsstalden.</w:t>
      </w:r>
    </w:p>
    <w:p w14:paraId="3EFB8449" w14:textId="6C46FA0F" w:rsidR="006D14AA" w:rsidRDefault="009D3A4C" w:rsidP="006D14AA">
      <w:pPr>
        <w:pStyle w:val="Listeafsnit"/>
        <w:numPr>
          <w:ilvl w:val="1"/>
          <w:numId w:val="15"/>
        </w:numPr>
        <w:shd w:val="clear" w:color="auto" w:fill="F9F9FB"/>
        <w:spacing w:after="100" w:afterAutospacing="1" w:line="240" w:lineRule="auto"/>
        <w:rPr>
          <w:ins w:id="46" w:author="Cathrine Kaaber Sørensen" w:date="2023-06-10T08:46:00Z"/>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sobesætninger med vækstdyr</w:t>
      </w:r>
      <w:ins w:id="47" w:author="Cathrine Kaaber Sørensen" w:date="2023-06-10T08:43:00Z">
        <w:r w:rsidR="00B14FE8">
          <w:rPr>
            <w:rFonts w:ascii="Questa-Regular" w:eastAsia="Times New Roman" w:hAnsi="Questa-Regular" w:cs="Times New Roman"/>
            <w:color w:val="212529"/>
            <w:sz w:val="23"/>
            <w:szCs w:val="23"/>
            <w:lang w:eastAsia="da-DK"/>
          </w:rPr>
          <w:t xml:space="preserve">, hvor vækstdyrene går adskilt fra søerne, </w:t>
        </w:r>
      </w:ins>
      <w:del w:id="48" w:author="Cathrine Kaaber Sørensen" w:date="2023-06-10T08:43:00Z">
        <w:r w:rsidRPr="006D14AA" w:rsidDel="00B14FE8">
          <w:rPr>
            <w:rFonts w:ascii="Questa-Regular" w:eastAsia="Times New Roman" w:hAnsi="Questa-Regular" w:cs="Times New Roman"/>
            <w:color w:val="212529"/>
            <w:sz w:val="23"/>
            <w:szCs w:val="23"/>
            <w:lang w:eastAsia="da-DK"/>
          </w:rPr>
          <w:delText>:</w:delText>
        </w:r>
      </w:del>
      <w:ins w:id="49" w:author="Cathrine Kaaber Sørensen" w:date="2023-06-10T08:43:00Z">
        <w:r w:rsidR="00B14FE8">
          <w:rPr>
            <w:rFonts w:ascii="Questa-Regular" w:eastAsia="Times New Roman" w:hAnsi="Questa-Regular" w:cs="Times New Roman"/>
            <w:color w:val="212529"/>
            <w:sz w:val="23"/>
            <w:szCs w:val="23"/>
            <w:lang w:eastAsia="da-DK"/>
          </w:rPr>
          <w:t xml:space="preserve"> skal</w:t>
        </w:r>
      </w:ins>
      <w:r w:rsidRPr="006D14AA">
        <w:rPr>
          <w:rFonts w:ascii="Questa-Regular" w:eastAsia="Times New Roman" w:hAnsi="Questa-Regular" w:cs="Times New Roman"/>
          <w:color w:val="212529"/>
          <w:sz w:val="23"/>
          <w:szCs w:val="23"/>
          <w:lang w:eastAsia="da-DK"/>
        </w:rPr>
        <w:t xml:space="preserve"> </w:t>
      </w:r>
      <w:del w:id="50" w:author="Cathrine Kaaber Sørensen" w:date="2023-06-10T08:44:00Z">
        <w:r w:rsidRPr="006D14AA" w:rsidDel="00B14FE8">
          <w:rPr>
            <w:rFonts w:ascii="Questa-Regular" w:eastAsia="Times New Roman" w:hAnsi="Questa-Regular" w:cs="Times New Roman"/>
            <w:color w:val="212529"/>
            <w:sz w:val="23"/>
            <w:szCs w:val="23"/>
            <w:lang w:eastAsia="da-DK"/>
          </w:rPr>
          <w:delText>H</w:delText>
        </w:r>
      </w:del>
      <w:ins w:id="51" w:author="Cathrine Kaaber Sørensen" w:date="2023-06-10T08:44:00Z">
        <w:r w:rsidR="00B14FE8">
          <w:rPr>
            <w:rFonts w:ascii="Questa-Regular" w:eastAsia="Times New Roman" w:hAnsi="Questa-Regular" w:cs="Times New Roman"/>
            <w:color w:val="212529"/>
            <w:sz w:val="23"/>
            <w:szCs w:val="23"/>
            <w:lang w:eastAsia="da-DK"/>
          </w:rPr>
          <w:t>h</w:t>
        </w:r>
      </w:ins>
      <w:r w:rsidRPr="006D14AA">
        <w:rPr>
          <w:rFonts w:ascii="Questa-Regular" w:eastAsia="Times New Roman" w:hAnsi="Questa-Regular" w:cs="Times New Roman"/>
          <w:color w:val="212529"/>
          <w:sz w:val="23"/>
          <w:szCs w:val="23"/>
          <w:lang w:eastAsia="da-DK"/>
        </w:rPr>
        <w:t xml:space="preserve">alvdelen af prøverne </w:t>
      </w:r>
      <w:del w:id="52" w:author="Cathrine Kaaber Sørensen" w:date="2023-06-10T08:44:00Z">
        <w:r w:rsidRPr="006D14AA" w:rsidDel="00B14FE8">
          <w:rPr>
            <w:rFonts w:ascii="Questa-Regular" w:eastAsia="Times New Roman" w:hAnsi="Questa-Regular" w:cs="Times New Roman"/>
            <w:color w:val="212529"/>
            <w:sz w:val="23"/>
            <w:szCs w:val="23"/>
            <w:lang w:eastAsia="da-DK"/>
          </w:rPr>
          <w:delText xml:space="preserve">skal </w:delText>
        </w:r>
      </w:del>
      <w:r w:rsidRPr="006D14AA">
        <w:rPr>
          <w:rFonts w:ascii="Questa-Regular" w:eastAsia="Times New Roman" w:hAnsi="Questa-Regular" w:cs="Times New Roman"/>
          <w:color w:val="212529"/>
          <w:sz w:val="23"/>
          <w:szCs w:val="23"/>
          <w:lang w:eastAsia="da-DK"/>
        </w:rPr>
        <w:t xml:space="preserve">udtages i løbestalden eller i drægtighedsstalden, og den anden halvdel skal udtages blandt de ældste vækstdyr. </w:t>
      </w:r>
      <w:moveFromRangeStart w:id="53" w:author="Cathrine Kaaber Sørensen" w:date="2023-06-10T08:45:00Z" w:name="move137279118"/>
      <w:moveFrom w:id="54" w:author="Cathrine Kaaber Sørensen" w:date="2023-06-10T08:45:00Z">
        <w:r w:rsidRPr="006D14AA" w:rsidDel="00B14FE8">
          <w:rPr>
            <w:rFonts w:ascii="Questa-Regular" w:eastAsia="Times New Roman" w:hAnsi="Questa-Regular" w:cs="Times New Roman"/>
            <w:color w:val="212529"/>
            <w:sz w:val="23"/>
            <w:szCs w:val="23"/>
            <w:lang w:eastAsia="da-DK"/>
          </w:rPr>
          <w:t xml:space="preserve">Hvis besætningen har en kontinuerligt drevet opsamlingsstald, kan dyrlægen vurdere, at det er relevant at tage nogle af prøverne af grise i denne stald. </w:t>
        </w:r>
      </w:moveFrom>
      <w:moveFromRangeEnd w:id="53"/>
      <w:r w:rsidRPr="006D14AA">
        <w:rPr>
          <w:rFonts w:ascii="Questa-Regular" w:eastAsia="Times New Roman" w:hAnsi="Questa-Regular" w:cs="Times New Roman"/>
          <w:color w:val="212529"/>
          <w:sz w:val="23"/>
          <w:szCs w:val="23"/>
          <w:lang w:eastAsia="da-DK"/>
        </w:rPr>
        <w:t>Prøverne, der udtages blandt de ældste vækstdyr, skal udtages i alle eller i mindst tre sektioner.</w:t>
      </w:r>
    </w:p>
    <w:p w14:paraId="79F3F6F9" w14:textId="5F7B6571" w:rsidR="00B14FE8" w:rsidRDefault="00B14FE8" w:rsidP="006D14AA">
      <w:pPr>
        <w:pStyle w:val="Listeafsnit"/>
        <w:numPr>
          <w:ilvl w:val="1"/>
          <w:numId w:val="15"/>
        </w:numPr>
        <w:shd w:val="clear" w:color="auto" w:fill="F9F9FB"/>
        <w:spacing w:after="100" w:afterAutospacing="1" w:line="240" w:lineRule="auto"/>
        <w:rPr>
          <w:rFonts w:ascii="Questa-Regular" w:eastAsia="Times New Roman" w:hAnsi="Questa-Regular" w:cs="Times New Roman"/>
          <w:color w:val="212529"/>
          <w:sz w:val="23"/>
          <w:szCs w:val="23"/>
          <w:lang w:eastAsia="da-DK"/>
        </w:rPr>
      </w:pPr>
      <w:ins w:id="55" w:author="Cathrine Kaaber Sørensen" w:date="2023-06-10T08:46:00Z">
        <w:r>
          <w:rPr>
            <w:rFonts w:ascii="Questa-Regular" w:eastAsia="Times New Roman" w:hAnsi="Questa-Regular" w:cs="Times New Roman"/>
            <w:color w:val="212529"/>
            <w:sz w:val="23"/>
            <w:szCs w:val="23"/>
            <w:lang w:eastAsia="da-DK"/>
          </w:rPr>
          <w:t>For s</w:t>
        </w:r>
      </w:ins>
      <w:ins w:id="56" w:author="Cathrine Kaaber Sørensen" w:date="2023-06-10T08:48:00Z">
        <w:r>
          <w:rPr>
            <w:rFonts w:ascii="Questa-Regular" w:eastAsia="Times New Roman" w:hAnsi="Questa-Regular" w:cs="Times New Roman"/>
            <w:color w:val="212529"/>
            <w:sz w:val="23"/>
            <w:szCs w:val="23"/>
            <w:lang w:eastAsia="da-DK"/>
          </w:rPr>
          <w:t>o</w:t>
        </w:r>
      </w:ins>
      <w:ins w:id="57" w:author="Cathrine Kaaber Sørensen" w:date="2023-06-10T08:46:00Z">
        <w:r>
          <w:rPr>
            <w:rFonts w:ascii="Questa-Regular" w:eastAsia="Times New Roman" w:hAnsi="Questa-Regular" w:cs="Times New Roman"/>
            <w:color w:val="212529"/>
            <w:sz w:val="23"/>
            <w:szCs w:val="23"/>
            <w:lang w:eastAsia="da-DK"/>
          </w:rPr>
          <w:t>besætninger med vækstdyr, hvor vækstdyrene går sammen med søerne, skal halvdelen af pr</w:t>
        </w:r>
      </w:ins>
      <w:ins w:id="58" w:author="Cathrine Kaaber Sørensen" w:date="2023-06-10T08:47:00Z">
        <w:r>
          <w:rPr>
            <w:rFonts w:ascii="Questa-Regular" w:eastAsia="Times New Roman" w:hAnsi="Questa-Regular" w:cs="Times New Roman"/>
            <w:color w:val="212529"/>
            <w:sz w:val="23"/>
            <w:szCs w:val="23"/>
            <w:lang w:eastAsia="da-DK"/>
          </w:rPr>
          <w:t>øverne om muligt udtages fra søerne eller alternativt fra de ældste vækstdyr, og den anden halvdel udtages blandt de ældste vækstdyr.</w:t>
        </w:r>
      </w:ins>
    </w:p>
    <w:p w14:paraId="520EC1A8" w14:textId="69452C82" w:rsidR="006D14AA" w:rsidDel="00B14FE8" w:rsidRDefault="009D3A4C" w:rsidP="006D14AA">
      <w:pPr>
        <w:pStyle w:val="Listeafsnit"/>
        <w:numPr>
          <w:ilvl w:val="1"/>
          <w:numId w:val="15"/>
        </w:numPr>
        <w:shd w:val="clear" w:color="auto" w:fill="F9F9FB"/>
        <w:spacing w:after="100" w:afterAutospacing="1" w:line="240" w:lineRule="auto"/>
        <w:rPr>
          <w:moveFrom w:id="59" w:author="Cathrine Kaaber Sørensen" w:date="2023-06-10T08:48:00Z"/>
          <w:rFonts w:ascii="Questa-Regular" w:eastAsia="Times New Roman" w:hAnsi="Questa-Regular" w:cs="Times New Roman"/>
          <w:color w:val="212529"/>
          <w:sz w:val="23"/>
          <w:szCs w:val="23"/>
          <w:lang w:eastAsia="da-DK"/>
        </w:rPr>
      </w:pPr>
      <w:moveFromRangeStart w:id="60" w:author="Cathrine Kaaber Sørensen" w:date="2023-06-10T08:48:00Z" w:name="move137279307"/>
      <w:moveFrom w:id="61" w:author="Cathrine Kaaber Sørensen" w:date="2023-06-10T08:48:00Z">
        <w:r w:rsidRPr="006D14AA" w:rsidDel="00B14FE8">
          <w:rPr>
            <w:rFonts w:ascii="Questa-Regular" w:eastAsia="Times New Roman" w:hAnsi="Questa-Regular" w:cs="Times New Roman"/>
            <w:color w:val="212529"/>
            <w:sz w:val="23"/>
            <w:szCs w:val="23"/>
            <w:lang w:eastAsia="da-DK"/>
          </w:rPr>
          <w:t>For besætninger kun med vækstdyr eller orner: Prøverne skal udtages i alle eller i mindst tre sektioner blandt de ældste grise. Hvis besætningen har en kontinuerligt drevet opsamlingsstald, kan dyrlægen vurdere, at det er relevant, at tage nogle af prøverne af grise i denne stald.</w:t>
        </w:r>
      </w:moveFrom>
    </w:p>
    <w:moveFromRangeEnd w:id="60"/>
    <w:p w14:paraId="1B281B68" w14:textId="034B287C" w:rsidR="006D14AA" w:rsidRDefault="00B14FE8" w:rsidP="00B14FE8">
      <w:pPr>
        <w:pStyle w:val="Listeafsnit"/>
        <w:numPr>
          <w:ilvl w:val="1"/>
          <w:numId w:val="15"/>
        </w:numPr>
        <w:shd w:val="clear" w:color="auto" w:fill="F9F9FB"/>
        <w:spacing w:after="100" w:afterAutospacing="1" w:line="240" w:lineRule="auto"/>
        <w:rPr>
          <w:ins w:id="62" w:author="Cathrine Kaaber Sørensen" w:date="2023-06-10T08:48:00Z"/>
          <w:rFonts w:ascii="Questa-Regular" w:eastAsia="Times New Roman" w:hAnsi="Questa-Regular" w:cs="Times New Roman"/>
          <w:color w:val="212529"/>
          <w:sz w:val="23"/>
          <w:szCs w:val="23"/>
          <w:lang w:eastAsia="da-DK"/>
        </w:rPr>
      </w:pPr>
      <w:moveToRangeStart w:id="63" w:author="Cathrine Kaaber Sørensen" w:date="2023-06-10T08:45:00Z" w:name="move137279118"/>
      <w:moveTo w:id="64" w:author="Cathrine Kaaber Sørensen" w:date="2023-06-10T08:45:00Z">
        <w:r w:rsidRPr="004531DC">
          <w:rPr>
            <w:rFonts w:ascii="Questa-Regular" w:eastAsia="Times New Roman" w:hAnsi="Questa-Regular" w:cs="Times New Roman"/>
            <w:color w:val="212529"/>
            <w:sz w:val="23"/>
            <w:szCs w:val="23"/>
            <w:lang w:eastAsia="da-DK"/>
          </w:rPr>
          <w:t>Hvis besætningen har en kontinuerligt drevet opsamlingsstald, kan dyrlægen vurdere, at det er relevant at tage nogle af prøverne af grise i denne stald.</w:t>
        </w:r>
      </w:moveTo>
      <w:moveToRangeEnd w:id="63"/>
    </w:p>
    <w:p w14:paraId="755CBC4A" w14:textId="244D1DC6" w:rsidR="00B14FE8" w:rsidRPr="004531DC" w:rsidRDefault="00B14FE8" w:rsidP="004531DC">
      <w:pPr>
        <w:pStyle w:val="Listeafsnit"/>
        <w:numPr>
          <w:ilvl w:val="1"/>
          <w:numId w:val="15"/>
        </w:numPr>
        <w:shd w:val="clear" w:color="auto" w:fill="F9F9FB"/>
        <w:spacing w:after="100" w:afterAutospacing="1" w:line="240" w:lineRule="auto"/>
        <w:rPr>
          <w:rFonts w:ascii="Questa-Regular" w:eastAsia="Times New Roman" w:hAnsi="Questa-Regular" w:cs="Times New Roman"/>
          <w:color w:val="212529"/>
          <w:sz w:val="23"/>
          <w:szCs w:val="23"/>
          <w:lang w:eastAsia="da-DK"/>
        </w:rPr>
      </w:pPr>
      <w:moveToRangeStart w:id="65" w:author="Cathrine Kaaber Sørensen" w:date="2023-06-10T08:48:00Z" w:name="move137279307"/>
      <w:moveTo w:id="66" w:author="Cathrine Kaaber Sørensen" w:date="2023-06-10T08:48:00Z">
        <w:r w:rsidRPr="006D14AA">
          <w:rPr>
            <w:rFonts w:ascii="Questa-Regular" w:eastAsia="Times New Roman" w:hAnsi="Questa-Regular" w:cs="Times New Roman"/>
            <w:color w:val="212529"/>
            <w:sz w:val="23"/>
            <w:szCs w:val="23"/>
            <w:lang w:eastAsia="da-DK"/>
          </w:rPr>
          <w:t>For besætninger kun med vækstdyr eller orner</w:t>
        </w:r>
        <w:del w:id="67" w:author="Cathrine Kaaber Sørensen" w:date="2023-06-10T08:48:00Z">
          <w:r w:rsidRPr="006D14AA" w:rsidDel="00B14FE8">
            <w:rPr>
              <w:rFonts w:ascii="Questa-Regular" w:eastAsia="Times New Roman" w:hAnsi="Questa-Regular" w:cs="Times New Roman"/>
              <w:color w:val="212529"/>
              <w:sz w:val="23"/>
              <w:szCs w:val="23"/>
              <w:lang w:eastAsia="da-DK"/>
            </w:rPr>
            <w:delText>:</w:delText>
          </w:r>
        </w:del>
        <w:r w:rsidRPr="006D14AA">
          <w:rPr>
            <w:rFonts w:ascii="Questa-Regular" w:eastAsia="Times New Roman" w:hAnsi="Questa-Regular" w:cs="Times New Roman"/>
            <w:color w:val="212529"/>
            <w:sz w:val="23"/>
            <w:szCs w:val="23"/>
            <w:lang w:eastAsia="da-DK"/>
          </w:rPr>
          <w:t xml:space="preserve"> </w:t>
        </w:r>
        <w:del w:id="68" w:author="Cathrine Kaaber Sørensen" w:date="2023-06-10T08:48:00Z">
          <w:r w:rsidRPr="006D14AA" w:rsidDel="00B14FE8">
            <w:rPr>
              <w:rFonts w:ascii="Questa-Regular" w:eastAsia="Times New Roman" w:hAnsi="Questa-Regular" w:cs="Times New Roman"/>
              <w:color w:val="212529"/>
              <w:sz w:val="23"/>
              <w:szCs w:val="23"/>
              <w:lang w:eastAsia="da-DK"/>
            </w:rPr>
            <w:delText xml:space="preserve">Prøverne </w:delText>
          </w:r>
        </w:del>
        <w:r w:rsidRPr="006D14AA">
          <w:rPr>
            <w:rFonts w:ascii="Questa-Regular" w:eastAsia="Times New Roman" w:hAnsi="Questa-Regular" w:cs="Times New Roman"/>
            <w:color w:val="212529"/>
            <w:sz w:val="23"/>
            <w:szCs w:val="23"/>
            <w:lang w:eastAsia="da-DK"/>
          </w:rPr>
          <w:t xml:space="preserve">skal </w:t>
        </w:r>
      </w:moveTo>
      <w:ins w:id="69" w:author="Cathrine Kaaber Sørensen" w:date="2023-06-10T08:48:00Z">
        <w:r>
          <w:rPr>
            <w:rFonts w:ascii="Questa-Regular" w:eastAsia="Times New Roman" w:hAnsi="Questa-Regular" w:cs="Times New Roman"/>
            <w:color w:val="212529"/>
            <w:sz w:val="23"/>
            <w:szCs w:val="23"/>
            <w:lang w:eastAsia="da-DK"/>
          </w:rPr>
          <w:t xml:space="preserve">prøverne </w:t>
        </w:r>
      </w:ins>
      <w:moveTo w:id="70" w:author="Cathrine Kaaber Sørensen" w:date="2023-06-10T08:48:00Z">
        <w:r w:rsidRPr="006D14AA">
          <w:rPr>
            <w:rFonts w:ascii="Questa-Regular" w:eastAsia="Times New Roman" w:hAnsi="Questa-Regular" w:cs="Times New Roman"/>
            <w:color w:val="212529"/>
            <w:sz w:val="23"/>
            <w:szCs w:val="23"/>
            <w:lang w:eastAsia="da-DK"/>
          </w:rPr>
          <w:t>udtages i alle eller i mindst tre sektioner blandt de ældste grise. Hvis besætningen har en kontinuerligt drevet opsamlingsstald, kan dyrlægen vurdere, at det er relevant, at tage nogle af prøverne af grise i denne stald.</w:t>
        </w:r>
      </w:moveTo>
      <w:moveToRangeEnd w:id="65"/>
    </w:p>
    <w:p w14:paraId="6CB0224C" w14:textId="77777777" w:rsidR="006D14AA" w:rsidRDefault="009D3A4C" w:rsidP="006D14AA">
      <w:pPr>
        <w:pStyle w:val="Listeafsnit"/>
        <w:numPr>
          <w:ilvl w:val="0"/>
          <w:numId w:val="15"/>
        </w:numPr>
        <w:shd w:val="clear" w:color="auto" w:fill="F9F9FB"/>
        <w:spacing w:after="0" w:afterAutospacing="1" w:line="240" w:lineRule="auto"/>
        <w:ind w:left="560"/>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Afklaring af en uafklaret PRRS-sundhedsstatus efter § 12, stk. 2, kan ske på én af følgende måder:</w:t>
      </w:r>
    </w:p>
    <w:p w14:paraId="3C209C52" w14:textId="77777777" w:rsidR="006D14AA" w:rsidRPr="006D14AA" w:rsidRDefault="009D3A4C" w:rsidP="006D14AA">
      <w:pPr>
        <w:pStyle w:val="Listeafsnit"/>
        <w:numPr>
          <w:ilvl w:val="1"/>
          <w:numId w:val="15"/>
        </w:numPr>
        <w:shd w:val="clear" w:color="auto" w:fill="F9F9FB"/>
        <w:spacing w:after="100" w:afterAutospacing="1" w:line="240" w:lineRule="auto"/>
        <w:ind w:left="1434" w:hanging="357"/>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lastRenderedPageBreak/>
        <w:t>For virksomheder, hvor der er klinisk mistanke om PRRS, jf. § 12, stk. 1, nr. 1:</w:t>
      </w:r>
    </w:p>
    <w:p w14:paraId="4A19C00B" w14:textId="77777777" w:rsid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analyseresultaterne er positive for PRRS, jf. § 5, tildeles virksomheden en positiv PRRS-sundhedsstatus, jf. § 11 stk. 1, nr. 2.</w:t>
      </w:r>
    </w:p>
    <w:p w14:paraId="58E9400F" w14:textId="77777777" w:rsid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analyseresultaterne er negative for PRRS, tildeles virksomheden en negativ PRRS-sundhedsstatus, jf. § 10, stk. 1.</w:t>
      </w:r>
    </w:p>
    <w:p w14:paraId="074B6608" w14:textId="77777777" w:rsidR="006D14AA" w:rsidRDefault="009D3A4C" w:rsidP="006D14AA">
      <w:pPr>
        <w:pStyle w:val="Listeafsnit"/>
        <w:numPr>
          <w:ilvl w:val="1"/>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virksomheder, som har en uafklaret PRRS-sundhedsstatus på baggrund af tilførsel af grise fra andre virksomheder, jf. § 12, stk. 1, nr. 2:</w:t>
      </w:r>
    </w:p>
    <w:p w14:paraId="7295E791" w14:textId="77777777" w:rsid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virksomheden, hvor grisene stammer fra, får tildelt en negativ PRRS-sundhedsstatus, jf. § 10, får den modtagende virksomhed på baggrund heraf tildelt en negativ PRRS-sundhedsstatus uden prøvetagning.</w:t>
      </w:r>
    </w:p>
    <w:p w14:paraId="7BE19B63" w14:textId="77777777" w:rsid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Hvis virksomheden, hvor grisene stammer fra, får tildelt en positiv PRRS -sundhedsstatus, jf. § 11, kan operatøren af den modtagende virksomhed vælge</w:t>
      </w:r>
    </w:p>
    <w:p w14:paraId="19130C98" w14:textId="77777777" w:rsidR="006D14AA" w:rsidRDefault="009D3A4C" w:rsidP="006D14AA">
      <w:pPr>
        <w:pStyle w:val="Listeafsnit"/>
        <w:numPr>
          <w:ilvl w:val="3"/>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at udtage 20 nye blodprøver til undersøgelse for PRRS-antistoffer. Blodprøverne kan tidligst udtages 14 dage efter den sidste tilførsel af grise, som gav anledning til tildeling af en uafklaret PRRS-sundhedsstatus. Prøverne skal udtages fra omkringstående grise i forhold til de grise, som blev tilført virksomheden, eller</w:t>
      </w:r>
    </w:p>
    <w:p w14:paraId="0AD6DECA" w14:textId="77777777" w:rsidR="006D14AA" w:rsidRDefault="009D3A4C" w:rsidP="006D14AA">
      <w:pPr>
        <w:pStyle w:val="Listeafsnit"/>
        <w:numPr>
          <w:ilvl w:val="3"/>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at udtage 20 nye blodprøver til undersøgelse for PRRS-virus og PRRS-antistoffer. Blodprøverne kan udtages med det samme efter den sidste tilførsel af grise, som gav anledning til tildeling af en uafklaret PRRS-sundhedsstatus, eller</w:t>
      </w:r>
    </w:p>
    <w:p w14:paraId="702DAE5E" w14:textId="77777777" w:rsidR="006D14AA" w:rsidRDefault="009D3A4C" w:rsidP="006D14AA">
      <w:pPr>
        <w:pStyle w:val="Listeafsnit"/>
        <w:numPr>
          <w:ilvl w:val="3"/>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at få tildelt den samme PRRS-sundhedsstatus, som virksomheden, hvor grisene stammer fra, har, uden at udtage nye blodprøver.</w:t>
      </w:r>
    </w:p>
    <w:p w14:paraId="238734D3" w14:textId="77777777" w:rsidR="006D14AA" w:rsidRDefault="009D3A4C" w:rsidP="006D14AA">
      <w:pPr>
        <w:pStyle w:val="Listeafsnit"/>
        <w:numPr>
          <w:ilvl w:val="1"/>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virksomheder, som har en uafklaret PRRS-sundhedsstatus på baggrund af enkelte prøver, som er positive for PRRS-antistoffer, jf. § 12, stk. 1, nr. 3, skal der udtages nye blodprøver, og operatøren kan vælge</w:t>
      </w:r>
    </w:p>
    <w:p w14:paraId="1502530E" w14:textId="77777777" w:rsid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at udtage 20 nye blodprøver til undersøgelse for PRRS-antistoffer. Blodprøverne kan tidligst udtages 14 dage efter udtagning af de blodprøver, som gav anledning til tildeling af en uafklaret PRRS-sundhedsstatus. Prøverne skal udtages fra omkringstående grise i forhold til de grise, som fik påvist PRRS-antistoffer, eller</w:t>
      </w:r>
    </w:p>
    <w:p w14:paraId="1538EFBE" w14:textId="77777777" w:rsidR="009D3A4C" w:rsidRPr="006D14AA" w:rsidRDefault="009D3A4C" w:rsidP="006D14AA">
      <w:pPr>
        <w:pStyle w:val="Listeafsnit"/>
        <w:numPr>
          <w:ilvl w:val="2"/>
          <w:numId w:val="15"/>
        </w:numPr>
        <w:shd w:val="clear" w:color="auto" w:fill="F9F9FB"/>
        <w:spacing w:after="0" w:afterAutospacing="1"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at udtage 20 nye blodprøver til undersøgelse for PRRS-virus og PRRS-antistoffer. Blodprøverne kan udtages med det samme efter udtagning af de blodprøver, som gav anledning til tildeling af en uafklaret PRRS-sundhedsstatus.</w:t>
      </w:r>
    </w:p>
    <w:p w14:paraId="44521394" w14:textId="77777777" w:rsidR="009D3A4C" w:rsidRPr="009D3A4C" w:rsidRDefault="004C09A3"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Pr>
          <w:rFonts w:ascii="Questa-Regular" w:eastAsia="Times New Roman" w:hAnsi="Questa-Regular" w:cs="Times New Roman"/>
          <w:i/>
          <w:iCs/>
          <w:color w:val="212529"/>
          <w:sz w:val="23"/>
          <w:szCs w:val="23"/>
          <w:lang w:eastAsia="da-DK"/>
        </w:rPr>
        <w:br/>
      </w:r>
      <w:r w:rsidR="009D3A4C" w:rsidRPr="009D3A4C">
        <w:rPr>
          <w:rFonts w:ascii="Questa-Regular" w:eastAsia="Times New Roman" w:hAnsi="Questa-Regular" w:cs="Times New Roman"/>
          <w:i/>
          <w:iCs/>
          <w:color w:val="212529"/>
          <w:sz w:val="23"/>
          <w:szCs w:val="23"/>
          <w:lang w:eastAsia="da-DK"/>
        </w:rPr>
        <w:t>Laboratorieundersøgelse</w:t>
      </w:r>
    </w:p>
    <w:p w14:paraId="1BC60084" w14:textId="71C2995D" w:rsidR="006D14AA" w:rsidRDefault="009D3A4C" w:rsidP="006D14AA">
      <w:pPr>
        <w:pStyle w:val="Listeafsnit"/>
        <w:numPr>
          <w:ilvl w:val="0"/>
          <w:numId w:val="2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Prøver </w:t>
      </w:r>
      <w:del w:id="71" w:author="Cathrine Kaaber Sørensen" w:date="2023-06-10T08:49:00Z">
        <w:r w:rsidRPr="006D14AA" w:rsidDel="00B14FE8">
          <w:rPr>
            <w:rFonts w:ascii="Questa-Regular" w:eastAsia="Times New Roman" w:hAnsi="Questa-Regular" w:cs="Times New Roman"/>
            <w:color w:val="212529"/>
            <w:sz w:val="23"/>
            <w:szCs w:val="23"/>
            <w:lang w:eastAsia="da-DK"/>
          </w:rPr>
          <w:delText xml:space="preserve">indsendt </w:delText>
        </w:r>
      </w:del>
      <w:ins w:id="72" w:author="Cathrine Kaaber Sørensen" w:date="2023-06-10T08:49:00Z">
        <w:r w:rsidR="00B14FE8">
          <w:rPr>
            <w:rFonts w:ascii="Questa-Regular" w:eastAsia="Times New Roman" w:hAnsi="Questa-Regular" w:cs="Times New Roman"/>
            <w:color w:val="212529"/>
            <w:sz w:val="23"/>
            <w:szCs w:val="23"/>
            <w:lang w:eastAsia="da-DK"/>
          </w:rPr>
          <w:t>udtaget</w:t>
        </w:r>
        <w:r w:rsidR="00B14FE8" w:rsidRPr="006D14AA">
          <w:rPr>
            <w:rFonts w:ascii="Questa-Regular" w:eastAsia="Times New Roman" w:hAnsi="Questa-Regular" w:cs="Times New Roman"/>
            <w:color w:val="212529"/>
            <w:sz w:val="23"/>
            <w:szCs w:val="23"/>
            <w:lang w:eastAsia="da-DK"/>
          </w:rPr>
          <w:t xml:space="preserve"> </w:t>
        </w:r>
      </w:ins>
      <w:r w:rsidRPr="006D14AA">
        <w:rPr>
          <w:rFonts w:ascii="Questa-Regular" w:eastAsia="Times New Roman" w:hAnsi="Questa-Regular" w:cs="Times New Roman"/>
          <w:color w:val="212529"/>
          <w:sz w:val="23"/>
          <w:szCs w:val="23"/>
          <w:lang w:eastAsia="da-DK"/>
        </w:rPr>
        <w:t xml:space="preserve">i henhold til dette bilag skal </w:t>
      </w:r>
      <w:ins w:id="73" w:author="Cathrine Kaaber Sørensen" w:date="2023-06-10T08:49:00Z">
        <w:r w:rsidR="00B14FE8">
          <w:rPr>
            <w:rFonts w:ascii="Questa-Regular" w:eastAsia="Times New Roman" w:hAnsi="Questa-Regular" w:cs="Times New Roman"/>
            <w:color w:val="212529"/>
            <w:sz w:val="23"/>
            <w:szCs w:val="23"/>
            <w:lang w:eastAsia="da-DK"/>
          </w:rPr>
          <w:t>ind</w:t>
        </w:r>
      </w:ins>
      <w:r w:rsidRPr="006D14AA">
        <w:rPr>
          <w:rFonts w:ascii="Questa-Regular" w:eastAsia="Times New Roman" w:hAnsi="Questa-Regular" w:cs="Times New Roman"/>
          <w:color w:val="212529"/>
          <w:sz w:val="23"/>
          <w:szCs w:val="23"/>
          <w:lang w:eastAsia="da-DK"/>
        </w:rPr>
        <w:t>sendes til undersøgelse på ét af følgende officielt udpegede laboratorier:</w:t>
      </w:r>
    </w:p>
    <w:p w14:paraId="160E8313" w14:textId="77777777" w:rsidR="006D14AA" w:rsidRDefault="009D3A4C" w:rsidP="006D14AA">
      <w:pPr>
        <w:pStyle w:val="Listeafsnit"/>
        <w:numPr>
          <w:ilvl w:val="1"/>
          <w:numId w:val="2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Det nationale referencelaboratorium, som kan undersøge alle prøver for PRRS-antistoffer og virus, herunder prøver udtaget ved klinisk mistanke.</w:t>
      </w:r>
    </w:p>
    <w:p w14:paraId="45C72F71" w14:textId="77777777" w:rsidR="009D3A4C" w:rsidRPr="006D14AA" w:rsidRDefault="009D3A4C" w:rsidP="006D14AA">
      <w:pPr>
        <w:pStyle w:val="Listeafsnit"/>
        <w:numPr>
          <w:ilvl w:val="1"/>
          <w:numId w:val="20"/>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Et laboratorium som af Fødevarestyrelsen er officielt udpeget til at analysere prøver for PRRS-antistoffer og eventuelt virus, på nær prøver udtaget ved klinisk mistanke.</w:t>
      </w:r>
    </w:p>
    <w:p w14:paraId="0573DD18" w14:textId="518272B4" w:rsidR="009D3A4C" w:rsidRDefault="009D3A4C" w:rsidP="009D3A4C">
      <w:pPr>
        <w:spacing w:before="200" w:after="200" w:line="240" w:lineRule="auto"/>
        <w:rPr>
          <w:rFonts w:ascii="Times New Roman" w:eastAsia="Times New Roman" w:hAnsi="Times New Roman" w:cs="Times New Roman"/>
          <w:sz w:val="24"/>
          <w:szCs w:val="24"/>
          <w:lang w:eastAsia="da-DK"/>
        </w:rPr>
      </w:pPr>
    </w:p>
    <w:p w14:paraId="14774F37" w14:textId="4026B311"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27B074F6" w14:textId="3783B66B"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52F9F16D" w14:textId="59AFB22C"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44531814" w14:textId="42CF85CA"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2E4C7E03" w14:textId="478AF495"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38D5DA83" w14:textId="7F2C9A05"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6D1DA820" w14:textId="25C7CCA3"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7D024A2D" w14:textId="5BE48CB1"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69F65550" w14:textId="2A33D74C"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21D75468" w14:textId="5CCDCC6E"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5E289012" w14:textId="552BE2E5"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0FAC5BA9" w14:textId="62452E85"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13169323" w14:textId="641771FD"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727CF3AA" w14:textId="3E9CAB28"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1B5EF4AD" w14:textId="24DD4DD7"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59000566" w14:textId="70DC0127"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432532F9" w14:textId="05215367"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6A893AD5" w14:textId="2DA2E1DC"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5CBF7EA6" w14:textId="396A9C51"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49FBAC7D" w14:textId="571501D0"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5BF37090" w14:textId="253222A6" w:rsidR="00B14FE8" w:rsidRDefault="00B14FE8" w:rsidP="009D3A4C">
      <w:pPr>
        <w:spacing w:before="200" w:after="200" w:line="240" w:lineRule="auto"/>
        <w:rPr>
          <w:rFonts w:ascii="Times New Roman" w:eastAsia="Times New Roman" w:hAnsi="Times New Roman" w:cs="Times New Roman"/>
          <w:sz w:val="24"/>
          <w:szCs w:val="24"/>
          <w:lang w:eastAsia="da-DK"/>
        </w:rPr>
      </w:pPr>
    </w:p>
    <w:p w14:paraId="0F680815" w14:textId="77777777" w:rsidR="00B14FE8" w:rsidRPr="009D3A4C" w:rsidRDefault="00B14FE8" w:rsidP="009D3A4C">
      <w:pPr>
        <w:spacing w:before="200" w:after="200" w:line="240" w:lineRule="auto"/>
        <w:rPr>
          <w:rFonts w:ascii="Times New Roman" w:eastAsia="Times New Roman" w:hAnsi="Times New Roman" w:cs="Times New Roman"/>
          <w:sz w:val="24"/>
          <w:szCs w:val="24"/>
          <w:lang w:eastAsia="da-DK"/>
        </w:rPr>
      </w:pPr>
    </w:p>
    <w:p w14:paraId="48F5896E" w14:textId="77777777" w:rsidR="009D3A4C" w:rsidRPr="009D3A4C" w:rsidRDefault="009D3A4C"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9D3A4C">
        <w:rPr>
          <w:rFonts w:ascii="Questa-Regular" w:eastAsia="Times New Roman" w:hAnsi="Questa-Regular" w:cs="Times New Roman"/>
          <w:b/>
          <w:bCs/>
          <w:color w:val="212529"/>
          <w:sz w:val="32"/>
          <w:szCs w:val="32"/>
          <w:lang w:eastAsia="da-DK"/>
        </w:rPr>
        <w:t>Bilag 2</w:t>
      </w:r>
    </w:p>
    <w:p w14:paraId="0EA62525" w14:textId="77777777" w:rsidR="009D3A4C" w:rsidRPr="009D3A4C" w:rsidRDefault="009D3A4C" w:rsidP="009D3A4C">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9D3A4C">
        <w:rPr>
          <w:rFonts w:ascii="Questa-Regular" w:eastAsia="Times New Roman" w:hAnsi="Questa-Regular" w:cs="Times New Roman"/>
          <w:b/>
          <w:bCs/>
          <w:color w:val="212529"/>
          <w:sz w:val="28"/>
          <w:szCs w:val="28"/>
          <w:lang w:eastAsia="da-DK"/>
        </w:rPr>
        <w:t>Krav til sanering</w:t>
      </w:r>
    </w:p>
    <w:p w14:paraId="16EBAA4D" w14:textId="77777777" w:rsidR="009D3A4C" w:rsidRPr="009D3A4C" w:rsidRDefault="009D3A4C"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i/>
          <w:iCs/>
          <w:color w:val="212529"/>
          <w:sz w:val="23"/>
          <w:szCs w:val="23"/>
          <w:lang w:eastAsia="da-DK"/>
        </w:rPr>
        <w:t>Delsanering</w:t>
      </w:r>
    </w:p>
    <w:p w14:paraId="69F105BD" w14:textId="77777777" w:rsidR="006D14AA" w:rsidRDefault="009D3A4C" w:rsidP="006D14AA">
      <w:pPr>
        <w:pStyle w:val="Listeafsnit"/>
        <w:numPr>
          <w:ilvl w:val="0"/>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virksomheder, som delsaneres for én eller begge typer PRRS, skal følgende krav opfyldes:</w:t>
      </w:r>
    </w:p>
    <w:p w14:paraId="5E762596"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fjerne relevante grise fra virksomheden ud fra en veterinærfaglig vurdering, foretaget af den praktiserende dyrlæge.</w:t>
      </w:r>
    </w:p>
    <w:p w14:paraId="758CC3FB"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lastRenderedPageBreak/>
        <w:t>Operatøren skal sikre, at der udtages 20 blodprøver to gange med minimum 6 måneders mellemrum (40 prøver i alt) pr. virksomhed. Der skal udtages 20 blodprøver fra sentineldyr, som har gået minimum 4 uger i besætningen.</w:t>
      </w:r>
    </w:p>
    <w:p w14:paraId="344761E1"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Den praktiserende dyrlæge skal meddele skriftligt til Fødevarestyrelsen via </w:t>
      </w:r>
      <w:hyperlink r:id="rId13" w:anchor="Afs1" w:history="1">
        <w:r w:rsidRPr="006D14AA">
          <w:rPr>
            <w:rFonts w:ascii="Questa-Regular" w:eastAsia="Times New Roman" w:hAnsi="Questa-Regular" w:cs="Times New Roman"/>
            <w:color w:val="176D41"/>
            <w:sz w:val="23"/>
            <w:szCs w:val="23"/>
            <w:u w:val="single"/>
            <w:lang w:eastAsia="da-DK"/>
          </w:rPr>
          <w:t>www.foedevarestyrelsen.dk/dyr/PRRS</w:t>
        </w:r>
      </w:hyperlink>
      <w:r w:rsidRPr="006D14AA">
        <w:rPr>
          <w:rFonts w:ascii="Questa-Regular" w:eastAsia="Times New Roman" w:hAnsi="Questa-Regular" w:cs="Times New Roman"/>
          <w:color w:val="212529"/>
          <w:sz w:val="23"/>
          <w:szCs w:val="23"/>
          <w:lang w:eastAsia="da-DK"/>
        </w:rPr>
        <w:t>, at virksomheden er under delsanering, når de første 20 blodprøver er negative for PRRS-antistoffer, for én eller begge typer PRRS. Derefter kan virksomheden tildeles en saneringsstatus for den eller de typer PRRS, der saneres for.</w:t>
      </w:r>
    </w:p>
    <w:p w14:paraId="3182CB95"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Operatøren skal sikre, at efter minimum 6 måneder testes 20 af </w:t>
      </w:r>
      <w:proofErr w:type="spellStart"/>
      <w:r w:rsidRPr="006D14AA">
        <w:rPr>
          <w:rFonts w:ascii="Questa-Regular" w:eastAsia="Times New Roman" w:hAnsi="Questa-Regular" w:cs="Times New Roman"/>
          <w:color w:val="212529"/>
          <w:sz w:val="23"/>
          <w:szCs w:val="23"/>
          <w:lang w:eastAsia="da-DK"/>
        </w:rPr>
        <w:t>sentineldyrene</w:t>
      </w:r>
      <w:proofErr w:type="spellEnd"/>
      <w:r w:rsidRPr="006D14AA">
        <w:rPr>
          <w:rFonts w:ascii="Questa-Regular" w:eastAsia="Times New Roman" w:hAnsi="Questa-Regular" w:cs="Times New Roman"/>
          <w:color w:val="212529"/>
          <w:sz w:val="23"/>
          <w:szCs w:val="23"/>
          <w:lang w:eastAsia="da-DK"/>
        </w:rPr>
        <w:t xml:space="preserve"> igen. Hvis de fortsat er negative for PRRS-antistoffer, tildeles virksomheden en negativ PRRS-sundhedsstatus.</w:t>
      </w:r>
    </w:p>
    <w:p w14:paraId="01C8DA9D" w14:textId="77777777" w:rsidR="009D3A4C" w:rsidRP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sikre, at grise som tilføres virksomheden efter sanering, skal stamme fra virksomheder, med en negativ PRRS-sundhedsstatus eller samme saneringsstatus for den eller de typer PRRS, der saneres for.</w:t>
      </w:r>
    </w:p>
    <w:p w14:paraId="11777774" w14:textId="77777777" w:rsidR="009D3A4C" w:rsidRPr="009D3A4C" w:rsidRDefault="006D14AA"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Pr>
          <w:rFonts w:ascii="Questa-Regular" w:eastAsia="Times New Roman" w:hAnsi="Questa-Regular" w:cs="Times New Roman"/>
          <w:i/>
          <w:iCs/>
          <w:color w:val="212529"/>
          <w:sz w:val="23"/>
          <w:szCs w:val="23"/>
          <w:lang w:eastAsia="da-DK"/>
        </w:rPr>
        <w:br/>
      </w:r>
      <w:r w:rsidR="009D3A4C" w:rsidRPr="009D3A4C">
        <w:rPr>
          <w:rFonts w:ascii="Questa-Regular" w:eastAsia="Times New Roman" w:hAnsi="Questa-Regular" w:cs="Times New Roman"/>
          <w:i/>
          <w:iCs/>
          <w:color w:val="212529"/>
          <w:sz w:val="23"/>
          <w:szCs w:val="23"/>
          <w:lang w:eastAsia="da-DK"/>
        </w:rPr>
        <w:t>Totalsanering</w:t>
      </w:r>
    </w:p>
    <w:p w14:paraId="2F2E5C62" w14:textId="77777777" w:rsidR="006D14AA" w:rsidRDefault="009D3A4C" w:rsidP="006D14AA">
      <w:pPr>
        <w:pStyle w:val="Listeafsnit"/>
        <w:numPr>
          <w:ilvl w:val="0"/>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For virksomheder, som totalsaneres for én eller begge typer PRRS, skal følgende krav opfyldes:</w:t>
      </w:r>
    </w:p>
    <w:p w14:paraId="209AF1C5"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fjerne alle grise fra virksomheden.</w:t>
      </w:r>
    </w:p>
    <w:p w14:paraId="7339E80F"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sikre, at der udføres rengøring, som efterfølgende skal godkendes af den praktiserende dyrlæge. Den praktiserende dyrlæge skal herefter skriftligt meddele til Fødevarestyrelsen via </w:t>
      </w:r>
      <w:hyperlink r:id="rId14" w:anchor="Afs1" w:history="1">
        <w:r w:rsidRPr="006D14AA">
          <w:rPr>
            <w:rFonts w:ascii="Questa-Regular" w:eastAsia="Times New Roman" w:hAnsi="Questa-Regular" w:cs="Times New Roman"/>
            <w:color w:val="176D41"/>
            <w:sz w:val="23"/>
            <w:szCs w:val="23"/>
            <w:u w:val="single"/>
            <w:lang w:eastAsia="da-DK"/>
          </w:rPr>
          <w:t>www.foedevarestyrelsen.dk/dyr/PRRS</w:t>
        </w:r>
      </w:hyperlink>
      <w:r w:rsidRPr="006D14AA">
        <w:rPr>
          <w:rFonts w:ascii="Questa-Regular" w:eastAsia="Times New Roman" w:hAnsi="Questa-Regular" w:cs="Times New Roman"/>
          <w:color w:val="212529"/>
          <w:sz w:val="23"/>
          <w:szCs w:val="23"/>
          <w:lang w:eastAsia="da-DK"/>
        </w:rPr>
        <w:t>, at virksomheden er blevet saneret, og at rengøring er foretaget og godkendt.</w:t>
      </w:r>
    </w:p>
    <w:p w14:paraId="0F886AF5"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sikre, at der udføres desinfektion efter rengøring er foretaget og godkendt af den praktiserende dyrlæge. Operatøren skal herefter skriftligt meddele til Fødevarestyrelsen via </w:t>
      </w:r>
      <w:hyperlink r:id="rId15" w:anchor="Afs1" w:history="1">
        <w:r w:rsidRPr="006D14AA">
          <w:rPr>
            <w:rFonts w:ascii="Questa-Regular" w:eastAsia="Times New Roman" w:hAnsi="Questa-Regular" w:cs="Times New Roman"/>
            <w:color w:val="176D41"/>
            <w:sz w:val="23"/>
            <w:szCs w:val="23"/>
            <w:u w:val="single"/>
            <w:lang w:eastAsia="da-DK"/>
          </w:rPr>
          <w:t>www.foedevarestyrelsen.dk/dyr/PRRS</w:t>
        </w:r>
      </w:hyperlink>
      <w:r w:rsidRPr="006D14AA">
        <w:rPr>
          <w:rFonts w:ascii="Questa-Regular" w:eastAsia="Times New Roman" w:hAnsi="Questa-Regular" w:cs="Times New Roman"/>
          <w:color w:val="212529"/>
          <w:sz w:val="23"/>
          <w:szCs w:val="23"/>
          <w:lang w:eastAsia="da-DK"/>
        </w:rPr>
        <w:t>, at virksomheden er blevet desinficeret.</w:t>
      </w:r>
    </w:p>
    <w:p w14:paraId="7F7BF4DE" w14:textId="77777777" w:rsidR="009D3A4C" w:rsidRP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Operatøren skal sikre at besætningsområdet står tomt i mindst 7 dage efter, at besætningsområdet er tømt. Når der genindsættes grise, skal de stamme fra virksomheder, som har en negativ PRRS-sundhedsstatus for én eller begge typer PRRS eller en saneringsstatus for én eller begge typer PRRS.</w:t>
      </w:r>
    </w:p>
    <w:p w14:paraId="516DEDDF" w14:textId="77777777" w:rsidR="009D3A4C" w:rsidRPr="009D3A4C" w:rsidRDefault="006D14AA"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Pr>
          <w:rFonts w:ascii="Questa-Regular" w:eastAsia="Times New Roman" w:hAnsi="Questa-Regular" w:cs="Times New Roman"/>
          <w:i/>
          <w:iCs/>
          <w:color w:val="212529"/>
          <w:sz w:val="23"/>
          <w:szCs w:val="23"/>
          <w:lang w:eastAsia="da-DK"/>
        </w:rPr>
        <w:br/>
      </w:r>
      <w:r w:rsidR="009D3A4C" w:rsidRPr="009D3A4C">
        <w:rPr>
          <w:rFonts w:ascii="Questa-Regular" w:eastAsia="Times New Roman" w:hAnsi="Questa-Regular" w:cs="Times New Roman"/>
          <w:i/>
          <w:iCs/>
          <w:color w:val="212529"/>
          <w:sz w:val="23"/>
          <w:szCs w:val="23"/>
          <w:lang w:eastAsia="da-DK"/>
        </w:rPr>
        <w:t>Laboratorieundersøgelse</w:t>
      </w:r>
    </w:p>
    <w:p w14:paraId="014B5C5B" w14:textId="4D0F0BEF" w:rsidR="006D14AA" w:rsidRDefault="009D3A4C" w:rsidP="006D14AA">
      <w:pPr>
        <w:pStyle w:val="Listeafsnit"/>
        <w:numPr>
          <w:ilvl w:val="0"/>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 xml:space="preserve">Prøver </w:t>
      </w:r>
      <w:del w:id="74" w:author="Cathrine Kaaber Sørensen" w:date="2023-06-10T08:49:00Z">
        <w:r w:rsidRPr="006D14AA" w:rsidDel="00B14FE8">
          <w:rPr>
            <w:rFonts w:ascii="Questa-Regular" w:eastAsia="Times New Roman" w:hAnsi="Questa-Regular" w:cs="Times New Roman"/>
            <w:color w:val="212529"/>
            <w:sz w:val="23"/>
            <w:szCs w:val="23"/>
            <w:lang w:eastAsia="da-DK"/>
          </w:rPr>
          <w:delText xml:space="preserve">indsendt </w:delText>
        </w:r>
      </w:del>
      <w:ins w:id="75" w:author="Cathrine Kaaber Sørensen" w:date="2023-06-10T08:49:00Z">
        <w:r w:rsidR="00B14FE8">
          <w:rPr>
            <w:rFonts w:ascii="Questa-Regular" w:eastAsia="Times New Roman" w:hAnsi="Questa-Regular" w:cs="Times New Roman"/>
            <w:color w:val="212529"/>
            <w:sz w:val="23"/>
            <w:szCs w:val="23"/>
            <w:lang w:eastAsia="da-DK"/>
          </w:rPr>
          <w:t>udtaget</w:t>
        </w:r>
        <w:r w:rsidR="00B14FE8" w:rsidRPr="006D14AA">
          <w:rPr>
            <w:rFonts w:ascii="Questa-Regular" w:eastAsia="Times New Roman" w:hAnsi="Questa-Regular" w:cs="Times New Roman"/>
            <w:color w:val="212529"/>
            <w:sz w:val="23"/>
            <w:szCs w:val="23"/>
            <w:lang w:eastAsia="da-DK"/>
          </w:rPr>
          <w:t xml:space="preserve"> </w:t>
        </w:r>
      </w:ins>
      <w:r w:rsidRPr="006D14AA">
        <w:rPr>
          <w:rFonts w:ascii="Questa-Regular" w:eastAsia="Times New Roman" w:hAnsi="Questa-Regular" w:cs="Times New Roman"/>
          <w:color w:val="212529"/>
          <w:sz w:val="23"/>
          <w:szCs w:val="23"/>
          <w:lang w:eastAsia="da-DK"/>
        </w:rPr>
        <w:t xml:space="preserve">i henhold til dette bilag skal </w:t>
      </w:r>
      <w:ins w:id="76" w:author="Cathrine Kaaber Sørensen" w:date="2023-06-10T08:49:00Z">
        <w:r w:rsidR="00B14FE8">
          <w:rPr>
            <w:rFonts w:ascii="Questa-Regular" w:eastAsia="Times New Roman" w:hAnsi="Questa-Regular" w:cs="Times New Roman"/>
            <w:color w:val="212529"/>
            <w:sz w:val="23"/>
            <w:szCs w:val="23"/>
            <w:lang w:eastAsia="da-DK"/>
          </w:rPr>
          <w:t>ind</w:t>
        </w:r>
      </w:ins>
      <w:r w:rsidRPr="006D14AA">
        <w:rPr>
          <w:rFonts w:ascii="Questa-Regular" w:eastAsia="Times New Roman" w:hAnsi="Questa-Regular" w:cs="Times New Roman"/>
          <w:color w:val="212529"/>
          <w:sz w:val="23"/>
          <w:szCs w:val="23"/>
          <w:lang w:eastAsia="da-DK"/>
        </w:rPr>
        <w:t>sendes til undersøgelse på ét af følgende officielt udpegede laboratorier:</w:t>
      </w:r>
    </w:p>
    <w:p w14:paraId="4322C874" w14:textId="77777777" w:rsid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Det nationale referencelaboratorium, som kan undersøge alle prøver for PRRS-antistoffer og virus, herunder prøver udtaget ved klinisk mistanke.</w:t>
      </w:r>
    </w:p>
    <w:p w14:paraId="2870E93A" w14:textId="77777777" w:rsidR="009D3A4C" w:rsidRPr="006D14AA" w:rsidRDefault="009D3A4C" w:rsidP="006D14AA">
      <w:pPr>
        <w:pStyle w:val="Listeafsnit"/>
        <w:numPr>
          <w:ilvl w:val="1"/>
          <w:numId w:val="21"/>
        </w:numPr>
        <w:shd w:val="clear" w:color="auto" w:fill="F9F9FB"/>
        <w:spacing w:after="0" w:line="240" w:lineRule="auto"/>
        <w:rPr>
          <w:rFonts w:ascii="Questa-Regular" w:eastAsia="Times New Roman" w:hAnsi="Questa-Regular" w:cs="Times New Roman"/>
          <w:color w:val="212529"/>
          <w:sz w:val="23"/>
          <w:szCs w:val="23"/>
          <w:lang w:eastAsia="da-DK"/>
        </w:rPr>
      </w:pPr>
      <w:r w:rsidRPr="006D14AA">
        <w:rPr>
          <w:rFonts w:ascii="Questa-Regular" w:eastAsia="Times New Roman" w:hAnsi="Questa-Regular" w:cs="Times New Roman"/>
          <w:color w:val="212529"/>
          <w:sz w:val="23"/>
          <w:szCs w:val="23"/>
          <w:lang w:eastAsia="da-DK"/>
        </w:rPr>
        <w:t>Et laboratorium som af Fødevarestyrelsen er officielt udpeget til at analysere prøver for PRRS-antistoffer og evt. virus, på nær prøver udtaget ved klinisk mistanke.</w:t>
      </w:r>
    </w:p>
    <w:p w14:paraId="0EB02845" w14:textId="77777777" w:rsidR="009D3A4C" w:rsidRDefault="009D3A4C" w:rsidP="009D3A4C">
      <w:pPr>
        <w:spacing w:before="200" w:after="200" w:line="240" w:lineRule="auto"/>
        <w:rPr>
          <w:rFonts w:ascii="Times New Roman" w:eastAsia="Times New Roman" w:hAnsi="Times New Roman" w:cs="Times New Roman"/>
          <w:sz w:val="24"/>
          <w:szCs w:val="24"/>
          <w:lang w:eastAsia="da-DK"/>
        </w:rPr>
      </w:pPr>
    </w:p>
    <w:p w14:paraId="17059C83"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4D51FEF8"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5DAF3E78"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26FC5B49"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3A46C341"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47BD763F"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4A6E1C5D"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D42EE94"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0BC798F5"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0343A5C8"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553B94AA"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69C321A3"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DEE5FEC"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3CE2EEA6"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68EA3157"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B73CB0A"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2441492D"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7A117A4"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A14D5AD"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0C564BA8"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65A11E9B"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1201173"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764A4D41" w14:textId="77777777" w:rsidR="006D14AA" w:rsidRDefault="006D14AA" w:rsidP="009D3A4C">
      <w:pPr>
        <w:spacing w:before="200" w:after="200" w:line="240" w:lineRule="auto"/>
        <w:rPr>
          <w:rFonts w:ascii="Times New Roman" w:eastAsia="Times New Roman" w:hAnsi="Times New Roman" w:cs="Times New Roman"/>
          <w:sz w:val="24"/>
          <w:szCs w:val="24"/>
          <w:lang w:eastAsia="da-DK"/>
        </w:rPr>
      </w:pPr>
    </w:p>
    <w:p w14:paraId="1B82A6C9" w14:textId="77777777" w:rsidR="006D14AA" w:rsidRPr="009D3A4C" w:rsidRDefault="006D14AA" w:rsidP="009D3A4C">
      <w:pPr>
        <w:spacing w:before="200" w:after="200" w:line="240" w:lineRule="auto"/>
        <w:rPr>
          <w:rFonts w:ascii="Times New Roman" w:eastAsia="Times New Roman" w:hAnsi="Times New Roman" w:cs="Times New Roman"/>
          <w:sz w:val="24"/>
          <w:szCs w:val="24"/>
          <w:lang w:eastAsia="da-DK"/>
        </w:rPr>
      </w:pPr>
    </w:p>
    <w:p w14:paraId="7E451D58" w14:textId="77777777" w:rsidR="009D3A4C" w:rsidRPr="009D3A4C" w:rsidRDefault="009D3A4C" w:rsidP="009D3A4C">
      <w:pPr>
        <w:shd w:val="clear" w:color="auto" w:fill="F9F9FB"/>
        <w:spacing w:before="400" w:after="120" w:line="240" w:lineRule="auto"/>
        <w:jc w:val="right"/>
        <w:rPr>
          <w:rFonts w:ascii="Questa-Regular" w:eastAsia="Times New Roman" w:hAnsi="Questa-Regular" w:cs="Times New Roman"/>
          <w:b/>
          <w:bCs/>
          <w:color w:val="212529"/>
          <w:sz w:val="32"/>
          <w:szCs w:val="32"/>
          <w:lang w:eastAsia="da-DK"/>
        </w:rPr>
      </w:pPr>
      <w:r w:rsidRPr="009D3A4C">
        <w:rPr>
          <w:rFonts w:ascii="Questa-Regular" w:eastAsia="Times New Roman" w:hAnsi="Questa-Regular" w:cs="Times New Roman"/>
          <w:b/>
          <w:bCs/>
          <w:color w:val="212529"/>
          <w:sz w:val="32"/>
          <w:szCs w:val="32"/>
          <w:lang w:eastAsia="da-DK"/>
        </w:rPr>
        <w:t>Bilag 3</w:t>
      </w:r>
    </w:p>
    <w:p w14:paraId="3C83BF3E" w14:textId="77777777" w:rsidR="009D3A4C" w:rsidRPr="009D3A4C" w:rsidRDefault="009D3A4C" w:rsidP="009D3A4C">
      <w:pPr>
        <w:shd w:val="clear" w:color="auto" w:fill="F9F9FB"/>
        <w:spacing w:after="120" w:line="240" w:lineRule="auto"/>
        <w:jc w:val="center"/>
        <w:rPr>
          <w:rFonts w:ascii="Questa-Regular" w:eastAsia="Times New Roman" w:hAnsi="Questa-Regular" w:cs="Times New Roman"/>
          <w:b/>
          <w:bCs/>
          <w:color w:val="212529"/>
          <w:sz w:val="28"/>
          <w:szCs w:val="28"/>
          <w:lang w:eastAsia="da-DK"/>
        </w:rPr>
      </w:pPr>
      <w:r w:rsidRPr="009D3A4C">
        <w:rPr>
          <w:rFonts w:ascii="Questa-Regular" w:eastAsia="Times New Roman" w:hAnsi="Questa-Regular" w:cs="Times New Roman"/>
          <w:b/>
          <w:bCs/>
          <w:color w:val="212529"/>
          <w:sz w:val="28"/>
          <w:szCs w:val="28"/>
          <w:lang w:eastAsia="da-DK"/>
        </w:rPr>
        <w:t>Klinisk erklæring for PRRS</w:t>
      </w:r>
    </w:p>
    <w:p w14:paraId="254C742F" w14:textId="77777777" w:rsidR="009D3A4C" w:rsidRPr="009D3A4C" w:rsidRDefault="009D3A4C" w:rsidP="009D3A4C">
      <w:pPr>
        <w:shd w:val="clear" w:color="auto" w:fill="F9F9FB"/>
        <w:spacing w:after="100" w:afterAutospacing="1" w:line="240" w:lineRule="auto"/>
        <w:rPr>
          <w:rFonts w:ascii="Questa-Regular" w:eastAsia="Times New Roman" w:hAnsi="Questa-Regular" w:cs="Times New Roman"/>
          <w:color w:val="212529"/>
          <w:sz w:val="23"/>
          <w:szCs w:val="23"/>
          <w:lang w:eastAsia="da-DK"/>
        </w:rPr>
      </w:pPr>
      <w:r w:rsidRPr="009D3A4C">
        <w:rPr>
          <w:rFonts w:ascii="Questa-Regular" w:eastAsia="Times New Roman" w:hAnsi="Questa-Regular" w:cs="Times New Roman"/>
          <w:color w:val="212529"/>
          <w:sz w:val="23"/>
          <w:szCs w:val="23"/>
          <w:lang w:eastAsia="da-DK"/>
        </w:rPr>
        <w:t>Følgende erklæring skal udfyldes for virksomheder, som sender grise til slagtning, som har en positiv eller uafklaret PRRS-sundhedsstatus eller en saneringsstatus. Erklæringen omfatter alle grise, som er på virksomheden på underskriftstidspunktet.</w:t>
      </w:r>
    </w:p>
    <w:tbl>
      <w:tblPr>
        <w:tblW w:w="0" w:type="auto"/>
        <w:tblBorders>
          <w:right w:val="single" w:sz="4" w:space="0" w:color="auto"/>
        </w:tblBorders>
        <w:tblCellMar>
          <w:left w:w="0" w:type="dxa"/>
          <w:right w:w="0" w:type="dxa"/>
        </w:tblCellMar>
        <w:tblLook w:val="04A0" w:firstRow="1" w:lastRow="0" w:firstColumn="1" w:lastColumn="0" w:noHBand="0" w:noVBand="1"/>
      </w:tblPr>
      <w:tblGrid>
        <w:gridCol w:w="9633"/>
      </w:tblGrid>
      <w:tr w:rsidR="009D3A4C" w:rsidRPr="009D3A4C" w14:paraId="0F371310" w14:textId="77777777" w:rsidTr="00B14FE8">
        <w:tc>
          <w:tcPr>
            <w:tcW w:w="0" w:type="auto"/>
            <w:hideMark/>
          </w:tcPr>
          <w:tbl>
            <w:tblPr>
              <w:tblW w:w="9930" w:type="dxa"/>
              <w:tblCellMar>
                <w:top w:w="15" w:type="dxa"/>
                <w:left w:w="15" w:type="dxa"/>
                <w:bottom w:w="15" w:type="dxa"/>
                <w:right w:w="15" w:type="dxa"/>
              </w:tblCellMar>
              <w:tblLook w:val="04A0" w:firstRow="1" w:lastRow="0" w:firstColumn="1" w:lastColumn="0" w:noHBand="0" w:noVBand="1"/>
            </w:tblPr>
            <w:tblGrid>
              <w:gridCol w:w="4756"/>
              <w:gridCol w:w="230"/>
              <w:gridCol w:w="121"/>
              <w:gridCol w:w="4582"/>
              <w:gridCol w:w="241"/>
            </w:tblGrid>
            <w:tr w:rsidR="00B14FE8" w:rsidRPr="00B14FE8" w14:paraId="27D399E3" w14:textId="77777777" w:rsidTr="00B14FE8">
              <w:trPr>
                <w:trHeight w:val="300"/>
              </w:trPr>
              <w:tc>
                <w:tcPr>
                  <w:tcW w:w="0" w:type="auto"/>
                  <w:gridSpan w:val="5"/>
                  <w:tcBorders>
                    <w:top w:val="single" w:sz="8" w:space="0" w:color="000000"/>
                    <w:left w:val="single" w:sz="8" w:space="0" w:color="000000"/>
                    <w:bottom w:val="single" w:sz="8" w:space="0" w:color="000000"/>
                    <w:right w:val="single" w:sz="4" w:space="0" w:color="auto"/>
                  </w:tcBorders>
                  <w:vAlign w:val="center"/>
                  <w:hideMark/>
                </w:tcPr>
                <w:p w14:paraId="0111ED92" w14:textId="77777777" w:rsidR="009D3A4C" w:rsidRPr="00B14FE8" w:rsidRDefault="009D3A4C" w:rsidP="009D3A4C">
                  <w:pPr>
                    <w:spacing w:after="0" w:line="240" w:lineRule="auto"/>
                    <w:divId w:val="82579132"/>
                    <w:rPr>
                      <w:rFonts w:ascii="Times New Roman" w:eastAsia="Times New Roman" w:hAnsi="Times New Roman" w:cs="Times New Roman"/>
                      <w:sz w:val="24"/>
                      <w:szCs w:val="24"/>
                      <w:lang w:eastAsia="da-DK"/>
                    </w:rPr>
                  </w:pPr>
                  <w:r w:rsidRPr="00B14FE8">
                    <w:rPr>
                      <w:rFonts w:ascii="Times New Roman" w:eastAsia="Times New Roman" w:hAnsi="Times New Roman" w:cs="Times New Roman"/>
                      <w:b/>
                      <w:bCs/>
                      <w:sz w:val="24"/>
                      <w:szCs w:val="24"/>
                      <w:lang w:eastAsia="da-DK"/>
                    </w:rPr>
                    <w:t>Virksomhed</w:t>
                  </w:r>
                </w:p>
              </w:tc>
            </w:tr>
            <w:tr w:rsidR="00B14FE8" w:rsidRPr="00B14FE8" w14:paraId="5249E650" w14:textId="77777777" w:rsidTr="00B14FE8">
              <w:tc>
                <w:tcPr>
                  <w:tcW w:w="0" w:type="auto"/>
                  <w:tcBorders>
                    <w:top w:val="single" w:sz="8" w:space="0" w:color="000000"/>
                    <w:left w:val="single" w:sz="8" w:space="0" w:color="000000"/>
                    <w:bottom w:val="single" w:sz="8" w:space="0" w:color="000000"/>
                    <w:right w:val="single" w:sz="8" w:space="0" w:color="000000"/>
                  </w:tcBorders>
                  <w:vAlign w:val="center"/>
                  <w:hideMark/>
                </w:tcPr>
                <w:p w14:paraId="7BC35482"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Adresse:</w:t>
                  </w:r>
                </w:p>
              </w:tc>
              <w:tc>
                <w:tcPr>
                  <w:tcW w:w="0" w:type="auto"/>
                  <w:gridSpan w:val="4"/>
                  <w:tcBorders>
                    <w:top w:val="single" w:sz="8" w:space="0" w:color="000000"/>
                    <w:left w:val="single" w:sz="8" w:space="0" w:color="000000"/>
                    <w:bottom w:val="single" w:sz="8" w:space="0" w:color="000000"/>
                    <w:right w:val="single" w:sz="4" w:space="0" w:color="auto"/>
                  </w:tcBorders>
                  <w:vAlign w:val="center"/>
                  <w:hideMark/>
                </w:tcPr>
                <w:p w14:paraId="0F8DE9AA"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29352D31" w14:textId="77777777" w:rsidTr="00B14FE8">
              <w:tc>
                <w:tcPr>
                  <w:tcW w:w="0" w:type="auto"/>
                  <w:tcBorders>
                    <w:top w:val="single" w:sz="8" w:space="0" w:color="000000"/>
                    <w:left w:val="single" w:sz="8" w:space="0" w:color="000000"/>
                    <w:bottom w:val="single" w:sz="8" w:space="0" w:color="000000"/>
                    <w:right w:val="single" w:sz="8" w:space="0" w:color="000000"/>
                  </w:tcBorders>
                  <w:vAlign w:val="center"/>
                  <w:hideMark/>
                </w:tcPr>
                <w:p w14:paraId="781576CE"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lastRenderedPageBreak/>
                    <w:t>CHR-nr.:</w:t>
                  </w:r>
                </w:p>
              </w:tc>
              <w:tc>
                <w:tcPr>
                  <w:tcW w:w="0" w:type="auto"/>
                  <w:gridSpan w:val="4"/>
                  <w:tcBorders>
                    <w:top w:val="single" w:sz="8" w:space="0" w:color="000000"/>
                    <w:left w:val="single" w:sz="8" w:space="0" w:color="000000"/>
                    <w:bottom w:val="single" w:sz="8" w:space="0" w:color="000000"/>
                    <w:right w:val="single" w:sz="4" w:space="0" w:color="auto"/>
                  </w:tcBorders>
                  <w:vAlign w:val="center"/>
                  <w:hideMark/>
                </w:tcPr>
                <w:p w14:paraId="6A7BC4AE"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1C341B5F" w14:textId="77777777" w:rsidTr="00B14FE8">
              <w:tc>
                <w:tcPr>
                  <w:tcW w:w="0" w:type="auto"/>
                  <w:gridSpan w:val="5"/>
                  <w:tcBorders>
                    <w:top w:val="single" w:sz="8" w:space="0" w:color="000000"/>
                    <w:left w:val="single" w:sz="8" w:space="0" w:color="000000"/>
                    <w:bottom w:val="single" w:sz="8" w:space="0" w:color="000000"/>
                    <w:right w:val="single" w:sz="4" w:space="0" w:color="auto"/>
                  </w:tcBorders>
                  <w:vAlign w:val="center"/>
                  <w:hideMark/>
                </w:tcPr>
                <w:p w14:paraId="78136C71"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b/>
                      <w:bCs/>
                      <w:sz w:val="24"/>
                      <w:szCs w:val="24"/>
                      <w:lang w:eastAsia="da-DK"/>
                    </w:rPr>
                    <w:t>Dyrlæge</w:t>
                  </w:r>
                </w:p>
              </w:tc>
            </w:tr>
            <w:tr w:rsidR="00B14FE8" w:rsidRPr="00B14FE8" w14:paraId="428B2B62" w14:textId="77777777" w:rsidTr="00B14FE8">
              <w:tc>
                <w:tcPr>
                  <w:tcW w:w="0" w:type="auto"/>
                  <w:tcBorders>
                    <w:top w:val="single" w:sz="8" w:space="0" w:color="000000"/>
                    <w:left w:val="single" w:sz="8" w:space="0" w:color="000000"/>
                    <w:bottom w:val="single" w:sz="8" w:space="0" w:color="000000"/>
                    <w:right w:val="single" w:sz="8" w:space="0" w:color="000000"/>
                  </w:tcBorders>
                  <w:vAlign w:val="center"/>
                  <w:hideMark/>
                </w:tcPr>
                <w:p w14:paraId="160AC9C8"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Navn:</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14:paraId="36EBAEF6"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0AA3DAC7"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proofErr w:type="spellStart"/>
                  <w:r w:rsidRPr="00B14FE8">
                    <w:rPr>
                      <w:rFonts w:ascii="Times New Roman" w:eastAsia="Times New Roman" w:hAnsi="Times New Roman" w:cs="Times New Roman"/>
                      <w:sz w:val="24"/>
                      <w:szCs w:val="24"/>
                      <w:lang w:eastAsia="da-DK"/>
                    </w:rPr>
                    <w:t>Praksisnr</w:t>
                  </w:r>
                  <w:proofErr w:type="spellEnd"/>
                  <w:r w:rsidRPr="00B14FE8">
                    <w:rPr>
                      <w:rFonts w:ascii="Times New Roman" w:eastAsia="Times New Roman" w:hAnsi="Times New Roman" w:cs="Times New Roman"/>
                      <w:sz w:val="24"/>
                      <w:szCs w:val="24"/>
                      <w:lang w:eastAsia="da-DK"/>
                    </w:rPr>
                    <w:t>. :</w:t>
                  </w:r>
                </w:p>
              </w:tc>
              <w:tc>
                <w:tcPr>
                  <w:tcW w:w="0" w:type="auto"/>
                  <w:tcBorders>
                    <w:top w:val="single" w:sz="8" w:space="0" w:color="000000"/>
                    <w:left w:val="single" w:sz="8" w:space="0" w:color="000000"/>
                    <w:bottom w:val="single" w:sz="8" w:space="0" w:color="000000"/>
                    <w:right w:val="single" w:sz="4" w:space="0" w:color="auto"/>
                  </w:tcBorders>
                  <w:hideMark/>
                </w:tcPr>
                <w:p w14:paraId="4B0CBBBD"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344C3C90" w14:textId="77777777" w:rsidTr="00B14FE8">
              <w:tc>
                <w:tcPr>
                  <w:tcW w:w="0" w:type="auto"/>
                  <w:tcBorders>
                    <w:top w:val="single" w:sz="8" w:space="0" w:color="000000"/>
                    <w:left w:val="single" w:sz="8" w:space="0" w:color="000000"/>
                    <w:bottom w:val="single" w:sz="8" w:space="0" w:color="000000"/>
                    <w:right w:val="single" w:sz="8" w:space="0" w:color="000000"/>
                  </w:tcBorders>
                  <w:vAlign w:val="center"/>
                  <w:hideMark/>
                </w:tcPr>
                <w:p w14:paraId="700C33C1"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Adresse:</w:t>
                  </w:r>
                </w:p>
              </w:tc>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14:paraId="1F2A5532"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3613302A"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proofErr w:type="spellStart"/>
                  <w:r w:rsidRPr="00B14FE8">
                    <w:rPr>
                      <w:rFonts w:ascii="Times New Roman" w:eastAsia="Times New Roman" w:hAnsi="Times New Roman" w:cs="Times New Roman"/>
                      <w:sz w:val="24"/>
                      <w:szCs w:val="24"/>
                      <w:lang w:eastAsia="da-DK"/>
                    </w:rPr>
                    <w:t>Autorisationsnr</w:t>
                  </w:r>
                  <w:proofErr w:type="spellEnd"/>
                  <w:r w:rsidRPr="00B14FE8">
                    <w:rPr>
                      <w:rFonts w:ascii="Times New Roman" w:eastAsia="Times New Roman" w:hAnsi="Times New Roman" w:cs="Times New Roman"/>
                      <w:sz w:val="24"/>
                      <w:szCs w:val="24"/>
                      <w:lang w:eastAsia="da-DK"/>
                    </w:rPr>
                    <w:t>. :</w:t>
                  </w:r>
                </w:p>
              </w:tc>
              <w:tc>
                <w:tcPr>
                  <w:tcW w:w="0" w:type="auto"/>
                  <w:tcBorders>
                    <w:top w:val="single" w:sz="8" w:space="0" w:color="000000"/>
                    <w:left w:val="single" w:sz="8" w:space="0" w:color="000000"/>
                    <w:bottom w:val="single" w:sz="8" w:space="0" w:color="000000"/>
                    <w:right w:val="single" w:sz="4" w:space="0" w:color="auto"/>
                  </w:tcBorders>
                  <w:hideMark/>
                </w:tcPr>
                <w:p w14:paraId="192B7C4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3FFBB6FD" w14:textId="77777777" w:rsidTr="00B14FE8">
              <w:tc>
                <w:tcPr>
                  <w:tcW w:w="0" w:type="auto"/>
                  <w:gridSpan w:val="3"/>
                  <w:vMerge w:val="restart"/>
                  <w:tcBorders>
                    <w:top w:val="single" w:sz="8" w:space="0" w:color="000000"/>
                    <w:left w:val="single" w:sz="8" w:space="0" w:color="000000"/>
                    <w:bottom w:val="single" w:sz="8" w:space="0" w:color="000000"/>
                    <w:right w:val="single" w:sz="8" w:space="0" w:color="000000"/>
                  </w:tcBorders>
                  <w:vAlign w:val="center"/>
                  <w:hideMark/>
                </w:tcPr>
                <w:p w14:paraId="6BBC28B1"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C71F9F9"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Telefon:</w:t>
                  </w:r>
                </w:p>
              </w:tc>
              <w:tc>
                <w:tcPr>
                  <w:tcW w:w="0" w:type="auto"/>
                  <w:tcBorders>
                    <w:top w:val="single" w:sz="8" w:space="0" w:color="000000"/>
                    <w:left w:val="single" w:sz="8" w:space="0" w:color="000000"/>
                    <w:bottom w:val="single" w:sz="8" w:space="0" w:color="000000"/>
                    <w:right w:val="single" w:sz="4" w:space="0" w:color="auto"/>
                  </w:tcBorders>
                  <w:hideMark/>
                </w:tcPr>
                <w:p w14:paraId="2B8FA00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0FF4DB6F" w14:textId="77777777" w:rsidTr="00B14FE8">
              <w:trPr>
                <w:trHeight w:val="450"/>
              </w:trPr>
              <w:tc>
                <w:tcPr>
                  <w:tcW w:w="0" w:type="auto"/>
                  <w:gridSpan w:val="3"/>
                  <w:vMerge/>
                  <w:tcBorders>
                    <w:top w:val="single" w:sz="8" w:space="0" w:color="000000"/>
                    <w:left w:val="single" w:sz="8" w:space="0" w:color="000000"/>
                    <w:bottom w:val="single" w:sz="8" w:space="0" w:color="000000"/>
                    <w:right w:val="single" w:sz="8" w:space="0" w:color="000000"/>
                  </w:tcBorders>
                  <w:vAlign w:val="center"/>
                  <w:hideMark/>
                </w:tcPr>
                <w:p w14:paraId="36A7DE74"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610DDA1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E-mail:</w:t>
                  </w:r>
                </w:p>
              </w:tc>
              <w:tc>
                <w:tcPr>
                  <w:tcW w:w="0" w:type="auto"/>
                  <w:tcBorders>
                    <w:top w:val="single" w:sz="8" w:space="0" w:color="000000"/>
                    <w:left w:val="single" w:sz="8" w:space="0" w:color="000000"/>
                    <w:bottom w:val="single" w:sz="8" w:space="0" w:color="000000"/>
                    <w:right w:val="single" w:sz="4" w:space="0" w:color="auto"/>
                  </w:tcBorders>
                  <w:hideMark/>
                </w:tcPr>
                <w:p w14:paraId="6B75596F"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7F7D73DE" w14:textId="77777777" w:rsidTr="00B14FE8">
              <w:tc>
                <w:tcPr>
                  <w:tcW w:w="0" w:type="auto"/>
                  <w:gridSpan w:val="5"/>
                  <w:tcBorders>
                    <w:top w:val="single" w:sz="8" w:space="0" w:color="000000"/>
                    <w:left w:val="single" w:sz="8" w:space="0" w:color="000000"/>
                    <w:bottom w:val="single" w:sz="8" w:space="0" w:color="000000"/>
                    <w:right w:val="single" w:sz="4" w:space="0" w:color="auto"/>
                  </w:tcBorders>
                  <w:vAlign w:val="center"/>
                  <w:hideMark/>
                </w:tcPr>
                <w:p w14:paraId="3F92D836"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b/>
                      <w:bCs/>
                      <w:sz w:val="24"/>
                      <w:szCs w:val="24"/>
                      <w:lang w:eastAsia="da-DK"/>
                    </w:rPr>
                    <w:t>Virksomheden består af (oplysninger i det Centrale Husdyrbrugsregister)</w:t>
                  </w:r>
                </w:p>
              </w:tc>
            </w:tr>
            <w:tr w:rsidR="00B14FE8" w:rsidRPr="00B14FE8" w14:paraId="7FE51EF0" w14:textId="77777777" w:rsidTr="00B14FE8">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14:paraId="0AD30D34"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Søer, gylte, orner, antal:</w:t>
                  </w:r>
                </w:p>
              </w:tc>
              <w:tc>
                <w:tcPr>
                  <w:tcW w:w="0" w:type="auto"/>
                  <w:gridSpan w:val="3"/>
                  <w:tcBorders>
                    <w:top w:val="single" w:sz="8" w:space="0" w:color="000000"/>
                    <w:left w:val="single" w:sz="8" w:space="0" w:color="000000"/>
                    <w:bottom w:val="single" w:sz="8" w:space="0" w:color="000000"/>
                    <w:right w:val="single" w:sz="4" w:space="0" w:color="auto"/>
                  </w:tcBorders>
                  <w:vAlign w:val="center"/>
                  <w:hideMark/>
                </w:tcPr>
                <w:p w14:paraId="5DAE399D"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65727161" w14:textId="77777777" w:rsidTr="00B14FE8">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14:paraId="13E0D467"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Svin 7-30 kg, antal:</w:t>
                  </w:r>
                </w:p>
              </w:tc>
              <w:tc>
                <w:tcPr>
                  <w:tcW w:w="0" w:type="auto"/>
                  <w:gridSpan w:val="3"/>
                  <w:tcBorders>
                    <w:top w:val="single" w:sz="8" w:space="0" w:color="000000"/>
                    <w:left w:val="single" w:sz="8" w:space="0" w:color="000000"/>
                    <w:bottom w:val="single" w:sz="8" w:space="0" w:color="000000"/>
                    <w:right w:val="single" w:sz="4" w:space="0" w:color="auto"/>
                  </w:tcBorders>
                  <w:vAlign w:val="center"/>
                  <w:hideMark/>
                </w:tcPr>
                <w:p w14:paraId="33412698"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5BC7D52D" w14:textId="77777777" w:rsidTr="00B14FE8">
              <w:trPr>
                <w:trHeight w:val="645"/>
              </w:trPr>
              <w:tc>
                <w:tcPr>
                  <w:tcW w:w="0" w:type="auto"/>
                  <w:gridSpan w:val="2"/>
                  <w:tcBorders>
                    <w:top w:val="single" w:sz="8" w:space="0" w:color="000000"/>
                    <w:left w:val="single" w:sz="8" w:space="0" w:color="000000"/>
                    <w:bottom w:val="single" w:sz="8" w:space="0" w:color="000000"/>
                    <w:right w:val="single" w:sz="8" w:space="0" w:color="000000"/>
                  </w:tcBorders>
                  <w:vAlign w:val="center"/>
                  <w:hideMark/>
                </w:tcPr>
                <w:p w14:paraId="7274801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Svin over 30 kg, (undtagen søer, gylte, orner) antal:</w:t>
                  </w:r>
                </w:p>
              </w:tc>
              <w:tc>
                <w:tcPr>
                  <w:tcW w:w="0" w:type="auto"/>
                  <w:gridSpan w:val="3"/>
                  <w:tcBorders>
                    <w:top w:val="single" w:sz="8" w:space="0" w:color="000000"/>
                    <w:left w:val="single" w:sz="8" w:space="0" w:color="000000"/>
                    <w:bottom w:val="single" w:sz="8" w:space="0" w:color="000000"/>
                    <w:right w:val="single" w:sz="4" w:space="0" w:color="auto"/>
                  </w:tcBorders>
                  <w:vAlign w:val="center"/>
                  <w:hideMark/>
                </w:tcPr>
                <w:p w14:paraId="7A63A542"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w:t>
                  </w:r>
                </w:p>
              </w:tc>
            </w:tr>
            <w:tr w:rsidR="00B14FE8" w:rsidRPr="00B14FE8" w14:paraId="2FCEEFF6" w14:textId="77777777" w:rsidTr="00B14FE8">
              <w:tc>
                <w:tcPr>
                  <w:tcW w:w="0" w:type="auto"/>
                  <w:gridSpan w:val="5"/>
                  <w:tcBorders>
                    <w:top w:val="single" w:sz="8" w:space="0" w:color="000000"/>
                    <w:left w:val="single" w:sz="8" w:space="0" w:color="000000"/>
                    <w:bottom w:val="single" w:sz="8" w:space="0" w:color="000000"/>
                    <w:right w:val="single" w:sz="4" w:space="0" w:color="auto"/>
                  </w:tcBorders>
                  <w:vAlign w:val="center"/>
                  <w:hideMark/>
                </w:tcPr>
                <w:p w14:paraId="1C4A1776"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Undertegnede dyrlæge har d.d. besøgt ovenstående virksomhed og har fundet (afkryds det rigtige)</w:t>
                  </w:r>
                </w:p>
                <w:p w14:paraId="6172C3D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 . Kliniske tegn på PRRS. Dyrlægen opretter mistanke om PRRS jf. §§ 3 og 4.</w:t>
                  </w:r>
                </w:p>
                <w:p w14:paraId="0AD0BF65"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CHR-nummeret er erklæret smittet den (indsæt dato) . . . / . . . - 202… med … PRRS1 … PRRS2.</w:t>
                  </w:r>
                </w:p>
                <w:p w14:paraId="054B2B76"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 . . Ingen kliniske tegn, der giver anledning til mistanke om PRRS på virksomheden.</w:t>
                  </w:r>
                </w:p>
              </w:tc>
            </w:tr>
            <w:tr w:rsidR="00B14FE8" w:rsidRPr="00B14FE8" w14:paraId="3CA45347" w14:textId="77777777" w:rsidTr="00B14FE8">
              <w:trPr>
                <w:trHeight w:val="390"/>
              </w:trPr>
              <w:tc>
                <w:tcPr>
                  <w:tcW w:w="0" w:type="auto"/>
                  <w:gridSpan w:val="3"/>
                  <w:tcBorders>
                    <w:top w:val="single" w:sz="8" w:space="0" w:color="000000"/>
                    <w:left w:val="single" w:sz="8" w:space="0" w:color="000000"/>
                    <w:bottom w:val="single" w:sz="8" w:space="0" w:color="000000"/>
                    <w:right w:val="single" w:sz="8" w:space="0" w:color="000000"/>
                  </w:tcBorders>
                  <w:vAlign w:val="center"/>
                  <w:hideMark/>
                </w:tcPr>
                <w:p w14:paraId="30D87CA5"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b/>
                      <w:bCs/>
                      <w:sz w:val="24"/>
                      <w:szCs w:val="24"/>
                      <w:lang w:eastAsia="da-DK"/>
                    </w:rPr>
                    <w:t>Virksomhedsansvarlig/operatør af virksomheden</w:t>
                  </w:r>
                </w:p>
              </w:tc>
              <w:tc>
                <w:tcPr>
                  <w:tcW w:w="0" w:type="auto"/>
                  <w:gridSpan w:val="2"/>
                  <w:tcBorders>
                    <w:top w:val="single" w:sz="8" w:space="0" w:color="000000"/>
                    <w:left w:val="single" w:sz="8" w:space="0" w:color="000000"/>
                    <w:bottom w:val="single" w:sz="8" w:space="0" w:color="000000"/>
                    <w:right w:val="single" w:sz="4" w:space="0" w:color="auto"/>
                  </w:tcBorders>
                  <w:vAlign w:val="center"/>
                  <w:hideMark/>
                </w:tcPr>
                <w:p w14:paraId="7C329C55"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b/>
                      <w:bCs/>
                      <w:sz w:val="24"/>
                      <w:szCs w:val="24"/>
                      <w:lang w:eastAsia="da-DK"/>
                    </w:rPr>
                    <w:t>Dyrlæge</w:t>
                  </w:r>
                </w:p>
              </w:tc>
            </w:tr>
            <w:tr w:rsidR="00B14FE8" w:rsidRPr="00B14FE8" w14:paraId="500B8601" w14:textId="77777777" w:rsidTr="00B14FE8">
              <w:trPr>
                <w:trHeight w:val="390"/>
              </w:trPr>
              <w:tc>
                <w:tcPr>
                  <w:tcW w:w="0" w:type="auto"/>
                  <w:gridSpan w:val="3"/>
                  <w:tcBorders>
                    <w:top w:val="single" w:sz="8" w:space="0" w:color="000000"/>
                    <w:left w:val="single" w:sz="8" w:space="0" w:color="000000"/>
                    <w:bottom w:val="single" w:sz="8" w:space="0" w:color="000000"/>
                    <w:right w:val="single" w:sz="8" w:space="0" w:color="000000"/>
                  </w:tcBorders>
                  <w:vAlign w:val="center"/>
                  <w:hideMark/>
                </w:tcPr>
                <w:p w14:paraId="071BA1F0"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Navn:</w:t>
                  </w:r>
                </w:p>
              </w:tc>
              <w:tc>
                <w:tcPr>
                  <w:tcW w:w="0" w:type="auto"/>
                  <w:gridSpan w:val="2"/>
                  <w:tcBorders>
                    <w:top w:val="single" w:sz="8" w:space="0" w:color="000000"/>
                    <w:left w:val="single" w:sz="8" w:space="0" w:color="000000"/>
                    <w:bottom w:val="single" w:sz="8" w:space="0" w:color="000000"/>
                    <w:right w:val="single" w:sz="4" w:space="0" w:color="auto"/>
                  </w:tcBorders>
                  <w:vAlign w:val="center"/>
                  <w:hideMark/>
                </w:tcPr>
                <w:p w14:paraId="4A20312E"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Navn:</w:t>
                  </w:r>
                </w:p>
              </w:tc>
            </w:tr>
            <w:tr w:rsidR="00B14FE8" w:rsidRPr="00B14FE8" w14:paraId="1894EE5A" w14:textId="77777777" w:rsidTr="00B14FE8">
              <w:trPr>
                <w:trHeight w:val="525"/>
              </w:trPr>
              <w:tc>
                <w:tcPr>
                  <w:tcW w:w="0" w:type="auto"/>
                  <w:gridSpan w:val="3"/>
                  <w:tcBorders>
                    <w:top w:val="single" w:sz="8" w:space="0" w:color="000000"/>
                    <w:left w:val="single" w:sz="8" w:space="0" w:color="000000"/>
                    <w:bottom w:val="single" w:sz="8" w:space="0" w:color="000000"/>
                    <w:right w:val="single" w:sz="8" w:space="0" w:color="000000"/>
                  </w:tcBorders>
                  <w:vAlign w:val="bottom"/>
                  <w:hideMark/>
                </w:tcPr>
                <w:p w14:paraId="6520BB76"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Dato:</w:t>
                  </w:r>
                </w:p>
              </w:tc>
              <w:tc>
                <w:tcPr>
                  <w:tcW w:w="0" w:type="auto"/>
                  <w:gridSpan w:val="2"/>
                  <w:tcBorders>
                    <w:top w:val="single" w:sz="8" w:space="0" w:color="000000"/>
                    <w:left w:val="single" w:sz="8" w:space="0" w:color="000000"/>
                    <w:bottom w:val="single" w:sz="8" w:space="0" w:color="000000"/>
                    <w:right w:val="single" w:sz="4" w:space="0" w:color="auto"/>
                  </w:tcBorders>
                  <w:vAlign w:val="center"/>
                  <w:hideMark/>
                </w:tcPr>
                <w:p w14:paraId="33C49BAC"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Dato:</w:t>
                  </w:r>
                </w:p>
              </w:tc>
            </w:tr>
            <w:tr w:rsidR="00B14FE8" w:rsidRPr="00B14FE8" w14:paraId="2697AD96" w14:textId="77777777" w:rsidTr="00B14FE8">
              <w:trPr>
                <w:trHeight w:val="525"/>
              </w:trPr>
              <w:tc>
                <w:tcPr>
                  <w:tcW w:w="0" w:type="auto"/>
                  <w:gridSpan w:val="3"/>
                  <w:tcBorders>
                    <w:top w:val="single" w:sz="8" w:space="0" w:color="000000"/>
                    <w:left w:val="single" w:sz="8" w:space="0" w:color="000000"/>
                    <w:bottom w:val="single" w:sz="4" w:space="0" w:color="auto"/>
                    <w:right w:val="single" w:sz="8" w:space="0" w:color="000000"/>
                  </w:tcBorders>
                  <w:vAlign w:val="center"/>
                  <w:hideMark/>
                </w:tcPr>
                <w:p w14:paraId="2488B682"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Underskrift:</w:t>
                  </w:r>
                </w:p>
              </w:tc>
              <w:tc>
                <w:tcPr>
                  <w:tcW w:w="0" w:type="auto"/>
                  <w:gridSpan w:val="2"/>
                  <w:tcBorders>
                    <w:top w:val="single" w:sz="8" w:space="0" w:color="000000"/>
                    <w:left w:val="single" w:sz="8" w:space="0" w:color="000000"/>
                    <w:bottom w:val="single" w:sz="4" w:space="0" w:color="auto"/>
                    <w:right w:val="single" w:sz="4" w:space="0" w:color="auto"/>
                  </w:tcBorders>
                  <w:hideMark/>
                </w:tcPr>
                <w:p w14:paraId="2BCE5B77" w14:textId="77777777" w:rsidR="009D3A4C" w:rsidRPr="00B14FE8" w:rsidRDefault="009D3A4C" w:rsidP="009D3A4C">
                  <w:pPr>
                    <w:spacing w:after="0" w:line="240" w:lineRule="auto"/>
                    <w:rPr>
                      <w:rFonts w:ascii="Times New Roman" w:eastAsia="Times New Roman" w:hAnsi="Times New Roman" w:cs="Times New Roman"/>
                      <w:sz w:val="24"/>
                      <w:szCs w:val="24"/>
                      <w:lang w:eastAsia="da-DK"/>
                    </w:rPr>
                  </w:pPr>
                  <w:r w:rsidRPr="00B14FE8">
                    <w:rPr>
                      <w:rFonts w:ascii="Times New Roman" w:eastAsia="Times New Roman" w:hAnsi="Times New Roman" w:cs="Times New Roman"/>
                      <w:sz w:val="24"/>
                      <w:szCs w:val="24"/>
                      <w:lang w:eastAsia="da-DK"/>
                    </w:rPr>
                    <w:t>Underskrift:</w:t>
                  </w:r>
                </w:p>
              </w:tc>
            </w:tr>
          </w:tbl>
          <w:p w14:paraId="23EB26AA" w14:textId="77777777" w:rsidR="009D3A4C" w:rsidRPr="00B14FE8" w:rsidRDefault="009D3A4C" w:rsidP="009D3A4C">
            <w:pPr>
              <w:spacing w:before="200" w:after="200" w:line="240" w:lineRule="auto"/>
              <w:rPr>
                <w:rFonts w:ascii="Times New Roman" w:eastAsia="Times New Roman" w:hAnsi="Times New Roman" w:cs="Times New Roman"/>
                <w:sz w:val="23"/>
                <w:szCs w:val="23"/>
                <w:lang w:eastAsia="da-DK"/>
              </w:rPr>
            </w:pPr>
          </w:p>
        </w:tc>
      </w:tr>
    </w:tbl>
    <w:p w14:paraId="4EE31558" w14:textId="77777777" w:rsidR="00F0551E" w:rsidRDefault="00F0551E"/>
    <w:sectPr w:rsidR="00F0551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A5524"/>
    <w:multiLevelType w:val="hybridMultilevel"/>
    <w:tmpl w:val="FAC6114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1CC004A"/>
    <w:multiLevelType w:val="hybridMultilevel"/>
    <w:tmpl w:val="98E6140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6241A18"/>
    <w:multiLevelType w:val="hybridMultilevel"/>
    <w:tmpl w:val="6DE212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D2D7250"/>
    <w:multiLevelType w:val="hybridMultilevel"/>
    <w:tmpl w:val="3B881FF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D9F01DD"/>
    <w:multiLevelType w:val="hybridMultilevel"/>
    <w:tmpl w:val="358E18F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1282FC3"/>
    <w:multiLevelType w:val="hybridMultilevel"/>
    <w:tmpl w:val="21ECA08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 w15:restartNumberingAfterBreak="0">
    <w:nsid w:val="239D051D"/>
    <w:multiLevelType w:val="hybridMultilevel"/>
    <w:tmpl w:val="959042F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FA917AF"/>
    <w:multiLevelType w:val="hybridMultilevel"/>
    <w:tmpl w:val="9FAAEB7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4EB58D8"/>
    <w:multiLevelType w:val="hybridMultilevel"/>
    <w:tmpl w:val="4FDE762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6FD4B9B"/>
    <w:multiLevelType w:val="hybridMultilevel"/>
    <w:tmpl w:val="337A2BCA"/>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DD848C3"/>
    <w:multiLevelType w:val="hybridMultilevel"/>
    <w:tmpl w:val="25D2428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4036398"/>
    <w:multiLevelType w:val="hybridMultilevel"/>
    <w:tmpl w:val="2D569CA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46EF7FDE"/>
    <w:multiLevelType w:val="hybridMultilevel"/>
    <w:tmpl w:val="EE364F3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4C6912ED"/>
    <w:multiLevelType w:val="hybridMultilevel"/>
    <w:tmpl w:val="9FC4AD7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62E95715"/>
    <w:multiLevelType w:val="hybridMultilevel"/>
    <w:tmpl w:val="76DE9D96"/>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67AA2DAB"/>
    <w:multiLevelType w:val="hybridMultilevel"/>
    <w:tmpl w:val="4E42C62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6FE56185"/>
    <w:multiLevelType w:val="hybridMultilevel"/>
    <w:tmpl w:val="FB664562"/>
    <w:lvl w:ilvl="0" w:tplc="04060011">
      <w:start w:val="1"/>
      <w:numFmt w:val="decimal"/>
      <w:lvlText w:val="%1)"/>
      <w:lvlJc w:val="left"/>
      <w:pPr>
        <w:ind w:left="720" w:hanging="360"/>
      </w:p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75841C7D"/>
    <w:multiLevelType w:val="hybridMultilevel"/>
    <w:tmpl w:val="1A569DB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9E22193"/>
    <w:multiLevelType w:val="hybridMultilevel"/>
    <w:tmpl w:val="5B7AE36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7A17262D"/>
    <w:multiLevelType w:val="hybridMultilevel"/>
    <w:tmpl w:val="771AB47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7B1810BA"/>
    <w:multiLevelType w:val="hybridMultilevel"/>
    <w:tmpl w:val="B5285A2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ED468E6"/>
    <w:multiLevelType w:val="hybridMultilevel"/>
    <w:tmpl w:val="8B942F70"/>
    <w:lvl w:ilvl="0" w:tplc="03CCF19E">
      <w:start w:val="5"/>
      <w:numFmt w:val="decimal"/>
      <w:lvlText w:val="%1)"/>
      <w:lvlJc w:val="left"/>
      <w:pPr>
        <w:ind w:left="720" w:hanging="360"/>
      </w:pPr>
      <w:rPr>
        <w:rFonts w:hint="default"/>
      </w:rPr>
    </w:lvl>
    <w:lvl w:ilvl="1" w:tplc="04060017">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6"/>
  </w:num>
  <w:num w:numId="3">
    <w:abstractNumId w:val="11"/>
  </w:num>
  <w:num w:numId="4">
    <w:abstractNumId w:val="20"/>
  </w:num>
  <w:num w:numId="5">
    <w:abstractNumId w:val="8"/>
  </w:num>
  <w:num w:numId="6">
    <w:abstractNumId w:val="7"/>
  </w:num>
  <w:num w:numId="7">
    <w:abstractNumId w:val="4"/>
  </w:num>
  <w:num w:numId="8">
    <w:abstractNumId w:val="10"/>
  </w:num>
  <w:num w:numId="9">
    <w:abstractNumId w:val="19"/>
  </w:num>
  <w:num w:numId="10">
    <w:abstractNumId w:val="2"/>
  </w:num>
  <w:num w:numId="11">
    <w:abstractNumId w:val="13"/>
  </w:num>
  <w:num w:numId="12">
    <w:abstractNumId w:val="17"/>
  </w:num>
  <w:num w:numId="13">
    <w:abstractNumId w:val="6"/>
  </w:num>
  <w:num w:numId="14">
    <w:abstractNumId w:val="15"/>
  </w:num>
  <w:num w:numId="15">
    <w:abstractNumId w:val="9"/>
  </w:num>
  <w:num w:numId="16">
    <w:abstractNumId w:val="1"/>
  </w:num>
  <w:num w:numId="17">
    <w:abstractNumId w:val="3"/>
  </w:num>
  <w:num w:numId="18">
    <w:abstractNumId w:val="5"/>
  </w:num>
  <w:num w:numId="19">
    <w:abstractNumId w:val="12"/>
  </w:num>
  <w:num w:numId="20">
    <w:abstractNumId w:val="21"/>
  </w:num>
  <w:num w:numId="21">
    <w:abstractNumId w:val="14"/>
  </w:num>
  <w:num w:numId="2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thrine Kaaber Sørensen">
    <w15:presenceInfo w15:providerId="None" w15:userId="Cathrine Kaaber Søren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A4C"/>
    <w:rsid w:val="001218D8"/>
    <w:rsid w:val="00257B57"/>
    <w:rsid w:val="004531DC"/>
    <w:rsid w:val="004C09A3"/>
    <w:rsid w:val="005D7D72"/>
    <w:rsid w:val="006D14AA"/>
    <w:rsid w:val="00705156"/>
    <w:rsid w:val="007961A7"/>
    <w:rsid w:val="009D3A4C"/>
    <w:rsid w:val="00B14FE8"/>
    <w:rsid w:val="00B20506"/>
    <w:rsid w:val="00E147C1"/>
    <w:rsid w:val="00F055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01961"/>
  <w15:chartTrackingRefBased/>
  <w15:docId w15:val="{562FCECF-4977-4616-97F1-70E59B96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D14AA"/>
    <w:pPr>
      <w:ind w:left="720"/>
      <w:contextualSpacing/>
    </w:pPr>
  </w:style>
  <w:style w:type="character" w:styleId="Kommentarhenvisning">
    <w:name w:val="annotation reference"/>
    <w:basedOn w:val="Standardskrifttypeiafsnit"/>
    <w:uiPriority w:val="99"/>
    <w:semiHidden/>
    <w:unhideWhenUsed/>
    <w:rsid w:val="006D14AA"/>
    <w:rPr>
      <w:sz w:val="16"/>
      <w:szCs w:val="16"/>
    </w:rPr>
  </w:style>
  <w:style w:type="paragraph" w:styleId="Kommentartekst">
    <w:name w:val="annotation text"/>
    <w:basedOn w:val="Normal"/>
    <w:link w:val="KommentartekstTegn"/>
    <w:uiPriority w:val="99"/>
    <w:semiHidden/>
    <w:unhideWhenUsed/>
    <w:rsid w:val="006D14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D14AA"/>
    <w:rPr>
      <w:sz w:val="20"/>
      <w:szCs w:val="20"/>
    </w:rPr>
  </w:style>
  <w:style w:type="paragraph" w:styleId="Kommentaremne">
    <w:name w:val="annotation subject"/>
    <w:basedOn w:val="Kommentartekst"/>
    <w:next w:val="Kommentartekst"/>
    <w:link w:val="KommentaremneTegn"/>
    <w:uiPriority w:val="99"/>
    <w:semiHidden/>
    <w:unhideWhenUsed/>
    <w:rsid w:val="006D14AA"/>
    <w:rPr>
      <w:b/>
      <w:bCs/>
    </w:rPr>
  </w:style>
  <w:style w:type="character" w:customStyle="1" w:styleId="KommentaremneTegn">
    <w:name w:val="Kommentaremne Tegn"/>
    <w:basedOn w:val="KommentartekstTegn"/>
    <w:link w:val="Kommentaremne"/>
    <w:uiPriority w:val="99"/>
    <w:semiHidden/>
    <w:rsid w:val="006D14AA"/>
    <w:rPr>
      <w:b/>
      <w:bCs/>
      <w:sz w:val="20"/>
      <w:szCs w:val="20"/>
    </w:rPr>
  </w:style>
  <w:style w:type="paragraph" w:styleId="Markeringsbobletekst">
    <w:name w:val="Balloon Text"/>
    <w:basedOn w:val="Normal"/>
    <w:link w:val="MarkeringsbobletekstTegn"/>
    <w:uiPriority w:val="99"/>
    <w:semiHidden/>
    <w:unhideWhenUsed/>
    <w:rsid w:val="006D14AA"/>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D14AA"/>
    <w:rPr>
      <w:rFonts w:ascii="Segoe UI" w:hAnsi="Segoe UI" w:cs="Segoe UI"/>
      <w:sz w:val="18"/>
      <w:szCs w:val="18"/>
    </w:rPr>
  </w:style>
  <w:style w:type="character" w:styleId="Hyperlink">
    <w:name w:val="Hyperlink"/>
    <w:basedOn w:val="Standardskrifttypeiafsnit"/>
    <w:uiPriority w:val="99"/>
    <w:unhideWhenUsed/>
    <w:rsid w:val="006D14AA"/>
    <w:rPr>
      <w:color w:val="0563C1" w:themeColor="hyperlink"/>
      <w:u w:val="single"/>
    </w:rPr>
  </w:style>
  <w:style w:type="character" w:styleId="Ulstomtale">
    <w:name w:val="Unresolved Mention"/>
    <w:basedOn w:val="Standardskrifttypeiafsnit"/>
    <w:uiPriority w:val="99"/>
    <w:semiHidden/>
    <w:unhideWhenUsed/>
    <w:rsid w:val="006D14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236773">
      <w:bodyDiv w:val="1"/>
      <w:marLeft w:val="0"/>
      <w:marRight w:val="0"/>
      <w:marTop w:val="0"/>
      <w:marBottom w:val="0"/>
      <w:divBdr>
        <w:top w:val="none" w:sz="0" w:space="0" w:color="auto"/>
        <w:left w:val="none" w:sz="0" w:space="0" w:color="auto"/>
        <w:bottom w:val="none" w:sz="0" w:space="0" w:color="auto"/>
        <w:right w:val="none" w:sz="0" w:space="0" w:color="auto"/>
      </w:divBdr>
      <w:divsChild>
        <w:div w:id="1187138133">
          <w:marLeft w:val="0"/>
          <w:marRight w:val="0"/>
          <w:marTop w:val="0"/>
          <w:marBottom w:val="0"/>
          <w:divBdr>
            <w:top w:val="none" w:sz="0" w:space="0" w:color="auto"/>
            <w:left w:val="none" w:sz="0" w:space="0" w:color="auto"/>
            <w:bottom w:val="none" w:sz="0" w:space="0" w:color="auto"/>
            <w:right w:val="none" w:sz="0" w:space="0" w:color="auto"/>
          </w:divBdr>
        </w:div>
      </w:divsChild>
    </w:div>
    <w:div w:id="1419787712">
      <w:bodyDiv w:val="1"/>
      <w:marLeft w:val="0"/>
      <w:marRight w:val="0"/>
      <w:marTop w:val="0"/>
      <w:marBottom w:val="0"/>
      <w:divBdr>
        <w:top w:val="none" w:sz="0" w:space="0" w:color="auto"/>
        <w:left w:val="none" w:sz="0" w:space="0" w:color="auto"/>
        <w:bottom w:val="none" w:sz="0" w:space="0" w:color="auto"/>
        <w:right w:val="none" w:sz="0" w:space="0" w:color="auto"/>
      </w:divBdr>
      <w:divsChild>
        <w:div w:id="926155106">
          <w:marLeft w:val="0"/>
          <w:marRight w:val="0"/>
          <w:marTop w:val="240"/>
          <w:marBottom w:val="0"/>
          <w:divBdr>
            <w:top w:val="none" w:sz="0" w:space="0" w:color="auto"/>
            <w:left w:val="none" w:sz="0" w:space="0" w:color="auto"/>
            <w:bottom w:val="none" w:sz="0" w:space="0" w:color="auto"/>
            <w:right w:val="none" w:sz="0" w:space="0" w:color="auto"/>
          </w:divBdr>
        </w:div>
        <w:div w:id="589657950">
          <w:marLeft w:val="0"/>
          <w:marRight w:val="0"/>
          <w:marTop w:val="240"/>
          <w:marBottom w:val="0"/>
          <w:divBdr>
            <w:top w:val="none" w:sz="0" w:space="0" w:color="auto"/>
            <w:left w:val="none" w:sz="0" w:space="0" w:color="auto"/>
            <w:bottom w:val="none" w:sz="0" w:space="0" w:color="auto"/>
            <w:right w:val="none" w:sz="0" w:space="0" w:color="auto"/>
          </w:divBdr>
        </w:div>
        <w:div w:id="1893926729">
          <w:marLeft w:val="0"/>
          <w:marRight w:val="0"/>
          <w:marTop w:val="240"/>
          <w:marBottom w:val="0"/>
          <w:divBdr>
            <w:top w:val="none" w:sz="0" w:space="0" w:color="auto"/>
            <w:left w:val="none" w:sz="0" w:space="0" w:color="auto"/>
            <w:bottom w:val="none" w:sz="0" w:space="0" w:color="auto"/>
            <w:right w:val="none" w:sz="0" w:space="0" w:color="auto"/>
          </w:divBdr>
        </w:div>
        <w:div w:id="280193016">
          <w:marLeft w:val="0"/>
          <w:marRight w:val="0"/>
          <w:marTop w:val="240"/>
          <w:marBottom w:val="0"/>
          <w:divBdr>
            <w:top w:val="none" w:sz="0" w:space="0" w:color="auto"/>
            <w:left w:val="none" w:sz="0" w:space="0" w:color="auto"/>
            <w:bottom w:val="none" w:sz="0" w:space="0" w:color="auto"/>
            <w:right w:val="none" w:sz="0" w:space="0" w:color="auto"/>
          </w:divBdr>
        </w:div>
        <w:div w:id="1225412946">
          <w:marLeft w:val="0"/>
          <w:marRight w:val="0"/>
          <w:marTop w:val="240"/>
          <w:marBottom w:val="0"/>
          <w:divBdr>
            <w:top w:val="none" w:sz="0" w:space="0" w:color="auto"/>
            <w:left w:val="none" w:sz="0" w:space="0" w:color="auto"/>
            <w:bottom w:val="none" w:sz="0" w:space="0" w:color="auto"/>
            <w:right w:val="none" w:sz="0" w:space="0" w:color="auto"/>
          </w:divBdr>
        </w:div>
        <w:div w:id="1444766806">
          <w:marLeft w:val="0"/>
          <w:marRight w:val="0"/>
          <w:marTop w:val="240"/>
          <w:marBottom w:val="0"/>
          <w:divBdr>
            <w:top w:val="none" w:sz="0" w:space="0" w:color="auto"/>
            <w:left w:val="none" w:sz="0" w:space="0" w:color="auto"/>
            <w:bottom w:val="none" w:sz="0" w:space="0" w:color="auto"/>
            <w:right w:val="none" w:sz="0" w:space="0" w:color="auto"/>
          </w:divBdr>
        </w:div>
        <w:div w:id="1599866103">
          <w:marLeft w:val="0"/>
          <w:marRight w:val="0"/>
          <w:marTop w:val="240"/>
          <w:marBottom w:val="0"/>
          <w:divBdr>
            <w:top w:val="none" w:sz="0" w:space="0" w:color="auto"/>
            <w:left w:val="none" w:sz="0" w:space="0" w:color="auto"/>
            <w:bottom w:val="none" w:sz="0" w:space="0" w:color="auto"/>
            <w:right w:val="none" w:sz="0" w:space="0" w:color="auto"/>
          </w:divBdr>
        </w:div>
        <w:div w:id="206795090">
          <w:marLeft w:val="0"/>
          <w:marRight w:val="0"/>
          <w:marTop w:val="240"/>
          <w:marBottom w:val="0"/>
          <w:divBdr>
            <w:top w:val="none" w:sz="0" w:space="0" w:color="auto"/>
            <w:left w:val="none" w:sz="0" w:space="0" w:color="auto"/>
            <w:bottom w:val="none" w:sz="0" w:space="0" w:color="auto"/>
            <w:right w:val="none" w:sz="0" w:space="0" w:color="auto"/>
          </w:divBdr>
        </w:div>
        <w:div w:id="1895659034">
          <w:marLeft w:val="0"/>
          <w:marRight w:val="0"/>
          <w:marTop w:val="240"/>
          <w:marBottom w:val="0"/>
          <w:divBdr>
            <w:top w:val="none" w:sz="0" w:space="0" w:color="auto"/>
            <w:left w:val="none" w:sz="0" w:space="0" w:color="auto"/>
            <w:bottom w:val="none" w:sz="0" w:space="0" w:color="auto"/>
            <w:right w:val="none" w:sz="0" w:space="0" w:color="auto"/>
          </w:divBdr>
        </w:div>
        <w:div w:id="1874534325">
          <w:marLeft w:val="0"/>
          <w:marRight w:val="0"/>
          <w:marTop w:val="240"/>
          <w:marBottom w:val="0"/>
          <w:divBdr>
            <w:top w:val="none" w:sz="0" w:space="0" w:color="auto"/>
            <w:left w:val="none" w:sz="0" w:space="0" w:color="auto"/>
            <w:bottom w:val="none" w:sz="0" w:space="0" w:color="auto"/>
            <w:right w:val="none" w:sz="0" w:space="0" w:color="auto"/>
          </w:divBdr>
        </w:div>
        <w:div w:id="2145807706">
          <w:marLeft w:val="0"/>
          <w:marRight w:val="0"/>
          <w:marTop w:val="240"/>
          <w:marBottom w:val="0"/>
          <w:divBdr>
            <w:top w:val="none" w:sz="0" w:space="0" w:color="auto"/>
            <w:left w:val="none" w:sz="0" w:space="0" w:color="auto"/>
            <w:bottom w:val="none" w:sz="0" w:space="0" w:color="auto"/>
            <w:right w:val="none" w:sz="0" w:space="0" w:color="auto"/>
          </w:divBdr>
        </w:div>
        <w:div w:id="1121074467">
          <w:marLeft w:val="0"/>
          <w:marRight w:val="0"/>
          <w:marTop w:val="240"/>
          <w:marBottom w:val="0"/>
          <w:divBdr>
            <w:top w:val="none" w:sz="0" w:space="0" w:color="auto"/>
            <w:left w:val="none" w:sz="0" w:space="0" w:color="auto"/>
            <w:bottom w:val="none" w:sz="0" w:space="0" w:color="auto"/>
            <w:right w:val="none" w:sz="0" w:space="0" w:color="auto"/>
          </w:divBdr>
        </w:div>
        <w:div w:id="228151024">
          <w:marLeft w:val="0"/>
          <w:marRight w:val="0"/>
          <w:marTop w:val="240"/>
          <w:marBottom w:val="0"/>
          <w:divBdr>
            <w:top w:val="none" w:sz="0" w:space="0" w:color="auto"/>
            <w:left w:val="none" w:sz="0" w:space="0" w:color="auto"/>
            <w:bottom w:val="none" w:sz="0" w:space="0" w:color="auto"/>
            <w:right w:val="none" w:sz="0" w:space="0" w:color="auto"/>
          </w:divBdr>
        </w:div>
        <w:div w:id="1719354838">
          <w:marLeft w:val="0"/>
          <w:marRight w:val="0"/>
          <w:marTop w:val="240"/>
          <w:marBottom w:val="0"/>
          <w:divBdr>
            <w:top w:val="none" w:sz="0" w:space="0" w:color="auto"/>
            <w:left w:val="none" w:sz="0" w:space="0" w:color="auto"/>
            <w:bottom w:val="none" w:sz="0" w:space="0" w:color="auto"/>
            <w:right w:val="none" w:sz="0" w:space="0" w:color="auto"/>
          </w:divBdr>
        </w:div>
        <w:div w:id="1108506247">
          <w:marLeft w:val="0"/>
          <w:marRight w:val="0"/>
          <w:marTop w:val="240"/>
          <w:marBottom w:val="0"/>
          <w:divBdr>
            <w:top w:val="none" w:sz="0" w:space="0" w:color="auto"/>
            <w:left w:val="none" w:sz="0" w:space="0" w:color="auto"/>
            <w:bottom w:val="none" w:sz="0" w:space="0" w:color="auto"/>
            <w:right w:val="none" w:sz="0" w:space="0" w:color="auto"/>
          </w:divBdr>
        </w:div>
        <w:div w:id="977757435">
          <w:marLeft w:val="0"/>
          <w:marRight w:val="0"/>
          <w:marTop w:val="240"/>
          <w:marBottom w:val="0"/>
          <w:divBdr>
            <w:top w:val="none" w:sz="0" w:space="0" w:color="auto"/>
            <w:left w:val="none" w:sz="0" w:space="0" w:color="auto"/>
            <w:bottom w:val="none" w:sz="0" w:space="0" w:color="auto"/>
            <w:right w:val="none" w:sz="0" w:space="0" w:color="auto"/>
          </w:divBdr>
        </w:div>
        <w:div w:id="96683864">
          <w:marLeft w:val="0"/>
          <w:marRight w:val="0"/>
          <w:marTop w:val="240"/>
          <w:marBottom w:val="0"/>
          <w:divBdr>
            <w:top w:val="none" w:sz="0" w:space="0" w:color="auto"/>
            <w:left w:val="none" w:sz="0" w:space="0" w:color="auto"/>
            <w:bottom w:val="none" w:sz="0" w:space="0" w:color="auto"/>
            <w:right w:val="none" w:sz="0" w:space="0" w:color="auto"/>
          </w:divBdr>
        </w:div>
        <w:div w:id="473714824">
          <w:marLeft w:val="0"/>
          <w:marRight w:val="0"/>
          <w:marTop w:val="240"/>
          <w:marBottom w:val="0"/>
          <w:divBdr>
            <w:top w:val="none" w:sz="0" w:space="0" w:color="auto"/>
            <w:left w:val="none" w:sz="0" w:space="0" w:color="auto"/>
            <w:bottom w:val="none" w:sz="0" w:space="0" w:color="auto"/>
            <w:right w:val="none" w:sz="0" w:space="0" w:color="auto"/>
          </w:divBdr>
        </w:div>
        <w:div w:id="147015792">
          <w:marLeft w:val="0"/>
          <w:marRight w:val="0"/>
          <w:marTop w:val="240"/>
          <w:marBottom w:val="0"/>
          <w:divBdr>
            <w:top w:val="none" w:sz="0" w:space="0" w:color="auto"/>
            <w:left w:val="none" w:sz="0" w:space="0" w:color="auto"/>
            <w:bottom w:val="none" w:sz="0" w:space="0" w:color="auto"/>
            <w:right w:val="none" w:sz="0" w:space="0" w:color="auto"/>
          </w:divBdr>
        </w:div>
        <w:div w:id="496115340">
          <w:marLeft w:val="0"/>
          <w:marRight w:val="0"/>
          <w:marTop w:val="240"/>
          <w:marBottom w:val="0"/>
          <w:divBdr>
            <w:top w:val="none" w:sz="0" w:space="0" w:color="auto"/>
            <w:left w:val="none" w:sz="0" w:space="0" w:color="auto"/>
            <w:bottom w:val="none" w:sz="0" w:space="0" w:color="auto"/>
            <w:right w:val="none" w:sz="0" w:space="0" w:color="auto"/>
          </w:divBdr>
        </w:div>
        <w:div w:id="1868983151">
          <w:marLeft w:val="0"/>
          <w:marRight w:val="0"/>
          <w:marTop w:val="240"/>
          <w:marBottom w:val="0"/>
          <w:divBdr>
            <w:top w:val="none" w:sz="0" w:space="0" w:color="auto"/>
            <w:left w:val="none" w:sz="0" w:space="0" w:color="auto"/>
            <w:bottom w:val="none" w:sz="0" w:space="0" w:color="auto"/>
            <w:right w:val="none" w:sz="0" w:space="0" w:color="auto"/>
          </w:divBdr>
        </w:div>
        <w:div w:id="956450962">
          <w:marLeft w:val="0"/>
          <w:marRight w:val="0"/>
          <w:marTop w:val="240"/>
          <w:marBottom w:val="0"/>
          <w:divBdr>
            <w:top w:val="none" w:sz="0" w:space="0" w:color="auto"/>
            <w:left w:val="none" w:sz="0" w:space="0" w:color="auto"/>
            <w:bottom w:val="none" w:sz="0" w:space="0" w:color="auto"/>
            <w:right w:val="none" w:sz="0" w:space="0" w:color="auto"/>
          </w:divBdr>
        </w:div>
        <w:div w:id="507140151">
          <w:marLeft w:val="0"/>
          <w:marRight w:val="0"/>
          <w:marTop w:val="240"/>
          <w:marBottom w:val="0"/>
          <w:divBdr>
            <w:top w:val="none" w:sz="0" w:space="0" w:color="auto"/>
            <w:left w:val="none" w:sz="0" w:space="0" w:color="auto"/>
            <w:bottom w:val="none" w:sz="0" w:space="0" w:color="auto"/>
            <w:right w:val="none" w:sz="0" w:space="0" w:color="auto"/>
          </w:divBdr>
        </w:div>
        <w:div w:id="1676683794">
          <w:marLeft w:val="0"/>
          <w:marRight w:val="0"/>
          <w:marTop w:val="240"/>
          <w:marBottom w:val="0"/>
          <w:divBdr>
            <w:top w:val="none" w:sz="0" w:space="0" w:color="auto"/>
            <w:left w:val="none" w:sz="0" w:space="0" w:color="auto"/>
            <w:bottom w:val="none" w:sz="0" w:space="0" w:color="auto"/>
            <w:right w:val="none" w:sz="0" w:space="0" w:color="auto"/>
          </w:divBdr>
        </w:div>
        <w:div w:id="225144562">
          <w:marLeft w:val="0"/>
          <w:marRight w:val="0"/>
          <w:marTop w:val="240"/>
          <w:marBottom w:val="0"/>
          <w:divBdr>
            <w:top w:val="none" w:sz="0" w:space="0" w:color="auto"/>
            <w:left w:val="none" w:sz="0" w:space="0" w:color="auto"/>
            <w:bottom w:val="none" w:sz="0" w:space="0" w:color="auto"/>
            <w:right w:val="none" w:sz="0" w:space="0" w:color="auto"/>
          </w:divBdr>
        </w:div>
        <w:div w:id="1959792276">
          <w:marLeft w:val="0"/>
          <w:marRight w:val="0"/>
          <w:marTop w:val="240"/>
          <w:marBottom w:val="0"/>
          <w:divBdr>
            <w:top w:val="none" w:sz="0" w:space="0" w:color="auto"/>
            <w:left w:val="none" w:sz="0" w:space="0" w:color="auto"/>
            <w:bottom w:val="none" w:sz="0" w:space="0" w:color="auto"/>
            <w:right w:val="none" w:sz="0" w:space="0" w:color="auto"/>
          </w:divBdr>
        </w:div>
      </w:divsChild>
    </w:div>
    <w:div w:id="1655259074">
      <w:bodyDiv w:val="1"/>
      <w:marLeft w:val="0"/>
      <w:marRight w:val="0"/>
      <w:marTop w:val="0"/>
      <w:marBottom w:val="0"/>
      <w:divBdr>
        <w:top w:val="none" w:sz="0" w:space="0" w:color="auto"/>
        <w:left w:val="none" w:sz="0" w:space="0" w:color="auto"/>
        <w:bottom w:val="none" w:sz="0" w:space="0" w:color="auto"/>
        <w:right w:val="none" w:sz="0" w:space="0" w:color="auto"/>
      </w:divBdr>
      <w:divsChild>
        <w:div w:id="82579132">
          <w:marLeft w:val="0"/>
          <w:marRight w:val="0"/>
          <w:marTop w:val="240"/>
          <w:marBottom w:val="0"/>
          <w:divBdr>
            <w:top w:val="none" w:sz="0" w:space="0" w:color="auto"/>
            <w:left w:val="none" w:sz="0" w:space="0" w:color="auto"/>
            <w:bottom w:val="none" w:sz="0" w:space="0" w:color="auto"/>
            <w:right w:val="none" w:sz="0" w:space="0" w:color="auto"/>
          </w:divBdr>
        </w:div>
        <w:div w:id="1334147612">
          <w:marLeft w:val="0"/>
          <w:marRight w:val="0"/>
          <w:marTop w:val="240"/>
          <w:marBottom w:val="0"/>
          <w:divBdr>
            <w:top w:val="none" w:sz="0" w:space="0" w:color="auto"/>
            <w:left w:val="none" w:sz="0" w:space="0" w:color="auto"/>
            <w:bottom w:val="none" w:sz="0" w:space="0" w:color="auto"/>
            <w:right w:val="none" w:sz="0" w:space="0" w:color="auto"/>
          </w:divBdr>
        </w:div>
        <w:div w:id="834951267">
          <w:marLeft w:val="0"/>
          <w:marRight w:val="0"/>
          <w:marTop w:val="240"/>
          <w:marBottom w:val="0"/>
          <w:divBdr>
            <w:top w:val="none" w:sz="0" w:space="0" w:color="auto"/>
            <w:left w:val="none" w:sz="0" w:space="0" w:color="auto"/>
            <w:bottom w:val="none" w:sz="0" w:space="0" w:color="auto"/>
            <w:right w:val="none" w:sz="0" w:space="0" w:color="auto"/>
          </w:divBdr>
        </w:div>
        <w:div w:id="1708600335">
          <w:marLeft w:val="0"/>
          <w:marRight w:val="0"/>
          <w:marTop w:val="240"/>
          <w:marBottom w:val="0"/>
          <w:divBdr>
            <w:top w:val="none" w:sz="0" w:space="0" w:color="auto"/>
            <w:left w:val="none" w:sz="0" w:space="0" w:color="auto"/>
            <w:bottom w:val="none" w:sz="0" w:space="0" w:color="auto"/>
            <w:right w:val="none" w:sz="0" w:space="0" w:color="auto"/>
          </w:divBdr>
        </w:div>
        <w:div w:id="1564951036">
          <w:marLeft w:val="0"/>
          <w:marRight w:val="0"/>
          <w:marTop w:val="240"/>
          <w:marBottom w:val="0"/>
          <w:divBdr>
            <w:top w:val="none" w:sz="0" w:space="0" w:color="auto"/>
            <w:left w:val="none" w:sz="0" w:space="0" w:color="auto"/>
            <w:bottom w:val="none" w:sz="0" w:space="0" w:color="auto"/>
            <w:right w:val="none" w:sz="0" w:space="0" w:color="auto"/>
          </w:divBdr>
        </w:div>
        <w:div w:id="100030976">
          <w:marLeft w:val="0"/>
          <w:marRight w:val="0"/>
          <w:marTop w:val="240"/>
          <w:marBottom w:val="0"/>
          <w:divBdr>
            <w:top w:val="none" w:sz="0" w:space="0" w:color="auto"/>
            <w:left w:val="none" w:sz="0" w:space="0" w:color="auto"/>
            <w:bottom w:val="none" w:sz="0" w:space="0" w:color="auto"/>
            <w:right w:val="none" w:sz="0" w:space="0" w:color="auto"/>
          </w:divBdr>
        </w:div>
        <w:div w:id="1566984939">
          <w:marLeft w:val="0"/>
          <w:marRight w:val="0"/>
          <w:marTop w:val="240"/>
          <w:marBottom w:val="0"/>
          <w:divBdr>
            <w:top w:val="none" w:sz="0" w:space="0" w:color="auto"/>
            <w:left w:val="none" w:sz="0" w:space="0" w:color="auto"/>
            <w:bottom w:val="none" w:sz="0" w:space="0" w:color="auto"/>
            <w:right w:val="none" w:sz="0" w:space="0" w:color="auto"/>
          </w:divBdr>
        </w:div>
        <w:div w:id="1108694428">
          <w:marLeft w:val="0"/>
          <w:marRight w:val="0"/>
          <w:marTop w:val="240"/>
          <w:marBottom w:val="0"/>
          <w:divBdr>
            <w:top w:val="none" w:sz="0" w:space="0" w:color="auto"/>
            <w:left w:val="none" w:sz="0" w:space="0" w:color="auto"/>
            <w:bottom w:val="none" w:sz="0" w:space="0" w:color="auto"/>
            <w:right w:val="none" w:sz="0" w:space="0" w:color="auto"/>
          </w:divBdr>
        </w:div>
        <w:div w:id="1375813263">
          <w:marLeft w:val="0"/>
          <w:marRight w:val="0"/>
          <w:marTop w:val="240"/>
          <w:marBottom w:val="0"/>
          <w:divBdr>
            <w:top w:val="none" w:sz="0" w:space="0" w:color="auto"/>
            <w:left w:val="none" w:sz="0" w:space="0" w:color="auto"/>
            <w:bottom w:val="none" w:sz="0" w:space="0" w:color="auto"/>
            <w:right w:val="none" w:sz="0" w:space="0" w:color="auto"/>
          </w:divBdr>
        </w:div>
        <w:div w:id="456294276">
          <w:marLeft w:val="0"/>
          <w:marRight w:val="0"/>
          <w:marTop w:val="240"/>
          <w:marBottom w:val="0"/>
          <w:divBdr>
            <w:top w:val="none" w:sz="0" w:space="0" w:color="auto"/>
            <w:left w:val="none" w:sz="0" w:space="0" w:color="auto"/>
            <w:bottom w:val="none" w:sz="0" w:space="0" w:color="auto"/>
            <w:right w:val="none" w:sz="0" w:space="0" w:color="auto"/>
          </w:divBdr>
        </w:div>
        <w:div w:id="507523977">
          <w:marLeft w:val="0"/>
          <w:marRight w:val="0"/>
          <w:marTop w:val="240"/>
          <w:marBottom w:val="0"/>
          <w:divBdr>
            <w:top w:val="none" w:sz="0" w:space="0" w:color="auto"/>
            <w:left w:val="none" w:sz="0" w:space="0" w:color="auto"/>
            <w:bottom w:val="none" w:sz="0" w:space="0" w:color="auto"/>
            <w:right w:val="none" w:sz="0" w:space="0" w:color="auto"/>
          </w:divBdr>
        </w:div>
        <w:div w:id="386102631">
          <w:marLeft w:val="0"/>
          <w:marRight w:val="0"/>
          <w:marTop w:val="240"/>
          <w:marBottom w:val="0"/>
          <w:divBdr>
            <w:top w:val="none" w:sz="0" w:space="0" w:color="auto"/>
            <w:left w:val="none" w:sz="0" w:space="0" w:color="auto"/>
            <w:bottom w:val="none" w:sz="0" w:space="0" w:color="auto"/>
            <w:right w:val="none" w:sz="0" w:space="0" w:color="auto"/>
          </w:divBdr>
        </w:div>
        <w:div w:id="741753211">
          <w:marLeft w:val="0"/>
          <w:marRight w:val="0"/>
          <w:marTop w:val="240"/>
          <w:marBottom w:val="0"/>
          <w:divBdr>
            <w:top w:val="none" w:sz="0" w:space="0" w:color="auto"/>
            <w:left w:val="none" w:sz="0" w:space="0" w:color="auto"/>
            <w:bottom w:val="none" w:sz="0" w:space="0" w:color="auto"/>
            <w:right w:val="none" w:sz="0" w:space="0" w:color="auto"/>
          </w:divBdr>
        </w:div>
        <w:div w:id="874268906">
          <w:marLeft w:val="0"/>
          <w:marRight w:val="0"/>
          <w:marTop w:val="240"/>
          <w:marBottom w:val="0"/>
          <w:divBdr>
            <w:top w:val="none" w:sz="0" w:space="0" w:color="auto"/>
            <w:left w:val="none" w:sz="0" w:space="0" w:color="auto"/>
            <w:bottom w:val="none" w:sz="0" w:space="0" w:color="auto"/>
            <w:right w:val="none" w:sz="0" w:space="0" w:color="auto"/>
          </w:divBdr>
        </w:div>
        <w:div w:id="1644432091">
          <w:marLeft w:val="0"/>
          <w:marRight w:val="0"/>
          <w:marTop w:val="240"/>
          <w:marBottom w:val="0"/>
          <w:divBdr>
            <w:top w:val="none" w:sz="0" w:space="0" w:color="auto"/>
            <w:left w:val="none" w:sz="0" w:space="0" w:color="auto"/>
            <w:bottom w:val="none" w:sz="0" w:space="0" w:color="auto"/>
            <w:right w:val="none" w:sz="0" w:space="0" w:color="auto"/>
          </w:divBdr>
        </w:div>
        <w:div w:id="1936478929">
          <w:marLeft w:val="0"/>
          <w:marRight w:val="0"/>
          <w:marTop w:val="240"/>
          <w:marBottom w:val="0"/>
          <w:divBdr>
            <w:top w:val="none" w:sz="0" w:space="0" w:color="auto"/>
            <w:left w:val="none" w:sz="0" w:space="0" w:color="auto"/>
            <w:bottom w:val="none" w:sz="0" w:space="0" w:color="auto"/>
            <w:right w:val="none" w:sz="0" w:space="0" w:color="auto"/>
          </w:divBdr>
        </w:div>
        <w:div w:id="740179556">
          <w:marLeft w:val="0"/>
          <w:marRight w:val="0"/>
          <w:marTop w:val="240"/>
          <w:marBottom w:val="0"/>
          <w:divBdr>
            <w:top w:val="none" w:sz="0" w:space="0" w:color="auto"/>
            <w:left w:val="none" w:sz="0" w:space="0" w:color="auto"/>
            <w:bottom w:val="none" w:sz="0" w:space="0" w:color="auto"/>
            <w:right w:val="none" w:sz="0" w:space="0" w:color="auto"/>
          </w:divBdr>
        </w:div>
        <w:div w:id="370812965">
          <w:marLeft w:val="0"/>
          <w:marRight w:val="0"/>
          <w:marTop w:val="240"/>
          <w:marBottom w:val="0"/>
          <w:divBdr>
            <w:top w:val="none" w:sz="0" w:space="0" w:color="auto"/>
            <w:left w:val="none" w:sz="0" w:space="0" w:color="auto"/>
            <w:bottom w:val="none" w:sz="0" w:space="0" w:color="auto"/>
            <w:right w:val="none" w:sz="0" w:space="0" w:color="auto"/>
          </w:divBdr>
        </w:div>
        <w:div w:id="630938736">
          <w:marLeft w:val="0"/>
          <w:marRight w:val="0"/>
          <w:marTop w:val="240"/>
          <w:marBottom w:val="0"/>
          <w:divBdr>
            <w:top w:val="none" w:sz="0" w:space="0" w:color="auto"/>
            <w:left w:val="none" w:sz="0" w:space="0" w:color="auto"/>
            <w:bottom w:val="none" w:sz="0" w:space="0" w:color="auto"/>
            <w:right w:val="none" w:sz="0" w:space="0" w:color="auto"/>
          </w:divBdr>
        </w:div>
        <w:div w:id="1665204462">
          <w:marLeft w:val="0"/>
          <w:marRight w:val="0"/>
          <w:marTop w:val="240"/>
          <w:marBottom w:val="0"/>
          <w:divBdr>
            <w:top w:val="none" w:sz="0" w:space="0" w:color="auto"/>
            <w:left w:val="none" w:sz="0" w:space="0" w:color="auto"/>
            <w:bottom w:val="none" w:sz="0" w:space="0" w:color="auto"/>
            <w:right w:val="none" w:sz="0" w:space="0" w:color="auto"/>
          </w:divBdr>
        </w:div>
        <w:div w:id="731006792">
          <w:marLeft w:val="0"/>
          <w:marRight w:val="0"/>
          <w:marTop w:val="240"/>
          <w:marBottom w:val="0"/>
          <w:divBdr>
            <w:top w:val="none" w:sz="0" w:space="0" w:color="auto"/>
            <w:left w:val="none" w:sz="0" w:space="0" w:color="auto"/>
            <w:bottom w:val="none" w:sz="0" w:space="0" w:color="auto"/>
            <w:right w:val="none" w:sz="0" w:space="0" w:color="auto"/>
          </w:divBdr>
        </w:div>
        <w:div w:id="621880734">
          <w:marLeft w:val="0"/>
          <w:marRight w:val="0"/>
          <w:marTop w:val="240"/>
          <w:marBottom w:val="0"/>
          <w:divBdr>
            <w:top w:val="none" w:sz="0" w:space="0" w:color="auto"/>
            <w:left w:val="none" w:sz="0" w:space="0" w:color="auto"/>
            <w:bottom w:val="none" w:sz="0" w:space="0" w:color="auto"/>
            <w:right w:val="none" w:sz="0" w:space="0" w:color="auto"/>
          </w:divBdr>
        </w:div>
        <w:div w:id="553080538">
          <w:marLeft w:val="0"/>
          <w:marRight w:val="0"/>
          <w:marTop w:val="240"/>
          <w:marBottom w:val="0"/>
          <w:divBdr>
            <w:top w:val="none" w:sz="0" w:space="0" w:color="auto"/>
            <w:left w:val="none" w:sz="0" w:space="0" w:color="auto"/>
            <w:bottom w:val="none" w:sz="0" w:space="0" w:color="auto"/>
            <w:right w:val="none" w:sz="0" w:space="0" w:color="auto"/>
          </w:divBdr>
        </w:div>
        <w:div w:id="2101874716">
          <w:marLeft w:val="0"/>
          <w:marRight w:val="0"/>
          <w:marTop w:val="240"/>
          <w:marBottom w:val="0"/>
          <w:divBdr>
            <w:top w:val="none" w:sz="0" w:space="0" w:color="auto"/>
            <w:left w:val="none" w:sz="0" w:space="0" w:color="auto"/>
            <w:bottom w:val="none" w:sz="0" w:space="0" w:color="auto"/>
            <w:right w:val="none" w:sz="0" w:space="0" w:color="auto"/>
          </w:divBdr>
        </w:div>
        <w:div w:id="231307632">
          <w:marLeft w:val="0"/>
          <w:marRight w:val="0"/>
          <w:marTop w:val="240"/>
          <w:marBottom w:val="0"/>
          <w:divBdr>
            <w:top w:val="none" w:sz="0" w:space="0" w:color="auto"/>
            <w:left w:val="none" w:sz="0" w:space="0" w:color="auto"/>
            <w:bottom w:val="none" w:sz="0" w:space="0" w:color="auto"/>
            <w:right w:val="none" w:sz="0" w:space="0" w:color="auto"/>
          </w:divBdr>
        </w:div>
        <w:div w:id="178468686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tsinformation.dk/eli/lta/2023/526" TargetMode="External"/><Relationship Id="rId13" Type="http://schemas.openxmlformats.org/officeDocument/2006/relationships/hyperlink" Target="https://www.retsinformation.dk/eli/lta/2023/52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retsinformation.dk/eli/lta/2023/526" TargetMode="External"/><Relationship Id="rId12" Type="http://schemas.openxmlformats.org/officeDocument/2006/relationships/hyperlink" Target="https://www.retsinformation.dk/eli/lta/2023/526"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retsinformation.dk/eli/lta/2023/526" TargetMode="External"/><Relationship Id="rId11" Type="http://schemas.openxmlformats.org/officeDocument/2006/relationships/hyperlink" Target="https://www.retsinformation.dk/eli/lta/2023/526" TargetMode="External"/><Relationship Id="rId5" Type="http://schemas.openxmlformats.org/officeDocument/2006/relationships/webSettings" Target="webSettings.xml"/><Relationship Id="rId15" Type="http://schemas.openxmlformats.org/officeDocument/2006/relationships/hyperlink" Target="https://www.retsinformation.dk/eli/lta/2023/526" TargetMode="External"/><Relationship Id="rId10" Type="http://schemas.openxmlformats.org/officeDocument/2006/relationships/hyperlink" Target="https://www.retsinformation.dk/eli/lta/2023/526" TargetMode="External"/><Relationship Id="rId4" Type="http://schemas.openxmlformats.org/officeDocument/2006/relationships/settings" Target="settings.xml"/><Relationship Id="rId9" Type="http://schemas.openxmlformats.org/officeDocument/2006/relationships/hyperlink" Target="https://www.retsinformation.dk/eli/lta/2023/526" TargetMode="External"/><Relationship Id="rId14" Type="http://schemas.openxmlformats.org/officeDocument/2006/relationships/hyperlink" Target="https://www.retsinformation.dk/eli/lta/2023/526"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1C314-45E5-4C18-87A6-13AB7DB88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3453</Words>
  <Characters>21069</Characters>
  <Application>Microsoft Office Word</Application>
  <DocSecurity>0</DocSecurity>
  <Lines>175</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Kathrine Ellen Poll (FVST)</dc:creator>
  <cp:keywords/>
  <dc:description/>
  <cp:lastModifiedBy>Cathrine Kaaber Sørensen</cp:lastModifiedBy>
  <cp:revision>2</cp:revision>
  <dcterms:created xsi:type="dcterms:W3CDTF">2023-06-12T10:49:00Z</dcterms:created>
  <dcterms:modified xsi:type="dcterms:W3CDTF">2023-06-12T10:49:00Z</dcterms:modified>
</cp:coreProperties>
</file>