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21509" w14:textId="77777777" w:rsidR="00530C98" w:rsidRPr="00AA61E5" w:rsidRDefault="00530C98" w:rsidP="00530C98">
      <w:pPr>
        <w:spacing w:before="200" w:line="240" w:lineRule="auto"/>
        <w:jc w:val="center"/>
        <w:rPr>
          <w:rFonts w:ascii="Tahoma" w:hAnsi="Tahoma" w:cs="Tahoma"/>
          <w:color w:val="000000"/>
          <w:sz w:val="28"/>
          <w:szCs w:val="28"/>
        </w:rPr>
      </w:pPr>
      <w:bookmarkStart w:id="0" w:name="SD_USR_Enhedsnavn"/>
      <w:bookmarkStart w:id="1" w:name="_GoBack"/>
      <w:bookmarkEnd w:id="0"/>
      <w:bookmarkEnd w:id="1"/>
      <w:r w:rsidRPr="00AA61E5">
        <w:rPr>
          <w:rFonts w:ascii="Tahoma" w:hAnsi="Tahoma" w:cs="Tahoma"/>
          <w:color w:val="000000"/>
          <w:sz w:val="28"/>
          <w:szCs w:val="28"/>
        </w:rPr>
        <w:t>Bekendtgørelse om fremme af integritet i idrætten</w:t>
      </w:r>
    </w:p>
    <w:p w14:paraId="7E8DE4AA"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color w:val="000000"/>
          <w:sz w:val="17"/>
          <w:szCs w:val="17"/>
        </w:rPr>
        <w:t>I medfør af § 1, § 8, § 9, stk. 3, § 9 b, stk. 4, og § 10 a i lov om fremme af integritet i idrætten, jf. lovbekendtgørelse nr. 1168 af 7. oktober 2015, fastsættes:</w:t>
      </w:r>
    </w:p>
    <w:p w14:paraId="248A4B44"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Definition af doping </w:t>
      </w:r>
    </w:p>
    <w:p w14:paraId="68762CC4" w14:textId="599F1BC2"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1.</w:t>
      </w:r>
      <w:r w:rsidRPr="00AA61E5">
        <w:rPr>
          <w:rFonts w:ascii="Tahoma" w:hAnsi="Tahoma" w:cs="Tahoma"/>
          <w:color w:val="000000"/>
          <w:sz w:val="17"/>
          <w:szCs w:val="17"/>
        </w:rPr>
        <w:t xml:space="preserve"> Som doping betragtes de stoffer og metoder, der fremgår af bilag 1, som er en oversættelse af World Anti-Doping Agencys (WADAs) dopingliste for 20</w:t>
      </w:r>
      <w:del w:id="2" w:author="Ministry of Culture DK" w:date="2020-10-14T11:59:00Z">
        <w:r w:rsidDel="00530C98">
          <w:rPr>
            <w:rFonts w:ascii="Tahoma" w:hAnsi="Tahoma" w:cs="Tahoma"/>
            <w:color w:val="000000"/>
            <w:sz w:val="17"/>
            <w:szCs w:val="17"/>
          </w:rPr>
          <w:delText>20</w:delText>
        </w:r>
      </w:del>
      <w:ins w:id="3" w:author="Ministry of Culture DK" w:date="2020-10-14T11:59:00Z">
        <w:r>
          <w:rPr>
            <w:rFonts w:ascii="Tahoma" w:hAnsi="Tahoma" w:cs="Tahoma"/>
            <w:color w:val="000000"/>
            <w:sz w:val="17"/>
            <w:szCs w:val="17"/>
          </w:rPr>
          <w:t>21</w:t>
        </w:r>
      </w:ins>
      <w:r w:rsidRPr="00AA61E5">
        <w:rPr>
          <w:rFonts w:ascii="Tahoma" w:hAnsi="Tahoma" w:cs="Tahoma"/>
          <w:color w:val="000000"/>
          <w:sz w:val="17"/>
          <w:szCs w:val="17"/>
        </w:rPr>
        <w:t>.</w:t>
      </w:r>
    </w:p>
    <w:p w14:paraId="18A05CD5"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2.</w:t>
      </w:r>
      <w:r w:rsidRPr="00AA61E5">
        <w:rPr>
          <w:rFonts w:ascii="Tahoma" w:hAnsi="Tahoma" w:cs="Tahoma"/>
          <w:color w:val="000000"/>
          <w:sz w:val="17"/>
          <w:szCs w:val="17"/>
        </w:rPr>
        <w:t xml:space="preserve"> For parter, som har indgået aftale om dopingkontrol med Anti Doping Danmark i henhold til § 9 i lov om fremme af integritet i idrætten, kan det i aftalen bestemmes, at forbudte stoffer og metoder er begrænset til stoffer og metoder omfattet af lov om forbud mod visse dopingmidler.</w:t>
      </w:r>
    </w:p>
    <w:p w14:paraId="5B1613FF"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Tilskudsbetingelser for idrætsorganisationer og -foreninger </w:t>
      </w:r>
    </w:p>
    <w:p w14:paraId="7909F573"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2.</w:t>
      </w:r>
      <w:r w:rsidRPr="00AA61E5">
        <w:rPr>
          <w:rFonts w:ascii="Tahoma" w:hAnsi="Tahoma" w:cs="Tahoma"/>
          <w:color w:val="000000"/>
          <w:sz w:val="17"/>
          <w:szCs w:val="17"/>
        </w:rPr>
        <w:t xml:space="preserve"> Det er en forudsætning for ydelse af tilskud i medfør af lov om udlodning af overskud og udbytte fra lotteri til Team Danmark, Danmarks Idrætsforbund, DGI og Dansk Firmaidrætsforbund, at organisationerne indfører og håndhæver regler om dopingkontrol og -sanktioner i overensstemmelse med de regler, der fremgår af bilag 2, som er en oversættelse af World Anti-Doping Code, dog undtaget § 4 nedenfor. På motionsområdet kan der indføres regler, som afviger fra bilag 2. Team Danmark og de tre førnævnte idrætsorganisationer skal gøre det til en betingelse for ydelse af tilskud til idrætsforeninger eller forbund m.v. og til individuelle idrætsudøvere, at disse overholder de nævnte dopingregler.</w:t>
      </w:r>
    </w:p>
    <w:p w14:paraId="0E1A387D"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2.</w:t>
      </w:r>
      <w:r w:rsidRPr="00AA61E5">
        <w:rPr>
          <w:rFonts w:ascii="Tahoma" w:hAnsi="Tahoma" w:cs="Tahoma"/>
          <w:color w:val="000000"/>
          <w:sz w:val="17"/>
          <w:szCs w:val="17"/>
        </w:rPr>
        <w:t xml:space="preserve"> Det er en forudsætning for ydelse af tilskud i medfør af lov om støtte til folkeoplysende voksenundervisning, frivilligt folkeoplysende foreningsarbejde m.v. (folkeoplysningsloven) til idrætsorganisationer og -foreninger samt andre foreninger, hvor der foregår en idrætslig aktivitet for udøveren, at foreningen/organisationen overholder de i stk. 1 nævnte regler om dopingkontrol og -sanktioner. Det er ligeledes en forudsætning for anvisning af lokaler og udendørsanlæg i medfør af folkeoplysningsloven, at foreningen/organisationen overholder de i stk. 1 nævnte regler om dopingkontrol og -sanktioner.</w:t>
      </w:r>
    </w:p>
    <w:p w14:paraId="1EF5C2B1"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3.</w:t>
      </w:r>
      <w:r w:rsidRPr="00AA61E5">
        <w:rPr>
          <w:rFonts w:ascii="Tahoma" w:hAnsi="Tahoma" w:cs="Tahoma"/>
          <w:color w:val="000000"/>
          <w:sz w:val="17"/>
          <w:szCs w:val="17"/>
        </w:rPr>
        <w:t xml:space="preserve"> Økonomiske tilskud som nævnt i stk. 1 og 2 kan reduceres eller bortfalde i tilfælde af overtrædelse af de i stk. 1 nævnte regler om dopingkontrol og -sanktioner. Bortfald eller reduktion skal afvejes i forhold til omfanget og karakteren af den pågældende overtrædelse af reglerne.</w:t>
      </w:r>
    </w:p>
    <w:p w14:paraId="553ACB61"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Anti Doping Danmarks samarbejdsaftaler med andre idrætsmiljøer </w:t>
      </w:r>
    </w:p>
    <w:p w14:paraId="4B99223A"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3.</w:t>
      </w:r>
      <w:r w:rsidRPr="00AA61E5">
        <w:rPr>
          <w:rFonts w:ascii="Tahoma" w:hAnsi="Tahoma" w:cs="Tahoma"/>
          <w:color w:val="000000"/>
          <w:sz w:val="17"/>
          <w:szCs w:val="17"/>
        </w:rPr>
        <w:t xml:space="preserve"> Anti Doping Danmark skal søge at indgå samarbejdsaftaler med motions- og fitnesscentre og andre private eller offentlige institutioner, virksomheder m.v., som tilbyder idrætsaktiviteter eller hermed beslægtede aktiviteter, samt foreninger og sammenslutninger af idrætsudøvere uden tilknytning til de i § 2 nævnte idrætsorganisationer. Efter lovens § 11 kan Anti Doping Danmark opkræve gebyrer for ydelser i henhold til samarbejdsaftalerne.</w:t>
      </w:r>
    </w:p>
    <w:p w14:paraId="4CC2EAAE"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2.</w:t>
      </w:r>
      <w:r w:rsidRPr="00AA61E5">
        <w:rPr>
          <w:rFonts w:ascii="Tahoma" w:hAnsi="Tahoma" w:cs="Tahoma"/>
          <w:color w:val="000000"/>
          <w:sz w:val="17"/>
          <w:szCs w:val="17"/>
        </w:rPr>
        <w:t xml:space="preserve"> I samarbejdsaftalerne skal doping defineres i overensstemmelse med § 1. De i samarbejdsaftalerne fastsatte regler om dopingkontrol og -sanktioner skal være i overensstemmelse med bilag 2, dog undtaget bestemmelsen om analyse af test, som reguleres efter § 4.</w:t>
      </w:r>
    </w:p>
    <w:p w14:paraId="6CB1E65B"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3.</w:t>
      </w:r>
      <w:r w:rsidRPr="00AA61E5">
        <w:rPr>
          <w:rFonts w:ascii="Tahoma" w:hAnsi="Tahoma" w:cs="Tahoma"/>
          <w:color w:val="000000"/>
          <w:sz w:val="17"/>
          <w:szCs w:val="17"/>
        </w:rPr>
        <w:t xml:space="preserve"> I samarbejdsaftalerne skal der fastsættes nærmere regler om gennemførelse af dopingkontroller og om, at institutionen, virksomheden eller sammenslutningen m.v. skal gøre sine kunder, medlemmer m.v. bekendt med konsekvenserne af indgåelsen af samarbejdsaftalen.</w:t>
      </w:r>
    </w:p>
    <w:p w14:paraId="7FDF2665"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4.</w:t>
      </w:r>
      <w:r w:rsidRPr="00AA61E5">
        <w:rPr>
          <w:rFonts w:ascii="Tahoma" w:hAnsi="Tahoma" w:cs="Tahoma"/>
          <w:color w:val="000000"/>
          <w:sz w:val="17"/>
          <w:szCs w:val="17"/>
        </w:rPr>
        <w:t xml:space="preserve"> Indgåede samarbejdsaftaler forelægges kulturministeren til orientering.</w:t>
      </w:r>
    </w:p>
    <w:p w14:paraId="2ED0DBEA"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Analyse af dopingtest foretaget i bredde- og motionsidrætten </w:t>
      </w:r>
    </w:p>
    <w:p w14:paraId="1D917727"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4.</w:t>
      </w:r>
      <w:r w:rsidRPr="00AA61E5">
        <w:rPr>
          <w:rFonts w:ascii="Tahoma" w:hAnsi="Tahoma" w:cs="Tahoma"/>
          <w:color w:val="000000"/>
          <w:sz w:val="17"/>
          <w:szCs w:val="17"/>
        </w:rPr>
        <w:t xml:space="preserve"> Dopingtest foretaget i bredde- og motionsidrætten skal analyseres på et WADA-akkrediteret laboratorium eller på et laboratorium, som Anti Doping Danmark vurderer, opfylder tilsvarende krav om kvalitet, sikkerhed og anonymitet.</w:t>
      </w:r>
    </w:p>
    <w:p w14:paraId="7094D028"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Appel af dopingsanktioner i bredde- og motionsidrætten </w:t>
      </w:r>
    </w:p>
    <w:p w14:paraId="18028931"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5.</w:t>
      </w:r>
      <w:r w:rsidRPr="00AA61E5">
        <w:rPr>
          <w:rFonts w:ascii="Tahoma" w:hAnsi="Tahoma" w:cs="Tahoma"/>
          <w:color w:val="000000"/>
          <w:sz w:val="17"/>
          <w:szCs w:val="17"/>
        </w:rPr>
        <w:t xml:space="preserve"> Afgørelser om idømmelse af dopingsanktioner i bredde- og motionsidrætten kan indbringes for Danmarks Idrætsforbunds Appelinstans, i det omfang det følger af en samarbejdsaftale mellem Danmarks Idrætsforbund og Anti Doping Danmark. Ved indgåelse af en samarbejdsaftale i henhold til § 3 kan der dog i aftalen dispenseres fra denne bestemmelse.</w:t>
      </w:r>
    </w:p>
    <w:p w14:paraId="3455DD9D"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lastRenderedPageBreak/>
        <w:t xml:space="preserve">Register over dopingsanktionerede </w:t>
      </w:r>
    </w:p>
    <w:p w14:paraId="5D23AE71"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6.</w:t>
      </w:r>
      <w:r w:rsidRPr="00AA61E5">
        <w:rPr>
          <w:rFonts w:ascii="Tahoma" w:hAnsi="Tahoma" w:cs="Tahoma"/>
          <w:color w:val="000000"/>
          <w:sz w:val="17"/>
          <w:szCs w:val="17"/>
        </w:rPr>
        <w:t xml:space="preserve"> Anti Doping Danmark opretter og opdaterer løbende et elektronisk register, der indeholder oplysninger om gældende dopingsanktioner.</w:t>
      </w:r>
    </w:p>
    <w:p w14:paraId="3CE82029"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2.</w:t>
      </w:r>
      <w:r w:rsidRPr="00AA61E5">
        <w:rPr>
          <w:rFonts w:ascii="Tahoma" w:hAnsi="Tahoma" w:cs="Tahoma"/>
          <w:color w:val="000000"/>
          <w:sz w:val="17"/>
          <w:szCs w:val="17"/>
        </w:rPr>
        <w:t xml:space="preserve"> Registeret indeholder oplysninger om navn, cpr-nummer samt data om den idømte sanktion, herunder sanktionens varighed, udløbsdato samt årsag til idømmelse. Oplysninger om cpr-nummer skal være krypterede og må alene indgå i registeret for at sikre entydig identifikation af den person, der søges oplysninger om. Oplysning om cpr-nummer må ikke offentliggøres.</w:t>
      </w:r>
    </w:p>
    <w:p w14:paraId="30268915"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3.</w:t>
      </w:r>
      <w:r w:rsidRPr="00AA61E5">
        <w:rPr>
          <w:rFonts w:ascii="Tahoma" w:hAnsi="Tahoma" w:cs="Tahoma"/>
          <w:color w:val="000000"/>
          <w:sz w:val="17"/>
          <w:szCs w:val="17"/>
        </w:rPr>
        <w:t xml:space="preserve"> Registeret skal være elektronisk tilgængeligt for de idrætsorganisationer og -foreninger samt andre parter, som har indgået en samarbejdsaftale med Anti Doping Danmark om bekæmpelse af doping, jf. § 3. Registeret skal gøre det muligt ved indtastning af et cpr-nummer at få oplyst, om den pågældende er idømt en dopingsanktion, samt i bekræftende fald varigheden af sanktionen. Øvrige oplysninger om dopingsanktionen er ikke tilgængelige via elektronisk søgning. Registerets svar skal afspejle, om sanktionen er idømt i et motions- og fitnesscenter, eller i foreningsregi eller andre idrætsmiljøer, herunder om der er tale om en suspensionsperiode forud for nævnsbehandling af en dopingsag.</w:t>
      </w:r>
    </w:p>
    <w:p w14:paraId="5165A958"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4.</w:t>
      </w:r>
      <w:r w:rsidRPr="00AA61E5">
        <w:rPr>
          <w:rFonts w:ascii="Tahoma" w:hAnsi="Tahoma" w:cs="Tahoma"/>
          <w:color w:val="000000"/>
          <w:sz w:val="17"/>
          <w:szCs w:val="17"/>
        </w:rPr>
        <w:t xml:space="preserve"> Oplysninger vedrørende dopingsanktioner og deres varighed for konkrete personer er ikke tilgængelige for de i stk. 3 nævnte parter efter sanktionens udløb.</w:t>
      </w:r>
    </w:p>
    <w:p w14:paraId="441E7015"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5.</w:t>
      </w:r>
      <w:r w:rsidRPr="00AA61E5">
        <w:rPr>
          <w:rFonts w:ascii="Tahoma" w:hAnsi="Tahoma" w:cs="Tahoma"/>
          <w:color w:val="000000"/>
          <w:sz w:val="17"/>
          <w:szCs w:val="17"/>
        </w:rPr>
        <w:t xml:space="preserve"> Anti Doping Danmark fastsætter standardvilkår for brug og håndtering af oplysninger, herunder vilkår om, at oplysningerne kun kan videregives til en afgrænset personkreds inden for de idrætsorganisationer og -foreninger samt andre parter, som har indgået en samarbejdsaftale med Anti Doping Danmark om bekæmpelse af doping.</w:t>
      </w:r>
    </w:p>
    <w:p w14:paraId="5EBEAAAC" w14:textId="77777777"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6.</w:t>
      </w:r>
      <w:r w:rsidRPr="00AA61E5">
        <w:rPr>
          <w:rFonts w:ascii="Tahoma" w:hAnsi="Tahoma" w:cs="Tahoma"/>
          <w:color w:val="000000"/>
          <w:sz w:val="17"/>
          <w:szCs w:val="17"/>
        </w:rPr>
        <w:t xml:space="preserve"> Parter, som idømmer dopingsanktioner i overensstemmelse med de regler, der fremgår af bilag 2, har pligt til at indberette oplysninger om nye dopingsanktioner, herunder de i stk. 2 nævnte oplysninger, til Anti Doping Danmark. Indberetningen skal ske samtidig med sanktionens idømmelse.</w:t>
      </w:r>
    </w:p>
    <w:p w14:paraId="53A6688B"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Bekæmpelse af manipulation af idrætskonkurrencer </w:t>
      </w:r>
    </w:p>
    <w:p w14:paraId="32057117" w14:textId="77777777"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7.</w:t>
      </w:r>
      <w:r w:rsidRPr="00AA61E5">
        <w:rPr>
          <w:rFonts w:ascii="Tahoma" w:hAnsi="Tahoma" w:cs="Tahoma"/>
          <w:color w:val="000000"/>
          <w:sz w:val="17"/>
          <w:szCs w:val="17"/>
        </w:rPr>
        <w:t xml:space="preserve"> Sekretariatet for den nationale platform til bekæmpelse af matchfixing er placeret hos Anti Doping Danmark.</w:t>
      </w:r>
    </w:p>
    <w:p w14:paraId="15D05BF8" w14:textId="77777777" w:rsidR="00530C98" w:rsidRPr="00AA61E5" w:rsidRDefault="00530C98" w:rsidP="00530C98">
      <w:pPr>
        <w:spacing w:before="300" w:after="10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Ikrafttræden </w:t>
      </w:r>
    </w:p>
    <w:p w14:paraId="7565000C" w14:textId="07CEAA59" w:rsidR="00530C98" w:rsidRPr="00AA61E5" w:rsidRDefault="00530C98" w:rsidP="00530C98">
      <w:pPr>
        <w:spacing w:before="200" w:line="240" w:lineRule="auto"/>
        <w:ind w:firstLine="240"/>
        <w:rPr>
          <w:rFonts w:ascii="Tahoma" w:hAnsi="Tahoma" w:cs="Tahoma"/>
          <w:color w:val="000000"/>
          <w:sz w:val="17"/>
          <w:szCs w:val="17"/>
        </w:rPr>
      </w:pPr>
      <w:r w:rsidRPr="00AA61E5">
        <w:rPr>
          <w:rFonts w:ascii="Tahoma" w:hAnsi="Tahoma" w:cs="Tahoma"/>
          <w:b/>
          <w:bCs/>
          <w:color w:val="000000"/>
          <w:sz w:val="17"/>
          <w:szCs w:val="17"/>
        </w:rPr>
        <w:t>§ 8.</w:t>
      </w:r>
      <w:r w:rsidRPr="00AA61E5">
        <w:rPr>
          <w:rFonts w:ascii="Tahoma" w:hAnsi="Tahoma" w:cs="Tahoma"/>
          <w:color w:val="000000"/>
          <w:sz w:val="17"/>
          <w:szCs w:val="17"/>
        </w:rPr>
        <w:t xml:space="preserve"> Bekendtgørelsen træder i kraft den 1. januar 20</w:t>
      </w:r>
      <w:del w:id="4" w:author="Ministry of Culture DK" w:date="2020-10-14T12:01:00Z">
        <w:r w:rsidDel="00530C98">
          <w:rPr>
            <w:rFonts w:ascii="Tahoma" w:hAnsi="Tahoma" w:cs="Tahoma"/>
            <w:color w:val="000000"/>
            <w:sz w:val="17"/>
            <w:szCs w:val="17"/>
          </w:rPr>
          <w:delText>20</w:delText>
        </w:r>
      </w:del>
      <w:ins w:id="5" w:author="Ministry of Culture DK" w:date="2020-10-14T12:02:00Z">
        <w:r>
          <w:rPr>
            <w:rFonts w:ascii="Tahoma" w:hAnsi="Tahoma" w:cs="Tahoma"/>
            <w:color w:val="000000"/>
            <w:sz w:val="17"/>
            <w:szCs w:val="17"/>
          </w:rPr>
          <w:t>21</w:t>
        </w:r>
      </w:ins>
      <w:r w:rsidRPr="00AA61E5">
        <w:rPr>
          <w:rFonts w:ascii="Tahoma" w:hAnsi="Tahoma" w:cs="Tahoma"/>
          <w:color w:val="000000"/>
          <w:sz w:val="17"/>
          <w:szCs w:val="17"/>
        </w:rPr>
        <w:t>.</w:t>
      </w:r>
    </w:p>
    <w:p w14:paraId="3EBFCD16" w14:textId="6382F864" w:rsidR="00530C98" w:rsidRPr="00AA61E5" w:rsidRDefault="00530C98" w:rsidP="00530C98">
      <w:pPr>
        <w:spacing w:line="240" w:lineRule="auto"/>
        <w:ind w:firstLine="240"/>
        <w:rPr>
          <w:rFonts w:ascii="Tahoma" w:hAnsi="Tahoma" w:cs="Tahoma"/>
          <w:color w:val="000000"/>
          <w:sz w:val="17"/>
          <w:szCs w:val="17"/>
        </w:rPr>
      </w:pPr>
      <w:r w:rsidRPr="00AA61E5">
        <w:rPr>
          <w:rFonts w:ascii="Tahoma" w:hAnsi="Tahoma" w:cs="Tahoma"/>
          <w:i/>
          <w:iCs/>
          <w:color w:val="000000"/>
          <w:sz w:val="17"/>
          <w:szCs w:val="17"/>
        </w:rPr>
        <w:t>Stk. 2.</w:t>
      </w:r>
      <w:r w:rsidRPr="00AA61E5">
        <w:rPr>
          <w:rFonts w:ascii="Tahoma" w:hAnsi="Tahoma" w:cs="Tahoma"/>
          <w:color w:val="000000"/>
          <w:sz w:val="17"/>
          <w:szCs w:val="17"/>
        </w:rPr>
        <w:t xml:space="preserve"> Bekendtgørelse nr. </w:t>
      </w:r>
      <w:ins w:id="6" w:author="Ministry of Culture DK" w:date="2020-10-14T12:03:00Z">
        <w:r>
          <w:rPr>
            <w:rFonts w:ascii="Tahoma" w:hAnsi="Tahoma" w:cs="Tahoma"/>
            <w:color w:val="000000"/>
            <w:sz w:val="17"/>
            <w:szCs w:val="17"/>
          </w:rPr>
          <w:t>1459</w:t>
        </w:r>
      </w:ins>
      <w:del w:id="7" w:author="Ministry of Culture DK" w:date="2020-10-14T12:02:00Z">
        <w:r w:rsidDel="00530C98">
          <w:rPr>
            <w:rFonts w:ascii="Tahoma" w:hAnsi="Tahoma" w:cs="Tahoma"/>
            <w:color w:val="000000"/>
            <w:sz w:val="17"/>
            <w:szCs w:val="17"/>
          </w:rPr>
          <w:delText>1582</w:delText>
        </w:r>
        <w:r w:rsidRPr="00AA61E5" w:rsidDel="00530C98">
          <w:rPr>
            <w:rFonts w:ascii="Tahoma" w:hAnsi="Tahoma" w:cs="Tahoma"/>
            <w:color w:val="000000"/>
            <w:sz w:val="17"/>
            <w:szCs w:val="17"/>
          </w:rPr>
          <w:delText xml:space="preserve"> </w:delText>
        </w:r>
      </w:del>
      <w:r w:rsidRPr="00AA61E5">
        <w:rPr>
          <w:rFonts w:ascii="Tahoma" w:hAnsi="Tahoma" w:cs="Tahoma"/>
          <w:color w:val="000000"/>
          <w:sz w:val="17"/>
          <w:szCs w:val="17"/>
        </w:rPr>
        <w:t xml:space="preserve">af </w:t>
      </w:r>
      <w:ins w:id="8" w:author="Ministry of Culture DK" w:date="2020-10-14T12:03:00Z">
        <w:r>
          <w:rPr>
            <w:rFonts w:ascii="Tahoma" w:hAnsi="Tahoma" w:cs="Tahoma"/>
            <w:color w:val="000000"/>
            <w:sz w:val="17"/>
            <w:szCs w:val="17"/>
          </w:rPr>
          <w:t>13</w:t>
        </w:r>
      </w:ins>
      <w:del w:id="9" w:author="Ministry of Culture DK" w:date="2020-10-14T12:02:00Z">
        <w:r w:rsidRPr="00AA61E5" w:rsidDel="00530C98">
          <w:rPr>
            <w:rFonts w:ascii="Tahoma" w:hAnsi="Tahoma" w:cs="Tahoma"/>
            <w:color w:val="000000"/>
            <w:sz w:val="17"/>
            <w:szCs w:val="17"/>
          </w:rPr>
          <w:delText>1</w:delText>
        </w:r>
        <w:r w:rsidDel="00530C98">
          <w:rPr>
            <w:rFonts w:ascii="Tahoma" w:hAnsi="Tahoma" w:cs="Tahoma"/>
            <w:color w:val="000000"/>
            <w:sz w:val="17"/>
            <w:szCs w:val="17"/>
          </w:rPr>
          <w:delText>7</w:delText>
        </w:r>
        <w:r w:rsidRPr="00AA61E5" w:rsidDel="00530C98">
          <w:rPr>
            <w:rFonts w:ascii="Tahoma" w:hAnsi="Tahoma" w:cs="Tahoma"/>
            <w:color w:val="000000"/>
            <w:sz w:val="17"/>
            <w:szCs w:val="17"/>
          </w:rPr>
          <w:delText xml:space="preserve">. </w:delText>
        </w:r>
      </w:del>
      <w:r w:rsidRPr="00AA61E5">
        <w:rPr>
          <w:rFonts w:ascii="Tahoma" w:hAnsi="Tahoma" w:cs="Tahoma"/>
          <w:color w:val="000000"/>
          <w:sz w:val="17"/>
          <w:szCs w:val="17"/>
        </w:rPr>
        <w:t>december 201</w:t>
      </w:r>
      <w:ins w:id="10" w:author="Ministry of Culture DK" w:date="2020-10-14T12:03:00Z">
        <w:r>
          <w:rPr>
            <w:rFonts w:ascii="Tahoma" w:hAnsi="Tahoma" w:cs="Tahoma"/>
            <w:color w:val="000000"/>
            <w:sz w:val="17"/>
            <w:szCs w:val="17"/>
          </w:rPr>
          <w:t>9</w:t>
        </w:r>
      </w:ins>
      <w:del w:id="11" w:author="Ministry of Culture DK" w:date="2020-10-14T12:03:00Z">
        <w:r w:rsidDel="00530C98">
          <w:rPr>
            <w:rFonts w:ascii="Tahoma" w:hAnsi="Tahoma" w:cs="Tahoma"/>
            <w:color w:val="000000"/>
            <w:sz w:val="17"/>
            <w:szCs w:val="17"/>
          </w:rPr>
          <w:delText>8</w:delText>
        </w:r>
      </w:del>
      <w:r w:rsidRPr="00AA61E5">
        <w:rPr>
          <w:rFonts w:ascii="Tahoma" w:hAnsi="Tahoma" w:cs="Tahoma"/>
          <w:color w:val="000000"/>
          <w:sz w:val="17"/>
          <w:szCs w:val="17"/>
        </w:rPr>
        <w:t xml:space="preserve"> om fremme af integritet i idrætten ophæves.</w:t>
      </w:r>
    </w:p>
    <w:p w14:paraId="5F2BA13A" w14:textId="491492FF" w:rsidR="00530C98" w:rsidRPr="00AA61E5" w:rsidRDefault="00530C98" w:rsidP="00530C98">
      <w:pPr>
        <w:keepNext/>
        <w:spacing w:before="120" w:line="240" w:lineRule="auto"/>
        <w:jc w:val="center"/>
        <w:rPr>
          <w:rFonts w:ascii="Tahoma" w:hAnsi="Tahoma" w:cs="Tahoma"/>
          <w:i/>
          <w:iCs/>
          <w:color w:val="000000"/>
          <w:sz w:val="17"/>
          <w:szCs w:val="17"/>
        </w:rPr>
      </w:pPr>
      <w:r w:rsidRPr="00AA61E5">
        <w:rPr>
          <w:rFonts w:ascii="Tahoma" w:hAnsi="Tahoma" w:cs="Tahoma"/>
          <w:i/>
          <w:iCs/>
          <w:color w:val="000000"/>
          <w:sz w:val="17"/>
          <w:szCs w:val="17"/>
        </w:rPr>
        <w:t xml:space="preserve">Kulturministeriet, den </w:t>
      </w:r>
      <w:r>
        <w:rPr>
          <w:rFonts w:ascii="Tahoma" w:hAnsi="Tahoma" w:cs="Tahoma"/>
          <w:i/>
          <w:iCs/>
          <w:color w:val="000000"/>
          <w:sz w:val="17"/>
          <w:szCs w:val="17"/>
        </w:rPr>
        <w:t>xx</w:t>
      </w:r>
      <w:r w:rsidRPr="00AA61E5">
        <w:rPr>
          <w:rFonts w:ascii="Tahoma" w:hAnsi="Tahoma" w:cs="Tahoma"/>
          <w:i/>
          <w:iCs/>
          <w:color w:val="000000"/>
          <w:sz w:val="17"/>
          <w:szCs w:val="17"/>
        </w:rPr>
        <w:t>. december 20</w:t>
      </w:r>
      <w:ins w:id="12" w:author="Ministry of Culture DK" w:date="2020-10-14T12:03:00Z">
        <w:r>
          <w:rPr>
            <w:rFonts w:ascii="Tahoma" w:hAnsi="Tahoma" w:cs="Tahoma"/>
            <w:i/>
            <w:iCs/>
            <w:color w:val="000000"/>
            <w:sz w:val="17"/>
            <w:szCs w:val="17"/>
          </w:rPr>
          <w:t>20</w:t>
        </w:r>
      </w:ins>
      <w:del w:id="13" w:author="Ministry of Culture DK" w:date="2020-10-14T12:03:00Z">
        <w:r w:rsidRPr="00AA61E5" w:rsidDel="00530C98">
          <w:rPr>
            <w:rFonts w:ascii="Tahoma" w:hAnsi="Tahoma" w:cs="Tahoma"/>
            <w:i/>
            <w:iCs/>
            <w:color w:val="000000"/>
            <w:sz w:val="17"/>
            <w:szCs w:val="17"/>
          </w:rPr>
          <w:delText>1</w:delText>
        </w:r>
        <w:r w:rsidDel="00530C98">
          <w:rPr>
            <w:rFonts w:ascii="Tahoma" w:hAnsi="Tahoma" w:cs="Tahoma"/>
            <w:i/>
            <w:iCs/>
            <w:color w:val="000000"/>
            <w:sz w:val="17"/>
            <w:szCs w:val="17"/>
          </w:rPr>
          <w:delText>9</w:delText>
        </w:r>
      </w:del>
    </w:p>
    <w:p w14:paraId="27D51EEA" w14:textId="6FBBE403" w:rsidR="00530C98" w:rsidRPr="00AA61E5" w:rsidRDefault="00530C98" w:rsidP="00530C98">
      <w:pPr>
        <w:keepNext/>
        <w:spacing w:before="120" w:line="240" w:lineRule="auto"/>
        <w:jc w:val="center"/>
        <w:rPr>
          <w:rFonts w:ascii="Tahoma" w:hAnsi="Tahoma" w:cs="Tahoma"/>
          <w:color w:val="000000"/>
          <w:sz w:val="17"/>
          <w:szCs w:val="17"/>
        </w:rPr>
      </w:pPr>
      <w:del w:id="14" w:author="Ministry of Culture DK" w:date="2020-10-14T12:03:00Z">
        <w:r w:rsidDel="00530C98">
          <w:rPr>
            <w:rFonts w:ascii="Tahoma" w:hAnsi="Tahoma" w:cs="Tahoma"/>
            <w:color w:val="000000"/>
            <w:sz w:val="17"/>
            <w:szCs w:val="17"/>
          </w:rPr>
          <w:delText>Rasmus Prehn</w:delText>
        </w:r>
      </w:del>
      <w:ins w:id="15" w:author="Ministry of Culture DK" w:date="2020-10-14T12:03:00Z">
        <w:r>
          <w:rPr>
            <w:rFonts w:ascii="Tahoma" w:hAnsi="Tahoma" w:cs="Tahoma"/>
            <w:color w:val="000000"/>
            <w:sz w:val="17"/>
            <w:szCs w:val="17"/>
          </w:rPr>
          <w:t>Joy Mogensen</w:t>
        </w:r>
      </w:ins>
    </w:p>
    <w:p w14:paraId="360FBF9D" w14:textId="77777777" w:rsidR="00530C98" w:rsidRPr="00AA61E5" w:rsidRDefault="00530C98" w:rsidP="00530C98">
      <w:pPr>
        <w:spacing w:before="100" w:beforeAutospacing="1" w:line="240" w:lineRule="auto"/>
        <w:jc w:val="right"/>
        <w:rPr>
          <w:rFonts w:ascii="Tahoma" w:hAnsi="Tahoma" w:cs="Tahoma"/>
          <w:color w:val="000000"/>
          <w:sz w:val="17"/>
          <w:szCs w:val="17"/>
        </w:rPr>
      </w:pPr>
      <w:r w:rsidRPr="00AA61E5">
        <w:rPr>
          <w:rFonts w:ascii="Tahoma" w:hAnsi="Tahoma" w:cs="Tahoma"/>
          <w:color w:val="000000"/>
          <w:sz w:val="17"/>
          <w:szCs w:val="17"/>
        </w:rPr>
        <w:t xml:space="preserve">/ Per </w:t>
      </w:r>
      <w:r>
        <w:rPr>
          <w:rFonts w:ascii="Tahoma" w:hAnsi="Tahoma" w:cs="Tahoma"/>
          <w:color w:val="000000"/>
          <w:sz w:val="17"/>
          <w:szCs w:val="17"/>
        </w:rPr>
        <w:t>Nylykke</w:t>
      </w:r>
    </w:p>
    <w:p w14:paraId="1536C440" w14:textId="77777777" w:rsidR="00530C98" w:rsidRPr="00C94DB7" w:rsidRDefault="00530C98" w:rsidP="00530C98"/>
    <w:p w14:paraId="2F3BC596" w14:textId="3ED88929" w:rsidR="00D100CF" w:rsidRPr="00530C98" w:rsidRDefault="00D100CF" w:rsidP="00530C98"/>
    <w:sectPr w:rsidR="00D100CF" w:rsidRPr="00530C98" w:rsidSect="001A3AE2">
      <w:footerReference w:type="default" r:id="rId8"/>
      <w:headerReference w:type="first" r:id="rId9"/>
      <w:footerReference w:type="first" r:id="rId10"/>
      <w:endnotePr>
        <w:numFmt w:val="decimal"/>
      </w:endnotePr>
      <w:pgSz w:w="11907" w:h="16840" w:code="9"/>
      <w:pgMar w:top="1979" w:right="2931" w:bottom="1701" w:left="1247"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2302A" w14:textId="77777777" w:rsidR="004506F5" w:rsidRDefault="004506F5">
      <w:r>
        <w:separator/>
      </w:r>
    </w:p>
  </w:endnote>
  <w:endnote w:type="continuationSeparator" w:id="0">
    <w:p w14:paraId="4775748B" w14:textId="77777777" w:rsidR="004506F5" w:rsidRDefault="0045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49747" w14:textId="01F53BED" w:rsidR="00F7172A" w:rsidRDefault="00F7172A">
    <w:pPr>
      <w:pStyle w:val="Sidefod"/>
    </w:pPr>
    <w:r>
      <w:rPr>
        <w:noProof/>
      </w:rPr>
      <mc:AlternateContent>
        <mc:Choice Requires="wps">
          <w:drawing>
            <wp:anchor distT="0" distB="0" distL="114300" distR="114300" simplePos="0" relativeHeight="251660800" behindDoc="0" locked="0" layoutInCell="1" allowOverlap="1" wp14:anchorId="380897D0" wp14:editId="56946165">
              <wp:simplePos x="0" y="0"/>
              <wp:positionH relativeFrom="page">
                <wp:posOffset>0</wp:posOffset>
              </wp:positionH>
              <wp:positionV relativeFrom="page">
                <wp:posOffset>9966325</wp:posOffset>
              </wp:positionV>
              <wp:extent cx="7560000" cy="720000"/>
              <wp:effectExtent l="0" t="0" r="3175" b="4445"/>
              <wp:wrapNone/>
              <wp:docPr id="3" name="Text Box 3"/>
              <wp:cNvGraphicFramePr/>
              <a:graphic xmlns:a="http://schemas.openxmlformats.org/drawingml/2006/main">
                <a:graphicData uri="http://schemas.microsoft.com/office/word/2010/wordprocessingShape">
                  <wps:wsp>
                    <wps:cNvSpPr txBox="1"/>
                    <wps:spPr>
                      <a:xfrm>
                        <a:off x="0" y="0"/>
                        <a:ext cx="7560000" cy="72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595D14D2" w14:textId="123B20D1" w:rsidR="00F7172A" w:rsidRPr="00F7172A" w:rsidRDefault="00F7172A" w:rsidP="00F7172A">
                          <w:pPr>
                            <w:jc w:val="center"/>
                            <w:rPr>
                              <w:rFonts w:ascii="Franklin Gothic Book" w:hAnsi="Franklin Gothic Book"/>
                              <w:sz w:val="17"/>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C80FAF">
                            <w:rPr>
                              <w:rStyle w:val="Sidetal"/>
                              <w:rFonts w:ascii="Franklin Gothic Book" w:hAnsi="Franklin Gothic Book"/>
                              <w:noProof/>
                            </w:rPr>
                            <w:t>2</w:t>
                          </w:r>
                          <w:r w:rsidRPr="00E0337E">
                            <w:rPr>
                              <w:rStyle w:val="Sidetal"/>
                              <w:rFonts w:ascii="Franklin Gothic Book" w:hAnsi="Franklin Gothic Book"/>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897D0" id="_x0000_t202" coordsize="21600,21600" o:spt="202" path="m,l,21600r21600,l21600,xe">
              <v:stroke joinstyle="miter"/>
              <v:path gradientshapeok="t" o:connecttype="rect"/>
            </v:shapetype>
            <v:shape id="Text Box 3" o:spid="_x0000_s1026" type="#_x0000_t202" style="position:absolute;margin-left:0;margin-top:784.75pt;width:595.3pt;height:56.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" filled="f" fillcolor="white [3201]" stroked="f" strokeweight=".5pt">
              <v:textbox inset="0,0,0,0">
                <w:txbxContent>
                  <w:p w14:paraId="595D14D2" w14:textId="123B20D1" w:rsidR="00F7172A" w:rsidRPr="00F7172A" w:rsidRDefault="00F7172A" w:rsidP="00F7172A">
                    <w:pPr>
                      <w:jc w:val="center"/>
                      <w:rPr>
                        <w:rFonts w:ascii="Franklin Gothic Book" w:hAnsi="Franklin Gothic Book"/>
                        <w:sz w:val="17"/>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C80FAF">
                      <w:rPr>
                        <w:rStyle w:val="Sidetal"/>
                        <w:rFonts w:ascii="Franklin Gothic Book" w:hAnsi="Franklin Gothic Book"/>
                        <w:noProof/>
                      </w:rPr>
                      <w:t>2</w:t>
                    </w:r>
                    <w:r w:rsidRPr="00E0337E">
                      <w:rPr>
                        <w:rStyle w:val="Sidetal"/>
                        <w:rFonts w:ascii="Franklin Gothic Book" w:hAnsi="Franklin Gothic Boo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AB283" w14:textId="77777777" w:rsidR="00C877B7" w:rsidRDefault="00C877B7" w:rsidP="00C877B7">
    <w:pPr>
      <w:pStyle w:val="Sidefod"/>
      <w:rPr>
        <w:lang w:val="en-US"/>
      </w:rPr>
    </w:pPr>
  </w:p>
  <w:p w14:paraId="72EF4053" w14:textId="77777777" w:rsidR="00C877B7" w:rsidRPr="00433FD9" w:rsidRDefault="00C877B7" w:rsidP="00C877B7">
    <w:pPr>
      <w:pStyle w:val="Sidefod"/>
      <w:rPr>
        <w:lang w:val="en-US"/>
      </w:rPr>
    </w:pPr>
    <w:r>
      <w:rPr>
        <w:noProof/>
      </w:rPr>
      <mc:AlternateContent>
        <mc:Choice Requires="wps">
          <w:drawing>
            <wp:anchor distT="0" distB="0" distL="114300" distR="114300" simplePos="0" relativeHeight="251659776" behindDoc="0" locked="0" layoutInCell="1" allowOverlap="1" wp14:anchorId="5F83B034" wp14:editId="5A0BA510">
              <wp:simplePos x="0" y="0"/>
              <wp:positionH relativeFrom="rightMargin">
                <wp:align>right</wp:align>
              </wp:positionH>
              <wp:positionV relativeFrom="page">
                <wp:align>bottom</wp:align>
              </wp:positionV>
              <wp:extent cx="1584000" cy="475200"/>
              <wp:effectExtent l="0" t="0" r="0" b="1270"/>
              <wp:wrapNone/>
              <wp:docPr id="1" name="Jour.No."/>
              <wp:cNvGraphicFramePr/>
              <a:graphic xmlns:a="http://schemas.openxmlformats.org/drawingml/2006/main">
                <a:graphicData uri="http://schemas.microsoft.com/office/word/2010/wordprocessingShape">
                  <wps:wsp>
                    <wps:cNvSpPr txBox="1"/>
                    <wps:spPr>
                      <a:xfrm>
                        <a:off x="0" y="0"/>
                        <a:ext cx="1584000" cy="475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D3A1571" w14:textId="5F59978A" w:rsidR="00C877B7" w:rsidRPr="00F65788" w:rsidRDefault="00C877B7" w:rsidP="00F7172A">
                          <w:pPr>
                            <w:pStyle w:val="Template-JNr0"/>
                            <w:rPr>
                              <w:lang w:val="en-US"/>
                            </w:rPr>
                          </w:pPr>
                          <w:r w:rsidRPr="001A3AE2">
                            <w:rPr>
                              <w:lang w:val="en-GB"/>
                            </w:rPr>
                            <w:t>Jour. nr.</w:t>
                          </w:r>
                          <w:r w:rsidRPr="001A3AE2">
                            <w:rPr>
                              <w:lang w:val="en-GB"/>
                            </w:rPr>
                            <w:tab/>
                          </w:r>
                          <w:sdt>
                            <w:sdtPr>
                              <w:tag w:val="DocumentNumber"/>
                              <w:id w:val="10002"/>
                              <w:placeholder>
                                <w:docPart w:val="DE8403D1850D482CA333694B910209C9"/>
                              </w:placeholder>
                              <w:dataBinding w:prefixMappings="xmlns:gbs='http://www.software-innovation.no/growBusinessDocument'" w:xpath="/gbs:GrowBusinessDocument/gbs:DocumentNumber[@gbs:key='10002']" w:storeItemID="{86C62501-49AA-4A2C-A26A-E04E9B4043F8}"/>
                              <w:text/>
                            </w:sdtPr>
                            <w:sdtEndPr/>
                            <w:sdtContent>
                              <w:r w:rsidR="00530C98">
                                <w:t>20/04693-2</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83B034" id="_x0000_t202" coordsize="21600,21600" o:spt="202" path="m,l,21600r21600,l21600,xe">
              <v:stroke joinstyle="miter"/>
              <v:path gradientshapeok="t" o:connecttype="rect"/>
            </v:shapetype>
            <v:shape id="Jour.No." o:spid="_x0000_s1027" type="#_x0000_t202" style="position:absolute;margin-left:73.5pt;margin-top:0;width:124.7pt;height:37.4pt;z-index:251659776;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" filled="f" fillcolor="white [3201]" stroked="f" strokeweight=".5pt">
              <v:textbox inset="0,0,0,0">
                <w:txbxContent>
                  <w:p w14:paraId="1D3A1571" w14:textId="5F59978A" w:rsidR="00C877B7" w:rsidRPr="00F65788" w:rsidRDefault="00C877B7" w:rsidP="00F7172A">
                    <w:pPr>
                      <w:pStyle w:val="Template-JNr0"/>
                      <w:rPr>
                        <w:lang w:val="en-US"/>
                      </w:rPr>
                    </w:pPr>
                    <w:r w:rsidRPr="001A3AE2">
                      <w:rPr>
                        <w:lang w:val="en-GB"/>
                      </w:rPr>
                      <w:t>Jour. nr.</w:t>
                    </w:r>
                    <w:r w:rsidRPr="001A3AE2">
                      <w:rPr>
                        <w:lang w:val="en-GB"/>
                      </w:rPr>
                      <w:tab/>
                    </w:r>
                    <w:sdt>
                      <w:sdtPr>
                        <w:tag w:val="DocumentNumber"/>
                        <w:id w:val="10002"/>
                        <w:placeholder>
                          <w:docPart w:val="DE8403D1850D482CA333694B910209C9"/>
                        </w:placeholder>
                        <w:dataBinding w:prefixMappings="xmlns:gbs='http://www.software-innovation.no/growBusinessDocument'" w:xpath="/gbs:GrowBusinessDocument/gbs:DocumentNumber[@gbs:key='10002']" w:storeItemID="{86C62501-49AA-4A2C-A26A-E04E9B4043F8}"/>
                        <w:text/>
                      </w:sdtPr>
                      <w:sdtEndPr/>
                      <w:sdtContent>
                        <w:r w:rsidR="00530C98">
                          <w:t>20/04693-2</w:t>
                        </w:r>
                      </w:sdtContent>
                    </w:sdt>
                  </w:p>
                </w:txbxContent>
              </v:textbox>
              <w10:wrap anchorx="margin" anchory="page"/>
            </v:shape>
          </w:pict>
        </mc:Fallback>
      </mc:AlternateContent>
    </w:r>
    <w:bookmarkStart w:id="16" w:name="_Hlk878006"/>
  </w:p>
  <w:bookmarkEnd w:id="1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94375" w14:textId="77777777" w:rsidR="004506F5" w:rsidRDefault="004506F5">
      <w:r>
        <w:separator/>
      </w:r>
    </w:p>
  </w:footnote>
  <w:footnote w:type="continuationSeparator" w:id="0">
    <w:p w14:paraId="2B196753" w14:textId="77777777" w:rsidR="004506F5" w:rsidRDefault="00450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72D37" w14:textId="4DC710FF" w:rsidR="00B60475" w:rsidRDefault="00B60475" w:rsidP="00D7739E">
    <w:pPr>
      <w:pStyle w:val="Sidehoved"/>
    </w:pPr>
  </w:p>
  <w:p w14:paraId="113E3C73" w14:textId="0FD8D9A2" w:rsidR="00B60475" w:rsidRDefault="00530C98">
    <w:pPr>
      <w:pStyle w:val="Sidehoved"/>
    </w:pPr>
    <w:r>
      <w:rPr>
        <w:noProof/>
      </w:rPr>
      <w:drawing>
        <wp:anchor distT="0" distB="0" distL="114300" distR="114300" simplePos="0" relativeHeight="251658751" behindDoc="0" locked="0" layoutInCell="1" allowOverlap="1" wp14:anchorId="0D21D4E0" wp14:editId="7CC1CA13">
          <wp:simplePos x="0" y="0"/>
          <wp:positionH relativeFrom="page">
            <wp:posOffset>5230495</wp:posOffset>
          </wp:positionH>
          <wp:positionV relativeFrom="page">
            <wp:posOffset>410210</wp:posOffset>
          </wp:positionV>
          <wp:extent cx="1839595" cy="450850"/>
          <wp:effectExtent l="0" t="0" r="8255" b="6350"/>
          <wp:wrapNone/>
          <wp:docPr id="2" name="Logo_HIDE_1_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839595" cy="4508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76018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36D2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92FE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B4A6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2C08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D645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1AD8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EC36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56BE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3C94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15:restartNumberingAfterBreak="0">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CB3B03"/>
    <w:multiLevelType w:val="multilevel"/>
    <w:tmpl w:val="7C040AA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734C7605"/>
    <w:multiLevelType w:val="multilevel"/>
    <w:tmpl w:val="B2944FE0"/>
    <w:lvl w:ilvl="0">
      <w:start w:val="1"/>
      <w:numFmt w:val="decimal"/>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7E20588C"/>
    <w:multiLevelType w:val="multilevel"/>
    <w:tmpl w:val="6FB043B0"/>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4"/>
  </w:num>
  <w:num w:numId="2">
    <w:abstractNumId w:val="1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7"/>
  </w:num>
  <w:num w:numId="16">
    <w:abstractNumId w:val="15"/>
  </w:num>
  <w:num w:numId="17">
    <w:abstractNumId w:val="10"/>
  </w:num>
  <w:num w:numId="18">
    <w:abstractNumId w:val="12"/>
  </w:num>
  <w:num w:numId="19">
    <w:abstractNumId w:val="9"/>
  </w:num>
  <w:num w:numId="20">
    <w:abstractNumId w:val="14"/>
  </w:num>
  <w:num w:numId="21">
    <w:abstractNumId w:val="11"/>
  </w:num>
  <w:num w:numId="22">
    <w:abstractNumId w:val="13"/>
  </w:num>
  <w:num w:numId="23">
    <w:abstractNumId w:val="17"/>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6"/>
  </w:num>
  <w:num w:numId="35">
    <w:abstractNumId w:val="19"/>
  </w:num>
  <w:num w:numId="3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nistry of Culture DK">
    <w15:presenceInfo w15:providerId="None" w15:userId="Ministry of Culture 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ocumentProtection w:formatting="1" w:enforcement="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A4A"/>
    <w:rsid w:val="000035B8"/>
    <w:rsid w:val="000166E1"/>
    <w:rsid w:val="00026DB0"/>
    <w:rsid w:val="000421D4"/>
    <w:rsid w:val="00046B8E"/>
    <w:rsid w:val="00047C80"/>
    <w:rsid w:val="00051A09"/>
    <w:rsid w:val="0005459F"/>
    <w:rsid w:val="00066058"/>
    <w:rsid w:val="00070181"/>
    <w:rsid w:val="00073C09"/>
    <w:rsid w:val="00075951"/>
    <w:rsid w:val="00082046"/>
    <w:rsid w:val="000842DF"/>
    <w:rsid w:val="0009198B"/>
    <w:rsid w:val="000935C4"/>
    <w:rsid w:val="000A116A"/>
    <w:rsid w:val="000A48F9"/>
    <w:rsid w:val="000B09C6"/>
    <w:rsid w:val="000B0DAA"/>
    <w:rsid w:val="000C4B63"/>
    <w:rsid w:val="000D6E63"/>
    <w:rsid w:val="001010AF"/>
    <w:rsid w:val="00111D96"/>
    <w:rsid w:val="0012489C"/>
    <w:rsid w:val="00134FA0"/>
    <w:rsid w:val="0014322B"/>
    <w:rsid w:val="00153477"/>
    <w:rsid w:val="00162275"/>
    <w:rsid w:val="00184008"/>
    <w:rsid w:val="001851EB"/>
    <w:rsid w:val="00186F7F"/>
    <w:rsid w:val="00192812"/>
    <w:rsid w:val="001A11C9"/>
    <w:rsid w:val="001A3AE2"/>
    <w:rsid w:val="001A59C9"/>
    <w:rsid w:val="001B007C"/>
    <w:rsid w:val="001B015F"/>
    <w:rsid w:val="001B7852"/>
    <w:rsid w:val="001F1E22"/>
    <w:rsid w:val="002062DF"/>
    <w:rsid w:val="00211F27"/>
    <w:rsid w:val="0021452E"/>
    <w:rsid w:val="00216BE3"/>
    <w:rsid w:val="002171DE"/>
    <w:rsid w:val="002350F3"/>
    <w:rsid w:val="0024066D"/>
    <w:rsid w:val="00245966"/>
    <w:rsid w:val="002564B1"/>
    <w:rsid w:val="00257B29"/>
    <w:rsid w:val="00260BCD"/>
    <w:rsid w:val="002624FC"/>
    <w:rsid w:val="00262696"/>
    <w:rsid w:val="00262717"/>
    <w:rsid w:val="00270BA3"/>
    <w:rsid w:val="002B1695"/>
    <w:rsid w:val="002B1C25"/>
    <w:rsid w:val="002C2A95"/>
    <w:rsid w:val="002D3BAD"/>
    <w:rsid w:val="002E1465"/>
    <w:rsid w:val="002E326D"/>
    <w:rsid w:val="002F2D9E"/>
    <w:rsid w:val="0033233F"/>
    <w:rsid w:val="0033578E"/>
    <w:rsid w:val="00336328"/>
    <w:rsid w:val="00344DF6"/>
    <w:rsid w:val="00345870"/>
    <w:rsid w:val="00352BE9"/>
    <w:rsid w:val="00356562"/>
    <w:rsid w:val="00384947"/>
    <w:rsid w:val="003A32EE"/>
    <w:rsid w:val="003B54A6"/>
    <w:rsid w:val="003B6E1A"/>
    <w:rsid w:val="003D2E35"/>
    <w:rsid w:val="003E1C0D"/>
    <w:rsid w:val="003E5F15"/>
    <w:rsid w:val="003E6170"/>
    <w:rsid w:val="003F6B6D"/>
    <w:rsid w:val="004025CF"/>
    <w:rsid w:val="0043074C"/>
    <w:rsid w:val="00431462"/>
    <w:rsid w:val="0043270A"/>
    <w:rsid w:val="00436EDF"/>
    <w:rsid w:val="00441F08"/>
    <w:rsid w:val="00442F5E"/>
    <w:rsid w:val="004506F5"/>
    <w:rsid w:val="004732E9"/>
    <w:rsid w:val="004B7D82"/>
    <w:rsid w:val="004C3C58"/>
    <w:rsid w:val="004C6BDC"/>
    <w:rsid w:val="004F1530"/>
    <w:rsid w:val="004F6EB6"/>
    <w:rsid w:val="004F755C"/>
    <w:rsid w:val="005001B3"/>
    <w:rsid w:val="00504494"/>
    <w:rsid w:val="00505BA5"/>
    <w:rsid w:val="00517081"/>
    <w:rsid w:val="00530C98"/>
    <w:rsid w:val="00535644"/>
    <w:rsid w:val="00540F65"/>
    <w:rsid w:val="00545F55"/>
    <w:rsid w:val="00554E08"/>
    <w:rsid w:val="00561D9D"/>
    <w:rsid w:val="00562901"/>
    <w:rsid w:val="00563890"/>
    <w:rsid w:val="00564020"/>
    <w:rsid w:val="00570BB3"/>
    <w:rsid w:val="005802EE"/>
    <w:rsid w:val="00587206"/>
    <w:rsid w:val="005906F2"/>
    <w:rsid w:val="005B3D03"/>
    <w:rsid w:val="005B75E8"/>
    <w:rsid w:val="005C10DC"/>
    <w:rsid w:val="005D0448"/>
    <w:rsid w:val="005D316B"/>
    <w:rsid w:val="005E6CB9"/>
    <w:rsid w:val="005E7B46"/>
    <w:rsid w:val="00603CC5"/>
    <w:rsid w:val="0060630D"/>
    <w:rsid w:val="00610F52"/>
    <w:rsid w:val="006546E0"/>
    <w:rsid w:val="006748E1"/>
    <w:rsid w:val="00697893"/>
    <w:rsid w:val="006A77E6"/>
    <w:rsid w:val="006C0DD2"/>
    <w:rsid w:val="006C65EF"/>
    <w:rsid w:val="006D079F"/>
    <w:rsid w:val="006D438B"/>
    <w:rsid w:val="006D5EB5"/>
    <w:rsid w:val="006D7F37"/>
    <w:rsid w:val="006E4090"/>
    <w:rsid w:val="006E694D"/>
    <w:rsid w:val="006E7DAC"/>
    <w:rsid w:val="006F2B1B"/>
    <w:rsid w:val="00735637"/>
    <w:rsid w:val="00736658"/>
    <w:rsid w:val="00754722"/>
    <w:rsid w:val="007668D5"/>
    <w:rsid w:val="007955B4"/>
    <w:rsid w:val="007A6BCD"/>
    <w:rsid w:val="007C675E"/>
    <w:rsid w:val="007D1DA5"/>
    <w:rsid w:val="007F5042"/>
    <w:rsid w:val="007F5A8F"/>
    <w:rsid w:val="007F5AE9"/>
    <w:rsid w:val="008004D6"/>
    <w:rsid w:val="00811A30"/>
    <w:rsid w:val="00841F21"/>
    <w:rsid w:val="008579F3"/>
    <w:rsid w:val="00863559"/>
    <w:rsid w:val="00880B17"/>
    <w:rsid w:val="00886AA1"/>
    <w:rsid w:val="00890309"/>
    <w:rsid w:val="008A72B5"/>
    <w:rsid w:val="008B5A7E"/>
    <w:rsid w:val="008D6E22"/>
    <w:rsid w:val="008F723B"/>
    <w:rsid w:val="009024E6"/>
    <w:rsid w:val="009033F4"/>
    <w:rsid w:val="00912D69"/>
    <w:rsid w:val="00916D28"/>
    <w:rsid w:val="00930E78"/>
    <w:rsid w:val="009339E2"/>
    <w:rsid w:val="00941CB8"/>
    <w:rsid w:val="009508BA"/>
    <w:rsid w:val="00975A6B"/>
    <w:rsid w:val="009863FD"/>
    <w:rsid w:val="009A06B6"/>
    <w:rsid w:val="009A21A7"/>
    <w:rsid w:val="009B1BEB"/>
    <w:rsid w:val="009C3A4A"/>
    <w:rsid w:val="009D3340"/>
    <w:rsid w:val="009E1913"/>
    <w:rsid w:val="009F1D9A"/>
    <w:rsid w:val="009F27A2"/>
    <w:rsid w:val="00A071C8"/>
    <w:rsid w:val="00A131E3"/>
    <w:rsid w:val="00A437D8"/>
    <w:rsid w:val="00A62F4D"/>
    <w:rsid w:val="00A70152"/>
    <w:rsid w:val="00A73634"/>
    <w:rsid w:val="00A83DE5"/>
    <w:rsid w:val="00AA47E3"/>
    <w:rsid w:val="00AD31AB"/>
    <w:rsid w:val="00AE5B3E"/>
    <w:rsid w:val="00B03352"/>
    <w:rsid w:val="00B3169F"/>
    <w:rsid w:val="00B3487E"/>
    <w:rsid w:val="00B34AC9"/>
    <w:rsid w:val="00B52A66"/>
    <w:rsid w:val="00B60475"/>
    <w:rsid w:val="00B67B00"/>
    <w:rsid w:val="00B715D8"/>
    <w:rsid w:val="00B82583"/>
    <w:rsid w:val="00B958A0"/>
    <w:rsid w:val="00B975F8"/>
    <w:rsid w:val="00BA1F39"/>
    <w:rsid w:val="00BA2C8D"/>
    <w:rsid w:val="00BA56DF"/>
    <w:rsid w:val="00BB3964"/>
    <w:rsid w:val="00BB7474"/>
    <w:rsid w:val="00BC348F"/>
    <w:rsid w:val="00BC3C7C"/>
    <w:rsid w:val="00BD6444"/>
    <w:rsid w:val="00BE7FBE"/>
    <w:rsid w:val="00C02025"/>
    <w:rsid w:val="00C03AAF"/>
    <w:rsid w:val="00C10154"/>
    <w:rsid w:val="00C14931"/>
    <w:rsid w:val="00C17A7C"/>
    <w:rsid w:val="00C34514"/>
    <w:rsid w:val="00C37716"/>
    <w:rsid w:val="00C67247"/>
    <w:rsid w:val="00C72C01"/>
    <w:rsid w:val="00C765DB"/>
    <w:rsid w:val="00C769F5"/>
    <w:rsid w:val="00C76A83"/>
    <w:rsid w:val="00C80FAF"/>
    <w:rsid w:val="00C877B7"/>
    <w:rsid w:val="00CA0509"/>
    <w:rsid w:val="00CA7413"/>
    <w:rsid w:val="00CA76D0"/>
    <w:rsid w:val="00CB2E97"/>
    <w:rsid w:val="00CE4F48"/>
    <w:rsid w:val="00CF367C"/>
    <w:rsid w:val="00CF4A61"/>
    <w:rsid w:val="00D03751"/>
    <w:rsid w:val="00D07026"/>
    <w:rsid w:val="00D100CF"/>
    <w:rsid w:val="00D27834"/>
    <w:rsid w:val="00D27965"/>
    <w:rsid w:val="00D27DF7"/>
    <w:rsid w:val="00D3791D"/>
    <w:rsid w:val="00D416A3"/>
    <w:rsid w:val="00D4740F"/>
    <w:rsid w:val="00D47828"/>
    <w:rsid w:val="00D57D48"/>
    <w:rsid w:val="00D70874"/>
    <w:rsid w:val="00D7739E"/>
    <w:rsid w:val="00DA15F4"/>
    <w:rsid w:val="00DB3917"/>
    <w:rsid w:val="00DC11E3"/>
    <w:rsid w:val="00DC18CD"/>
    <w:rsid w:val="00DC3E1B"/>
    <w:rsid w:val="00DC5FE3"/>
    <w:rsid w:val="00DD5C31"/>
    <w:rsid w:val="00DE6A38"/>
    <w:rsid w:val="00DF13A4"/>
    <w:rsid w:val="00E0337E"/>
    <w:rsid w:val="00E03D72"/>
    <w:rsid w:val="00E062EF"/>
    <w:rsid w:val="00E12641"/>
    <w:rsid w:val="00E14B72"/>
    <w:rsid w:val="00E15DEE"/>
    <w:rsid w:val="00E41C7A"/>
    <w:rsid w:val="00E4365E"/>
    <w:rsid w:val="00E51AB6"/>
    <w:rsid w:val="00E5632B"/>
    <w:rsid w:val="00E566A3"/>
    <w:rsid w:val="00E738BA"/>
    <w:rsid w:val="00E85921"/>
    <w:rsid w:val="00E90944"/>
    <w:rsid w:val="00E90E0E"/>
    <w:rsid w:val="00E9513F"/>
    <w:rsid w:val="00E96D37"/>
    <w:rsid w:val="00EB7A4B"/>
    <w:rsid w:val="00EE0B56"/>
    <w:rsid w:val="00EE1C0D"/>
    <w:rsid w:val="00EE3B0C"/>
    <w:rsid w:val="00EE71DB"/>
    <w:rsid w:val="00EF1556"/>
    <w:rsid w:val="00EF36FB"/>
    <w:rsid w:val="00EF3D2E"/>
    <w:rsid w:val="00F12BA8"/>
    <w:rsid w:val="00F4507A"/>
    <w:rsid w:val="00F60E0D"/>
    <w:rsid w:val="00F7172A"/>
    <w:rsid w:val="00F770CC"/>
    <w:rsid w:val="00F822C0"/>
    <w:rsid w:val="00F82D3E"/>
    <w:rsid w:val="00F94BCD"/>
    <w:rsid w:val="00FB6376"/>
    <w:rsid w:val="00FD2E19"/>
    <w:rsid w:val="00FD3B19"/>
    <w:rsid w:val="00FE636F"/>
    <w:rsid w:val="00FE6719"/>
    <w:rsid w:val="00FF37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2AF61E"/>
  <w15:docId w15:val="{297A0494-CDFD-438F-9017-D902D1C85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1" w:unhideWhenUsed="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lsdException w:name="toc 2" w:semiHidden="1" w:uiPriority="10" w:unhideWhenUsed="1"/>
    <w:lsdException w:name="toc 3" w:semiHidden="1" w:uiPriority="10" w:unhideWhenUsed="1"/>
    <w:lsdException w:name="toc 4" w:semiHidden="1" w:uiPriority="10" w:unhideWhenUsed="1"/>
    <w:lsdException w:name="toc 5" w:semiHidden="1" w:uiPriority="10" w:unhideWhenUsed="1"/>
    <w:lsdException w:name="toc 6" w:semiHidden="1" w:uiPriority="10" w:unhideWhenUsed="1"/>
    <w:lsdException w:name="toc 7" w:semiHidden="1" w:uiPriority="10" w:unhideWhenUsed="1"/>
    <w:lsdException w:name="toc 8" w:semiHidden="1" w:uiPriority="10" w:unhideWhenUsed="1"/>
    <w:lsdException w:name="toc 9" w:semiHidden="1" w:uiPriority="10" w:unhideWhenUsed="1"/>
    <w:lsdException w:name="Normal Indent" w:semiHidden="1" w:unhideWhenUsed="1"/>
    <w:lsdException w:name="footnote text" w:semiHidden="1" w:uiPriority="8"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qFormat="1"/>
    <w:lsdException w:name="table of authorities" w:semiHidden="1" w:unhideWhenUsed="1"/>
    <w:lsdException w:name="macro" w:semiHidden="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qFormat="1"/>
    <w:lsdException w:name="FollowedHyperlink" w:semiHidden="1" w:unhideWhenUsed="1"/>
    <w:lsdException w:name="Strong"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DF7"/>
  </w:style>
  <w:style w:type="paragraph" w:styleId="Overskrift1">
    <w:name w:val="heading 1"/>
    <w:basedOn w:val="Normal"/>
    <w:next w:val="Normal"/>
    <w:uiPriority w:val="1"/>
    <w:qFormat/>
    <w:rsid w:val="00505BA5"/>
    <w:pPr>
      <w:spacing w:before="360"/>
      <w:outlineLvl w:val="0"/>
    </w:pPr>
    <w:rPr>
      <w:rFonts w:cs="Arial"/>
      <w:b/>
      <w:bCs/>
      <w:sz w:val="24"/>
      <w:szCs w:val="32"/>
    </w:rPr>
  </w:style>
  <w:style w:type="paragraph" w:styleId="Overskrift2">
    <w:name w:val="heading 2"/>
    <w:basedOn w:val="Normal"/>
    <w:next w:val="Normal"/>
    <w:uiPriority w:val="1"/>
    <w:qFormat/>
    <w:rsid w:val="00505BA5"/>
    <w:pPr>
      <w:outlineLvl w:val="1"/>
    </w:pPr>
    <w:rPr>
      <w:rFonts w:cs="Arial"/>
      <w:b/>
      <w:bCs/>
      <w:iCs/>
      <w:sz w:val="22"/>
      <w:szCs w:val="28"/>
    </w:rPr>
  </w:style>
  <w:style w:type="paragraph" w:styleId="Overskrift3">
    <w:name w:val="heading 3"/>
    <w:basedOn w:val="Normal"/>
    <w:next w:val="Normal"/>
    <w:uiPriority w:val="1"/>
    <w:semiHidden/>
    <w:qFormat/>
    <w:rsid w:val="00D27DF7"/>
    <w:pPr>
      <w:outlineLvl w:val="2"/>
    </w:pPr>
    <w:rPr>
      <w:rFonts w:cs="Arial"/>
      <w:b/>
      <w:bCs/>
      <w:szCs w:val="26"/>
    </w:rPr>
  </w:style>
  <w:style w:type="paragraph" w:styleId="Overskrift4">
    <w:name w:val="heading 4"/>
    <w:basedOn w:val="Normal"/>
    <w:next w:val="Normal"/>
    <w:uiPriority w:val="1"/>
    <w:semiHidden/>
    <w:rsid w:val="00D27DF7"/>
    <w:pPr>
      <w:outlineLvl w:val="3"/>
    </w:pPr>
    <w:rPr>
      <w:b/>
      <w:bCs/>
      <w:szCs w:val="28"/>
    </w:rPr>
  </w:style>
  <w:style w:type="paragraph" w:styleId="Overskrift5">
    <w:name w:val="heading 5"/>
    <w:basedOn w:val="Normal"/>
    <w:next w:val="Normal"/>
    <w:uiPriority w:val="1"/>
    <w:semiHidden/>
    <w:rsid w:val="00D27DF7"/>
    <w:pPr>
      <w:outlineLvl w:val="4"/>
    </w:pPr>
    <w:rPr>
      <w:b/>
      <w:bCs/>
      <w:iCs/>
      <w:szCs w:val="26"/>
    </w:rPr>
  </w:style>
  <w:style w:type="paragraph" w:styleId="Overskrift6">
    <w:name w:val="heading 6"/>
    <w:basedOn w:val="Normal"/>
    <w:next w:val="Normal"/>
    <w:uiPriority w:val="1"/>
    <w:semiHidden/>
    <w:rsid w:val="00D27DF7"/>
    <w:pPr>
      <w:outlineLvl w:val="5"/>
    </w:pPr>
    <w:rPr>
      <w:b/>
      <w:bCs/>
      <w:szCs w:val="22"/>
    </w:rPr>
  </w:style>
  <w:style w:type="paragraph" w:styleId="Overskrift7">
    <w:name w:val="heading 7"/>
    <w:basedOn w:val="Normal"/>
    <w:next w:val="Normal"/>
    <w:uiPriority w:val="1"/>
    <w:semiHidden/>
    <w:rsid w:val="00D27DF7"/>
    <w:pPr>
      <w:outlineLvl w:val="6"/>
    </w:pPr>
    <w:rPr>
      <w:b/>
    </w:rPr>
  </w:style>
  <w:style w:type="paragraph" w:styleId="Overskrift8">
    <w:name w:val="heading 8"/>
    <w:basedOn w:val="Normal"/>
    <w:next w:val="Normal"/>
    <w:uiPriority w:val="1"/>
    <w:semiHidden/>
    <w:rsid w:val="00D27DF7"/>
    <w:pPr>
      <w:outlineLvl w:val="7"/>
    </w:pPr>
    <w:rPr>
      <w:b/>
      <w:iCs/>
    </w:rPr>
  </w:style>
  <w:style w:type="paragraph" w:styleId="Overskrift9">
    <w:name w:val="heading 9"/>
    <w:basedOn w:val="Normal"/>
    <w:next w:val="Normal"/>
    <w:uiPriority w:val="1"/>
    <w:semiHidden/>
    <w:rsid w:val="00D27DF7"/>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D27DF7"/>
    <w:pPr>
      <w:numPr>
        <w:numId w:val="1"/>
      </w:numPr>
    </w:pPr>
  </w:style>
  <w:style w:type="numbering" w:styleId="1ai">
    <w:name w:val="Outline List 1"/>
    <w:basedOn w:val="Ingenoversigt"/>
    <w:uiPriority w:val="99"/>
    <w:semiHidden/>
    <w:rsid w:val="00D27DF7"/>
    <w:pPr>
      <w:numPr>
        <w:numId w:val="2"/>
      </w:numPr>
    </w:pPr>
  </w:style>
  <w:style w:type="numbering" w:styleId="ArtikelSektion">
    <w:name w:val="Outline List 3"/>
    <w:basedOn w:val="Ingenoversigt"/>
    <w:uiPriority w:val="99"/>
    <w:semiHidden/>
    <w:rsid w:val="00D27DF7"/>
    <w:pPr>
      <w:numPr>
        <w:numId w:val="3"/>
      </w:numPr>
    </w:pPr>
  </w:style>
  <w:style w:type="paragraph" w:styleId="Bloktekst">
    <w:name w:val="Block Text"/>
    <w:basedOn w:val="Normal"/>
    <w:uiPriority w:val="99"/>
    <w:semiHidden/>
    <w:rsid w:val="00D27DF7"/>
    <w:pPr>
      <w:spacing w:after="120"/>
      <w:ind w:left="1440" w:right="1440"/>
    </w:pPr>
  </w:style>
  <w:style w:type="paragraph" w:styleId="Brdtekst">
    <w:name w:val="Body Text"/>
    <w:basedOn w:val="Normal"/>
    <w:uiPriority w:val="99"/>
    <w:semiHidden/>
    <w:rsid w:val="00D27DF7"/>
    <w:pPr>
      <w:spacing w:after="120"/>
    </w:pPr>
  </w:style>
  <w:style w:type="paragraph" w:styleId="Brdtekst2">
    <w:name w:val="Body Text 2"/>
    <w:basedOn w:val="Normal"/>
    <w:uiPriority w:val="99"/>
    <w:semiHidden/>
    <w:rsid w:val="00D27DF7"/>
    <w:pPr>
      <w:spacing w:after="120" w:line="480" w:lineRule="auto"/>
    </w:pPr>
  </w:style>
  <w:style w:type="paragraph" w:styleId="Brdtekst3">
    <w:name w:val="Body Text 3"/>
    <w:basedOn w:val="Normal"/>
    <w:uiPriority w:val="99"/>
    <w:semiHidden/>
    <w:rsid w:val="00D27DF7"/>
    <w:pPr>
      <w:spacing w:after="120"/>
    </w:pPr>
    <w:rPr>
      <w:sz w:val="16"/>
      <w:szCs w:val="16"/>
    </w:rPr>
  </w:style>
  <w:style w:type="paragraph" w:styleId="Brdtekst-frstelinjeindrykning1">
    <w:name w:val="Body Text First Indent"/>
    <w:basedOn w:val="Brdtekst"/>
    <w:uiPriority w:val="99"/>
    <w:semiHidden/>
    <w:rsid w:val="00D27DF7"/>
    <w:pPr>
      <w:ind w:firstLine="210"/>
    </w:pPr>
  </w:style>
  <w:style w:type="paragraph" w:styleId="Brdtekstindrykning">
    <w:name w:val="Body Text Indent"/>
    <w:basedOn w:val="Normal"/>
    <w:uiPriority w:val="99"/>
    <w:semiHidden/>
    <w:rsid w:val="00D27DF7"/>
    <w:pPr>
      <w:spacing w:after="120"/>
      <w:ind w:left="283"/>
    </w:pPr>
  </w:style>
  <w:style w:type="paragraph" w:styleId="Brdtekst-frstelinjeindrykning2">
    <w:name w:val="Body Text First Indent 2"/>
    <w:basedOn w:val="Brdtekstindrykning"/>
    <w:uiPriority w:val="99"/>
    <w:semiHidden/>
    <w:rsid w:val="00D27DF7"/>
    <w:pPr>
      <w:ind w:firstLine="210"/>
    </w:pPr>
  </w:style>
  <w:style w:type="paragraph" w:styleId="Brdtekstindrykning2">
    <w:name w:val="Body Text Indent 2"/>
    <w:basedOn w:val="Normal"/>
    <w:uiPriority w:val="99"/>
    <w:semiHidden/>
    <w:rsid w:val="00D27DF7"/>
    <w:pPr>
      <w:spacing w:after="120" w:line="480" w:lineRule="auto"/>
      <w:ind w:left="283"/>
    </w:pPr>
  </w:style>
  <w:style w:type="paragraph" w:styleId="Brdtekstindrykning3">
    <w:name w:val="Body Text Indent 3"/>
    <w:basedOn w:val="Normal"/>
    <w:uiPriority w:val="99"/>
    <w:semiHidden/>
    <w:rsid w:val="00D27DF7"/>
    <w:pPr>
      <w:spacing w:after="120"/>
      <w:ind w:left="283"/>
    </w:pPr>
    <w:rPr>
      <w:sz w:val="16"/>
      <w:szCs w:val="16"/>
    </w:rPr>
  </w:style>
  <w:style w:type="paragraph" w:styleId="Billedtekst">
    <w:name w:val="caption"/>
    <w:basedOn w:val="Normal"/>
    <w:next w:val="Normal"/>
    <w:uiPriority w:val="3"/>
    <w:qFormat/>
    <w:rsid w:val="00886AA1"/>
    <w:pPr>
      <w:keepNext/>
      <w:keepLines/>
      <w:spacing w:before="160"/>
      <w:ind w:left="227" w:right="227"/>
    </w:pPr>
    <w:rPr>
      <w:rFonts w:ascii="Franklin Gothic Book" w:hAnsi="Franklin Gothic Book"/>
      <w:b/>
      <w:bCs/>
      <w:sz w:val="16"/>
    </w:rPr>
  </w:style>
  <w:style w:type="paragraph" w:styleId="Sluthilsen">
    <w:name w:val="Closing"/>
    <w:basedOn w:val="Normal"/>
    <w:uiPriority w:val="99"/>
    <w:semiHidden/>
    <w:rsid w:val="00D27DF7"/>
    <w:pPr>
      <w:ind w:left="4252"/>
    </w:pPr>
  </w:style>
  <w:style w:type="paragraph" w:styleId="Dato">
    <w:name w:val="Date"/>
    <w:basedOn w:val="Normal"/>
    <w:next w:val="Normal"/>
    <w:uiPriority w:val="99"/>
    <w:semiHidden/>
    <w:rsid w:val="00D27DF7"/>
  </w:style>
  <w:style w:type="paragraph" w:styleId="Mailsignatur">
    <w:name w:val="E-mail Signature"/>
    <w:basedOn w:val="Normal"/>
    <w:uiPriority w:val="99"/>
    <w:semiHidden/>
    <w:rsid w:val="00D27DF7"/>
  </w:style>
  <w:style w:type="character" w:styleId="Fremhv">
    <w:name w:val="Emphasis"/>
    <w:basedOn w:val="Standardskrifttypeiafsnit"/>
    <w:uiPriority w:val="4"/>
    <w:qFormat/>
    <w:rsid w:val="00D27DF7"/>
    <w:rPr>
      <w:i/>
      <w:iCs/>
    </w:rPr>
  </w:style>
  <w:style w:type="character" w:styleId="Slutnotehenvisning">
    <w:name w:val="endnote reference"/>
    <w:basedOn w:val="Standardskrifttypeiafsnit"/>
    <w:uiPriority w:val="99"/>
    <w:semiHidden/>
    <w:rsid w:val="00D27DF7"/>
    <w:rPr>
      <w:rFonts w:ascii="Century Schoolbook" w:hAnsi="Century Schoolbook"/>
      <w:sz w:val="14"/>
      <w:vertAlign w:val="superscript"/>
    </w:rPr>
  </w:style>
  <w:style w:type="paragraph" w:styleId="Slutnotetekst">
    <w:name w:val="endnote text"/>
    <w:basedOn w:val="Normal"/>
    <w:uiPriority w:val="8"/>
    <w:semiHidden/>
    <w:qFormat/>
    <w:rsid w:val="00D27DF7"/>
    <w:pPr>
      <w:spacing w:line="180" w:lineRule="atLeast"/>
    </w:pPr>
    <w:rPr>
      <w:sz w:val="14"/>
    </w:rPr>
  </w:style>
  <w:style w:type="paragraph" w:styleId="Modtageradresse">
    <w:name w:val="envelope address"/>
    <w:basedOn w:val="Normal"/>
    <w:uiPriority w:val="99"/>
    <w:semiHidden/>
    <w:rsid w:val="00D27DF7"/>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D27DF7"/>
    <w:rPr>
      <w:rFonts w:ascii="Arial" w:hAnsi="Arial" w:cs="Arial"/>
    </w:rPr>
  </w:style>
  <w:style w:type="character" w:styleId="Fodnotehenvisning">
    <w:name w:val="footnote reference"/>
    <w:basedOn w:val="Standardskrifttypeiafsnit"/>
    <w:uiPriority w:val="99"/>
    <w:semiHidden/>
    <w:rsid w:val="00D27DF7"/>
    <w:rPr>
      <w:rFonts w:ascii="Century Schoolbook" w:hAnsi="Century Schoolbook"/>
      <w:sz w:val="14"/>
      <w:vertAlign w:val="superscript"/>
    </w:rPr>
  </w:style>
  <w:style w:type="paragraph" w:styleId="Fodnotetekst">
    <w:name w:val="footnote text"/>
    <w:basedOn w:val="Normal"/>
    <w:uiPriority w:val="8"/>
    <w:semiHidden/>
    <w:qFormat/>
    <w:rsid w:val="00D27DF7"/>
    <w:pPr>
      <w:spacing w:line="180" w:lineRule="atLeast"/>
    </w:pPr>
    <w:rPr>
      <w:sz w:val="14"/>
    </w:rPr>
  </w:style>
  <w:style w:type="character" w:styleId="HTML-akronym">
    <w:name w:val="HTML Acronym"/>
    <w:basedOn w:val="Standardskrifttypeiafsnit"/>
    <w:uiPriority w:val="99"/>
    <w:semiHidden/>
    <w:rsid w:val="00D27DF7"/>
  </w:style>
  <w:style w:type="paragraph" w:styleId="HTML-adresse">
    <w:name w:val="HTML Address"/>
    <w:basedOn w:val="Normal"/>
    <w:uiPriority w:val="99"/>
    <w:semiHidden/>
    <w:rsid w:val="00D27DF7"/>
    <w:rPr>
      <w:i/>
      <w:iCs/>
    </w:rPr>
  </w:style>
  <w:style w:type="character" w:styleId="HTML-citat">
    <w:name w:val="HTML Cite"/>
    <w:basedOn w:val="Standardskrifttypeiafsnit"/>
    <w:uiPriority w:val="99"/>
    <w:semiHidden/>
    <w:rsid w:val="00D27DF7"/>
    <w:rPr>
      <w:i/>
      <w:iCs/>
    </w:rPr>
  </w:style>
  <w:style w:type="character" w:styleId="HTML-kode">
    <w:name w:val="HTML Code"/>
    <w:basedOn w:val="Standardskrifttypeiafsnit"/>
    <w:uiPriority w:val="99"/>
    <w:semiHidden/>
    <w:rsid w:val="00D27DF7"/>
    <w:rPr>
      <w:rFonts w:ascii="Courier New" w:hAnsi="Courier New" w:cs="Courier New"/>
      <w:sz w:val="20"/>
      <w:szCs w:val="20"/>
    </w:rPr>
  </w:style>
  <w:style w:type="character" w:styleId="HTML-definition">
    <w:name w:val="HTML Definition"/>
    <w:basedOn w:val="Standardskrifttypeiafsnit"/>
    <w:uiPriority w:val="99"/>
    <w:semiHidden/>
    <w:rsid w:val="00D27DF7"/>
    <w:rPr>
      <w:i/>
      <w:iCs/>
    </w:rPr>
  </w:style>
  <w:style w:type="character" w:styleId="HTML-tastatur">
    <w:name w:val="HTML Keyboard"/>
    <w:basedOn w:val="Standardskrifttypeiafsnit"/>
    <w:uiPriority w:val="99"/>
    <w:semiHidden/>
    <w:rsid w:val="00D27DF7"/>
    <w:rPr>
      <w:rFonts w:ascii="Courier New" w:hAnsi="Courier New" w:cs="Courier New"/>
      <w:sz w:val="20"/>
      <w:szCs w:val="20"/>
    </w:rPr>
  </w:style>
  <w:style w:type="paragraph" w:styleId="FormateretHTML">
    <w:name w:val="HTML Preformatted"/>
    <w:basedOn w:val="Normal"/>
    <w:uiPriority w:val="99"/>
    <w:semiHidden/>
    <w:rsid w:val="00D27DF7"/>
    <w:rPr>
      <w:rFonts w:ascii="Courier New" w:hAnsi="Courier New" w:cs="Courier New"/>
    </w:rPr>
  </w:style>
  <w:style w:type="character" w:styleId="HTML-eksempel">
    <w:name w:val="HTML Sample"/>
    <w:basedOn w:val="Standardskrifttypeiafsnit"/>
    <w:uiPriority w:val="99"/>
    <w:semiHidden/>
    <w:rsid w:val="00D27DF7"/>
    <w:rPr>
      <w:rFonts w:ascii="Courier New" w:hAnsi="Courier New" w:cs="Courier New"/>
    </w:rPr>
  </w:style>
  <w:style w:type="character" w:styleId="HTML-skrivemaskine">
    <w:name w:val="HTML Typewriter"/>
    <w:basedOn w:val="Standardskrifttypeiafsnit"/>
    <w:uiPriority w:val="99"/>
    <w:semiHidden/>
    <w:rsid w:val="00D27DF7"/>
    <w:rPr>
      <w:rFonts w:ascii="Courier New" w:hAnsi="Courier New" w:cs="Courier New"/>
      <w:sz w:val="20"/>
      <w:szCs w:val="20"/>
    </w:rPr>
  </w:style>
  <w:style w:type="character" w:styleId="HTML-variabel">
    <w:name w:val="HTML Variable"/>
    <w:basedOn w:val="Standardskrifttypeiafsnit"/>
    <w:uiPriority w:val="99"/>
    <w:semiHidden/>
    <w:rsid w:val="00D27DF7"/>
    <w:rPr>
      <w:i/>
      <w:iCs/>
    </w:rPr>
  </w:style>
  <w:style w:type="character" w:styleId="Linjenummer">
    <w:name w:val="line number"/>
    <w:basedOn w:val="Standardskrifttypeiafsnit"/>
    <w:uiPriority w:val="99"/>
    <w:semiHidden/>
    <w:rsid w:val="00D27DF7"/>
  </w:style>
  <w:style w:type="paragraph" w:styleId="Liste">
    <w:name w:val="List"/>
    <w:basedOn w:val="Normal"/>
    <w:uiPriority w:val="99"/>
    <w:semiHidden/>
    <w:rsid w:val="00D27DF7"/>
    <w:pPr>
      <w:ind w:left="283" w:hanging="283"/>
    </w:pPr>
  </w:style>
  <w:style w:type="paragraph" w:styleId="Liste2">
    <w:name w:val="List 2"/>
    <w:basedOn w:val="Normal"/>
    <w:uiPriority w:val="99"/>
    <w:semiHidden/>
    <w:rsid w:val="00D27DF7"/>
    <w:pPr>
      <w:ind w:left="566" w:hanging="283"/>
    </w:pPr>
  </w:style>
  <w:style w:type="paragraph" w:styleId="Liste3">
    <w:name w:val="List 3"/>
    <w:basedOn w:val="Normal"/>
    <w:uiPriority w:val="99"/>
    <w:semiHidden/>
    <w:rsid w:val="00D27DF7"/>
    <w:pPr>
      <w:ind w:left="849" w:hanging="283"/>
    </w:pPr>
  </w:style>
  <w:style w:type="paragraph" w:styleId="Liste4">
    <w:name w:val="List 4"/>
    <w:basedOn w:val="Normal"/>
    <w:uiPriority w:val="99"/>
    <w:semiHidden/>
    <w:rsid w:val="00D27DF7"/>
    <w:pPr>
      <w:ind w:left="1132" w:hanging="283"/>
    </w:pPr>
  </w:style>
  <w:style w:type="paragraph" w:styleId="Liste5">
    <w:name w:val="List 5"/>
    <w:basedOn w:val="Normal"/>
    <w:uiPriority w:val="99"/>
    <w:semiHidden/>
    <w:rsid w:val="00D27DF7"/>
    <w:pPr>
      <w:ind w:left="1415" w:hanging="283"/>
    </w:pPr>
  </w:style>
  <w:style w:type="paragraph" w:styleId="Opstilling-punkttegn">
    <w:name w:val="List Bullet"/>
    <w:basedOn w:val="Normal"/>
    <w:uiPriority w:val="2"/>
    <w:qFormat/>
    <w:rsid w:val="002062DF"/>
    <w:pPr>
      <w:numPr>
        <w:numId w:val="35"/>
      </w:numPr>
    </w:pPr>
    <w:rPr>
      <w:rFonts w:eastAsiaTheme="minorHAnsi" w:cs="Verdana"/>
      <w:szCs w:val="18"/>
      <w:lang w:eastAsia="en-US"/>
    </w:rPr>
  </w:style>
  <w:style w:type="paragraph" w:styleId="Opstilling-punkttegn2">
    <w:name w:val="List Bullet 2"/>
    <w:basedOn w:val="Normal"/>
    <w:uiPriority w:val="99"/>
    <w:semiHidden/>
    <w:rsid w:val="00D27DF7"/>
  </w:style>
  <w:style w:type="paragraph" w:styleId="Opstilling-punkttegn3">
    <w:name w:val="List Bullet 3"/>
    <w:basedOn w:val="Normal"/>
    <w:uiPriority w:val="99"/>
    <w:semiHidden/>
    <w:rsid w:val="00D27DF7"/>
  </w:style>
  <w:style w:type="paragraph" w:styleId="Opstilling-punkttegn4">
    <w:name w:val="List Bullet 4"/>
    <w:basedOn w:val="Normal"/>
    <w:uiPriority w:val="99"/>
    <w:semiHidden/>
    <w:rsid w:val="00D27DF7"/>
  </w:style>
  <w:style w:type="paragraph" w:styleId="Opstilling-punkttegn5">
    <w:name w:val="List Bullet 5"/>
    <w:basedOn w:val="Normal"/>
    <w:uiPriority w:val="99"/>
    <w:semiHidden/>
    <w:rsid w:val="00D27DF7"/>
  </w:style>
  <w:style w:type="paragraph" w:styleId="Opstilling-forts">
    <w:name w:val="List Continue"/>
    <w:basedOn w:val="Normal"/>
    <w:uiPriority w:val="99"/>
    <w:semiHidden/>
    <w:rsid w:val="00D27DF7"/>
    <w:pPr>
      <w:spacing w:after="120"/>
      <w:ind w:left="283"/>
    </w:pPr>
  </w:style>
  <w:style w:type="paragraph" w:styleId="Opstilling-forts2">
    <w:name w:val="List Continue 2"/>
    <w:basedOn w:val="Normal"/>
    <w:uiPriority w:val="99"/>
    <w:semiHidden/>
    <w:rsid w:val="00D27DF7"/>
    <w:pPr>
      <w:spacing w:after="120"/>
      <w:ind w:left="566"/>
    </w:pPr>
  </w:style>
  <w:style w:type="paragraph" w:styleId="Opstilling-forts3">
    <w:name w:val="List Continue 3"/>
    <w:basedOn w:val="Normal"/>
    <w:uiPriority w:val="99"/>
    <w:semiHidden/>
    <w:rsid w:val="00D27DF7"/>
    <w:pPr>
      <w:spacing w:after="120"/>
      <w:ind w:left="849"/>
    </w:pPr>
  </w:style>
  <w:style w:type="paragraph" w:styleId="Opstilling-forts4">
    <w:name w:val="List Continue 4"/>
    <w:basedOn w:val="Normal"/>
    <w:uiPriority w:val="99"/>
    <w:semiHidden/>
    <w:rsid w:val="00D27DF7"/>
    <w:pPr>
      <w:spacing w:after="120"/>
      <w:ind w:left="1132"/>
    </w:pPr>
  </w:style>
  <w:style w:type="paragraph" w:styleId="Opstilling-forts5">
    <w:name w:val="List Continue 5"/>
    <w:basedOn w:val="Normal"/>
    <w:uiPriority w:val="99"/>
    <w:semiHidden/>
    <w:rsid w:val="00D27DF7"/>
    <w:pPr>
      <w:spacing w:after="120"/>
      <w:ind w:left="1415"/>
    </w:pPr>
  </w:style>
  <w:style w:type="paragraph" w:styleId="Opstilling-talellerbogst">
    <w:name w:val="List Number"/>
    <w:basedOn w:val="Normal"/>
    <w:uiPriority w:val="2"/>
    <w:qFormat/>
    <w:rsid w:val="002062DF"/>
    <w:pPr>
      <w:numPr>
        <w:numId w:val="36"/>
      </w:numPr>
    </w:pPr>
    <w:rPr>
      <w:rFonts w:eastAsiaTheme="minorHAnsi" w:cs="Verdana"/>
      <w:szCs w:val="18"/>
      <w:lang w:eastAsia="en-US"/>
    </w:rPr>
  </w:style>
  <w:style w:type="paragraph" w:styleId="Opstilling-talellerbogst2">
    <w:name w:val="List Number 2"/>
    <w:basedOn w:val="Normal"/>
    <w:uiPriority w:val="99"/>
    <w:semiHidden/>
    <w:rsid w:val="00D27DF7"/>
  </w:style>
  <w:style w:type="paragraph" w:styleId="Opstilling-talellerbogst3">
    <w:name w:val="List Number 3"/>
    <w:basedOn w:val="Normal"/>
    <w:uiPriority w:val="99"/>
    <w:semiHidden/>
    <w:rsid w:val="00D27DF7"/>
  </w:style>
  <w:style w:type="paragraph" w:styleId="Opstilling-talellerbogst4">
    <w:name w:val="List Number 4"/>
    <w:basedOn w:val="Normal"/>
    <w:uiPriority w:val="99"/>
    <w:semiHidden/>
    <w:rsid w:val="00D27DF7"/>
  </w:style>
  <w:style w:type="paragraph" w:styleId="Opstilling-talellerbogst5">
    <w:name w:val="List Number 5"/>
    <w:basedOn w:val="Normal"/>
    <w:uiPriority w:val="99"/>
    <w:semiHidden/>
    <w:rsid w:val="00D27DF7"/>
  </w:style>
  <w:style w:type="paragraph" w:styleId="Brevhoved">
    <w:name w:val="Message Header"/>
    <w:basedOn w:val="Normal"/>
    <w:uiPriority w:val="99"/>
    <w:semiHidden/>
    <w:rsid w:val="00D27DF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D27DF7"/>
    <w:rPr>
      <w:rFonts w:ascii="Times New Roman" w:hAnsi="Times New Roman"/>
      <w:sz w:val="24"/>
    </w:rPr>
  </w:style>
  <w:style w:type="paragraph" w:styleId="Normalindrykning">
    <w:name w:val="Normal Indent"/>
    <w:basedOn w:val="Normal"/>
    <w:uiPriority w:val="99"/>
    <w:semiHidden/>
    <w:rsid w:val="00D27DF7"/>
    <w:pPr>
      <w:ind w:left="1304"/>
    </w:pPr>
  </w:style>
  <w:style w:type="paragraph" w:styleId="Noteoverskrift">
    <w:name w:val="Note Heading"/>
    <w:basedOn w:val="Normal"/>
    <w:next w:val="Normal"/>
    <w:uiPriority w:val="99"/>
    <w:semiHidden/>
    <w:rsid w:val="00D27DF7"/>
  </w:style>
  <w:style w:type="paragraph" w:styleId="Almindeligtekst">
    <w:name w:val="Plain Text"/>
    <w:basedOn w:val="Normal"/>
    <w:uiPriority w:val="99"/>
    <w:semiHidden/>
    <w:rsid w:val="00D27DF7"/>
    <w:rPr>
      <w:rFonts w:ascii="Courier New" w:hAnsi="Courier New" w:cs="Courier New"/>
    </w:rPr>
  </w:style>
  <w:style w:type="paragraph" w:styleId="Starthilsen">
    <w:name w:val="Salutation"/>
    <w:basedOn w:val="Normal"/>
    <w:next w:val="Normal"/>
    <w:uiPriority w:val="99"/>
    <w:semiHidden/>
    <w:rsid w:val="00D27DF7"/>
  </w:style>
  <w:style w:type="paragraph" w:styleId="Underskrift">
    <w:name w:val="Signature"/>
    <w:basedOn w:val="Normal"/>
    <w:uiPriority w:val="99"/>
    <w:semiHidden/>
    <w:rsid w:val="00D27DF7"/>
    <w:pPr>
      <w:keepNext/>
    </w:pPr>
    <w:rPr>
      <w:b/>
    </w:rPr>
  </w:style>
  <w:style w:type="character" w:styleId="Strk">
    <w:name w:val="Strong"/>
    <w:basedOn w:val="Standardskrifttypeiafsnit"/>
    <w:uiPriority w:val="99"/>
    <w:semiHidden/>
    <w:qFormat/>
    <w:rsid w:val="00D27DF7"/>
    <w:rPr>
      <w:b/>
      <w:bCs/>
    </w:rPr>
  </w:style>
  <w:style w:type="paragraph" w:styleId="Undertitel">
    <w:name w:val="Subtitle"/>
    <w:basedOn w:val="Normal"/>
    <w:uiPriority w:val="99"/>
    <w:semiHidden/>
    <w:qFormat/>
    <w:rsid w:val="00D27DF7"/>
    <w:pPr>
      <w:spacing w:after="60"/>
      <w:jc w:val="center"/>
    </w:pPr>
    <w:rPr>
      <w:rFonts w:ascii="Arial" w:hAnsi="Arial" w:cs="Arial"/>
      <w:sz w:val="24"/>
    </w:rPr>
  </w:style>
  <w:style w:type="table" w:styleId="Tabel-3D-effekter1">
    <w:name w:val="Table 3D effects 1"/>
    <w:basedOn w:val="Tabel-Normal"/>
    <w:uiPriority w:val="99"/>
    <w:semiHidden/>
    <w:rsid w:val="00D27DF7"/>
    <w:rPr>
      <w:rFonts w:ascii="Verdana" w:hAnsi="Verdan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D27DF7"/>
    <w:rPr>
      <w:rFonts w:ascii="Verdana" w:hAnsi="Verdan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D27DF7"/>
    <w:rPr>
      <w:rFonts w:ascii="Verdana" w:hAnsi="Verdan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D27DF7"/>
    <w:rPr>
      <w:rFonts w:ascii="Verdana" w:hAnsi="Verdan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D27DF7"/>
    <w:rPr>
      <w:rFonts w:ascii="Verdana" w:hAnsi="Verdan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D27DF7"/>
    <w:rPr>
      <w:rFonts w:ascii="Verdana" w:hAnsi="Verdan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D27DF7"/>
    <w:rPr>
      <w:rFonts w:ascii="Verdana" w:hAnsi="Verdan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D27DF7"/>
    <w:rPr>
      <w:rFonts w:ascii="Verdana" w:hAnsi="Verdan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D27DF7"/>
    <w:rPr>
      <w:rFonts w:ascii="Verdana" w:hAnsi="Verdan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D27DF7"/>
    <w:rPr>
      <w:rFonts w:ascii="Verdana" w:hAnsi="Verdan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D27DF7"/>
    <w:rPr>
      <w:rFonts w:ascii="Verdana" w:hAnsi="Verdan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D27DF7"/>
    <w:rPr>
      <w:rFonts w:ascii="Verdana" w:hAnsi="Verdan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D27DF7"/>
    <w:rPr>
      <w:rFonts w:ascii="Verdana" w:hAnsi="Verdan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D27DF7"/>
    <w:rPr>
      <w:rFonts w:ascii="Verdana" w:hAnsi="Verdan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D27DF7"/>
    <w:rPr>
      <w:rFonts w:ascii="Verdana" w:hAnsi="Verdan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D27DF7"/>
    <w:rPr>
      <w:rFonts w:ascii="Verdana" w:hAnsi="Verdan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D27DF7"/>
    <w:rPr>
      <w:rFonts w:ascii="Verdana" w:hAnsi="Verdan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D27DF7"/>
    <w:rPr>
      <w:rFonts w:ascii="Verdana" w:hAnsi="Verdan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D27DF7"/>
    <w:rPr>
      <w:rFonts w:ascii="Verdana" w:hAnsi="Verdan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D27DF7"/>
    <w:rPr>
      <w:rFonts w:ascii="Verdana" w:hAnsi="Verdan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D27DF7"/>
    <w:rPr>
      <w:rFonts w:ascii="Verdana" w:hAnsi="Verdan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D27DF7"/>
    <w:rPr>
      <w:rFonts w:ascii="Verdana" w:hAnsi="Verdan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D27DF7"/>
    <w:rPr>
      <w:rFonts w:ascii="Verdana" w:hAnsi="Verdan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D27DF7"/>
    <w:rPr>
      <w:rFonts w:ascii="Verdana" w:hAnsi="Verdan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D27DF7"/>
    <w:rPr>
      <w:rFonts w:ascii="Verdana" w:hAnsi="Verdan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D27DF7"/>
    <w:rPr>
      <w:rFonts w:ascii="Verdana" w:hAnsi="Verdan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D27DF7"/>
    <w:rPr>
      <w:rFonts w:ascii="Verdana" w:hAnsi="Verdan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D27DF7"/>
    <w:rPr>
      <w:rFonts w:ascii="Verdana" w:hAnsi="Verdan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D27DF7"/>
    <w:rPr>
      <w:rFonts w:ascii="Verdana" w:hAnsi="Verdan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D27DF7"/>
    <w:rPr>
      <w:rFonts w:ascii="Verdana" w:hAnsi="Verdan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D27DF7"/>
    <w:rPr>
      <w:rFonts w:ascii="Verdana" w:hAnsi="Verdan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D27DF7"/>
    <w:rPr>
      <w:rFonts w:ascii="Verdana" w:hAnsi="Verdan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D27DF7"/>
    <w:rPr>
      <w:rFonts w:ascii="Verdana" w:hAnsi="Verdan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rsid w:val="00D27DF7"/>
    <w:rPr>
      <w:rFonts w:ascii="Verdana" w:hAnsi="Verdan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D27DF7"/>
    <w:rPr>
      <w:rFonts w:ascii="Verdana" w:hAnsi="Verdan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D27DF7"/>
    <w:rPr>
      <w:rFonts w:ascii="Verdana" w:hAnsi="Verdan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D27DF7"/>
    <w:rPr>
      <w:rFonts w:ascii="Verdana" w:hAnsi="Verdan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D27DF7"/>
    <w:rPr>
      <w:rFonts w:ascii="Verdana" w:hAnsi="Verdan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D27DF7"/>
    <w:rPr>
      <w:rFonts w:ascii="Verdana" w:hAnsi="Verdan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D27DF7"/>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D27DF7"/>
    <w:rPr>
      <w:rFonts w:ascii="Verdana" w:hAnsi="Verdan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D27DF7"/>
    <w:rPr>
      <w:rFonts w:ascii="Verdana" w:hAnsi="Verdan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D27DF7"/>
    <w:rPr>
      <w:rFonts w:ascii="Verdana" w:hAnsi="Verdan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D27DF7"/>
    <w:pPr>
      <w:spacing w:before="240" w:after="60"/>
      <w:jc w:val="center"/>
    </w:pPr>
    <w:rPr>
      <w:rFonts w:ascii="Arial" w:hAnsi="Arial" w:cs="Arial"/>
      <w:b/>
      <w:bCs/>
      <w:kern w:val="28"/>
      <w:sz w:val="32"/>
      <w:szCs w:val="32"/>
    </w:rPr>
  </w:style>
  <w:style w:type="paragraph" w:styleId="Indholdsfortegnelse1">
    <w:name w:val="toc 1"/>
    <w:basedOn w:val="Normal"/>
    <w:next w:val="Normal"/>
    <w:uiPriority w:val="10"/>
    <w:semiHidden/>
    <w:rsid w:val="00D27DF7"/>
    <w:pPr>
      <w:tabs>
        <w:tab w:val="right" w:leader="dot" w:pos="7655"/>
      </w:tabs>
      <w:spacing w:before="120"/>
      <w:ind w:right="567"/>
    </w:pPr>
    <w:rPr>
      <w:b/>
    </w:rPr>
  </w:style>
  <w:style w:type="paragraph" w:styleId="Indholdsfortegnelse2">
    <w:name w:val="toc 2"/>
    <w:basedOn w:val="Normal"/>
    <w:next w:val="Normal"/>
    <w:uiPriority w:val="10"/>
    <w:semiHidden/>
    <w:rsid w:val="00D27DF7"/>
    <w:pPr>
      <w:tabs>
        <w:tab w:val="right" w:leader="dot" w:pos="7655"/>
      </w:tabs>
      <w:ind w:left="284" w:right="567"/>
    </w:pPr>
  </w:style>
  <w:style w:type="paragraph" w:styleId="Indholdsfortegnelse3">
    <w:name w:val="toc 3"/>
    <w:basedOn w:val="Normal"/>
    <w:next w:val="Normal"/>
    <w:uiPriority w:val="10"/>
    <w:semiHidden/>
    <w:rsid w:val="00D27DF7"/>
    <w:pPr>
      <w:tabs>
        <w:tab w:val="right" w:leader="dot" w:pos="7655"/>
      </w:tabs>
      <w:ind w:left="567" w:right="567"/>
    </w:pPr>
  </w:style>
  <w:style w:type="paragraph" w:styleId="Indholdsfortegnelse4">
    <w:name w:val="toc 4"/>
    <w:basedOn w:val="Normal"/>
    <w:next w:val="Normal"/>
    <w:uiPriority w:val="10"/>
    <w:semiHidden/>
    <w:rsid w:val="00D27DF7"/>
    <w:pPr>
      <w:tabs>
        <w:tab w:val="right" w:leader="dot" w:pos="7655"/>
      </w:tabs>
      <w:ind w:left="851" w:right="567"/>
    </w:pPr>
  </w:style>
  <w:style w:type="paragraph" w:styleId="Indholdsfortegnelse5">
    <w:name w:val="toc 5"/>
    <w:basedOn w:val="Normal"/>
    <w:next w:val="Normal"/>
    <w:uiPriority w:val="10"/>
    <w:semiHidden/>
    <w:rsid w:val="00D27DF7"/>
    <w:pPr>
      <w:tabs>
        <w:tab w:val="right" w:pos="7655"/>
      </w:tabs>
      <w:ind w:left="1134" w:right="567"/>
    </w:pPr>
  </w:style>
  <w:style w:type="character" w:styleId="BesgtLink">
    <w:name w:val="FollowedHyperlink"/>
    <w:basedOn w:val="Standardskrifttypeiafsnit"/>
    <w:uiPriority w:val="99"/>
    <w:semiHidden/>
    <w:rsid w:val="00D27DF7"/>
    <w:rPr>
      <w:color w:val="800080"/>
      <w:u w:val="single"/>
    </w:rPr>
  </w:style>
  <w:style w:type="paragraph" w:styleId="Sidefod">
    <w:name w:val="footer"/>
    <w:basedOn w:val="Normal"/>
    <w:uiPriority w:val="99"/>
    <w:semiHidden/>
    <w:rsid w:val="00D27DF7"/>
    <w:pPr>
      <w:tabs>
        <w:tab w:val="center" w:pos="4819"/>
        <w:tab w:val="right" w:pos="9638"/>
      </w:tabs>
      <w:spacing w:line="180" w:lineRule="atLeast"/>
    </w:pPr>
    <w:rPr>
      <w:sz w:val="14"/>
    </w:rPr>
  </w:style>
  <w:style w:type="paragraph" w:styleId="Sidehoved">
    <w:name w:val="header"/>
    <w:basedOn w:val="Normal"/>
    <w:link w:val="SidehovedTegn"/>
    <w:uiPriority w:val="99"/>
    <w:semiHidden/>
    <w:rsid w:val="00D27DF7"/>
    <w:pPr>
      <w:tabs>
        <w:tab w:val="center" w:pos="4819"/>
        <w:tab w:val="right" w:pos="9638"/>
      </w:tabs>
      <w:spacing w:line="180" w:lineRule="atLeast"/>
    </w:pPr>
    <w:rPr>
      <w:sz w:val="14"/>
    </w:rPr>
  </w:style>
  <w:style w:type="character" w:styleId="Hyperlink">
    <w:name w:val="Hyperlink"/>
    <w:basedOn w:val="Standardskrifttypeiafsnit"/>
    <w:uiPriority w:val="8"/>
    <w:semiHidden/>
    <w:qFormat/>
    <w:rsid w:val="00D27DF7"/>
    <w:rPr>
      <w:color w:val="0000FF"/>
      <w:u w:val="single"/>
    </w:rPr>
  </w:style>
  <w:style w:type="character" w:styleId="Sidetal">
    <w:name w:val="page number"/>
    <w:basedOn w:val="Standardskrifttypeiafsnit"/>
    <w:uiPriority w:val="99"/>
    <w:semiHidden/>
    <w:rsid w:val="00D27DF7"/>
    <w:rPr>
      <w:rFonts w:ascii="Verdana" w:hAnsi="Verdana"/>
      <w:sz w:val="17"/>
    </w:rPr>
  </w:style>
  <w:style w:type="paragraph" w:customStyle="1" w:styleId="Punktliste">
    <w:name w:val="Punktliste"/>
    <w:basedOn w:val="Normal"/>
    <w:uiPriority w:val="99"/>
    <w:semiHidden/>
    <w:qFormat/>
    <w:rsid w:val="00D27DF7"/>
  </w:style>
  <w:style w:type="paragraph" w:styleId="Indholdsfortegnelse6">
    <w:name w:val="toc 6"/>
    <w:basedOn w:val="Normal"/>
    <w:next w:val="Normal"/>
    <w:uiPriority w:val="10"/>
    <w:semiHidden/>
    <w:rsid w:val="00D27DF7"/>
    <w:pPr>
      <w:tabs>
        <w:tab w:val="right" w:pos="7655"/>
      </w:tabs>
      <w:ind w:left="2268" w:right="567" w:hanging="1134"/>
    </w:pPr>
  </w:style>
  <w:style w:type="paragraph" w:styleId="Indholdsfortegnelse7">
    <w:name w:val="toc 7"/>
    <w:basedOn w:val="Normal"/>
    <w:next w:val="Normal"/>
    <w:uiPriority w:val="10"/>
    <w:semiHidden/>
    <w:rsid w:val="00D27DF7"/>
    <w:pPr>
      <w:tabs>
        <w:tab w:val="right" w:pos="7655"/>
      </w:tabs>
      <w:ind w:left="2268" w:right="567" w:hanging="1134"/>
    </w:pPr>
  </w:style>
  <w:style w:type="paragraph" w:styleId="Indholdsfortegnelse8">
    <w:name w:val="toc 8"/>
    <w:basedOn w:val="Normal"/>
    <w:next w:val="Normal"/>
    <w:uiPriority w:val="10"/>
    <w:semiHidden/>
    <w:rsid w:val="00D27DF7"/>
    <w:pPr>
      <w:tabs>
        <w:tab w:val="right" w:pos="7655"/>
      </w:tabs>
      <w:ind w:left="2268" w:right="567" w:hanging="1134"/>
    </w:pPr>
  </w:style>
  <w:style w:type="paragraph" w:styleId="Indholdsfortegnelse9">
    <w:name w:val="toc 9"/>
    <w:basedOn w:val="Normal"/>
    <w:next w:val="Normal"/>
    <w:uiPriority w:val="10"/>
    <w:semiHidden/>
    <w:rsid w:val="00D27DF7"/>
    <w:pPr>
      <w:tabs>
        <w:tab w:val="right" w:pos="7655"/>
      </w:tabs>
      <w:ind w:left="2268" w:right="567" w:hanging="1134"/>
    </w:pPr>
  </w:style>
  <w:style w:type="paragraph" w:customStyle="1" w:styleId="Nummerering">
    <w:name w:val="Nummerering"/>
    <w:basedOn w:val="Normal"/>
    <w:uiPriority w:val="99"/>
    <w:semiHidden/>
    <w:qFormat/>
    <w:rsid w:val="00D27DF7"/>
  </w:style>
  <w:style w:type="paragraph" w:customStyle="1" w:styleId="Tabeltekst">
    <w:name w:val="Tabel tekst"/>
    <w:basedOn w:val="Tabel"/>
    <w:uiPriority w:val="99"/>
    <w:rsid w:val="00886AA1"/>
    <w:pPr>
      <w:spacing w:after="40" w:line="220" w:lineRule="atLeast"/>
    </w:pPr>
  </w:style>
  <w:style w:type="paragraph" w:customStyle="1" w:styleId="Tabeloverskrift">
    <w:name w:val="Tabel overskrift"/>
    <w:basedOn w:val="Tabeltekst"/>
    <w:uiPriority w:val="99"/>
    <w:rsid w:val="00D27DF7"/>
    <w:rPr>
      <w:b/>
    </w:rPr>
  </w:style>
  <w:style w:type="paragraph" w:customStyle="1" w:styleId="Tabelkolonneoverskrift">
    <w:name w:val="Tabel kolonne overskrift"/>
    <w:basedOn w:val="Tabeltekst"/>
    <w:uiPriority w:val="99"/>
    <w:rsid w:val="00886AA1"/>
    <w:pPr>
      <w:jc w:val="right"/>
    </w:pPr>
    <w:rPr>
      <w:b/>
    </w:rPr>
  </w:style>
  <w:style w:type="table" w:customStyle="1" w:styleId="Table-Normal">
    <w:name w:val="Table - Normal"/>
    <w:basedOn w:val="Tabel-Normal"/>
    <w:uiPriority w:val="99"/>
    <w:rsid w:val="00D27DF7"/>
    <w:pPr>
      <w:spacing w:line="220" w:lineRule="atLeast"/>
    </w:pPr>
    <w:rPr>
      <w:rFonts w:ascii="Verdana" w:hAnsi="Verdana"/>
      <w:sz w:val="18"/>
    </w:rPr>
    <w:tblPr>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99"/>
    <w:semiHidden/>
    <w:qFormat/>
    <w:rsid w:val="00D27DF7"/>
    <w:pPr>
      <w:jc w:val="right"/>
    </w:pPr>
  </w:style>
  <w:style w:type="paragraph" w:customStyle="1" w:styleId="TabelnumreTotal">
    <w:name w:val="Tabel numre Total"/>
    <w:basedOn w:val="Tabelnumre"/>
    <w:uiPriority w:val="99"/>
    <w:semiHidden/>
    <w:qFormat/>
    <w:rsid w:val="00D27DF7"/>
    <w:rPr>
      <w:b/>
    </w:rPr>
  </w:style>
  <w:style w:type="paragraph" w:customStyle="1" w:styleId="Template">
    <w:name w:val="Template"/>
    <w:uiPriority w:val="99"/>
    <w:semiHidden/>
    <w:rsid w:val="00D27DF7"/>
    <w:pPr>
      <w:spacing w:line="220" w:lineRule="atLeast"/>
    </w:pPr>
    <w:rPr>
      <w:rFonts w:ascii="Verdana" w:hAnsi="Verdana"/>
      <w:noProof/>
      <w:sz w:val="17"/>
      <w:szCs w:val="24"/>
      <w:lang w:eastAsia="en-US"/>
    </w:rPr>
  </w:style>
  <w:style w:type="paragraph" w:customStyle="1" w:styleId="Template-Virksomhedsnavn">
    <w:name w:val="Template - Virksomheds navn"/>
    <w:basedOn w:val="Template"/>
    <w:next w:val="Template-Adresse"/>
    <w:uiPriority w:val="99"/>
    <w:semiHidden/>
    <w:rsid w:val="003D2E35"/>
    <w:rPr>
      <w:rFonts w:ascii="Franklin Gothic Demi" w:hAnsi="Franklin Gothic Demi"/>
    </w:rPr>
  </w:style>
  <w:style w:type="paragraph" w:customStyle="1" w:styleId="Template-Adresse">
    <w:name w:val="Template - Adresse"/>
    <w:basedOn w:val="Template"/>
    <w:uiPriority w:val="99"/>
    <w:semiHidden/>
    <w:rsid w:val="00D27DF7"/>
    <w:pPr>
      <w:tabs>
        <w:tab w:val="left" w:pos="601"/>
        <w:tab w:val="left" w:pos="782"/>
      </w:tabs>
    </w:pPr>
    <w:rPr>
      <w:rFonts w:ascii="Franklin Gothic Book" w:hAnsi="Franklin Gothic Book"/>
      <w:sz w:val="16"/>
    </w:rPr>
  </w:style>
  <w:style w:type="paragraph" w:customStyle="1" w:styleId="Template-Dato">
    <w:name w:val="Template - Dato"/>
    <w:basedOn w:val="Template-Adresse"/>
    <w:uiPriority w:val="99"/>
    <w:semiHidden/>
    <w:rsid w:val="00505BA5"/>
    <w:pPr>
      <w:spacing w:line="280" w:lineRule="atLeast"/>
      <w:jc w:val="right"/>
    </w:pPr>
    <w:rPr>
      <w:sz w:val="20"/>
    </w:rPr>
  </w:style>
  <w:style w:type="table" w:styleId="Tabel-Gitter">
    <w:name w:val="Table Grid"/>
    <w:basedOn w:val="Tabel-Normal"/>
    <w:uiPriority w:val="99"/>
    <w:rsid w:val="00D27DF7"/>
    <w:pPr>
      <w:spacing w:line="240" w:lineRule="atLeas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JNr">
    <w:name w:val="Template - J Nr"/>
    <w:basedOn w:val="Template"/>
    <w:uiPriority w:val="99"/>
    <w:semiHidden/>
    <w:rsid w:val="00C877B7"/>
    <w:pPr>
      <w:tabs>
        <w:tab w:val="left" w:pos="601"/>
      </w:tabs>
      <w:spacing w:line="180" w:lineRule="atLeast"/>
    </w:pPr>
    <w:rPr>
      <w:sz w:val="15"/>
    </w:rPr>
  </w:style>
  <w:style w:type="paragraph" w:styleId="Listeoverfigurer">
    <w:name w:val="table of figures"/>
    <w:basedOn w:val="Normal"/>
    <w:next w:val="Normal"/>
    <w:uiPriority w:val="99"/>
    <w:semiHidden/>
    <w:rsid w:val="00D27DF7"/>
  </w:style>
  <w:style w:type="paragraph" w:customStyle="1" w:styleId="Template-DokumentNavn">
    <w:name w:val="Template - Dokument Navn"/>
    <w:basedOn w:val="Template"/>
    <w:next w:val="Template-Dato"/>
    <w:uiPriority w:val="99"/>
    <w:semiHidden/>
    <w:rsid w:val="006546E0"/>
    <w:pPr>
      <w:spacing w:line="240" w:lineRule="atLeast"/>
    </w:pPr>
    <w:rPr>
      <w:rFonts w:ascii="Century Schoolbook" w:hAnsi="Century Schoolbook"/>
      <w:b/>
      <w:sz w:val="32"/>
    </w:rPr>
  </w:style>
  <w:style w:type="paragraph" w:customStyle="1" w:styleId="HelpText">
    <w:name w:val="HelpText"/>
    <w:uiPriority w:val="99"/>
    <w:semiHidden/>
    <w:rsid w:val="00D27DF7"/>
    <w:rPr>
      <w:i/>
      <w:szCs w:val="24"/>
      <w:lang w:eastAsia="en-US"/>
    </w:rPr>
  </w:style>
  <w:style w:type="paragraph" w:customStyle="1" w:styleId="Template-Tekst">
    <w:name w:val="Template - Tekst"/>
    <w:basedOn w:val="Template"/>
    <w:uiPriority w:val="99"/>
    <w:semiHidden/>
    <w:rsid w:val="00735637"/>
    <w:pPr>
      <w:spacing w:line="360" w:lineRule="atLeast"/>
    </w:pPr>
  </w:style>
  <w:style w:type="paragraph" w:styleId="Markeringsbobletekst">
    <w:name w:val="Balloon Text"/>
    <w:basedOn w:val="Normal"/>
    <w:link w:val="MarkeringsbobletekstTegn"/>
    <w:uiPriority w:val="99"/>
    <w:semiHidden/>
    <w:rsid w:val="00D27DF7"/>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27DF7"/>
    <w:rPr>
      <w:rFonts w:ascii="Tahoma" w:hAnsi="Tahoma" w:cs="Tahoma"/>
      <w:sz w:val="16"/>
      <w:szCs w:val="16"/>
    </w:rPr>
  </w:style>
  <w:style w:type="character" w:styleId="Pladsholdertekst">
    <w:name w:val="Placeholder Text"/>
    <w:basedOn w:val="Standardskrifttypeiafsnit"/>
    <w:uiPriority w:val="99"/>
    <w:semiHidden/>
    <w:rsid w:val="00886AA1"/>
    <w:rPr>
      <w:color w:val="808080"/>
    </w:rPr>
  </w:style>
  <w:style w:type="paragraph" w:customStyle="1" w:styleId="Kildeangivelse">
    <w:name w:val="Kildeangivelse"/>
    <w:basedOn w:val="Normal"/>
    <w:next w:val="Normal"/>
    <w:link w:val="KildeangivelseChar"/>
    <w:uiPriority w:val="99"/>
    <w:rsid w:val="00886AA1"/>
    <w:pPr>
      <w:keepLines/>
      <w:spacing w:line="200" w:lineRule="atLeast"/>
      <w:ind w:left="822" w:right="227" w:hanging="595"/>
    </w:pPr>
    <w:rPr>
      <w:sz w:val="14"/>
      <w:szCs w:val="24"/>
      <w:lang w:eastAsia="en-US"/>
    </w:rPr>
  </w:style>
  <w:style w:type="character" w:customStyle="1" w:styleId="KildeangivelseChar">
    <w:name w:val="Kildeangivelse Char"/>
    <w:link w:val="Kildeangivelse"/>
    <w:uiPriority w:val="99"/>
    <w:locked/>
    <w:rsid w:val="00886AA1"/>
    <w:rPr>
      <w:sz w:val="14"/>
      <w:szCs w:val="24"/>
      <w:lang w:eastAsia="en-US"/>
    </w:rPr>
  </w:style>
  <w:style w:type="paragraph" w:customStyle="1" w:styleId="Pladsholdertxtfelt">
    <w:name w:val="Pladsholder txtfelt"/>
    <w:uiPriority w:val="99"/>
    <w:rsid w:val="00D27DF7"/>
    <w:pPr>
      <w:spacing w:line="240" w:lineRule="auto"/>
      <w:ind w:left="227" w:right="227"/>
    </w:pPr>
    <w:rPr>
      <w:rFonts w:ascii="Franklin Gothic Book" w:hAnsi="Franklin Gothic Book"/>
      <w:sz w:val="16"/>
      <w:szCs w:val="24"/>
      <w:lang w:eastAsia="en-US"/>
    </w:rPr>
  </w:style>
  <w:style w:type="paragraph" w:customStyle="1" w:styleId="BoksOverskrift">
    <w:name w:val="Boks Overskrift"/>
    <w:basedOn w:val="Normal"/>
    <w:uiPriority w:val="99"/>
    <w:rsid w:val="00886AA1"/>
    <w:pPr>
      <w:keepNext/>
      <w:keepLines/>
      <w:framePr w:hSpace="141" w:wrap="around" w:vAnchor="text" w:hAnchor="text" w:x="227" w:y="1"/>
      <w:tabs>
        <w:tab w:val="left" w:pos="340"/>
      </w:tabs>
      <w:spacing w:after="210" w:line="210" w:lineRule="atLeast"/>
      <w:ind w:left="227" w:right="227"/>
      <w:suppressOverlap/>
    </w:pPr>
    <w:rPr>
      <w:rFonts w:ascii="Franklin Gothic Book" w:hAnsi="Franklin Gothic Book"/>
      <w:b/>
      <w:sz w:val="16"/>
      <w:szCs w:val="24"/>
      <w:lang w:eastAsia="en-US"/>
    </w:rPr>
  </w:style>
  <w:style w:type="paragraph" w:customStyle="1" w:styleId="Tabel">
    <w:name w:val="Tabel"/>
    <w:basedOn w:val="Normal"/>
    <w:uiPriority w:val="99"/>
    <w:rsid w:val="00D27DF7"/>
    <w:rPr>
      <w:rFonts w:ascii="Franklin Gothic Book" w:hAnsi="Franklin Gothic Book"/>
      <w:sz w:val="16"/>
    </w:rPr>
  </w:style>
  <w:style w:type="paragraph" w:customStyle="1" w:styleId="Tabeltal">
    <w:name w:val="Tabel tal"/>
    <w:basedOn w:val="Tabeltekst"/>
    <w:uiPriority w:val="99"/>
    <w:rsid w:val="00D27DF7"/>
    <w:pPr>
      <w:jc w:val="right"/>
    </w:pPr>
  </w:style>
  <w:style w:type="paragraph" w:customStyle="1" w:styleId="TabeltalTotal">
    <w:name w:val="Tabel tal Total"/>
    <w:basedOn w:val="Tabeltal"/>
    <w:uiPriority w:val="99"/>
    <w:rsid w:val="00D27DF7"/>
    <w:rPr>
      <w:b/>
    </w:rPr>
  </w:style>
  <w:style w:type="paragraph" w:styleId="Bibliografi">
    <w:name w:val="Bibliography"/>
    <w:basedOn w:val="Normal"/>
    <w:next w:val="Normal"/>
    <w:uiPriority w:val="99"/>
    <w:semiHidden/>
    <w:rsid w:val="00D27DF7"/>
  </w:style>
  <w:style w:type="character" w:styleId="Bogenstitel">
    <w:name w:val="Book Title"/>
    <w:basedOn w:val="Standardskrifttypeiafsnit"/>
    <w:uiPriority w:val="99"/>
    <w:semiHidden/>
    <w:qFormat/>
    <w:rsid w:val="00D27DF7"/>
    <w:rPr>
      <w:b/>
      <w:bCs/>
      <w:i/>
      <w:iCs/>
      <w:spacing w:val="5"/>
    </w:rPr>
  </w:style>
  <w:style w:type="table" w:styleId="Farvetgitter">
    <w:name w:val="Colorful Grid"/>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99"/>
    <w:rsid w:val="00D27DF7"/>
    <w:pPr>
      <w:spacing w:line="240" w:lineRule="auto"/>
    </w:pPr>
    <w:rPr>
      <w:rFonts w:ascii="Verdana" w:hAnsi="Verdana"/>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99"/>
    <w:rsid w:val="00D27DF7"/>
    <w:pPr>
      <w:spacing w:line="240" w:lineRule="auto"/>
    </w:pPr>
    <w:rPr>
      <w:rFonts w:ascii="Verdana" w:hAnsi="Verdana"/>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rsid w:val="00D27DF7"/>
    <w:pPr>
      <w:spacing w:line="240" w:lineRule="auto"/>
    </w:pPr>
    <w:rPr>
      <w:rFonts w:ascii="Verdana" w:hAnsi="Verdana"/>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D27DF7"/>
    <w:rPr>
      <w:sz w:val="16"/>
      <w:szCs w:val="16"/>
    </w:rPr>
  </w:style>
  <w:style w:type="paragraph" w:styleId="Kommentartekst">
    <w:name w:val="annotation text"/>
    <w:basedOn w:val="Normal"/>
    <w:link w:val="KommentartekstTegn"/>
    <w:uiPriority w:val="99"/>
    <w:semiHidden/>
    <w:rsid w:val="00D27DF7"/>
    <w:pPr>
      <w:spacing w:line="240" w:lineRule="auto"/>
    </w:pPr>
  </w:style>
  <w:style w:type="character" w:customStyle="1" w:styleId="KommentartekstTegn">
    <w:name w:val="Kommentartekst Tegn"/>
    <w:basedOn w:val="Standardskrifttypeiafsnit"/>
    <w:link w:val="Kommentartekst"/>
    <w:uiPriority w:val="99"/>
    <w:semiHidden/>
    <w:rsid w:val="00D27DF7"/>
  </w:style>
  <w:style w:type="paragraph" w:styleId="Kommentaremne">
    <w:name w:val="annotation subject"/>
    <w:basedOn w:val="Kommentartekst"/>
    <w:next w:val="Kommentartekst"/>
    <w:link w:val="KommentaremneTegn"/>
    <w:uiPriority w:val="99"/>
    <w:semiHidden/>
    <w:rsid w:val="00D27DF7"/>
    <w:rPr>
      <w:b/>
      <w:bCs/>
    </w:rPr>
  </w:style>
  <w:style w:type="character" w:customStyle="1" w:styleId="KommentaremneTegn">
    <w:name w:val="Kommentaremne Tegn"/>
    <w:basedOn w:val="KommentartekstTegn"/>
    <w:link w:val="Kommentaremne"/>
    <w:uiPriority w:val="99"/>
    <w:semiHidden/>
    <w:rsid w:val="00D27DF7"/>
    <w:rPr>
      <w:b/>
      <w:bCs/>
    </w:rPr>
  </w:style>
  <w:style w:type="table" w:styleId="Mrkliste">
    <w:name w:val="Dark List"/>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99"/>
    <w:rsid w:val="00D27DF7"/>
    <w:pPr>
      <w:spacing w:line="240" w:lineRule="auto"/>
    </w:pPr>
    <w:rPr>
      <w:rFonts w:ascii="Verdana" w:hAnsi="Verdana"/>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kumentoversigt">
    <w:name w:val="Document Map"/>
    <w:basedOn w:val="Normal"/>
    <w:link w:val="DokumentoversigtTegn"/>
    <w:uiPriority w:val="99"/>
    <w:semiHidden/>
    <w:rsid w:val="00D27DF7"/>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D27DF7"/>
    <w:rPr>
      <w:rFonts w:ascii="Segoe UI" w:hAnsi="Segoe UI" w:cs="Segoe UI"/>
      <w:sz w:val="16"/>
      <w:szCs w:val="16"/>
    </w:rPr>
  </w:style>
  <w:style w:type="paragraph" w:styleId="Indeks1">
    <w:name w:val="index 1"/>
    <w:basedOn w:val="Normal"/>
    <w:next w:val="Normal"/>
    <w:autoRedefine/>
    <w:uiPriority w:val="99"/>
    <w:semiHidden/>
    <w:rsid w:val="00D27DF7"/>
    <w:pPr>
      <w:spacing w:line="240" w:lineRule="auto"/>
      <w:ind w:left="200" w:hanging="200"/>
    </w:pPr>
  </w:style>
  <w:style w:type="paragraph" w:styleId="Indeks2">
    <w:name w:val="index 2"/>
    <w:basedOn w:val="Normal"/>
    <w:next w:val="Normal"/>
    <w:autoRedefine/>
    <w:uiPriority w:val="99"/>
    <w:semiHidden/>
    <w:rsid w:val="00D27DF7"/>
    <w:pPr>
      <w:spacing w:line="240" w:lineRule="auto"/>
      <w:ind w:left="400" w:hanging="200"/>
    </w:pPr>
  </w:style>
  <w:style w:type="paragraph" w:styleId="Indeks3">
    <w:name w:val="index 3"/>
    <w:basedOn w:val="Normal"/>
    <w:next w:val="Normal"/>
    <w:autoRedefine/>
    <w:uiPriority w:val="99"/>
    <w:semiHidden/>
    <w:rsid w:val="00D27DF7"/>
    <w:pPr>
      <w:spacing w:line="240" w:lineRule="auto"/>
      <w:ind w:left="600" w:hanging="200"/>
    </w:pPr>
  </w:style>
  <w:style w:type="paragraph" w:styleId="Indeks4">
    <w:name w:val="index 4"/>
    <w:basedOn w:val="Normal"/>
    <w:next w:val="Normal"/>
    <w:autoRedefine/>
    <w:uiPriority w:val="99"/>
    <w:semiHidden/>
    <w:rsid w:val="00D27DF7"/>
    <w:pPr>
      <w:spacing w:line="240" w:lineRule="auto"/>
      <w:ind w:left="800" w:hanging="200"/>
    </w:pPr>
  </w:style>
  <w:style w:type="paragraph" w:styleId="Indeks5">
    <w:name w:val="index 5"/>
    <w:basedOn w:val="Normal"/>
    <w:next w:val="Normal"/>
    <w:autoRedefine/>
    <w:uiPriority w:val="99"/>
    <w:semiHidden/>
    <w:rsid w:val="00D27DF7"/>
    <w:pPr>
      <w:spacing w:line="240" w:lineRule="auto"/>
      <w:ind w:left="1000" w:hanging="200"/>
    </w:pPr>
  </w:style>
  <w:style w:type="paragraph" w:styleId="Indeks6">
    <w:name w:val="index 6"/>
    <w:basedOn w:val="Normal"/>
    <w:next w:val="Normal"/>
    <w:autoRedefine/>
    <w:uiPriority w:val="99"/>
    <w:semiHidden/>
    <w:rsid w:val="00D27DF7"/>
    <w:pPr>
      <w:spacing w:line="240" w:lineRule="auto"/>
      <w:ind w:left="1200" w:hanging="200"/>
    </w:pPr>
  </w:style>
  <w:style w:type="paragraph" w:styleId="Indeks7">
    <w:name w:val="index 7"/>
    <w:basedOn w:val="Normal"/>
    <w:next w:val="Normal"/>
    <w:autoRedefine/>
    <w:uiPriority w:val="99"/>
    <w:semiHidden/>
    <w:rsid w:val="00D27DF7"/>
    <w:pPr>
      <w:spacing w:line="240" w:lineRule="auto"/>
      <w:ind w:left="1400" w:hanging="200"/>
    </w:pPr>
  </w:style>
  <w:style w:type="paragraph" w:styleId="Indeks8">
    <w:name w:val="index 8"/>
    <w:basedOn w:val="Normal"/>
    <w:next w:val="Normal"/>
    <w:autoRedefine/>
    <w:uiPriority w:val="99"/>
    <w:semiHidden/>
    <w:rsid w:val="00D27DF7"/>
    <w:pPr>
      <w:spacing w:line="240" w:lineRule="auto"/>
      <w:ind w:left="1600" w:hanging="200"/>
    </w:pPr>
  </w:style>
  <w:style w:type="paragraph" w:styleId="Indeks9">
    <w:name w:val="index 9"/>
    <w:basedOn w:val="Normal"/>
    <w:next w:val="Normal"/>
    <w:autoRedefine/>
    <w:uiPriority w:val="99"/>
    <w:semiHidden/>
    <w:rsid w:val="00D27DF7"/>
    <w:pPr>
      <w:spacing w:line="240" w:lineRule="auto"/>
      <w:ind w:left="1800" w:hanging="200"/>
    </w:pPr>
  </w:style>
  <w:style w:type="paragraph" w:styleId="Indeksoverskrift">
    <w:name w:val="index heading"/>
    <w:basedOn w:val="Normal"/>
    <w:next w:val="Indeks1"/>
    <w:uiPriority w:val="99"/>
    <w:semiHidden/>
    <w:rsid w:val="00D27DF7"/>
    <w:rPr>
      <w:rFonts w:eastAsiaTheme="majorEastAsia" w:cstheme="majorBidi"/>
      <w:b/>
      <w:bCs/>
    </w:rPr>
  </w:style>
  <w:style w:type="character" w:styleId="Kraftigfremhvning">
    <w:name w:val="Intense Emphasis"/>
    <w:basedOn w:val="Standardskrifttypeiafsnit"/>
    <w:uiPriority w:val="99"/>
    <w:semiHidden/>
    <w:qFormat/>
    <w:rsid w:val="00D27DF7"/>
    <w:rPr>
      <w:i/>
      <w:iCs/>
      <w:color w:val="4F81BD" w:themeColor="accent1"/>
    </w:rPr>
  </w:style>
  <w:style w:type="paragraph" w:styleId="Strktcitat">
    <w:name w:val="Intense Quote"/>
    <w:basedOn w:val="Normal"/>
    <w:next w:val="Normal"/>
    <w:link w:val="StrktcitatTegn"/>
    <w:uiPriority w:val="99"/>
    <w:semiHidden/>
    <w:qFormat/>
    <w:rsid w:val="00D27DF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99"/>
    <w:semiHidden/>
    <w:rsid w:val="00D27DF7"/>
    <w:rPr>
      <w:i/>
      <w:iCs/>
      <w:color w:val="4F81BD" w:themeColor="accent1"/>
    </w:rPr>
  </w:style>
  <w:style w:type="character" w:styleId="Kraftighenvisning">
    <w:name w:val="Intense Reference"/>
    <w:basedOn w:val="Standardskrifttypeiafsnit"/>
    <w:uiPriority w:val="99"/>
    <w:semiHidden/>
    <w:qFormat/>
    <w:rsid w:val="00D27DF7"/>
    <w:rPr>
      <w:b/>
      <w:bCs/>
      <w:smallCaps/>
      <w:color w:val="4F81BD" w:themeColor="accent1"/>
      <w:spacing w:val="5"/>
    </w:rPr>
  </w:style>
  <w:style w:type="table" w:styleId="Lystgitter">
    <w:name w:val="Light Grid"/>
    <w:basedOn w:val="Tabel-Normal"/>
    <w:uiPriority w:val="99"/>
    <w:rsid w:val="00D27DF7"/>
    <w:pPr>
      <w:spacing w:line="240" w:lineRule="auto"/>
    </w:pPr>
    <w:rPr>
      <w:rFonts w:ascii="Verdana" w:hAnsi="Verdan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rsid w:val="00D27DF7"/>
    <w:pPr>
      <w:spacing w:line="240" w:lineRule="auto"/>
    </w:pPr>
    <w:rPr>
      <w:rFonts w:ascii="Verdana" w:hAnsi="Verdan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99"/>
    <w:rsid w:val="00D27DF7"/>
    <w:pPr>
      <w:spacing w:line="240" w:lineRule="auto"/>
    </w:pPr>
    <w:rPr>
      <w:rFonts w:ascii="Verdana" w:hAnsi="Verdan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99"/>
    <w:rsid w:val="00D27DF7"/>
    <w:pPr>
      <w:spacing w:line="240" w:lineRule="auto"/>
    </w:pPr>
    <w:rPr>
      <w:rFonts w:ascii="Verdana" w:hAnsi="Verdan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99"/>
    <w:rsid w:val="00D27DF7"/>
    <w:pPr>
      <w:spacing w:line="240" w:lineRule="auto"/>
    </w:pPr>
    <w:rPr>
      <w:rFonts w:ascii="Verdana" w:hAnsi="Verdan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99"/>
    <w:rsid w:val="00D27DF7"/>
    <w:pPr>
      <w:spacing w:line="240" w:lineRule="auto"/>
    </w:pPr>
    <w:rPr>
      <w:rFonts w:ascii="Verdana" w:hAnsi="Verdana"/>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99"/>
    <w:rsid w:val="00D27DF7"/>
    <w:pPr>
      <w:spacing w:line="240" w:lineRule="auto"/>
    </w:pPr>
    <w:rPr>
      <w:rFonts w:ascii="Verdana" w:hAnsi="Verdana"/>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99"/>
    <w:rsid w:val="00D27DF7"/>
    <w:pPr>
      <w:spacing w:line="240" w:lineRule="auto"/>
    </w:pPr>
    <w:rPr>
      <w:rFonts w:ascii="Verdana" w:hAnsi="Verdan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rsid w:val="00D27DF7"/>
    <w:pPr>
      <w:spacing w:line="240" w:lineRule="auto"/>
    </w:pPr>
    <w:rPr>
      <w:rFonts w:ascii="Verdana" w:hAnsi="Verdan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99"/>
    <w:rsid w:val="00D27DF7"/>
    <w:pPr>
      <w:spacing w:line="240" w:lineRule="auto"/>
    </w:pPr>
    <w:rPr>
      <w:rFonts w:ascii="Verdana" w:hAnsi="Verdan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99"/>
    <w:rsid w:val="00D27DF7"/>
    <w:pPr>
      <w:spacing w:line="240" w:lineRule="auto"/>
    </w:pPr>
    <w:rPr>
      <w:rFonts w:ascii="Verdana" w:hAnsi="Verdan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99"/>
    <w:rsid w:val="00D27DF7"/>
    <w:pPr>
      <w:spacing w:line="240" w:lineRule="auto"/>
    </w:pPr>
    <w:rPr>
      <w:rFonts w:ascii="Verdana" w:hAnsi="Verdan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99"/>
    <w:rsid w:val="00D27DF7"/>
    <w:pPr>
      <w:spacing w:line="240" w:lineRule="auto"/>
    </w:pPr>
    <w:rPr>
      <w:rFonts w:ascii="Verdana" w:hAnsi="Verdana"/>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99"/>
    <w:rsid w:val="00D27DF7"/>
    <w:pPr>
      <w:spacing w:line="240" w:lineRule="auto"/>
    </w:pPr>
    <w:rPr>
      <w:rFonts w:ascii="Verdana" w:hAnsi="Verdana"/>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99"/>
    <w:rsid w:val="00D27DF7"/>
    <w:pPr>
      <w:spacing w:line="240" w:lineRule="auto"/>
    </w:pPr>
    <w:rPr>
      <w:rFonts w:ascii="Verdana" w:hAnsi="Verdan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rsid w:val="00D27DF7"/>
    <w:pPr>
      <w:spacing w:line="240" w:lineRule="auto"/>
    </w:pPr>
    <w:rPr>
      <w:rFonts w:ascii="Verdana" w:hAnsi="Verdan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99"/>
    <w:rsid w:val="00D27DF7"/>
    <w:pPr>
      <w:spacing w:line="240" w:lineRule="auto"/>
    </w:pPr>
    <w:rPr>
      <w:rFonts w:ascii="Verdana" w:hAnsi="Verdana"/>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99"/>
    <w:rsid w:val="00D27DF7"/>
    <w:pPr>
      <w:spacing w:line="240" w:lineRule="auto"/>
    </w:pPr>
    <w:rPr>
      <w:rFonts w:ascii="Verdana" w:hAnsi="Verdana"/>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99"/>
    <w:rsid w:val="00D27DF7"/>
    <w:pPr>
      <w:spacing w:line="240" w:lineRule="auto"/>
    </w:pPr>
    <w:rPr>
      <w:rFonts w:ascii="Verdana" w:hAnsi="Verdana"/>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99"/>
    <w:rsid w:val="00D27DF7"/>
    <w:pPr>
      <w:spacing w:line="240" w:lineRule="auto"/>
    </w:pPr>
    <w:rPr>
      <w:rFonts w:ascii="Verdana" w:hAnsi="Verdana"/>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99"/>
    <w:rsid w:val="00D27DF7"/>
    <w:pPr>
      <w:spacing w:line="240" w:lineRule="auto"/>
    </w:pPr>
    <w:rPr>
      <w:rFonts w:ascii="Verdana" w:hAnsi="Verdana"/>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eafsnit">
    <w:name w:val="List Paragraph"/>
    <w:basedOn w:val="Normal"/>
    <w:uiPriority w:val="99"/>
    <w:semiHidden/>
    <w:qFormat/>
    <w:rsid w:val="00D27DF7"/>
    <w:pPr>
      <w:ind w:left="720"/>
      <w:contextualSpacing/>
    </w:pPr>
  </w:style>
  <w:style w:type="paragraph" w:styleId="Makrotekst">
    <w:name w:val="macro"/>
    <w:link w:val="MakrotekstTegn"/>
    <w:uiPriority w:val="99"/>
    <w:semiHidden/>
    <w:rsid w:val="00D27DF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D27DF7"/>
    <w:rPr>
      <w:rFonts w:ascii="Consolas" w:hAnsi="Consolas" w:cs="Consolas"/>
    </w:rPr>
  </w:style>
  <w:style w:type="table" w:styleId="Mediumgitter1">
    <w:name w:val="Medium Grid 1"/>
    <w:basedOn w:val="Tabel-Normal"/>
    <w:uiPriority w:val="99"/>
    <w:rsid w:val="00D27DF7"/>
    <w:pPr>
      <w:spacing w:line="240" w:lineRule="auto"/>
    </w:pPr>
    <w:rPr>
      <w:rFonts w:ascii="Verdana" w:hAnsi="Verdan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rsid w:val="00D27DF7"/>
    <w:pPr>
      <w:spacing w:line="240" w:lineRule="auto"/>
    </w:pPr>
    <w:rPr>
      <w:rFonts w:ascii="Verdana" w:hAnsi="Verdan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99"/>
    <w:rsid w:val="00D27DF7"/>
    <w:pPr>
      <w:spacing w:line="240" w:lineRule="auto"/>
    </w:pPr>
    <w:rPr>
      <w:rFonts w:ascii="Verdana" w:hAnsi="Verdana"/>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99"/>
    <w:rsid w:val="00D27DF7"/>
    <w:pPr>
      <w:spacing w:line="240" w:lineRule="auto"/>
    </w:pPr>
    <w:rPr>
      <w:rFonts w:ascii="Verdana" w:hAnsi="Verdana"/>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99"/>
    <w:rsid w:val="00D27DF7"/>
    <w:pPr>
      <w:spacing w:line="240" w:lineRule="auto"/>
    </w:pPr>
    <w:rPr>
      <w:rFonts w:ascii="Verdana" w:hAnsi="Verdan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99"/>
    <w:rsid w:val="00D27DF7"/>
    <w:pPr>
      <w:spacing w:line="240" w:lineRule="auto"/>
    </w:pPr>
    <w:rPr>
      <w:rFonts w:ascii="Verdana" w:hAnsi="Verdana"/>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99"/>
    <w:rsid w:val="00D27DF7"/>
    <w:pPr>
      <w:spacing w:line="240" w:lineRule="auto"/>
    </w:pPr>
    <w:rPr>
      <w:rFonts w:ascii="Verdana" w:hAnsi="Verdana"/>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99"/>
    <w:rsid w:val="00D27DF7"/>
    <w:pPr>
      <w:spacing w:line="240" w:lineRule="auto"/>
    </w:pPr>
    <w:rPr>
      <w:rFonts w:ascii="Verdana" w:hAnsi="Verdan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99"/>
    <w:rsid w:val="00D27DF7"/>
    <w:pPr>
      <w:spacing w:line="240" w:lineRule="auto"/>
    </w:pPr>
    <w:rPr>
      <w:rFonts w:ascii="Verdana" w:hAnsi="Verdana"/>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rsid w:val="00D27DF7"/>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rsid w:val="00D27DF7"/>
    <w:pPr>
      <w:spacing w:line="240" w:lineRule="auto"/>
    </w:pPr>
    <w:rPr>
      <w:rFonts w:ascii="Verdana" w:hAnsi="Verdan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rsid w:val="00D27DF7"/>
    <w:pPr>
      <w:spacing w:line="240" w:lineRule="auto"/>
    </w:pPr>
    <w:rPr>
      <w:rFonts w:ascii="Verdana" w:hAnsi="Verdan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rsid w:val="00D27DF7"/>
    <w:pPr>
      <w:spacing w:line="240" w:lineRule="auto"/>
    </w:pPr>
    <w:rPr>
      <w:rFonts w:ascii="Verdana" w:hAnsi="Verdana"/>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rsid w:val="00D27DF7"/>
    <w:pPr>
      <w:spacing w:line="240" w:lineRule="auto"/>
    </w:pPr>
    <w:rPr>
      <w:rFonts w:ascii="Verdana" w:hAnsi="Verdana"/>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rsid w:val="00D27DF7"/>
    <w:pPr>
      <w:spacing w:line="240" w:lineRule="auto"/>
    </w:pPr>
    <w:rPr>
      <w:rFonts w:ascii="Verdana" w:hAnsi="Verdan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rsid w:val="00D27DF7"/>
    <w:pPr>
      <w:spacing w:line="240" w:lineRule="auto"/>
    </w:pPr>
    <w:rPr>
      <w:rFonts w:ascii="Verdana" w:hAnsi="Verdana"/>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rsid w:val="00D27DF7"/>
    <w:pPr>
      <w:spacing w:line="240" w:lineRule="auto"/>
    </w:pPr>
    <w:rPr>
      <w:rFonts w:ascii="Verdana" w:hAnsi="Verdana"/>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rsid w:val="00D27DF7"/>
    <w:pPr>
      <w:spacing w:line="240" w:lineRule="auto"/>
    </w:pPr>
    <w:rPr>
      <w:rFonts w:ascii="Verdana" w:hAnsi="Verdan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genafstand">
    <w:name w:val="No Spacing"/>
    <w:uiPriority w:val="99"/>
    <w:semiHidden/>
    <w:qFormat/>
    <w:rsid w:val="00D27DF7"/>
    <w:pPr>
      <w:spacing w:line="240" w:lineRule="auto"/>
    </w:pPr>
    <w:rPr>
      <w:rFonts w:ascii="Verdana" w:hAnsi="Verdana"/>
    </w:rPr>
  </w:style>
  <w:style w:type="paragraph" w:styleId="Citat">
    <w:name w:val="Quote"/>
    <w:basedOn w:val="Normal"/>
    <w:next w:val="Normal"/>
    <w:link w:val="CitatTegn"/>
    <w:uiPriority w:val="99"/>
    <w:semiHidden/>
    <w:qFormat/>
    <w:rsid w:val="00D27DF7"/>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99"/>
    <w:semiHidden/>
    <w:rsid w:val="00D27DF7"/>
    <w:rPr>
      <w:i/>
      <w:iCs/>
      <w:color w:val="404040" w:themeColor="text1" w:themeTint="BF"/>
    </w:rPr>
  </w:style>
  <w:style w:type="character" w:styleId="Svagfremhvning">
    <w:name w:val="Subtle Emphasis"/>
    <w:basedOn w:val="Standardskrifttypeiafsnit"/>
    <w:uiPriority w:val="99"/>
    <w:semiHidden/>
    <w:qFormat/>
    <w:rsid w:val="00D27DF7"/>
    <w:rPr>
      <w:i/>
      <w:iCs/>
      <w:color w:val="404040" w:themeColor="text1" w:themeTint="BF"/>
    </w:rPr>
  </w:style>
  <w:style w:type="character" w:styleId="Svaghenvisning">
    <w:name w:val="Subtle Reference"/>
    <w:basedOn w:val="Standardskrifttypeiafsnit"/>
    <w:uiPriority w:val="99"/>
    <w:semiHidden/>
    <w:qFormat/>
    <w:rsid w:val="00D27DF7"/>
    <w:rPr>
      <w:smallCaps/>
      <w:color w:val="5A5A5A" w:themeColor="text1" w:themeTint="A5"/>
    </w:rPr>
  </w:style>
  <w:style w:type="paragraph" w:styleId="Citatsamling">
    <w:name w:val="table of authorities"/>
    <w:basedOn w:val="Normal"/>
    <w:next w:val="Normal"/>
    <w:uiPriority w:val="99"/>
    <w:semiHidden/>
    <w:rsid w:val="00D27DF7"/>
    <w:pPr>
      <w:ind w:left="200" w:hanging="200"/>
    </w:pPr>
  </w:style>
  <w:style w:type="paragraph" w:styleId="Citatoverskrift">
    <w:name w:val="toa heading"/>
    <w:basedOn w:val="Normal"/>
    <w:next w:val="Normal"/>
    <w:uiPriority w:val="99"/>
    <w:semiHidden/>
    <w:rsid w:val="00D27DF7"/>
    <w:pPr>
      <w:spacing w:before="120"/>
    </w:pPr>
    <w:rPr>
      <w:rFonts w:eastAsiaTheme="majorEastAsia" w:cstheme="majorBidi"/>
      <w:b/>
      <w:bCs/>
      <w:sz w:val="24"/>
      <w:szCs w:val="24"/>
    </w:rPr>
  </w:style>
  <w:style w:type="paragraph" w:styleId="Overskrift">
    <w:name w:val="TOC Heading"/>
    <w:basedOn w:val="Overskrift1"/>
    <w:next w:val="Normal"/>
    <w:uiPriority w:val="99"/>
    <w:semiHidden/>
    <w:qFormat/>
    <w:rsid w:val="00D27DF7"/>
    <w:pPr>
      <w:keepNext/>
      <w:keepLines/>
      <w:spacing w:before="240"/>
      <w:outlineLvl w:val="9"/>
    </w:pPr>
    <w:rPr>
      <w:rFonts w:eastAsiaTheme="majorEastAsia" w:cstheme="majorBidi"/>
      <w:b w:val="0"/>
      <w:bCs w:val="0"/>
      <w:color w:val="365F91" w:themeColor="accent1" w:themeShade="BF"/>
      <w:sz w:val="32"/>
    </w:rPr>
  </w:style>
  <w:style w:type="paragraph" w:customStyle="1" w:styleId="Template-JNr0">
    <w:name w:val="Template - J Nr"/>
    <w:basedOn w:val="Template"/>
    <w:uiPriority w:val="99"/>
    <w:semiHidden/>
    <w:rsid w:val="00F7172A"/>
    <w:pPr>
      <w:tabs>
        <w:tab w:val="left" w:pos="601"/>
      </w:tabs>
      <w:spacing w:line="180" w:lineRule="atLeast"/>
    </w:pPr>
    <w:rPr>
      <w:rFonts w:ascii="Franklin Gothic Book" w:hAnsi="Franklin Gothic Book"/>
      <w:sz w:val="15"/>
    </w:rPr>
  </w:style>
  <w:style w:type="paragraph" w:customStyle="1" w:styleId="BMbrdtekst">
    <w:name w:val="BMbrødtekst"/>
    <w:basedOn w:val="Normal"/>
    <w:next w:val="Normal"/>
    <w:uiPriority w:val="99"/>
    <w:semiHidden/>
    <w:qFormat/>
    <w:rsid w:val="00D27DF7"/>
    <w:pPr>
      <w:spacing w:line="288" w:lineRule="auto"/>
    </w:pPr>
    <w:rPr>
      <w:rFonts w:ascii="Verdana" w:eastAsia="Calibri" w:hAnsi="Verdana" w:cs="Helvetica"/>
      <w:szCs w:val="22"/>
    </w:rPr>
  </w:style>
  <w:style w:type="paragraph" w:customStyle="1" w:styleId="Dokumentoverskrift">
    <w:name w:val="Dokumentoverskrift"/>
    <w:basedOn w:val="Normal"/>
    <w:uiPriority w:val="99"/>
    <w:semiHidden/>
    <w:rsid w:val="00D27DF7"/>
    <w:rPr>
      <w:b/>
    </w:rPr>
  </w:style>
  <w:style w:type="table" w:customStyle="1" w:styleId="GridTable1Light-Accent11">
    <w:name w:val="Grid Table 1 Light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1Light1">
    <w:name w:val="Grid Table 1 Light1"/>
    <w:basedOn w:val="Tabel-Normal"/>
    <w:uiPriority w:val="99"/>
    <w:semiHidden/>
    <w:rsid w:val="00D27DF7"/>
    <w:pPr>
      <w:spacing w:line="240" w:lineRule="auto"/>
    </w:pPr>
    <w:rPr>
      <w:rFonts w:ascii="Verdana" w:hAnsi="Verdan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Accent11">
    <w:name w:val="Grid Table 2 - Accent 11"/>
    <w:basedOn w:val="Tabel-Normal"/>
    <w:uiPriority w:val="99"/>
    <w:semiHidden/>
    <w:rsid w:val="00D27DF7"/>
    <w:pPr>
      <w:spacing w:line="240" w:lineRule="auto"/>
    </w:pPr>
    <w:rPr>
      <w:rFonts w:ascii="Verdana" w:hAnsi="Verdan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el-Normal"/>
    <w:uiPriority w:val="99"/>
    <w:semiHidden/>
    <w:rsid w:val="00D27DF7"/>
    <w:pPr>
      <w:spacing w:line="240" w:lineRule="auto"/>
    </w:pPr>
    <w:rPr>
      <w:rFonts w:ascii="Verdana" w:hAnsi="Verdana"/>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el-Normal"/>
    <w:uiPriority w:val="99"/>
    <w:semiHidden/>
    <w:rsid w:val="00D27DF7"/>
    <w:pPr>
      <w:spacing w:line="240" w:lineRule="auto"/>
    </w:pPr>
    <w:rPr>
      <w:rFonts w:ascii="Verdana" w:hAnsi="Verdana"/>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el-Normal"/>
    <w:uiPriority w:val="99"/>
    <w:semiHidden/>
    <w:rsid w:val="00D27DF7"/>
    <w:pPr>
      <w:spacing w:line="240" w:lineRule="auto"/>
    </w:pPr>
    <w:rPr>
      <w:rFonts w:ascii="Verdana" w:hAnsi="Verdana"/>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el-Normal"/>
    <w:uiPriority w:val="99"/>
    <w:semiHidden/>
    <w:rsid w:val="00D27DF7"/>
    <w:pPr>
      <w:spacing w:line="240" w:lineRule="auto"/>
    </w:pPr>
    <w:rPr>
      <w:rFonts w:ascii="Verdana" w:hAnsi="Verdana"/>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el-Normal"/>
    <w:uiPriority w:val="99"/>
    <w:semiHidden/>
    <w:rsid w:val="00D27DF7"/>
    <w:pPr>
      <w:spacing w:line="240" w:lineRule="auto"/>
    </w:pPr>
    <w:rPr>
      <w:rFonts w:ascii="Verdana" w:hAnsi="Verdana"/>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21">
    <w:name w:val="Grid Table 21"/>
    <w:basedOn w:val="Tabel-Normal"/>
    <w:uiPriority w:val="99"/>
    <w:semiHidden/>
    <w:rsid w:val="00D27DF7"/>
    <w:pPr>
      <w:spacing w:line="240" w:lineRule="auto"/>
    </w:pPr>
    <w:rPr>
      <w:rFonts w:ascii="Verdana" w:hAnsi="Verdana"/>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3-Accent11">
    <w:name w:val="Grid Table 3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31">
    <w:name w:val="Grid Table 31"/>
    <w:basedOn w:val="Tabel-Normal"/>
    <w:uiPriority w:val="99"/>
    <w:semiHidden/>
    <w:rsid w:val="00D27DF7"/>
    <w:pPr>
      <w:spacing w:line="240" w:lineRule="auto"/>
    </w:pPr>
    <w:rPr>
      <w:rFonts w:ascii="Verdana" w:hAnsi="Verdan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4-Accent11">
    <w:name w:val="Grid Table 4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1">
    <w:name w:val="Grid Table 41"/>
    <w:basedOn w:val="Tabel-Normal"/>
    <w:uiPriority w:val="99"/>
    <w:semiHidden/>
    <w:rsid w:val="00D27DF7"/>
    <w:pPr>
      <w:spacing w:line="240" w:lineRule="auto"/>
    </w:pPr>
    <w:rPr>
      <w:rFonts w:ascii="Verdana" w:hAnsi="Verdan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5Dark1">
    <w:name w:val="Grid Table 5 Dark1"/>
    <w:basedOn w:val="Tabel-Normal"/>
    <w:uiPriority w:val="99"/>
    <w:semiHidden/>
    <w:rsid w:val="00D27DF7"/>
    <w:pPr>
      <w:spacing w:line="240" w:lineRule="auto"/>
    </w:pPr>
    <w:rPr>
      <w:rFonts w:ascii="Verdana" w:hAnsi="Verdan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6Colorful-Accent11">
    <w:name w:val="Grid Table 6 Colorful - Accent 11"/>
    <w:basedOn w:val="Tabel-Normal"/>
    <w:uiPriority w:val="99"/>
    <w:semiHidden/>
    <w:rsid w:val="00D27DF7"/>
    <w:pPr>
      <w:spacing w:line="240" w:lineRule="auto"/>
    </w:pPr>
    <w:rPr>
      <w:rFonts w:ascii="Verdana" w:hAnsi="Verdana"/>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el-Normal"/>
    <w:uiPriority w:val="99"/>
    <w:semiHidden/>
    <w:rsid w:val="00D27DF7"/>
    <w:pPr>
      <w:spacing w:line="240" w:lineRule="auto"/>
    </w:pPr>
    <w:rPr>
      <w:rFonts w:ascii="Verdana" w:hAnsi="Verdan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el-Normal"/>
    <w:uiPriority w:val="99"/>
    <w:semiHidden/>
    <w:rsid w:val="00D27DF7"/>
    <w:pPr>
      <w:spacing w:line="240" w:lineRule="auto"/>
    </w:pPr>
    <w:rPr>
      <w:rFonts w:ascii="Verdana" w:hAnsi="Verdana"/>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el-Normal"/>
    <w:uiPriority w:val="99"/>
    <w:semiHidden/>
    <w:rsid w:val="00D27DF7"/>
    <w:pPr>
      <w:spacing w:line="240" w:lineRule="auto"/>
    </w:pPr>
    <w:rPr>
      <w:rFonts w:ascii="Verdana" w:hAnsi="Verdana"/>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el-Normal"/>
    <w:uiPriority w:val="99"/>
    <w:semiHidden/>
    <w:rsid w:val="00D27DF7"/>
    <w:pPr>
      <w:spacing w:line="240" w:lineRule="auto"/>
    </w:pPr>
    <w:rPr>
      <w:rFonts w:ascii="Verdana" w:hAnsi="Verdan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el-Normal"/>
    <w:uiPriority w:val="99"/>
    <w:semiHidden/>
    <w:rsid w:val="00D27DF7"/>
    <w:pPr>
      <w:spacing w:line="240" w:lineRule="auto"/>
    </w:pPr>
    <w:rPr>
      <w:rFonts w:ascii="Verdana" w:hAnsi="Verdana"/>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6Colorful1">
    <w:name w:val="Grid Table 6 Colorful1"/>
    <w:basedOn w:val="Tabel-Normal"/>
    <w:uiPriority w:val="99"/>
    <w:semiHidden/>
    <w:rsid w:val="00D27DF7"/>
    <w:pPr>
      <w:spacing w:line="240" w:lineRule="auto"/>
    </w:pPr>
    <w:rPr>
      <w:rFonts w:ascii="Verdana" w:hAnsi="Verdan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Accent11">
    <w:name w:val="Grid Table 7 Colorful - Accent 11"/>
    <w:basedOn w:val="Tabel-Normal"/>
    <w:uiPriority w:val="99"/>
    <w:semiHidden/>
    <w:rsid w:val="00D27DF7"/>
    <w:pPr>
      <w:spacing w:line="240" w:lineRule="auto"/>
    </w:pPr>
    <w:rPr>
      <w:rFonts w:ascii="Verdana" w:hAnsi="Verdana"/>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el-Normal"/>
    <w:uiPriority w:val="99"/>
    <w:semiHidden/>
    <w:rsid w:val="00D27DF7"/>
    <w:pPr>
      <w:spacing w:line="240" w:lineRule="auto"/>
    </w:pPr>
    <w:rPr>
      <w:rFonts w:ascii="Verdana" w:hAnsi="Verdana"/>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el-Normal"/>
    <w:uiPriority w:val="99"/>
    <w:semiHidden/>
    <w:rsid w:val="00D27DF7"/>
    <w:pPr>
      <w:spacing w:line="240" w:lineRule="auto"/>
    </w:pPr>
    <w:rPr>
      <w:rFonts w:ascii="Verdana" w:hAnsi="Verdana"/>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el-Normal"/>
    <w:uiPriority w:val="99"/>
    <w:semiHidden/>
    <w:rsid w:val="00D27DF7"/>
    <w:pPr>
      <w:spacing w:line="240" w:lineRule="auto"/>
    </w:pPr>
    <w:rPr>
      <w:rFonts w:ascii="Verdana" w:hAnsi="Verdana"/>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el-Normal"/>
    <w:uiPriority w:val="99"/>
    <w:semiHidden/>
    <w:rsid w:val="00D27DF7"/>
    <w:pPr>
      <w:spacing w:line="240" w:lineRule="auto"/>
    </w:pPr>
    <w:rPr>
      <w:rFonts w:ascii="Verdana" w:hAnsi="Verdana"/>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el-Normal"/>
    <w:uiPriority w:val="99"/>
    <w:semiHidden/>
    <w:rsid w:val="00D27DF7"/>
    <w:pPr>
      <w:spacing w:line="240" w:lineRule="auto"/>
    </w:pPr>
    <w:rPr>
      <w:rFonts w:ascii="Verdana" w:hAnsi="Verdana"/>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7Colorful1">
    <w:name w:val="Grid Table 7 Colorful1"/>
    <w:basedOn w:val="Tabel-Normal"/>
    <w:uiPriority w:val="99"/>
    <w:semiHidden/>
    <w:rsid w:val="00D27DF7"/>
    <w:pPr>
      <w:spacing w:line="240" w:lineRule="auto"/>
    </w:pPr>
    <w:rPr>
      <w:rFonts w:ascii="Verdana" w:hAnsi="Verdan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1Light-Accent11">
    <w:name w:val="List Table 1 Light - Accent 1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1Light1">
    <w:name w:val="List Table 1 Light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el-Normal"/>
    <w:uiPriority w:val="99"/>
    <w:semiHidden/>
    <w:rsid w:val="00D27DF7"/>
    <w:pPr>
      <w:spacing w:line="240" w:lineRule="auto"/>
    </w:pPr>
    <w:rPr>
      <w:rFonts w:ascii="Verdana" w:hAnsi="Verdana"/>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11">
    <w:name w:val="List Table 3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31">
    <w:name w:val="List Table 31"/>
    <w:basedOn w:val="Tabel-Normal"/>
    <w:uiPriority w:val="99"/>
    <w:semiHidden/>
    <w:rsid w:val="00D27DF7"/>
    <w:pPr>
      <w:spacing w:line="240" w:lineRule="auto"/>
    </w:pPr>
    <w:rPr>
      <w:rFonts w:ascii="Verdana" w:hAnsi="Verdan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Accent11">
    <w:name w:val="List Table 4 - Accent 11"/>
    <w:basedOn w:val="Tabel-Normal"/>
    <w:uiPriority w:val="99"/>
    <w:semiHidden/>
    <w:rsid w:val="00D27DF7"/>
    <w:pPr>
      <w:spacing w:line="240" w:lineRule="auto"/>
    </w:pPr>
    <w:rPr>
      <w:rFonts w:ascii="Verdana" w:hAnsi="Verdan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el-Normal"/>
    <w:uiPriority w:val="99"/>
    <w:semiHidden/>
    <w:rsid w:val="00D27DF7"/>
    <w:pPr>
      <w:spacing w:line="240" w:lineRule="auto"/>
    </w:pPr>
    <w:rPr>
      <w:rFonts w:ascii="Verdana" w:hAnsi="Verdan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el-Normal"/>
    <w:uiPriority w:val="99"/>
    <w:semiHidden/>
    <w:rsid w:val="00D27DF7"/>
    <w:pPr>
      <w:spacing w:line="240" w:lineRule="auto"/>
    </w:pPr>
    <w:rPr>
      <w:rFonts w:ascii="Verdana" w:hAnsi="Verdan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el-Normal"/>
    <w:uiPriority w:val="99"/>
    <w:semiHidden/>
    <w:rsid w:val="00D27DF7"/>
    <w:pPr>
      <w:spacing w:line="240" w:lineRule="auto"/>
    </w:pPr>
    <w:rPr>
      <w:rFonts w:ascii="Verdana" w:hAnsi="Verdan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el-Normal"/>
    <w:uiPriority w:val="99"/>
    <w:semiHidden/>
    <w:rsid w:val="00D27DF7"/>
    <w:pPr>
      <w:spacing w:line="240" w:lineRule="auto"/>
    </w:pPr>
    <w:rPr>
      <w:rFonts w:ascii="Verdana" w:hAnsi="Verdan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el-Normal"/>
    <w:uiPriority w:val="99"/>
    <w:semiHidden/>
    <w:rsid w:val="00D27DF7"/>
    <w:pPr>
      <w:spacing w:line="240" w:lineRule="auto"/>
    </w:pPr>
    <w:rPr>
      <w:rFonts w:ascii="Verdana" w:hAnsi="Verdana"/>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41">
    <w:name w:val="List Table 41"/>
    <w:basedOn w:val="Tabel-Normal"/>
    <w:uiPriority w:val="99"/>
    <w:semiHidden/>
    <w:rsid w:val="00D27DF7"/>
    <w:pPr>
      <w:spacing w:line="240" w:lineRule="auto"/>
    </w:pPr>
    <w:rPr>
      <w:rFonts w:ascii="Verdana" w:hAnsi="Verdan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11">
    <w:name w:val="List Table 5 Dark - Accent 1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el-Normal"/>
    <w:uiPriority w:val="99"/>
    <w:semiHidden/>
    <w:rsid w:val="00D27DF7"/>
    <w:pPr>
      <w:spacing w:line="240" w:lineRule="auto"/>
    </w:pPr>
    <w:rPr>
      <w:rFonts w:ascii="Verdana" w:hAnsi="Verdana"/>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11">
    <w:name w:val="List Table 6 Colorful - Accent 11"/>
    <w:basedOn w:val="Tabel-Normal"/>
    <w:uiPriority w:val="99"/>
    <w:semiHidden/>
    <w:rsid w:val="00D27DF7"/>
    <w:pPr>
      <w:spacing w:line="240" w:lineRule="auto"/>
    </w:pPr>
    <w:rPr>
      <w:rFonts w:ascii="Verdana" w:hAnsi="Verdana"/>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el-Normal"/>
    <w:uiPriority w:val="99"/>
    <w:semiHidden/>
    <w:rsid w:val="00D27DF7"/>
    <w:pPr>
      <w:spacing w:line="240" w:lineRule="auto"/>
    </w:pPr>
    <w:rPr>
      <w:rFonts w:ascii="Verdana" w:hAnsi="Verdana"/>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el-Normal"/>
    <w:uiPriority w:val="99"/>
    <w:semiHidden/>
    <w:rsid w:val="00D27DF7"/>
    <w:pPr>
      <w:spacing w:line="240" w:lineRule="auto"/>
    </w:pPr>
    <w:rPr>
      <w:rFonts w:ascii="Verdana" w:hAnsi="Verdana"/>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el-Normal"/>
    <w:uiPriority w:val="99"/>
    <w:semiHidden/>
    <w:rsid w:val="00D27DF7"/>
    <w:pPr>
      <w:spacing w:line="240" w:lineRule="auto"/>
    </w:pPr>
    <w:rPr>
      <w:rFonts w:ascii="Verdana" w:hAnsi="Verdana"/>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el-Normal"/>
    <w:uiPriority w:val="99"/>
    <w:semiHidden/>
    <w:rsid w:val="00D27DF7"/>
    <w:pPr>
      <w:spacing w:line="240" w:lineRule="auto"/>
    </w:pPr>
    <w:rPr>
      <w:rFonts w:ascii="Verdana" w:hAnsi="Verdana"/>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el-Normal"/>
    <w:uiPriority w:val="99"/>
    <w:semiHidden/>
    <w:rsid w:val="00D27DF7"/>
    <w:pPr>
      <w:spacing w:line="240" w:lineRule="auto"/>
    </w:pPr>
    <w:rPr>
      <w:rFonts w:ascii="Verdana" w:hAnsi="Verdana"/>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6Colorful1">
    <w:name w:val="List Table 6 Colorful1"/>
    <w:basedOn w:val="Tabel-Normal"/>
    <w:uiPriority w:val="99"/>
    <w:semiHidden/>
    <w:rsid w:val="00D27DF7"/>
    <w:pPr>
      <w:spacing w:line="240" w:lineRule="auto"/>
    </w:pPr>
    <w:rPr>
      <w:rFonts w:ascii="Verdana" w:hAnsi="Verdana"/>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Accent11">
    <w:name w:val="List Table 7 Colorful - Accent 11"/>
    <w:basedOn w:val="Tabel-Normal"/>
    <w:uiPriority w:val="99"/>
    <w:semiHidden/>
    <w:rsid w:val="00D27DF7"/>
    <w:pPr>
      <w:spacing w:line="240" w:lineRule="auto"/>
    </w:pPr>
    <w:rPr>
      <w:rFonts w:ascii="Verdana" w:hAnsi="Verdana"/>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el-Normal"/>
    <w:uiPriority w:val="99"/>
    <w:semiHidden/>
    <w:rsid w:val="00D27DF7"/>
    <w:pPr>
      <w:spacing w:line="240" w:lineRule="auto"/>
    </w:pPr>
    <w:rPr>
      <w:rFonts w:ascii="Verdana" w:hAnsi="Verdana"/>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el-Normal"/>
    <w:uiPriority w:val="99"/>
    <w:semiHidden/>
    <w:rsid w:val="00D27DF7"/>
    <w:pPr>
      <w:spacing w:line="240" w:lineRule="auto"/>
    </w:pPr>
    <w:rPr>
      <w:rFonts w:ascii="Verdana" w:hAnsi="Verdana"/>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el-Normal"/>
    <w:uiPriority w:val="99"/>
    <w:semiHidden/>
    <w:rsid w:val="00D27DF7"/>
    <w:pPr>
      <w:spacing w:line="240" w:lineRule="auto"/>
    </w:pPr>
    <w:rPr>
      <w:rFonts w:ascii="Verdana" w:hAnsi="Verdana"/>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el-Normal"/>
    <w:uiPriority w:val="99"/>
    <w:semiHidden/>
    <w:rsid w:val="00D27DF7"/>
    <w:pPr>
      <w:spacing w:line="240" w:lineRule="auto"/>
    </w:pPr>
    <w:rPr>
      <w:rFonts w:ascii="Verdana" w:hAnsi="Verdana"/>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el-Normal"/>
    <w:uiPriority w:val="99"/>
    <w:semiHidden/>
    <w:rsid w:val="00D27DF7"/>
    <w:pPr>
      <w:spacing w:line="240" w:lineRule="auto"/>
    </w:pPr>
    <w:rPr>
      <w:rFonts w:ascii="Verdana" w:hAnsi="Verdana"/>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el-Normal"/>
    <w:uiPriority w:val="99"/>
    <w:semiHidden/>
    <w:rsid w:val="00D27DF7"/>
    <w:pPr>
      <w:spacing w:line="240" w:lineRule="auto"/>
    </w:pPr>
    <w:rPr>
      <w:rFonts w:ascii="Verdana" w:hAnsi="Verdana"/>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avnogtitel">
    <w:name w:val="Navn og titel"/>
    <w:basedOn w:val="Normal"/>
    <w:uiPriority w:val="99"/>
    <w:semiHidden/>
    <w:qFormat/>
    <w:rsid w:val="00D27DF7"/>
    <w:pPr>
      <w:jc w:val="right"/>
    </w:pPr>
  </w:style>
  <w:style w:type="table" w:customStyle="1" w:styleId="PlainTable11">
    <w:name w:val="Plain Table 11"/>
    <w:basedOn w:val="Tabel-Normal"/>
    <w:uiPriority w:val="99"/>
    <w:semiHidden/>
    <w:rsid w:val="00D27DF7"/>
    <w:pPr>
      <w:spacing w:line="240" w:lineRule="auto"/>
    </w:pPr>
    <w:rPr>
      <w:rFonts w:ascii="Verdana" w:hAnsi="Verdan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el-Normal"/>
    <w:uiPriority w:val="99"/>
    <w:semiHidden/>
    <w:rsid w:val="00D27DF7"/>
    <w:pPr>
      <w:spacing w:line="240" w:lineRule="auto"/>
    </w:pPr>
    <w:rPr>
      <w:rFonts w:ascii="Verdana" w:hAnsi="Verdan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el-Normal"/>
    <w:uiPriority w:val="99"/>
    <w:semiHidden/>
    <w:rsid w:val="00D27DF7"/>
    <w:pPr>
      <w:spacing w:line="240" w:lineRule="auto"/>
    </w:pPr>
    <w:rPr>
      <w:rFonts w:ascii="Verdana" w:hAnsi="Verdana"/>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el-Normal"/>
    <w:uiPriority w:val="99"/>
    <w:semiHidden/>
    <w:rsid w:val="00D27DF7"/>
    <w:pPr>
      <w:spacing w:line="240" w:lineRule="auto"/>
    </w:pPr>
    <w:rPr>
      <w:rFonts w:ascii="Verdana" w:hAnsi="Verdan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el-Normal"/>
    <w:uiPriority w:val="99"/>
    <w:semiHidden/>
    <w:rsid w:val="00D27DF7"/>
    <w:pPr>
      <w:spacing w:line="240" w:lineRule="auto"/>
    </w:pPr>
    <w:rPr>
      <w:rFonts w:ascii="Verdana" w:hAnsi="Verdan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idehovedTegn">
    <w:name w:val="Sidehoved Tegn"/>
    <w:basedOn w:val="Standardskrifttypeiafsnit"/>
    <w:link w:val="Sidehoved"/>
    <w:uiPriority w:val="99"/>
    <w:semiHidden/>
    <w:rsid w:val="00D27DF7"/>
    <w:rPr>
      <w:sz w:val="14"/>
    </w:rPr>
  </w:style>
  <w:style w:type="table" w:customStyle="1" w:styleId="TableGridLight1">
    <w:name w:val="Table Grid Light1"/>
    <w:basedOn w:val="Tabel-Normal"/>
    <w:uiPriority w:val="99"/>
    <w:semiHidden/>
    <w:rsid w:val="00D27DF7"/>
    <w:pPr>
      <w:spacing w:line="240" w:lineRule="auto"/>
    </w:pPr>
    <w:rPr>
      <w:rFonts w:ascii="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mplate-Dokumenttype">
    <w:name w:val="Template - Dokumenttype"/>
    <w:basedOn w:val="Normal"/>
    <w:uiPriority w:val="99"/>
    <w:semiHidden/>
    <w:qFormat/>
    <w:rsid w:val="00D27DF7"/>
    <w:pPr>
      <w:spacing w:before="840"/>
    </w:pPr>
    <w:rPr>
      <w:b/>
      <w:caps/>
      <w:sz w:val="24"/>
    </w:rPr>
  </w:style>
  <w:style w:type="paragraph" w:customStyle="1" w:styleId="Template-narrow">
    <w:name w:val="Template - narrow"/>
    <w:basedOn w:val="Normal"/>
    <w:uiPriority w:val="99"/>
    <w:semiHidden/>
    <w:qFormat/>
    <w:rsid w:val="00D27DF7"/>
    <w:pPr>
      <w:spacing w:line="60" w:lineRule="exact"/>
    </w:pPr>
  </w:style>
  <w:style w:type="paragraph" w:customStyle="1" w:styleId="Template-Tjekboks">
    <w:name w:val="Template - Tjekboks"/>
    <w:basedOn w:val="Normal"/>
    <w:uiPriority w:val="99"/>
    <w:semiHidden/>
    <w:qFormat/>
    <w:rsid w:val="00D27DF7"/>
    <w:pPr>
      <w:jc w:val="center"/>
    </w:pPr>
    <w:rPr>
      <w:sz w:val="24"/>
      <w:szCs w:val="24"/>
    </w:rPr>
  </w:style>
  <w:style w:type="paragraph" w:customStyle="1" w:styleId="Template-Virksomhedsnavn0">
    <w:name w:val="Template - Virksomhedsnavn"/>
    <w:basedOn w:val="Template"/>
    <w:next w:val="Template-Adresse"/>
    <w:uiPriority w:val="99"/>
    <w:semiHidden/>
    <w:rsid w:val="00D27DF7"/>
    <w:rPr>
      <w:rFonts w:ascii="Tahoma" w:hAnsi="Tahoma"/>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8403D1850D482CA333694B910209C9"/>
        <w:category>
          <w:name w:val="General"/>
          <w:gallery w:val="placeholder"/>
        </w:category>
        <w:types>
          <w:type w:val="bbPlcHdr"/>
        </w:types>
        <w:behaviors>
          <w:behavior w:val="content"/>
        </w:behaviors>
        <w:guid w:val="{D5B3AD96-3D36-4A56-BBF3-F44477AB4738}"/>
      </w:docPartPr>
      <w:docPartBody>
        <w:p w:rsidR="00A21AA1" w:rsidRDefault="0032427B" w:rsidP="0032427B">
          <w:pPr>
            <w:pStyle w:val="DE8403D1850D482CA333694B910209C9"/>
          </w:pPr>
          <w:r w:rsidRPr="00320057">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5D"/>
    <w:rsid w:val="002601D4"/>
    <w:rsid w:val="002C695C"/>
    <w:rsid w:val="00313F38"/>
    <w:rsid w:val="0032427B"/>
    <w:rsid w:val="003723C9"/>
    <w:rsid w:val="003B0A33"/>
    <w:rsid w:val="003B298F"/>
    <w:rsid w:val="003E1E92"/>
    <w:rsid w:val="00453E8E"/>
    <w:rsid w:val="005127E4"/>
    <w:rsid w:val="0055725D"/>
    <w:rsid w:val="005917D0"/>
    <w:rsid w:val="005B1CE1"/>
    <w:rsid w:val="005F6578"/>
    <w:rsid w:val="00622EF1"/>
    <w:rsid w:val="00692C92"/>
    <w:rsid w:val="007522B7"/>
    <w:rsid w:val="0078030D"/>
    <w:rsid w:val="0080668C"/>
    <w:rsid w:val="008C2B17"/>
    <w:rsid w:val="009517F1"/>
    <w:rsid w:val="00982258"/>
    <w:rsid w:val="009C1A7D"/>
    <w:rsid w:val="00A21AA1"/>
    <w:rsid w:val="00B57A15"/>
    <w:rsid w:val="00C86DF4"/>
    <w:rsid w:val="00D2022C"/>
    <w:rsid w:val="00DA7FC4"/>
    <w:rsid w:val="00F56698"/>
    <w:rsid w:val="00FA3D6C"/>
    <w:rsid w:val="00FD1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32427B"/>
    <w:rPr>
      <w:color w:val="808080"/>
    </w:rPr>
  </w:style>
  <w:style w:type="paragraph" w:customStyle="1" w:styleId="EB456FDBA069443FB134AA8E3BC4497C">
    <w:name w:val="EB456FDBA069443FB134AA8E3BC4497C"/>
    <w:rsid w:val="00982258"/>
    <w:pPr>
      <w:spacing w:after="160" w:line="259" w:lineRule="auto"/>
    </w:pPr>
    <w:rPr>
      <w:lang w:val="da-DK" w:eastAsia="da-DK"/>
    </w:rPr>
  </w:style>
  <w:style w:type="paragraph" w:customStyle="1" w:styleId="EB456FDBA069443FB134AA8E3BC4497C1">
    <w:name w:val="EB456FDBA069443FB134AA8E3BC4497C1"/>
    <w:rsid w:val="0032427B"/>
    <w:pPr>
      <w:tabs>
        <w:tab w:val="left" w:pos="8165"/>
        <w:tab w:val="left" w:pos="8766"/>
      </w:tabs>
      <w:spacing w:after="0" w:line="180" w:lineRule="atLeast"/>
    </w:pPr>
    <w:rPr>
      <w:rFonts w:ascii="Franklin Gothic Book" w:eastAsia="Times New Roman" w:hAnsi="Franklin Gothic Book" w:cs="Times New Roman"/>
      <w:noProof/>
      <w:sz w:val="15"/>
      <w:szCs w:val="24"/>
      <w:lang w:val="da-DK"/>
    </w:rPr>
  </w:style>
  <w:style w:type="paragraph" w:customStyle="1" w:styleId="DE8403D1850D482CA333694B910209C9">
    <w:name w:val="DE8403D1850D482CA333694B910209C9"/>
    <w:rsid w:val="0032427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636644" gbs:entity="Document" gbs:templateDesignerVersion="3.1 F">
  <gbs:DocumentNumber gbs:loadFromGrowBusiness="OnProduce" gbs:saveInGrowBusiness="False" gbs:connected="true" gbs:recno="" gbs:entity="" gbs:datatype="string" gbs:key="10000">20/04693-2</gbs:DocumentNumber>
  <gbs:Title gbs:loadFromGrowBusiness="OnProduce" gbs:saveInGrowBusiness="False" gbs:connected="true" gbs:recno="" gbs:entity="" gbs:datatype="string" gbs:key="10001">Bekendtgørelse nr. 1459 af 13. december 2019 om fremme af integritet i idrætten med ændringsmarkeringer ift. dopinglisten 2021</gbs:Title>
  <gbs:DocumentNumber gbs:loadFromGrowBusiness="OnProduce" gbs:saveInGrowBusiness="False" gbs:connected="true" gbs:recno="" gbs:entity="" gbs:datatype="string" gbs:key="10002">20/04693-2</gbs:DocumentNumber>
</gbs:GrowBusinessDocument>
</file>

<file path=customXml/itemProps1.xml><?xml version="1.0" encoding="utf-8"?>
<ds:datastoreItem xmlns:ds="http://schemas.openxmlformats.org/officeDocument/2006/customXml" ds:itemID="{86C62501-49AA-4A2C-A26A-E04E9B4043F8}">
  <ds:schemaRefs>
    <ds:schemaRef ds:uri="http://www.software-innovation.no/growBusinessDocument"/>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5660</Characters>
  <Application>Microsoft Office Word</Application>
  <DocSecurity>0</DocSecurity>
  <Lines>84</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NOTAT</vt:lpstr>
    </vt:vector>
  </TitlesOfParts>
  <Company>Kulturministeriet</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Henrik Møll Bramming</dc:creator>
  <cp:lastModifiedBy>Annette Vihlborg Nielsen</cp:lastModifiedBy>
  <cp:revision>2</cp:revision>
  <dcterms:created xsi:type="dcterms:W3CDTF">2020-11-02T11:18:00Z</dcterms:created>
  <dcterms:modified xsi:type="dcterms:W3CDTF">2020-11-02T11:18:00Z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