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345"/>
        <w:gridCol w:w="3686"/>
      </w:tblGrid>
      <w:tr w:rsidR="00192E45" w:rsidRPr="00795CFC" w14:paraId="664E12D8" w14:textId="77777777">
        <w:trPr>
          <w:cantSplit/>
        </w:trPr>
        <w:tc>
          <w:tcPr>
            <w:tcW w:w="6345" w:type="dxa"/>
          </w:tcPr>
          <w:p w14:paraId="1A82AE57" w14:textId="77777777" w:rsidR="00192E45" w:rsidRPr="00795CFC" w:rsidRDefault="00192E45" w:rsidP="0090783C">
            <w:pPr>
              <w:spacing w:before="400" w:after="48" w:line="240" w:lineRule="atLeast"/>
              <w:rPr>
                <w:rFonts w:ascii="Verdana" w:hAnsi="Verdana"/>
                <w:position w:val="6"/>
                <w:sz w:val="22"/>
                <w:szCs w:val="22"/>
              </w:rPr>
            </w:pPr>
            <w:r w:rsidRPr="00795CFC">
              <w:rPr>
                <w:rFonts w:ascii="Verdana" w:hAnsi="Verdana"/>
                <w:b/>
                <w:sz w:val="26"/>
                <w:szCs w:val="26"/>
              </w:rPr>
              <w:t>Radiocommunication Assembly (RA-19)</w:t>
            </w:r>
            <w:r w:rsidRPr="00795CFC">
              <w:rPr>
                <w:rFonts w:ascii="Verdana" w:hAnsi="Verdana"/>
                <w:b/>
                <w:sz w:val="22"/>
                <w:szCs w:val="22"/>
              </w:rPr>
              <w:br/>
            </w:r>
            <w:r w:rsidR="0090783C" w:rsidRPr="00795CFC">
              <w:rPr>
                <w:rFonts w:ascii="Verdana" w:hAnsi="Verdana"/>
                <w:b/>
                <w:bCs/>
                <w:sz w:val="20"/>
              </w:rPr>
              <w:t>Geneva</w:t>
            </w:r>
            <w:r w:rsidRPr="00795CFC">
              <w:rPr>
                <w:rFonts w:ascii="Verdana" w:hAnsi="Verdana"/>
                <w:b/>
                <w:bCs/>
                <w:sz w:val="20"/>
              </w:rPr>
              <w:t>, 21-25 October 2019</w:t>
            </w:r>
          </w:p>
        </w:tc>
        <w:tc>
          <w:tcPr>
            <w:tcW w:w="3686" w:type="dxa"/>
          </w:tcPr>
          <w:p w14:paraId="22670C42" w14:textId="77777777" w:rsidR="00192E45" w:rsidRPr="00795CFC" w:rsidRDefault="00192E45" w:rsidP="00D262CE">
            <w:pPr>
              <w:spacing w:line="240" w:lineRule="atLeast"/>
              <w:jc w:val="right"/>
            </w:pPr>
            <w:r w:rsidRPr="00795CFC">
              <w:rPr>
                <w:noProof/>
                <w:lang w:val="en-US"/>
              </w:rPr>
              <w:drawing>
                <wp:inline distT="0" distB="0" distL="0" distR="0" wp14:anchorId="063F3328" wp14:editId="419A3184">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192E45" w:rsidRPr="00795CFC" w14:paraId="3A68E1D3" w14:textId="77777777">
        <w:trPr>
          <w:cantSplit/>
        </w:trPr>
        <w:tc>
          <w:tcPr>
            <w:tcW w:w="6345" w:type="dxa"/>
            <w:tcBorders>
              <w:bottom w:val="single" w:sz="12" w:space="0" w:color="auto"/>
            </w:tcBorders>
          </w:tcPr>
          <w:p w14:paraId="5C35E4A0" w14:textId="77777777" w:rsidR="00192E45" w:rsidRPr="00795CFC" w:rsidRDefault="00192E45" w:rsidP="00192E45">
            <w:pPr>
              <w:spacing w:before="0" w:after="48" w:line="240" w:lineRule="atLeast"/>
              <w:rPr>
                <w:b/>
                <w:smallCaps/>
                <w:szCs w:val="24"/>
              </w:rPr>
            </w:pPr>
            <w:bookmarkStart w:id="0" w:name="dhead"/>
          </w:p>
        </w:tc>
        <w:tc>
          <w:tcPr>
            <w:tcW w:w="3686" w:type="dxa"/>
            <w:tcBorders>
              <w:bottom w:val="single" w:sz="12" w:space="0" w:color="auto"/>
            </w:tcBorders>
          </w:tcPr>
          <w:p w14:paraId="1A90A724" w14:textId="77777777" w:rsidR="00192E45" w:rsidRPr="00795CFC" w:rsidRDefault="00192E45" w:rsidP="00192E45">
            <w:pPr>
              <w:spacing w:before="0" w:line="240" w:lineRule="atLeast"/>
              <w:rPr>
                <w:rFonts w:ascii="Verdana" w:hAnsi="Verdana"/>
                <w:szCs w:val="24"/>
              </w:rPr>
            </w:pPr>
          </w:p>
        </w:tc>
      </w:tr>
      <w:tr w:rsidR="00192E45" w:rsidRPr="00795CFC" w14:paraId="5D788F4A" w14:textId="77777777">
        <w:trPr>
          <w:cantSplit/>
        </w:trPr>
        <w:tc>
          <w:tcPr>
            <w:tcW w:w="6345" w:type="dxa"/>
            <w:tcBorders>
              <w:top w:val="single" w:sz="12" w:space="0" w:color="auto"/>
            </w:tcBorders>
          </w:tcPr>
          <w:p w14:paraId="64AC3C02" w14:textId="77777777" w:rsidR="00192E45" w:rsidRPr="00795CFC" w:rsidRDefault="00192E45" w:rsidP="00192E45">
            <w:pPr>
              <w:spacing w:before="0" w:after="48" w:line="240" w:lineRule="atLeast"/>
              <w:rPr>
                <w:rFonts w:ascii="Verdana" w:hAnsi="Verdana"/>
                <w:b/>
                <w:smallCaps/>
                <w:sz w:val="20"/>
              </w:rPr>
            </w:pPr>
          </w:p>
        </w:tc>
        <w:tc>
          <w:tcPr>
            <w:tcW w:w="3686" w:type="dxa"/>
            <w:tcBorders>
              <w:top w:val="single" w:sz="12" w:space="0" w:color="auto"/>
            </w:tcBorders>
          </w:tcPr>
          <w:p w14:paraId="3E870932" w14:textId="77777777" w:rsidR="00192E45" w:rsidRPr="00795CFC" w:rsidRDefault="00192E45" w:rsidP="00192E45">
            <w:pPr>
              <w:spacing w:before="0" w:line="240" w:lineRule="atLeast"/>
              <w:rPr>
                <w:rFonts w:ascii="Verdana" w:hAnsi="Verdana"/>
                <w:sz w:val="20"/>
              </w:rPr>
            </w:pPr>
          </w:p>
        </w:tc>
      </w:tr>
      <w:tr w:rsidR="00192E45" w:rsidRPr="00795CFC" w14:paraId="7C76BFA9" w14:textId="77777777">
        <w:trPr>
          <w:cantSplit/>
          <w:trHeight w:val="23"/>
        </w:trPr>
        <w:tc>
          <w:tcPr>
            <w:tcW w:w="6345" w:type="dxa"/>
            <w:vMerge w:val="restart"/>
          </w:tcPr>
          <w:p w14:paraId="751DF8B3" w14:textId="77777777" w:rsidR="00192E45" w:rsidRPr="00795CFC" w:rsidRDefault="0090783C" w:rsidP="00192E45">
            <w:pPr>
              <w:tabs>
                <w:tab w:val="left" w:pos="851"/>
              </w:tabs>
              <w:spacing w:before="0" w:line="240" w:lineRule="atLeast"/>
              <w:rPr>
                <w:rFonts w:ascii="Verdana" w:hAnsi="Verdana"/>
                <w:sz w:val="20"/>
              </w:rPr>
            </w:pPr>
            <w:bookmarkStart w:id="1" w:name="dnum" w:colFirst="1" w:colLast="1"/>
            <w:bookmarkStart w:id="2" w:name="dmeeting" w:colFirst="0" w:colLast="0"/>
            <w:bookmarkEnd w:id="0"/>
            <w:r w:rsidRPr="00795CFC">
              <w:rPr>
                <w:rFonts w:ascii="Verdana" w:hAnsi="Verdana"/>
                <w:b/>
                <w:smallCaps/>
                <w:sz w:val="20"/>
              </w:rPr>
              <w:t>PLENARY</w:t>
            </w:r>
          </w:p>
        </w:tc>
        <w:tc>
          <w:tcPr>
            <w:tcW w:w="3686" w:type="dxa"/>
          </w:tcPr>
          <w:p w14:paraId="19DADDAC" w14:textId="77E38C81" w:rsidR="00192E45" w:rsidRPr="00795CFC" w:rsidRDefault="00163684" w:rsidP="00A3602C">
            <w:pPr>
              <w:tabs>
                <w:tab w:val="left" w:pos="851"/>
              </w:tabs>
              <w:spacing w:before="0" w:line="240" w:lineRule="atLeast"/>
              <w:rPr>
                <w:rFonts w:ascii="Verdana" w:hAnsi="Verdana"/>
                <w:sz w:val="20"/>
              </w:rPr>
            </w:pPr>
            <w:bookmarkStart w:id="3" w:name="_GoBack"/>
            <w:r w:rsidRPr="00A3602C">
              <w:rPr>
                <w:rFonts w:ascii="Verdana" w:hAnsi="Verdana"/>
                <w:sz w:val="20"/>
              </w:rPr>
              <w:t>CPG(19)1</w:t>
            </w:r>
            <w:r w:rsidR="00A3602C">
              <w:rPr>
                <w:rFonts w:ascii="Verdana" w:hAnsi="Verdana"/>
                <w:sz w:val="20"/>
              </w:rPr>
              <w:t>43</w:t>
            </w:r>
            <w:r w:rsidRPr="00A3602C">
              <w:rPr>
                <w:rFonts w:ascii="Verdana" w:hAnsi="Verdana"/>
                <w:sz w:val="20"/>
              </w:rPr>
              <w:t xml:space="preserve"> </w:t>
            </w:r>
            <w:r w:rsidR="0090783C" w:rsidRPr="00A3602C">
              <w:rPr>
                <w:rFonts w:ascii="Verdana" w:hAnsi="Verdana"/>
                <w:sz w:val="20"/>
              </w:rPr>
              <w:t>ANNEX VII-02</w:t>
            </w:r>
            <w:bookmarkEnd w:id="3"/>
            <w:r w:rsidR="0090783C" w:rsidRPr="00795CFC">
              <w:rPr>
                <w:rFonts w:ascii="Verdana" w:hAnsi="Verdana"/>
                <w:b/>
                <w:sz w:val="20"/>
              </w:rPr>
              <w:br/>
            </w:r>
            <w:r w:rsidR="00192E45" w:rsidRPr="00795CFC">
              <w:rPr>
                <w:rFonts w:ascii="Verdana" w:hAnsi="Verdana"/>
                <w:b/>
                <w:sz w:val="20"/>
              </w:rPr>
              <w:t>Document RA19/</w:t>
            </w:r>
            <w:r w:rsidR="00D35C7B" w:rsidRPr="00795CFC">
              <w:rPr>
                <w:rFonts w:ascii="Verdana" w:hAnsi="Verdana"/>
                <w:b/>
                <w:sz w:val="20"/>
              </w:rPr>
              <w:t xml:space="preserve"> </w:t>
            </w:r>
            <w:r w:rsidR="00192E45" w:rsidRPr="00795CFC">
              <w:rPr>
                <w:rFonts w:ascii="Verdana" w:hAnsi="Verdana"/>
                <w:b/>
                <w:sz w:val="20"/>
              </w:rPr>
              <w:t>-E</w:t>
            </w:r>
          </w:p>
        </w:tc>
      </w:tr>
      <w:tr w:rsidR="00192E45" w:rsidRPr="00795CFC" w14:paraId="3479314D" w14:textId="77777777">
        <w:trPr>
          <w:cantSplit/>
          <w:trHeight w:val="23"/>
        </w:trPr>
        <w:tc>
          <w:tcPr>
            <w:tcW w:w="6345" w:type="dxa"/>
            <w:vMerge/>
          </w:tcPr>
          <w:p w14:paraId="72A3AEBA" w14:textId="77777777" w:rsidR="00192E45" w:rsidRPr="00795CFC" w:rsidRDefault="00192E45">
            <w:pPr>
              <w:tabs>
                <w:tab w:val="left" w:pos="851"/>
              </w:tabs>
              <w:spacing w:line="240" w:lineRule="atLeast"/>
              <w:rPr>
                <w:rFonts w:ascii="Verdana" w:hAnsi="Verdana"/>
                <w:b/>
                <w:sz w:val="20"/>
              </w:rPr>
            </w:pPr>
            <w:bookmarkStart w:id="4" w:name="ddate" w:colFirst="1" w:colLast="1"/>
            <w:bookmarkEnd w:id="1"/>
            <w:bookmarkEnd w:id="2"/>
          </w:p>
        </w:tc>
        <w:tc>
          <w:tcPr>
            <w:tcW w:w="3686" w:type="dxa"/>
          </w:tcPr>
          <w:p w14:paraId="0C730AFD" w14:textId="18F9EA70" w:rsidR="00192E45" w:rsidRPr="00795CFC" w:rsidRDefault="00A3602C" w:rsidP="00795CFC">
            <w:pPr>
              <w:tabs>
                <w:tab w:val="left" w:pos="993"/>
              </w:tabs>
              <w:spacing w:before="0"/>
              <w:rPr>
                <w:rFonts w:ascii="Verdana" w:hAnsi="Verdana"/>
                <w:sz w:val="20"/>
              </w:rPr>
            </w:pPr>
            <w:r>
              <w:rPr>
                <w:rFonts w:ascii="Verdana" w:hAnsi="Verdana"/>
                <w:b/>
                <w:sz w:val="20"/>
              </w:rPr>
              <w:t>30 August</w:t>
            </w:r>
            <w:r w:rsidR="00192E45" w:rsidRPr="00795CFC">
              <w:rPr>
                <w:rFonts w:ascii="Verdana" w:hAnsi="Verdana"/>
                <w:b/>
                <w:sz w:val="20"/>
              </w:rPr>
              <w:t xml:space="preserve"> 201</w:t>
            </w:r>
            <w:r w:rsidR="00795CFC">
              <w:rPr>
                <w:rFonts w:ascii="Verdana" w:hAnsi="Verdana"/>
                <w:b/>
                <w:sz w:val="20"/>
              </w:rPr>
              <w:t>9</w:t>
            </w:r>
          </w:p>
        </w:tc>
      </w:tr>
      <w:tr w:rsidR="00192E45" w:rsidRPr="00795CFC" w14:paraId="0C9EEA6B" w14:textId="77777777">
        <w:trPr>
          <w:cantSplit/>
          <w:trHeight w:val="23"/>
        </w:trPr>
        <w:tc>
          <w:tcPr>
            <w:tcW w:w="6345" w:type="dxa"/>
            <w:vMerge/>
          </w:tcPr>
          <w:p w14:paraId="286522F4" w14:textId="77777777" w:rsidR="00192E45" w:rsidRPr="00795CFC" w:rsidRDefault="00192E45">
            <w:pPr>
              <w:tabs>
                <w:tab w:val="left" w:pos="851"/>
              </w:tabs>
              <w:spacing w:line="240" w:lineRule="atLeast"/>
              <w:rPr>
                <w:rFonts w:ascii="Verdana" w:hAnsi="Verdana"/>
                <w:b/>
                <w:sz w:val="20"/>
              </w:rPr>
            </w:pPr>
            <w:bookmarkStart w:id="5" w:name="dorlang" w:colFirst="1" w:colLast="1"/>
            <w:bookmarkEnd w:id="4"/>
          </w:p>
        </w:tc>
        <w:tc>
          <w:tcPr>
            <w:tcW w:w="3686" w:type="dxa"/>
          </w:tcPr>
          <w:p w14:paraId="4AFAA529" w14:textId="77777777" w:rsidR="00192E45" w:rsidRPr="00795CFC" w:rsidRDefault="00192E45" w:rsidP="00192E45">
            <w:pPr>
              <w:tabs>
                <w:tab w:val="left" w:pos="993"/>
              </w:tabs>
              <w:spacing w:before="0" w:after="120"/>
              <w:rPr>
                <w:rFonts w:ascii="Verdana" w:hAnsi="Verdana"/>
                <w:sz w:val="20"/>
              </w:rPr>
            </w:pPr>
            <w:r w:rsidRPr="00795CFC">
              <w:rPr>
                <w:rFonts w:ascii="Verdana" w:hAnsi="Verdana"/>
                <w:b/>
                <w:sz w:val="20"/>
              </w:rPr>
              <w:t>Original: English</w:t>
            </w:r>
          </w:p>
        </w:tc>
      </w:tr>
      <w:tr w:rsidR="00192E45" w:rsidRPr="00795CFC" w14:paraId="09593540" w14:textId="77777777">
        <w:trPr>
          <w:cantSplit/>
        </w:trPr>
        <w:tc>
          <w:tcPr>
            <w:tcW w:w="10031" w:type="dxa"/>
            <w:gridSpan w:val="2"/>
          </w:tcPr>
          <w:p w14:paraId="4793BA27" w14:textId="77777777" w:rsidR="00192E45" w:rsidRPr="00795CFC" w:rsidRDefault="0090783C">
            <w:pPr>
              <w:pStyle w:val="Source"/>
            </w:pPr>
            <w:bookmarkStart w:id="6" w:name="dsource" w:colFirst="0" w:colLast="0"/>
            <w:bookmarkEnd w:id="5"/>
            <w:r w:rsidRPr="00795CFC">
              <w:t>European Common Proposal</w:t>
            </w:r>
          </w:p>
        </w:tc>
      </w:tr>
      <w:tr w:rsidR="00192E45" w:rsidRPr="00795CFC" w14:paraId="7F6EEFFB" w14:textId="77777777">
        <w:trPr>
          <w:cantSplit/>
        </w:trPr>
        <w:tc>
          <w:tcPr>
            <w:tcW w:w="10031" w:type="dxa"/>
            <w:gridSpan w:val="2"/>
          </w:tcPr>
          <w:p w14:paraId="3E5C8BE0" w14:textId="77777777" w:rsidR="00192E45" w:rsidRPr="00795CFC" w:rsidRDefault="0090783C">
            <w:pPr>
              <w:pStyle w:val="Title1"/>
            </w:pPr>
            <w:bookmarkStart w:id="7" w:name="dtitle1" w:colFirst="0" w:colLast="0"/>
            <w:bookmarkEnd w:id="6"/>
            <w:r w:rsidRPr="00795CFC">
              <w:t>Proposal for the work of the assembly</w:t>
            </w:r>
          </w:p>
        </w:tc>
      </w:tr>
      <w:tr w:rsidR="00192E45" w:rsidRPr="00795CFC" w14:paraId="440BE6B7" w14:textId="77777777">
        <w:trPr>
          <w:cantSplit/>
        </w:trPr>
        <w:tc>
          <w:tcPr>
            <w:tcW w:w="10031" w:type="dxa"/>
            <w:gridSpan w:val="2"/>
          </w:tcPr>
          <w:p w14:paraId="5DF967B1" w14:textId="77777777" w:rsidR="00192E45" w:rsidRPr="00795CFC" w:rsidRDefault="00192E45">
            <w:pPr>
              <w:pStyle w:val="Title2"/>
            </w:pPr>
            <w:bookmarkStart w:id="8" w:name="dtitle2" w:colFirst="0" w:colLast="0"/>
            <w:bookmarkEnd w:id="7"/>
          </w:p>
        </w:tc>
      </w:tr>
      <w:tr w:rsidR="00192E45" w:rsidRPr="00795CFC" w14:paraId="4124D7E7" w14:textId="77777777">
        <w:trPr>
          <w:cantSplit/>
        </w:trPr>
        <w:tc>
          <w:tcPr>
            <w:tcW w:w="10031" w:type="dxa"/>
            <w:gridSpan w:val="2"/>
          </w:tcPr>
          <w:p w14:paraId="179EC629" w14:textId="77777777" w:rsidR="00192E45" w:rsidRPr="00795CFC" w:rsidRDefault="0090783C">
            <w:pPr>
              <w:pStyle w:val="Title3"/>
            </w:pPr>
            <w:bookmarkStart w:id="9" w:name="dtitle3" w:colFirst="0" w:colLast="0"/>
            <w:bookmarkEnd w:id="8"/>
            <w:r w:rsidRPr="00795CFC">
              <w:t>NEW RESOLUTION ITU-R [RSTT]</w:t>
            </w:r>
          </w:p>
        </w:tc>
      </w:tr>
    </w:tbl>
    <w:p w14:paraId="3D7B9DEC" w14:textId="77777777" w:rsidR="0090783C" w:rsidRPr="00795CFC" w:rsidRDefault="0090783C" w:rsidP="00CA2EAD">
      <w:pPr>
        <w:pStyle w:val="Headingb"/>
      </w:pPr>
      <w:bookmarkStart w:id="10" w:name="dbreak"/>
      <w:bookmarkStart w:id="11" w:name="_Toc451865291"/>
      <w:bookmarkEnd w:id="9"/>
      <w:bookmarkEnd w:id="10"/>
      <w:r w:rsidRPr="00795CFC">
        <w:t>Introduction</w:t>
      </w:r>
    </w:p>
    <w:p w14:paraId="4A663AE1" w14:textId="77777777" w:rsidR="0090783C" w:rsidRPr="00795CFC" w:rsidRDefault="0090783C" w:rsidP="00CA2EAD">
      <w:pPr>
        <w:rPr>
          <w:spacing w:val="-2"/>
          <w:lang w:eastAsia="zh-CN"/>
        </w:rPr>
      </w:pPr>
      <w:r w:rsidRPr="00795CFC">
        <w:rPr>
          <w:spacing w:val="-2"/>
          <w:lang w:eastAsia="zh-CN"/>
        </w:rPr>
        <w:t xml:space="preserve">The results of the studies regarding RSTT within ITU-R (Working Party 5A and CPM19-2) as well as the considerations of other regional groups regarding the practical issues of WRC-19 agenda item 1.11 have been carefully analysed within CEPT. </w:t>
      </w:r>
    </w:p>
    <w:p w14:paraId="4EEDA2E7" w14:textId="77777777" w:rsidR="0090783C" w:rsidRPr="00795CFC" w:rsidRDefault="0090783C" w:rsidP="00CA2EAD">
      <w:pPr>
        <w:rPr>
          <w:lang w:eastAsia="zh-CN"/>
        </w:rPr>
      </w:pPr>
      <w:r w:rsidRPr="00795CFC">
        <w:rPr>
          <w:lang w:eastAsia="zh-CN"/>
        </w:rPr>
        <w:t>It has been noted that the overall work in ITU-R Working Party 5A is still under progress and it seems to be unlikely that all necessary elements for a complete implementation of future RSTT will be finalised within this study cycle. Additionally many ITU Members are interested in this outcome and its practical implementation aspects.</w:t>
      </w:r>
    </w:p>
    <w:p w14:paraId="0D8F579B" w14:textId="77777777" w:rsidR="0090783C" w:rsidRPr="00795CFC" w:rsidRDefault="0090783C" w:rsidP="00CA2EAD">
      <w:r w:rsidRPr="00795CFC">
        <w:rPr>
          <w:lang w:eastAsia="zh-CN"/>
        </w:rPr>
        <w:t>However, the proposed methods to satisfy the agenda item 1.11 in the CPM Report to WRC-19 are concentrated on the international (regional and global) regulatory harmonisation of specific frequency bands of the mobile service, whereas the aspect of the evolvement of future RSTT and their availability is not fully addressed.</w:t>
      </w:r>
    </w:p>
    <w:p w14:paraId="4F20870F" w14:textId="77777777" w:rsidR="0090783C" w:rsidRPr="00795CFC" w:rsidRDefault="0090783C" w:rsidP="00CA2EAD">
      <w:pPr>
        <w:pStyle w:val="Headingb"/>
      </w:pPr>
      <w:r w:rsidRPr="00795CFC">
        <w:t>Background</w:t>
      </w:r>
    </w:p>
    <w:p w14:paraId="2DEA3BAB" w14:textId="77777777" w:rsidR="0090783C" w:rsidRPr="00795CFC" w:rsidRDefault="0090783C" w:rsidP="00CA2EAD">
      <w:pPr>
        <w:rPr>
          <w:lang w:eastAsia="zh-CN"/>
        </w:rPr>
      </w:pPr>
      <w:r w:rsidRPr="00795CFC">
        <w:rPr>
          <w:lang w:eastAsia="zh-CN"/>
        </w:rPr>
        <w:t>ITU-R, Working Party 5A, was tasked to develop the draft CPM text and other ITU-R deliverables related to WRC-19 agenda item 1.11. During the CPM19-2 all three methods have been controversially discussed, indicating that any regional and or global harmonisation of frequency bands needs to take full account of the availability of technology for RSTT purposes. In that regard, further studies are needed to provide practical guidance to ITU administrations and regulatory certainty to vendors and operators.</w:t>
      </w:r>
    </w:p>
    <w:p w14:paraId="0DFFD435" w14:textId="77777777" w:rsidR="0090783C" w:rsidRPr="00795CFC" w:rsidRDefault="0090783C" w:rsidP="00CA2EAD">
      <w:pPr>
        <w:pStyle w:val="Headingb"/>
      </w:pPr>
      <w:r w:rsidRPr="00795CFC">
        <w:t>Proposal</w:t>
      </w:r>
    </w:p>
    <w:p w14:paraId="2A7CBADD" w14:textId="77777777" w:rsidR="0090783C" w:rsidRPr="00795CFC" w:rsidRDefault="0090783C" w:rsidP="00CA2EAD">
      <w:pPr>
        <w:rPr>
          <w:lang w:eastAsia="zh-CN"/>
        </w:rPr>
      </w:pPr>
      <w:r w:rsidRPr="00795CFC">
        <w:rPr>
          <w:lang w:eastAsia="zh-CN"/>
        </w:rPr>
        <w:t>CEPT proposes the consideration of a new ITU-R Resolution as outlined below.</w:t>
      </w:r>
    </w:p>
    <w:p w14:paraId="0E198050" w14:textId="77777777" w:rsidR="0090783C" w:rsidRPr="00795CFC" w:rsidRDefault="0090783C" w:rsidP="00795CFC">
      <w:r w:rsidRPr="00795CFC">
        <w:br w:type="page"/>
      </w:r>
    </w:p>
    <w:bookmarkEnd w:id="11"/>
    <w:p w14:paraId="035C303E" w14:textId="77777777" w:rsidR="0090783C" w:rsidRPr="00795CFC" w:rsidRDefault="0090783C" w:rsidP="00F71C3F">
      <w:pPr>
        <w:pStyle w:val="Proposal"/>
      </w:pPr>
      <w:r w:rsidRPr="00795CFC">
        <w:rPr>
          <w:b/>
          <w:bCs/>
        </w:rPr>
        <w:lastRenderedPageBreak/>
        <w:t>ADD</w:t>
      </w:r>
      <w:r w:rsidRPr="00795CFC">
        <w:tab/>
        <w:t>EUR/XX/1</w:t>
      </w:r>
    </w:p>
    <w:p w14:paraId="02B37053" w14:textId="77777777" w:rsidR="0090783C" w:rsidRPr="00795CFC" w:rsidRDefault="0090783C" w:rsidP="00CA2EAD">
      <w:pPr>
        <w:pStyle w:val="ResNo"/>
        <w:rPr>
          <w:lang w:eastAsia="zh-CN"/>
        </w:rPr>
      </w:pPr>
      <w:r w:rsidRPr="00795CFC">
        <w:t>Draft NEW RESOLUTION ITU-R [RSTT]</w:t>
      </w:r>
    </w:p>
    <w:p w14:paraId="38E8E3AA" w14:textId="77777777" w:rsidR="0090783C" w:rsidRPr="00795CFC" w:rsidRDefault="0090783C" w:rsidP="00CA2EAD">
      <w:pPr>
        <w:pStyle w:val="Restitle"/>
      </w:pPr>
      <w:r w:rsidRPr="00795CFC">
        <w:t>Studies related to the further development of RSTT</w:t>
      </w:r>
    </w:p>
    <w:p w14:paraId="5972BD7C" w14:textId="77777777" w:rsidR="0090783C" w:rsidRPr="00795CFC" w:rsidRDefault="0090783C" w:rsidP="00CA2EAD">
      <w:pPr>
        <w:pStyle w:val="Resdate"/>
      </w:pPr>
      <w:r w:rsidRPr="00795CFC">
        <w:t>(2019)</w:t>
      </w:r>
    </w:p>
    <w:p w14:paraId="21DC2EE4" w14:textId="77777777" w:rsidR="0090783C" w:rsidRPr="00795CFC" w:rsidRDefault="0090783C" w:rsidP="00CA2EAD">
      <w:pPr>
        <w:pStyle w:val="Normalaftertitle"/>
      </w:pPr>
      <w:r w:rsidRPr="00795CFC">
        <w:t xml:space="preserve">The ITU </w:t>
      </w:r>
      <w:r w:rsidRPr="00795CFC">
        <w:rPr>
          <w:lang w:eastAsia="zh-CN"/>
        </w:rPr>
        <w:t>Radiocommunication</w:t>
      </w:r>
      <w:r w:rsidRPr="00795CFC">
        <w:t xml:space="preserve"> Assembly,</w:t>
      </w:r>
    </w:p>
    <w:p w14:paraId="16FFA970" w14:textId="77777777" w:rsidR="0090783C" w:rsidRPr="00795CFC" w:rsidRDefault="0090783C" w:rsidP="00795CFC">
      <w:pPr>
        <w:pStyle w:val="Call"/>
      </w:pPr>
      <w:r w:rsidRPr="00795CFC">
        <w:t>considering</w:t>
      </w:r>
    </w:p>
    <w:p w14:paraId="6913E189" w14:textId="77777777" w:rsidR="0090783C" w:rsidRPr="00795CFC" w:rsidRDefault="0090783C" w:rsidP="00CA2EAD">
      <w:r w:rsidRPr="00795CFC">
        <w:rPr>
          <w:i/>
        </w:rPr>
        <w:t>a)</w:t>
      </w:r>
      <w:r w:rsidRPr="00795CFC">
        <w:tab/>
        <w:t>that railway transportation systems are growing and evolving;</w:t>
      </w:r>
    </w:p>
    <w:p w14:paraId="3AC03949" w14:textId="77777777" w:rsidR="0090783C" w:rsidRPr="00795CFC" w:rsidRDefault="0090783C" w:rsidP="00CA2EAD">
      <w:pPr>
        <w:rPr>
          <w:iCs/>
          <w:lang w:eastAsia="ko-KR"/>
        </w:rPr>
      </w:pPr>
      <w:r w:rsidRPr="00795CFC">
        <w:rPr>
          <w:i/>
          <w:iCs/>
          <w:lang w:eastAsia="ko-KR"/>
        </w:rPr>
        <w:t>b)</w:t>
      </w:r>
      <w:r w:rsidRPr="00795CFC">
        <w:rPr>
          <w:i/>
          <w:iCs/>
          <w:lang w:eastAsia="ko-KR"/>
        </w:rPr>
        <w:tab/>
      </w:r>
      <w:r w:rsidRPr="00795CFC">
        <w:rPr>
          <w:iCs/>
          <w:lang w:eastAsia="ko-KR"/>
        </w:rPr>
        <w:t>that railway radiocommunications systems between train and trackside (RSTT) are vital to provide improved railway traffic control, passenger safety, and improved security for train operations;</w:t>
      </w:r>
    </w:p>
    <w:p w14:paraId="7B626A4D" w14:textId="77777777" w:rsidR="0090783C" w:rsidRPr="00795CFC" w:rsidRDefault="0090783C" w:rsidP="00CA2EAD">
      <w:pPr>
        <w:rPr>
          <w:iCs/>
          <w:lang w:eastAsia="ko-KR"/>
        </w:rPr>
      </w:pPr>
      <w:r w:rsidRPr="00795CFC">
        <w:rPr>
          <w:i/>
          <w:iCs/>
          <w:lang w:eastAsia="ko-KR"/>
        </w:rPr>
        <w:t>c)</w:t>
      </w:r>
      <w:r w:rsidRPr="00795CFC">
        <w:rPr>
          <w:i/>
          <w:iCs/>
          <w:lang w:eastAsia="ko-KR"/>
        </w:rPr>
        <w:tab/>
      </w:r>
      <w:r w:rsidRPr="00795CFC">
        <w:rPr>
          <w:iCs/>
          <w:lang w:eastAsia="ko-KR"/>
        </w:rPr>
        <w:t>that many administrations wish to facilitate RSTT interoperability, for both national and cross-border operations;</w:t>
      </w:r>
    </w:p>
    <w:p w14:paraId="09950270" w14:textId="77777777" w:rsidR="0090783C" w:rsidRPr="00795CFC" w:rsidRDefault="0090783C" w:rsidP="00CA2EAD">
      <w:pPr>
        <w:rPr>
          <w:iCs/>
          <w:lang w:eastAsia="ko-KR"/>
        </w:rPr>
      </w:pPr>
      <w:r w:rsidRPr="00795CFC">
        <w:rPr>
          <w:i/>
          <w:iCs/>
          <w:lang w:eastAsia="ko-KR"/>
        </w:rPr>
        <w:t>d)</w:t>
      </w:r>
      <w:r w:rsidRPr="00795CFC">
        <w:rPr>
          <w:iCs/>
          <w:lang w:eastAsia="ko-KR"/>
        </w:rPr>
        <w:tab/>
        <w:t>that some national and international railway organizations and standards bodies have begun investigating new technologies for railway radiocommunication systems;</w:t>
      </w:r>
    </w:p>
    <w:p w14:paraId="348B3CE8" w14:textId="77777777" w:rsidR="0090783C" w:rsidRPr="00795CFC" w:rsidRDefault="0090783C" w:rsidP="00CA2EAD">
      <w:pPr>
        <w:rPr>
          <w:rFonts w:eastAsia="Malgun Gothic"/>
          <w:iCs/>
          <w:lang w:eastAsia="ko-KR"/>
        </w:rPr>
      </w:pPr>
      <w:r w:rsidRPr="00795CFC">
        <w:rPr>
          <w:i/>
        </w:rPr>
        <w:t>e)</w:t>
      </w:r>
      <w:r w:rsidRPr="00795CFC">
        <w:rPr>
          <w:i/>
        </w:rPr>
        <w:tab/>
      </w:r>
      <w:r w:rsidRPr="00795CFC">
        <w:t>that there is a need to integrate different technologies in order to facilitate various functions, for instance dispatching commands, operating control and data transmission, into railway train and trackside systems to also meet the needs of a high-speed railway environment</w:t>
      </w:r>
      <w:r w:rsidRPr="00795CFC">
        <w:rPr>
          <w:iCs/>
          <w:lang w:eastAsia="ko-KR"/>
        </w:rPr>
        <w:t xml:space="preserve">; </w:t>
      </w:r>
    </w:p>
    <w:p w14:paraId="5CAC6F4A" w14:textId="77777777" w:rsidR="0090783C" w:rsidRPr="00795CFC" w:rsidRDefault="0090783C" w:rsidP="00CA2EAD">
      <w:pPr>
        <w:rPr>
          <w:rFonts w:eastAsia="Malgun Gothic"/>
          <w:iCs/>
          <w:lang w:eastAsia="ko-KR"/>
        </w:rPr>
      </w:pPr>
      <w:r w:rsidRPr="00795CFC">
        <w:rPr>
          <w:i/>
          <w:iCs/>
          <w:lang w:eastAsia="ko-KR"/>
        </w:rPr>
        <w:t>f)</w:t>
      </w:r>
      <w:r w:rsidRPr="00795CFC">
        <w:rPr>
          <w:i/>
          <w:iCs/>
          <w:lang w:eastAsia="ko-KR"/>
        </w:rPr>
        <w:tab/>
      </w:r>
      <w:r w:rsidRPr="00795CFC">
        <w:rPr>
          <w:iCs/>
          <w:lang w:eastAsia="ko-KR"/>
        </w:rPr>
        <w:t>that continuing development of new technologies may be able to serve, support or supplement RSTT;</w:t>
      </w:r>
    </w:p>
    <w:p w14:paraId="5E365002" w14:textId="77777777" w:rsidR="0090783C" w:rsidRPr="00795CFC" w:rsidRDefault="0090783C" w:rsidP="00CA2EAD">
      <w:r w:rsidRPr="00795CFC">
        <w:rPr>
          <w:i/>
          <w:iCs/>
          <w:szCs w:val="24"/>
          <w:lang w:eastAsia="ko-KR"/>
        </w:rPr>
        <w:t>g)</w:t>
      </w:r>
      <w:r w:rsidRPr="00795CFC">
        <w:rPr>
          <w:i/>
          <w:iCs/>
          <w:szCs w:val="24"/>
          <w:lang w:eastAsia="ko-KR"/>
        </w:rPr>
        <w:tab/>
      </w:r>
      <w:r w:rsidRPr="00795CFC">
        <w:rPr>
          <w:iCs/>
          <w:szCs w:val="24"/>
          <w:lang w:eastAsia="ko-KR"/>
        </w:rPr>
        <w:t xml:space="preserve">that administrations may have different requirements for railway operations depending on their national needs, spectrum requirements, policy objectives, and operating </w:t>
      </w:r>
      <w:r w:rsidRPr="00795CFC">
        <w:t>environments;</w:t>
      </w:r>
    </w:p>
    <w:p w14:paraId="64A84CAB" w14:textId="77777777" w:rsidR="0090783C" w:rsidRPr="00795CFC" w:rsidRDefault="0090783C" w:rsidP="00CA2EAD">
      <w:pPr>
        <w:rPr>
          <w:iCs/>
          <w:lang w:eastAsia="ko-KR"/>
        </w:rPr>
      </w:pPr>
      <w:r w:rsidRPr="00795CFC">
        <w:rPr>
          <w:i/>
          <w:iCs/>
          <w:lang w:eastAsia="ko-KR"/>
        </w:rPr>
        <w:t>h)</w:t>
      </w:r>
      <w:r w:rsidRPr="00795CFC">
        <w:rPr>
          <w:i/>
          <w:iCs/>
          <w:lang w:eastAsia="ko-KR"/>
        </w:rPr>
        <w:tab/>
      </w:r>
      <w:r w:rsidRPr="00795CFC">
        <w:rPr>
          <w:iCs/>
          <w:lang w:eastAsia="ko-KR"/>
        </w:rPr>
        <w:t>that cooperation between administrations and railway organizations</w:t>
      </w:r>
      <w:r w:rsidRPr="00795CFC">
        <w:rPr>
          <w:iCs/>
          <w:lang w:eastAsia="ja-JP"/>
        </w:rPr>
        <w:t xml:space="preserve"> </w:t>
      </w:r>
      <w:r w:rsidRPr="00795CFC">
        <w:rPr>
          <w:iCs/>
          <w:lang w:eastAsia="ko-KR"/>
        </w:rPr>
        <w:t>will facilitate greater levels of spectrum harmonization;</w:t>
      </w:r>
    </w:p>
    <w:p w14:paraId="27922433" w14:textId="77777777" w:rsidR="0090783C" w:rsidRPr="00795CFC" w:rsidRDefault="0090783C" w:rsidP="00CA2EAD">
      <w:pPr>
        <w:rPr>
          <w:iCs/>
          <w:lang w:eastAsia="ko-KR"/>
        </w:rPr>
      </w:pPr>
      <w:proofErr w:type="spellStart"/>
      <w:r w:rsidRPr="00795CFC">
        <w:rPr>
          <w:i/>
          <w:iCs/>
          <w:lang w:eastAsia="zh-CN"/>
        </w:rPr>
        <w:t>i</w:t>
      </w:r>
      <w:proofErr w:type="spellEnd"/>
      <w:r w:rsidRPr="00795CFC">
        <w:rPr>
          <w:i/>
          <w:iCs/>
          <w:lang w:eastAsia="ko-KR"/>
        </w:rPr>
        <w:t>)</w:t>
      </w:r>
      <w:r w:rsidRPr="00795CFC">
        <w:rPr>
          <w:i/>
          <w:iCs/>
          <w:lang w:eastAsia="ko-KR"/>
        </w:rPr>
        <w:tab/>
      </w:r>
      <w:r w:rsidRPr="00795CFC">
        <w:rPr>
          <w:iCs/>
          <w:lang w:eastAsia="ko-KR"/>
        </w:rPr>
        <w:t>that usage of harmonized frequency bands will enable administrations to benefit from harmonization while continuing to meet national planning requirements;</w:t>
      </w:r>
    </w:p>
    <w:p w14:paraId="2C837778" w14:textId="77777777" w:rsidR="0090783C" w:rsidRPr="00795CFC" w:rsidRDefault="0090783C" w:rsidP="00CA2EAD">
      <w:pPr>
        <w:rPr>
          <w:szCs w:val="24"/>
        </w:rPr>
      </w:pPr>
      <w:r w:rsidRPr="00795CFC">
        <w:rPr>
          <w:i/>
          <w:iCs/>
          <w:lang w:eastAsia="zh-CN"/>
        </w:rPr>
        <w:t>j</w:t>
      </w:r>
      <w:r w:rsidRPr="00795CFC">
        <w:rPr>
          <w:i/>
          <w:iCs/>
          <w:lang w:eastAsia="ko-KR"/>
        </w:rPr>
        <w:t>)</w:t>
      </w:r>
      <w:r w:rsidRPr="00795CFC">
        <w:rPr>
          <w:i/>
          <w:szCs w:val="24"/>
        </w:rPr>
        <w:t xml:space="preserve"> </w:t>
      </w:r>
      <w:r w:rsidRPr="00795CFC">
        <w:rPr>
          <w:szCs w:val="24"/>
        </w:rPr>
        <w:tab/>
        <w:t xml:space="preserve">that international standards and harmonized frequency spectrum would facilitate worldwide deployment of RSTT and provide for economies of scale in railway transportation; </w:t>
      </w:r>
    </w:p>
    <w:p w14:paraId="4A8B003F" w14:textId="77777777" w:rsidR="0090783C" w:rsidRPr="00795CFC" w:rsidRDefault="0090783C" w:rsidP="00CA2EAD">
      <w:pPr>
        <w:rPr>
          <w:szCs w:val="24"/>
        </w:rPr>
      </w:pPr>
      <w:r w:rsidRPr="00795CFC">
        <w:rPr>
          <w:i/>
          <w:szCs w:val="24"/>
        </w:rPr>
        <w:t>k)</w:t>
      </w:r>
      <w:r w:rsidRPr="00795CFC">
        <w:rPr>
          <w:i/>
          <w:szCs w:val="24"/>
        </w:rPr>
        <w:tab/>
      </w:r>
      <w:r w:rsidRPr="00795CFC">
        <w:rPr>
          <w:szCs w:val="24"/>
        </w:rPr>
        <w:t>the continuing need for development of regionally harmonized frequency arrangements for the purposes of implementing RSTT;</w:t>
      </w:r>
    </w:p>
    <w:p w14:paraId="51955FEE" w14:textId="77777777" w:rsidR="0090783C" w:rsidRPr="00795CFC" w:rsidRDefault="0090783C" w:rsidP="00CA2EAD">
      <w:pPr>
        <w:rPr>
          <w:i/>
          <w:szCs w:val="24"/>
        </w:rPr>
      </w:pPr>
      <w:r w:rsidRPr="00795CFC">
        <w:rPr>
          <w:i/>
          <w:szCs w:val="24"/>
        </w:rPr>
        <w:t>l)</w:t>
      </w:r>
      <w:r w:rsidRPr="00795CFC">
        <w:rPr>
          <w:i/>
          <w:szCs w:val="24"/>
        </w:rPr>
        <w:tab/>
      </w:r>
      <w:r w:rsidRPr="00795CFC">
        <w:rPr>
          <w:szCs w:val="24"/>
        </w:rPr>
        <w:t>that the frequency bands to be harmonized are allocated to a variety of services in accordance with the relevant provisions of the Radio Regulations, especially to the mobile service on primary basis</w:t>
      </w:r>
      <w:r w:rsidR="00F71C3F" w:rsidRPr="00795CFC">
        <w:rPr>
          <w:szCs w:val="24"/>
        </w:rPr>
        <w:t>,</w:t>
      </w:r>
    </w:p>
    <w:p w14:paraId="6A8E0EA4" w14:textId="77777777" w:rsidR="0090783C" w:rsidRPr="00795CFC" w:rsidRDefault="0090783C" w:rsidP="00795CFC">
      <w:pPr>
        <w:pStyle w:val="Call"/>
      </w:pPr>
      <w:r w:rsidRPr="00795CFC">
        <w:t>recognizing</w:t>
      </w:r>
    </w:p>
    <w:p w14:paraId="66D499F8" w14:textId="77777777" w:rsidR="0090783C" w:rsidRPr="00795CFC" w:rsidRDefault="00E570F6" w:rsidP="00E570F6">
      <w:pPr>
        <w:rPr>
          <w:rFonts w:asciiTheme="majorBidi" w:hAnsiTheme="majorBidi" w:cstheme="majorBidi"/>
          <w:lang w:eastAsia="ko-KR"/>
        </w:rPr>
      </w:pPr>
      <w:r w:rsidRPr="00795CFC">
        <w:rPr>
          <w:i/>
          <w:iCs/>
        </w:rPr>
        <w:t>a)</w:t>
      </w:r>
      <w:r w:rsidRPr="00795CFC">
        <w:tab/>
      </w:r>
      <w:r w:rsidR="0090783C" w:rsidRPr="00795CFC">
        <w:t>Recommendation ITU-R M</w:t>
      </w:r>
      <w:proofErr w:type="gramStart"/>
      <w:r w:rsidR="0090783C" w:rsidRPr="00795CFC">
        <w:t>.[</w:t>
      </w:r>
      <w:proofErr w:type="gramEnd"/>
      <w:r w:rsidR="0090783C" w:rsidRPr="00795CFC">
        <w:t>FRQ];</w:t>
      </w:r>
    </w:p>
    <w:p w14:paraId="0523AA9F" w14:textId="77777777" w:rsidR="0090783C" w:rsidRPr="00795CFC" w:rsidRDefault="00E570F6" w:rsidP="00E570F6">
      <w:r w:rsidRPr="00795CFC">
        <w:rPr>
          <w:i/>
          <w:iCs/>
        </w:rPr>
        <w:t>b)</w:t>
      </w:r>
      <w:r w:rsidRPr="00795CFC">
        <w:tab/>
      </w:r>
      <w:r w:rsidR="0090783C" w:rsidRPr="00795CFC">
        <w:t xml:space="preserve">Recommendation </w:t>
      </w:r>
      <w:hyperlink r:id="rId9" w:history="1">
        <w:r w:rsidR="0090783C" w:rsidRPr="00795CFC">
          <w:rPr>
            <w:rStyle w:val="Hyperlink"/>
          </w:rPr>
          <w:t>ITU-R SM.1896</w:t>
        </w:r>
      </w:hyperlink>
      <w:r w:rsidR="0090783C" w:rsidRPr="00795CFC">
        <w:rPr>
          <w:lang w:eastAsia="ja-JP"/>
        </w:rPr>
        <w:t xml:space="preserve"> </w:t>
      </w:r>
      <w:r w:rsidRPr="00795CFC">
        <w:rPr>
          <w:lang w:eastAsia="ja-JP"/>
        </w:rPr>
        <w:t xml:space="preserve">– </w:t>
      </w:r>
      <w:r w:rsidR="0090783C" w:rsidRPr="00795CFC">
        <w:rPr>
          <w:i/>
          <w:iCs/>
          <w:lang w:eastAsia="ja-JP"/>
        </w:rPr>
        <w:t>Frequency ranges for global or regional harmo</w:t>
      </w:r>
      <w:r w:rsidRPr="00795CFC">
        <w:rPr>
          <w:i/>
          <w:iCs/>
          <w:lang w:eastAsia="ja-JP"/>
        </w:rPr>
        <w:t>nization of short-range devices</w:t>
      </w:r>
      <w:r w:rsidR="0090783C" w:rsidRPr="00795CFC">
        <w:rPr>
          <w:lang w:eastAsia="zh-CN"/>
        </w:rPr>
        <w:t>;</w:t>
      </w:r>
    </w:p>
    <w:p w14:paraId="44553BFA" w14:textId="77777777" w:rsidR="0090783C" w:rsidRPr="00795CFC" w:rsidRDefault="00E570F6" w:rsidP="00E570F6">
      <w:pPr>
        <w:rPr>
          <w:lang w:eastAsia="zh-CN"/>
        </w:rPr>
      </w:pPr>
      <w:r w:rsidRPr="00795CFC">
        <w:rPr>
          <w:i/>
          <w:iCs/>
        </w:rPr>
        <w:t>c)</w:t>
      </w:r>
      <w:r w:rsidRPr="00795CFC">
        <w:tab/>
      </w:r>
      <w:r w:rsidR="0090783C" w:rsidRPr="00795CFC">
        <w:t xml:space="preserve">Report </w:t>
      </w:r>
      <w:hyperlink r:id="rId10" w:history="1">
        <w:r w:rsidR="0090783C" w:rsidRPr="00795CFC">
          <w:rPr>
            <w:rStyle w:val="Hyperlink"/>
          </w:rPr>
          <w:t>ITU-R M.2418</w:t>
        </w:r>
      </w:hyperlink>
      <w:r w:rsidR="0090783C" w:rsidRPr="00795CFC">
        <w:t xml:space="preserve"> </w:t>
      </w:r>
      <w:r w:rsidRPr="00795CFC">
        <w:t xml:space="preserve">– </w:t>
      </w:r>
      <w:r w:rsidR="0090783C" w:rsidRPr="00795CFC">
        <w:rPr>
          <w:i/>
          <w:iCs/>
        </w:rPr>
        <w:t>Description of Railway Radiocommunication Systems between</w:t>
      </w:r>
      <w:r w:rsidR="0090783C" w:rsidRPr="00795CFC">
        <w:rPr>
          <w:i/>
          <w:iCs/>
          <w:color w:val="000000" w:themeColor="text1"/>
        </w:rPr>
        <w:t xml:space="preserve"> Train and Trackside</w:t>
      </w:r>
      <w:r w:rsidR="0090783C" w:rsidRPr="00795CFC">
        <w:t>;</w:t>
      </w:r>
    </w:p>
    <w:p w14:paraId="14EAB1BA" w14:textId="77777777" w:rsidR="0090783C" w:rsidRPr="00795CFC" w:rsidRDefault="00E570F6" w:rsidP="00E570F6">
      <w:pPr>
        <w:rPr>
          <w:lang w:eastAsia="zh-CN"/>
        </w:rPr>
      </w:pPr>
      <w:r w:rsidRPr="00795CFC">
        <w:rPr>
          <w:i/>
          <w:iCs/>
        </w:rPr>
        <w:lastRenderedPageBreak/>
        <w:t>d)</w:t>
      </w:r>
      <w:r w:rsidRPr="00795CFC">
        <w:tab/>
      </w:r>
      <w:r w:rsidR="0090783C" w:rsidRPr="00795CFC">
        <w:t xml:space="preserve">Report </w:t>
      </w:r>
      <w:hyperlink r:id="rId11" w:history="1">
        <w:r w:rsidR="0090783C" w:rsidRPr="00795CFC">
          <w:rPr>
            <w:rStyle w:val="Hyperlink"/>
          </w:rPr>
          <w:t>ITU-R M.2442</w:t>
        </w:r>
      </w:hyperlink>
      <w:r w:rsidR="0090783C" w:rsidRPr="00795CFC">
        <w:rPr>
          <w:lang w:eastAsia="ko-KR"/>
        </w:rPr>
        <w:t xml:space="preserve"> </w:t>
      </w:r>
      <w:r w:rsidRPr="00795CFC">
        <w:rPr>
          <w:lang w:eastAsia="ko-KR"/>
        </w:rPr>
        <w:t xml:space="preserve">– </w:t>
      </w:r>
      <w:r w:rsidR="0090783C" w:rsidRPr="00795CFC">
        <w:rPr>
          <w:i/>
          <w:iCs/>
          <w:lang w:eastAsia="zh-CN"/>
        </w:rPr>
        <w:t>Current and future usage of railway radiocommunication systems between train and trackside (RSTT)</w:t>
      </w:r>
      <w:r w:rsidRPr="00795CFC">
        <w:rPr>
          <w:lang w:eastAsia="zh-CN"/>
        </w:rPr>
        <w:t>,</w:t>
      </w:r>
    </w:p>
    <w:p w14:paraId="0AB0E020" w14:textId="77777777" w:rsidR="0090783C" w:rsidRPr="00795CFC" w:rsidRDefault="0090783C" w:rsidP="00795CFC">
      <w:pPr>
        <w:pStyle w:val="Call"/>
      </w:pPr>
      <w:r w:rsidRPr="00795CFC">
        <w:t>resolves</w:t>
      </w:r>
    </w:p>
    <w:p w14:paraId="3E92DDE7" w14:textId="77777777" w:rsidR="0090783C" w:rsidRPr="00795CFC" w:rsidRDefault="0090783C" w:rsidP="00E570F6">
      <w:r w:rsidRPr="00795CFC">
        <w:rPr>
          <w:bCs/>
          <w:lang w:eastAsia="nl-NL"/>
        </w:rPr>
        <w:t>1</w:t>
      </w:r>
      <w:r w:rsidRPr="00795CFC">
        <w:rPr>
          <w:lang w:eastAsia="nl-NL"/>
        </w:rPr>
        <w:tab/>
        <w:t xml:space="preserve">to </w:t>
      </w:r>
      <w:r w:rsidRPr="00795CFC">
        <w:t>continue studies regarding possible solutions and implementation</w:t>
      </w:r>
      <w:r w:rsidRPr="00795CFC">
        <w:rPr>
          <w:lang w:eastAsia="ja-JP"/>
        </w:rPr>
        <w:t xml:space="preserve"> for global/regional harmonization of </w:t>
      </w:r>
      <w:r w:rsidRPr="00795CFC">
        <w:t>frequency bands for RSTT focused on bands already allocated to the Mobile Service</w:t>
      </w:r>
      <w:r w:rsidRPr="00795CFC">
        <w:rPr>
          <w:lang w:eastAsia="ja-JP"/>
        </w:rPr>
        <w:t>, taking into account:</w:t>
      </w:r>
    </w:p>
    <w:p w14:paraId="2357BC30" w14:textId="77777777" w:rsidR="0090783C" w:rsidRPr="00795CFC" w:rsidRDefault="0090783C" w:rsidP="00E570F6">
      <w:pPr>
        <w:pStyle w:val="enumlev1"/>
        <w:rPr>
          <w:lang w:eastAsia="ja-JP"/>
        </w:rPr>
      </w:pPr>
      <w:r w:rsidRPr="00795CFC">
        <w:t>–</w:t>
      </w:r>
      <w:r w:rsidRPr="00795CFC">
        <w:tab/>
        <w:t>current and future technologies to maximize efficient and flexible use of spectrum;</w:t>
      </w:r>
    </w:p>
    <w:p w14:paraId="77DB4C09" w14:textId="77777777" w:rsidR="0090783C" w:rsidRPr="00795CFC" w:rsidRDefault="0090783C" w:rsidP="00E570F6">
      <w:pPr>
        <w:pStyle w:val="enumlev1"/>
      </w:pPr>
      <w:r w:rsidRPr="00795CFC">
        <w:t>–</w:t>
      </w:r>
      <w:r w:rsidRPr="00795CFC">
        <w:tab/>
        <w:t>system characteristics and operational requirements which facilitate the implementation;</w:t>
      </w:r>
    </w:p>
    <w:p w14:paraId="3300E3DD" w14:textId="77777777" w:rsidR="0090783C" w:rsidRPr="00795CFC" w:rsidRDefault="0090783C" w:rsidP="00E570F6">
      <w:pPr>
        <w:pStyle w:val="enumlev1"/>
      </w:pPr>
      <w:r w:rsidRPr="00795CFC">
        <w:t>–</w:t>
      </w:r>
      <w:r w:rsidRPr="00795CFC">
        <w:tab/>
        <w:t>the capability of operating the applications of the four RSTT categories in specific frequency bands;</w:t>
      </w:r>
    </w:p>
    <w:p w14:paraId="44327305" w14:textId="77777777" w:rsidR="0090783C" w:rsidRPr="00795CFC" w:rsidRDefault="0090783C" w:rsidP="00E570F6">
      <w:pPr>
        <w:pStyle w:val="enumlev1"/>
      </w:pPr>
      <w:r w:rsidRPr="00795CFC">
        <w:t>–</w:t>
      </w:r>
      <w:r w:rsidRPr="00795CFC">
        <w:tab/>
        <w:t>already existing results of studies in ITU</w:t>
      </w:r>
      <w:r w:rsidRPr="00795CFC">
        <w:noBreakHyphen/>
        <w:t>R Recommendations and/or ITU</w:t>
      </w:r>
      <w:r w:rsidRPr="00795CFC">
        <w:noBreakHyphen/>
        <w:t>R Reports (e.g.</w:t>
      </w:r>
      <w:r w:rsidR="00795CFC" w:rsidRPr="00795CFC">
        <w:t>,</w:t>
      </w:r>
      <w:r w:rsidRPr="00795CFC">
        <w:t xml:space="preserve"> </w:t>
      </w:r>
      <w:r w:rsidRPr="00795CFC">
        <w:rPr>
          <w:i/>
        </w:rPr>
        <w:t xml:space="preserve">recognizing a </w:t>
      </w:r>
      <w:r w:rsidR="00E570F6" w:rsidRPr="00795CFC">
        <w:rPr>
          <w:iCs/>
        </w:rPr>
        <w:t>to</w:t>
      </w:r>
      <w:r w:rsidRPr="00795CFC">
        <w:rPr>
          <w:i/>
        </w:rPr>
        <w:t xml:space="preserve"> d</w:t>
      </w:r>
      <w:r w:rsidRPr="00795CFC">
        <w:t>), as appropriate;</w:t>
      </w:r>
    </w:p>
    <w:p w14:paraId="5E736992" w14:textId="77777777" w:rsidR="0090783C" w:rsidRPr="00795CFC" w:rsidRDefault="0090783C" w:rsidP="00E570F6">
      <w:r w:rsidRPr="00795CFC">
        <w:t>2</w:t>
      </w:r>
      <w:r w:rsidRPr="00795CFC">
        <w:tab/>
        <w:t>the further development of the existing ITU-R Recommendation [FRQ] based on the aforementioned studies, as appropriate,</w:t>
      </w:r>
    </w:p>
    <w:p w14:paraId="0CA5EF51" w14:textId="77777777" w:rsidR="0090783C" w:rsidRPr="00795CFC" w:rsidRDefault="0090783C" w:rsidP="00795CFC">
      <w:pPr>
        <w:pStyle w:val="Call"/>
      </w:pPr>
      <w:r w:rsidRPr="00795CFC">
        <w:t>invites Member States</w:t>
      </w:r>
    </w:p>
    <w:p w14:paraId="54DAB1C5" w14:textId="77777777" w:rsidR="0090783C" w:rsidRPr="00795CFC" w:rsidRDefault="0090783C" w:rsidP="00795CFC">
      <w:pPr>
        <w:spacing w:after="120"/>
      </w:pPr>
      <w:r w:rsidRPr="00795CFC">
        <w:rPr>
          <w:lang w:eastAsia="ko-KR"/>
        </w:rPr>
        <w:t>to consider the results of the studies with the view to take necessary actions in relation with their national regulations for RSTT, as appropriate</w:t>
      </w:r>
      <w:r w:rsidR="00795CFC" w:rsidRPr="00795CFC">
        <w:rPr>
          <w:lang w:eastAsia="ko-KR"/>
        </w:rPr>
        <w:t>,</w:t>
      </w:r>
    </w:p>
    <w:p w14:paraId="64E2A702" w14:textId="77777777" w:rsidR="0090783C" w:rsidRPr="00795CFC" w:rsidRDefault="0090783C" w:rsidP="00795CFC">
      <w:pPr>
        <w:pStyle w:val="Call"/>
      </w:pPr>
      <w:r w:rsidRPr="00795CFC">
        <w:t>instructs the Director of the radiocommunication Bureau</w:t>
      </w:r>
    </w:p>
    <w:p w14:paraId="662DECC3" w14:textId="77777777" w:rsidR="0090783C" w:rsidRPr="00795CFC" w:rsidRDefault="00795CFC" w:rsidP="00795CFC">
      <w:r w:rsidRPr="00795CFC">
        <w:t>1</w:t>
      </w:r>
      <w:r w:rsidRPr="00795CFC">
        <w:tab/>
      </w:r>
      <w:r w:rsidR="0090783C" w:rsidRPr="00795CFC">
        <w:t>to bring this Resolution to the attention of [UIC and other RSTT interested organisations];</w:t>
      </w:r>
    </w:p>
    <w:p w14:paraId="0AE0EA68" w14:textId="77777777" w:rsidR="0090783C" w:rsidRPr="00795CFC" w:rsidRDefault="00795CFC" w:rsidP="00795CFC">
      <w:r w:rsidRPr="00795CFC">
        <w:t>2</w:t>
      </w:r>
      <w:r w:rsidRPr="00795CFC">
        <w:tab/>
      </w:r>
      <w:r w:rsidR="0090783C" w:rsidRPr="00795CFC">
        <w:t>to maintain the exchange of information on RSTT between ITU</w:t>
      </w:r>
      <w:r w:rsidR="0090783C" w:rsidRPr="00795CFC">
        <w:noBreakHyphen/>
        <w:t>R members and other organizat</w:t>
      </w:r>
      <w:r w:rsidRPr="00795CFC">
        <w:t>ions, as per Resolution ITU</w:t>
      </w:r>
      <w:r w:rsidRPr="00795CFC">
        <w:noBreakHyphen/>
        <w:t>R 9.</w:t>
      </w:r>
    </w:p>
    <w:p w14:paraId="718D4B08" w14:textId="77777777" w:rsidR="0090783C" w:rsidRPr="00795CFC" w:rsidRDefault="0090783C" w:rsidP="000D1293"/>
    <w:p w14:paraId="54845509" w14:textId="77777777" w:rsidR="00795CFC" w:rsidRPr="00795CFC" w:rsidRDefault="00795CFC" w:rsidP="0032202E">
      <w:pPr>
        <w:pStyle w:val="Reasons"/>
      </w:pPr>
    </w:p>
    <w:p w14:paraId="73BF2018" w14:textId="77777777" w:rsidR="00795CFC" w:rsidRPr="00795CFC" w:rsidRDefault="00795CFC" w:rsidP="00795CFC">
      <w:pPr>
        <w:jc w:val="center"/>
      </w:pPr>
      <w:r w:rsidRPr="00795CFC">
        <w:t>______________</w:t>
      </w:r>
    </w:p>
    <w:sectPr w:rsidR="00795CFC" w:rsidRPr="00795CFC" w:rsidSect="009447A3">
      <w:headerReference w:type="default" r:id="rId12"/>
      <w:footerReference w:type="even" r:id="rId13"/>
      <w:footerReference w:type="first" r:id="rId14"/>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E7D1DD" w14:textId="77777777" w:rsidR="00FB5938" w:rsidRDefault="00FB5938">
      <w:r>
        <w:separator/>
      </w:r>
    </w:p>
  </w:endnote>
  <w:endnote w:type="continuationSeparator" w:id="0">
    <w:p w14:paraId="0B1BC2DD" w14:textId="77777777" w:rsidR="00FB5938" w:rsidRDefault="00FB5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109A4" w14:textId="1CAA3E06" w:rsidR="009447A3" w:rsidRPr="009447A3" w:rsidRDefault="009447A3">
    <w:pPr>
      <w:rPr>
        <w:lang w:val="es-ES_tradnl"/>
      </w:rPr>
    </w:pPr>
    <w:r>
      <w:fldChar w:fldCharType="begin"/>
    </w:r>
    <w:r w:rsidRPr="009447A3">
      <w:rPr>
        <w:lang w:val="es-ES_tradnl"/>
      </w:rPr>
      <w:instrText xml:space="preserve"> FILENAME \p  \* MERGEFORMAT </w:instrText>
    </w:r>
    <w:r>
      <w:fldChar w:fldCharType="separate"/>
    </w:r>
    <w:r w:rsidR="0090783C">
      <w:rPr>
        <w:noProof/>
        <w:lang w:val="es-ES_tradnl"/>
      </w:rPr>
      <w:t>Document7</w:t>
    </w:r>
    <w:r>
      <w:fldChar w:fldCharType="end"/>
    </w:r>
    <w:r w:rsidRPr="009447A3">
      <w:rPr>
        <w:lang w:val="es-ES_tradnl"/>
      </w:rPr>
      <w:tab/>
    </w:r>
    <w:r>
      <w:fldChar w:fldCharType="begin"/>
    </w:r>
    <w:r>
      <w:instrText xml:space="preserve"> SAVEDATE \@ DD.MM.YY </w:instrText>
    </w:r>
    <w:r>
      <w:fldChar w:fldCharType="separate"/>
    </w:r>
    <w:r w:rsidR="00A3602C">
      <w:rPr>
        <w:noProof/>
      </w:rPr>
      <w:t>29.08.19</w:t>
    </w:r>
    <w:r>
      <w:fldChar w:fldCharType="end"/>
    </w:r>
    <w:r w:rsidRPr="009447A3">
      <w:rPr>
        <w:lang w:val="es-ES_tradnl"/>
      </w:rPr>
      <w:tab/>
    </w:r>
    <w:r>
      <w:fldChar w:fldCharType="begin"/>
    </w:r>
    <w:r>
      <w:instrText xml:space="preserve"> PRINTDATE \@ DD.MM.YY </w:instrText>
    </w:r>
    <w:r>
      <w:fldChar w:fldCharType="separate"/>
    </w:r>
    <w:r w:rsidR="0090783C">
      <w:rPr>
        <w:noProof/>
      </w:rPr>
      <w:t>25.04.03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913AC" w14:textId="0489B94B" w:rsidR="009447A3" w:rsidRPr="00A35F66" w:rsidRDefault="009447A3" w:rsidP="00A35F66">
    <w:pPr>
      <w:pStyle w:val="Footer"/>
      <w:rPr>
        <w:lang w:val="en-US"/>
      </w:rPr>
    </w:pPr>
    <w:r>
      <w:fldChar w:fldCharType="begin"/>
    </w:r>
    <w:r w:rsidRPr="009447A3">
      <w:rPr>
        <w:lang w:val="es-ES_tradnl"/>
      </w:rPr>
      <w:instrText xml:space="preserve"> FILENAME \p  \* MERGEFORMAT </w:instrText>
    </w:r>
    <w:r>
      <w:fldChar w:fldCharType="separate"/>
    </w:r>
    <w:r w:rsidR="0090783C">
      <w:rPr>
        <w:lang w:val="es-ES_tradnl"/>
      </w:rPr>
      <w:t>Document7</w:t>
    </w:r>
    <w:r>
      <w:fldChar w:fldCharType="end"/>
    </w:r>
    <w:r w:rsidRPr="009447A3">
      <w:rPr>
        <w:lang w:val="es-ES_tradnl"/>
      </w:rPr>
      <w:tab/>
    </w:r>
    <w:r>
      <w:fldChar w:fldCharType="begin"/>
    </w:r>
    <w:r>
      <w:instrText xml:space="preserve"> SAVEDATE \@ DD.MM.YY </w:instrText>
    </w:r>
    <w:r>
      <w:fldChar w:fldCharType="separate"/>
    </w:r>
    <w:r w:rsidR="00A3602C">
      <w:t>29.08.19</w:t>
    </w:r>
    <w:r>
      <w:fldChar w:fldCharType="end"/>
    </w:r>
    <w:r w:rsidRPr="009447A3">
      <w:rPr>
        <w:lang w:val="es-ES_tradnl"/>
      </w:rPr>
      <w:tab/>
    </w:r>
    <w:r>
      <w:fldChar w:fldCharType="begin"/>
    </w:r>
    <w:r>
      <w:instrText xml:space="preserve"> PRINTDATE \@ DD.MM.YY </w:instrText>
    </w:r>
    <w:r>
      <w:fldChar w:fldCharType="separate"/>
    </w:r>
    <w:r w:rsidR="0090783C">
      <w:t>25.04.03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1D9F39" w14:textId="77777777" w:rsidR="00FB5938" w:rsidRDefault="00FB5938">
      <w:r>
        <w:rPr>
          <w:b/>
        </w:rPr>
        <w:t>_______________</w:t>
      </w:r>
    </w:p>
  </w:footnote>
  <w:footnote w:type="continuationSeparator" w:id="0">
    <w:p w14:paraId="4FD8A1BC" w14:textId="77777777" w:rsidR="00FB5938" w:rsidRDefault="00FB59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647CC8" w14:textId="77777777" w:rsidR="00192E45" w:rsidRDefault="00192E45">
    <w:pPr>
      <w:pStyle w:val="Header"/>
    </w:pPr>
    <w:r>
      <w:fldChar w:fldCharType="begin"/>
    </w:r>
    <w:r>
      <w:instrText xml:space="preserve"> PAGE  \* MERGEFORMAT </w:instrText>
    </w:r>
    <w:r>
      <w:fldChar w:fldCharType="separate"/>
    </w:r>
    <w:r w:rsidR="00A3602C">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0E201278"/>
    <w:multiLevelType w:val="hybridMultilevel"/>
    <w:tmpl w:val="5E1A943A"/>
    <w:lvl w:ilvl="0" w:tplc="5D1E9D42">
      <w:start w:val="1"/>
      <w:numFmt w:val="decimal"/>
      <w:lvlText w:val="%1"/>
      <w:lvlJc w:val="left"/>
      <w:pPr>
        <w:ind w:left="1490" w:hanging="113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30A0161"/>
    <w:multiLevelType w:val="hybridMultilevel"/>
    <w:tmpl w:val="346EDA6A"/>
    <w:lvl w:ilvl="0" w:tplc="0F9C2D5A">
      <w:start w:val="1"/>
      <w:numFmt w:val="lowerLetter"/>
      <w:lvlText w:val="%1)"/>
      <w:lvlJc w:val="left"/>
      <w:pPr>
        <w:ind w:left="1500" w:hanging="114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63"/>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83C"/>
    <w:rsid w:val="000D1293"/>
    <w:rsid w:val="001334AF"/>
    <w:rsid w:val="00163684"/>
    <w:rsid w:val="00192E45"/>
    <w:rsid w:val="001B225D"/>
    <w:rsid w:val="00206408"/>
    <w:rsid w:val="0030579C"/>
    <w:rsid w:val="00425F3D"/>
    <w:rsid w:val="00471425"/>
    <w:rsid w:val="004844C1"/>
    <w:rsid w:val="004D6FFE"/>
    <w:rsid w:val="00547ABF"/>
    <w:rsid w:val="005E0BE1"/>
    <w:rsid w:val="005F1974"/>
    <w:rsid w:val="006120EA"/>
    <w:rsid w:val="0071246B"/>
    <w:rsid w:val="00756B1C"/>
    <w:rsid w:val="00795CFC"/>
    <w:rsid w:val="007C6911"/>
    <w:rsid w:val="007E1C96"/>
    <w:rsid w:val="008145E1"/>
    <w:rsid w:val="00880578"/>
    <w:rsid w:val="008A7B8E"/>
    <w:rsid w:val="0090783C"/>
    <w:rsid w:val="009447A3"/>
    <w:rsid w:val="00993768"/>
    <w:rsid w:val="009E375D"/>
    <w:rsid w:val="00A05CE9"/>
    <w:rsid w:val="00A35F66"/>
    <w:rsid w:val="00A3602C"/>
    <w:rsid w:val="00BB03AF"/>
    <w:rsid w:val="00BE5003"/>
    <w:rsid w:val="00BF5E61"/>
    <w:rsid w:val="00C46060"/>
    <w:rsid w:val="00CB1338"/>
    <w:rsid w:val="00D262CE"/>
    <w:rsid w:val="00D35C7B"/>
    <w:rsid w:val="00D471A9"/>
    <w:rsid w:val="00D50D44"/>
    <w:rsid w:val="00D75077"/>
    <w:rsid w:val="00D82B30"/>
    <w:rsid w:val="00DA716F"/>
    <w:rsid w:val="00E123D4"/>
    <w:rsid w:val="00E424C3"/>
    <w:rsid w:val="00E570F6"/>
    <w:rsid w:val="00EE1A06"/>
    <w:rsid w:val="00EE4AD6"/>
    <w:rsid w:val="00F329B0"/>
    <w:rsid w:val="00F71C3F"/>
    <w:rsid w:val="00F94CB9"/>
    <w:rsid w:val="00FB5938"/>
    <w:rsid w:val="00FD486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F58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nhideWhenUsed="0" w:qFormat="1"/>
    <w:lsdException w:name="Emphasis" w:semiHidden="0" w:unhideWhenUsed="0" w:qFormat="1"/>
    <w:lsdException w:name="Normal Table" w:semiHidden="0" w:unhideWhenUsed="0"/>
    <w:lsdException w:name="No List" w:uiPriority="99"/>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86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FD4869"/>
    <w:pPr>
      <w:keepNext/>
      <w:keepLines/>
      <w:spacing w:before="280"/>
      <w:ind w:left="1134" w:hanging="1134"/>
      <w:outlineLvl w:val="0"/>
    </w:pPr>
    <w:rPr>
      <w:b/>
      <w:sz w:val="28"/>
    </w:rPr>
  </w:style>
  <w:style w:type="paragraph" w:styleId="Heading2">
    <w:name w:val="heading 2"/>
    <w:basedOn w:val="Heading1"/>
    <w:next w:val="Normal"/>
    <w:qFormat/>
    <w:rsid w:val="00FD4869"/>
    <w:pPr>
      <w:spacing w:before="200"/>
      <w:outlineLvl w:val="1"/>
    </w:pPr>
    <w:rPr>
      <w:sz w:val="24"/>
    </w:rPr>
  </w:style>
  <w:style w:type="paragraph" w:styleId="Heading3">
    <w:name w:val="heading 3"/>
    <w:basedOn w:val="Heading1"/>
    <w:next w:val="Normal"/>
    <w:qFormat/>
    <w:rsid w:val="00FD4869"/>
    <w:pPr>
      <w:tabs>
        <w:tab w:val="clear" w:pos="1134"/>
      </w:tabs>
      <w:spacing w:before="200"/>
      <w:outlineLvl w:val="2"/>
    </w:pPr>
    <w:rPr>
      <w:sz w:val="24"/>
    </w:rPr>
  </w:style>
  <w:style w:type="paragraph" w:styleId="Heading4">
    <w:name w:val="heading 4"/>
    <w:basedOn w:val="Heading3"/>
    <w:next w:val="Normal"/>
    <w:qFormat/>
    <w:rsid w:val="00FD4869"/>
    <w:pPr>
      <w:outlineLvl w:val="3"/>
    </w:pPr>
  </w:style>
  <w:style w:type="paragraph" w:styleId="Heading5">
    <w:name w:val="heading 5"/>
    <w:basedOn w:val="Heading4"/>
    <w:next w:val="Normal"/>
    <w:qFormat/>
    <w:rsid w:val="00FD4869"/>
    <w:pPr>
      <w:outlineLvl w:val="4"/>
    </w:pPr>
  </w:style>
  <w:style w:type="paragraph" w:styleId="Heading6">
    <w:name w:val="heading 6"/>
    <w:basedOn w:val="Heading4"/>
    <w:next w:val="Normal"/>
    <w:qFormat/>
    <w:rsid w:val="00FD4869"/>
    <w:pPr>
      <w:outlineLvl w:val="5"/>
    </w:pPr>
  </w:style>
  <w:style w:type="paragraph" w:styleId="Heading7">
    <w:name w:val="heading 7"/>
    <w:basedOn w:val="Heading6"/>
    <w:next w:val="Normal"/>
    <w:qFormat/>
    <w:rsid w:val="00FD4869"/>
    <w:pPr>
      <w:outlineLvl w:val="6"/>
    </w:pPr>
  </w:style>
  <w:style w:type="paragraph" w:styleId="Heading8">
    <w:name w:val="heading 8"/>
    <w:basedOn w:val="Heading6"/>
    <w:next w:val="Normal"/>
    <w:qFormat/>
    <w:rsid w:val="00FD4869"/>
    <w:pPr>
      <w:outlineLvl w:val="7"/>
    </w:pPr>
  </w:style>
  <w:style w:type="paragraph" w:styleId="Heading9">
    <w:name w:val="heading 9"/>
    <w:basedOn w:val="Heading6"/>
    <w:next w:val="Normal"/>
    <w:qFormat/>
    <w:rsid w:val="00FD486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
    <w:name w:val="Annex_No"/>
    <w:basedOn w:val="Normal"/>
    <w:next w:val="Annextitle"/>
    <w:link w:val="AnnexNoChar"/>
    <w:rsid w:val="00FD4869"/>
    <w:pPr>
      <w:keepNext/>
      <w:keepLines/>
      <w:spacing w:before="480" w:after="80"/>
      <w:jc w:val="center"/>
    </w:pPr>
    <w:rPr>
      <w:caps/>
      <w:sz w:val="28"/>
    </w:rPr>
  </w:style>
  <w:style w:type="paragraph" w:customStyle="1" w:styleId="Annexref">
    <w:name w:val="Annex_ref"/>
    <w:basedOn w:val="Normal"/>
    <w:next w:val="Normal"/>
    <w:rsid w:val="00FD4869"/>
    <w:pPr>
      <w:keepNext/>
      <w:keepLines/>
      <w:spacing w:after="280"/>
      <w:jc w:val="center"/>
    </w:pPr>
  </w:style>
  <w:style w:type="paragraph" w:customStyle="1" w:styleId="Annextitle">
    <w:name w:val="Annex_title"/>
    <w:basedOn w:val="Normal"/>
    <w:next w:val="Normal"/>
    <w:rsid w:val="00FD4869"/>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FD4869"/>
    <w:rPr>
      <w:rFonts w:ascii="Times New Roman" w:hAnsi="Times New Roman"/>
      <w:b/>
    </w:rPr>
  </w:style>
  <w:style w:type="character" w:customStyle="1" w:styleId="Appref">
    <w:name w:val="App_ref"/>
    <w:basedOn w:val="DefaultParagraphFont"/>
    <w:rsid w:val="00FD4869"/>
  </w:style>
  <w:style w:type="paragraph" w:customStyle="1" w:styleId="AppendixNo">
    <w:name w:val="Appendix_No"/>
    <w:basedOn w:val="AnnexNo"/>
    <w:next w:val="Annexref"/>
    <w:rsid w:val="00FD4869"/>
  </w:style>
  <w:style w:type="paragraph" w:customStyle="1" w:styleId="Appendixref">
    <w:name w:val="Appendix_ref"/>
    <w:basedOn w:val="Annexref"/>
    <w:next w:val="Annextitle"/>
    <w:rsid w:val="00FD4869"/>
  </w:style>
  <w:style w:type="paragraph" w:customStyle="1" w:styleId="Appendixtitle">
    <w:name w:val="Appendix_title"/>
    <w:basedOn w:val="Annextitle"/>
    <w:next w:val="Normal"/>
    <w:rsid w:val="00FD4869"/>
  </w:style>
  <w:style w:type="character" w:customStyle="1" w:styleId="Artdef">
    <w:name w:val="Art_def"/>
    <w:basedOn w:val="DefaultParagraphFont"/>
    <w:rsid w:val="00FD4869"/>
    <w:rPr>
      <w:rFonts w:ascii="Times New Roman" w:hAnsi="Times New Roman"/>
      <w:b/>
    </w:rPr>
  </w:style>
  <w:style w:type="paragraph" w:customStyle="1" w:styleId="Artheading">
    <w:name w:val="Art_heading"/>
    <w:basedOn w:val="Normal"/>
    <w:next w:val="Normal"/>
    <w:rsid w:val="00FD4869"/>
    <w:pPr>
      <w:spacing w:before="480"/>
      <w:jc w:val="center"/>
    </w:pPr>
    <w:rPr>
      <w:rFonts w:ascii="Times New Roman Bold" w:hAnsi="Times New Roman Bold"/>
      <w:b/>
      <w:sz w:val="28"/>
    </w:rPr>
  </w:style>
  <w:style w:type="paragraph" w:customStyle="1" w:styleId="ArtNo">
    <w:name w:val="Art_No"/>
    <w:basedOn w:val="Normal"/>
    <w:next w:val="Normal"/>
    <w:rsid w:val="00FD4869"/>
    <w:pPr>
      <w:keepNext/>
      <w:keepLines/>
      <w:spacing w:before="480"/>
      <w:jc w:val="center"/>
    </w:pPr>
    <w:rPr>
      <w:caps/>
      <w:sz w:val="28"/>
    </w:rPr>
  </w:style>
  <w:style w:type="character" w:customStyle="1" w:styleId="Artref">
    <w:name w:val="Art_ref"/>
    <w:basedOn w:val="DefaultParagraphFont"/>
    <w:rsid w:val="00FD4869"/>
  </w:style>
  <w:style w:type="paragraph" w:customStyle="1" w:styleId="Arttitle">
    <w:name w:val="Art_title"/>
    <w:basedOn w:val="Normal"/>
    <w:next w:val="Normal"/>
    <w:rsid w:val="00FD4869"/>
    <w:pPr>
      <w:keepNext/>
      <w:keepLines/>
      <w:spacing w:before="240"/>
      <w:jc w:val="center"/>
    </w:pPr>
    <w:rPr>
      <w:b/>
      <w:sz w:val="28"/>
    </w:rPr>
  </w:style>
  <w:style w:type="paragraph" w:customStyle="1" w:styleId="ASN1">
    <w:name w:val="ASN.1"/>
    <w:basedOn w:val="Normal"/>
    <w:rsid w:val="00FD486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Tabletext">
    <w:name w:val="Table_text"/>
    <w:basedOn w:val="Normal"/>
    <w:rsid w:val="00FD486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Border">
    <w:name w:val="Border"/>
    <w:basedOn w:val="Tabletext"/>
    <w:rsid w:val="00FD486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customStyle="1" w:styleId="Call">
    <w:name w:val="Call"/>
    <w:basedOn w:val="Normal"/>
    <w:next w:val="Normal"/>
    <w:link w:val="CallChar"/>
    <w:rsid w:val="00FD4869"/>
    <w:pPr>
      <w:keepNext/>
      <w:keepLines/>
      <w:spacing w:before="160"/>
      <w:ind w:left="1134"/>
    </w:pPr>
    <w:rPr>
      <w:i/>
    </w:rPr>
  </w:style>
  <w:style w:type="paragraph" w:customStyle="1" w:styleId="ChapNo">
    <w:name w:val="Chap_No"/>
    <w:basedOn w:val="ArtNo"/>
    <w:next w:val="Normal"/>
    <w:rsid w:val="00FD4869"/>
    <w:rPr>
      <w:rFonts w:ascii="Times New Roman Bold" w:hAnsi="Times New Roman Bold"/>
      <w:b/>
    </w:rPr>
  </w:style>
  <w:style w:type="paragraph" w:customStyle="1" w:styleId="Chaptitle">
    <w:name w:val="Chap_title"/>
    <w:basedOn w:val="Arttitle"/>
    <w:next w:val="Normal"/>
    <w:rsid w:val="00FD4869"/>
  </w:style>
  <w:style w:type="character" w:styleId="EndnoteReference">
    <w:name w:val="endnote reference"/>
    <w:basedOn w:val="DefaultParagraphFont"/>
    <w:rsid w:val="00FD4869"/>
    <w:rPr>
      <w:vertAlign w:val="superscript"/>
    </w:rPr>
  </w:style>
  <w:style w:type="paragraph" w:customStyle="1" w:styleId="enumlev1">
    <w:name w:val="enumlev1"/>
    <w:basedOn w:val="Normal"/>
    <w:rsid w:val="00FD4869"/>
    <w:pPr>
      <w:tabs>
        <w:tab w:val="clear" w:pos="2268"/>
        <w:tab w:val="left" w:pos="2608"/>
        <w:tab w:val="left" w:pos="3345"/>
      </w:tabs>
      <w:spacing w:before="80"/>
      <w:ind w:left="1134" w:hanging="1134"/>
    </w:pPr>
  </w:style>
  <w:style w:type="paragraph" w:customStyle="1" w:styleId="enumlev2">
    <w:name w:val="enumlev2"/>
    <w:basedOn w:val="enumlev1"/>
    <w:rsid w:val="00FD4869"/>
    <w:pPr>
      <w:ind w:left="1871" w:hanging="737"/>
    </w:pPr>
  </w:style>
  <w:style w:type="paragraph" w:customStyle="1" w:styleId="enumlev3">
    <w:name w:val="enumlev3"/>
    <w:basedOn w:val="enumlev2"/>
    <w:rsid w:val="00FD4869"/>
    <w:pPr>
      <w:ind w:left="2268" w:hanging="397"/>
    </w:pPr>
  </w:style>
  <w:style w:type="paragraph" w:customStyle="1" w:styleId="Equation">
    <w:name w:val="Equation"/>
    <w:basedOn w:val="Normal"/>
    <w:rsid w:val="00FD4869"/>
    <w:pPr>
      <w:tabs>
        <w:tab w:val="clear" w:pos="1871"/>
        <w:tab w:val="clear" w:pos="2268"/>
        <w:tab w:val="center" w:pos="4820"/>
        <w:tab w:val="right" w:pos="9639"/>
      </w:tabs>
    </w:pPr>
  </w:style>
  <w:style w:type="paragraph" w:styleId="NormalIndent">
    <w:name w:val="Normal Indent"/>
    <w:basedOn w:val="Normal"/>
    <w:rsid w:val="00FD4869"/>
    <w:pPr>
      <w:ind w:left="1134"/>
    </w:pPr>
  </w:style>
  <w:style w:type="paragraph" w:customStyle="1" w:styleId="Equationlegend">
    <w:name w:val="Equation_legend"/>
    <w:basedOn w:val="NormalIndent"/>
    <w:rsid w:val="00FD4869"/>
    <w:pPr>
      <w:tabs>
        <w:tab w:val="clear" w:pos="1134"/>
        <w:tab w:val="clear" w:pos="2268"/>
        <w:tab w:val="right" w:pos="1871"/>
        <w:tab w:val="left" w:pos="2041"/>
      </w:tabs>
      <w:spacing w:before="80"/>
      <w:ind w:left="2041" w:hanging="2041"/>
    </w:pPr>
  </w:style>
  <w:style w:type="paragraph" w:customStyle="1" w:styleId="Figure">
    <w:name w:val="Figure"/>
    <w:basedOn w:val="Normal"/>
    <w:next w:val="Normal"/>
    <w:rsid w:val="00FD4869"/>
    <w:pPr>
      <w:keepNext/>
      <w:keepLines/>
      <w:jc w:val="center"/>
    </w:pPr>
  </w:style>
  <w:style w:type="paragraph" w:customStyle="1" w:styleId="Figurelegend">
    <w:name w:val="Figure_legend"/>
    <w:basedOn w:val="Normal"/>
    <w:rsid w:val="00FD4869"/>
    <w:pPr>
      <w:keepNext/>
      <w:keepLines/>
      <w:spacing w:before="20" w:after="20"/>
    </w:pPr>
    <w:rPr>
      <w:sz w:val="18"/>
    </w:rPr>
  </w:style>
  <w:style w:type="paragraph" w:customStyle="1" w:styleId="FigureNo">
    <w:name w:val="Figure_No"/>
    <w:basedOn w:val="Normal"/>
    <w:next w:val="Normal"/>
    <w:rsid w:val="00FD4869"/>
    <w:pPr>
      <w:keepNext/>
      <w:keepLines/>
      <w:spacing w:before="480" w:after="120"/>
      <w:jc w:val="center"/>
    </w:pPr>
    <w:rPr>
      <w:caps/>
      <w:sz w:val="20"/>
    </w:rPr>
  </w:style>
  <w:style w:type="paragraph" w:customStyle="1" w:styleId="Tabletitle">
    <w:name w:val="Table_title"/>
    <w:basedOn w:val="Normal"/>
    <w:next w:val="Tabletext"/>
    <w:rsid w:val="00FD4869"/>
    <w:pPr>
      <w:keepNext/>
      <w:keepLines/>
      <w:spacing w:before="0" w:after="120"/>
      <w:jc w:val="center"/>
    </w:pPr>
    <w:rPr>
      <w:rFonts w:ascii="Times New Roman Bold" w:hAnsi="Times New Roman Bold"/>
      <w:b/>
      <w:sz w:val="20"/>
    </w:rPr>
  </w:style>
  <w:style w:type="paragraph" w:customStyle="1" w:styleId="Figuretitle">
    <w:name w:val="Figure_title"/>
    <w:basedOn w:val="Tabletitle"/>
    <w:next w:val="Normal"/>
    <w:rsid w:val="00FD4869"/>
    <w:pPr>
      <w:spacing w:after="480"/>
    </w:pPr>
  </w:style>
  <w:style w:type="paragraph" w:customStyle="1" w:styleId="Figurewithouttitle">
    <w:name w:val="Figure_without_title"/>
    <w:basedOn w:val="FigureNo"/>
    <w:next w:val="Normal"/>
    <w:rsid w:val="00FD4869"/>
    <w:pPr>
      <w:keepNext w:val="0"/>
    </w:pPr>
  </w:style>
  <w:style w:type="paragraph" w:styleId="Footer">
    <w:name w:val="footer"/>
    <w:basedOn w:val="Normal"/>
    <w:link w:val="FooterChar"/>
    <w:rsid w:val="00FD486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FD4869"/>
    <w:rPr>
      <w:rFonts w:ascii="Times New Roman" w:hAnsi="Times New Roman"/>
      <w:caps/>
      <w:noProof/>
      <w:sz w:val="16"/>
      <w:lang w:val="en-GB" w:eastAsia="en-US"/>
    </w:rPr>
  </w:style>
  <w:style w:type="paragraph" w:customStyle="1" w:styleId="FirstFooter">
    <w:name w:val="FirstFooter"/>
    <w:basedOn w:val="Footer"/>
    <w:rsid w:val="00FD486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FD4869"/>
    <w:rPr>
      <w:position w:val="6"/>
      <w:sz w:val="18"/>
    </w:rPr>
  </w:style>
  <w:style w:type="paragraph" w:styleId="FootnoteText">
    <w:name w:val="footnote text"/>
    <w:basedOn w:val="Normal"/>
    <w:link w:val="FootnoteTextChar"/>
    <w:rsid w:val="00FD4869"/>
    <w:pPr>
      <w:keepLines/>
      <w:tabs>
        <w:tab w:val="left" w:pos="255"/>
      </w:tabs>
    </w:pPr>
  </w:style>
  <w:style w:type="character" w:customStyle="1" w:styleId="FootnoteTextChar">
    <w:name w:val="Footnote Text Char"/>
    <w:basedOn w:val="DefaultParagraphFont"/>
    <w:link w:val="FootnoteText"/>
    <w:rsid w:val="00FD4869"/>
    <w:rPr>
      <w:rFonts w:ascii="Times New Roman" w:hAnsi="Times New Roman"/>
      <w:sz w:val="24"/>
      <w:lang w:val="en-GB" w:eastAsia="en-US"/>
    </w:rPr>
  </w:style>
  <w:style w:type="paragraph" w:styleId="Header">
    <w:name w:val="header"/>
    <w:basedOn w:val="Normal"/>
    <w:link w:val="HeaderChar"/>
    <w:rsid w:val="00FD4869"/>
    <w:pPr>
      <w:spacing w:before="0"/>
      <w:jc w:val="center"/>
    </w:pPr>
    <w:rPr>
      <w:sz w:val="18"/>
    </w:rPr>
  </w:style>
  <w:style w:type="character" w:customStyle="1" w:styleId="HeaderChar">
    <w:name w:val="Header Char"/>
    <w:basedOn w:val="DefaultParagraphFont"/>
    <w:link w:val="Header"/>
    <w:rsid w:val="00FD4869"/>
    <w:rPr>
      <w:rFonts w:ascii="Times New Roman" w:hAnsi="Times New Roman"/>
      <w:sz w:val="18"/>
      <w:lang w:val="en-GB" w:eastAsia="en-US"/>
    </w:rPr>
  </w:style>
  <w:style w:type="paragraph" w:customStyle="1" w:styleId="Headingb">
    <w:name w:val="Heading_b"/>
    <w:basedOn w:val="Normal"/>
    <w:next w:val="Normal"/>
    <w:qFormat/>
    <w:rsid w:val="00FD4869"/>
    <w:pPr>
      <w:keepNext/>
      <w:spacing w:before="160"/>
    </w:pPr>
    <w:rPr>
      <w:rFonts w:ascii="Times" w:hAnsi="Times"/>
      <w:b/>
    </w:rPr>
  </w:style>
  <w:style w:type="paragraph" w:customStyle="1" w:styleId="Headingi">
    <w:name w:val="Heading_i"/>
    <w:basedOn w:val="Normal"/>
    <w:next w:val="Normal"/>
    <w:rsid w:val="00FD4869"/>
    <w:pPr>
      <w:keepNext/>
      <w:spacing w:before="160"/>
    </w:pPr>
    <w:rPr>
      <w:rFonts w:ascii="Times" w:hAnsi="Times"/>
      <w:i/>
    </w:rPr>
  </w:style>
  <w:style w:type="paragraph" w:styleId="Index1">
    <w:name w:val="index 1"/>
    <w:basedOn w:val="Normal"/>
    <w:next w:val="Normal"/>
    <w:rsid w:val="00FD4869"/>
  </w:style>
  <w:style w:type="paragraph" w:styleId="Index2">
    <w:name w:val="index 2"/>
    <w:basedOn w:val="Normal"/>
    <w:next w:val="Normal"/>
    <w:rsid w:val="00FD4869"/>
    <w:pPr>
      <w:ind w:left="283"/>
    </w:pPr>
  </w:style>
  <w:style w:type="paragraph" w:styleId="Index3">
    <w:name w:val="index 3"/>
    <w:basedOn w:val="Normal"/>
    <w:next w:val="Normal"/>
    <w:rsid w:val="00FD4869"/>
    <w:pPr>
      <w:ind w:left="566"/>
    </w:pPr>
  </w:style>
  <w:style w:type="paragraph" w:styleId="Index4">
    <w:name w:val="index 4"/>
    <w:basedOn w:val="Normal"/>
    <w:next w:val="Normal"/>
    <w:rsid w:val="00FD4869"/>
    <w:pPr>
      <w:ind w:left="849"/>
    </w:pPr>
  </w:style>
  <w:style w:type="paragraph" w:styleId="Index5">
    <w:name w:val="index 5"/>
    <w:basedOn w:val="Normal"/>
    <w:next w:val="Normal"/>
    <w:rsid w:val="00FD4869"/>
    <w:pPr>
      <w:ind w:left="1132"/>
    </w:pPr>
  </w:style>
  <w:style w:type="paragraph" w:styleId="Index6">
    <w:name w:val="index 6"/>
    <w:basedOn w:val="Normal"/>
    <w:next w:val="Normal"/>
    <w:rsid w:val="00FD4869"/>
    <w:pPr>
      <w:ind w:left="1415"/>
    </w:pPr>
  </w:style>
  <w:style w:type="paragraph" w:styleId="Index7">
    <w:name w:val="index 7"/>
    <w:basedOn w:val="Normal"/>
    <w:next w:val="Normal"/>
    <w:rsid w:val="00FD4869"/>
    <w:pPr>
      <w:ind w:left="1698"/>
    </w:pPr>
  </w:style>
  <w:style w:type="paragraph" w:styleId="IndexHeading">
    <w:name w:val="index heading"/>
    <w:basedOn w:val="Normal"/>
    <w:next w:val="Index1"/>
    <w:rsid w:val="00FD4869"/>
  </w:style>
  <w:style w:type="character" w:styleId="LineNumber">
    <w:name w:val="line number"/>
    <w:basedOn w:val="DefaultParagraphFont"/>
    <w:rsid w:val="00FD4869"/>
  </w:style>
  <w:style w:type="paragraph" w:customStyle="1" w:styleId="Normalaftertitle">
    <w:name w:val="Normal after title"/>
    <w:basedOn w:val="Normal"/>
    <w:next w:val="Normal"/>
    <w:rsid w:val="00FD4869"/>
    <w:pPr>
      <w:spacing w:before="280"/>
    </w:pPr>
  </w:style>
  <w:style w:type="paragraph" w:customStyle="1" w:styleId="Note">
    <w:name w:val="Note"/>
    <w:basedOn w:val="Normal"/>
    <w:rsid w:val="00FD4869"/>
    <w:pPr>
      <w:tabs>
        <w:tab w:val="left" w:pos="284"/>
      </w:tabs>
      <w:spacing w:before="80"/>
    </w:pPr>
  </w:style>
  <w:style w:type="character" w:styleId="PageNumber">
    <w:name w:val="page number"/>
    <w:basedOn w:val="DefaultParagraphFont"/>
    <w:rsid w:val="00FD4869"/>
  </w:style>
  <w:style w:type="paragraph" w:customStyle="1" w:styleId="PartNo">
    <w:name w:val="Part_No"/>
    <w:basedOn w:val="AnnexNo"/>
    <w:next w:val="Normal"/>
    <w:rsid w:val="00FD4869"/>
  </w:style>
  <w:style w:type="paragraph" w:customStyle="1" w:styleId="Partref">
    <w:name w:val="Part_ref"/>
    <w:basedOn w:val="Annexref"/>
    <w:next w:val="Normal"/>
    <w:rsid w:val="00FD4869"/>
  </w:style>
  <w:style w:type="paragraph" w:customStyle="1" w:styleId="Parttitle">
    <w:name w:val="Part_title"/>
    <w:basedOn w:val="Annextitle"/>
    <w:next w:val="Normalaftertitle"/>
    <w:rsid w:val="00FD4869"/>
  </w:style>
  <w:style w:type="paragraph" w:customStyle="1" w:styleId="Proposal">
    <w:name w:val="Proposal"/>
    <w:basedOn w:val="Normal"/>
    <w:next w:val="Normal"/>
    <w:rsid w:val="00FD4869"/>
    <w:pPr>
      <w:keepNext/>
      <w:spacing w:before="240"/>
    </w:pPr>
    <w:rPr>
      <w:rFonts w:hAnsi="Times New Roman Bold"/>
    </w:rPr>
  </w:style>
  <w:style w:type="paragraph" w:customStyle="1" w:styleId="RecNo">
    <w:name w:val="Rec_No"/>
    <w:basedOn w:val="Normal"/>
    <w:next w:val="Rectitle"/>
    <w:rsid w:val="00FD4869"/>
    <w:pPr>
      <w:keepNext/>
      <w:keepLines/>
      <w:spacing w:before="480"/>
      <w:jc w:val="center"/>
    </w:pPr>
    <w:rPr>
      <w:caps/>
      <w:sz w:val="28"/>
    </w:rPr>
  </w:style>
  <w:style w:type="paragraph" w:customStyle="1" w:styleId="Rectitle">
    <w:name w:val="Rec_title"/>
    <w:basedOn w:val="RecNo"/>
    <w:next w:val="Normal"/>
    <w:rsid w:val="00FD4869"/>
    <w:pPr>
      <w:spacing w:before="240"/>
    </w:pPr>
    <w:rPr>
      <w:rFonts w:ascii="Times New Roman Bold" w:hAnsi="Times New Roman Bold"/>
      <w:b/>
      <w:caps w:val="0"/>
    </w:rPr>
  </w:style>
  <w:style w:type="paragraph" w:customStyle="1" w:styleId="Recref">
    <w:name w:val="Rec_ref"/>
    <w:basedOn w:val="Rectitle"/>
    <w:next w:val="Normal"/>
    <w:rsid w:val="00FD4869"/>
    <w:pPr>
      <w:spacing w:before="120"/>
    </w:pPr>
    <w:rPr>
      <w:rFonts w:ascii="Times New Roman" w:hAnsi="Times New Roman"/>
      <w:b w:val="0"/>
      <w:sz w:val="24"/>
    </w:rPr>
  </w:style>
  <w:style w:type="paragraph" w:customStyle="1" w:styleId="Recdate">
    <w:name w:val="Rec_date"/>
    <w:basedOn w:val="Recref"/>
    <w:next w:val="Normalaftertitle"/>
    <w:rsid w:val="00FD4869"/>
    <w:pPr>
      <w:jc w:val="right"/>
    </w:pPr>
    <w:rPr>
      <w:sz w:val="22"/>
    </w:rPr>
  </w:style>
  <w:style w:type="paragraph" w:customStyle="1" w:styleId="Questiondate">
    <w:name w:val="Question_date"/>
    <w:basedOn w:val="Recdate"/>
    <w:next w:val="Normalaftertitle"/>
    <w:rsid w:val="00FD4869"/>
  </w:style>
  <w:style w:type="paragraph" w:customStyle="1" w:styleId="QuestionNo">
    <w:name w:val="Question_No"/>
    <w:basedOn w:val="RecNo"/>
    <w:next w:val="Normal"/>
    <w:rsid w:val="00FD4869"/>
  </w:style>
  <w:style w:type="paragraph" w:customStyle="1" w:styleId="Questionref">
    <w:name w:val="Question_ref"/>
    <w:basedOn w:val="Recref"/>
    <w:next w:val="Questiondate"/>
    <w:rsid w:val="00FD4869"/>
  </w:style>
  <w:style w:type="paragraph" w:customStyle="1" w:styleId="Questiontitle">
    <w:name w:val="Question_title"/>
    <w:basedOn w:val="Rectitle"/>
    <w:next w:val="Questionref"/>
    <w:rsid w:val="00FD4869"/>
  </w:style>
  <w:style w:type="paragraph" w:customStyle="1" w:styleId="Reasons">
    <w:name w:val="Reasons"/>
    <w:basedOn w:val="Normal"/>
    <w:qFormat/>
    <w:rsid w:val="00FD4869"/>
    <w:pPr>
      <w:tabs>
        <w:tab w:val="clear" w:pos="1871"/>
        <w:tab w:val="clear" w:pos="2268"/>
        <w:tab w:val="left" w:pos="1588"/>
        <w:tab w:val="left" w:pos="1985"/>
      </w:tabs>
    </w:pPr>
  </w:style>
  <w:style w:type="character" w:customStyle="1" w:styleId="Recdef">
    <w:name w:val="Rec_def"/>
    <w:basedOn w:val="DefaultParagraphFont"/>
    <w:rsid w:val="00FD4869"/>
    <w:rPr>
      <w:b/>
    </w:rPr>
  </w:style>
  <w:style w:type="paragraph" w:customStyle="1" w:styleId="Reftext">
    <w:name w:val="Ref_text"/>
    <w:basedOn w:val="Normal"/>
    <w:rsid w:val="00FD4869"/>
    <w:pPr>
      <w:ind w:left="1134" w:hanging="1134"/>
    </w:pPr>
  </w:style>
  <w:style w:type="paragraph" w:customStyle="1" w:styleId="Reftitle">
    <w:name w:val="Ref_title"/>
    <w:basedOn w:val="Normal"/>
    <w:next w:val="Reftext"/>
    <w:rsid w:val="00FD4869"/>
    <w:pPr>
      <w:spacing w:before="480"/>
      <w:jc w:val="center"/>
    </w:pPr>
    <w:rPr>
      <w:caps/>
    </w:rPr>
  </w:style>
  <w:style w:type="paragraph" w:customStyle="1" w:styleId="Repdate">
    <w:name w:val="Rep_date"/>
    <w:basedOn w:val="Recdate"/>
    <w:next w:val="Normalaftertitle"/>
    <w:rsid w:val="00FD4869"/>
  </w:style>
  <w:style w:type="paragraph" w:customStyle="1" w:styleId="RepNo">
    <w:name w:val="Rep_No"/>
    <w:basedOn w:val="RecNo"/>
    <w:next w:val="Normal"/>
    <w:rsid w:val="00FD4869"/>
  </w:style>
  <w:style w:type="paragraph" w:customStyle="1" w:styleId="Repref">
    <w:name w:val="Rep_ref"/>
    <w:basedOn w:val="Recref"/>
    <w:next w:val="Repdate"/>
    <w:rsid w:val="00FD4869"/>
  </w:style>
  <w:style w:type="paragraph" w:customStyle="1" w:styleId="Reptitle">
    <w:name w:val="Rep_title"/>
    <w:basedOn w:val="Rectitle"/>
    <w:next w:val="Repref"/>
    <w:rsid w:val="00FD4869"/>
  </w:style>
  <w:style w:type="paragraph" w:customStyle="1" w:styleId="Resdate">
    <w:name w:val="Res_date"/>
    <w:basedOn w:val="Recdate"/>
    <w:next w:val="Normalaftertitle"/>
    <w:rsid w:val="00FD4869"/>
  </w:style>
  <w:style w:type="character" w:customStyle="1" w:styleId="Resdef">
    <w:name w:val="Res_def"/>
    <w:basedOn w:val="DefaultParagraphFont"/>
    <w:rsid w:val="00FD4869"/>
    <w:rPr>
      <w:rFonts w:ascii="Times New Roman" w:hAnsi="Times New Roman"/>
      <w:b/>
    </w:rPr>
  </w:style>
  <w:style w:type="paragraph" w:customStyle="1" w:styleId="ResNo">
    <w:name w:val="Res_No"/>
    <w:basedOn w:val="RecNo"/>
    <w:next w:val="Restitle"/>
    <w:rsid w:val="00FD4869"/>
  </w:style>
  <w:style w:type="paragraph" w:customStyle="1" w:styleId="Resref">
    <w:name w:val="Res_ref"/>
    <w:basedOn w:val="Recref"/>
    <w:next w:val="Resdate"/>
    <w:rsid w:val="00FD4869"/>
  </w:style>
  <w:style w:type="paragraph" w:customStyle="1" w:styleId="Restitle">
    <w:name w:val="Res_title"/>
    <w:basedOn w:val="Rectitle"/>
    <w:next w:val="Resref"/>
    <w:rsid w:val="00FD4869"/>
  </w:style>
  <w:style w:type="paragraph" w:customStyle="1" w:styleId="Section1">
    <w:name w:val="Section_1"/>
    <w:basedOn w:val="Normal"/>
    <w:rsid w:val="00FD486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FD4869"/>
    <w:rPr>
      <w:b w:val="0"/>
      <w:i/>
    </w:rPr>
  </w:style>
  <w:style w:type="paragraph" w:customStyle="1" w:styleId="Section3">
    <w:name w:val="Section_3"/>
    <w:basedOn w:val="Section1"/>
    <w:rsid w:val="00FD4869"/>
    <w:rPr>
      <w:b w:val="0"/>
    </w:rPr>
  </w:style>
  <w:style w:type="paragraph" w:customStyle="1" w:styleId="SectionNo">
    <w:name w:val="Section_No"/>
    <w:basedOn w:val="AnnexNo"/>
    <w:next w:val="Normal"/>
    <w:rsid w:val="00FD4869"/>
  </w:style>
  <w:style w:type="paragraph" w:customStyle="1" w:styleId="Sectiontitle">
    <w:name w:val="Section_title"/>
    <w:basedOn w:val="Annextitle"/>
    <w:next w:val="Normalaftertitle"/>
    <w:rsid w:val="00FD4869"/>
  </w:style>
  <w:style w:type="paragraph" w:customStyle="1" w:styleId="Source">
    <w:name w:val="Source"/>
    <w:basedOn w:val="Normal"/>
    <w:next w:val="Normal"/>
    <w:rsid w:val="00FD4869"/>
    <w:pPr>
      <w:spacing w:before="840"/>
      <w:jc w:val="center"/>
    </w:pPr>
    <w:rPr>
      <w:b/>
      <w:sz w:val="28"/>
    </w:rPr>
  </w:style>
  <w:style w:type="paragraph" w:customStyle="1" w:styleId="SpecialFooter">
    <w:name w:val="Special Footer"/>
    <w:basedOn w:val="Footer"/>
    <w:rsid w:val="00FD4869"/>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D4869"/>
    <w:rPr>
      <w:b/>
      <w:color w:val="auto"/>
      <w:sz w:val="20"/>
    </w:rPr>
  </w:style>
  <w:style w:type="paragraph" w:customStyle="1" w:styleId="Tablehead">
    <w:name w:val="Table_head"/>
    <w:basedOn w:val="Tabletext"/>
    <w:next w:val="Tabletext"/>
    <w:rsid w:val="00FD4869"/>
    <w:pPr>
      <w:keepNext/>
      <w:spacing w:before="80" w:after="80"/>
      <w:jc w:val="center"/>
    </w:pPr>
    <w:rPr>
      <w:rFonts w:ascii="Times New Roman Bold" w:hAnsi="Times New Roman Bold"/>
      <w:b/>
    </w:rPr>
  </w:style>
  <w:style w:type="paragraph" w:customStyle="1" w:styleId="Tablelegend">
    <w:name w:val="Table_legend"/>
    <w:basedOn w:val="Tabletext"/>
    <w:rsid w:val="00FD4869"/>
    <w:pPr>
      <w:tabs>
        <w:tab w:val="clear" w:pos="284"/>
      </w:tabs>
      <w:spacing w:before="120"/>
    </w:pPr>
  </w:style>
  <w:style w:type="paragraph" w:customStyle="1" w:styleId="TableNo">
    <w:name w:val="Table_No"/>
    <w:basedOn w:val="Normal"/>
    <w:next w:val="Tabletitle"/>
    <w:rsid w:val="00FD4869"/>
    <w:pPr>
      <w:keepNext/>
      <w:spacing w:before="560" w:after="120"/>
      <w:jc w:val="center"/>
    </w:pPr>
    <w:rPr>
      <w:caps/>
      <w:sz w:val="20"/>
    </w:rPr>
  </w:style>
  <w:style w:type="paragraph" w:customStyle="1" w:styleId="Tableref">
    <w:name w:val="Table_ref"/>
    <w:basedOn w:val="Normal"/>
    <w:next w:val="Tabletitle"/>
    <w:rsid w:val="00FD4869"/>
    <w:pPr>
      <w:keepNext/>
      <w:spacing w:before="560"/>
      <w:jc w:val="center"/>
    </w:pPr>
    <w:rPr>
      <w:sz w:val="20"/>
    </w:rPr>
  </w:style>
  <w:style w:type="paragraph" w:customStyle="1" w:styleId="TableTextS5">
    <w:name w:val="Table_TextS5"/>
    <w:basedOn w:val="Normal"/>
    <w:rsid w:val="00FD486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itle1">
    <w:name w:val="Title 1"/>
    <w:basedOn w:val="Source"/>
    <w:next w:val="Normal"/>
    <w:rsid w:val="00FD4869"/>
    <w:pPr>
      <w:tabs>
        <w:tab w:val="left" w:pos="567"/>
        <w:tab w:val="left" w:pos="1701"/>
        <w:tab w:val="left" w:pos="2835"/>
      </w:tabs>
      <w:spacing w:before="240"/>
    </w:pPr>
    <w:rPr>
      <w:b w:val="0"/>
      <w:caps/>
    </w:rPr>
  </w:style>
  <w:style w:type="paragraph" w:customStyle="1" w:styleId="Title2">
    <w:name w:val="Title 2"/>
    <w:basedOn w:val="Source"/>
    <w:next w:val="Normal"/>
    <w:rsid w:val="00FD4869"/>
    <w:pPr>
      <w:overflowPunct/>
      <w:autoSpaceDE/>
      <w:autoSpaceDN/>
      <w:adjustRightInd/>
      <w:spacing w:before="480"/>
      <w:textAlignment w:val="auto"/>
    </w:pPr>
    <w:rPr>
      <w:b w:val="0"/>
      <w:caps/>
    </w:rPr>
  </w:style>
  <w:style w:type="paragraph" w:customStyle="1" w:styleId="Title3">
    <w:name w:val="Title 3"/>
    <w:basedOn w:val="Title2"/>
    <w:next w:val="Normal"/>
    <w:rsid w:val="00FD4869"/>
    <w:pPr>
      <w:spacing w:before="240"/>
    </w:pPr>
    <w:rPr>
      <w:caps w:val="0"/>
    </w:rPr>
  </w:style>
  <w:style w:type="paragraph" w:customStyle="1" w:styleId="Title4">
    <w:name w:val="Title 4"/>
    <w:basedOn w:val="Title3"/>
    <w:next w:val="Heading1"/>
    <w:rsid w:val="00FD4869"/>
    <w:rPr>
      <w:b/>
    </w:rPr>
  </w:style>
  <w:style w:type="paragraph" w:customStyle="1" w:styleId="toc0">
    <w:name w:val="toc 0"/>
    <w:basedOn w:val="Normal"/>
    <w:next w:val="TOC1"/>
    <w:rsid w:val="00FD4869"/>
    <w:pPr>
      <w:tabs>
        <w:tab w:val="clear" w:pos="1134"/>
        <w:tab w:val="clear" w:pos="1871"/>
        <w:tab w:val="clear" w:pos="2268"/>
        <w:tab w:val="right" w:pos="9781"/>
      </w:tabs>
    </w:pPr>
    <w:rPr>
      <w:b/>
    </w:rPr>
  </w:style>
  <w:style w:type="paragraph" w:styleId="TOC1">
    <w:name w:val="toc 1"/>
    <w:basedOn w:val="Normal"/>
    <w:rsid w:val="00FD486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FD4869"/>
    <w:pPr>
      <w:spacing w:before="120"/>
    </w:pPr>
  </w:style>
  <w:style w:type="paragraph" w:styleId="TOC3">
    <w:name w:val="toc 3"/>
    <w:basedOn w:val="TOC2"/>
    <w:rsid w:val="00FD4869"/>
  </w:style>
  <w:style w:type="paragraph" w:styleId="TOC4">
    <w:name w:val="toc 4"/>
    <w:basedOn w:val="TOC3"/>
    <w:rsid w:val="00FD4869"/>
  </w:style>
  <w:style w:type="paragraph" w:styleId="TOC5">
    <w:name w:val="toc 5"/>
    <w:basedOn w:val="TOC4"/>
    <w:rsid w:val="00FD4869"/>
  </w:style>
  <w:style w:type="paragraph" w:styleId="TOC6">
    <w:name w:val="toc 6"/>
    <w:basedOn w:val="TOC4"/>
    <w:rsid w:val="00FD4869"/>
  </w:style>
  <w:style w:type="paragraph" w:styleId="TOC7">
    <w:name w:val="toc 7"/>
    <w:basedOn w:val="TOC4"/>
    <w:rsid w:val="00FD4869"/>
  </w:style>
  <w:style w:type="paragraph" w:styleId="TOC8">
    <w:name w:val="toc 8"/>
    <w:basedOn w:val="TOC4"/>
    <w:rsid w:val="00FD4869"/>
  </w:style>
  <w:style w:type="paragraph" w:customStyle="1" w:styleId="Headingsplit">
    <w:name w:val="Heading_split"/>
    <w:basedOn w:val="Headingi"/>
    <w:qFormat/>
    <w:rsid w:val="00471425"/>
    <w:pPr>
      <w:keepNext w:val="0"/>
    </w:pPr>
    <w:rPr>
      <w:rFonts w:ascii="Times New Roman" w:hAnsi="Times New Roman"/>
      <w:lang w:val="en-US"/>
    </w:rPr>
  </w:style>
  <w:style w:type="paragraph" w:customStyle="1" w:styleId="Normalsplit">
    <w:name w:val="Normal_split"/>
    <w:basedOn w:val="Normal"/>
    <w:qFormat/>
    <w:rsid w:val="00471425"/>
  </w:style>
  <w:style w:type="character" w:customStyle="1" w:styleId="Provsplit">
    <w:name w:val="Prov_split"/>
    <w:basedOn w:val="DefaultParagraphFont"/>
    <w:qFormat/>
    <w:rsid w:val="00471425"/>
    <w:rPr>
      <w:rFonts w:ascii="Times New Roman" w:hAnsi="Times New Roman"/>
      <w:b w:val="0"/>
    </w:rPr>
  </w:style>
  <w:style w:type="paragraph" w:customStyle="1" w:styleId="Tablesplit">
    <w:name w:val="Table_split"/>
    <w:basedOn w:val="Tabletext"/>
    <w:qFormat/>
    <w:rsid w:val="00471425"/>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styleId="CommentReference">
    <w:name w:val="annotation reference"/>
    <w:basedOn w:val="DefaultParagraphFont"/>
    <w:unhideWhenUsed/>
    <w:rsid w:val="0090783C"/>
    <w:rPr>
      <w:sz w:val="16"/>
      <w:szCs w:val="16"/>
    </w:rPr>
  </w:style>
  <w:style w:type="character" w:customStyle="1" w:styleId="CallChar">
    <w:name w:val="Call Char"/>
    <w:basedOn w:val="DefaultParagraphFont"/>
    <w:link w:val="Call"/>
    <w:locked/>
    <w:rsid w:val="0090783C"/>
    <w:rPr>
      <w:rFonts w:ascii="Times New Roman" w:hAnsi="Times New Roman"/>
      <w:i/>
      <w:sz w:val="24"/>
      <w:lang w:val="en-GB" w:eastAsia="en-US"/>
    </w:rPr>
  </w:style>
  <w:style w:type="character" w:styleId="Hyperlink">
    <w:name w:val="Hyperlink"/>
    <w:aliases w:val="CEO_Hyperlink"/>
    <w:uiPriority w:val="99"/>
    <w:unhideWhenUsed/>
    <w:qFormat/>
    <w:rsid w:val="0090783C"/>
    <w:rPr>
      <w:rFonts w:ascii="Times New Roman" w:hAnsi="Times New Roman" w:cs="Times New Roman" w:hint="default"/>
      <w:color w:val="0000FF"/>
      <w:u w:val="single"/>
    </w:rPr>
  </w:style>
  <w:style w:type="character" w:customStyle="1" w:styleId="AnnexNoChar">
    <w:name w:val="Annex_No Char"/>
    <w:link w:val="AnnexNo"/>
    <w:locked/>
    <w:rsid w:val="0090783C"/>
    <w:rPr>
      <w:rFonts w:ascii="Times New Roman" w:hAnsi="Times New Roman"/>
      <w:caps/>
      <w:sz w:val="28"/>
      <w:lang w:val="en-GB" w:eastAsia="en-US"/>
    </w:rPr>
  </w:style>
  <w:style w:type="paragraph" w:styleId="ListParagraph">
    <w:name w:val="List Paragraph"/>
    <w:basedOn w:val="Normal"/>
    <w:uiPriority w:val="34"/>
    <w:qFormat/>
    <w:rsid w:val="0090783C"/>
    <w:pPr>
      <w:ind w:leftChars="400" w:left="840"/>
    </w:pPr>
    <w:rPr>
      <w:rFonts w:eastAsia="MS Mincho"/>
    </w:rPr>
  </w:style>
  <w:style w:type="paragraph" w:styleId="CommentText">
    <w:name w:val="annotation text"/>
    <w:basedOn w:val="Normal"/>
    <w:link w:val="CommentTextChar"/>
    <w:semiHidden/>
    <w:unhideWhenUsed/>
    <w:rsid w:val="00E570F6"/>
    <w:rPr>
      <w:sz w:val="20"/>
    </w:rPr>
  </w:style>
  <w:style w:type="character" w:customStyle="1" w:styleId="CommentTextChar">
    <w:name w:val="Comment Text Char"/>
    <w:basedOn w:val="DefaultParagraphFont"/>
    <w:link w:val="CommentText"/>
    <w:semiHidden/>
    <w:rsid w:val="00E570F6"/>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E570F6"/>
    <w:rPr>
      <w:b/>
      <w:bCs/>
    </w:rPr>
  </w:style>
  <w:style w:type="character" w:customStyle="1" w:styleId="CommentSubjectChar">
    <w:name w:val="Comment Subject Char"/>
    <w:basedOn w:val="CommentTextChar"/>
    <w:link w:val="CommentSubject"/>
    <w:semiHidden/>
    <w:rsid w:val="00E570F6"/>
    <w:rPr>
      <w:rFonts w:ascii="Times New Roman" w:hAnsi="Times New Roman"/>
      <w:b/>
      <w:bCs/>
      <w:lang w:val="en-GB" w:eastAsia="en-US"/>
    </w:rPr>
  </w:style>
  <w:style w:type="paragraph" w:styleId="Revision">
    <w:name w:val="Revision"/>
    <w:hidden/>
    <w:uiPriority w:val="99"/>
    <w:semiHidden/>
    <w:rsid w:val="00E570F6"/>
    <w:rPr>
      <w:rFonts w:ascii="Times New Roman" w:hAnsi="Times New Roman"/>
      <w:sz w:val="24"/>
      <w:lang w:val="en-GB" w:eastAsia="en-US"/>
    </w:rPr>
  </w:style>
  <w:style w:type="paragraph" w:styleId="BalloonText">
    <w:name w:val="Balloon Text"/>
    <w:basedOn w:val="Normal"/>
    <w:link w:val="BalloonTextChar"/>
    <w:semiHidden/>
    <w:unhideWhenUsed/>
    <w:rsid w:val="00E570F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E570F6"/>
    <w:rPr>
      <w:rFonts w:ascii="Segoe UI" w:hAnsi="Segoe UI" w:cs="Segoe UI"/>
      <w:sz w:val="18"/>
      <w:szCs w:val="1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nhideWhenUsed="0" w:qFormat="1"/>
    <w:lsdException w:name="Emphasis" w:semiHidden="0" w:unhideWhenUsed="0" w:qFormat="1"/>
    <w:lsdException w:name="Normal Table" w:semiHidden="0" w:unhideWhenUsed="0"/>
    <w:lsdException w:name="No List" w:uiPriority="99"/>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86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FD4869"/>
    <w:pPr>
      <w:keepNext/>
      <w:keepLines/>
      <w:spacing w:before="280"/>
      <w:ind w:left="1134" w:hanging="1134"/>
      <w:outlineLvl w:val="0"/>
    </w:pPr>
    <w:rPr>
      <w:b/>
      <w:sz w:val="28"/>
    </w:rPr>
  </w:style>
  <w:style w:type="paragraph" w:styleId="Heading2">
    <w:name w:val="heading 2"/>
    <w:basedOn w:val="Heading1"/>
    <w:next w:val="Normal"/>
    <w:qFormat/>
    <w:rsid w:val="00FD4869"/>
    <w:pPr>
      <w:spacing w:before="200"/>
      <w:outlineLvl w:val="1"/>
    </w:pPr>
    <w:rPr>
      <w:sz w:val="24"/>
    </w:rPr>
  </w:style>
  <w:style w:type="paragraph" w:styleId="Heading3">
    <w:name w:val="heading 3"/>
    <w:basedOn w:val="Heading1"/>
    <w:next w:val="Normal"/>
    <w:qFormat/>
    <w:rsid w:val="00FD4869"/>
    <w:pPr>
      <w:tabs>
        <w:tab w:val="clear" w:pos="1134"/>
      </w:tabs>
      <w:spacing w:before="200"/>
      <w:outlineLvl w:val="2"/>
    </w:pPr>
    <w:rPr>
      <w:sz w:val="24"/>
    </w:rPr>
  </w:style>
  <w:style w:type="paragraph" w:styleId="Heading4">
    <w:name w:val="heading 4"/>
    <w:basedOn w:val="Heading3"/>
    <w:next w:val="Normal"/>
    <w:qFormat/>
    <w:rsid w:val="00FD4869"/>
    <w:pPr>
      <w:outlineLvl w:val="3"/>
    </w:pPr>
  </w:style>
  <w:style w:type="paragraph" w:styleId="Heading5">
    <w:name w:val="heading 5"/>
    <w:basedOn w:val="Heading4"/>
    <w:next w:val="Normal"/>
    <w:qFormat/>
    <w:rsid w:val="00FD4869"/>
    <w:pPr>
      <w:outlineLvl w:val="4"/>
    </w:pPr>
  </w:style>
  <w:style w:type="paragraph" w:styleId="Heading6">
    <w:name w:val="heading 6"/>
    <w:basedOn w:val="Heading4"/>
    <w:next w:val="Normal"/>
    <w:qFormat/>
    <w:rsid w:val="00FD4869"/>
    <w:pPr>
      <w:outlineLvl w:val="5"/>
    </w:pPr>
  </w:style>
  <w:style w:type="paragraph" w:styleId="Heading7">
    <w:name w:val="heading 7"/>
    <w:basedOn w:val="Heading6"/>
    <w:next w:val="Normal"/>
    <w:qFormat/>
    <w:rsid w:val="00FD4869"/>
    <w:pPr>
      <w:outlineLvl w:val="6"/>
    </w:pPr>
  </w:style>
  <w:style w:type="paragraph" w:styleId="Heading8">
    <w:name w:val="heading 8"/>
    <w:basedOn w:val="Heading6"/>
    <w:next w:val="Normal"/>
    <w:qFormat/>
    <w:rsid w:val="00FD4869"/>
    <w:pPr>
      <w:outlineLvl w:val="7"/>
    </w:pPr>
  </w:style>
  <w:style w:type="paragraph" w:styleId="Heading9">
    <w:name w:val="heading 9"/>
    <w:basedOn w:val="Heading6"/>
    <w:next w:val="Normal"/>
    <w:qFormat/>
    <w:rsid w:val="00FD486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
    <w:name w:val="Annex_No"/>
    <w:basedOn w:val="Normal"/>
    <w:next w:val="Annextitle"/>
    <w:link w:val="AnnexNoChar"/>
    <w:rsid w:val="00FD4869"/>
    <w:pPr>
      <w:keepNext/>
      <w:keepLines/>
      <w:spacing w:before="480" w:after="80"/>
      <w:jc w:val="center"/>
    </w:pPr>
    <w:rPr>
      <w:caps/>
      <w:sz w:val="28"/>
    </w:rPr>
  </w:style>
  <w:style w:type="paragraph" w:customStyle="1" w:styleId="Annexref">
    <w:name w:val="Annex_ref"/>
    <w:basedOn w:val="Normal"/>
    <w:next w:val="Normal"/>
    <w:rsid w:val="00FD4869"/>
    <w:pPr>
      <w:keepNext/>
      <w:keepLines/>
      <w:spacing w:after="280"/>
      <w:jc w:val="center"/>
    </w:pPr>
  </w:style>
  <w:style w:type="paragraph" w:customStyle="1" w:styleId="Annextitle">
    <w:name w:val="Annex_title"/>
    <w:basedOn w:val="Normal"/>
    <w:next w:val="Normal"/>
    <w:rsid w:val="00FD4869"/>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FD4869"/>
    <w:rPr>
      <w:rFonts w:ascii="Times New Roman" w:hAnsi="Times New Roman"/>
      <w:b/>
    </w:rPr>
  </w:style>
  <w:style w:type="character" w:customStyle="1" w:styleId="Appref">
    <w:name w:val="App_ref"/>
    <w:basedOn w:val="DefaultParagraphFont"/>
    <w:rsid w:val="00FD4869"/>
  </w:style>
  <w:style w:type="paragraph" w:customStyle="1" w:styleId="AppendixNo">
    <w:name w:val="Appendix_No"/>
    <w:basedOn w:val="AnnexNo"/>
    <w:next w:val="Annexref"/>
    <w:rsid w:val="00FD4869"/>
  </w:style>
  <w:style w:type="paragraph" w:customStyle="1" w:styleId="Appendixref">
    <w:name w:val="Appendix_ref"/>
    <w:basedOn w:val="Annexref"/>
    <w:next w:val="Annextitle"/>
    <w:rsid w:val="00FD4869"/>
  </w:style>
  <w:style w:type="paragraph" w:customStyle="1" w:styleId="Appendixtitle">
    <w:name w:val="Appendix_title"/>
    <w:basedOn w:val="Annextitle"/>
    <w:next w:val="Normal"/>
    <w:rsid w:val="00FD4869"/>
  </w:style>
  <w:style w:type="character" w:customStyle="1" w:styleId="Artdef">
    <w:name w:val="Art_def"/>
    <w:basedOn w:val="DefaultParagraphFont"/>
    <w:rsid w:val="00FD4869"/>
    <w:rPr>
      <w:rFonts w:ascii="Times New Roman" w:hAnsi="Times New Roman"/>
      <w:b/>
    </w:rPr>
  </w:style>
  <w:style w:type="paragraph" w:customStyle="1" w:styleId="Artheading">
    <w:name w:val="Art_heading"/>
    <w:basedOn w:val="Normal"/>
    <w:next w:val="Normal"/>
    <w:rsid w:val="00FD4869"/>
    <w:pPr>
      <w:spacing w:before="480"/>
      <w:jc w:val="center"/>
    </w:pPr>
    <w:rPr>
      <w:rFonts w:ascii="Times New Roman Bold" w:hAnsi="Times New Roman Bold"/>
      <w:b/>
      <w:sz w:val="28"/>
    </w:rPr>
  </w:style>
  <w:style w:type="paragraph" w:customStyle="1" w:styleId="ArtNo">
    <w:name w:val="Art_No"/>
    <w:basedOn w:val="Normal"/>
    <w:next w:val="Normal"/>
    <w:rsid w:val="00FD4869"/>
    <w:pPr>
      <w:keepNext/>
      <w:keepLines/>
      <w:spacing w:before="480"/>
      <w:jc w:val="center"/>
    </w:pPr>
    <w:rPr>
      <w:caps/>
      <w:sz w:val="28"/>
    </w:rPr>
  </w:style>
  <w:style w:type="character" w:customStyle="1" w:styleId="Artref">
    <w:name w:val="Art_ref"/>
    <w:basedOn w:val="DefaultParagraphFont"/>
    <w:rsid w:val="00FD4869"/>
  </w:style>
  <w:style w:type="paragraph" w:customStyle="1" w:styleId="Arttitle">
    <w:name w:val="Art_title"/>
    <w:basedOn w:val="Normal"/>
    <w:next w:val="Normal"/>
    <w:rsid w:val="00FD4869"/>
    <w:pPr>
      <w:keepNext/>
      <w:keepLines/>
      <w:spacing w:before="240"/>
      <w:jc w:val="center"/>
    </w:pPr>
    <w:rPr>
      <w:b/>
      <w:sz w:val="28"/>
    </w:rPr>
  </w:style>
  <w:style w:type="paragraph" w:customStyle="1" w:styleId="ASN1">
    <w:name w:val="ASN.1"/>
    <w:basedOn w:val="Normal"/>
    <w:rsid w:val="00FD486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Tabletext">
    <w:name w:val="Table_text"/>
    <w:basedOn w:val="Normal"/>
    <w:rsid w:val="00FD486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Border">
    <w:name w:val="Border"/>
    <w:basedOn w:val="Tabletext"/>
    <w:rsid w:val="00FD486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customStyle="1" w:styleId="Call">
    <w:name w:val="Call"/>
    <w:basedOn w:val="Normal"/>
    <w:next w:val="Normal"/>
    <w:link w:val="CallChar"/>
    <w:rsid w:val="00FD4869"/>
    <w:pPr>
      <w:keepNext/>
      <w:keepLines/>
      <w:spacing w:before="160"/>
      <w:ind w:left="1134"/>
    </w:pPr>
    <w:rPr>
      <w:i/>
    </w:rPr>
  </w:style>
  <w:style w:type="paragraph" w:customStyle="1" w:styleId="ChapNo">
    <w:name w:val="Chap_No"/>
    <w:basedOn w:val="ArtNo"/>
    <w:next w:val="Normal"/>
    <w:rsid w:val="00FD4869"/>
    <w:rPr>
      <w:rFonts w:ascii="Times New Roman Bold" w:hAnsi="Times New Roman Bold"/>
      <w:b/>
    </w:rPr>
  </w:style>
  <w:style w:type="paragraph" w:customStyle="1" w:styleId="Chaptitle">
    <w:name w:val="Chap_title"/>
    <w:basedOn w:val="Arttitle"/>
    <w:next w:val="Normal"/>
    <w:rsid w:val="00FD4869"/>
  </w:style>
  <w:style w:type="character" w:styleId="EndnoteReference">
    <w:name w:val="endnote reference"/>
    <w:basedOn w:val="DefaultParagraphFont"/>
    <w:rsid w:val="00FD4869"/>
    <w:rPr>
      <w:vertAlign w:val="superscript"/>
    </w:rPr>
  </w:style>
  <w:style w:type="paragraph" w:customStyle="1" w:styleId="enumlev1">
    <w:name w:val="enumlev1"/>
    <w:basedOn w:val="Normal"/>
    <w:rsid w:val="00FD4869"/>
    <w:pPr>
      <w:tabs>
        <w:tab w:val="clear" w:pos="2268"/>
        <w:tab w:val="left" w:pos="2608"/>
        <w:tab w:val="left" w:pos="3345"/>
      </w:tabs>
      <w:spacing w:before="80"/>
      <w:ind w:left="1134" w:hanging="1134"/>
    </w:pPr>
  </w:style>
  <w:style w:type="paragraph" w:customStyle="1" w:styleId="enumlev2">
    <w:name w:val="enumlev2"/>
    <w:basedOn w:val="enumlev1"/>
    <w:rsid w:val="00FD4869"/>
    <w:pPr>
      <w:ind w:left="1871" w:hanging="737"/>
    </w:pPr>
  </w:style>
  <w:style w:type="paragraph" w:customStyle="1" w:styleId="enumlev3">
    <w:name w:val="enumlev3"/>
    <w:basedOn w:val="enumlev2"/>
    <w:rsid w:val="00FD4869"/>
    <w:pPr>
      <w:ind w:left="2268" w:hanging="397"/>
    </w:pPr>
  </w:style>
  <w:style w:type="paragraph" w:customStyle="1" w:styleId="Equation">
    <w:name w:val="Equation"/>
    <w:basedOn w:val="Normal"/>
    <w:rsid w:val="00FD4869"/>
    <w:pPr>
      <w:tabs>
        <w:tab w:val="clear" w:pos="1871"/>
        <w:tab w:val="clear" w:pos="2268"/>
        <w:tab w:val="center" w:pos="4820"/>
        <w:tab w:val="right" w:pos="9639"/>
      </w:tabs>
    </w:pPr>
  </w:style>
  <w:style w:type="paragraph" w:styleId="NormalIndent">
    <w:name w:val="Normal Indent"/>
    <w:basedOn w:val="Normal"/>
    <w:rsid w:val="00FD4869"/>
    <w:pPr>
      <w:ind w:left="1134"/>
    </w:pPr>
  </w:style>
  <w:style w:type="paragraph" w:customStyle="1" w:styleId="Equationlegend">
    <w:name w:val="Equation_legend"/>
    <w:basedOn w:val="NormalIndent"/>
    <w:rsid w:val="00FD4869"/>
    <w:pPr>
      <w:tabs>
        <w:tab w:val="clear" w:pos="1134"/>
        <w:tab w:val="clear" w:pos="2268"/>
        <w:tab w:val="right" w:pos="1871"/>
        <w:tab w:val="left" w:pos="2041"/>
      </w:tabs>
      <w:spacing w:before="80"/>
      <w:ind w:left="2041" w:hanging="2041"/>
    </w:pPr>
  </w:style>
  <w:style w:type="paragraph" w:customStyle="1" w:styleId="Figure">
    <w:name w:val="Figure"/>
    <w:basedOn w:val="Normal"/>
    <w:next w:val="Normal"/>
    <w:rsid w:val="00FD4869"/>
    <w:pPr>
      <w:keepNext/>
      <w:keepLines/>
      <w:jc w:val="center"/>
    </w:pPr>
  </w:style>
  <w:style w:type="paragraph" w:customStyle="1" w:styleId="Figurelegend">
    <w:name w:val="Figure_legend"/>
    <w:basedOn w:val="Normal"/>
    <w:rsid w:val="00FD4869"/>
    <w:pPr>
      <w:keepNext/>
      <w:keepLines/>
      <w:spacing w:before="20" w:after="20"/>
    </w:pPr>
    <w:rPr>
      <w:sz w:val="18"/>
    </w:rPr>
  </w:style>
  <w:style w:type="paragraph" w:customStyle="1" w:styleId="FigureNo">
    <w:name w:val="Figure_No"/>
    <w:basedOn w:val="Normal"/>
    <w:next w:val="Normal"/>
    <w:rsid w:val="00FD4869"/>
    <w:pPr>
      <w:keepNext/>
      <w:keepLines/>
      <w:spacing w:before="480" w:after="120"/>
      <w:jc w:val="center"/>
    </w:pPr>
    <w:rPr>
      <w:caps/>
      <w:sz w:val="20"/>
    </w:rPr>
  </w:style>
  <w:style w:type="paragraph" w:customStyle="1" w:styleId="Tabletitle">
    <w:name w:val="Table_title"/>
    <w:basedOn w:val="Normal"/>
    <w:next w:val="Tabletext"/>
    <w:rsid w:val="00FD4869"/>
    <w:pPr>
      <w:keepNext/>
      <w:keepLines/>
      <w:spacing w:before="0" w:after="120"/>
      <w:jc w:val="center"/>
    </w:pPr>
    <w:rPr>
      <w:rFonts w:ascii="Times New Roman Bold" w:hAnsi="Times New Roman Bold"/>
      <w:b/>
      <w:sz w:val="20"/>
    </w:rPr>
  </w:style>
  <w:style w:type="paragraph" w:customStyle="1" w:styleId="Figuretitle">
    <w:name w:val="Figure_title"/>
    <w:basedOn w:val="Tabletitle"/>
    <w:next w:val="Normal"/>
    <w:rsid w:val="00FD4869"/>
    <w:pPr>
      <w:spacing w:after="480"/>
    </w:pPr>
  </w:style>
  <w:style w:type="paragraph" w:customStyle="1" w:styleId="Figurewithouttitle">
    <w:name w:val="Figure_without_title"/>
    <w:basedOn w:val="FigureNo"/>
    <w:next w:val="Normal"/>
    <w:rsid w:val="00FD4869"/>
    <w:pPr>
      <w:keepNext w:val="0"/>
    </w:pPr>
  </w:style>
  <w:style w:type="paragraph" w:styleId="Footer">
    <w:name w:val="footer"/>
    <w:basedOn w:val="Normal"/>
    <w:link w:val="FooterChar"/>
    <w:rsid w:val="00FD486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FD4869"/>
    <w:rPr>
      <w:rFonts w:ascii="Times New Roman" w:hAnsi="Times New Roman"/>
      <w:caps/>
      <w:noProof/>
      <w:sz w:val="16"/>
      <w:lang w:val="en-GB" w:eastAsia="en-US"/>
    </w:rPr>
  </w:style>
  <w:style w:type="paragraph" w:customStyle="1" w:styleId="FirstFooter">
    <w:name w:val="FirstFooter"/>
    <w:basedOn w:val="Footer"/>
    <w:rsid w:val="00FD486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FD4869"/>
    <w:rPr>
      <w:position w:val="6"/>
      <w:sz w:val="18"/>
    </w:rPr>
  </w:style>
  <w:style w:type="paragraph" w:styleId="FootnoteText">
    <w:name w:val="footnote text"/>
    <w:basedOn w:val="Normal"/>
    <w:link w:val="FootnoteTextChar"/>
    <w:rsid w:val="00FD4869"/>
    <w:pPr>
      <w:keepLines/>
      <w:tabs>
        <w:tab w:val="left" w:pos="255"/>
      </w:tabs>
    </w:pPr>
  </w:style>
  <w:style w:type="character" w:customStyle="1" w:styleId="FootnoteTextChar">
    <w:name w:val="Footnote Text Char"/>
    <w:basedOn w:val="DefaultParagraphFont"/>
    <w:link w:val="FootnoteText"/>
    <w:rsid w:val="00FD4869"/>
    <w:rPr>
      <w:rFonts w:ascii="Times New Roman" w:hAnsi="Times New Roman"/>
      <w:sz w:val="24"/>
      <w:lang w:val="en-GB" w:eastAsia="en-US"/>
    </w:rPr>
  </w:style>
  <w:style w:type="paragraph" w:styleId="Header">
    <w:name w:val="header"/>
    <w:basedOn w:val="Normal"/>
    <w:link w:val="HeaderChar"/>
    <w:rsid w:val="00FD4869"/>
    <w:pPr>
      <w:spacing w:before="0"/>
      <w:jc w:val="center"/>
    </w:pPr>
    <w:rPr>
      <w:sz w:val="18"/>
    </w:rPr>
  </w:style>
  <w:style w:type="character" w:customStyle="1" w:styleId="HeaderChar">
    <w:name w:val="Header Char"/>
    <w:basedOn w:val="DefaultParagraphFont"/>
    <w:link w:val="Header"/>
    <w:rsid w:val="00FD4869"/>
    <w:rPr>
      <w:rFonts w:ascii="Times New Roman" w:hAnsi="Times New Roman"/>
      <w:sz w:val="18"/>
      <w:lang w:val="en-GB" w:eastAsia="en-US"/>
    </w:rPr>
  </w:style>
  <w:style w:type="paragraph" w:customStyle="1" w:styleId="Headingb">
    <w:name w:val="Heading_b"/>
    <w:basedOn w:val="Normal"/>
    <w:next w:val="Normal"/>
    <w:qFormat/>
    <w:rsid w:val="00FD4869"/>
    <w:pPr>
      <w:keepNext/>
      <w:spacing w:before="160"/>
    </w:pPr>
    <w:rPr>
      <w:rFonts w:ascii="Times" w:hAnsi="Times"/>
      <w:b/>
    </w:rPr>
  </w:style>
  <w:style w:type="paragraph" w:customStyle="1" w:styleId="Headingi">
    <w:name w:val="Heading_i"/>
    <w:basedOn w:val="Normal"/>
    <w:next w:val="Normal"/>
    <w:rsid w:val="00FD4869"/>
    <w:pPr>
      <w:keepNext/>
      <w:spacing w:before="160"/>
    </w:pPr>
    <w:rPr>
      <w:rFonts w:ascii="Times" w:hAnsi="Times"/>
      <w:i/>
    </w:rPr>
  </w:style>
  <w:style w:type="paragraph" w:styleId="Index1">
    <w:name w:val="index 1"/>
    <w:basedOn w:val="Normal"/>
    <w:next w:val="Normal"/>
    <w:rsid w:val="00FD4869"/>
  </w:style>
  <w:style w:type="paragraph" w:styleId="Index2">
    <w:name w:val="index 2"/>
    <w:basedOn w:val="Normal"/>
    <w:next w:val="Normal"/>
    <w:rsid w:val="00FD4869"/>
    <w:pPr>
      <w:ind w:left="283"/>
    </w:pPr>
  </w:style>
  <w:style w:type="paragraph" w:styleId="Index3">
    <w:name w:val="index 3"/>
    <w:basedOn w:val="Normal"/>
    <w:next w:val="Normal"/>
    <w:rsid w:val="00FD4869"/>
    <w:pPr>
      <w:ind w:left="566"/>
    </w:pPr>
  </w:style>
  <w:style w:type="paragraph" w:styleId="Index4">
    <w:name w:val="index 4"/>
    <w:basedOn w:val="Normal"/>
    <w:next w:val="Normal"/>
    <w:rsid w:val="00FD4869"/>
    <w:pPr>
      <w:ind w:left="849"/>
    </w:pPr>
  </w:style>
  <w:style w:type="paragraph" w:styleId="Index5">
    <w:name w:val="index 5"/>
    <w:basedOn w:val="Normal"/>
    <w:next w:val="Normal"/>
    <w:rsid w:val="00FD4869"/>
    <w:pPr>
      <w:ind w:left="1132"/>
    </w:pPr>
  </w:style>
  <w:style w:type="paragraph" w:styleId="Index6">
    <w:name w:val="index 6"/>
    <w:basedOn w:val="Normal"/>
    <w:next w:val="Normal"/>
    <w:rsid w:val="00FD4869"/>
    <w:pPr>
      <w:ind w:left="1415"/>
    </w:pPr>
  </w:style>
  <w:style w:type="paragraph" w:styleId="Index7">
    <w:name w:val="index 7"/>
    <w:basedOn w:val="Normal"/>
    <w:next w:val="Normal"/>
    <w:rsid w:val="00FD4869"/>
    <w:pPr>
      <w:ind w:left="1698"/>
    </w:pPr>
  </w:style>
  <w:style w:type="paragraph" w:styleId="IndexHeading">
    <w:name w:val="index heading"/>
    <w:basedOn w:val="Normal"/>
    <w:next w:val="Index1"/>
    <w:rsid w:val="00FD4869"/>
  </w:style>
  <w:style w:type="character" w:styleId="LineNumber">
    <w:name w:val="line number"/>
    <w:basedOn w:val="DefaultParagraphFont"/>
    <w:rsid w:val="00FD4869"/>
  </w:style>
  <w:style w:type="paragraph" w:customStyle="1" w:styleId="Normalaftertitle">
    <w:name w:val="Normal after title"/>
    <w:basedOn w:val="Normal"/>
    <w:next w:val="Normal"/>
    <w:rsid w:val="00FD4869"/>
    <w:pPr>
      <w:spacing w:before="280"/>
    </w:pPr>
  </w:style>
  <w:style w:type="paragraph" w:customStyle="1" w:styleId="Note">
    <w:name w:val="Note"/>
    <w:basedOn w:val="Normal"/>
    <w:rsid w:val="00FD4869"/>
    <w:pPr>
      <w:tabs>
        <w:tab w:val="left" w:pos="284"/>
      </w:tabs>
      <w:spacing w:before="80"/>
    </w:pPr>
  </w:style>
  <w:style w:type="character" w:styleId="PageNumber">
    <w:name w:val="page number"/>
    <w:basedOn w:val="DefaultParagraphFont"/>
    <w:rsid w:val="00FD4869"/>
  </w:style>
  <w:style w:type="paragraph" w:customStyle="1" w:styleId="PartNo">
    <w:name w:val="Part_No"/>
    <w:basedOn w:val="AnnexNo"/>
    <w:next w:val="Normal"/>
    <w:rsid w:val="00FD4869"/>
  </w:style>
  <w:style w:type="paragraph" w:customStyle="1" w:styleId="Partref">
    <w:name w:val="Part_ref"/>
    <w:basedOn w:val="Annexref"/>
    <w:next w:val="Normal"/>
    <w:rsid w:val="00FD4869"/>
  </w:style>
  <w:style w:type="paragraph" w:customStyle="1" w:styleId="Parttitle">
    <w:name w:val="Part_title"/>
    <w:basedOn w:val="Annextitle"/>
    <w:next w:val="Normalaftertitle"/>
    <w:rsid w:val="00FD4869"/>
  </w:style>
  <w:style w:type="paragraph" w:customStyle="1" w:styleId="Proposal">
    <w:name w:val="Proposal"/>
    <w:basedOn w:val="Normal"/>
    <w:next w:val="Normal"/>
    <w:rsid w:val="00FD4869"/>
    <w:pPr>
      <w:keepNext/>
      <w:spacing w:before="240"/>
    </w:pPr>
    <w:rPr>
      <w:rFonts w:hAnsi="Times New Roman Bold"/>
    </w:rPr>
  </w:style>
  <w:style w:type="paragraph" w:customStyle="1" w:styleId="RecNo">
    <w:name w:val="Rec_No"/>
    <w:basedOn w:val="Normal"/>
    <w:next w:val="Rectitle"/>
    <w:rsid w:val="00FD4869"/>
    <w:pPr>
      <w:keepNext/>
      <w:keepLines/>
      <w:spacing w:before="480"/>
      <w:jc w:val="center"/>
    </w:pPr>
    <w:rPr>
      <w:caps/>
      <w:sz w:val="28"/>
    </w:rPr>
  </w:style>
  <w:style w:type="paragraph" w:customStyle="1" w:styleId="Rectitle">
    <w:name w:val="Rec_title"/>
    <w:basedOn w:val="RecNo"/>
    <w:next w:val="Normal"/>
    <w:rsid w:val="00FD4869"/>
    <w:pPr>
      <w:spacing w:before="240"/>
    </w:pPr>
    <w:rPr>
      <w:rFonts w:ascii="Times New Roman Bold" w:hAnsi="Times New Roman Bold"/>
      <w:b/>
      <w:caps w:val="0"/>
    </w:rPr>
  </w:style>
  <w:style w:type="paragraph" w:customStyle="1" w:styleId="Recref">
    <w:name w:val="Rec_ref"/>
    <w:basedOn w:val="Rectitle"/>
    <w:next w:val="Normal"/>
    <w:rsid w:val="00FD4869"/>
    <w:pPr>
      <w:spacing w:before="120"/>
    </w:pPr>
    <w:rPr>
      <w:rFonts w:ascii="Times New Roman" w:hAnsi="Times New Roman"/>
      <w:b w:val="0"/>
      <w:sz w:val="24"/>
    </w:rPr>
  </w:style>
  <w:style w:type="paragraph" w:customStyle="1" w:styleId="Recdate">
    <w:name w:val="Rec_date"/>
    <w:basedOn w:val="Recref"/>
    <w:next w:val="Normalaftertitle"/>
    <w:rsid w:val="00FD4869"/>
    <w:pPr>
      <w:jc w:val="right"/>
    </w:pPr>
    <w:rPr>
      <w:sz w:val="22"/>
    </w:rPr>
  </w:style>
  <w:style w:type="paragraph" w:customStyle="1" w:styleId="Questiondate">
    <w:name w:val="Question_date"/>
    <w:basedOn w:val="Recdate"/>
    <w:next w:val="Normalaftertitle"/>
    <w:rsid w:val="00FD4869"/>
  </w:style>
  <w:style w:type="paragraph" w:customStyle="1" w:styleId="QuestionNo">
    <w:name w:val="Question_No"/>
    <w:basedOn w:val="RecNo"/>
    <w:next w:val="Normal"/>
    <w:rsid w:val="00FD4869"/>
  </w:style>
  <w:style w:type="paragraph" w:customStyle="1" w:styleId="Questionref">
    <w:name w:val="Question_ref"/>
    <w:basedOn w:val="Recref"/>
    <w:next w:val="Questiondate"/>
    <w:rsid w:val="00FD4869"/>
  </w:style>
  <w:style w:type="paragraph" w:customStyle="1" w:styleId="Questiontitle">
    <w:name w:val="Question_title"/>
    <w:basedOn w:val="Rectitle"/>
    <w:next w:val="Questionref"/>
    <w:rsid w:val="00FD4869"/>
  </w:style>
  <w:style w:type="paragraph" w:customStyle="1" w:styleId="Reasons">
    <w:name w:val="Reasons"/>
    <w:basedOn w:val="Normal"/>
    <w:qFormat/>
    <w:rsid w:val="00FD4869"/>
    <w:pPr>
      <w:tabs>
        <w:tab w:val="clear" w:pos="1871"/>
        <w:tab w:val="clear" w:pos="2268"/>
        <w:tab w:val="left" w:pos="1588"/>
        <w:tab w:val="left" w:pos="1985"/>
      </w:tabs>
    </w:pPr>
  </w:style>
  <w:style w:type="character" w:customStyle="1" w:styleId="Recdef">
    <w:name w:val="Rec_def"/>
    <w:basedOn w:val="DefaultParagraphFont"/>
    <w:rsid w:val="00FD4869"/>
    <w:rPr>
      <w:b/>
    </w:rPr>
  </w:style>
  <w:style w:type="paragraph" w:customStyle="1" w:styleId="Reftext">
    <w:name w:val="Ref_text"/>
    <w:basedOn w:val="Normal"/>
    <w:rsid w:val="00FD4869"/>
    <w:pPr>
      <w:ind w:left="1134" w:hanging="1134"/>
    </w:pPr>
  </w:style>
  <w:style w:type="paragraph" w:customStyle="1" w:styleId="Reftitle">
    <w:name w:val="Ref_title"/>
    <w:basedOn w:val="Normal"/>
    <w:next w:val="Reftext"/>
    <w:rsid w:val="00FD4869"/>
    <w:pPr>
      <w:spacing w:before="480"/>
      <w:jc w:val="center"/>
    </w:pPr>
    <w:rPr>
      <w:caps/>
    </w:rPr>
  </w:style>
  <w:style w:type="paragraph" w:customStyle="1" w:styleId="Repdate">
    <w:name w:val="Rep_date"/>
    <w:basedOn w:val="Recdate"/>
    <w:next w:val="Normalaftertitle"/>
    <w:rsid w:val="00FD4869"/>
  </w:style>
  <w:style w:type="paragraph" w:customStyle="1" w:styleId="RepNo">
    <w:name w:val="Rep_No"/>
    <w:basedOn w:val="RecNo"/>
    <w:next w:val="Normal"/>
    <w:rsid w:val="00FD4869"/>
  </w:style>
  <w:style w:type="paragraph" w:customStyle="1" w:styleId="Repref">
    <w:name w:val="Rep_ref"/>
    <w:basedOn w:val="Recref"/>
    <w:next w:val="Repdate"/>
    <w:rsid w:val="00FD4869"/>
  </w:style>
  <w:style w:type="paragraph" w:customStyle="1" w:styleId="Reptitle">
    <w:name w:val="Rep_title"/>
    <w:basedOn w:val="Rectitle"/>
    <w:next w:val="Repref"/>
    <w:rsid w:val="00FD4869"/>
  </w:style>
  <w:style w:type="paragraph" w:customStyle="1" w:styleId="Resdate">
    <w:name w:val="Res_date"/>
    <w:basedOn w:val="Recdate"/>
    <w:next w:val="Normalaftertitle"/>
    <w:rsid w:val="00FD4869"/>
  </w:style>
  <w:style w:type="character" w:customStyle="1" w:styleId="Resdef">
    <w:name w:val="Res_def"/>
    <w:basedOn w:val="DefaultParagraphFont"/>
    <w:rsid w:val="00FD4869"/>
    <w:rPr>
      <w:rFonts w:ascii="Times New Roman" w:hAnsi="Times New Roman"/>
      <w:b/>
    </w:rPr>
  </w:style>
  <w:style w:type="paragraph" w:customStyle="1" w:styleId="ResNo">
    <w:name w:val="Res_No"/>
    <w:basedOn w:val="RecNo"/>
    <w:next w:val="Restitle"/>
    <w:rsid w:val="00FD4869"/>
  </w:style>
  <w:style w:type="paragraph" w:customStyle="1" w:styleId="Resref">
    <w:name w:val="Res_ref"/>
    <w:basedOn w:val="Recref"/>
    <w:next w:val="Resdate"/>
    <w:rsid w:val="00FD4869"/>
  </w:style>
  <w:style w:type="paragraph" w:customStyle="1" w:styleId="Restitle">
    <w:name w:val="Res_title"/>
    <w:basedOn w:val="Rectitle"/>
    <w:next w:val="Resref"/>
    <w:rsid w:val="00FD4869"/>
  </w:style>
  <w:style w:type="paragraph" w:customStyle="1" w:styleId="Section1">
    <w:name w:val="Section_1"/>
    <w:basedOn w:val="Normal"/>
    <w:rsid w:val="00FD486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FD4869"/>
    <w:rPr>
      <w:b w:val="0"/>
      <w:i/>
    </w:rPr>
  </w:style>
  <w:style w:type="paragraph" w:customStyle="1" w:styleId="Section3">
    <w:name w:val="Section_3"/>
    <w:basedOn w:val="Section1"/>
    <w:rsid w:val="00FD4869"/>
    <w:rPr>
      <w:b w:val="0"/>
    </w:rPr>
  </w:style>
  <w:style w:type="paragraph" w:customStyle="1" w:styleId="SectionNo">
    <w:name w:val="Section_No"/>
    <w:basedOn w:val="AnnexNo"/>
    <w:next w:val="Normal"/>
    <w:rsid w:val="00FD4869"/>
  </w:style>
  <w:style w:type="paragraph" w:customStyle="1" w:styleId="Sectiontitle">
    <w:name w:val="Section_title"/>
    <w:basedOn w:val="Annextitle"/>
    <w:next w:val="Normalaftertitle"/>
    <w:rsid w:val="00FD4869"/>
  </w:style>
  <w:style w:type="paragraph" w:customStyle="1" w:styleId="Source">
    <w:name w:val="Source"/>
    <w:basedOn w:val="Normal"/>
    <w:next w:val="Normal"/>
    <w:rsid w:val="00FD4869"/>
    <w:pPr>
      <w:spacing w:before="840"/>
      <w:jc w:val="center"/>
    </w:pPr>
    <w:rPr>
      <w:b/>
      <w:sz w:val="28"/>
    </w:rPr>
  </w:style>
  <w:style w:type="paragraph" w:customStyle="1" w:styleId="SpecialFooter">
    <w:name w:val="Special Footer"/>
    <w:basedOn w:val="Footer"/>
    <w:rsid w:val="00FD4869"/>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D4869"/>
    <w:rPr>
      <w:b/>
      <w:color w:val="auto"/>
      <w:sz w:val="20"/>
    </w:rPr>
  </w:style>
  <w:style w:type="paragraph" w:customStyle="1" w:styleId="Tablehead">
    <w:name w:val="Table_head"/>
    <w:basedOn w:val="Tabletext"/>
    <w:next w:val="Tabletext"/>
    <w:rsid w:val="00FD4869"/>
    <w:pPr>
      <w:keepNext/>
      <w:spacing w:before="80" w:after="80"/>
      <w:jc w:val="center"/>
    </w:pPr>
    <w:rPr>
      <w:rFonts w:ascii="Times New Roman Bold" w:hAnsi="Times New Roman Bold"/>
      <w:b/>
    </w:rPr>
  </w:style>
  <w:style w:type="paragraph" w:customStyle="1" w:styleId="Tablelegend">
    <w:name w:val="Table_legend"/>
    <w:basedOn w:val="Tabletext"/>
    <w:rsid w:val="00FD4869"/>
    <w:pPr>
      <w:tabs>
        <w:tab w:val="clear" w:pos="284"/>
      </w:tabs>
      <w:spacing w:before="120"/>
    </w:pPr>
  </w:style>
  <w:style w:type="paragraph" w:customStyle="1" w:styleId="TableNo">
    <w:name w:val="Table_No"/>
    <w:basedOn w:val="Normal"/>
    <w:next w:val="Tabletitle"/>
    <w:rsid w:val="00FD4869"/>
    <w:pPr>
      <w:keepNext/>
      <w:spacing w:before="560" w:after="120"/>
      <w:jc w:val="center"/>
    </w:pPr>
    <w:rPr>
      <w:caps/>
      <w:sz w:val="20"/>
    </w:rPr>
  </w:style>
  <w:style w:type="paragraph" w:customStyle="1" w:styleId="Tableref">
    <w:name w:val="Table_ref"/>
    <w:basedOn w:val="Normal"/>
    <w:next w:val="Tabletitle"/>
    <w:rsid w:val="00FD4869"/>
    <w:pPr>
      <w:keepNext/>
      <w:spacing w:before="560"/>
      <w:jc w:val="center"/>
    </w:pPr>
    <w:rPr>
      <w:sz w:val="20"/>
    </w:rPr>
  </w:style>
  <w:style w:type="paragraph" w:customStyle="1" w:styleId="TableTextS5">
    <w:name w:val="Table_TextS5"/>
    <w:basedOn w:val="Normal"/>
    <w:rsid w:val="00FD486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itle1">
    <w:name w:val="Title 1"/>
    <w:basedOn w:val="Source"/>
    <w:next w:val="Normal"/>
    <w:rsid w:val="00FD4869"/>
    <w:pPr>
      <w:tabs>
        <w:tab w:val="left" w:pos="567"/>
        <w:tab w:val="left" w:pos="1701"/>
        <w:tab w:val="left" w:pos="2835"/>
      </w:tabs>
      <w:spacing w:before="240"/>
    </w:pPr>
    <w:rPr>
      <w:b w:val="0"/>
      <w:caps/>
    </w:rPr>
  </w:style>
  <w:style w:type="paragraph" w:customStyle="1" w:styleId="Title2">
    <w:name w:val="Title 2"/>
    <w:basedOn w:val="Source"/>
    <w:next w:val="Normal"/>
    <w:rsid w:val="00FD4869"/>
    <w:pPr>
      <w:overflowPunct/>
      <w:autoSpaceDE/>
      <w:autoSpaceDN/>
      <w:adjustRightInd/>
      <w:spacing w:before="480"/>
      <w:textAlignment w:val="auto"/>
    </w:pPr>
    <w:rPr>
      <w:b w:val="0"/>
      <w:caps/>
    </w:rPr>
  </w:style>
  <w:style w:type="paragraph" w:customStyle="1" w:styleId="Title3">
    <w:name w:val="Title 3"/>
    <w:basedOn w:val="Title2"/>
    <w:next w:val="Normal"/>
    <w:rsid w:val="00FD4869"/>
    <w:pPr>
      <w:spacing w:before="240"/>
    </w:pPr>
    <w:rPr>
      <w:caps w:val="0"/>
    </w:rPr>
  </w:style>
  <w:style w:type="paragraph" w:customStyle="1" w:styleId="Title4">
    <w:name w:val="Title 4"/>
    <w:basedOn w:val="Title3"/>
    <w:next w:val="Heading1"/>
    <w:rsid w:val="00FD4869"/>
    <w:rPr>
      <w:b/>
    </w:rPr>
  </w:style>
  <w:style w:type="paragraph" w:customStyle="1" w:styleId="toc0">
    <w:name w:val="toc 0"/>
    <w:basedOn w:val="Normal"/>
    <w:next w:val="TOC1"/>
    <w:rsid w:val="00FD4869"/>
    <w:pPr>
      <w:tabs>
        <w:tab w:val="clear" w:pos="1134"/>
        <w:tab w:val="clear" w:pos="1871"/>
        <w:tab w:val="clear" w:pos="2268"/>
        <w:tab w:val="right" w:pos="9781"/>
      </w:tabs>
    </w:pPr>
    <w:rPr>
      <w:b/>
    </w:rPr>
  </w:style>
  <w:style w:type="paragraph" w:styleId="TOC1">
    <w:name w:val="toc 1"/>
    <w:basedOn w:val="Normal"/>
    <w:rsid w:val="00FD486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FD4869"/>
    <w:pPr>
      <w:spacing w:before="120"/>
    </w:pPr>
  </w:style>
  <w:style w:type="paragraph" w:styleId="TOC3">
    <w:name w:val="toc 3"/>
    <w:basedOn w:val="TOC2"/>
    <w:rsid w:val="00FD4869"/>
  </w:style>
  <w:style w:type="paragraph" w:styleId="TOC4">
    <w:name w:val="toc 4"/>
    <w:basedOn w:val="TOC3"/>
    <w:rsid w:val="00FD4869"/>
  </w:style>
  <w:style w:type="paragraph" w:styleId="TOC5">
    <w:name w:val="toc 5"/>
    <w:basedOn w:val="TOC4"/>
    <w:rsid w:val="00FD4869"/>
  </w:style>
  <w:style w:type="paragraph" w:styleId="TOC6">
    <w:name w:val="toc 6"/>
    <w:basedOn w:val="TOC4"/>
    <w:rsid w:val="00FD4869"/>
  </w:style>
  <w:style w:type="paragraph" w:styleId="TOC7">
    <w:name w:val="toc 7"/>
    <w:basedOn w:val="TOC4"/>
    <w:rsid w:val="00FD4869"/>
  </w:style>
  <w:style w:type="paragraph" w:styleId="TOC8">
    <w:name w:val="toc 8"/>
    <w:basedOn w:val="TOC4"/>
    <w:rsid w:val="00FD4869"/>
  </w:style>
  <w:style w:type="paragraph" w:customStyle="1" w:styleId="Headingsplit">
    <w:name w:val="Heading_split"/>
    <w:basedOn w:val="Headingi"/>
    <w:qFormat/>
    <w:rsid w:val="00471425"/>
    <w:pPr>
      <w:keepNext w:val="0"/>
    </w:pPr>
    <w:rPr>
      <w:rFonts w:ascii="Times New Roman" w:hAnsi="Times New Roman"/>
      <w:lang w:val="en-US"/>
    </w:rPr>
  </w:style>
  <w:style w:type="paragraph" w:customStyle="1" w:styleId="Normalsplit">
    <w:name w:val="Normal_split"/>
    <w:basedOn w:val="Normal"/>
    <w:qFormat/>
    <w:rsid w:val="00471425"/>
  </w:style>
  <w:style w:type="character" w:customStyle="1" w:styleId="Provsplit">
    <w:name w:val="Prov_split"/>
    <w:basedOn w:val="DefaultParagraphFont"/>
    <w:qFormat/>
    <w:rsid w:val="00471425"/>
    <w:rPr>
      <w:rFonts w:ascii="Times New Roman" w:hAnsi="Times New Roman"/>
      <w:b w:val="0"/>
    </w:rPr>
  </w:style>
  <w:style w:type="paragraph" w:customStyle="1" w:styleId="Tablesplit">
    <w:name w:val="Table_split"/>
    <w:basedOn w:val="Tabletext"/>
    <w:qFormat/>
    <w:rsid w:val="00471425"/>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styleId="CommentReference">
    <w:name w:val="annotation reference"/>
    <w:basedOn w:val="DefaultParagraphFont"/>
    <w:unhideWhenUsed/>
    <w:rsid w:val="0090783C"/>
    <w:rPr>
      <w:sz w:val="16"/>
      <w:szCs w:val="16"/>
    </w:rPr>
  </w:style>
  <w:style w:type="character" w:customStyle="1" w:styleId="CallChar">
    <w:name w:val="Call Char"/>
    <w:basedOn w:val="DefaultParagraphFont"/>
    <w:link w:val="Call"/>
    <w:locked/>
    <w:rsid w:val="0090783C"/>
    <w:rPr>
      <w:rFonts w:ascii="Times New Roman" w:hAnsi="Times New Roman"/>
      <w:i/>
      <w:sz w:val="24"/>
      <w:lang w:val="en-GB" w:eastAsia="en-US"/>
    </w:rPr>
  </w:style>
  <w:style w:type="character" w:styleId="Hyperlink">
    <w:name w:val="Hyperlink"/>
    <w:aliases w:val="CEO_Hyperlink"/>
    <w:uiPriority w:val="99"/>
    <w:unhideWhenUsed/>
    <w:qFormat/>
    <w:rsid w:val="0090783C"/>
    <w:rPr>
      <w:rFonts w:ascii="Times New Roman" w:hAnsi="Times New Roman" w:cs="Times New Roman" w:hint="default"/>
      <w:color w:val="0000FF"/>
      <w:u w:val="single"/>
    </w:rPr>
  </w:style>
  <w:style w:type="character" w:customStyle="1" w:styleId="AnnexNoChar">
    <w:name w:val="Annex_No Char"/>
    <w:link w:val="AnnexNo"/>
    <w:locked/>
    <w:rsid w:val="0090783C"/>
    <w:rPr>
      <w:rFonts w:ascii="Times New Roman" w:hAnsi="Times New Roman"/>
      <w:caps/>
      <w:sz w:val="28"/>
      <w:lang w:val="en-GB" w:eastAsia="en-US"/>
    </w:rPr>
  </w:style>
  <w:style w:type="paragraph" w:styleId="ListParagraph">
    <w:name w:val="List Paragraph"/>
    <w:basedOn w:val="Normal"/>
    <w:uiPriority w:val="34"/>
    <w:qFormat/>
    <w:rsid w:val="0090783C"/>
    <w:pPr>
      <w:ind w:leftChars="400" w:left="840"/>
    </w:pPr>
    <w:rPr>
      <w:rFonts w:eastAsia="MS Mincho"/>
    </w:rPr>
  </w:style>
  <w:style w:type="paragraph" w:styleId="CommentText">
    <w:name w:val="annotation text"/>
    <w:basedOn w:val="Normal"/>
    <w:link w:val="CommentTextChar"/>
    <w:semiHidden/>
    <w:unhideWhenUsed/>
    <w:rsid w:val="00E570F6"/>
    <w:rPr>
      <w:sz w:val="20"/>
    </w:rPr>
  </w:style>
  <w:style w:type="character" w:customStyle="1" w:styleId="CommentTextChar">
    <w:name w:val="Comment Text Char"/>
    <w:basedOn w:val="DefaultParagraphFont"/>
    <w:link w:val="CommentText"/>
    <w:semiHidden/>
    <w:rsid w:val="00E570F6"/>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E570F6"/>
    <w:rPr>
      <w:b/>
      <w:bCs/>
    </w:rPr>
  </w:style>
  <w:style w:type="character" w:customStyle="1" w:styleId="CommentSubjectChar">
    <w:name w:val="Comment Subject Char"/>
    <w:basedOn w:val="CommentTextChar"/>
    <w:link w:val="CommentSubject"/>
    <w:semiHidden/>
    <w:rsid w:val="00E570F6"/>
    <w:rPr>
      <w:rFonts w:ascii="Times New Roman" w:hAnsi="Times New Roman"/>
      <w:b/>
      <w:bCs/>
      <w:lang w:val="en-GB" w:eastAsia="en-US"/>
    </w:rPr>
  </w:style>
  <w:style w:type="paragraph" w:styleId="Revision">
    <w:name w:val="Revision"/>
    <w:hidden/>
    <w:uiPriority w:val="99"/>
    <w:semiHidden/>
    <w:rsid w:val="00E570F6"/>
    <w:rPr>
      <w:rFonts w:ascii="Times New Roman" w:hAnsi="Times New Roman"/>
      <w:sz w:val="24"/>
      <w:lang w:val="en-GB" w:eastAsia="en-US"/>
    </w:rPr>
  </w:style>
  <w:style w:type="paragraph" w:styleId="BalloonText">
    <w:name w:val="Balloon Text"/>
    <w:basedOn w:val="Normal"/>
    <w:link w:val="BalloonTextChar"/>
    <w:semiHidden/>
    <w:unhideWhenUsed/>
    <w:rsid w:val="00E570F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E570F6"/>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itu.int/pub/R-REP-M.244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tu.int/pub/R-REP-M.2418" TargetMode="External"/><Relationship Id="rId4" Type="http://schemas.openxmlformats.org/officeDocument/2006/relationships/settings" Target="settings.xml"/><Relationship Id="rId9" Type="http://schemas.openxmlformats.org/officeDocument/2006/relationships/hyperlink" Target="https://www.itu.int/rec/R-REC-SM.1896/en"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RA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PE_RA19.dotx</Template>
  <TotalTime>1</TotalTime>
  <Pages>3</Pages>
  <Words>835</Words>
  <Characters>4762</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General Secretariat - Pool</Manager>
  <Company>International Telecommunication Union (ITU)</Company>
  <LinksUpToDate>false</LinksUpToDate>
  <CharactersWithSpaces>5586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Radiocommunication Assembly - 2012</dc:subject>
  <dc:creator>- ITU -</dc:creator>
  <dc:description>PE_RA12.dotm  For: _x000d_Document date: _x000d_Saved by MM-106465 at 11:44:53 on 04/04/11</dc:description>
  <cp:lastModifiedBy>CEPT</cp:lastModifiedBy>
  <cp:revision>2</cp:revision>
  <cp:lastPrinted>2003-04-25T07:33:00Z</cp:lastPrinted>
  <dcterms:created xsi:type="dcterms:W3CDTF">2019-08-29T13:09:00Z</dcterms:created>
  <dcterms:modified xsi:type="dcterms:W3CDTF">2019-08-29T13:09:00Z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PE_RA12.dotm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ies>
</file>